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1616FA" w14:textId="5F6BA2CD" w:rsidR="004644DE" w:rsidRDefault="004644DE" w:rsidP="0030212B">
      <w:pPr>
        <w:pStyle w:val="NormalnyWeb"/>
        <w:spacing w:line="276" w:lineRule="auto"/>
        <w:jc w:val="both"/>
        <w:rPr>
          <w:rFonts w:asciiTheme="minorHAnsi" w:hAnsiTheme="minorHAnsi" w:cstheme="minorHAnsi"/>
          <w:sz w:val="22"/>
          <w:szCs w:val="22"/>
        </w:rPr>
      </w:pPr>
    </w:p>
    <w:p w14:paraId="55D94781" w14:textId="58907E08" w:rsidR="00882FDE" w:rsidRPr="0030212B" w:rsidRDefault="00882FDE" w:rsidP="0030212B">
      <w:pPr>
        <w:pStyle w:val="NormalnyWeb"/>
        <w:spacing w:line="276" w:lineRule="auto"/>
        <w:jc w:val="both"/>
        <w:rPr>
          <w:rFonts w:asciiTheme="minorHAnsi" w:hAnsiTheme="minorHAnsi" w:cstheme="minorHAnsi"/>
          <w:sz w:val="22"/>
          <w:szCs w:val="22"/>
        </w:rPr>
      </w:pPr>
      <w:r w:rsidRPr="00882FDE">
        <w:rPr>
          <w:noProof/>
        </w:rPr>
        <w:drawing>
          <wp:inline distT="0" distB="0" distL="0" distR="0" wp14:anchorId="6D2504DA" wp14:editId="3D330EC1">
            <wp:extent cx="6191250" cy="741680"/>
            <wp:effectExtent l="0" t="0" r="0" b="1270"/>
            <wp:docPr id="1550542749"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1250" cy="741680"/>
                    </a:xfrm>
                    <a:prstGeom prst="rect">
                      <a:avLst/>
                    </a:prstGeom>
                    <a:noFill/>
                    <a:ln>
                      <a:noFill/>
                    </a:ln>
                  </pic:spPr>
                </pic:pic>
              </a:graphicData>
            </a:graphic>
          </wp:inline>
        </w:drawing>
      </w:r>
    </w:p>
    <w:p w14:paraId="6DE9DAD6" w14:textId="77777777" w:rsidR="00383220" w:rsidRPr="0030212B" w:rsidRDefault="00383220" w:rsidP="0030212B">
      <w:pPr>
        <w:pStyle w:val="Tekstpodstawowy"/>
        <w:spacing w:line="276" w:lineRule="auto"/>
        <w:ind w:firstLine="0"/>
        <w:rPr>
          <w:rFonts w:asciiTheme="minorHAnsi" w:hAnsiTheme="minorHAnsi" w:cstheme="minorHAnsi"/>
        </w:rPr>
      </w:pPr>
    </w:p>
    <w:p w14:paraId="3F7D44B2" w14:textId="77777777" w:rsidR="00383220" w:rsidRPr="0030212B" w:rsidRDefault="00383220" w:rsidP="0030212B">
      <w:pPr>
        <w:pStyle w:val="Tekstpodstawowy"/>
        <w:spacing w:line="276" w:lineRule="auto"/>
        <w:ind w:firstLine="0"/>
        <w:rPr>
          <w:rFonts w:asciiTheme="minorHAnsi" w:hAnsiTheme="minorHAnsi" w:cstheme="minorHAnsi"/>
        </w:rPr>
      </w:pPr>
    </w:p>
    <w:p w14:paraId="43C12B5E" w14:textId="77777777" w:rsidR="00383220" w:rsidRPr="0030212B" w:rsidRDefault="00383220" w:rsidP="0030212B">
      <w:pPr>
        <w:pStyle w:val="Tekstpodstawowy"/>
        <w:spacing w:before="160" w:line="276" w:lineRule="auto"/>
        <w:ind w:firstLine="0"/>
        <w:rPr>
          <w:rFonts w:asciiTheme="minorHAnsi" w:hAnsiTheme="minorHAnsi" w:cstheme="minorHAnsi"/>
        </w:rPr>
      </w:pPr>
    </w:p>
    <w:p w14:paraId="5B320571" w14:textId="155D970F" w:rsidR="009923E8" w:rsidRPr="0030212B" w:rsidRDefault="009923E8" w:rsidP="0030212B">
      <w:pPr>
        <w:pStyle w:val="Tekstpodstawowy"/>
        <w:spacing w:line="276" w:lineRule="auto"/>
        <w:ind w:right="1128" w:firstLine="0"/>
        <w:rPr>
          <w:rFonts w:asciiTheme="minorHAnsi" w:hAnsiTheme="minorHAnsi" w:cstheme="minorHAnsi"/>
        </w:rPr>
      </w:pPr>
      <w:r>
        <w:rPr>
          <w:rFonts w:asciiTheme="minorHAnsi" w:hAnsiTheme="minorHAnsi" w:cstheme="minorHAnsi"/>
        </w:rPr>
        <w:t xml:space="preserve">Znak sprawy: </w:t>
      </w:r>
      <w:r w:rsidR="00882FDE">
        <w:rPr>
          <w:rFonts w:asciiTheme="minorHAnsi" w:hAnsiTheme="minorHAnsi" w:cstheme="minorHAnsi"/>
        </w:rPr>
        <w:t>21/TP/2024</w:t>
      </w:r>
    </w:p>
    <w:p w14:paraId="586C2B3E" w14:textId="77777777" w:rsidR="00383220" w:rsidRPr="0030212B" w:rsidRDefault="00383220" w:rsidP="0030212B">
      <w:pPr>
        <w:pStyle w:val="Tekstpodstawowy"/>
        <w:spacing w:line="276" w:lineRule="auto"/>
        <w:ind w:firstLine="0"/>
        <w:rPr>
          <w:rFonts w:asciiTheme="minorHAnsi" w:hAnsiTheme="minorHAnsi" w:cstheme="minorHAnsi"/>
        </w:rPr>
      </w:pPr>
    </w:p>
    <w:p w14:paraId="48C3DF29" w14:textId="77777777" w:rsidR="00383220" w:rsidRPr="0030212B" w:rsidRDefault="00383220" w:rsidP="0030212B">
      <w:pPr>
        <w:pStyle w:val="Tekstpodstawowy"/>
        <w:spacing w:line="276" w:lineRule="auto"/>
        <w:ind w:firstLine="0"/>
        <w:rPr>
          <w:rFonts w:asciiTheme="minorHAnsi" w:hAnsiTheme="minorHAnsi" w:cstheme="minorHAnsi"/>
        </w:rPr>
      </w:pPr>
    </w:p>
    <w:p w14:paraId="1D55087B" w14:textId="77777777" w:rsidR="00383220" w:rsidRPr="0030212B" w:rsidRDefault="00383220" w:rsidP="0030212B">
      <w:pPr>
        <w:pStyle w:val="Tekstpodstawowy"/>
        <w:spacing w:line="276" w:lineRule="auto"/>
        <w:ind w:firstLine="0"/>
        <w:rPr>
          <w:rFonts w:asciiTheme="minorHAnsi" w:hAnsiTheme="minorHAnsi" w:cstheme="minorHAnsi"/>
        </w:rPr>
      </w:pPr>
    </w:p>
    <w:p w14:paraId="62330F54" w14:textId="77777777" w:rsidR="00383220" w:rsidRPr="0030212B" w:rsidRDefault="00383220" w:rsidP="0030212B">
      <w:pPr>
        <w:pStyle w:val="Tekstpodstawowy"/>
        <w:spacing w:line="276" w:lineRule="auto"/>
        <w:ind w:firstLine="0"/>
        <w:rPr>
          <w:rFonts w:asciiTheme="minorHAnsi" w:hAnsiTheme="minorHAnsi" w:cstheme="minorHAnsi"/>
        </w:rPr>
      </w:pPr>
    </w:p>
    <w:p w14:paraId="5BDFEFA4" w14:textId="77777777" w:rsidR="00383220" w:rsidRPr="0030212B" w:rsidRDefault="00383220" w:rsidP="0030212B">
      <w:pPr>
        <w:pStyle w:val="Tekstpodstawowy"/>
        <w:spacing w:line="276" w:lineRule="auto"/>
        <w:ind w:firstLine="0"/>
        <w:rPr>
          <w:rFonts w:asciiTheme="minorHAnsi" w:hAnsiTheme="minorHAnsi" w:cstheme="minorHAnsi"/>
        </w:rPr>
      </w:pPr>
    </w:p>
    <w:p w14:paraId="38F95686" w14:textId="77777777" w:rsidR="00383220" w:rsidRPr="0030212B" w:rsidRDefault="00383220" w:rsidP="0030212B">
      <w:pPr>
        <w:pStyle w:val="Tekstpodstawowy"/>
        <w:spacing w:line="276" w:lineRule="auto"/>
        <w:ind w:firstLine="0"/>
        <w:rPr>
          <w:rFonts w:asciiTheme="minorHAnsi" w:hAnsiTheme="minorHAnsi" w:cstheme="minorHAnsi"/>
        </w:rPr>
      </w:pPr>
    </w:p>
    <w:p w14:paraId="50791464" w14:textId="77777777" w:rsidR="00383220" w:rsidRPr="0030212B" w:rsidRDefault="00383220" w:rsidP="0030212B">
      <w:pPr>
        <w:pStyle w:val="Tekstpodstawowy"/>
        <w:spacing w:line="276" w:lineRule="auto"/>
        <w:ind w:firstLine="0"/>
        <w:rPr>
          <w:rFonts w:asciiTheme="minorHAnsi" w:hAnsiTheme="minorHAnsi" w:cstheme="minorHAnsi"/>
        </w:rPr>
      </w:pPr>
    </w:p>
    <w:p w14:paraId="501025A1" w14:textId="77777777" w:rsidR="00383220" w:rsidRPr="0030212B" w:rsidRDefault="00383220" w:rsidP="0030212B">
      <w:pPr>
        <w:pStyle w:val="Tekstpodstawowy"/>
        <w:spacing w:before="1" w:line="276" w:lineRule="auto"/>
        <w:ind w:firstLine="0"/>
        <w:rPr>
          <w:rFonts w:asciiTheme="minorHAnsi" w:hAnsiTheme="minorHAnsi" w:cstheme="minorHAnsi"/>
        </w:rPr>
      </w:pPr>
    </w:p>
    <w:p w14:paraId="16808182" w14:textId="77777777" w:rsidR="00383220" w:rsidRPr="0030212B" w:rsidRDefault="00377290" w:rsidP="0030212B">
      <w:pPr>
        <w:pStyle w:val="Nagwek1"/>
        <w:spacing w:line="276" w:lineRule="auto"/>
        <w:ind w:left="2457" w:right="2528"/>
        <w:jc w:val="both"/>
        <w:rPr>
          <w:rFonts w:asciiTheme="minorHAnsi" w:hAnsiTheme="minorHAnsi" w:cstheme="minorHAnsi"/>
        </w:rPr>
      </w:pPr>
      <w:r w:rsidRPr="0030212B">
        <w:rPr>
          <w:rFonts w:asciiTheme="minorHAnsi" w:hAnsiTheme="minorHAnsi" w:cstheme="minorHAnsi"/>
        </w:rPr>
        <w:t>SPECYFIKACJA</w:t>
      </w:r>
      <w:r w:rsidRPr="0030212B">
        <w:rPr>
          <w:rFonts w:asciiTheme="minorHAnsi" w:hAnsiTheme="minorHAnsi" w:cstheme="minorHAnsi"/>
          <w:spacing w:val="-14"/>
        </w:rPr>
        <w:t xml:space="preserve"> </w:t>
      </w:r>
      <w:r w:rsidRPr="0030212B">
        <w:rPr>
          <w:rFonts w:asciiTheme="minorHAnsi" w:hAnsiTheme="minorHAnsi" w:cstheme="minorHAnsi"/>
        </w:rPr>
        <w:t>WARUNKÓW</w:t>
      </w:r>
      <w:r w:rsidRPr="0030212B">
        <w:rPr>
          <w:rFonts w:asciiTheme="minorHAnsi" w:hAnsiTheme="minorHAnsi" w:cstheme="minorHAnsi"/>
          <w:spacing w:val="-14"/>
        </w:rPr>
        <w:t xml:space="preserve"> </w:t>
      </w:r>
      <w:r w:rsidRPr="0030212B">
        <w:rPr>
          <w:rFonts w:asciiTheme="minorHAnsi" w:hAnsiTheme="minorHAnsi" w:cstheme="minorHAnsi"/>
        </w:rPr>
        <w:t xml:space="preserve">ZAMÓWIENIA </w:t>
      </w:r>
      <w:r w:rsidRPr="0030212B">
        <w:rPr>
          <w:rFonts w:asciiTheme="minorHAnsi" w:hAnsiTheme="minorHAnsi" w:cstheme="minorHAnsi"/>
          <w:spacing w:val="-2"/>
        </w:rPr>
        <w:t>(SWZ)</w:t>
      </w:r>
    </w:p>
    <w:p w14:paraId="5AF520E8" w14:textId="77777777" w:rsidR="00383220" w:rsidRPr="0030212B" w:rsidRDefault="00383220" w:rsidP="0030212B">
      <w:pPr>
        <w:pStyle w:val="Tekstpodstawowy"/>
        <w:spacing w:line="276" w:lineRule="auto"/>
        <w:ind w:firstLine="0"/>
        <w:rPr>
          <w:rFonts w:asciiTheme="minorHAnsi" w:hAnsiTheme="minorHAnsi" w:cstheme="minorHAnsi"/>
          <w:b/>
        </w:rPr>
      </w:pPr>
    </w:p>
    <w:p w14:paraId="08FC4578" w14:textId="77777777" w:rsidR="00383220" w:rsidRPr="0030212B" w:rsidRDefault="00383220" w:rsidP="0030212B">
      <w:pPr>
        <w:pStyle w:val="Tekstpodstawowy"/>
        <w:spacing w:line="276" w:lineRule="auto"/>
        <w:ind w:firstLine="0"/>
        <w:rPr>
          <w:rFonts w:asciiTheme="minorHAnsi" w:hAnsiTheme="minorHAnsi" w:cstheme="minorHAnsi"/>
          <w:b/>
        </w:rPr>
      </w:pPr>
    </w:p>
    <w:p w14:paraId="5101B042" w14:textId="77777777" w:rsidR="00383220" w:rsidRPr="0030212B" w:rsidRDefault="00383220" w:rsidP="0030212B">
      <w:pPr>
        <w:pStyle w:val="Tekstpodstawowy"/>
        <w:spacing w:before="252" w:line="276" w:lineRule="auto"/>
        <w:ind w:firstLine="0"/>
        <w:rPr>
          <w:rFonts w:asciiTheme="minorHAnsi" w:hAnsiTheme="minorHAnsi" w:cstheme="minorHAnsi"/>
          <w:b/>
        </w:rPr>
      </w:pPr>
    </w:p>
    <w:p w14:paraId="48D3BF80" w14:textId="77777777" w:rsidR="00383220" w:rsidRDefault="00377290" w:rsidP="0030212B">
      <w:pPr>
        <w:pStyle w:val="Tekstpodstawowy"/>
        <w:spacing w:line="276" w:lineRule="auto"/>
        <w:ind w:left="664" w:right="738" w:firstLine="0"/>
        <w:jc w:val="center"/>
        <w:rPr>
          <w:rFonts w:asciiTheme="minorHAnsi" w:hAnsiTheme="minorHAnsi" w:cstheme="minorHAnsi"/>
        </w:rPr>
      </w:pPr>
      <w:r w:rsidRPr="0030212B">
        <w:rPr>
          <w:rFonts w:asciiTheme="minorHAnsi" w:hAnsiTheme="minorHAnsi" w:cstheme="minorHAnsi"/>
        </w:rPr>
        <w:t>dla</w:t>
      </w:r>
      <w:r w:rsidRPr="0030212B">
        <w:rPr>
          <w:rFonts w:asciiTheme="minorHAnsi" w:hAnsiTheme="minorHAnsi" w:cstheme="minorHAnsi"/>
          <w:spacing w:val="-4"/>
        </w:rPr>
        <w:t xml:space="preserve"> </w:t>
      </w:r>
      <w:r w:rsidRPr="0030212B">
        <w:rPr>
          <w:rFonts w:asciiTheme="minorHAnsi" w:hAnsiTheme="minorHAnsi" w:cstheme="minorHAnsi"/>
        </w:rPr>
        <w:t>postępowania</w:t>
      </w:r>
      <w:r w:rsidRPr="0030212B">
        <w:rPr>
          <w:rFonts w:asciiTheme="minorHAnsi" w:hAnsiTheme="minorHAnsi" w:cstheme="minorHAnsi"/>
          <w:spacing w:val="-4"/>
        </w:rPr>
        <w:t xml:space="preserve"> </w:t>
      </w:r>
      <w:r w:rsidRPr="0030212B">
        <w:rPr>
          <w:rFonts w:asciiTheme="minorHAnsi" w:hAnsiTheme="minorHAnsi" w:cstheme="minorHAnsi"/>
        </w:rPr>
        <w:t>o</w:t>
      </w:r>
      <w:r w:rsidRPr="0030212B">
        <w:rPr>
          <w:rFonts w:asciiTheme="minorHAnsi" w:hAnsiTheme="minorHAnsi" w:cstheme="minorHAnsi"/>
          <w:spacing w:val="-6"/>
        </w:rPr>
        <w:t xml:space="preserve"> </w:t>
      </w:r>
      <w:r w:rsidRPr="0030212B">
        <w:rPr>
          <w:rFonts w:asciiTheme="minorHAnsi" w:hAnsiTheme="minorHAnsi" w:cstheme="minorHAnsi"/>
        </w:rPr>
        <w:t>udzielenie</w:t>
      </w:r>
      <w:r w:rsidRPr="0030212B">
        <w:rPr>
          <w:rFonts w:asciiTheme="minorHAnsi" w:hAnsiTheme="minorHAnsi" w:cstheme="minorHAnsi"/>
          <w:spacing w:val="-4"/>
        </w:rPr>
        <w:t xml:space="preserve"> </w:t>
      </w:r>
      <w:r w:rsidRPr="0030212B">
        <w:rPr>
          <w:rFonts w:asciiTheme="minorHAnsi" w:hAnsiTheme="minorHAnsi" w:cstheme="minorHAnsi"/>
        </w:rPr>
        <w:t>zamówienia</w:t>
      </w:r>
      <w:r w:rsidRPr="0030212B">
        <w:rPr>
          <w:rFonts w:asciiTheme="minorHAnsi" w:hAnsiTheme="minorHAnsi" w:cstheme="minorHAnsi"/>
          <w:spacing w:val="-4"/>
        </w:rPr>
        <w:t xml:space="preserve"> </w:t>
      </w:r>
      <w:r w:rsidRPr="0030212B">
        <w:rPr>
          <w:rFonts w:asciiTheme="minorHAnsi" w:hAnsiTheme="minorHAnsi" w:cstheme="minorHAnsi"/>
        </w:rPr>
        <w:t>publicznego</w:t>
      </w:r>
      <w:r w:rsidRPr="0030212B">
        <w:rPr>
          <w:rFonts w:asciiTheme="minorHAnsi" w:hAnsiTheme="minorHAnsi" w:cstheme="minorHAnsi"/>
          <w:spacing w:val="-4"/>
        </w:rPr>
        <w:t xml:space="preserve"> </w:t>
      </w:r>
      <w:r w:rsidRPr="0030212B">
        <w:rPr>
          <w:rFonts w:asciiTheme="minorHAnsi" w:hAnsiTheme="minorHAnsi" w:cstheme="minorHAnsi"/>
        </w:rPr>
        <w:t>prowadzonego</w:t>
      </w:r>
      <w:r w:rsidRPr="0030212B">
        <w:rPr>
          <w:rFonts w:asciiTheme="minorHAnsi" w:hAnsiTheme="minorHAnsi" w:cstheme="minorHAnsi"/>
          <w:spacing w:val="-4"/>
        </w:rPr>
        <w:t xml:space="preserve"> </w:t>
      </w:r>
      <w:r w:rsidRPr="0030212B">
        <w:rPr>
          <w:rFonts w:asciiTheme="minorHAnsi" w:hAnsiTheme="minorHAnsi" w:cstheme="minorHAnsi"/>
        </w:rPr>
        <w:t>w</w:t>
      </w:r>
      <w:r w:rsidRPr="0030212B">
        <w:rPr>
          <w:rFonts w:asciiTheme="minorHAnsi" w:hAnsiTheme="minorHAnsi" w:cstheme="minorHAnsi"/>
          <w:spacing w:val="-5"/>
        </w:rPr>
        <w:t xml:space="preserve"> </w:t>
      </w:r>
      <w:r w:rsidRPr="0030212B">
        <w:rPr>
          <w:rFonts w:asciiTheme="minorHAnsi" w:hAnsiTheme="minorHAnsi" w:cstheme="minorHAnsi"/>
        </w:rPr>
        <w:t>trybie</w:t>
      </w:r>
      <w:r w:rsidRPr="0030212B">
        <w:rPr>
          <w:rFonts w:asciiTheme="minorHAnsi" w:hAnsiTheme="minorHAnsi" w:cstheme="minorHAnsi"/>
          <w:spacing w:val="-4"/>
        </w:rPr>
        <w:t xml:space="preserve"> </w:t>
      </w:r>
      <w:r w:rsidRPr="0030212B">
        <w:rPr>
          <w:rFonts w:asciiTheme="minorHAnsi" w:hAnsiTheme="minorHAnsi" w:cstheme="minorHAnsi"/>
        </w:rPr>
        <w:t>podstawowym Nazwa postępowania:</w:t>
      </w:r>
    </w:p>
    <w:p w14:paraId="5DD73939" w14:textId="77777777" w:rsidR="008B41DD" w:rsidRPr="0030212B" w:rsidRDefault="008B41DD" w:rsidP="0030212B">
      <w:pPr>
        <w:pStyle w:val="Tekstpodstawowy"/>
        <w:spacing w:line="276" w:lineRule="auto"/>
        <w:ind w:left="664" w:right="738" w:firstLine="0"/>
        <w:jc w:val="center"/>
        <w:rPr>
          <w:rFonts w:asciiTheme="minorHAnsi" w:hAnsiTheme="minorHAnsi" w:cstheme="minorHAnsi"/>
        </w:rPr>
      </w:pPr>
    </w:p>
    <w:p w14:paraId="3833F12B" w14:textId="1C636B99" w:rsidR="00383220" w:rsidRPr="0030212B" w:rsidRDefault="00882FDE" w:rsidP="0030212B">
      <w:pPr>
        <w:pStyle w:val="Tekstpodstawowy"/>
        <w:spacing w:line="276" w:lineRule="auto"/>
        <w:ind w:firstLine="0"/>
        <w:rPr>
          <w:rFonts w:asciiTheme="minorHAnsi" w:hAnsiTheme="minorHAnsi" w:cstheme="minorHAnsi"/>
          <w:b/>
        </w:rPr>
      </w:pPr>
      <w:r>
        <w:rPr>
          <w:rFonts w:asciiTheme="minorHAnsi" w:hAnsiTheme="minorHAnsi" w:cstheme="minorHAnsi"/>
          <w:b/>
          <w:bCs/>
        </w:rPr>
        <w:t xml:space="preserve">                  </w:t>
      </w:r>
      <w:r w:rsidRPr="00882FDE">
        <w:rPr>
          <w:rFonts w:asciiTheme="minorHAnsi" w:hAnsiTheme="minorHAnsi" w:cstheme="minorHAnsi"/>
          <w:b/>
          <w:bCs/>
        </w:rPr>
        <w:t>Dostawa Energii Elektrycznej dla obiektów Szpitala Miejskiego w Miastku Sp. z o.o.</w:t>
      </w:r>
    </w:p>
    <w:p w14:paraId="3BB7D89C" w14:textId="77777777" w:rsidR="00383220" w:rsidRPr="0030212B" w:rsidRDefault="00383220" w:rsidP="0030212B">
      <w:pPr>
        <w:pStyle w:val="Tekstpodstawowy"/>
        <w:spacing w:line="276" w:lineRule="auto"/>
        <w:ind w:firstLine="0"/>
        <w:rPr>
          <w:rFonts w:asciiTheme="minorHAnsi" w:hAnsiTheme="minorHAnsi" w:cstheme="minorHAnsi"/>
          <w:b/>
        </w:rPr>
      </w:pPr>
    </w:p>
    <w:p w14:paraId="16FDB849" w14:textId="77777777" w:rsidR="00383220" w:rsidRPr="0030212B" w:rsidRDefault="00383220" w:rsidP="0030212B">
      <w:pPr>
        <w:pStyle w:val="Tekstpodstawowy"/>
        <w:spacing w:line="276" w:lineRule="auto"/>
        <w:ind w:firstLine="0"/>
        <w:rPr>
          <w:rFonts w:asciiTheme="minorHAnsi" w:hAnsiTheme="minorHAnsi" w:cstheme="minorHAnsi"/>
          <w:b/>
        </w:rPr>
      </w:pPr>
    </w:p>
    <w:p w14:paraId="1E93734E" w14:textId="77777777" w:rsidR="00383220" w:rsidRPr="0030212B" w:rsidRDefault="00383220" w:rsidP="0030212B">
      <w:pPr>
        <w:pStyle w:val="Tekstpodstawowy"/>
        <w:spacing w:line="276" w:lineRule="auto"/>
        <w:ind w:firstLine="0"/>
        <w:rPr>
          <w:rFonts w:asciiTheme="minorHAnsi" w:hAnsiTheme="minorHAnsi" w:cstheme="minorHAnsi"/>
          <w:b/>
        </w:rPr>
      </w:pPr>
    </w:p>
    <w:p w14:paraId="19BB4650" w14:textId="77777777" w:rsidR="00383220" w:rsidRPr="0030212B" w:rsidRDefault="00383220" w:rsidP="0030212B">
      <w:pPr>
        <w:pStyle w:val="Tekstpodstawowy"/>
        <w:spacing w:line="276" w:lineRule="auto"/>
        <w:ind w:firstLine="0"/>
        <w:rPr>
          <w:rFonts w:asciiTheme="minorHAnsi" w:hAnsiTheme="minorHAnsi" w:cstheme="minorHAnsi"/>
          <w:b/>
        </w:rPr>
      </w:pPr>
    </w:p>
    <w:p w14:paraId="40852FC6" w14:textId="77777777" w:rsidR="00383220" w:rsidRPr="0030212B" w:rsidRDefault="00383220" w:rsidP="0030212B">
      <w:pPr>
        <w:pStyle w:val="Tekstpodstawowy"/>
        <w:spacing w:line="276" w:lineRule="auto"/>
        <w:ind w:firstLine="0"/>
        <w:rPr>
          <w:rFonts w:asciiTheme="minorHAnsi" w:hAnsiTheme="minorHAnsi" w:cstheme="minorHAnsi"/>
          <w:b/>
        </w:rPr>
      </w:pPr>
    </w:p>
    <w:p w14:paraId="5086880F" w14:textId="77777777" w:rsidR="00383220" w:rsidRPr="0030212B" w:rsidRDefault="00383220" w:rsidP="0030212B">
      <w:pPr>
        <w:pStyle w:val="Tekstpodstawowy"/>
        <w:spacing w:line="276" w:lineRule="auto"/>
        <w:ind w:firstLine="0"/>
        <w:rPr>
          <w:rFonts w:asciiTheme="minorHAnsi" w:hAnsiTheme="minorHAnsi" w:cstheme="minorHAnsi"/>
          <w:b/>
        </w:rPr>
      </w:pPr>
    </w:p>
    <w:p w14:paraId="541E8C14" w14:textId="77777777" w:rsidR="00383220" w:rsidRPr="0030212B" w:rsidRDefault="00383220" w:rsidP="0030212B">
      <w:pPr>
        <w:pStyle w:val="Tekstpodstawowy"/>
        <w:spacing w:before="1" w:line="276" w:lineRule="auto"/>
        <w:ind w:firstLine="0"/>
        <w:rPr>
          <w:rFonts w:asciiTheme="minorHAnsi" w:hAnsiTheme="minorHAnsi" w:cstheme="minorHAnsi"/>
          <w:b/>
        </w:rPr>
      </w:pPr>
    </w:p>
    <w:p w14:paraId="32F0B2EF" w14:textId="02430851" w:rsidR="00383220" w:rsidRPr="0030212B" w:rsidRDefault="00377290" w:rsidP="0030212B">
      <w:pPr>
        <w:pStyle w:val="Tekstpodstawowy"/>
        <w:spacing w:line="276" w:lineRule="auto"/>
        <w:ind w:right="1190" w:firstLine="0"/>
        <w:rPr>
          <w:rFonts w:asciiTheme="minorHAnsi" w:hAnsiTheme="minorHAnsi" w:cstheme="minorHAnsi"/>
        </w:rPr>
      </w:pPr>
      <w:r w:rsidRPr="0030212B">
        <w:rPr>
          <w:rFonts w:asciiTheme="minorHAnsi" w:hAnsiTheme="minorHAnsi" w:cstheme="minorHAnsi"/>
        </w:rPr>
        <w:t>Zatwierdzam</w:t>
      </w:r>
      <w:r w:rsidRPr="0030212B">
        <w:rPr>
          <w:rFonts w:asciiTheme="minorHAnsi" w:hAnsiTheme="minorHAnsi" w:cstheme="minorHAnsi"/>
          <w:spacing w:val="-7"/>
        </w:rPr>
        <w:t xml:space="preserve"> </w:t>
      </w:r>
      <w:r w:rsidRPr="0030212B">
        <w:rPr>
          <w:rFonts w:asciiTheme="minorHAnsi" w:hAnsiTheme="minorHAnsi" w:cstheme="minorHAnsi"/>
        </w:rPr>
        <w:t>dnia</w:t>
      </w:r>
      <w:r w:rsidRPr="0030212B">
        <w:rPr>
          <w:rFonts w:asciiTheme="minorHAnsi" w:hAnsiTheme="minorHAnsi" w:cstheme="minorHAnsi"/>
          <w:spacing w:val="-4"/>
        </w:rPr>
        <w:t xml:space="preserve"> </w:t>
      </w:r>
      <w:r w:rsidR="00882FDE">
        <w:rPr>
          <w:rFonts w:asciiTheme="minorHAnsi" w:hAnsiTheme="minorHAnsi" w:cstheme="minorHAnsi"/>
        </w:rPr>
        <w:t>28</w:t>
      </w:r>
      <w:r w:rsidR="005B392D">
        <w:rPr>
          <w:rFonts w:asciiTheme="minorHAnsi" w:hAnsiTheme="minorHAnsi" w:cstheme="minorHAnsi"/>
        </w:rPr>
        <w:t>.</w:t>
      </w:r>
      <w:r w:rsidR="00882FDE">
        <w:rPr>
          <w:rFonts w:asciiTheme="minorHAnsi" w:hAnsiTheme="minorHAnsi" w:cstheme="minorHAnsi"/>
        </w:rPr>
        <w:t>10</w:t>
      </w:r>
      <w:r w:rsidR="005B392D">
        <w:rPr>
          <w:rFonts w:asciiTheme="minorHAnsi" w:hAnsiTheme="minorHAnsi" w:cstheme="minorHAnsi"/>
        </w:rPr>
        <w:t>.2024</w:t>
      </w:r>
      <w:r w:rsidRPr="0030212B">
        <w:rPr>
          <w:rFonts w:asciiTheme="minorHAnsi" w:hAnsiTheme="minorHAnsi" w:cstheme="minorHAnsi"/>
          <w:spacing w:val="-5"/>
        </w:rPr>
        <w:t xml:space="preserve"> r.</w:t>
      </w:r>
    </w:p>
    <w:p w14:paraId="570D423B" w14:textId="77777777" w:rsidR="00383220" w:rsidRPr="0030212B" w:rsidRDefault="00383220" w:rsidP="0030212B">
      <w:pPr>
        <w:pStyle w:val="Tekstpodstawowy"/>
        <w:spacing w:line="276" w:lineRule="auto"/>
        <w:ind w:firstLine="0"/>
        <w:rPr>
          <w:rFonts w:asciiTheme="minorHAnsi" w:hAnsiTheme="minorHAnsi" w:cstheme="minorHAnsi"/>
        </w:rPr>
      </w:pPr>
    </w:p>
    <w:p w14:paraId="32B2AF3F" w14:textId="77777777" w:rsidR="00383220" w:rsidRPr="0030212B" w:rsidRDefault="00383220" w:rsidP="0030212B">
      <w:pPr>
        <w:pStyle w:val="Tekstpodstawowy"/>
        <w:spacing w:line="276" w:lineRule="auto"/>
        <w:ind w:firstLine="0"/>
        <w:rPr>
          <w:rFonts w:asciiTheme="minorHAnsi" w:hAnsiTheme="minorHAnsi" w:cstheme="minorHAnsi"/>
        </w:rPr>
      </w:pPr>
    </w:p>
    <w:p w14:paraId="0AF7DEB8" w14:textId="77777777" w:rsidR="00383220" w:rsidRPr="0030212B" w:rsidRDefault="00383220" w:rsidP="0030212B">
      <w:pPr>
        <w:pStyle w:val="Tekstpodstawowy"/>
        <w:spacing w:line="276" w:lineRule="auto"/>
        <w:ind w:firstLine="0"/>
        <w:rPr>
          <w:rFonts w:asciiTheme="minorHAnsi" w:hAnsiTheme="minorHAnsi" w:cstheme="minorHAnsi"/>
          <w:b/>
        </w:rPr>
      </w:pPr>
    </w:p>
    <w:p w14:paraId="6227E367" w14:textId="77777777" w:rsidR="00383220" w:rsidRPr="0030212B" w:rsidRDefault="00383220" w:rsidP="0030212B">
      <w:pPr>
        <w:pStyle w:val="Tekstpodstawowy"/>
        <w:spacing w:line="276" w:lineRule="auto"/>
        <w:ind w:firstLine="0"/>
        <w:rPr>
          <w:rFonts w:asciiTheme="minorHAnsi" w:hAnsiTheme="minorHAnsi" w:cstheme="minorHAnsi"/>
          <w:b/>
        </w:rPr>
      </w:pPr>
    </w:p>
    <w:p w14:paraId="2F4BC6DA" w14:textId="77777777" w:rsidR="00383220" w:rsidRPr="0030212B" w:rsidRDefault="00383220" w:rsidP="0030212B">
      <w:pPr>
        <w:pStyle w:val="Tekstpodstawowy"/>
        <w:spacing w:line="276" w:lineRule="auto"/>
        <w:ind w:firstLine="0"/>
        <w:rPr>
          <w:rFonts w:asciiTheme="minorHAnsi" w:hAnsiTheme="minorHAnsi" w:cstheme="minorHAnsi"/>
          <w:b/>
        </w:rPr>
      </w:pPr>
    </w:p>
    <w:p w14:paraId="09186A45" w14:textId="77777777" w:rsidR="00383220" w:rsidRPr="0030212B" w:rsidRDefault="00383220" w:rsidP="0030212B">
      <w:pPr>
        <w:pStyle w:val="Tekstpodstawowy"/>
        <w:spacing w:line="276" w:lineRule="auto"/>
        <w:ind w:firstLine="0"/>
        <w:rPr>
          <w:rFonts w:asciiTheme="minorHAnsi" w:hAnsiTheme="minorHAnsi" w:cstheme="minorHAnsi"/>
          <w:b/>
        </w:rPr>
      </w:pPr>
    </w:p>
    <w:p w14:paraId="08B1A114" w14:textId="77777777" w:rsidR="00383220" w:rsidRPr="0030212B" w:rsidRDefault="00383220" w:rsidP="0030212B">
      <w:pPr>
        <w:pStyle w:val="Tekstpodstawowy"/>
        <w:spacing w:line="276" w:lineRule="auto"/>
        <w:ind w:firstLine="0"/>
        <w:rPr>
          <w:rFonts w:asciiTheme="minorHAnsi" w:hAnsiTheme="minorHAnsi" w:cstheme="minorHAnsi"/>
          <w:b/>
        </w:rPr>
      </w:pPr>
    </w:p>
    <w:p w14:paraId="549C3B7F" w14:textId="3A89F42C" w:rsidR="00383220" w:rsidRPr="0030212B" w:rsidRDefault="00383220" w:rsidP="0030212B">
      <w:pPr>
        <w:spacing w:line="276" w:lineRule="auto"/>
        <w:ind w:right="115"/>
        <w:jc w:val="both"/>
        <w:rPr>
          <w:rFonts w:asciiTheme="minorHAnsi" w:hAnsiTheme="minorHAnsi" w:cstheme="minorHAnsi"/>
        </w:rPr>
        <w:sectPr w:rsidR="00383220" w:rsidRPr="0030212B" w:rsidSect="000038AF">
          <w:headerReference w:type="default" r:id="rId9"/>
          <w:type w:val="continuous"/>
          <w:pgSz w:w="11910" w:h="16840"/>
          <w:pgMar w:top="1440" w:right="1080" w:bottom="1440" w:left="1080" w:header="708" w:footer="708" w:gutter="0"/>
          <w:cols w:space="708"/>
          <w:docGrid w:linePitch="299"/>
        </w:sectPr>
      </w:pPr>
    </w:p>
    <w:p w14:paraId="35C18117" w14:textId="07606090" w:rsidR="00E47A2A" w:rsidRDefault="00E47A2A" w:rsidP="00E47A2A">
      <w:pPr>
        <w:tabs>
          <w:tab w:val="left" w:pos="2179"/>
        </w:tabs>
        <w:rPr>
          <w:rFonts w:asciiTheme="minorHAnsi" w:hAnsiTheme="minorHAnsi" w:cstheme="minorHAnsi"/>
        </w:rPr>
      </w:pPr>
    </w:p>
    <w:p w14:paraId="71B15605" w14:textId="2B3A47AA" w:rsidR="00E47A2A" w:rsidRPr="00E47A2A" w:rsidRDefault="00E47A2A" w:rsidP="00E47A2A">
      <w:pPr>
        <w:tabs>
          <w:tab w:val="left" w:pos="2179"/>
        </w:tabs>
        <w:sectPr w:rsidR="00E47A2A" w:rsidRPr="00E47A2A" w:rsidSect="000038AF">
          <w:type w:val="continuous"/>
          <w:pgSz w:w="11910" w:h="16840"/>
          <w:pgMar w:top="1440" w:right="1080" w:bottom="1440" w:left="1080" w:header="708" w:footer="708" w:gutter="0"/>
          <w:cols w:space="708"/>
          <w:docGrid w:linePitch="299"/>
        </w:sectPr>
      </w:pPr>
    </w:p>
    <w:p w14:paraId="08A3521A" w14:textId="16443FA4" w:rsidR="00383220" w:rsidRPr="0030212B" w:rsidRDefault="00882FDE" w:rsidP="00882FDE">
      <w:pPr>
        <w:pStyle w:val="Tekstpodstawowy"/>
        <w:spacing w:before="72" w:line="276" w:lineRule="auto"/>
        <w:ind w:firstLine="0"/>
        <w:rPr>
          <w:rFonts w:asciiTheme="minorHAnsi" w:hAnsiTheme="minorHAnsi" w:cstheme="minorHAnsi"/>
        </w:rPr>
      </w:pPr>
      <w:r>
        <w:rPr>
          <w:rFonts w:asciiTheme="minorHAnsi" w:hAnsiTheme="minorHAnsi" w:cstheme="minorHAnsi"/>
        </w:rPr>
        <w:lastRenderedPageBreak/>
        <w:t xml:space="preserve">  </w:t>
      </w:r>
      <w:r w:rsidR="00377290" w:rsidRPr="0030212B">
        <w:rPr>
          <w:rFonts w:asciiTheme="minorHAnsi" w:hAnsiTheme="minorHAnsi" w:cstheme="minorHAnsi"/>
        </w:rPr>
        <w:t>Niniejsza</w:t>
      </w:r>
      <w:r w:rsidR="00377290" w:rsidRPr="0030212B">
        <w:rPr>
          <w:rFonts w:asciiTheme="minorHAnsi" w:hAnsiTheme="minorHAnsi" w:cstheme="minorHAnsi"/>
          <w:spacing w:val="-5"/>
        </w:rPr>
        <w:t xml:space="preserve"> </w:t>
      </w:r>
      <w:r w:rsidR="00377290" w:rsidRPr="0030212B">
        <w:rPr>
          <w:rFonts w:asciiTheme="minorHAnsi" w:hAnsiTheme="minorHAnsi" w:cstheme="minorHAnsi"/>
        </w:rPr>
        <w:t>Specyfikacja</w:t>
      </w:r>
      <w:r w:rsidR="00377290" w:rsidRPr="0030212B">
        <w:rPr>
          <w:rFonts w:asciiTheme="minorHAnsi" w:hAnsiTheme="minorHAnsi" w:cstheme="minorHAnsi"/>
          <w:spacing w:val="-6"/>
        </w:rPr>
        <w:t xml:space="preserve"> </w:t>
      </w:r>
      <w:r w:rsidR="00377290" w:rsidRPr="0030212B">
        <w:rPr>
          <w:rFonts w:asciiTheme="minorHAnsi" w:hAnsiTheme="minorHAnsi" w:cstheme="minorHAnsi"/>
        </w:rPr>
        <w:t>Warunków</w:t>
      </w:r>
      <w:r w:rsidR="00377290" w:rsidRPr="0030212B">
        <w:rPr>
          <w:rFonts w:asciiTheme="minorHAnsi" w:hAnsiTheme="minorHAnsi" w:cstheme="minorHAnsi"/>
          <w:spacing w:val="-5"/>
        </w:rPr>
        <w:t xml:space="preserve"> </w:t>
      </w:r>
      <w:r w:rsidR="00377290" w:rsidRPr="0030212B">
        <w:rPr>
          <w:rFonts w:asciiTheme="minorHAnsi" w:hAnsiTheme="minorHAnsi" w:cstheme="minorHAnsi"/>
        </w:rPr>
        <w:t>Zamówienia</w:t>
      </w:r>
      <w:r w:rsidR="00377290" w:rsidRPr="0030212B">
        <w:rPr>
          <w:rFonts w:asciiTheme="minorHAnsi" w:hAnsiTheme="minorHAnsi" w:cstheme="minorHAnsi"/>
          <w:spacing w:val="-6"/>
        </w:rPr>
        <w:t xml:space="preserve"> </w:t>
      </w:r>
      <w:r w:rsidR="00377290" w:rsidRPr="0030212B">
        <w:rPr>
          <w:rFonts w:asciiTheme="minorHAnsi" w:hAnsiTheme="minorHAnsi" w:cstheme="minorHAnsi"/>
        </w:rPr>
        <w:t>składa</w:t>
      </w:r>
      <w:r w:rsidR="00377290" w:rsidRPr="0030212B">
        <w:rPr>
          <w:rFonts w:asciiTheme="minorHAnsi" w:hAnsiTheme="minorHAnsi" w:cstheme="minorHAnsi"/>
          <w:spacing w:val="-6"/>
        </w:rPr>
        <w:t xml:space="preserve"> </w:t>
      </w:r>
      <w:r w:rsidR="00377290" w:rsidRPr="0030212B">
        <w:rPr>
          <w:rFonts w:asciiTheme="minorHAnsi" w:hAnsiTheme="minorHAnsi" w:cstheme="minorHAnsi"/>
        </w:rPr>
        <w:t>się</w:t>
      </w:r>
      <w:r w:rsidR="00377290" w:rsidRPr="0030212B">
        <w:rPr>
          <w:rFonts w:asciiTheme="minorHAnsi" w:hAnsiTheme="minorHAnsi" w:cstheme="minorHAnsi"/>
          <w:spacing w:val="-6"/>
        </w:rPr>
        <w:t xml:space="preserve"> </w:t>
      </w:r>
      <w:r w:rsidR="00377290" w:rsidRPr="0030212B">
        <w:rPr>
          <w:rFonts w:asciiTheme="minorHAnsi" w:hAnsiTheme="minorHAnsi" w:cstheme="minorHAnsi"/>
        </w:rPr>
        <w:t>z</w:t>
      </w:r>
      <w:r w:rsidR="00377290" w:rsidRPr="0030212B">
        <w:rPr>
          <w:rFonts w:asciiTheme="minorHAnsi" w:hAnsiTheme="minorHAnsi" w:cstheme="minorHAnsi"/>
          <w:spacing w:val="-4"/>
        </w:rPr>
        <w:t xml:space="preserve"> </w:t>
      </w:r>
      <w:r w:rsidR="00377290" w:rsidRPr="0030212B">
        <w:rPr>
          <w:rFonts w:asciiTheme="minorHAnsi" w:hAnsiTheme="minorHAnsi" w:cstheme="minorHAnsi"/>
        </w:rPr>
        <w:t>następujących</w:t>
      </w:r>
      <w:r w:rsidR="00377290" w:rsidRPr="0030212B">
        <w:rPr>
          <w:rFonts w:asciiTheme="minorHAnsi" w:hAnsiTheme="minorHAnsi" w:cstheme="minorHAnsi"/>
          <w:spacing w:val="-7"/>
        </w:rPr>
        <w:t xml:space="preserve"> </w:t>
      </w:r>
      <w:r w:rsidR="00377290" w:rsidRPr="0030212B">
        <w:rPr>
          <w:rFonts w:asciiTheme="minorHAnsi" w:hAnsiTheme="minorHAnsi" w:cstheme="minorHAnsi"/>
          <w:spacing w:val="-2"/>
        </w:rPr>
        <w:t>części:</w:t>
      </w:r>
    </w:p>
    <w:p w14:paraId="7C91768D" w14:textId="77777777" w:rsidR="00383220" w:rsidRPr="0030212B" w:rsidRDefault="00383220" w:rsidP="0030212B">
      <w:pPr>
        <w:pStyle w:val="Tekstpodstawowy"/>
        <w:spacing w:before="22" w:line="276" w:lineRule="auto"/>
        <w:ind w:firstLine="0"/>
        <w:rPr>
          <w:rFonts w:asciiTheme="minorHAnsi" w:hAnsiTheme="minorHAnsi" w:cstheme="minorHAnsi"/>
        </w:rPr>
      </w:pPr>
    </w:p>
    <w:tbl>
      <w:tblPr>
        <w:tblStyle w:val="TableNormal"/>
        <w:tblW w:w="0" w:type="auto"/>
        <w:tblInd w:w="2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0"/>
        <w:gridCol w:w="2437"/>
        <w:gridCol w:w="6097"/>
      </w:tblGrid>
      <w:tr w:rsidR="00383220" w:rsidRPr="0030212B" w14:paraId="0DF24FEC" w14:textId="77777777">
        <w:trPr>
          <w:trHeight w:val="254"/>
        </w:trPr>
        <w:tc>
          <w:tcPr>
            <w:tcW w:w="610" w:type="dxa"/>
          </w:tcPr>
          <w:p w14:paraId="737DE785" w14:textId="77777777" w:rsidR="00383220" w:rsidRPr="0030212B" w:rsidRDefault="00377290" w:rsidP="0030212B">
            <w:pPr>
              <w:pStyle w:val="TableParagraph"/>
              <w:spacing w:before="1" w:line="276" w:lineRule="auto"/>
              <w:jc w:val="both"/>
              <w:rPr>
                <w:rFonts w:asciiTheme="minorHAnsi" w:hAnsiTheme="minorHAnsi" w:cstheme="minorHAnsi"/>
                <w:b/>
              </w:rPr>
            </w:pPr>
            <w:r w:rsidRPr="0030212B">
              <w:rPr>
                <w:rFonts w:asciiTheme="minorHAnsi" w:hAnsiTheme="minorHAnsi" w:cstheme="minorHAnsi"/>
                <w:b/>
                <w:spacing w:val="-5"/>
              </w:rPr>
              <w:t>Lp.</w:t>
            </w:r>
          </w:p>
        </w:tc>
        <w:tc>
          <w:tcPr>
            <w:tcW w:w="2437" w:type="dxa"/>
          </w:tcPr>
          <w:p w14:paraId="4027D386" w14:textId="77777777" w:rsidR="00383220" w:rsidRPr="0030212B" w:rsidRDefault="00377290" w:rsidP="0030212B">
            <w:pPr>
              <w:pStyle w:val="TableParagraph"/>
              <w:spacing w:before="1" w:line="276" w:lineRule="auto"/>
              <w:ind w:left="68"/>
              <w:jc w:val="both"/>
              <w:rPr>
                <w:rFonts w:asciiTheme="minorHAnsi" w:hAnsiTheme="minorHAnsi" w:cstheme="minorHAnsi"/>
                <w:b/>
              </w:rPr>
            </w:pPr>
            <w:r w:rsidRPr="0030212B">
              <w:rPr>
                <w:rFonts w:asciiTheme="minorHAnsi" w:hAnsiTheme="minorHAnsi" w:cstheme="minorHAnsi"/>
                <w:b/>
              </w:rPr>
              <w:t>Oznaczenie</w:t>
            </w:r>
            <w:r w:rsidRPr="0030212B">
              <w:rPr>
                <w:rFonts w:asciiTheme="minorHAnsi" w:hAnsiTheme="minorHAnsi" w:cstheme="minorHAnsi"/>
                <w:b/>
                <w:spacing w:val="-5"/>
              </w:rPr>
              <w:t xml:space="preserve"> </w:t>
            </w:r>
            <w:r w:rsidRPr="0030212B">
              <w:rPr>
                <w:rFonts w:asciiTheme="minorHAnsi" w:hAnsiTheme="minorHAnsi" w:cstheme="minorHAnsi"/>
                <w:b/>
                <w:spacing w:val="-2"/>
              </w:rPr>
              <w:t>Części</w:t>
            </w:r>
          </w:p>
        </w:tc>
        <w:tc>
          <w:tcPr>
            <w:tcW w:w="6097" w:type="dxa"/>
          </w:tcPr>
          <w:p w14:paraId="52EA9F69" w14:textId="77777777" w:rsidR="00383220" w:rsidRPr="0030212B" w:rsidRDefault="00377290" w:rsidP="0030212B">
            <w:pPr>
              <w:pStyle w:val="TableParagraph"/>
              <w:spacing w:before="1" w:line="276" w:lineRule="auto"/>
              <w:ind w:left="68"/>
              <w:jc w:val="both"/>
              <w:rPr>
                <w:rFonts w:asciiTheme="minorHAnsi" w:hAnsiTheme="minorHAnsi" w:cstheme="minorHAnsi"/>
                <w:b/>
              </w:rPr>
            </w:pPr>
            <w:r w:rsidRPr="0030212B">
              <w:rPr>
                <w:rFonts w:asciiTheme="minorHAnsi" w:hAnsiTheme="minorHAnsi" w:cstheme="minorHAnsi"/>
                <w:b/>
              </w:rPr>
              <w:t>Nazwa</w:t>
            </w:r>
            <w:r w:rsidRPr="0030212B">
              <w:rPr>
                <w:rFonts w:asciiTheme="minorHAnsi" w:hAnsiTheme="minorHAnsi" w:cstheme="minorHAnsi"/>
                <w:b/>
                <w:spacing w:val="-5"/>
              </w:rPr>
              <w:t xml:space="preserve"> </w:t>
            </w:r>
            <w:r w:rsidRPr="0030212B">
              <w:rPr>
                <w:rFonts w:asciiTheme="minorHAnsi" w:hAnsiTheme="minorHAnsi" w:cstheme="minorHAnsi"/>
                <w:b/>
                <w:spacing w:val="-2"/>
              </w:rPr>
              <w:t>Części</w:t>
            </w:r>
          </w:p>
        </w:tc>
      </w:tr>
      <w:tr w:rsidR="00383220" w:rsidRPr="0030212B" w14:paraId="20768CC9" w14:textId="77777777">
        <w:trPr>
          <w:trHeight w:val="253"/>
        </w:trPr>
        <w:tc>
          <w:tcPr>
            <w:tcW w:w="610" w:type="dxa"/>
          </w:tcPr>
          <w:p w14:paraId="23F0BCDF" w14:textId="77777777" w:rsidR="00383220" w:rsidRPr="0030212B" w:rsidRDefault="00377290" w:rsidP="0030212B">
            <w:pPr>
              <w:pStyle w:val="TableParagraph"/>
              <w:spacing w:line="276" w:lineRule="auto"/>
              <w:jc w:val="both"/>
              <w:rPr>
                <w:rFonts w:asciiTheme="minorHAnsi" w:hAnsiTheme="minorHAnsi" w:cstheme="minorHAnsi"/>
              </w:rPr>
            </w:pPr>
            <w:r w:rsidRPr="0030212B">
              <w:rPr>
                <w:rFonts w:asciiTheme="minorHAnsi" w:hAnsiTheme="minorHAnsi" w:cstheme="minorHAnsi"/>
                <w:spacing w:val="-5"/>
              </w:rPr>
              <w:t>1.</w:t>
            </w:r>
          </w:p>
        </w:tc>
        <w:tc>
          <w:tcPr>
            <w:tcW w:w="2437" w:type="dxa"/>
          </w:tcPr>
          <w:p w14:paraId="658A69F6" w14:textId="77777777" w:rsidR="00383220" w:rsidRPr="0030212B" w:rsidRDefault="00377290" w:rsidP="0030212B">
            <w:pPr>
              <w:pStyle w:val="TableParagraph"/>
              <w:spacing w:line="276" w:lineRule="auto"/>
              <w:ind w:left="68"/>
              <w:jc w:val="both"/>
              <w:rPr>
                <w:rFonts w:asciiTheme="minorHAnsi" w:hAnsiTheme="minorHAnsi" w:cstheme="minorHAnsi"/>
              </w:rPr>
            </w:pPr>
            <w:r w:rsidRPr="0030212B">
              <w:rPr>
                <w:rFonts w:asciiTheme="minorHAnsi" w:hAnsiTheme="minorHAnsi" w:cstheme="minorHAnsi"/>
              </w:rPr>
              <w:t>Część</w:t>
            </w:r>
            <w:r w:rsidRPr="0030212B">
              <w:rPr>
                <w:rFonts w:asciiTheme="minorHAnsi" w:hAnsiTheme="minorHAnsi" w:cstheme="minorHAnsi"/>
                <w:spacing w:val="-1"/>
              </w:rPr>
              <w:t xml:space="preserve"> </w:t>
            </w:r>
            <w:r w:rsidRPr="0030212B">
              <w:rPr>
                <w:rFonts w:asciiTheme="minorHAnsi" w:hAnsiTheme="minorHAnsi" w:cstheme="minorHAnsi"/>
                <w:spacing w:val="-10"/>
              </w:rPr>
              <w:t>I</w:t>
            </w:r>
          </w:p>
        </w:tc>
        <w:tc>
          <w:tcPr>
            <w:tcW w:w="6097" w:type="dxa"/>
          </w:tcPr>
          <w:p w14:paraId="0A0FEFFE" w14:textId="77777777" w:rsidR="00383220" w:rsidRPr="0030212B" w:rsidRDefault="00377290" w:rsidP="0030212B">
            <w:pPr>
              <w:pStyle w:val="TableParagraph"/>
              <w:spacing w:line="276" w:lineRule="auto"/>
              <w:ind w:left="68"/>
              <w:jc w:val="both"/>
              <w:rPr>
                <w:rFonts w:asciiTheme="minorHAnsi" w:hAnsiTheme="minorHAnsi" w:cstheme="minorHAnsi"/>
              </w:rPr>
            </w:pPr>
            <w:r w:rsidRPr="0030212B">
              <w:rPr>
                <w:rFonts w:asciiTheme="minorHAnsi" w:hAnsiTheme="minorHAnsi" w:cstheme="minorHAnsi"/>
              </w:rPr>
              <w:t>Instrukcja</w:t>
            </w:r>
            <w:r w:rsidRPr="0030212B">
              <w:rPr>
                <w:rFonts w:asciiTheme="minorHAnsi" w:hAnsiTheme="minorHAnsi" w:cstheme="minorHAnsi"/>
                <w:spacing w:val="-6"/>
              </w:rPr>
              <w:t xml:space="preserve"> </w:t>
            </w:r>
            <w:r w:rsidRPr="0030212B">
              <w:rPr>
                <w:rFonts w:asciiTheme="minorHAnsi" w:hAnsiTheme="minorHAnsi" w:cstheme="minorHAnsi"/>
              </w:rPr>
              <w:t>dla</w:t>
            </w:r>
            <w:r w:rsidRPr="0030212B">
              <w:rPr>
                <w:rFonts w:asciiTheme="minorHAnsi" w:hAnsiTheme="minorHAnsi" w:cstheme="minorHAnsi"/>
                <w:spacing w:val="-4"/>
              </w:rPr>
              <w:t xml:space="preserve"> </w:t>
            </w:r>
            <w:r w:rsidRPr="0030212B">
              <w:rPr>
                <w:rFonts w:asciiTheme="minorHAnsi" w:hAnsiTheme="minorHAnsi" w:cstheme="minorHAnsi"/>
              </w:rPr>
              <w:t>Wykonawców</w:t>
            </w:r>
            <w:r w:rsidRPr="0030212B">
              <w:rPr>
                <w:rFonts w:asciiTheme="minorHAnsi" w:hAnsiTheme="minorHAnsi" w:cstheme="minorHAnsi"/>
                <w:spacing w:val="-4"/>
              </w:rPr>
              <w:t xml:space="preserve"> </w:t>
            </w:r>
            <w:r w:rsidRPr="0030212B">
              <w:rPr>
                <w:rFonts w:asciiTheme="minorHAnsi" w:hAnsiTheme="minorHAnsi" w:cstheme="minorHAnsi"/>
                <w:spacing w:val="-2"/>
              </w:rPr>
              <w:t>(IDW).</w:t>
            </w:r>
          </w:p>
        </w:tc>
      </w:tr>
      <w:tr w:rsidR="00383220" w:rsidRPr="0030212B" w14:paraId="1E3CBD60" w14:textId="77777777">
        <w:trPr>
          <w:trHeight w:val="251"/>
        </w:trPr>
        <w:tc>
          <w:tcPr>
            <w:tcW w:w="610" w:type="dxa"/>
          </w:tcPr>
          <w:p w14:paraId="7F03C69E" w14:textId="77777777" w:rsidR="00383220" w:rsidRPr="0030212B" w:rsidRDefault="00377290" w:rsidP="0030212B">
            <w:pPr>
              <w:pStyle w:val="TableParagraph"/>
              <w:spacing w:line="276" w:lineRule="auto"/>
              <w:jc w:val="both"/>
              <w:rPr>
                <w:rFonts w:asciiTheme="minorHAnsi" w:hAnsiTheme="minorHAnsi" w:cstheme="minorHAnsi"/>
              </w:rPr>
            </w:pPr>
            <w:r w:rsidRPr="0030212B">
              <w:rPr>
                <w:rFonts w:asciiTheme="minorHAnsi" w:hAnsiTheme="minorHAnsi" w:cstheme="minorHAnsi"/>
                <w:spacing w:val="-5"/>
              </w:rPr>
              <w:t>2.</w:t>
            </w:r>
          </w:p>
        </w:tc>
        <w:tc>
          <w:tcPr>
            <w:tcW w:w="2437" w:type="dxa"/>
          </w:tcPr>
          <w:p w14:paraId="4EE7A62A" w14:textId="7CBAED2B" w:rsidR="00383220" w:rsidRPr="0030212B" w:rsidRDefault="00377290" w:rsidP="0030212B">
            <w:pPr>
              <w:pStyle w:val="TableParagraph"/>
              <w:spacing w:line="276" w:lineRule="auto"/>
              <w:ind w:left="68"/>
              <w:jc w:val="both"/>
              <w:rPr>
                <w:rFonts w:asciiTheme="minorHAnsi" w:hAnsiTheme="minorHAnsi" w:cstheme="minorHAnsi"/>
              </w:rPr>
            </w:pPr>
            <w:r w:rsidRPr="0030212B">
              <w:rPr>
                <w:rFonts w:asciiTheme="minorHAnsi" w:hAnsiTheme="minorHAnsi" w:cstheme="minorHAnsi"/>
              </w:rPr>
              <w:t>Część</w:t>
            </w:r>
            <w:r w:rsidRPr="0030212B">
              <w:rPr>
                <w:rFonts w:asciiTheme="minorHAnsi" w:hAnsiTheme="minorHAnsi" w:cstheme="minorHAnsi"/>
                <w:spacing w:val="-1"/>
              </w:rPr>
              <w:t xml:space="preserve"> </w:t>
            </w:r>
            <w:r w:rsidRPr="0030212B">
              <w:rPr>
                <w:rFonts w:asciiTheme="minorHAnsi" w:hAnsiTheme="minorHAnsi" w:cstheme="minorHAnsi"/>
                <w:spacing w:val="-5"/>
              </w:rPr>
              <w:t>II</w:t>
            </w:r>
          </w:p>
        </w:tc>
        <w:tc>
          <w:tcPr>
            <w:tcW w:w="6097" w:type="dxa"/>
          </w:tcPr>
          <w:p w14:paraId="27DE8262" w14:textId="3DCE5173" w:rsidR="00383220" w:rsidRPr="0030212B" w:rsidRDefault="00F459BF" w:rsidP="00F459BF">
            <w:pPr>
              <w:pStyle w:val="TableParagraph"/>
              <w:spacing w:line="276" w:lineRule="auto"/>
              <w:ind w:left="0"/>
              <w:jc w:val="both"/>
              <w:rPr>
                <w:rFonts w:asciiTheme="minorHAnsi" w:hAnsiTheme="minorHAnsi" w:cstheme="minorHAnsi"/>
              </w:rPr>
            </w:pPr>
            <w:r w:rsidRPr="00F459BF">
              <w:rPr>
                <w:rFonts w:asciiTheme="minorHAnsi" w:hAnsiTheme="minorHAnsi" w:cstheme="minorHAnsi"/>
              </w:rPr>
              <w:t xml:space="preserve"> </w:t>
            </w:r>
            <w:bookmarkStart w:id="0" w:name="_Hlk180759472"/>
            <w:r w:rsidRPr="00F459BF">
              <w:rPr>
                <w:rFonts w:asciiTheme="minorHAnsi" w:hAnsiTheme="minorHAnsi" w:cstheme="minorHAnsi"/>
              </w:rPr>
              <w:t>Istotne postanowienia umowy kompleksowej</w:t>
            </w:r>
            <w:bookmarkEnd w:id="0"/>
          </w:p>
        </w:tc>
      </w:tr>
      <w:tr w:rsidR="00383220" w:rsidRPr="0030212B" w14:paraId="684E3010" w14:textId="77777777">
        <w:trPr>
          <w:trHeight w:val="253"/>
        </w:trPr>
        <w:tc>
          <w:tcPr>
            <w:tcW w:w="610" w:type="dxa"/>
          </w:tcPr>
          <w:p w14:paraId="1B39C233" w14:textId="77777777" w:rsidR="00383220" w:rsidRPr="0030212B" w:rsidRDefault="00377290" w:rsidP="0030212B">
            <w:pPr>
              <w:pStyle w:val="TableParagraph"/>
              <w:spacing w:line="276" w:lineRule="auto"/>
              <w:jc w:val="both"/>
              <w:rPr>
                <w:rFonts w:asciiTheme="minorHAnsi" w:hAnsiTheme="minorHAnsi" w:cstheme="minorHAnsi"/>
              </w:rPr>
            </w:pPr>
            <w:r w:rsidRPr="0030212B">
              <w:rPr>
                <w:rFonts w:asciiTheme="minorHAnsi" w:hAnsiTheme="minorHAnsi" w:cstheme="minorHAnsi"/>
                <w:spacing w:val="-5"/>
              </w:rPr>
              <w:t>3.</w:t>
            </w:r>
          </w:p>
        </w:tc>
        <w:tc>
          <w:tcPr>
            <w:tcW w:w="2437" w:type="dxa"/>
          </w:tcPr>
          <w:p w14:paraId="11DBEC75" w14:textId="77777777" w:rsidR="00383220" w:rsidRPr="0030212B" w:rsidRDefault="00377290" w:rsidP="0030212B">
            <w:pPr>
              <w:pStyle w:val="TableParagraph"/>
              <w:spacing w:line="276" w:lineRule="auto"/>
              <w:ind w:left="68"/>
              <w:jc w:val="both"/>
              <w:rPr>
                <w:rFonts w:asciiTheme="minorHAnsi" w:hAnsiTheme="minorHAnsi" w:cstheme="minorHAnsi"/>
              </w:rPr>
            </w:pPr>
            <w:r w:rsidRPr="0030212B">
              <w:rPr>
                <w:rFonts w:asciiTheme="minorHAnsi" w:hAnsiTheme="minorHAnsi" w:cstheme="minorHAnsi"/>
              </w:rPr>
              <w:t>Część</w:t>
            </w:r>
            <w:r w:rsidRPr="0030212B">
              <w:rPr>
                <w:rFonts w:asciiTheme="minorHAnsi" w:hAnsiTheme="minorHAnsi" w:cstheme="minorHAnsi"/>
                <w:spacing w:val="-1"/>
              </w:rPr>
              <w:t xml:space="preserve"> </w:t>
            </w:r>
            <w:r w:rsidRPr="0030212B">
              <w:rPr>
                <w:rFonts w:asciiTheme="minorHAnsi" w:hAnsiTheme="minorHAnsi" w:cstheme="minorHAnsi"/>
                <w:spacing w:val="-5"/>
              </w:rPr>
              <w:t>III</w:t>
            </w:r>
          </w:p>
        </w:tc>
        <w:tc>
          <w:tcPr>
            <w:tcW w:w="6097" w:type="dxa"/>
          </w:tcPr>
          <w:p w14:paraId="3D0AF462" w14:textId="056B0F02" w:rsidR="00383220" w:rsidRPr="0030212B" w:rsidRDefault="00377290" w:rsidP="0030212B">
            <w:pPr>
              <w:pStyle w:val="TableParagraph"/>
              <w:spacing w:line="276" w:lineRule="auto"/>
              <w:ind w:left="68"/>
              <w:jc w:val="both"/>
              <w:rPr>
                <w:rFonts w:asciiTheme="minorHAnsi" w:hAnsiTheme="minorHAnsi" w:cstheme="minorHAnsi"/>
              </w:rPr>
            </w:pPr>
            <w:r w:rsidRPr="0030212B">
              <w:rPr>
                <w:rFonts w:asciiTheme="minorHAnsi" w:hAnsiTheme="minorHAnsi" w:cstheme="minorHAnsi"/>
              </w:rPr>
              <w:t>Opis</w:t>
            </w:r>
            <w:r w:rsidRPr="0030212B">
              <w:rPr>
                <w:rFonts w:asciiTheme="minorHAnsi" w:hAnsiTheme="minorHAnsi" w:cstheme="minorHAnsi"/>
                <w:spacing w:val="-5"/>
              </w:rPr>
              <w:t xml:space="preserve"> </w:t>
            </w:r>
            <w:r w:rsidRPr="0030212B">
              <w:rPr>
                <w:rFonts w:asciiTheme="minorHAnsi" w:hAnsiTheme="minorHAnsi" w:cstheme="minorHAnsi"/>
              </w:rPr>
              <w:t>przedmiotu</w:t>
            </w:r>
            <w:r w:rsidRPr="0030212B">
              <w:rPr>
                <w:rFonts w:asciiTheme="minorHAnsi" w:hAnsiTheme="minorHAnsi" w:cstheme="minorHAnsi"/>
                <w:spacing w:val="-7"/>
              </w:rPr>
              <w:t xml:space="preserve"> </w:t>
            </w:r>
            <w:r w:rsidRPr="0030212B">
              <w:rPr>
                <w:rFonts w:asciiTheme="minorHAnsi" w:hAnsiTheme="minorHAnsi" w:cstheme="minorHAnsi"/>
                <w:spacing w:val="-2"/>
              </w:rPr>
              <w:t>zamówienia</w:t>
            </w:r>
          </w:p>
        </w:tc>
      </w:tr>
    </w:tbl>
    <w:p w14:paraId="1A96B533" w14:textId="77777777" w:rsidR="00383220" w:rsidRPr="0030212B" w:rsidRDefault="00383220" w:rsidP="0030212B">
      <w:pPr>
        <w:pStyle w:val="Tekstpodstawowy"/>
        <w:spacing w:line="276" w:lineRule="auto"/>
        <w:ind w:firstLine="0"/>
        <w:rPr>
          <w:rFonts w:asciiTheme="minorHAnsi" w:hAnsiTheme="minorHAnsi" w:cstheme="minorHAnsi"/>
        </w:rPr>
      </w:pPr>
    </w:p>
    <w:p w14:paraId="22B221C6" w14:textId="77777777" w:rsidR="00383220" w:rsidRPr="0030212B" w:rsidRDefault="00377290" w:rsidP="0030212B">
      <w:pPr>
        <w:pStyle w:val="Tekstpodstawowy"/>
        <w:spacing w:line="276" w:lineRule="auto"/>
        <w:ind w:left="298" w:firstLine="0"/>
        <w:rPr>
          <w:rFonts w:asciiTheme="minorHAnsi" w:hAnsiTheme="minorHAnsi" w:cstheme="minorHAnsi"/>
        </w:rPr>
      </w:pPr>
      <w:r w:rsidRPr="0030212B">
        <w:rPr>
          <w:rFonts w:asciiTheme="minorHAnsi" w:hAnsiTheme="minorHAnsi" w:cstheme="minorHAnsi"/>
          <w:color w:val="2D74B5"/>
        </w:rPr>
        <w:t>Spis</w:t>
      </w:r>
      <w:r w:rsidRPr="0030212B">
        <w:rPr>
          <w:rFonts w:asciiTheme="minorHAnsi" w:hAnsiTheme="minorHAnsi" w:cstheme="minorHAnsi"/>
          <w:color w:val="2D74B5"/>
          <w:spacing w:val="-5"/>
        </w:rPr>
        <w:t xml:space="preserve"> </w:t>
      </w:r>
      <w:r w:rsidRPr="0030212B">
        <w:rPr>
          <w:rFonts w:asciiTheme="minorHAnsi" w:hAnsiTheme="minorHAnsi" w:cstheme="minorHAnsi"/>
          <w:color w:val="2D74B5"/>
          <w:spacing w:val="-2"/>
        </w:rPr>
        <w:t>treści</w:t>
      </w:r>
    </w:p>
    <w:sdt>
      <w:sdtPr>
        <w:rPr>
          <w:rFonts w:asciiTheme="minorHAnsi" w:hAnsiTheme="minorHAnsi" w:cstheme="minorHAnsi"/>
        </w:rPr>
        <w:id w:val="-1772625269"/>
        <w:docPartObj>
          <w:docPartGallery w:val="Table of Contents"/>
          <w:docPartUnique/>
        </w:docPartObj>
      </w:sdtPr>
      <w:sdtEndPr/>
      <w:sdtContent>
        <w:p w14:paraId="26C65DE8" w14:textId="6E0BBF12" w:rsidR="00383220" w:rsidRPr="00A27B3D" w:rsidRDefault="00A27B3D" w:rsidP="00A27B3D">
          <w:pPr>
            <w:pStyle w:val="Spistreci1"/>
            <w:tabs>
              <w:tab w:val="left" w:leader="dot" w:pos="9498"/>
            </w:tabs>
            <w:spacing w:before="0" w:line="276" w:lineRule="auto"/>
            <w:jc w:val="both"/>
            <w:rPr>
              <w:rFonts w:asciiTheme="minorHAnsi" w:hAnsiTheme="minorHAnsi" w:cstheme="minorHAnsi"/>
            </w:rPr>
          </w:pPr>
          <w:r>
            <w:rPr>
              <w:rFonts w:asciiTheme="minorHAnsi" w:hAnsiTheme="minorHAnsi" w:cstheme="minorHAnsi"/>
            </w:rPr>
            <w:t xml:space="preserve">    </w:t>
          </w:r>
          <w:hyperlink w:anchor="_bookmark0" w:history="1">
            <w:r w:rsidRPr="00A27B3D">
              <w:rPr>
                <w:rFonts w:asciiTheme="minorHAnsi" w:hAnsiTheme="minorHAnsi" w:cstheme="minorHAnsi"/>
              </w:rPr>
              <w:t>CZĘŚĆ</w:t>
            </w:r>
            <w:r w:rsidRPr="00A27B3D">
              <w:rPr>
                <w:rFonts w:asciiTheme="minorHAnsi" w:hAnsiTheme="minorHAnsi" w:cstheme="minorHAnsi"/>
                <w:spacing w:val="-6"/>
              </w:rPr>
              <w:t xml:space="preserve"> </w:t>
            </w:r>
            <w:r w:rsidRPr="00A27B3D">
              <w:rPr>
                <w:rFonts w:asciiTheme="minorHAnsi" w:hAnsiTheme="minorHAnsi" w:cstheme="minorHAnsi"/>
              </w:rPr>
              <w:t>I</w:t>
            </w:r>
            <w:r w:rsidRPr="00A27B3D">
              <w:rPr>
                <w:rFonts w:asciiTheme="minorHAnsi" w:hAnsiTheme="minorHAnsi" w:cstheme="minorHAnsi"/>
                <w:spacing w:val="-6"/>
              </w:rPr>
              <w:t xml:space="preserve"> </w:t>
            </w:r>
            <w:r w:rsidRPr="00A27B3D">
              <w:rPr>
                <w:rFonts w:asciiTheme="minorHAnsi" w:hAnsiTheme="minorHAnsi" w:cstheme="minorHAnsi"/>
              </w:rPr>
              <w:t>-</w:t>
            </w:r>
            <w:r w:rsidRPr="00A27B3D">
              <w:rPr>
                <w:rFonts w:asciiTheme="minorHAnsi" w:hAnsiTheme="minorHAnsi" w:cstheme="minorHAnsi"/>
                <w:spacing w:val="-2"/>
              </w:rPr>
              <w:t xml:space="preserve"> </w:t>
            </w:r>
            <w:r w:rsidRPr="00A27B3D">
              <w:rPr>
                <w:rFonts w:asciiTheme="minorHAnsi" w:hAnsiTheme="minorHAnsi" w:cstheme="minorHAnsi"/>
              </w:rPr>
              <w:t>INSTRUKCJA</w:t>
            </w:r>
            <w:r w:rsidRPr="00A27B3D">
              <w:rPr>
                <w:rFonts w:asciiTheme="minorHAnsi" w:hAnsiTheme="minorHAnsi" w:cstheme="minorHAnsi"/>
                <w:spacing w:val="-3"/>
              </w:rPr>
              <w:t xml:space="preserve"> </w:t>
            </w:r>
            <w:r w:rsidRPr="00A27B3D">
              <w:rPr>
                <w:rFonts w:asciiTheme="minorHAnsi" w:hAnsiTheme="minorHAnsi" w:cstheme="minorHAnsi"/>
              </w:rPr>
              <w:t>DLA</w:t>
            </w:r>
            <w:r w:rsidRPr="00A27B3D">
              <w:rPr>
                <w:rFonts w:asciiTheme="minorHAnsi" w:hAnsiTheme="minorHAnsi" w:cstheme="minorHAnsi"/>
                <w:spacing w:val="-5"/>
              </w:rPr>
              <w:t xml:space="preserve"> </w:t>
            </w:r>
            <w:r w:rsidRPr="00A27B3D">
              <w:rPr>
                <w:rFonts w:asciiTheme="minorHAnsi" w:hAnsiTheme="minorHAnsi" w:cstheme="minorHAnsi"/>
                <w:spacing w:val="-2"/>
              </w:rPr>
              <w:t>WYKONAWCÓW</w:t>
            </w:r>
            <w:r w:rsidRPr="00A27B3D">
              <w:rPr>
                <w:rFonts w:asciiTheme="minorHAnsi" w:hAnsiTheme="minorHAnsi" w:cstheme="minorHAnsi"/>
              </w:rPr>
              <w:tab/>
            </w:r>
            <w:r w:rsidRPr="00A27B3D">
              <w:rPr>
                <w:rFonts w:asciiTheme="minorHAnsi" w:hAnsiTheme="minorHAnsi" w:cstheme="minorHAnsi"/>
                <w:spacing w:val="-10"/>
              </w:rPr>
              <w:t>3</w:t>
            </w:r>
          </w:hyperlink>
        </w:p>
        <w:p w14:paraId="230D50DE" w14:textId="77777777" w:rsidR="00383220" w:rsidRPr="00A27B3D" w:rsidRDefault="00383220" w:rsidP="00A27B3D">
          <w:pPr>
            <w:pStyle w:val="Spistreci2"/>
            <w:tabs>
              <w:tab w:val="left" w:leader="dot" w:pos="9498"/>
            </w:tabs>
            <w:spacing w:before="0" w:line="276" w:lineRule="auto"/>
            <w:jc w:val="both"/>
            <w:rPr>
              <w:rFonts w:asciiTheme="minorHAnsi" w:hAnsiTheme="minorHAnsi" w:cstheme="minorHAnsi"/>
              <w:u w:val="single"/>
            </w:rPr>
          </w:pPr>
          <w:hyperlink w:anchor="_bookmark1" w:history="1">
            <w:r w:rsidRPr="00A27B3D">
              <w:rPr>
                <w:rFonts w:asciiTheme="minorHAnsi" w:hAnsiTheme="minorHAnsi" w:cstheme="minorHAnsi"/>
                <w:u w:val="single"/>
              </w:rPr>
              <w:t>DZIAŁ</w:t>
            </w:r>
            <w:r w:rsidRPr="00A27B3D">
              <w:rPr>
                <w:rFonts w:asciiTheme="minorHAnsi" w:hAnsiTheme="minorHAnsi" w:cstheme="minorHAnsi"/>
                <w:spacing w:val="-3"/>
                <w:u w:val="single"/>
              </w:rPr>
              <w:t xml:space="preserve"> </w:t>
            </w:r>
            <w:r w:rsidRPr="00A27B3D">
              <w:rPr>
                <w:rFonts w:asciiTheme="minorHAnsi" w:hAnsiTheme="minorHAnsi" w:cstheme="minorHAnsi"/>
                <w:u w:val="single"/>
              </w:rPr>
              <w:t>I</w:t>
            </w:r>
            <w:r w:rsidRPr="00A27B3D">
              <w:rPr>
                <w:rFonts w:asciiTheme="minorHAnsi" w:hAnsiTheme="minorHAnsi" w:cstheme="minorHAnsi"/>
                <w:spacing w:val="50"/>
                <w:u w:val="single"/>
              </w:rPr>
              <w:t xml:space="preserve"> </w:t>
            </w:r>
            <w:r w:rsidRPr="00A27B3D">
              <w:rPr>
                <w:rFonts w:asciiTheme="minorHAnsi" w:hAnsiTheme="minorHAnsi" w:cstheme="minorHAnsi"/>
                <w:u w:val="single"/>
              </w:rPr>
              <w:t>Dane</w:t>
            </w:r>
            <w:r w:rsidRPr="00A27B3D">
              <w:rPr>
                <w:rFonts w:asciiTheme="minorHAnsi" w:hAnsiTheme="minorHAnsi" w:cstheme="minorHAnsi"/>
                <w:spacing w:val="-2"/>
                <w:u w:val="single"/>
              </w:rPr>
              <w:t xml:space="preserve"> Zamawiającego</w:t>
            </w:r>
            <w:r w:rsidRPr="00A27B3D">
              <w:rPr>
                <w:rFonts w:asciiTheme="minorHAnsi" w:hAnsiTheme="minorHAnsi" w:cstheme="minorHAnsi"/>
                <w:u w:val="single"/>
              </w:rPr>
              <w:tab/>
            </w:r>
            <w:r w:rsidRPr="00A27B3D">
              <w:rPr>
                <w:rFonts w:asciiTheme="minorHAnsi" w:hAnsiTheme="minorHAnsi" w:cstheme="minorHAnsi"/>
                <w:spacing w:val="-10"/>
                <w:u w:val="single"/>
              </w:rPr>
              <w:t>3</w:t>
            </w:r>
          </w:hyperlink>
        </w:p>
        <w:p w14:paraId="50E42858" w14:textId="77777777" w:rsidR="00383220" w:rsidRPr="00A27B3D" w:rsidRDefault="00383220" w:rsidP="00A27B3D">
          <w:pPr>
            <w:pStyle w:val="Spistreci2"/>
            <w:tabs>
              <w:tab w:val="left" w:leader="dot" w:pos="9498"/>
            </w:tabs>
            <w:spacing w:before="0" w:line="276" w:lineRule="auto"/>
            <w:jc w:val="both"/>
            <w:rPr>
              <w:rFonts w:asciiTheme="minorHAnsi" w:hAnsiTheme="minorHAnsi" w:cstheme="minorHAnsi"/>
              <w:u w:val="single"/>
            </w:rPr>
          </w:pPr>
          <w:hyperlink w:anchor="_bookmark2" w:history="1">
            <w:r w:rsidRPr="00A27B3D">
              <w:rPr>
                <w:rFonts w:asciiTheme="minorHAnsi" w:hAnsiTheme="minorHAnsi" w:cstheme="minorHAnsi"/>
                <w:u w:val="single"/>
              </w:rPr>
              <w:t>DZIAŁ</w:t>
            </w:r>
            <w:r w:rsidRPr="00A27B3D">
              <w:rPr>
                <w:rFonts w:asciiTheme="minorHAnsi" w:hAnsiTheme="minorHAnsi" w:cstheme="minorHAnsi"/>
                <w:spacing w:val="-3"/>
                <w:u w:val="single"/>
              </w:rPr>
              <w:t xml:space="preserve"> </w:t>
            </w:r>
            <w:r w:rsidRPr="00A27B3D">
              <w:rPr>
                <w:rFonts w:asciiTheme="minorHAnsi" w:hAnsiTheme="minorHAnsi" w:cstheme="minorHAnsi"/>
                <w:u w:val="single"/>
              </w:rPr>
              <w:t>II</w:t>
            </w:r>
            <w:r w:rsidRPr="00A27B3D">
              <w:rPr>
                <w:rFonts w:asciiTheme="minorHAnsi" w:hAnsiTheme="minorHAnsi" w:cstheme="minorHAnsi"/>
                <w:spacing w:val="-3"/>
                <w:u w:val="single"/>
              </w:rPr>
              <w:t xml:space="preserve"> </w:t>
            </w:r>
            <w:r w:rsidRPr="00A27B3D">
              <w:rPr>
                <w:rFonts w:asciiTheme="minorHAnsi" w:hAnsiTheme="minorHAnsi" w:cstheme="minorHAnsi"/>
                <w:u w:val="single"/>
              </w:rPr>
              <w:t>Tryb</w:t>
            </w:r>
            <w:r w:rsidRPr="00A27B3D">
              <w:rPr>
                <w:rFonts w:asciiTheme="minorHAnsi" w:hAnsiTheme="minorHAnsi" w:cstheme="minorHAnsi"/>
                <w:spacing w:val="-2"/>
                <w:u w:val="single"/>
              </w:rPr>
              <w:t xml:space="preserve"> </w:t>
            </w:r>
            <w:r w:rsidRPr="00A27B3D">
              <w:rPr>
                <w:rFonts w:asciiTheme="minorHAnsi" w:hAnsiTheme="minorHAnsi" w:cstheme="minorHAnsi"/>
                <w:u w:val="single"/>
              </w:rPr>
              <w:t>udzielenia</w:t>
            </w:r>
            <w:r w:rsidRPr="00A27B3D">
              <w:rPr>
                <w:rFonts w:asciiTheme="minorHAnsi" w:hAnsiTheme="minorHAnsi" w:cstheme="minorHAnsi"/>
                <w:spacing w:val="-4"/>
                <w:u w:val="single"/>
              </w:rPr>
              <w:t xml:space="preserve"> </w:t>
            </w:r>
            <w:r w:rsidRPr="00A27B3D">
              <w:rPr>
                <w:rFonts w:asciiTheme="minorHAnsi" w:hAnsiTheme="minorHAnsi" w:cstheme="minorHAnsi"/>
                <w:spacing w:val="-2"/>
                <w:u w:val="single"/>
              </w:rPr>
              <w:t>zamówienia</w:t>
            </w:r>
            <w:r w:rsidRPr="00A27B3D">
              <w:rPr>
                <w:rFonts w:asciiTheme="minorHAnsi" w:hAnsiTheme="minorHAnsi" w:cstheme="minorHAnsi"/>
                <w:u w:val="single"/>
              </w:rPr>
              <w:tab/>
            </w:r>
            <w:r w:rsidRPr="00A27B3D">
              <w:rPr>
                <w:rFonts w:asciiTheme="minorHAnsi" w:hAnsiTheme="minorHAnsi" w:cstheme="minorHAnsi"/>
                <w:spacing w:val="-10"/>
                <w:u w:val="single"/>
              </w:rPr>
              <w:t>3</w:t>
            </w:r>
          </w:hyperlink>
        </w:p>
        <w:p w14:paraId="5BEC8DAF" w14:textId="4FA3A28A" w:rsidR="00383220" w:rsidRPr="00A27B3D" w:rsidRDefault="00383220" w:rsidP="00A27B3D">
          <w:pPr>
            <w:pStyle w:val="Spistreci2"/>
            <w:tabs>
              <w:tab w:val="left" w:leader="dot" w:pos="9498"/>
            </w:tabs>
            <w:spacing w:before="0" w:line="276" w:lineRule="auto"/>
            <w:jc w:val="both"/>
            <w:rPr>
              <w:rFonts w:asciiTheme="minorHAnsi" w:hAnsiTheme="minorHAnsi" w:cstheme="minorHAnsi"/>
              <w:u w:val="single"/>
            </w:rPr>
          </w:pPr>
          <w:hyperlink w:anchor="_bookmark3" w:history="1">
            <w:r w:rsidRPr="00A27B3D">
              <w:rPr>
                <w:rFonts w:asciiTheme="minorHAnsi" w:hAnsiTheme="minorHAnsi" w:cstheme="minorHAnsi"/>
                <w:u w:val="single"/>
              </w:rPr>
              <w:t>DZIAŁ</w:t>
            </w:r>
            <w:r w:rsidRPr="00A27B3D">
              <w:rPr>
                <w:rFonts w:asciiTheme="minorHAnsi" w:hAnsiTheme="minorHAnsi" w:cstheme="minorHAnsi"/>
                <w:spacing w:val="-5"/>
                <w:u w:val="single"/>
              </w:rPr>
              <w:t xml:space="preserve"> </w:t>
            </w:r>
            <w:r w:rsidRPr="00A27B3D">
              <w:rPr>
                <w:rFonts w:asciiTheme="minorHAnsi" w:hAnsiTheme="minorHAnsi" w:cstheme="minorHAnsi"/>
                <w:u w:val="single"/>
              </w:rPr>
              <w:t>III</w:t>
            </w:r>
            <w:r w:rsidRPr="00A27B3D">
              <w:rPr>
                <w:rFonts w:asciiTheme="minorHAnsi" w:hAnsiTheme="minorHAnsi" w:cstheme="minorHAnsi"/>
                <w:spacing w:val="-4"/>
                <w:u w:val="single"/>
              </w:rPr>
              <w:t xml:space="preserve"> </w:t>
            </w:r>
            <w:r w:rsidRPr="00A27B3D">
              <w:rPr>
                <w:rFonts w:asciiTheme="minorHAnsi" w:hAnsiTheme="minorHAnsi" w:cstheme="minorHAnsi"/>
                <w:u w:val="single"/>
              </w:rPr>
              <w:t>Opis</w:t>
            </w:r>
            <w:r w:rsidRPr="00A27B3D">
              <w:rPr>
                <w:rFonts w:asciiTheme="minorHAnsi" w:hAnsiTheme="minorHAnsi" w:cstheme="minorHAnsi"/>
                <w:spacing w:val="-5"/>
                <w:u w:val="single"/>
              </w:rPr>
              <w:t xml:space="preserve"> </w:t>
            </w:r>
            <w:r w:rsidRPr="00A27B3D">
              <w:rPr>
                <w:rFonts w:asciiTheme="minorHAnsi" w:hAnsiTheme="minorHAnsi" w:cstheme="minorHAnsi"/>
                <w:u w:val="single"/>
              </w:rPr>
              <w:t>przedmiotu</w:t>
            </w:r>
            <w:r w:rsidRPr="00A27B3D">
              <w:rPr>
                <w:rFonts w:asciiTheme="minorHAnsi" w:hAnsiTheme="minorHAnsi" w:cstheme="minorHAnsi"/>
                <w:spacing w:val="-4"/>
                <w:u w:val="single"/>
              </w:rPr>
              <w:t xml:space="preserve"> </w:t>
            </w:r>
            <w:r w:rsidRPr="00A27B3D">
              <w:rPr>
                <w:rFonts w:asciiTheme="minorHAnsi" w:hAnsiTheme="minorHAnsi" w:cstheme="minorHAnsi"/>
                <w:spacing w:val="-2"/>
                <w:u w:val="single"/>
              </w:rPr>
              <w:t>zamówienia</w:t>
            </w:r>
            <w:r w:rsidRPr="00A27B3D">
              <w:rPr>
                <w:rFonts w:asciiTheme="minorHAnsi" w:hAnsiTheme="minorHAnsi" w:cstheme="minorHAnsi"/>
                <w:u w:val="single"/>
              </w:rPr>
              <w:tab/>
            </w:r>
            <w:r>
              <w:rPr>
                <w:rFonts w:asciiTheme="minorHAnsi" w:hAnsiTheme="minorHAnsi" w:cstheme="minorHAnsi"/>
                <w:u w:val="single"/>
              </w:rPr>
              <w:t>3</w:t>
            </w:r>
          </w:hyperlink>
        </w:p>
        <w:p w14:paraId="1D046AFD" w14:textId="77777777" w:rsidR="00383220" w:rsidRPr="00A27B3D" w:rsidRDefault="00383220" w:rsidP="00A27B3D">
          <w:pPr>
            <w:pStyle w:val="Spistreci2"/>
            <w:tabs>
              <w:tab w:val="left" w:leader="dot" w:pos="9498"/>
            </w:tabs>
            <w:spacing w:before="0" w:line="276" w:lineRule="auto"/>
            <w:jc w:val="both"/>
            <w:rPr>
              <w:rFonts w:asciiTheme="minorHAnsi" w:hAnsiTheme="minorHAnsi" w:cstheme="minorHAnsi"/>
              <w:u w:val="single"/>
            </w:rPr>
          </w:pPr>
          <w:hyperlink w:anchor="_bookmark4" w:history="1">
            <w:r w:rsidRPr="00A27B3D">
              <w:rPr>
                <w:rFonts w:asciiTheme="minorHAnsi" w:hAnsiTheme="minorHAnsi" w:cstheme="minorHAnsi"/>
                <w:u w:val="single"/>
              </w:rPr>
              <w:t>DZIAŁ</w:t>
            </w:r>
            <w:r w:rsidRPr="00A27B3D">
              <w:rPr>
                <w:rFonts w:asciiTheme="minorHAnsi" w:hAnsiTheme="minorHAnsi" w:cstheme="minorHAnsi"/>
                <w:spacing w:val="-4"/>
                <w:u w:val="single"/>
              </w:rPr>
              <w:t xml:space="preserve"> </w:t>
            </w:r>
            <w:r w:rsidRPr="00A27B3D">
              <w:rPr>
                <w:rFonts w:asciiTheme="minorHAnsi" w:hAnsiTheme="minorHAnsi" w:cstheme="minorHAnsi"/>
                <w:u w:val="single"/>
              </w:rPr>
              <w:t>IV</w:t>
            </w:r>
            <w:r w:rsidRPr="00A27B3D">
              <w:rPr>
                <w:rFonts w:asciiTheme="minorHAnsi" w:hAnsiTheme="minorHAnsi" w:cstheme="minorHAnsi"/>
                <w:spacing w:val="-4"/>
                <w:u w:val="single"/>
              </w:rPr>
              <w:t xml:space="preserve"> </w:t>
            </w:r>
            <w:r w:rsidRPr="00A27B3D">
              <w:rPr>
                <w:rFonts w:asciiTheme="minorHAnsi" w:hAnsiTheme="minorHAnsi" w:cstheme="minorHAnsi"/>
                <w:u w:val="single"/>
              </w:rPr>
              <w:t>Informacja</w:t>
            </w:r>
            <w:r w:rsidRPr="00A27B3D">
              <w:rPr>
                <w:rFonts w:asciiTheme="minorHAnsi" w:hAnsiTheme="minorHAnsi" w:cstheme="minorHAnsi"/>
                <w:spacing w:val="-6"/>
                <w:u w:val="single"/>
              </w:rPr>
              <w:t xml:space="preserve"> </w:t>
            </w:r>
            <w:r w:rsidRPr="00A27B3D">
              <w:rPr>
                <w:rFonts w:asciiTheme="minorHAnsi" w:hAnsiTheme="minorHAnsi" w:cstheme="minorHAnsi"/>
                <w:u w:val="single"/>
              </w:rPr>
              <w:t>o</w:t>
            </w:r>
            <w:r w:rsidRPr="00A27B3D">
              <w:rPr>
                <w:rFonts w:asciiTheme="minorHAnsi" w:hAnsiTheme="minorHAnsi" w:cstheme="minorHAnsi"/>
                <w:spacing w:val="-4"/>
                <w:u w:val="single"/>
              </w:rPr>
              <w:t xml:space="preserve"> </w:t>
            </w:r>
            <w:r w:rsidRPr="00A27B3D">
              <w:rPr>
                <w:rFonts w:asciiTheme="minorHAnsi" w:hAnsiTheme="minorHAnsi" w:cstheme="minorHAnsi"/>
                <w:u w:val="single"/>
              </w:rPr>
              <w:t>przedmiotowych</w:t>
            </w:r>
            <w:r w:rsidRPr="00A27B3D">
              <w:rPr>
                <w:rFonts w:asciiTheme="minorHAnsi" w:hAnsiTheme="minorHAnsi" w:cstheme="minorHAnsi"/>
                <w:spacing w:val="-6"/>
                <w:u w:val="single"/>
              </w:rPr>
              <w:t xml:space="preserve"> </w:t>
            </w:r>
            <w:r w:rsidRPr="00A27B3D">
              <w:rPr>
                <w:rFonts w:asciiTheme="minorHAnsi" w:hAnsiTheme="minorHAnsi" w:cstheme="minorHAnsi"/>
                <w:u w:val="single"/>
              </w:rPr>
              <w:t>środkach</w:t>
            </w:r>
            <w:r w:rsidRPr="00A27B3D">
              <w:rPr>
                <w:rFonts w:asciiTheme="minorHAnsi" w:hAnsiTheme="minorHAnsi" w:cstheme="minorHAnsi"/>
                <w:spacing w:val="-6"/>
                <w:u w:val="single"/>
              </w:rPr>
              <w:t xml:space="preserve"> </w:t>
            </w:r>
            <w:r w:rsidRPr="00A27B3D">
              <w:rPr>
                <w:rFonts w:asciiTheme="minorHAnsi" w:hAnsiTheme="minorHAnsi" w:cstheme="minorHAnsi"/>
                <w:spacing w:val="-2"/>
                <w:u w:val="single"/>
              </w:rPr>
              <w:t>dowodowych</w:t>
            </w:r>
            <w:r w:rsidRPr="00A27B3D">
              <w:rPr>
                <w:rFonts w:asciiTheme="minorHAnsi" w:hAnsiTheme="minorHAnsi" w:cstheme="minorHAnsi"/>
                <w:u w:val="single"/>
              </w:rPr>
              <w:tab/>
            </w:r>
            <w:r w:rsidRPr="00A27B3D">
              <w:rPr>
                <w:rFonts w:asciiTheme="minorHAnsi" w:hAnsiTheme="minorHAnsi" w:cstheme="minorHAnsi"/>
                <w:spacing w:val="-10"/>
                <w:u w:val="single"/>
              </w:rPr>
              <w:t>6</w:t>
            </w:r>
          </w:hyperlink>
        </w:p>
        <w:p w14:paraId="4D891B6A" w14:textId="77777777" w:rsidR="00383220" w:rsidRPr="00A27B3D" w:rsidRDefault="00383220" w:rsidP="00A27B3D">
          <w:pPr>
            <w:pStyle w:val="Spistreci2"/>
            <w:tabs>
              <w:tab w:val="left" w:leader="dot" w:pos="9498"/>
            </w:tabs>
            <w:spacing w:before="0" w:line="276" w:lineRule="auto"/>
            <w:jc w:val="both"/>
            <w:rPr>
              <w:rFonts w:asciiTheme="minorHAnsi" w:hAnsiTheme="minorHAnsi" w:cstheme="minorHAnsi"/>
              <w:u w:val="single"/>
            </w:rPr>
          </w:pPr>
          <w:hyperlink w:anchor="_bookmark5" w:history="1">
            <w:r w:rsidRPr="00A27B3D">
              <w:rPr>
                <w:rFonts w:asciiTheme="minorHAnsi" w:hAnsiTheme="minorHAnsi" w:cstheme="minorHAnsi"/>
                <w:u w:val="single"/>
              </w:rPr>
              <w:t>DZIAŁ</w:t>
            </w:r>
            <w:r w:rsidRPr="00A27B3D">
              <w:rPr>
                <w:rFonts w:asciiTheme="minorHAnsi" w:hAnsiTheme="minorHAnsi" w:cstheme="minorHAnsi"/>
                <w:spacing w:val="-4"/>
                <w:u w:val="single"/>
              </w:rPr>
              <w:t xml:space="preserve"> </w:t>
            </w:r>
            <w:r w:rsidRPr="00A27B3D">
              <w:rPr>
                <w:rFonts w:asciiTheme="minorHAnsi" w:hAnsiTheme="minorHAnsi" w:cstheme="minorHAnsi"/>
                <w:u w:val="single"/>
              </w:rPr>
              <w:t>V</w:t>
            </w:r>
            <w:r w:rsidRPr="00A27B3D">
              <w:rPr>
                <w:rFonts w:asciiTheme="minorHAnsi" w:hAnsiTheme="minorHAnsi" w:cstheme="minorHAnsi"/>
                <w:spacing w:val="-5"/>
                <w:u w:val="single"/>
              </w:rPr>
              <w:t xml:space="preserve"> </w:t>
            </w:r>
            <w:r w:rsidRPr="00A27B3D">
              <w:rPr>
                <w:rFonts w:asciiTheme="minorHAnsi" w:hAnsiTheme="minorHAnsi" w:cstheme="minorHAnsi"/>
                <w:u w:val="single"/>
              </w:rPr>
              <w:t>Termin</w:t>
            </w:r>
            <w:r w:rsidRPr="00A27B3D">
              <w:rPr>
                <w:rFonts w:asciiTheme="minorHAnsi" w:hAnsiTheme="minorHAnsi" w:cstheme="minorHAnsi"/>
                <w:spacing w:val="-3"/>
                <w:u w:val="single"/>
              </w:rPr>
              <w:t xml:space="preserve"> </w:t>
            </w:r>
            <w:r w:rsidRPr="00A27B3D">
              <w:rPr>
                <w:rFonts w:asciiTheme="minorHAnsi" w:hAnsiTheme="minorHAnsi" w:cstheme="minorHAnsi"/>
                <w:u w:val="single"/>
              </w:rPr>
              <w:t>wykonania</w:t>
            </w:r>
            <w:r w:rsidRPr="00A27B3D">
              <w:rPr>
                <w:rFonts w:asciiTheme="minorHAnsi" w:hAnsiTheme="minorHAnsi" w:cstheme="minorHAnsi"/>
                <w:spacing w:val="-3"/>
                <w:u w:val="single"/>
              </w:rPr>
              <w:t xml:space="preserve"> </w:t>
            </w:r>
            <w:r w:rsidRPr="00A27B3D">
              <w:rPr>
                <w:rFonts w:asciiTheme="minorHAnsi" w:hAnsiTheme="minorHAnsi" w:cstheme="minorHAnsi"/>
                <w:spacing w:val="-2"/>
                <w:u w:val="single"/>
              </w:rPr>
              <w:t>zamówienia</w:t>
            </w:r>
            <w:r w:rsidRPr="00A27B3D">
              <w:rPr>
                <w:rFonts w:asciiTheme="minorHAnsi" w:hAnsiTheme="minorHAnsi" w:cstheme="minorHAnsi"/>
                <w:u w:val="single"/>
              </w:rPr>
              <w:tab/>
            </w:r>
            <w:r w:rsidRPr="00A27B3D">
              <w:rPr>
                <w:rFonts w:asciiTheme="minorHAnsi" w:hAnsiTheme="minorHAnsi" w:cstheme="minorHAnsi"/>
                <w:spacing w:val="-10"/>
                <w:u w:val="single"/>
              </w:rPr>
              <w:t>6</w:t>
            </w:r>
          </w:hyperlink>
        </w:p>
        <w:p w14:paraId="1FED917E" w14:textId="77777777" w:rsidR="00383220" w:rsidRPr="00A27B3D" w:rsidRDefault="00383220" w:rsidP="00A27B3D">
          <w:pPr>
            <w:pStyle w:val="Spistreci2"/>
            <w:tabs>
              <w:tab w:val="left" w:leader="dot" w:pos="9498"/>
            </w:tabs>
            <w:spacing w:before="0" w:line="276" w:lineRule="auto"/>
            <w:jc w:val="both"/>
            <w:rPr>
              <w:rFonts w:asciiTheme="minorHAnsi" w:hAnsiTheme="minorHAnsi" w:cstheme="minorHAnsi"/>
              <w:u w:val="single"/>
            </w:rPr>
          </w:pPr>
          <w:hyperlink w:anchor="_bookmark6" w:history="1">
            <w:r w:rsidRPr="00A27B3D">
              <w:rPr>
                <w:rFonts w:asciiTheme="minorHAnsi" w:hAnsiTheme="minorHAnsi" w:cstheme="minorHAnsi"/>
                <w:u w:val="single"/>
              </w:rPr>
              <w:t>DZIAŁ</w:t>
            </w:r>
            <w:r w:rsidRPr="00A27B3D">
              <w:rPr>
                <w:rFonts w:asciiTheme="minorHAnsi" w:hAnsiTheme="minorHAnsi" w:cstheme="minorHAnsi"/>
                <w:spacing w:val="-3"/>
                <w:u w:val="single"/>
              </w:rPr>
              <w:t xml:space="preserve"> </w:t>
            </w:r>
            <w:r w:rsidRPr="00A27B3D">
              <w:rPr>
                <w:rFonts w:asciiTheme="minorHAnsi" w:hAnsiTheme="minorHAnsi" w:cstheme="minorHAnsi"/>
                <w:u w:val="single"/>
              </w:rPr>
              <w:t>VI</w:t>
            </w:r>
            <w:r w:rsidRPr="00A27B3D">
              <w:rPr>
                <w:rFonts w:asciiTheme="minorHAnsi" w:hAnsiTheme="minorHAnsi" w:cstheme="minorHAnsi"/>
                <w:spacing w:val="-3"/>
                <w:u w:val="single"/>
              </w:rPr>
              <w:t xml:space="preserve"> </w:t>
            </w:r>
            <w:r w:rsidRPr="00A27B3D">
              <w:rPr>
                <w:rFonts w:asciiTheme="minorHAnsi" w:hAnsiTheme="minorHAnsi" w:cstheme="minorHAnsi"/>
                <w:u w:val="single"/>
              </w:rPr>
              <w:t>Podstawy</w:t>
            </w:r>
            <w:r w:rsidRPr="00A27B3D">
              <w:rPr>
                <w:rFonts w:asciiTheme="minorHAnsi" w:hAnsiTheme="minorHAnsi" w:cstheme="minorHAnsi"/>
                <w:spacing w:val="-2"/>
                <w:u w:val="single"/>
              </w:rPr>
              <w:t xml:space="preserve"> wykluczenia</w:t>
            </w:r>
            <w:r w:rsidRPr="00A27B3D">
              <w:rPr>
                <w:rFonts w:asciiTheme="minorHAnsi" w:hAnsiTheme="minorHAnsi" w:cstheme="minorHAnsi"/>
                <w:u w:val="single"/>
              </w:rPr>
              <w:tab/>
            </w:r>
            <w:r w:rsidRPr="00A27B3D">
              <w:rPr>
                <w:rFonts w:asciiTheme="minorHAnsi" w:hAnsiTheme="minorHAnsi" w:cstheme="minorHAnsi"/>
                <w:spacing w:val="-10"/>
                <w:u w:val="single"/>
              </w:rPr>
              <w:t>6</w:t>
            </w:r>
          </w:hyperlink>
        </w:p>
        <w:p w14:paraId="77F35C65" w14:textId="77777777" w:rsidR="00383220" w:rsidRPr="00A27B3D" w:rsidRDefault="00383220" w:rsidP="00A27B3D">
          <w:pPr>
            <w:pStyle w:val="Spistreci3"/>
            <w:tabs>
              <w:tab w:val="left" w:leader="dot" w:pos="9498"/>
            </w:tabs>
            <w:spacing w:line="276" w:lineRule="auto"/>
            <w:jc w:val="both"/>
            <w:rPr>
              <w:rFonts w:asciiTheme="minorHAnsi" w:hAnsiTheme="minorHAnsi" w:cstheme="minorHAnsi"/>
              <w:u w:val="single"/>
            </w:rPr>
          </w:pPr>
          <w:hyperlink w:anchor="_bookmark7" w:history="1">
            <w:r w:rsidRPr="00A27B3D">
              <w:rPr>
                <w:rFonts w:asciiTheme="minorHAnsi" w:hAnsiTheme="minorHAnsi" w:cstheme="minorHAnsi"/>
                <w:u w:val="single"/>
              </w:rPr>
              <w:t>PRZESŁANKI</w:t>
            </w:r>
            <w:r w:rsidRPr="00A27B3D">
              <w:rPr>
                <w:rFonts w:asciiTheme="minorHAnsi" w:hAnsiTheme="minorHAnsi" w:cstheme="minorHAnsi"/>
                <w:spacing w:val="-9"/>
                <w:u w:val="single"/>
              </w:rPr>
              <w:t xml:space="preserve"> </w:t>
            </w:r>
            <w:r w:rsidRPr="00A27B3D">
              <w:rPr>
                <w:rFonts w:asciiTheme="minorHAnsi" w:hAnsiTheme="minorHAnsi" w:cstheme="minorHAnsi"/>
                <w:u w:val="single"/>
              </w:rPr>
              <w:t>WYKLUCZENIA,</w:t>
            </w:r>
            <w:r w:rsidRPr="00A27B3D">
              <w:rPr>
                <w:rFonts w:asciiTheme="minorHAnsi" w:hAnsiTheme="minorHAnsi" w:cstheme="minorHAnsi"/>
                <w:spacing w:val="-4"/>
                <w:u w:val="single"/>
              </w:rPr>
              <w:t xml:space="preserve"> </w:t>
            </w:r>
            <w:r w:rsidRPr="00A27B3D">
              <w:rPr>
                <w:rFonts w:asciiTheme="minorHAnsi" w:hAnsiTheme="minorHAnsi" w:cstheme="minorHAnsi"/>
                <w:u w:val="single"/>
              </w:rPr>
              <w:t>O</w:t>
            </w:r>
            <w:r w:rsidRPr="00A27B3D">
              <w:rPr>
                <w:rFonts w:asciiTheme="minorHAnsi" w:hAnsiTheme="minorHAnsi" w:cstheme="minorHAnsi"/>
                <w:spacing w:val="-5"/>
                <w:u w:val="single"/>
              </w:rPr>
              <w:t xml:space="preserve"> </w:t>
            </w:r>
            <w:r w:rsidRPr="00A27B3D">
              <w:rPr>
                <w:rFonts w:asciiTheme="minorHAnsi" w:hAnsiTheme="minorHAnsi" w:cstheme="minorHAnsi"/>
                <w:u w:val="single"/>
              </w:rPr>
              <w:t>KTÓRYCH</w:t>
            </w:r>
            <w:r w:rsidRPr="00A27B3D">
              <w:rPr>
                <w:rFonts w:asciiTheme="minorHAnsi" w:hAnsiTheme="minorHAnsi" w:cstheme="minorHAnsi"/>
                <w:spacing w:val="-5"/>
                <w:u w:val="single"/>
              </w:rPr>
              <w:t xml:space="preserve"> </w:t>
            </w:r>
            <w:r w:rsidRPr="00A27B3D">
              <w:rPr>
                <w:rFonts w:asciiTheme="minorHAnsi" w:hAnsiTheme="minorHAnsi" w:cstheme="minorHAnsi"/>
                <w:u w:val="single"/>
              </w:rPr>
              <w:t>MOWA</w:t>
            </w:r>
            <w:r w:rsidRPr="00A27B3D">
              <w:rPr>
                <w:rFonts w:asciiTheme="minorHAnsi" w:hAnsiTheme="minorHAnsi" w:cstheme="minorHAnsi"/>
                <w:spacing w:val="-5"/>
                <w:u w:val="single"/>
              </w:rPr>
              <w:t xml:space="preserve"> </w:t>
            </w:r>
            <w:r w:rsidRPr="00A27B3D">
              <w:rPr>
                <w:rFonts w:asciiTheme="minorHAnsi" w:hAnsiTheme="minorHAnsi" w:cstheme="minorHAnsi"/>
                <w:u w:val="single"/>
              </w:rPr>
              <w:t>W</w:t>
            </w:r>
            <w:r w:rsidRPr="00A27B3D">
              <w:rPr>
                <w:rFonts w:asciiTheme="minorHAnsi" w:hAnsiTheme="minorHAnsi" w:cstheme="minorHAnsi"/>
                <w:spacing w:val="-4"/>
                <w:u w:val="single"/>
              </w:rPr>
              <w:t xml:space="preserve"> </w:t>
            </w:r>
            <w:r w:rsidRPr="00A27B3D">
              <w:rPr>
                <w:rFonts w:asciiTheme="minorHAnsi" w:hAnsiTheme="minorHAnsi" w:cstheme="minorHAnsi"/>
                <w:u w:val="single"/>
              </w:rPr>
              <w:t>ART.</w:t>
            </w:r>
            <w:r w:rsidRPr="00A27B3D">
              <w:rPr>
                <w:rFonts w:asciiTheme="minorHAnsi" w:hAnsiTheme="minorHAnsi" w:cstheme="minorHAnsi"/>
                <w:spacing w:val="-4"/>
                <w:u w:val="single"/>
              </w:rPr>
              <w:t xml:space="preserve"> </w:t>
            </w:r>
            <w:r w:rsidRPr="00A27B3D">
              <w:rPr>
                <w:rFonts w:asciiTheme="minorHAnsi" w:hAnsiTheme="minorHAnsi" w:cstheme="minorHAnsi"/>
                <w:u w:val="single"/>
              </w:rPr>
              <w:t>108</w:t>
            </w:r>
            <w:r w:rsidRPr="00A27B3D">
              <w:rPr>
                <w:rFonts w:asciiTheme="minorHAnsi" w:hAnsiTheme="minorHAnsi" w:cstheme="minorHAnsi"/>
                <w:spacing w:val="-4"/>
                <w:u w:val="single"/>
              </w:rPr>
              <w:t xml:space="preserve"> </w:t>
            </w:r>
            <w:r w:rsidRPr="00A27B3D">
              <w:rPr>
                <w:rFonts w:asciiTheme="minorHAnsi" w:hAnsiTheme="minorHAnsi" w:cstheme="minorHAnsi"/>
                <w:spacing w:val="-5"/>
                <w:u w:val="single"/>
              </w:rPr>
              <w:t>PZP</w:t>
            </w:r>
            <w:r w:rsidRPr="00A27B3D">
              <w:rPr>
                <w:rFonts w:asciiTheme="minorHAnsi" w:hAnsiTheme="minorHAnsi" w:cstheme="minorHAnsi"/>
                <w:u w:val="single"/>
              </w:rPr>
              <w:tab/>
            </w:r>
            <w:r w:rsidRPr="00A27B3D">
              <w:rPr>
                <w:rFonts w:asciiTheme="minorHAnsi" w:hAnsiTheme="minorHAnsi" w:cstheme="minorHAnsi"/>
                <w:spacing w:val="-10"/>
                <w:u w:val="single"/>
              </w:rPr>
              <w:t>6</w:t>
            </w:r>
          </w:hyperlink>
        </w:p>
        <w:p w14:paraId="4E2C95C9" w14:textId="4EBD0A00" w:rsidR="00383220" w:rsidRPr="00A27B3D" w:rsidRDefault="00383220" w:rsidP="00A27B3D">
          <w:pPr>
            <w:pStyle w:val="Spistreci3"/>
            <w:tabs>
              <w:tab w:val="left" w:leader="dot" w:pos="9498"/>
            </w:tabs>
            <w:spacing w:line="276" w:lineRule="auto"/>
            <w:jc w:val="both"/>
            <w:rPr>
              <w:rFonts w:asciiTheme="minorHAnsi" w:hAnsiTheme="minorHAnsi" w:cstheme="minorHAnsi"/>
              <w:u w:val="single"/>
            </w:rPr>
          </w:pPr>
          <w:hyperlink w:anchor="_bookmark8" w:history="1">
            <w:r w:rsidRPr="00A27B3D">
              <w:rPr>
                <w:rFonts w:asciiTheme="minorHAnsi" w:hAnsiTheme="minorHAnsi" w:cstheme="minorHAnsi"/>
                <w:u w:val="single"/>
              </w:rPr>
              <w:t>PRZESŁANKI</w:t>
            </w:r>
            <w:r w:rsidRPr="00A27B3D">
              <w:rPr>
                <w:rFonts w:asciiTheme="minorHAnsi" w:hAnsiTheme="minorHAnsi" w:cstheme="minorHAnsi"/>
                <w:spacing w:val="-9"/>
                <w:u w:val="single"/>
              </w:rPr>
              <w:t xml:space="preserve"> </w:t>
            </w:r>
            <w:r w:rsidRPr="00A27B3D">
              <w:rPr>
                <w:rFonts w:asciiTheme="minorHAnsi" w:hAnsiTheme="minorHAnsi" w:cstheme="minorHAnsi"/>
                <w:u w:val="single"/>
              </w:rPr>
              <w:t>WYKLUCZENIA,</w:t>
            </w:r>
            <w:r w:rsidRPr="00A27B3D">
              <w:rPr>
                <w:rFonts w:asciiTheme="minorHAnsi" w:hAnsiTheme="minorHAnsi" w:cstheme="minorHAnsi"/>
                <w:spacing w:val="-5"/>
                <w:u w:val="single"/>
              </w:rPr>
              <w:t xml:space="preserve"> </w:t>
            </w:r>
            <w:r w:rsidRPr="00A27B3D">
              <w:rPr>
                <w:rFonts w:asciiTheme="minorHAnsi" w:hAnsiTheme="minorHAnsi" w:cstheme="minorHAnsi"/>
                <w:u w:val="single"/>
              </w:rPr>
              <w:t>O</w:t>
            </w:r>
            <w:r w:rsidRPr="00A27B3D">
              <w:rPr>
                <w:rFonts w:asciiTheme="minorHAnsi" w:hAnsiTheme="minorHAnsi" w:cstheme="minorHAnsi"/>
                <w:spacing w:val="-5"/>
                <w:u w:val="single"/>
              </w:rPr>
              <w:t xml:space="preserve"> </w:t>
            </w:r>
            <w:r w:rsidRPr="00A27B3D">
              <w:rPr>
                <w:rFonts w:asciiTheme="minorHAnsi" w:hAnsiTheme="minorHAnsi" w:cstheme="minorHAnsi"/>
                <w:u w:val="single"/>
              </w:rPr>
              <w:t>KTÓRYCH</w:t>
            </w:r>
            <w:r w:rsidRPr="00A27B3D">
              <w:rPr>
                <w:rFonts w:asciiTheme="minorHAnsi" w:hAnsiTheme="minorHAnsi" w:cstheme="minorHAnsi"/>
                <w:spacing w:val="-6"/>
                <w:u w:val="single"/>
              </w:rPr>
              <w:t xml:space="preserve"> </w:t>
            </w:r>
            <w:r w:rsidRPr="00A27B3D">
              <w:rPr>
                <w:rFonts w:asciiTheme="minorHAnsi" w:hAnsiTheme="minorHAnsi" w:cstheme="minorHAnsi"/>
                <w:u w:val="single"/>
              </w:rPr>
              <w:t>MOWA</w:t>
            </w:r>
            <w:r w:rsidRPr="00A27B3D">
              <w:rPr>
                <w:rFonts w:asciiTheme="minorHAnsi" w:hAnsiTheme="minorHAnsi" w:cstheme="minorHAnsi"/>
                <w:spacing w:val="-5"/>
                <w:u w:val="single"/>
              </w:rPr>
              <w:t xml:space="preserve"> </w:t>
            </w:r>
            <w:r w:rsidRPr="00A27B3D">
              <w:rPr>
                <w:rFonts w:asciiTheme="minorHAnsi" w:hAnsiTheme="minorHAnsi" w:cstheme="minorHAnsi"/>
                <w:u w:val="single"/>
              </w:rPr>
              <w:t>W</w:t>
            </w:r>
            <w:r w:rsidRPr="00A27B3D">
              <w:rPr>
                <w:rFonts w:asciiTheme="minorHAnsi" w:hAnsiTheme="minorHAnsi" w:cstheme="minorHAnsi"/>
                <w:spacing w:val="-5"/>
                <w:u w:val="single"/>
              </w:rPr>
              <w:t xml:space="preserve"> </w:t>
            </w:r>
            <w:r w:rsidRPr="00A27B3D">
              <w:rPr>
                <w:rFonts w:asciiTheme="minorHAnsi" w:hAnsiTheme="minorHAnsi" w:cstheme="minorHAnsi"/>
                <w:u w:val="single"/>
              </w:rPr>
              <w:t>ART.</w:t>
            </w:r>
            <w:r w:rsidRPr="00A27B3D">
              <w:rPr>
                <w:rFonts w:asciiTheme="minorHAnsi" w:hAnsiTheme="minorHAnsi" w:cstheme="minorHAnsi"/>
                <w:spacing w:val="-5"/>
                <w:u w:val="single"/>
              </w:rPr>
              <w:t xml:space="preserve"> </w:t>
            </w:r>
            <w:r w:rsidRPr="00A27B3D">
              <w:rPr>
                <w:rFonts w:asciiTheme="minorHAnsi" w:hAnsiTheme="minorHAnsi" w:cstheme="minorHAnsi"/>
                <w:u w:val="single"/>
              </w:rPr>
              <w:t>109</w:t>
            </w:r>
            <w:r w:rsidRPr="00A27B3D">
              <w:rPr>
                <w:rFonts w:asciiTheme="minorHAnsi" w:hAnsiTheme="minorHAnsi" w:cstheme="minorHAnsi"/>
                <w:spacing w:val="-4"/>
                <w:u w:val="single"/>
              </w:rPr>
              <w:t xml:space="preserve"> </w:t>
            </w:r>
            <w:r w:rsidRPr="00A27B3D">
              <w:rPr>
                <w:rFonts w:asciiTheme="minorHAnsi" w:hAnsiTheme="minorHAnsi" w:cstheme="minorHAnsi"/>
                <w:spacing w:val="-5"/>
                <w:u w:val="single"/>
              </w:rPr>
              <w:t>PZP</w:t>
            </w:r>
            <w:r w:rsidRPr="00A27B3D">
              <w:rPr>
                <w:rFonts w:asciiTheme="minorHAnsi" w:hAnsiTheme="minorHAnsi" w:cstheme="minorHAnsi"/>
                <w:u w:val="single"/>
              </w:rPr>
              <w:tab/>
            </w:r>
            <w:r>
              <w:rPr>
                <w:rFonts w:asciiTheme="minorHAnsi" w:hAnsiTheme="minorHAnsi" w:cstheme="minorHAnsi"/>
                <w:u w:val="single"/>
              </w:rPr>
              <w:t>8</w:t>
            </w:r>
          </w:hyperlink>
        </w:p>
        <w:p w14:paraId="1F7B2D0B" w14:textId="30B38BFD" w:rsidR="00383220" w:rsidRPr="00A27B3D" w:rsidRDefault="00383220" w:rsidP="00A27B3D">
          <w:pPr>
            <w:pStyle w:val="Spistreci2"/>
            <w:tabs>
              <w:tab w:val="left" w:leader="dot" w:pos="9498"/>
            </w:tabs>
            <w:spacing w:before="0" w:line="276" w:lineRule="auto"/>
            <w:jc w:val="both"/>
            <w:rPr>
              <w:rFonts w:asciiTheme="minorHAnsi" w:hAnsiTheme="minorHAnsi" w:cstheme="minorHAnsi"/>
              <w:u w:val="single"/>
            </w:rPr>
          </w:pPr>
          <w:hyperlink w:anchor="_bookmark9" w:history="1">
            <w:r w:rsidRPr="00A27B3D">
              <w:rPr>
                <w:rFonts w:asciiTheme="minorHAnsi" w:hAnsiTheme="minorHAnsi" w:cstheme="minorHAnsi"/>
                <w:u w:val="single"/>
              </w:rPr>
              <w:t>DZIAŁ</w:t>
            </w:r>
            <w:r w:rsidRPr="00A27B3D">
              <w:rPr>
                <w:rFonts w:asciiTheme="minorHAnsi" w:hAnsiTheme="minorHAnsi" w:cstheme="minorHAnsi"/>
                <w:spacing w:val="-6"/>
                <w:u w:val="single"/>
              </w:rPr>
              <w:t xml:space="preserve"> </w:t>
            </w:r>
            <w:r w:rsidRPr="00A27B3D">
              <w:rPr>
                <w:rFonts w:asciiTheme="minorHAnsi" w:hAnsiTheme="minorHAnsi" w:cstheme="minorHAnsi"/>
                <w:u w:val="single"/>
              </w:rPr>
              <w:t>VII</w:t>
            </w:r>
            <w:r w:rsidRPr="00A27B3D">
              <w:rPr>
                <w:rFonts w:asciiTheme="minorHAnsi" w:hAnsiTheme="minorHAnsi" w:cstheme="minorHAnsi"/>
                <w:spacing w:val="-4"/>
                <w:u w:val="single"/>
              </w:rPr>
              <w:t xml:space="preserve"> </w:t>
            </w:r>
            <w:r w:rsidRPr="00A27B3D">
              <w:rPr>
                <w:rFonts w:asciiTheme="minorHAnsi" w:hAnsiTheme="minorHAnsi" w:cstheme="minorHAnsi"/>
                <w:u w:val="single"/>
              </w:rPr>
              <w:t>Informacja</w:t>
            </w:r>
            <w:r w:rsidRPr="00A27B3D">
              <w:rPr>
                <w:rFonts w:asciiTheme="minorHAnsi" w:hAnsiTheme="minorHAnsi" w:cstheme="minorHAnsi"/>
                <w:spacing w:val="-4"/>
                <w:u w:val="single"/>
              </w:rPr>
              <w:t xml:space="preserve"> </w:t>
            </w:r>
            <w:r w:rsidRPr="00A27B3D">
              <w:rPr>
                <w:rFonts w:asciiTheme="minorHAnsi" w:hAnsiTheme="minorHAnsi" w:cstheme="minorHAnsi"/>
                <w:u w:val="single"/>
              </w:rPr>
              <w:t>o</w:t>
            </w:r>
            <w:r w:rsidRPr="00A27B3D">
              <w:rPr>
                <w:rFonts w:asciiTheme="minorHAnsi" w:hAnsiTheme="minorHAnsi" w:cstheme="minorHAnsi"/>
                <w:spacing w:val="-4"/>
                <w:u w:val="single"/>
              </w:rPr>
              <w:t xml:space="preserve"> </w:t>
            </w:r>
            <w:r w:rsidRPr="00A27B3D">
              <w:rPr>
                <w:rFonts w:asciiTheme="minorHAnsi" w:hAnsiTheme="minorHAnsi" w:cstheme="minorHAnsi"/>
                <w:u w:val="single"/>
              </w:rPr>
              <w:t>warunkach</w:t>
            </w:r>
            <w:r w:rsidRPr="00A27B3D">
              <w:rPr>
                <w:rFonts w:asciiTheme="minorHAnsi" w:hAnsiTheme="minorHAnsi" w:cstheme="minorHAnsi"/>
                <w:spacing w:val="-4"/>
                <w:u w:val="single"/>
              </w:rPr>
              <w:t xml:space="preserve"> </w:t>
            </w:r>
            <w:r w:rsidRPr="00A27B3D">
              <w:rPr>
                <w:rFonts w:asciiTheme="minorHAnsi" w:hAnsiTheme="minorHAnsi" w:cstheme="minorHAnsi"/>
                <w:u w:val="single"/>
              </w:rPr>
              <w:t>udziału</w:t>
            </w:r>
            <w:r w:rsidRPr="00A27B3D">
              <w:rPr>
                <w:rFonts w:asciiTheme="minorHAnsi" w:hAnsiTheme="minorHAnsi" w:cstheme="minorHAnsi"/>
                <w:spacing w:val="-3"/>
                <w:u w:val="single"/>
              </w:rPr>
              <w:t xml:space="preserve"> </w:t>
            </w:r>
            <w:r w:rsidRPr="00A27B3D">
              <w:rPr>
                <w:rFonts w:asciiTheme="minorHAnsi" w:hAnsiTheme="minorHAnsi" w:cstheme="minorHAnsi"/>
                <w:u w:val="single"/>
              </w:rPr>
              <w:t>w</w:t>
            </w:r>
            <w:r w:rsidRPr="00A27B3D">
              <w:rPr>
                <w:rFonts w:asciiTheme="minorHAnsi" w:hAnsiTheme="minorHAnsi" w:cstheme="minorHAnsi"/>
                <w:spacing w:val="-5"/>
                <w:u w:val="single"/>
              </w:rPr>
              <w:t xml:space="preserve"> </w:t>
            </w:r>
            <w:r w:rsidRPr="00A27B3D">
              <w:rPr>
                <w:rFonts w:asciiTheme="minorHAnsi" w:hAnsiTheme="minorHAnsi" w:cstheme="minorHAnsi"/>
                <w:u w:val="single"/>
              </w:rPr>
              <w:t>postępowaniu</w:t>
            </w:r>
            <w:r w:rsidRPr="00A27B3D">
              <w:rPr>
                <w:rFonts w:asciiTheme="minorHAnsi" w:hAnsiTheme="minorHAnsi" w:cstheme="minorHAnsi"/>
                <w:spacing w:val="-1"/>
                <w:u w:val="single"/>
              </w:rPr>
              <w:t xml:space="preserve"> </w:t>
            </w:r>
            <w:r w:rsidRPr="00A27B3D">
              <w:rPr>
                <w:rFonts w:asciiTheme="minorHAnsi" w:hAnsiTheme="minorHAnsi" w:cstheme="minorHAnsi"/>
                <w:u w:val="single"/>
              </w:rPr>
              <w:t>o</w:t>
            </w:r>
            <w:r w:rsidRPr="00A27B3D">
              <w:rPr>
                <w:rFonts w:asciiTheme="minorHAnsi" w:hAnsiTheme="minorHAnsi" w:cstheme="minorHAnsi"/>
                <w:spacing w:val="-7"/>
                <w:u w:val="single"/>
              </w:rPr>
              <w:t xml:space="preserve"> </w:t>
            </w:r>
            <w:r w:rsidRPr="00A27B3D">
              <w:rPr>
                <w:rFonts w:asciiTheme="minorHAnsi" w:hAnsiTheme="minorHAnsi" w:cstheme="minorHAnsi"/>
                <w:u w:val="single"/>
              </w:rPr>
              <w:t>udzielenie</w:t>
            </w:r>
            <w:r w:rsidRPr="00A27B3D">
              <w:rPr>
                <w:rFonts w:asciiTheme="minorHAnsi" w:hAnsiTheme="minorHAnsi" w:cstheme="minorHAnsi"/>
                <w:spacing w:val="-3"/>
                <w:u w:val="single"/>
              </w:rPr>
              <w:t xml:space="preserve"> </w:t>
            </w:r>
            <w:r w:rsidRPr="00A27B3D">
              <w:rPr>
                <w:rFonts w:asciiTheme="minorHAnsi" w:hAnsiTheme="minorHAnsi" w:cstheme="minorHAnsi"/>
                <w:spacing w:val="-2"/>
                <w:u w:val="single"/>
              </w:rPr>
              <w:t>zamówienia</w:t>
            </w:r>
            <w:r w:rsidRPr="00A27B3D">
              <w:rPr>
                <w:rFonts w:asciiTheme="minorHAnsi" w:hAnsiTheme="minorHAnsi" w:cstheme="minorHAnsi"/>
                <w:u w:val="single"/>
              </w:rPr>
              <w:tab/>
            </w:r>
            <w:r>
              <w:rPr>
                <w:rFonts w:asciiTheme="minorHAnsi" w:hAnsiTheme="minorHAnsi" w:cstheme="minorHAnsi"/>
                <w:u w:val="single"/>
              </w:rPr>
              <w:t>10</w:t>
            </w:r>
          </w:hyperlink>
        </w:p>
        <w:p w14:paraId="537BBD7C" w14:textId="05EB8166" w:rsidR="00383220" w:rsidRPr="00A27B3D" w:rsidRDefault="00383220" w:rsidP="00A27B3D">
          <w:pPr>
            <w:pStyle w:val="Spistreci2"/>
            <w:tabs>
              <w:tab w:val="left" w:leader="dot" w:pos="9498"/>
            </w:tabs>
            <w:spacing w:before="0" w:line="276" w:lineRule="auto"/>
            <w:jc w:val="both"/>
            <w:rPr>
              <w:rFonts w:asciiTheme="minorHAnsi" w:hAnsiTheme="minorHAnsi" w:cstheme="minorHAnsi"/>
              <w:u w:val="single"/>
            </w:rPr>
          </w:pPr>
          <w:hyperlink w:anchor="_bookmark10" w:history="1">
            <w:r w:rsidRPr="00A27B3D">
              <w:rPr>
                <w:rFonts w:asciiTheme="minorHAnsi" w:hAnsiTheme="minorHAnsi" w:cstheme="minorHAnsi"/>
                <w:u w:val="single"/>
              </w:rPr>
              <w:t>DZIAŁ</w:t>
            </w:r>
            <w:r w:rsidRPr="00A27B3D">
              <w:rPr>
                <w:rFonts w:asciiTheme="minorHAnsi" w:hAnsiTheme="minorHAnsi" w:cstheme="minorHAnsi"/>
                <w:spacing w:val="-5"/>
                <w:u w:val="single"/>
              </w:rPr>
              <w:t xml:space="preserve"> </w:t>
            </w:r>
            <w:r w:rsidRPr="00A27B3D">
              <w:rPr>
                <w:rFonts w:asciiTheme="minorHAnsi" w:hAnsiTheme="minorHAnsi" w:cstheme="minorHAnsi"/>
                <w:u w:val="single"/>
              </w:rPr>
              <w:t>VIII</w:t>
            </w:r>
            <w:r w:rsidRPr="00A27B3D">
              <w:rPr>
                <w:rFonts w:asciiTheme="minorHAnsi" w:hAnsiTheme="minorHAnsi" w:cstheme="minorHAnsi"/>
                <w:spacing w:val="-6"/>
                <w:u w:val="single"/>
              </w:rPr>
              <w:t xml:space="preserve"> </w:t>
            </w:r>
            <w:r w:rsidRPr="00A27B3D">
              <w:rPr>
                <w:rFonts w:asciiTheme="minorHAnsi" w:hAnsiTheme="minorHAnsi" w:cstheme="minorHAnsi"/>
                <w:u w:val="single"/>
              </w:rPr>
              <w:t>Wykaz</w:t>
            </w:r>
            <w:r w:rsidRPr="00A27B3D">
              <w:rPr>
                <w:rFonts w:asciiTheme="minorHAnsi" w:hAnsiTheme="minorHAnsi" w:cstheme="minorHAnsi"/>
                <w:spacing w:val="-4"/>
                <w:u w:val="single"/>
              </w:rPr>
              <w:t xml:space="preserve"> </w:t>
            </w:r>
            <w:r w:rsidRPr="00A27B3D">
              <w:rPr>
                <w:rFonts w:asciiTheme="minorHAnsi" w:hAnsiTheme="minorHAnsi" w:cstheme="minorHAnsi"/>
                <w:u w:val="single"/>
              </w:rPr>
              <w:t>podmiotowych</w:t>
            </w:r>
            <w:r w:rsidRPr="00A27B3D">
              <w:rPr>
                <w:rFonts w:asciiTheme="minorHAnsi" w:hAnsiTheme="minorHAnsi" w:cstheme="minorHAnsi"/>
                <w:spacing w:val="-6"/>
                <w:u w:val="single"/>
              </w:rPr>
              <w:t xml:space="preserve"> </w:t>
            </w:r>
            <w:r w:rsidRPr="00A27B3D">
              <w:rPr>
                <w:rFonts w:asciiTheme="minorHAnsi" w:hAnsiTheme="minorHAnsi" w:cstheme="minorHAnsi"/>
                <w:u w:val="single"/>
              </w:rPr>
              <w:t>środków</w:t>
            </w:r>
            <w:r w:rsidRPr="00A27B3D">
              <w:rPr>
                <w:rFonts w:asciiTheme="minorHAnsi" w:hAnsiTheme="minorHAnsi" w:cstheme="minorHAnsi"/>
                <w:spacing w:val="-5"/>
                <w:u w:val="single"/>
              </w:rPr>
              <w:t xml:space="preserve"> </w:t>
            </w:r>
            <w:r w:rsidRPr="00A27B3D">
              <w:rPr>
                <w:rFonts w:asciiTheme="minorHAnsi" w:hAnsiTheme="minorHAnsi" w:cstheme="minorHAnsi"/>
                <w:spacing w:val="-2"/>
                <w:u w:val="single"/>
              </w:rPr>
              <w:t>dowodowych</w:t>
            </w:r>
            <w:r w:rsidRPr="00A27B3D">
              <w:rPr>
                <w:rFonts w:asciiTheme="minorHAnsi" w:hAnsiTheme="minorHAnsi" w:cstheme="minorHAnsi"/>
                <w:u w:val="single"/>
              </w:rPr>
              <w:tab/>
            </w:r>
            <w:r>
              <w:rPr>
                <w:rFonts w:asciiTheme="minorHAnsi" w:hAnsiTheme="minorHAnsi" w:cstheme="minorHAnsi"/>
                <w:u w:val="single"/>
              </w:rPr>
              <w:t>11</w:t>
            </w:r>
          </w:hyperlink>
        </w:p>
        <w:p w14:paraId="4D212A9E" w14:textId="351007F0" w:rsidR="00383220" w:rsidRPr="00A27B3D" w:rsidRDefault="00383220" w:rsidP="00A27B3D">
          <w:pPr>
            <w:pStyle w:val="Spistreci2"/>
            <w:tabs>
              <w:tab w:val="left" w:leader="dot" w:pos="9498"/>
              <w:tab w:val="left" w:leader="dot" w:pos="9705"/>
            </w:tabs>
            <w:spacing w:before="0" w:line="276" w:lineRule="auto"/>
            <w:ind w:right="377"/>
            <w:jc w:val="both"/>
            <w:rPr>
              <w:rFonts w:asciiTheme="minorHAnsi" w:hAnsiTheme="minorHAnsi" w:cstheme="minorHAnsi"/>
              <w:u w:val="single"/>
            </w:rPr>
          </w:pPr>
          <w:hyperlink w:anchor="_bookmark11" w:history="1">
            <w:r w:rsidRPr="00A27B3D">
              <w:rPr>
                <w:rFonts w:asciiTheme="minorHAnsi" w:hAnsiTheme="minorHAnsi" w:cstheme="minorHAnsi"/>
                <w:u w:val="single"/>
              </w:rPr>
              <w:t>DZIAŁ IX Informacje o środkach komunikacji elektronicznej, przy użyciu których zamawiający będzie</w:t>
            </w:r>
          </w:hyperlink>
          <w:r w:rsidR="00377290" w:rsidRPr="00A27B3D">
            <w:rPr>
              <w:rFonts w:asciiTheme="minorHAnsi" w:hAnsiTheme="minorHAnsi" w:cstheme="minorHAnsi"/>
              <w:u w:val="single"/>
            </w:rPr>
            <w:t xml:space="preserve"> </w:t>
          </w:r>
          <w:hyperlink w:anchor="_bookmark11" w:history="1">
            <w:r w:rsidRPr="00A27B3D">
              <w:rPr>
                <w:rFonts w:asciiTheme="minorHAnsi" w:hAnsiTheme="minorHAnsi" w:cstheme="minorHAnsi"/>
                <w:u w:val="single"/>
              </w:rPr>
              <w:t>komunikował się z wykonawcami, oraz informacje o wymaganiach technicznych i organizacyjnych</w:t>
            </w:r>
          </w:hyperlink>
          <w:r w:rsidR="00377290" w:rsidRPr="00A27B3D">
            <w:rPr>
              <w:rFonts w:asciiTheme="minorHAnsi" w:hAnsiTheme="minorHAnsi" w:cstheme="minorHAnsi"/>
              <w:u w:val="single"/>
            </w:rPr>
            <w:t xml:space="preserve"> </w:t>
          </w:r>
          <w:hyperlink w:anchor="_bookmark11" w:history="1">
            <w:r w:rsidRPr="00A27B3D">
              <w:rPr>
                <w:rFonts w:asciiTheme="minorHAnsi" w:hAnsiTheme="minorHAnsi" w:cstheme="minorHAnsi"/>
                <w:u w:val="single"/>
              </w:rPr>
              <w:t>sporządzania, wysyłania i odbierania korespondencji elektronicznej</w:t>
            </w:r>
            <w:r w:rsidRPr="00A27B3D">
              <w:rPr>
                <w:rFonts w:asciiTheme="minorHAnsi" w:hAnsiTheme="minorHAnsi" w:cstheme="minorHAnsi"/>
                <w:u w:val="single"/>
              </w:rPr>
              <w:tab/>
            </w:r>
            <w:r w:rsidRPr="00A27B3D">
              <w:rPr>
                <w:rFonts w:asciiTheme="minorHAnsi" w:hAnsiTheme="minorHAnsi" w:cstheme="minorHAnsi"/>
                <w:spacing w:val="-6"/>
                <w:u w:val="single"/>
              </w:rPr>
              <w:t>1</w:t>
            </w:r>
            <w:r>
              <w:rPr>
                <w:rFonts w:asciiTheme="minorHAnsi" w:hAnsiTheme="minorHAnsi" w:cstheme="minorHAnsi"/>
                <w:spacing w:val="-6"/>
                <w:u w:val="single"/>
              </w:rPr>
              <w:t>3</w:t>
            </w:r>
          </w:hyperlink>
        </w:p>
        <w:p w14:paraId="0C6CD0CF" w14:textId="7034A55F" w:rsidR="00383220" w:rsidRPr="00A27B3D" w:rsidRDefault="00383220" w:rsidP="00A27B3D">
          <w:pPr>
            <w:pStyle w:val="Spistreci2"/>
            <w:tabs>
              <w:tab w:val="left" w:leader="dot" w:pos="9498"/>
              <w:tab w:val="left" w:leader="dot" w:pos="9705"/>
            </w:tabs>
            <w:spacing w:before="0" w:line="276" w:lineRule="auto"/>
            <w:ind w:right="377"/>
            <w:jc w:val="both"/>
            <w:rPr>
              <w:rFonts w:asciiTheme="minorHAnsi" w:hAnsiTheme="minorHAnsi" w:cstheme="minorHAnsi"/>
              <w:u w:val="single"/>
            </w:rPr>
          </w:pPr>
          <w:hyperlink w:anchor="_bookmark12" w:history="1">
            <w:r w:rsidRPr="00A27B3D">
              <w:rPr>
                <w:rFonts w:asciiTheme="minorHAnsi" w:hAnsiTheme="minorHAnsi" w:cstheme="minorHAnsi"/>
                <w:u w:val="single"/>
              </w:rPr>
              <w:t>DZIAŁ X Wskazanie osób uprawnionych do komunikowania się z wykonawcami. Informacje o sposobie</w:t>
            </w:r>
          </w:hyperlink>
          <w:r w:rsidR="00377290" w:rsidRPr="00A27B3D">
            <w:rPr>
              <w:rFonts w:asciiTheme="minorHAnsi" w:hAnsiTheme="minorHAnsi" w:cstheme="minorHAnsi"/>
              <w:u w:val="single"/>
            </w:rPr>
            <w:t xml:space="preserve"> </w:t>
          </w:r>
          <w:hyperlink w:anchor="_bookmark12" w:history="1">
            <w:r w:rsidRPr="00A27B3D">
              <w:rPr>
                <w:rFonts w:asciiTheme="minorHAnsi" w:hAnsiTheme="minorHAnsi" w:cstheme="minorHAnsi"/>
                <w:u w:val="single"/>
              </w:rPr>
              <w:t>komunikowania</w:t>
            </w:r>
            <w:r w:rsidRPr="00A27B3D">
              <w:rPr>
                <w:rFonts w:asciiTheme="minorHAnsi" w:hAnsiTheme="minorHAnsi" w:cstheme="minorHAnsi"/>
                <w:spacing w:val="-7"/>
                <w:u w:val="single"/>
              </w:rPr>
              <w:t xml:space="preserve"> </w:t>
            </w:r>
            <w:r w:rsidRPr="00A27B3D">
              <w:rPr>
                <w:rFonts w:asciiTheme="minorHAnsi" w:hAnsiTheme="minorHAnsi" w:cstheme="minorHAnsi"/>
                <w:u w:val="single"/>
              </w:rPr>
              <w:t>się</w:t>
            </w:r>
            <w:r w:rsidRPr="00A27B3D">
              <w:rPr>
                <w:rFonts w:asciiTheme="minorHAnsi" w:hAnsiTheme="minorHAnsi" w:cstheme="minorHAnsi"/>
                <w:spacing w:val="-5"/>
                <w:u w:val="single"/>
              </w:rPr>
              <w:t xml:space="preserve"> </w:t>
            </w:r>
            <w:r w:rsidRPr="00A27B3D">
              <w:rPr>
                <w:rFonts w:asciiTheme="minorHAnsi" w:hAnsiTheme="minorHAnsi" w:cstheme="minorHAnsi"/>
                <w:u w:val="single"/>
              </w:rPr>
              <w:t>zamawiającego</w:t>
            </w:r>
            <w:r w:rsidRPr="00A27B3D">
              <w:rPr>
                <w:rFonts w:asciiTheme="minorHAnsi" w:hAnsiTheme="minorHAnsi" w:cstheme="minorHAnsi"/>
                <w:spacing w:val="-6"/>
                <w:u w:val="single"/>
              </w:rPr>
              <w:t xml:space="preserve"> </w:t>
            </w:r>
            <w:r w:rsidRPr="00A27B3D">
              <w:rPr>
                <w:rFonts w:asciiTheme="minorHAnsi" w:hAnsiTheme="minorHAnsi" w:cstheme="minorHAnsi"/>
                <w:u w:val="single"/>
              </w:rPr>
              <w:t>z</w:t>
            </w:r>
            <w:r w:rsidRPr="00A27B3D">
              <w:rPr>
                <w:rFonts w:asciiTheme="minorHAnsi" w:hAnsiTheme="minorHAnsi" w:cstheme="minorHAnsi"/>
                <w:spacing w:val="-6"/>
                <w:u w:val="single"/>
              </w:rPr>
              <w:t xml:space="preserve"> </w:t>
            </w:r>
            <w:r w:rsidRPr="00A27B3D">
              <w:rPr>
                <w:rFonts w:asciiTheme="minorHAnsi" w:hAnsiTheme="minorHAnsi" w:cstheme="minorHAnsi"/>
                <w:spacing w:val="-2"/>
                <w:u w:val="single"/>
              </w:rPr>
              <w:t>wykonawcami</w:t>
            </w:r>
            <w:r w:rsidRPr="00A27B3D">
              <w:rPr>
                <w:rFonts w:asciiTheme="minorHAnsi" w:hAnsiTheme="minorHAnsi" w:cstheme="minorHAnsi"/>
                <w:u w:val="single"/>
              </w:rPr>
              <w:tab/>
            </w:r>
            <w:r w:rsidRPr="00A27B3D">
              <w:rPr>
                <w:rFonts w:asciiTheme="minorHAnsi" w:hAnsiTheme="minorHAnsi" w:cstheme="minorHAnsi"/>
                <w:spacing w:val="-5"/>
                <w:u w:val="single"/>
              </w:rPr>
              <w:t>1</w:t>
            </w:r>
            <w:r>
              <w:rPr>
                <w:rFonts w:asciiTheme="minorHAnsi" w:hAnsiTheme="minorHAnsi" w:cstheme="minorHAnsi"/>
                <w:spacing w:val="-5"/>
                <w:u w:val="single"/>
              </w:rPr>
              <w:t>7</w:t>
            </w:r>
          </w:hyperlink>
        </w:p>
        <w:p w14:paraId="45934DC5" w14:textId="1DE51B6E" w:rsidR="00383220" w:rsidRPr="00A27B3D" w:rsidRDefault="00383220" w:rsidP="00A27B3D">
          <w:pPr>
            <w:pStyle w:val="Spistreci2"/>
            <w:tabs>
              <w:tab w:val="left" w:leader="dot" w:pos="9498"/>
              <w:tab w:val="left" w:leader="dot" w:pos="9705"/>
            </w:tabs>
            <w:spacing w:before="0" w:line="276" w:lineRule="auto"/>
            <w:jc w:val="both"/>
            <w:rPr>
              <w:rFonts w:asciiTheme="minorHAnsi" w:hAnsiTheme="minorHAnsi" w:cstheme="minorHAnsi"/>
              <w:u w:val="single"/>
            </w:rPr>
          </w:pPr>
          <w:hyperlink w:anchor="_bookmark13" w:history="1">
            <w:r w:rsidRPr="00A27B3D">
              <w:rPr>
                <w:rFonts w:asciiTheme="minorHAnsi" w:hAnsiTheme="minorHAnsi" w:cstheme="minorHAnsi"/>
                <w:u w:val="single"/>
              </w:rPr>
              <w:t>DZIAŁ</w:t>
            </w:r>
            <w:r w:rsidRPr="00A27B3D">
              <w:rPr>
                <w:rFonts w:asciiTheme="minorHAnsi" w:hAnsiTheme="minorHAnsi" w:cstheme="minorHAnsi"/>
                <w:spacing w:val="-4"/>
                <w:u w:val="single"/>
              </w:rPr>
              <w:t xml:space="preserve"> </w:t>
            </w:r>
            <w:r w:rsidRPr="00A27B3D">
              <w:rPr>
                <w:rFonts w:asciiTheme="minorHAnsi" w:hAnsiTheme="minorHAnsi" w:cstheme="minorHAnsi"/>
                <w:u w:val="single"/>
              </w:rPr>
              <w:t>XI</w:t>
            </w:r>
            <w:r w:rsidRPr="00A27B3D">
              <w:rPr>
                <w:rFonts w:asciiTheme="minorHAnsi" w:hAnsiTheme="minorHAnsi" w:cstheme="minorHAnsi"/>
                <w:spacing w:val="-4"/>
                <w:u w:val="single"/>
              </w:rPr>
              <w:t xml:space="preserve"> </w:t>
            </w:r>
            <w:r w:rsidRPr="00A27B3D">
              <w:rPr>
                <w:rFonts w:asciiTheme="minorHAnsi" w:hAnsiTheme="minorHAnsi" w:cstheme="minorHAnsi"/>
                <w:u w:val="single"/>
              </w:rPr>
              <w:t>Termin</w:t>
            </w:r>
            <w:r w:rsidRPr="00A27B3D">
              <w:rPr>
                <w:rFonts w:asciiTheme="minorHAnsi" w:hAnsiTheme="minorHAnsi" w:cstheme="minorHAnsi"/>
                <w:spacing w:val="-3"/>
                <w:u w:val="single"/>
              </w:rPr>
              <w:t xml:space="preserve"> </w:t>
            </w:r>
            <w:r w:rsidRPr="00A27B3D">
              <w:rPr>
                <w:rFonts w:asciiTheme="minorHAnsi" w:hAnsiTheme="minorHAnsi" w:cstheme="minorHAnsi"/>
                <w:u w:val="single"/>
              </w:rPr>
              <w:t>związania</w:t>
            </w:r>
            <w:r w:rsidRPr="00A27B3D">
              <w:rPr>
                <w:rFonts w:asciiTheme="minorHAnsi" w:hAnsiTheme="minorHAnsi" w:cstheme="minorHAnsi"/>
                <w:spacing w:val="-3"/>
                <w:u w:val="single"/>
              </w:rPr>
              <w:t xml:space="preserve"> </w:t>
            </w:r>
            <w:r w:rsidRPr="00A27B3D">
              <w:rPr>
                <w:rFonts w:asciiTheme="minorHAnsi" w:hAnsiTheme="minorHAnsi" w:cstheme="minorHAnsi"/>
                <w:spacing w:val="-2"/>
                <w:u w:val="single"/>
              </w:rPr>
              <w:t>ofertą</w:t>
            </w:r>
            <w:r w:rsidRPr="00A27B3D">
              <w:rPr>
                <w:rFonts w:asciiTheme="minorHAnsi" w:hAnsiTheme="minorHAnsi" w:cstheme="minorHAnsi"/>
                <w:u w:val="single"/>
              </w:rPr>
              <w:tab/>
            </w:r>
            <w:r w:rsidRPr="00A27B3D">
              <w:rPr>
                <w:rFonts w:asciiTheme="minorHAnsi" w:hAnsiTheme="minorHAnsi" w:cstheme="minorHAnsi"/>
                <w:spacing w:val="-5"/>
                <w:u w:val="single"/>
              </w:rPr>
              <w:t>1</w:t>
            </w:r>
            <w:r>
              <w:rPr>
                <w:rFonts w:asciiTheme="minorHAnsi" w:hAnsiTheme="minorHAnsi" w:cstheme="minorHAnsi"/>
                <w:spacing w:val="-5"/>
                <w:u w:val="single"/>
              </w:rPr>
              <w:t>8</w:t>
            </w:r>
          </w:hyperlink>
        </w:p>
        <w:p w14:paraId="3F1B5DBA" w14:textId="55BA4551" w:rsidR="00383220" w:rsidRPr="00A27B3D" w:rsidRDefault="00383220" w:rsidP="00A27B3D">
          <w:pPr>
            <w:pStyle w:val="Spistreci2"/>
            <w:tabs>
              <w:tab w:val="left" w:leader="dot" w:pos="9498"/>
              <w:tab w:val="left" w:leader="dot" w:pos="9705"/>
            </w:tabs>
            <w:spacing w:before="0" w:line="276" w:lineRule="auto"/>
            <w:jc w:val="both"/>
            <w:rPr>
              <w:rFonts w:asciiTheme="minorHAnsi" w:hAnsiTheme="minorHAnsi" w:cstheme="minorHAnsi"/>
              <w:u w:val="single"/>
            </w:rPr>
          </w:pPr>
          <w:hyperlink w:anchor="_bookmark14" w:history="1">
            <w:r w:rsidRPr="00A27B3D">
              <w:rPr>
                <w:rFonts w:asciiTheme="minorHAnsi" w:hAnsiTheme="minorHAnsi" w:cstheme="minorHAnsi"/>
                <w:u w:val="single"/>
              </w:rPr>
              <w:t>DZIAŁ</w:t>
            </w:r>
            <w:r w:rsidRPr="00A27B3D">
              <w:rPr>
                <w:rFonts w:asciiTheme="minorHAnsi" w:hAnsiTheme="minorHAnsi" w:cstheme="minorHAnsi"/>
                <w:spacing w:val="-7"/>
                <w:u w:val="single"/>
              </w:rPr>
              <w:t xml:space="preserve"> </w:t>
            </w:r>
            <w:r w:rsidRPr="00A27B3D">
              <w:rPr>
                <w:rFonts w:asciiTheme="minorHAnsi" w:hAnsiTheme="minorHAnsi" w:cstheme="minorHAnsi"/>
                <w:u w:val="single"/>
              </w:rPr>
              <w:t>XII</w:t>
            </w:r>
            <w:r w:rsidRPr="00A27B3D">
              <w:rPr>
                <w:rFonts w:asciiTheme="minorHAnsi" w:hAnsiTheme="minorHAnsi" w:cstheme="minorHAnsi"/>
                <w:spacing w:val="-7"/>
                <w:u w:val="single"/>
              </w:rPr>
              <w:t xml:space="preserve"> </w:t>
            </w:r>
            <w:r w:rsidRPr="00A27B3D">
              <w:rPr>
                <w:rFonts w:asciiTheme="minorHAnsi" w:hAnsiTheme="minorHAnsi" w:cstheme="minorHAnsi"/>
                <w:u w:val="single"/>
              </w:rPr>
              <w:t>Opis</w:t>
            </w:r>
            <w:r w:rsidRPr="00A27B3D">
              <w:rPr>
                <w:rFonts w:asciiTheme="minorHAnsi" w:hAnsiTheme="minorHAnsi" w:cstheme="minorHAnsi"/>
                <w:spacing w:val="-4"/>
                <w:u w:val="single"/>
              </w:rPr>
              <w:t xml:space="preserve"> </w:t>
            </w:r>
            <w:r w:rsidRPr="00A27B3D">
              <w:rPr>
                <w:rFonts w:asciiTheme="minorHAnsi" w:hAnsiTheme="minorHAnsi" w:cstheme="minorHAnsi"/>
                <w:u w:val="single"/>
              </w:rPr>
              <w:t>sposobu</w:t>
            </w:r>
            <w:r w:rsidRPr="00A27B3D">
              <w:rPr>
                <w:rFonts w:asciiTheme="minorHAnsi" w:hAnsiTheme="minorHAnsi" w:cstheme="minorHAnsi"/>
                <w:spacing w:val="-7"/>
                <w:u w:val="single"/>
              </w:rPr>
              <w:t xml:space="preserve"> </w:t>
            </w:r>
            <w:r w:rsidRPr="00A27B3D">
              <w:rPr>
                <w:rFonts w:asciiTheme="minorHAnsi" w:hAnsiTheme="minorHAnsi" w:cstheme="minorHAnsi"/>
                <w:u w:val="single"/>
              </w:rPr>
              <w:t>przygotowywania</w:t>
            </w:r>
            <w:r w:rsidRPr="00A27B3D">
              <w:rPr>
                <w:rFonts w:asciiTheme="minorHAnsi" w:hAnsiTheme="minorHAnsi" w:cstheme="minorHAnsi"/>
                <w:spacing w:val="-4"/>
                <w:u w:val="single"/>
              </w:rPr>
              <w:t xml:space="preserve"> </w:t>
            </w:r>
            <w:r w:rsidRPr="00A27B3D">
              <w:rPr>
                <w:rFonts w:asciiTheme="minorHAnsi" w:hAnsiTheme="minorHAnsi" w:cstheme="minorHAnsi"/>
                <w:spacing w:val="-2"/>
                <w:u w:val="single"/>
              </w:rPr>
              <w:t>oferty</w:t>
            </w:r>
            <w:r w:rsidRPr="00A27B3D">
              <w:rPr>
                <w:rFonts w:asciiTheme="minorHAnsi" w:hAnsiTheme="minorHAnsi" w:cstheme="minorHAnsi"/>
                <w:u w:val="single"/>
              </w:rPr>
              <w:tab/>
            </w:r>
            <w:r w:rsidRPr="00A27B3D">
              <w:rPr>
                <w:rFonts w:asciiTheme="minorHAnsi" w:hAnsiTheme="minorHAnsi" w:cstheme="minorHAnsi"/>
                <w:spacing w:val="-5"/>
                <w:u w:val="single"/>
              </w:rPr>
              <w:t>1</w:t>
            </w:r>
            <w:r>
              <w:rPr>
                <w:rFonts w:asciiTheme="minorHAnsi" w:hAnsiTheme="minorHAnsi" w:cstheme="minorHAnsi"/>
                <w:spacing w:val="-5"/>
                <w:u w:val="single"/>
              </w:rPr>
              <w:t>8</w:t>
            </w:r>
          </w:hyperlink>
        </w:p>
        <w:p w14:paraId="17E77646" w14:textId="77463FBE" w:rsidR="00383220" w:rsidRPr="00A27B3D" w:rsidRDefault="00383220" w:rsidP="00A27B3D">
          <w:pPr>
            <w:pStyle w:val="Spistreci2"/>
            <w:tabs>
              <w:tab w:val="left" w:leader="dot" w:pos="9498"/>
              <w:tab w:val="left" w:leader="dot" w:pos="9705"/>
            </w:tabs>
            <w:spacing w:before="0" w:line="276" w:lineRule="auto"/>
            <w:jc w:val="both"/>
            <w:rPr>
              <w:rFonts w:asciiTheme="minorHAnsi" w:hAnsiTheme="minorHAnsi" w:cstheme="minorHAnsi"/>
              <w:u w:val="single"/>
            </w:rPr>
          </w:pPr>
          <w:hyperlink w:anchor="_bookmark15" w:history="1">
            <w:r w:rsidRPr="00A27B3D">
              <w:rPr>
                <w:rFonts w:asciiTheme="minorHAnsi" w:hAnsiTheme="minorHAnsi" w:cstheme="minorHAnsi"/>
                <w:u w:val="single"/>
              </w:rPr>
              <w:t>DZIAŁ</w:t>
            </w:r>
            <w:r w:rsidRPr="00A27B3D">
              <w:rPr>
                <w:rFonts w:asciiTheme="minorHAnsi" w:hAnsiTheme="minorHAnsi" w:cstheme="minorHAnsi"/>
                <w:spacing w:val="-4"/>
                <w:u w:val="single"/>
              </w:rPr>
              <w:t xml:space="preserve"> </w:t>
            </w:r>
            <w:r w:rsidRPr="00A27B3D">
              <w:rPr>
                <w:rFonts w:asciiTheme="minorHAnsi" w:hAnsiTheme="minorHAnsi" w:cstheme="minorHAnsi"/>
                <w:u w:val="single"/>
              </w:rPr>
              <w:t>XIII</w:t>
            </w:r>
            <w:r w:rsidRPr="00A27B3D">
              <w:rPr>
                <w:rFonts w:asciiTheme="minorHAnsi" w:hAnsiTheme="minorHAnsi" w:cstheme="minorHAnsi"/>
                <w:spacing w:val="-5"/>
                <w:u w:val="single"/>
              </w:rPr>
              <w:t xml:space="preserve"> </w:t>
            </w:r>
            <w:r w:rsidRPr="00A27B3D">
              <w:rPr>
                <w:rFonts w:asciiTheme="minorHAnsi" w:hAnsiTheme="minorHAnsi" w:cstheme="minorHAnsi"/>
                <w:u w:val="single"/>
              </w:rPr>
              <w:t>Termin</w:t>
            </w:r>
            <w:r w:rsidRPr="00A27B3D">
              <w:rPr>
                <w:rFonts w:asciiTheme="minorHAnsi" w:hAnsiTheme="minorHAnsi" w:cstheme="minorHAnsi"/>
                <w:spacing w:val="-3"/>
                <w:u w:val="single"/>
              </w:rPr>
              <w:t xml:space="preserve"> </w:t>
            </w:r>
            <w:r w:rsidRPr="00A27B3D">
              <w:rPr>
                <w:rFonts w:asciiTheme="minorHAnsi" w:hAnsiTheme="minorHAnsi" w:cstheme="minorHAnsi"/>
                <w:u w:val="single"/>
              </w:rPr>
              <w:t>składania</w:t>
            </w:r>
            <w:r w:rsidRPr="00A27B3D">
              <w:rPr>
                <w:rFonts w:asciiTheme="minorHAnsi" w:hAnsiTheme="minorHAnsi" w:cstheme="minorHAnsi"/>
                <w:spacing w:val="-6"/>
                <w:u w:val="single"/>
              </w:rPr>
              <w:t xml:space="preserve"> </w:t>
            </w:r>
            <w:r w:rsidRPr="00A27B3D">
              <w:rPr>
                <w:rFonts w:asciiTheme="minorHAnsi" w:hAnsiTheme="minorHAnsi" w:cstheme="minorHAnsi"/>
                <w:u w:val="single"/>
              </w:rPr>
              <w:t>i</w:t>
            </w:r>
            <w:r w:rsidRPr="00A27B3D">
              <w:rPr>
                <w:rFonts w:asciiTheme="minorHAnsi" w:hAnsiTheme="minorHAnsi" w:cstheme="minorHAnsi"/>
                <w:spacing w:val="-2"/>
                <w:u w:val="single"/>
              </w:rPr>
              <w:t xml:space="preserve"> </w:t>
            </w:r>
            <w:r w:rsidRPr="00A27B3D">
              <w:rPr>
                <w:rFonts w:asciiTheme="minorHAnsi" w:hAnsiTheme="minorHAnsi" w:cstheme="minorHAnsi"/>
                <w:u w:val="single"/>
              </w:rPr>
              <w:t>otwarcia</w:t>
            </w:r>
            <w:r w:rsidRPr="00A27B3D">
              <w:rPr>
                <w:rFonts w:asciiTheme="minorHAnsi" w:hAnsiTheme="minorHAnsi" w:cstheme="minorHAnsi"/>
                <w:spacing w:val="-3"/>
                <w:u w:val="single"/>
              </w:rPr>
              <w:t xml:space="preserve"> </w:t>
            </w:r>
            <w:r w:rsidRPr="00A27B3D">
              <w:rPr>
                <w:rFonts w:asciiTheme="minorHAnsi" w:hAnsiTheme="minorHAnsi" w:cstheme="minorHAnsi"/>
                <w:spacing w:val="-4"/>
                <w:u w:val="single"/>
              </w:rPr>
              <w:t>ofert</w:t>
            </w:r>
            <w:r w:rsidRPr="00A27B3D">
              <w:rPr>
                <w:rFonts w:asciiTheme="minorHAnsi" w:hAnsiTheme="minorHAnsi" w:cstheme="minorHAnsi"/>
                <w:u w:val="single"/>
              </w:rPr>
              <w:tab/>
            </w:r>
            <w:r w:rsidRPr="00A27B3D">
              <w:rPr>
                <w:rFonts w:asciiTheme="minorHAnsi" w:hAnsiTheme="minorHAnsi" w:cstheme="minorHAnsi"/>
                <w:spacing w:val="-5"/>
                <w:u w:val="single"/>
              </w:rPr>
              <w:t>1</w:t>
            </w:r>
            <w:r>
              <w:rPr>
                <w:rFonts w:asciiTheme="minorHAnsi" w:hAnsiTheme="minorHAnsi" w:cstheme="minorHAnsi"/>
                <w:spacing w:val="-5"/>
                <w:u w:val="single"/>
              </w:rPr>
              <w:t>9</w:t>
            </w:r>
          </w:hyperlink>
        </w:p>
        <w:p w14:paraId="25B11CC5" w14:textId="2730344B" w:rsidR="00383220" w:rsidRPr="00A27B3D" w:rsidRDefault="00383220" w:rsidP="00A27B3D">
          <w:pPr>
            <w:pStyle w:val="Spistreci2"/>
            <w:tabs>
              <w:tab w:val="left" w:leader="dot" w:pos="9498"/>
              <w:tab w:val="left" w:leader="dot" w:pos="9705"/>
            </w:tabs>
            <w:spacing w:before="0" w:line="276" w:lineRule="auto"/>
            <w:jc w:val="both"/>
            <w:rPr>
              <w:rFonts w:asciiTheme="minorHAnsi" w:hAnsiTheme="minorHAnsi" w:cstheme="minorHAnsi"/>
              <w:u w:val="single"/>
            </w:rPr>
          </w:pPr>
          <w:hyperlink w:anchor="_bookmark16" w:history="1">
            <w:r w:rsidRPr="00A27B3D">
              <w:rPr>
                <w:rFonts w:asciiTheme="minorHAnsi" w:hAnsiTheme="minorHAnsi" w:cstheme="minorHAnsi"/>
                <w:u w:val="single"/>
              </w:rPr>
              <w:t>DZIAŁ</w:t>
            </w:r>
            <w:r w:rsidRPr="00A27B3D">
              <w:rPr>
                <w:rFonts w:asciiTheme="minorHAnsi" w:hAnsiTheme="minorHAnsi" w:cstheme="minorHAnsi"/>
                <w:spacing w:val="-3"/>
                <w:u w:val="single"/>
              </w:rPr>
              <w:t xml:space="preserve"> </w:t>
            </w:r>
            <w:r w:rsidRPr="00A27B3D">
              <w:rPr>
                <w:rFonts w:asciiTheme="minorHAnsi" w:hAnsiTheme="minorHAnsi" w:cstheme="minorHAnsi"/>
                <w:u w:val="single"/>
              </w:rPr>
              <w:t>XIV</w:t>
            </w:r>
            <w:r w:rsidRPr="00A27B3D">
              <w:rPr>
                <w:rFonts w:asciiTheme="minorHAnsi" w:hAnsiTheme="minorHAnsi" w:cstheme="minorHAnsi"/>
                <w:spacing w:val="-4"/>
                <w:u w:val="single"/>
              </w:rPr>
              <w:t xml:space="preserve"> </w:t>
            </w:r>
            <w:r w:rsidRPr="00A27B3D">
              <w:rPr>
                <w:rFonts w:asciiTheme="minorHAnsi" w:hAnsiTheme="minorHAnsi" w:cstheme="minorHAnsi"/>
                <w:u w:val="single"/>
              </w:rPr>
              <w:t>Sposób</w:t>
            </w:r>
            <w:r w:rsidRPr="00A27B3D">
              <w:rPr>
                <w:rFonts w:asciiTheme="minorHAnsi" w:hAnsiTheme="minorHAnsi" w:cstheme="minorHAnsi"/>
                <w:spacing w:val="-3"/>
                <w:u w:val="single"/>
              </w:rPr>
              <w:t xml:space="preserve"> </w:t>
            </w:r>
            <w:r w:rsidRPr="00A27B3D">
              <w:rPr>
                <w:rFonts w:asciiTheme="minorHAnsi" w:hAnsiTheme="minorHAnsi" w:cstheme="minorHAnsi"/>
                <w:u w:val="single"/>
              </w:rPr>
              <w:t>obliczenia</w:t>
            </w:r>
            <w:r w:rsidRPr="00A27B3D">
              <w:rPr>
                <w:rFonts w:asciiTheme="minorHAnsi" w:hAnsiTheme="minorHAnsi" w:cstheme="minorHAnsi"/>
                <w:spacing w:val="-4"/>
                <w:u w:val="single"/>
              </w:rPr>
              <w:t xml:space="preserve"> ceny</w:t>
            </w:r>
            <w:r w:rsidRPr="00A27B3D">
              <w:rPr>
                <w:rFonts w:asciiTheme="minorHAnsi" w:hAnsiTheme="minorHAnsi" w:cstheme="minorHAnsi"/>
                <w:u w:val="single"/>
              </w:rPr>
              <w:tab/>
            </w:r>
            <w:r>
              <w:rPr>
                <w:rFonts w:asciiTheme="minorHAnsi" w:hAnsiTheme="minorHAnsi" w:cstheme="minorHAnsi"/>
                <w:u w:val="single"/>
              </w:rPr>
              <w:t>20</w:t>
            </w:r>
          </w:hyperlink>
        </w:p>
        <w:p w14:paraId="16A97408" w14:textId="69A93521" w:rsidR="00383220" w:rsidRPr="00A27B3D" w:rsidRDefault="00377290" w:rsidP="00A27B3D">
          <w:pPr>
            <w:pStyle w:val="Spistreci2"/>
            <w:tabs>
              <w:tab w:val="left" w:leader="dot" w:pos="9498"/>
              <w:tab w:val="left" w:leader="dot" w:pos="9705"/>
            </w:tabs>
            <w:spacing w:before="0" w:line="276" w:lineRule="auto"/>
            <w:jc w:val="both"/>
            <w:rPr>
              <w:rFonts w:asciiTheme="minorHAnsi" w:hAnsiTheme="minorHAnsi" w:cstheme="minorHAnsi"/>
              <w:u w:val="single"/>
            </w:rPr>
          </w:pPr>
          <w:r w:rsidRPr="00A27B3D">
            <w:rPr>
              <w:rFonts w:asciiTheme="minorHAnsi" w:hAnsiTheme="minorHAnsi" w:cstheme="minorHAnsi"/>
              <w:u w:val="single"/>
            </w:rPr>
            <w:t>DZIAŁ</w:t>
          </w:r>
          <w:r w:rsidRPr="00A27B3D">
            <w:rPr>
              <w:rFonts w:asciiTheme="minorHAnsi" w:hAnsiTheme="minorHAnsi" w:cstheme="minorHAnsi"/>
              <w:spacing w:val="-5"/>
              <w:u w:val="single"/>
            </w:rPr>
            <w:t xml:space="preserve"> </w:t>
          </w:r>
          <w:r w:rsidRPr="00A27B3D">
            <w:rPr>
              <w:rFonts w:asciiTheme="minorHAnsi" w:hAnsiTheme="minorHAnsi" w:cstheme="minorHAnsi"/>
              <w:u w:val="single"/>
            </w:rPr>
            <w:t>XV</w:t>
          </w:r>
          <w:r w:rsidRPr="00A27B3D">
            <w:rPr>
              <w:rFonts w:asciiTheme="minorHAnsi" w:hAnsiTheme="minorHAnsi" w:cstheme="minorHAnsi"/>
              <w:spacing w:val="-4"/>
              <w:u w:val="single"/>
            </w:rPr>
            <w:t xml:space="preserve"> </w:t>
          </w:r>
          <w:r w:rsidRPr="00A27B3D">
            <w:rPr>
              <w:rFonts w:asciiTheme="minorHAnsi" w:hAnsiTheme="minorHAnsi" w:cstheme="minorHAnsi"/>
              <w:u w:val="single"/>
            </w:rPr>
            <w:t>Opis</w:t>
          </w:r>
          <w:r w:rsidRPr="00A27B3D">
            <w:rPr>
              <w:rFonts w:asciiTheme="minorHAnsi" w:hAnsiTheme="minorHAnsi" w:cstheme="minorHAnsi"/>
              <w:spacing w:val="-2"/>
              <w:u w:val="single"/>
            </w:rPr>
            <w:t xml:space="preserve"> </w:t>
          </w:r>
          <w:r w:rsidRPr="00A27B3D">
            <w:rPr>
              <w:rFonts w:asciiTheme="minorHAnsi" w:hAnsiTheme="minorHAnsi" w:cstheme="minorHAnsi"/>
              <w:u w:val="single"/>
            </w:rPr>
            <w:t>kryteriów</w:t>
          </w:r>
          <w:r w:rsidRPr="00A27B3D">
            <w:rPr>
              <w:rFonts w:asciiTheme="minorHAnsi" w:hAnsiTheme="minorHAnsi" w:cstheme="minorHAnsi"/>
              <w:spacing w:val="-4"/>
              <w:u w:val="single"/>
            </w:rPr>
            <w:t xml:space="preserve"> </w:t>
          </w:r>
          <w:r w:rsidRPr="00A27B3D">
            <w:rPr>
              <w:rFonts w:asciiTheme="minorHAnsi" w:hAnsiTheme="minorHAnsi" w:cstheme="minorHAnsi"/>
              <w:u w:val="single"/>
            </w:rPr>
            <w:t>oceny</w:t>
          </w:r>
          <w:r w:rsidRPr="00A27B3D">
            <w:rPr>
              <w:rFonts w:asciiTheme="minorHAnsi" w:hAnsiTheme="minorHAnsi" w:cstheme="minorHAnsi"/>
              <w:spacing w:val="-3"/>
              <w:u w:val="single"/>
            </w:rPr>
            <w:t xml:space="preserve"> </w:t>
          </w:r>
          <w:r w:rsidRPr="00A27B3D">
            <w:rPr>
              <w:rFonts w:asciiTheme="minorHAnsi" w:hAnsiTheme="minorHAnsi" w:cstheme="minorHAnsi"/>
              <w:u w:val="single"/>
            </w:rPr>
            <w:t>ofert</w:t>
          </w:r>
          <w:r w:rsidRPr="00A27B3D">
            <w:rPr>
              <w:rFonts w:asciiTheme="minorHAnsi" w:hAnsiTheme="minorHAnsi" w:cstheme="minorHAnsi"/>
              <w:spacing w:val="-1"/>
              <w:u w:val="single"/>
            </w:rPr>
            <w:t xml:space="preserve"> </w:t>
          </w:r>
          <w:r w:rsidRPr="00A27B3D">
            <w:rPr>
              <w:rFonts w:asciiTheme="minorHAnsi" w:hAnsiTheme="minorHAnsi" w:cstheme="minorHAnsi"/>
              <w:u w:val="single"/>
            </w:rPr>
            <w:t>wraz</w:t>
          </w:r>
          <w:r w:rsidRPr="00A27B3D">
            <w:rPr>
              <w:rFonts w:asciiTheme="minorHAnsi" w:hAnsiTheme="minorHAnsi" w:cstheme="minorHAnsi"/>
              <w:spacing w:val="-5"/>
              <w:u w:val="single"/>
            </w:rPr>
            <w:t xml:space="preserve"> </w:t>
          </w:r>
          <w:r w:rsidRPr="00A27B3D">
            <w:rPr>
              <w:rFonts w:asciiTheme="minorHAnsi" w:hAnsiTheme="minorHAnsi" w:cstheme="minorHAnsi"/>
              <w:u w:val="single"/>
            </w:rPr>
            <w:t>z</w:t>
          </w:r>
          <w:r w:rsidRPr="00A27B3D">
            <w:rPr>
              <w:rFonts w:asciiTheme="minorHAnsi" w:hAnsiTheme="minorHAnsi" w:cstheme="minorHAnsi"/>
              <w:spacing w:val="-2"/>
              <w:u w:val="single"/>
            </w:rPr>
            <w:t xml:space="preserve"> </w:t>
          </w:r>
          <w:r w:rsidRPr="00A27B3D">
            <w:rPr>
              <w:rFonts w:asciiTheme="minorHAnsi" w:hAnsiTheme="minorHAnsi" w:cstheme="minorHAnsi"/>
              <w:u w:val="single"/>
            </w:rPr>
            <w:t>podaniem</w:t>
          </w:r>
          <w:r w:rsidRPr="00A27B3D">
            <w:rPr>
              <w:rFonts w:asciiTheme="minorHAnsi" w:hAnsiTheme="minorHAnsi" w:cstheme="minorHAnsi"/>
              <w:spacing w:val="-2"/>
              <w:u w:val="single"/>
            </w:rPr>
            <w:t xml:space="preserve"> </w:t>
          </w:r>
          <w:r w:rsidRPr="00A27B3D">
            <w:rPr>
              <w:rFonts w:asciiTheme="minorHAnsi" w:hAnsiTheme="minorHAnsi" w:cstheme="minorHAnsi"/>
              <w:u w:val="single"/>
            </w:rPr>
            <w:t>wag</w:t>
          </w:r>
          <w:r w:rsidRPr="00A27B3D">
            <w:rPr>
              <w:rFonts w:asciiTheme="minorHAnsi" w:hAnsiTheme="minorHAnsi" w:cstheme="minorHAnsi"/>
              <w:spacing w:val="-5"/>
              <w:u w:val="single"/>
            </w:rPr>
            <w:t xml:space="preserve"> </w:t>
          </w:r>
          <w:r w:rsidRPr="00A27B3D">
            <w:rPr>
              <w:rFonts w:asciiTheme="minorHAnsi" w:hAnsiTheme="minorHAnsi" w:cstheme="minorHAnsi"/>
              <w:u w:val="single"/>
            </w:rPr>
            <w:t>tych</w:t>
          </w:r>
          <w:r w:rsidRPr="00A27B3D">
            <w:rPr>
              <w:rFonts w:asciiTheme="minorHAnsi" w:hAnsiTheme="minorHAnsi" w:cstheme="minorHAnsi"/>
              <w:spacing w:val="-4"/>
              <w:u w:val="single"/>
            </w:rPr>
            <w:t xml:space="preserve"> </w:t>
          </w:r>
          <w:r w:rsidRPr="00A27B3D">
            <w:rPr>
              <w:rFonts w:asciiTheme="minorHAnsi" w:hAnsiTheme="minorHAnsi" w:cstheme="minorHAnsi"/>
              <w:u w:val="single"/>
            </w:rPr>
            <w:t>kryteriów</w:t>
          </w:r>
          <w:r w:rsidRPr="00A27B3D">
            <w:rPr>
              <w:rFonts w:asciiTheme="minorHAnsi" w:hAnsiTheme="minorHAnsi" w:cstheme="minorHAnsi"/>
              <w:spacing w:val="-7"/>
              <w:u w:val="single"/>
            </w:rPr>
            <w:t xml:space="preserve"> </w:t>
          </w:r>
          <w:r w:rsidRPr="00A27B3D">
            <w:rPr>
              <w:rFonts w:asciiTheme="minorHAnsi" w:hAnsiTheme="minorHAnsi" w:cstheme="minorHAnsi"/>
              <w:u w:val="single"/>
            </w:rPr>
            <w:t>i</w:t>
          </w:r>
          <w:r w:rsidRPr="00A27B3D">
            <w:rPr>
              <w:rFonts w:asciiTheme="minorHAnsi" w:hAnsiTheme="minorHAnsi" w:cstheme="minorHAnsi"/>
              <w:spacing w:val="-1"/>
              <w:u w:val="single"/>
            </w:rPr>
            <w:t xml:space="preserve"> </w:t>
          </w:r>
          <w:r w:rsidRPr="00A27B3D">
            <w:rPr>
              <w:rFonts w:asciiTheme="minorHAnsi" w:hAnsiTheme="minorHAnsi" w:cstheme="minorHAnsi"/>
              <w:u w:val="single"/>
            </w:rPr>
            <w:t>sposobu</w:t>
          </w:r>
          <w:r w:rsidRPr="00A27B3D">
            <w:rPr>
              <w:rFonts w:asciiTheme="minorHAnsi" w:hAnsiTheme="minorHAnsi" w:cstheme="minorHAnsi"/>
              <w:spacing w:val="-3"/>
              <w:u w:val="single"/>
            </w:rPr>
            <w:t xml:space="preserve"> </w:t>
          </w:r>
          <w:r w:rsidRPr="00A27B3D">
            <w:rPr>
              <w:rFonts w:asciiTheme="minorHAnsi" w:hAnsiTheme="minorHAnsi" w:cstheme="minorHAnsi"/>
              <w:u w:val="single"/>
            </w:rPr>
            <w:t>oceny</w:t>
          </w:r>
          <w:r w:rsidRPr="00A27B3D">
            <w:rPr>
              <w:rFonts w:asciiTheme="minorHAnsi" w:hAnsiTheme="minorHAnsi" w:cstheme="minorHAnsi"/>
              <w:spacing w:val="-2"/>
              <w:u w:val="single"/>
            </w:rPr>
            <w:t xml:space="preserve"> ofert</w:t>
          </w:r>
          <w:r w:rsidRPr="00A27B3D">
            <w:rPr>
              <w:rFonts w:asciiTheme="minorHAnsi" w:hAnsiTheme="minorHAnsi" w:cstheme="minorHAnsi"/>
              <w:u w:val="single"/>
            </w:rPr>
            <w:tab/>
          </w:r>
          <w:r w:rsidR="004E7F07">
            <w:rPr>
              <w:rFonts w:asciiTheme="minorHAnsi" w:hAnsiTheme="minorHAnsi" w:cstheme="minorHAnsi"/>
              <w:u w:val="single"/>
            </w:rPr>
            <w:t>20</w:t>
          </w:r>
        </w:p>
        <w:p w14:paraId="7DD50ECD" w14:textId="6C567EA7" w:rsidR="00383220" w:rsidRPr="00A27B3D" w:rsidRDefault="00383220" w:rsidP="00A27B3D">
          <w:pPr>
            <w:pStyle w:val="Spistreci2"/>
            <w:tabs>
              <w:tab w:val="left" w:leader="dot" w:pos="9498"/>
              <w:tab w:val="left" w:leader="dot" w:pos="9705"/>
            </w:tabs>
            <w:spacing w:before="0" w:line="276" w:lineRule="auto"/>
            <w:jc w:val="both"/>
            <w:rPr>
              <w:rFonts w:asciiTheme="minorHAnsi" w:hAnsiTheme="minorHAnsi" w:cstheme="minorHAnsi"/>
              <w:u w:val="single"/>
            </w:rPr>
          </w:pPr>
          <w:hyperlink w:anchor="_bookmark18" w:history="1">
            <w:r w:rsidRPr="00A27B3D">
              <w:rPr>
                <w:rFonts w:asciiTheme="minorHAnsi" w:hAnsiTheme="minorHAnsi" w:cstheme="minorHAnsi"/>
                <w:u w:val="single"/>
              </w:rPr>
              <w:t>DZIAŁ</w:t>
            </w:r>
            <w:r w:rsidRPr="00A27B3D">
              <w:rPr>
                <w:rFonts w:asciiTheme="minorHAnsi" w:hAnsiTheme="minorHAnsi" w:cstheme="minorHAnsi"/>
                <w:spacing w:val="-5"/>
                <w:u w:val="single"/>
              </w:rPr>
              <w:t xml:space="preserve"> </w:t>
            </w:r>
            <w:r w:rsidRPr="00A27B3D">
              <w:rPr>
                <w:rFonts w:asciiTheme="minorHAnsi" w:hAnsiTheme="minorHAnsi" w:cstheme="minorHAnsi"/>
                <w:u w:val="single"/>
              </w:rPr>
              <w:t>XVI</w:t>
            </w:r>
            <w:r w:rsidRPr="00A27B3D">
              <w:rPr>
                <w:rFonts w:asciiTheme="minorHAnsi" w:hAnsiTheme="minorHAnsi" w:cstheme="minorHAnsi"/>
                <w:spacing w:val="-6"/>
                <w:u w:val="single"/>
              </w:rPr>
              <w:t xml:space="preserve"> </w:t>
            </w:r>
            <w:r w:rsidRPr="00A27B3D">
              <w:rPr>
                <w:rFonts w:asciiTheme="minorHAnsi" w:hAnsiTheme="minorHAnsi" w:cstheme="minorHAnsi"/>
                <w:u w:val="single"/>
              </w:rPr>
              <w:t>Informacja</w:t>
            </w:r>
            <w:r w:rsidRPr="00A27B3D">
              <w:rPr>
                <w:rFonts w:asciiTheme="minorHAnsi" w:hAnsiTheme="minorHAnsi" w:cstheme="minorHAnsi"/>
                <w:spacing w:val="-4"/>
                <w:u w:val="single"/>
              </w:rPr>
              <w:t xml:space="preserve"> </w:t>
            </w:r>
            <w:r w:rsidRPr="00A27B3D">
              <w:rPr>
                <w:rFonts w:asciiTheme="minorHAnsi" w:hAnsiTheme="minorHAnsi" w:cstheme="minorHAnsi"/>
                <w:u w:val="single"/>
              </w:rPr>
              <w:t>o</w:t>
            </w:r>
            <w:r w:rsidRPr="00A27B3D">
              <w:rPr>
                <w:rFonts w:asciiTheme="minorHAnsi" w:hAnsiTheme="minorHAnsi" w:cstheme="minorHAnsi"/>
                <w:spacing w:val="-6"/>
                <w:u w:val="single"/>
              </w:rPr>
              <w:t xml:space="preserve"> </w:t>
            </w:r>
            <w:r w:rsidRPr="00A27B3D">
              <w:rPr>
                <w:rFonts w:asciiTheme="minorHAnsi" w:hAnsiTheme="minorHAnsi" w:cstheme="minorHAnsi"/>
                <w:u w:val="single"/>
              </w:rPr>
              <w:t>podstawie</w:t>
            </w:r>
            <w:r w:rsidRPr="00A27B3D">
              <w:rPr>
                <w:rFonts w:asciiTheme="minorHAnsi" w:hAnsiTheme="minorHAnsi" w:cstheme="minorHAnsi"/>
                <w:spacing w:val="-4"/>
                <w:u w:val="single"/>
              </w:rPr>
              <w:t xml:space="preserve"> </w:t>
            </w:r>
            <w:r w:rsidRPr="00A27B3D">
              <w:rPr>
                <w:rFonts w:asciiTheme="minorHAnsi" w:hAnsiTheme="minorHAnsi" w:cstheme="minorHAnsi"/>
                <w:u w:val="single"/>
              </w:rPr>
              <w:t>odrzucenia</w:t>
            </w:r>
            <w:r w:rsidRPr="00A27B3D">
              <w:rPr>
                <w:rFonts w:asciiTheme="minorHAnsi" w:hAnsiTheme="minorHAnsi" w:cstheme="minorHAnsi"/>
                <w:spacing w:val="-4"/>
                <w:u w:val="single"/>
              </w:rPr>
              <w:t xml:space="preserve"> ofert</w:t>
            </w:r>
            <w:r w:rsidRPr="00A27B3D">
              <w:rPr>
                <w:rFonts w:asciiTheme="minorHAnsi" w:hAnsiTheme="minorHAnsi" w:cstheme="minorHAnsi"/>
                <w:u w:val="single"/>
              </w:rPr>
              <w:tab/>
            </w:r>
            <w:r>
              <w:rPr>
                <w:rFonts w:asciiTheme="minorHAnsi" w:hAnsiTheme="minorHAnsi" w:cstheme="minorHAnsi"/>
                <w:u w:val="single"/>
              </w:rPr>
              <w:t>21</w:t>
            </w:r>
          </w:hyperlink>
        </w:p>
        <w:p w14:paraId="71A5BBA4" w14:textId="2E4BEDF7" w:rsidR="00383220" w:rsidRPr="00A27B3D" w:rsidRDefault="00383220" w:rsidP="00A27B3D">
          <w:pPr>
            <w:pStyle w:val="Spistreci2"/>
            <w:tabs>
              <w:tab w:val="left" w:leader="dot" w:pos="9498"/>
              <w:tab w:val="left" w:leader="dot" w:pos="9705"/>
            </w:tabs>
            <w:spacing w:before="0" w:line="276" w:lineRule="auto"/>
            <w:ind w:right="377"/>
            <w:jc w:val="both"/>
            <w:rPr>
              <w:rFonts w:asciiTheme="minorHAnsi" w:hAnsiTheme="minorHAnsi" w:cstheme="minorHAnsi"/>
              <w:u w:val="single"/>
            </w:rPr>
          </w:pPr>
          <w:hyperlink w:anchor="_bookmark19" w:history="1">
            <w:r w:rsidRPr="00A27B3D">
              <w:rPr>
                <w:rFonts w:asciiTheme="minorHAnsi" w:hAnsiTheme="minorHAnsi" w:cstheme="minorHAnsi"/>
                <w:u w:val="single"/>
              </w:rPr>
              <w:t>DZIAŁ XVII Informacje o formalnościach, jakie muszą zostać dopełnione po wyborze oferty w celu</w:t>
            </w:r>
          </w:hyperlink>
          <w:r w:rsidR="00377290" w:rsidRPr="00A27B3D">
            <w:rPr>
              <w:rFonts w:asciiTheme="minorHAnsi" w:hAnsiTheme="minorHAnsi" w:cstheme="minorHAnsi"/>
              <w:u w:val="single"/>
            </w:rPr>
            <w:t xml:space="preserve"> </w:t>
          </w:r>
          <w:hyperlink w:anchor="_bookmark19" w:history="1">
            <w:r w:rsidRPr="00A27B3D">
              <w:rPr>
                <w:rFonts w:asciiTheme="minorHAnsi" w:hAnsiTheme="minorHAnsi" w:cstheme="minorHAnsi"/>
                <w:u w:val="single"/>
              </w:rPr>
              <w:t>zawarcia</w:t>
            </w:r>
            <w:r w:rsidRPr="00A27B3D">
              <w:rPr>
                <w:rFonts w:asciiTheme="minorHAnsi" w:hAnsiTheme="minorHAnsi" w:cstheme="minorHAnsi"/>
                <w:spacing w:val="-5"/>
                <w:u w:val="single"/>
              </w:rPr>
              <w:t xml:space="preserve"> </w:t>
            </w:r>
            <w:r w:rsidRPr="00A27B3D">
              <w:rPr>
                <w:rFonts w:asciiTheme="minorHAnsi" w:hAnsiTheme="minorHAnsi" w:cstheme="minorHAnsi"/>
                <w:u w:val="single"/>
              </w:rPr>
              <w:t>umowy</w:t>
            </w:r>
            <w:r w:rsidRPr="00A27B3D">
              <w:rPr>
                <w:rFonts w:asciiTheme="minorHAnsi" w:hAnsiTheme="minorHAnsi" w:cstheme="minorHAnsi"/>
                <w:spacing w:val="-3"/>
                <w:u w:val="single"/>
              </w:rPr>
              <w:t xml:space="preserve"> </w:t>
            </w:r>
            <w:r w:rsidRPr="00A27B3D">
              <w:rPr>
                <w:rFonts w:asciiTheme="minorHAnsi" w:hAnsiTheme="minorHAnsi" w:cstheme="minorHAnsi"/>
                <w:u w:val="single"/>
              </w:rPr>
              <w:t>w</w:t>
            </w:r>
            <w:r w:rsidRPr="00A27B3D">
              <w:rPr>
                <w:rFonts w:asciiTheme="minorHAnsi" w:hAnsiTheme="minorHAnsi" w:cstheme="minorHAnsi"/>
                <w:spacing w:val="-6"/>
                <w:u w:val="single"/>
              </w:rPr>
              <w:t xml:space="preserve"> </w:t>
            </w:r>
            <w:r w:rsidRPr="00A27B3D">
              <w:rPr>
                <w:rFonts w:asciiTheme="minorHAnsi" w:hAnsiTheme="minorHAnsi" w:cstheme="minorHAnsi"/>
                <w:u w:val="single"/>
              </w:rPr>
              <w:t>sprawie</w:t>
            </w:r>
            <w:r w:rsidRPr="00A27B3D">
              <w:rPr>
                <w:rFonts w:asciiTheme="minorHAnsi" w:hAnsiTheme="minorHAnsi" w:cstheme="minorHAnsi"/>
                <w:spacing w:val="-5"/>
                <w:u w:val="single"/>
              </w:rPr>
              <w:t xml:space="preserve"> </w:t>
            </w:r>
            <w:r w:rsidRPr="00A27B3D">
              <w:rPr>
                <w:rFonts w:asciiTheme="minorHAnsi" w:hAnsiTheme="minorHAnsi" w:cstheme="minorHAnsi"/>
                <w:u w:val="single"/>
              </w:rPr>
              <w:t>zamówienia</w:t>
            </w:r>
            <w:r w:rsidRPr="00A27B3D">
              <w:rPr>
                <w:rFonts w:asciiTheme="minorHAnsi" w:hAnsiTheme="minorHAnsi" w:cstheme="minorHAnsi"/>
                <w:spacing w:val="-2"/>
                <w:u w:val="single"/>
              </w:rPr>
              <w:t xml:space="preserve"> publicznego</w:t>
            </w:r>
            <w:r w:rsidRPr="00A27B3D">
              <w:rPr>
                <w:rFonts w:asciiTheme="minorHAnsi" w:hAnsiTheme="minorHAnsi" w:cstheme="minorHAnsi"/>
                <w:u w:val="single"/>
              </w:rPr>
              <w:tab/>
            </w:r>
            <w:r>
              <w:rPr>
                <w:rFonts w:asciiTheme="minorHAnsi" w:hAnsiTheme="minorHAnsi" w:cstheme="minorHAnsi"/>
                <w:u w:val="single"/>
              </w:rPr>
              <w:t>22</w:t>
            </w:r>
          </w:hyperlink>
        </w:p>
        <w:p w14:paraId="7E1C7571" w14:textId="41C553EC" w:rsidR="00383220" w:rsidRPr="00A27B3D" w:rsidRDefault="00383220" w:rsidP="00A27B3D">
          <w:pPr>
            <w:pStyle w:val="Spistreci2"/>
            <w:tabs>
              <w:tab w:val="left" w:leader="dot" w:pos="9498"/>
              <w:tab w:val="left" w:leader="dot" w:pos="9705"/>
            </w:tabs>
            <w:spacing w:before="0" w:line="276" w:lineRule="auto"/>
            <w:jc w:val="both"/>
            <w:rPr>
              <w:rFonts w:asciiTheme="minorHAnsi" w:hAnsiTheme="minorHAnsi" w:cstheme="minorHAnsi"/>
              <w:u w:val="single"/>
            </w:rPr>
          </w:pPr>
          <w:hyperlink w:anchor="_bookmark20" w:history="1">
            <w:r w:rsidRPr="00A27B3D">
              <w:rPr>
                <w:rFonts w:asciiTheme="minorHAnsi" w:hAnsiTheme="minorHAnsi" w:cstheme="minorHAnsi"/>
                <w:u w:val="single"/>
              </w:rPr>
              <w:t>DZIAŁ</w:t>
            </w:r>
            <w:r w:rsidRPr="00A27B3D">
              <w:rPr>
                <w:rFonts w:asciiTheme="minorHAnsi" w:hAnsiTheme="minorHAnsi" w:cstheme="minorHAnsi"/>
                <w:spacing w:val="-5"/>
                <w:u w:val="single"/>
              </w:rPr>
              <w:t xml:space="preserve"> </w:t>
            </w:r>
            <w:r w:rsidRPr="00A27B3D">
              <w:rPr>
                <w:rFonts w:asciiTheme="minorHAnsi" w:hAnsiTheme="minorHAnsi" w:cstheme="minorHAnsi"/>
                <w:u w:val="single"/>
              </w:rPr>
              <w:t>XVIII</w:t>
            </w:r>
            <w:r w:rsidRPr="00A27B3D">
              <w:rPr>
                <w:rFonts w:asciiTheme="minorHAnsi" w:hAnsiTheme="minorHAnsi" w:cstheme="minorHAnsi"/>
                <w:spacing w:val="-6"/>
                <w:u w:val="single"/>
              </w:rPr>
              <w:t xml:space="preserve"> </w:t>
            </w:r>
            <w:r w:rsidRPr="00A27B3D">
              <w:rPr>
                <w:rFonts w:asciiTheme="minorHAnsi" w:hAnsiTheme="minorHAnsi" w:cstheme="minorHAnsi"/>
                <w:spacing w:val="-2"/>
                <w:u w:val="single"/>
              </w:rPr>
              <w:t>Wadium</w:t>
            </w:r>
            <w:r w:rsidRPr="00A27B3D">
              <w:rPr>
                <w:rFonts w:asciiTheme="minorHAnsi" w:hAnsiTheme="minorHAnsi" w:cstheme="minorHAnsi"/>
                <w:u w:val="single"/>
              </w:rPr>
              <w:tab/>
            </w:r>
            <w:r>
              <w:rPr>
                <w:rFonts w:asciiTheme="minorHAnsi" w:hAnsiTheme="minorHAnsi" w:cstheme="minorHAnsi"/>
                <w:u w:val="single"/>
              </w:rPr>
              <w:t>22</w:t>
            </w:r>
          </w:hyperlink>
        </w:p>
        <w:p w14:paraId="24D25B6D" w14:textId="4D32A600" w:rsidR="00383220" w:rsidRDefault="00383220" w:rsidP="00A27B3D">
          <w:pPr>
            <w:pStyle w:val="Spistreci2"/>
            <w:tabs>
              <w:tab w:val="left" w:leader="dot" w:pos="9498"/>
              <w:tab w:val="left" w:leader="dot" w:pos="9705"/>
            </w:tabs>
            <w:spacing w:before="0" w:line="276" w:lineRule="auto"/>
            <w:jc w:val="both"/>
            <w:rPr>
              <w:rFonts w:asciiTheme="minorHAnsi" w:hAnsiTheme="minorHAnsi" w:cstheme="minorHAnsi"/>
              <w:spacing w:val="-5"/>
              <w:u w:val="single"/>
            </w:rPr>
          </w:pPr>
          <w:hyperlink w:anchor="_bookmark21" w:history="1">
            <w:r w:rsidRPr="00A27B3D">
              <w:rPr>
                <w:rFonts w:asciiTheme="minorHAnsi" w:hAnsiTheme="minorHAnsi" w:cstheme="minorHAnsi"/>
                <w:u w:val="single"/>
              </w:rPr>
              <w:t>DZIAŁ</w:t>
            </w:r>
            <w:r w:rsidRPr="00A27B3D">
              <w:rPr>
                <w:rFonts w:asciiTheme="minorHAnsi" w:hAnsiTheme="minorHAnsi" w:cstheme="minorHAnsi"/>
                <w:spacing w:val="-5"/>
                <w:u w:val="single"/>
              </w:rPr>
              <w:t xml:space="preserve"> </w:t>
            </w:r>
            <w:r w:rsidRPr="00A27B3D">
              <w:rPr>
                <w:rFonts w:asciiTheme="minorHAnsi" w:hAnsiTheme="minorHAnsi" w:cstheme="minorHAnsi"/>
                <w:u w:val="single"/>
              </w:rPr>
              <w:t>XIX</w:t>
            </w:r>
            <w:r w:rsidRPr="00A27B3D">
              <w:rPr>
                <w:rFonts w:asciiTheme="minorHAnsi" w:hAnsiTheme="minorHAnsi" w:cstheme="minorHAnsi"/>
                <w:spacing w:val="-6"/>
                <w:u w:val="single"/>
              </w:rPr>
              <w:t xml:space="preserve"> </w:t>
            </w:r>
            <w:r w:rsidRPr="00A27B3D">
              <w:rPr>
                <w:rFonts w:asciiTheme="minorHAnsi" w:hAnsiTheme="minorHAnsi" w:cstheme="minorHAnsi"/>
                <w:u w:val="single"/>
              </w:rPr>
              <w:t>Zabezpieczenie</w:t>
            </w:r>
            <w:r w:rsidRPr="00A27B3D">
              <w:rPr>
                <w:rFonts w:asciiTheme="minorHAnsi" w:hAnsiTheme="minorHAnsi" w:cstheme="minorHAnsi"/>
                <w:spacing w:val="-5"/>
                <w:u w:val="single"/>
              </w:rPr>
              <w:t xml:space="preserve"> </w:t>
            </w:r>
            <w:r w:rsidRPr="00A27B3D">
              <w:rPr>
                <w:rFonts w:asciiTheme="minorHAnsi" w:hAnsiTheme="minorHAnsi" w:cstheme="minorHAnsi"/>
                <w:u w:val="single"/>
              </w:rPr>
              <w:t>należytego</w:t>
            </w:r>
            <w:r w:rsidRPr="00A27B3D">
              <w:rPr>
                <w:rFonts w:asciiTheme="minorHAnsi" w:hAnsiTheme="minorHAnsi" w:cstheme="minorHAnsi"/>
                <w:spacing w:val="-5"/>
                <w:u w:val="single"/>
              </w:rPr>
              <w:t xml:space="preserve"> </w:t>
            </w:r>
            <w:r w:rsidRPr="00A27B3D">
              <w:rPr>
                <w:rFonts w:asciiTheme="minorHAnsi" w:hAnsiTheme="minorHAnsi" w:cstheme="minorHAnsi"/>
                <w:u w:val="single"/>
              </w:rPr>
              <w:t>wykonania</w:t>
            </w:r>
            <w:r w:rsidRPr="00A27B3D">
              <w:rPr>
                <w:rFonts w:asciiTheme="minorHAnsi" w:hAnsiTheme="minorHAnsi" w:cstheme="minorHAnsi"/>
                <w:spacing w:val="-4"/>
                <w:u w:val="single"/>
              </w:rPr>
              <w:t xml:space="preserve"> </w:t>
            </w:r>
            <w:r w:rsidRPr="00A27B3D">
              <w:rPr>
                <w:rFonts w:asciiTheme="minorHAnsi" w:hAnsiTheme="minorHAnsi" w:cstheme="minorHAnsi"/>
                <w:spacing w:val="-2"/>
                <w:u w:val="single"/>
              </w:rPr>
              <w:t>umowy</w:t>
            </w:r>
            <w:r w:rsidRPr="00A27B3D">
              <w:rPr>
                <w:rFonts w:asciiTheme="minorHAnsi" w:hAnsiTheme="minorHAnsi" w:cstheme="minorHAnsi"/>
                <w:u w:val="single"/>
              </w:rPr>
              <w:tab/>
            </w:r>
            <w:r>
              <w:rPr>
                <w:rFonts w:asciiTheme="minorHAnsi" w:hAnsiTheme="minorHAnsi" w:cstheme="minorHAnsi"/>
                <w:u w:val="single"/>
              </w:rPr>
              <w:t>22</w:t>
            </w:r>
          </w:hyperlink>
        </w:p>
        <w:p w14:paraId="136DB8C1" w14:textId="1EB7A5DE" w:rsidR="00410AA2" w:rsidRDefault="00410AA2" w:rsidP="00A27B3D">
          <w:pPr>
            <w:pStyle w:val="Spistreci2"/>
            <w:tabs>
              <w:tab w:val="left" w:leader="dot" w:pos="9498"/>
              <w:tab w:val="left" w:leader="dot" w:pos="9705"/>
            </w:tabs>
            <w:spacing w:before="0" w:line="276" w:lineRule="auto"/>
            <w:jc w:val="both"/>
            <w:rPr>
              <w:rFonts w:asciiTheme="minorHAnsi" w:hAnsiTheme="minorHAnsi" w:cstheme="minorHAnsi"/>
              <w:bCs/>
              <w:u w:val="single"/>
            </w:rPr>
          </w:pPr>
          <w:r w:rsidRPr="00410AA2">
            <w:rPr>
              <w:rFonts w:asciiTheme="minorHAnsi" w:hAnsiTheme="minorHAnsi" w:cstheme="minorHAnsi"/>
              <w:bCs/>
              <w:u w:val="single"/>
            </w:rPr>
            <w:t xml:space="preserve">DZIAŁ XX Projektowane postanowienia umowy w sprawie zamówienia publicznego, </w:t>
          </w:r>
          <w:r>
            <w:rPr>
              <w:rFonts w:asciiTheme="minorHAnsi" w:hAnsiTheme="minorHAnsi" w:cstheme="minorHAnsi"/>
              <w:bCs/>
              <w:u w:val="single"/>
            </w:rPr>
            <w:t>…………………………22</w:t>
          </w:r>
        </w:p>
        <w:p w14:paraId="0450AE69" w14:textId="04999820" w:rsidR="00410AA2" w:rsidRPr="00410AA2" w:rsidRDefault="00410AA2" w:rsidP="00A27B3D">
          <w:pPr>
            <w:pStyle w:val="Spistreci2"/>
            <w:tabs>
              <w:tab w:val="left" w:leader="dot" w:pos="9498"/>
              <w:tab w:val="left" w:leader="dot" w:pos="9705"/>
            </w:tabs>
            <w:spacing w:before="0" w:line="276" w:lineRule="auto"/>
            <w:jc w:val="both"/>
            <w:rPr>
              <w:rFonts w:asciiTheme="minorHAnsi" w:hAnsiTheme="minorHAnsi" w:cstheme="minorHAnsi"/>
              <w:bCs/>
              <w:u w:val="single"/>
            </w:rPr>
          </w:pPr>
          <w:r w:rsidRPr="00410AA2">
            <w:rPr>
              <w:rFonts w:asciiTheme="minorHAnsi" w:hAnsiTheme="minorHAnsi" w:cstheme="minorHAnsi"/>
              <w:bCs/>
              <w:u w:val="single"/>
            </w:rPr>
            <w:t>które zostaną wprowadzone do treści tej umowy</w:t>
          </w:r>
        </w:p>
        <w:p w14:paraId="350A2350" w14:textId="488D0BDA" w:rsidR="00383220" w:rsidRPr="00A27B3D" w:rsidRDefault="00383220" w:rsidP="00A27B3D">
          <w:pPr>
            <w:pStyle w:val="Spistreci2"/>
            <w:tabs>
              <w:tab w:val="left" w:leader="dot" w:pos="9498"/>
              <w:tab w:val="left" w:leader="dot" w:pos="9705"/>
            </w:tabs>
            <w:spacing w:before="0" w:line="276" w:lineRule="auto"/>
            <w:jc w:val="both"/>
            <w:rPr>
              <w:rFonts w:asciiTheme="minorHAnsi" w:hAnsiTheme="minorHAnsi" w:cstheme="minorHAnsi"/>
              <w:u w:val="single"/>
            </w:rPr>
          </w:pPr>
          <w:hyperlink w:anchor="_bookmark22" w:history="1">
            <w:r w:rsidRPr="00A27B3D">
              <w:rPr>
                <w:rFonts w:asciiTheme="minorHAnsi" w:hAnsiTheme="minorHAnsi" w:cstheme="minorHAnsi"/>
                <w:u w:val="single"/>
              </w:rPr>
              <w:t>DZIAŁ</w:t>
            </w:r>
            <w:r w:rsidRPr="00A27B3D">
              <w:rPr>
                <w:rFonts w:asciiTheme="minorHAnsi" w:hAnsiTheme="minorHAnsi" w:cstheme="minorHAnsi"/>
                <w:spacing w:val="-4"/>
                <w:u w:val="single"/>
              </w:rPr>
              <w:t xml:space="preserve"> </w:t>
            </w:r>
            <w:r w:rsidRPr="00A27B3D">
              <w:rPr>
                <w:rFonts w:asciiTheme="minorHAnsi" w:hAnsiTheme="minorHAnsi" w:cstheme="minorHAnsi"/>
                <w:u w:val="single"/>
              </w:rPr>
              <w:t>XX</w:t>
            </w:r>
            <w:r>
              <w:rPr>
                <w:rFonts w:asciiTheme="minorHAnsi" w:hAnsiTheme="minorHAnsi" w:cstheme="minorHAnsi"/>
                <w:u w:val="single"/>
              </w:rPr>
              <w:t>I</w:t>
            </w:r>
            <w:r w:rsidRPr="00A27B3D">
              <w:rPr>
                <w:rFonts w:asciiTheme="minorHAnsi" w:hAnsiTheme="minorHAnsi" w:cstheme="minorHAnsi"/>
                <w:spacing w:val="-5"/>
                <w:u w:val="single"/>
              </w:rPr>
              <w:t xml:space="preserve"> </w:t>
            </w:r>
            <w:r w:rsidRPr="00A27B3D">
              <w:rPr>
                <w:rFonts w:asciiTheme="minorHAnsi" w:hAnsiTheme="minorHAnsi" w:cstheme="minorHAnsi"/>
                <w:u w:val="single"/>
              </w:rPr>
              <w:t>Pouczenie</w:t>
            </w:r>
            <w:r w:rsidRPr="00A27B3D">
              <w:rPr>
                <w:rFonts w:asciiTheme="minorHAnsi" w:hAnsiTheme="minorHAnsi" w:cstheme="minorHAnsi"/>
                <w:spacing w:val="-3"/>
                <w:u w:val="single"/>
              </w:rPr>
              <w:t xml:space="preserve"> </w:t>
            </w:r>
            <w:r w:rsidRPr="00A27B3D">
              <w:rPr>
                <w:rFonts w:asciiTheme="minorHAnsi" w:hAnsiTheme="minorHAnsi" w:cstheme="minorHAnsi"/>
                <w:u w:val="single"/>
              </w:rPr>
              <w:t>o</w:t>
            </w:r>
            <w:r w:rsidRPr="00A27B3D">
              <w:rPr>
                <w:rFonts w:asciiTheme="minorHAnsi" w:hAnsiTheme="minorHAnsi" w:cstheme="minorHAnsi"/>
                <w:spacing w:val="-6"/>
                <w:u w:val="single"/>
              </w:rPr>
              <w:t xml:space="preserve"> </w:t>
            </w:r>
            <w:r w:rsidRPr="00A27B3D">
              <w:rPr>
                <w:rFonts w:asciiTheme="minorHAnsi" w:hAnsiTheme="minorHAnsi" w:cstheme="minorHAnsi"/>
                <w:u w:val="single"/>
              </w:rPr>
              <w:t>środkach</w:t>
            </w:r>
            <w:r w:rsidRPr="00A27B3D">
              <w:rPr>
                <w:rFonts w:asciiTheme="minorHAnsi" w:hAnsiTheme="minorHAnsi" w:cstheme="minorHAnsi"/>
                <w:spacing w:val="-6"/>
                <w:u w:val="single"/>
              </w:rPr>
              <w:t xml:space="preserve"> </w:t>
            </w:r>
            <w:r w:rsidRPr="00A27B3D">
              <w:rPr>
                <w:rFonts w:asciiTheme="minorHAnsi" w:hAnsiTheme="minorHAnsi" w:cstheme="minorHAnsi"/>
                <w:u w:val="single"/>
              </w:rPr>
              <w:t>ochrony</w:t>
            </w:r>
            <w:r w:rsidRPr="00A27B3D">
              <w:rPr>
                <w:rFonts w:asciiTheme="minorHAnsi" w:hAnsiTheme="minorHAnsi" w:cstheme="minorHAnsi"/>
                <w:spacing w:val="-4"/>
                <w:u w:val="single"/>
              </w:rPr>
              <w:t xml:space="preserve"> </w:t>
            </w:r>
            <w:r w:rsidRPr="00A27B3D">
              <w:rPr>
                <w:rFonts w:asciiTheme="minorHAnsi" w:hAnsiTheme="minorHAnsi" w:cstheme="minorHAnsi"/>
                <w:u w:val="single"/>
              </w:rPr>
              <w:t>prawnej</w:t>
            </w:r>
            <w:r w:rsidRPr="00A27B3D">
              <w:rPr>
                <w:rFonts w:asciiTheme="minorHAnsi" w:hAnsiTheme="minorHAnsi" w:cstheme="minorHAnsi"/>
                <w:spacing w:val="-3"/>
                <w:u w:val="single"/>
              </w:rPr>
              <w:t xml:space="preserve"> </w:t>
            </w:r>
            <w:r w:rsidRPr="00A27B3D">
              <w:rPr>
                <w:rFonts w:asciiTheme="minorHAnsi" w:hAnsiTheme="minorHAnsi" w:cstheme="minorHAnsi"/>
                <w:u w:val="single"/>
              </w:rPr>
              <w:t>przysługujących</w:t>
            </w:r>
            <w:r w:rsidRPr="00A27B3D">
              <w:rPr>
                <w:rFonts w:asciiTheme="minorHAnsi" w:hAnsiTheme="minorHAnsi" w:cstheme="minorHAnsi"/>
                <w:spacing w:val="-3"/>
                <w:u w:val="single"/>
              </w:rPr>
              <w:t xml:space="preserve"> </w:t>
            </w:r>
            <w:r w:rsidRPr="00A27B3D">
              <w:rPr>
                <w:rFonts w:asciiTheme="minorHAnsi" w:hAnsiTheme="minorHAnsi" w:cstheme="minorHAnsi"/>
                <w:spacing w:val="-2"/>
                <w:u w:val="single"/>
              </w:rPr>
              <w:t>wykonawcy</w:t>
            </w:r>
            <w:r w:rsidRPr="00A27B3D">
              <w:rPr>
                <w:rFonts w:asciiTheme="minorHAnsi" w:hAnsiTheme="minorHAnsi" w:cstheme="minorHAnsi"/>
                <w:u w:val="single"/>
              </w:rPr>
              <w:tab/>
            </w:r>
            <w:r>
              <w:rPr>
                <w:rFonts w:asciiTheme="minorHAnsi" w:hAnsiTheme="minorHAnsi" w:cstheme="minorHAnsi"/>
                <w:u w:val="single"/>
              </w:rPr>
              <w:t>22</w:t>
            </w:r>
          </w:hyperlink>
        </w:p>
        <w:p w14:paraId="60F98F2C" w14:textId="2D9CE583" w:rsidR="00383220" w:rsidRPr="00A27B3D" w:rsidRDefault="00383220" w:rsidP="00A27B3D">
          <w:pPr>
            <w:pStyle w:val="Spistreci2"/>
            <w:tabs>
              <w:tab w:val="left" w:leader="dot" w:pos="9498"/>
              <w:tab w:val="left" w:leader="dot" w:pos="9705"/>
            </w:tabs>
            <w:spacing w:before="0" w:line="276" w:lineRule="auto"/>
            <w:jc w:val="both"/>
            <w:rPr>
              <w:rFonts w:asciiTheme="minorHAnsi" w:hAnsiTheme="minorHAnsi" w:cstheme="minorHAnsi"/>
              <w:u w:val="single"/>
            </w:rPr>
          </w:pPr>
          <w:hyperlink w:anchor="_bookmark23" w:history="1">
            <w:r w:rsidRPr="00A27B3D">
              <w:rPr>
                <w:rFonts w:asciiTheme="minorHAnsi" w:hAnsiTheme="minorHAnsi" w:cstheme="minorHAnsi"/>
                <w:u w:val="single"/>
              </w:rPr>
              <w:t>DZIAŁ</w:t>
            </w:r>
            <w:r w:rsidRPr="00A27B3D">
              <w:rPr>
                <w:rFonts w:asciiTheme="minorHAnsi" w:hAnsiTheme="minorHAnsi" w:cstheme="minorHAnsi"/>
                <w:spacing w:val="-6"/>
                <w:u w:val="single"/>
              </w:rPr>
              <w:t xml:space="preserve"> </w:t>
            </w:r>
            <w:r w:rsidRPr="00A27B3D">
              <w:rPr>
                <w:rFonts w:asciiTheme="minorHAnsi" w:hAnsiTheme="minorHAnsi" w:cstheme="minorHAnsi"/>
                <w:u w:val="single"/>
              </w:rPr>
              <w:t>XXI</w:t>
            </w:r>
            <w:r>
              <w:rPr>
                <w:rFonts w:asciiTheme="minorHAnsi" w:hAnsiTheme="minorHAnsi" w:cstheme="minorHAnsi"/>
                <w:u w:val="single"/>
              </w:rPr>
              <w:t>I</w:t>
            </w:r>
            <w:r w:rsidRPr="00A27B3D">
              <w:rPr>
                <w:rFonts w:asciiTheme="minorHAnsi" w:hAnsiTheme="minorHAnsi" w:cstheme="minorHAnsi"/>
                <w:spacing w:val="-7"/>
                <w:u w:val="single"/>
              </w:rPr>
              <w:t xml:space="preserve"> </w:t>
            </w:r>
            <w:r w:rsidRPr="00A27B3D">
              <w:rPr>
                <w:rFonts w:asciiTheme="minorHAnsi" w:hAnsiTheme="minorHAnsi" w:cstheme="minorHAnsi"/>
                <w:u w:val="single"/>
              </w:rPr>
              <w:t>Pozasądowe</w:t>
            </w:r>
            <w:r w:rsidRPr="00A27B3D">
              <w:rPr>
                <w:rFonts w:asciiTheme="minorHAnsi" w:hAnsiTheme="minorHAnsi" w:cstheme="minorHAnsi"/>
                <w:spacing w:val="-7"/>
                <w:u w:val="single"/>
              </w:rPr>
              <w:t xml:space="preserve"> </w:t>
            </w:r>
            <w:r w:rsidRPr="00A27B3D">
              <w:rPr>
                <w:rFonts w:asciiTheme="minorHAnsi" w:hAnsiTheme="minorHAnsi" w:cstheme="minorHAnsi"/>
                <w:u w:val="single"/>
              </w:rPr>
              <w:t>rozwiązywanie</w:t>
            </w:r>
            <w:r w:rsidRPr="00A27B3D">
              <w:rPr>
                <w:rFonts w:asciiTheme="minorHAnsi" w:hAnsiTheme="minorHAnsi" w:cstheme="minorHAnsi"/>
                <w:spacing w:val="-5"/>
                <w:u w:val="single"/>
              </w:rPr>
              <w:t xml:space="preserve"> </w:t>
            </w:r>
            <w:r w:rsidRPr="00A27B3D">
              <w:rPr>
                <w:rFonts w:asciiTheme="minorHAnsi" w:hAnsiTheme="minorHAnsi" w:cstheme="minorHAnsi"/>
                <w:spacing w:val="-2"/>
                <w:u w:val="single"/>
              </w:rPr>
              <w:t>sporów</w:t>
            </w:r>
            <w:r w:rsidRPr="00A27B3D">
              <w:rPr>
                <w:rFonts w:asciiTheme="minorHAnsi" w:hAnsiTheme="minorHAnsi" w:cstheme="minorHAnsi"/>
                <w:u w:val="single"/>
              </w:rPr>
              <w:tab/>
            </w:r>
            <w:r>
              <w:rPr>
                <w:rFonts w:asciiTheme="minorHAnsi" w:hAnsiTheme="minorHAnsi" w:cstheme="minorHAnsi"/>
                <w:u w:val="single"/>
              </w:rPr>
              <w:t>23</w:t>
            </w:r>
          </w:hyperlink>
        </w:p>
        <w:p w14:paraId="60F68664" w14:textId="7DDF8102" w:rsidR="00383220" w:rsidRDefault="00383220" w:rsidP="00A27B3D">
          <w:pPr>
            <w:pStyle w:val="Spistreci2"/>
            <w:tabs>
              <w:tab w:val="left" w:leader="dot" w:pos="9498"/>
              <w:tab w:val="left" w:leader="dot" w:pos="9705"/>
            </w:tabs>
            <w:spacing w:before="0" w:line="276" w:lineRule="auto"/>
            <w:jc w:val="both"/>
            <w:rPr>
              <w:rFonts w:asciiTheme="minorHAnsi" w:hAnsiTheme="minorHAnsi" w:cstheme="minorHAnsi"/>
              <w:spacing w:val="-5"/>
              <w:u w:val="single"/>
            </w:rPr>
          </w:pPr>
          <w:hyperlink w:anchor="_bookmark24" w:history="1">
            <w:r w:rsidRPr="00A27B3D">
              <w:rPr>
                <w:rFonts w:asciiTheme="minorHAnsi" w:hAnsiTheme="minorHAnsi" w:cstheme="minorHAnsi"/>
                <w:u w:val="single"/>
              </w:rPr>
              <w:t>DZIAŁ</w:t>
            </w:r>
            <w:r w:rsidRPr="00A27B3D">
              <w:rPr>
                <w:rFonts w:asciiTheme="minorHAnsi" w:hAnsiTheme="minorHAnsi" w:cstheme="minorHAnsi"/>
                <w:spacing w:val="-6"/>
                <w:u w:val="single"/>
              </w:rPr>
              <w:t xml:space="preserve"> </w:t>
            </w:r>
            <w:r w:rsidRPr="00A27B3D">
              <w:rPr>
                <w:rFonts w:asciiTheme="minorHAnsi" w:hAnsiTheme="minorHAnsi" w:cstheme="minorHAnsi"/>
                <w:u w:val="single"/>
              </w:rPr>
              <w:t>XXII</w:t>
            </w:r>
            <w:r>
              <w:rPr>
                <w:rFonts w:asciiTheme="minorHAnsi" w:hAnsiTheme="minorHAnsi" w:cstheme="minorHAnsi"/>
                <w:u w:val="single"/>
              </w:rPr>
              <w:t>I</w:t>
            </w:r>
            <w:r w:rsidRPr="00A27B3D">
              <w:rPr>
                <w:rFonts w:asciiTheme="minorHAnsi" w:hAnsiTheme="minorHAnsi" w:cstheme="minorHAnsi"/>
                <w:spacing w:val="-7"/>
                <w:u w:val="single"/>
              </w:rPr>
              <w:t xml:space="preserve"> </w:t>
            </w:r>
            <w:r w:rsidRPr="00A27B3D">
              <w:rPr>
                <w:rFonts w:asciiTheme="minorHAnsi" w:hAnsiTheme="minorHAnsi" w:cstheme="minorHAnsi"/>
                <w:u w:val="single"/>
              </w:rPr>
              <w:t>Jawność</w:t>
            </w:r>
            <w:r w:rsidRPr="00A27B3D">
              <w:rPr>
                <w:rFonts w:asciiTheme="minorHAnsi" w:hAnsiTheme="minorHAnsi" w:cstheme="minorHAnsi"/>
                <w:spacing w:val="-6"/>
                <w:u w:val="single"/>
              </w:rPr>
              <w:t xml:space="preserve"> </w:t>
            </w:r>
            <w:r w:rsidRPr="00A27B3D">
              <w:rPr>
                <w:rFonts w:asciiTheme="minorHAnsi" w:hAnsiTheme="minorHAnsi" w:cstheme="minorHAnsi"/>
                <w:u w:val="single"/>
              </w:rPr>
              <w:t>postępowania.</w:t>
            </w:r>
            <w:r w:rsidRPr="00A27B3D">
              <w:rPr>
                <w:rFonts w:asciiTheme="minorHAnsi" w:hAnsiTheme="minorHAnsi" w:cstheme="minorHAnsi"/>
                <w:spacing w:val="-5"/>
                <w:u w:val="single"/>
              </w:rPr>
              <w:t xml:space="preserve"> </w:t>
            </w:r>
            <w:r w:rsidRPr="00A27B3D">
              <w:rPr>
                <w:rFonts w:asciiTheme="minorHAnsi" w:hAnsiTheme="minorHAnsi" w:cstheme="minorHAnsi"/>
                <w:u w:val="single"/>
              </w:rPr>
              <w:t>Informacja</w:t>
            </w:r>
            <w:r w:rsidRPr="00A27B3D">
              <w:rPr>
                <w:rFonts w:asciiTheme="minorHAnsi" w:hAnsiTheme="minorHAnsi" w:cstheme="minorHAnsi"/>
                <w:spacing w:val="-6"/>
                <w:u w:val="single"/>
              </w:rPr>
              <w:t xml:space="preserve"> </w:t>
            </w:r>
            <w:r w:rsidRPr="00A27B3D">
              <w:rPr>
                <w:rFonts w:asciiTheme="minorHAnsi" w:hAnsiTheme="minorHAnsi" w:cstheme="minorHAnsi"/>
                <w:u w:val="single"/>
              </w:rPr>
              <w:t>dotycząca</w:t>
            </w:r>
            <w:r w:rsidRPr="00A27B3D">
              <w:rPr>
                <w:rFonts w:asciiTheme="minorHAnsi" w:hAnsiTheme="minorHAnsi" w:cstheme="minorHAnsi"/>
                <w:spacing w:val="-5"/>
                <w:u w:val="single"/>
              </w:rPr>
              <w:t xml:space="preserve"> </w:t>
            </w:r>
            <w:r w:rsidRPr="00A27B3D">
              <w:rPr>
                <w:rFonts w:asciiTheme="minorHAnsi" w:hAnsiTheme="minorHAnsi" w:cstheme="minorHAnsi"/>
                <w:u w:val="single"/>
              </w:rPr>
              <w:t>przetwarzania</w:t>
            </w:r>
            <w:r w:rsidRPr="00A27B3D">
              <w:rPr>
                <w:rFonts w:asciiTheme="minorHAnsi" w:hAnsiTheme="minorHAnsi" w:cstheme="minorHAnsi"/>
                <w:spacing w:val="-6"/>
                <w:u w:val="single"/>
              </w:rPr>
              <w:t xml:space="preserve"> </w:t>
            </w:r>
            <w:r w:rsidRPr="00A27B3D">
              <w:rPr>
                <w:rFonts w:asciiTheme="minorHAnsi" w:hAnsiTheme="minorHAnsi" w:cstheme="minorHAnsi"/>
                <w:u w:val="single"/>
              </w:rPr>
              <w:t>danych</w:t>
            </w:r>
            <w:r w:rsidRPr="00A27B3D">
              <w:rPr>
                <w:rFonts w:asciiTheme="minorHAnsi" w:hAnsiTheme="minorHAnsi" w:cstheme="minorHAnsi"/>
                <w:spacing w:val="-5"/>
                <w:u w:val="single"/>
              </w:rPr>
              <w:t xml:space="preserve"> </w:t>
            </w:r>
            <w:r w:rsidRPr="00A27B3D">
              <w:rPr>
                <w:rFonts w:asciiTheme="minorHAnsi" w:hAnsiTheme="minorHAnsi" w:cstheme="minorHAnsi"/>
                <w:spacing w:val="-2"/>
                <w:u w:val="single"/>
              </w:rPr>
              <w:t>osobowych</w:t>
            </w:r>
            <w:r w:rsidRPr="00A27B3D">
              <w:rPr>
                <w:rFonts w:asciiTheme="minorHAnsi" w:hAnsiTheme="minorHAnsi" w:cstheme="minorHAnsi"/>
                <w:u w:val="single"/>
              </w:rPr>
              <w:tab/>
            </w:r>
            <w:r>
              <w:rPr>
                <w:rFonts w:asciiTheme="minorHAnsi" w:hAnsiTheme="minorHAnsi" w:cstheme="minorHAnsi"/>
                <w:u w:val="single"/>
              </w:rPr>
              <w:t>24</w:t>
            </w:r>
          </w:hyperlink>
        </w:p>
        <w:p w14:paraId="6C8E8A62" w14:textId="7BF57900" w:rsidR="00383220" w:rsidRPr="0030212B" w:rsidRDefault="00A27B3D" w:rsidP="00A27B3D">
          <w:pPr>
            <w:pStyle w:val="Spistreci2"/>
            <w:tabs>
              <w:tab w:val="left" w:leader="dot" w:pos="9498"/>
            </w:tabs>
            <w:spacing w:before="0" w:line="276" w:lineRule="auto"/>
            <w:ind w:left="426"/>
            <w:jc w:val="both"/>
            <w:rPr>
              <w:rFonts w:asciiTheme="minorHAnsi" w:hAnsiTheme="minorHAnsi" w:cstheme="minorHAnsi"/>
            </w:rPr>
          </w:pPr>
          <w:r w:rsidRPr="00A27B3D">
            <w:rPr>
              <w:rFonts w:asciiTheme="minorHAnsi" w:hAnsiTheme="minorHAnsi" w:cstheme="minorHAnsi"/>
              <w:u w:val="single"/>
            </w:rPr>
            <w:t xml:space="preserve"> </w:t>
          </w:r>
          <w:hyperlink w:anchor="_bookmark25" w:history="1">
            <w:r w:rsidRPr="00A27B3D">
              <w:rPr>
                <w:rFonts w:asciiTheme="minorHAnsi" w:hAnsiTheme="minorHAnsi" w:cstheme="minorHAnsi"/>
                <w:u w:val="single"/>
              </w:rPr>
              <w:t>DZIAŁ</w:t>
            </w:r>
            <w:r w:rsidRPr="00A27B3D">
              <w:rPr>
                <w:rFonts w:asciiTheme="minorHAnsi" w:hAnsiTheme="minorHAnsi" w:cstheme="minorHAnsi"/>
                <w:spacing w:val="-6"/>
                <w:u w:val="single"/>
              </w:rPr>
              <w:t xml:space="preserve"> </w:t>
            </w:r>
            <w:r w:rsidRPr="00A27B3D">
              <w:rPr>
                <w:rFonts w:asciiTheme="minorHAnsi" w:hAnsiTheme="minorHAnsi" w:cstheme="minorHAnsi"/>
                <w:u w:val="single"/>
              </w:rPr>
              <w:t>XXI</w:t>
            </w:r>
            <w:r w:rsidR="00235D55">
              <w:rPr>
                <w:rFonts w:asciiTheme="minorHAnsi" w:hAnsiTheme="minorHAnsi" w:cstheme="minorHAnsi"/>
                <w:u w:val="single"/>
              </w:rPr>
              <w:t>V</w:t>
            </w:r>
            <w:r w:rsidRPr="00A27B3D">
              <w:rPr>
                <w:rFonts w:asciiTheme="minorHAnsi" w:hAnsiTheme="minorHAnsi" w:cstheme="minorHAnsi"/>
                <w:spacing w:val="-6"/>
                <w:u w:val="single"/>
              </w:rPr>
              <w:t xml:space="preserve"> </w:t>
            </w:r>
            <w:r w:rsidRPr="00A27B3D">
              <w:rPr>
                <w:rFonts w:asciiTheme="minorHAnsi" w:hAnsiTheme="minorHAnsi" w:cstheme="minorHAnsi"/>
                <w:u w:val="single"/>
              </w:rPr>
              <w:t>Wykaz</w:t>
            </w:r>
            <w:r w:rsidRPr="00A27B3D">
              <w:rPr>
                <w:rFonts w:asciiTheme="minorHAnsi" w:hAnsiTheme="minorHAnsi" w:cstheme="minorHAnsi"/>
                <w:spacing w:val="-4"/>
                <w:u w:val="single"/>
              </w:rPr>
              <w:t xml:space="preserve"> </w:t>
            </w:r>
            <w:r w:rsidRPr="00A27B3D">
              <w:rPr>
                <w:rFonts w:asciiTheme="minorHAnsi" w:hAnsiTheme="minorHAnsi" w:cstheme="minorHAnsi"/>
                <w:u w:val="single"/>
              </w:rPr>
              <w:t>załączników</w:t>
            </w:r>
            <w:r w:rsidRPr="00A27B3D">
              <w:rPr>
                <w:rFonts w:asciiTheme="minorHAnsi" w:hAnsiTheme="minorHAnsi" w:cstheme="minorHAnsi"/>
                <w:spacing w:val="-5"/>
                <w:u w:val="single"/>
              </w:rPr>
              <w:t xml:space="preserve"> </w:t>
            </w:r>
            <w:r w:rsidRPr="00A27B3D">
              <w:rPr>
                <w:rFonts w:asciiTheme="minorHAnsi" w:hAnsiTheme="minorHAnsi" w:cstheme="minorHAnsi"/>
                <w:u w:val="single"/>
              </w:rPr>
              <w:t>do</w:t>
            </w:r>
            <w:r w:rsidRPr="00A27B3D">
              <w:rPr>
                <w:rFonts w:asciiTheme="minorHAnsi" w:hAnsiTheme="minorHAnsi" w:cstheme="minorHAnsi"/>
                <w:spacing w:val="-3"/>
                <w:u w:val="single"/>
              </w:rPr>
              <w:t xml:space="preserve"> </w:t>
            </w:r>
            <w:r w:rsidRPr="00A27B3D">
              <w:rPr>
                <w:rFonts w:asciiTheme="minorHAnsi" w:hAnsiTheme="minorHAnsi" w:cstheme="minorHAnsi"/>
                <w:spacing w:val="-4"/>
                <w:u w:val="single"/>
              </w:rPr>
              <w:t>SWZ.</w:t>
            </w:r>
            <w:r w:rsidRPr="00A27B3D">
              <w:rPr>
                <w:rFonts w:asciiTheme="minorHAnsi" w:hAnsiTheme="minorHAnsi" w:cstheme="minorHAnsi"/>
                <w:u w:val="single"/>
              </w:rPr>
              <w:tab/>
            </w:r>
            <w:r w:rsidRPr="00A27B3D">
              <w:rPr>
                <w:rFonts w:asciiTheme="minorHAnsi" w:hAnsiTheme="minorHAnsi" w:cstheme="minorHAnsi"/>
                <w:spacing w:val="-5"/>
                <w:u w:val="single"/>
              </w:rPr>
              <w:t>2</w:t>
            </w:r>
            <w:r w:rsidR="004E7F07">
              <w:rPr>
                <w:rFonts w:asciiTheme="minorHAnsi" w:hAnsiTheme="minorHAnsi" w:cstheme="minorHAnsi"/>
                <w:spacing w:val="-5"/>
                <w:u w:val="single"/>
              </w:rPr>
              <w:t>6</w:t>
            </w:r>
          </w:hyperlink>
        </w:p>
      </w:sdtContent>
    </w:sdt>
    <w:p w14:paraId="335FCC8F" w14:textId="77777777" w:rsidR="00383220" w:rsidRPr="0030212B" w:rsidRDefault="00383220" w:rsidP="0030212B">
      <w:pPr>
        <w:pStyle w:val="Tekstpodstawowy"/>
        <w:spacing w:line="276" w:lineRule="auto"/>
        <w:ind w:firstLine="0"/>
        <w:rPr>
          <w:rFonts w:asciiTheme="minorHAnsi" w:hAnsiTheme="minorHAnsi" w:cstheme="minorHAnsi"/>
        </w:rPr>
      </w:pPr>
    </w:p>
    <w:p w14:paraId="7D3766A2" w14:textId="77777777" w:rsidR="00383220" w:rsidRPr="0030212B" w:rsidRDefault="00383220" w:rsidP="0030212B">
      <w:pPr>
        <w:pStyle w:val="Tekstpodstawowy"/>
        <w:spacing w:line="276" w:lineRule="auto"/>
        <w:ind w:firstLine="0"/>
        <w:rPr>
          <w:rFonts w:asciiTheme="minorHAnsi" w:hAnsiTheme="minorHAnsi" w:cstheme="minorHAnsi"/>
        </w:rPr>
      </w:pPr>
    </w:p>
    <w:p w14:paraId="51694924" w14:textId="77777777" w:rsidR="00383220" w:rsidRPr="0030212B" w:rsidRDefault="00383220" w:rsidP="0030212B">
      <w:pPr>
        <w:pStyle w:val="Tekstpodstawowy"/>
        <w:spacing w:line="276" w:lineRule="auto"/>
        <w:ind w:firstLine="0"/>
        <w:rPr>
          <w:rFonts w:asciiTheme="minorHAnsi" w:hAnsiTheme="minorHAnsi" w:cstheme="minorHAnsi"/>
        </w:rPr>
      </w:pPr>
    </w:p>
    <w:p w14:paraId="1A9A5E0F" w14:textId="74F0A4EF" w:rsidR="00383220" w:rsidRPr="0030212B" w:rsidRDefault="00383220" w:rsidP="0030212B">
      <w:pPr>
        <w:pStyle w:val="Tytu"/>
        <w:spacing w:line="276" w:lineRule="auto"/>
        <w:ind w:right="368"/>
        <w:jc w:val="both"/>
        <w:rPr>
          <w:rFonts w:asciiTheme="minorHAnsi" w:hAnsiTheme="minorHAnsi" w:cstheme="minorHAnsi"/>
          <w:sz w:val="22"/>
          <w:szCs w:val="22"/>
        </w:rPr>
        <w:sectPr w:rsidR="00383220" w:rsidRPr="0030212B" w:rsidSect="000038AF">
          <w:pgSz w:w="11910" w:h="16840"/>
          <w:pgMar w:top="1440" w:right="1080" w:bottom="1440" w:left="1080" w:header="708" w:footer="708" w:gutter="0"/>
          <w:cols w:space="708"/>
          <w:docGrid w:linePitch="299"/>
        </w:sectPr>
      </w:pPr>
    </w:p>
    <w:p w14:paraId="3B3DF52E" w14:textId="77777777" w:rsidR="00E06BA3" w:rsidRPr="00A27B3D" w:rsidRDefault="00E06BA3" w:rsidP="0030212B">
      <w:pPr>
        <w:pStyle w:val="Nagwek1"/>
        <w:spacing w:before="70" w:line="276" w:lineRule="auto"/>
        <w:ind w:left="0"/>
        <w:jc w:val="both"/>
        <w:rPr>
          <w:rFonts w:asciiTheme="minorHAnsi" w:hAnsiTheme="minorHAnsi" w:cstheme="minorHAnsi"/>
          <w:u w:val="single"/>
        </w:rPr>
        <w:sectPr w:rsidR="00E06BA3" w:rsidRPr="00A27B3D" w:rsidSect="000038AF">
          <w:footerReference w:type="default" r:id="rId10"/>
          <w:type w:val="continuous"/>
          <w:pgSz w:w="11910" w:h="16840"/>
          <w:pgMar w:top="1440" w:right="1080" w:bottom="1440" w:left="1080" w:header="0" w:footer="1026" w:gutter="0"/>
          <w:pgNumType w:start="3"/>
          <w:cols w:space="708"/>
          <w:docGrid w:linePitch="299"/>
        </w:sectPr>
      </w:pPr>
      <w:bookmarkStart w:id="1" w:name="_bookmark0"/>
      <w:bookmarkEnd w:id="1"/>
    </w:p>
    <w:p w14:paraId="2F1712EF" w14:textId="4015F890" w:rsidR="00383220" w:rsidRPr="0030212B" w:rsidRDefault="00377290" w:rsidP="0030212B">
      <w:pPr>
        <w:pStyle w:val="Nagwek1"/>
        <w:spacing w:before="70" w:line="276" w:lineRule="auto"/>
        <w:ind w:left="0"/>
        <w:jc w:val="both"/>
        <w:rPr>
          <w:rFonts w:asciiTheme="minorHAnsi" w:hAnsiTheme="minorHAnsi" w:cstheme="minorHAnsi"/>
        </w:rPr>
      </w:pPr>
      <w:r w:rsidRPr="0030212B">
        <w:rPr>
          <w:rFonts w:asciiTheme="minorHAnsi" w:hAnsiTheme="minorHAnsi" w:cstheme="minorHAnsi"/>
        </w:rPr>
        <w:lastRenderedPageBreak/>
        <w:t>CZĘŚĆ</w:t>
      </w:r>
      <w:r w:rsidRPr="0030212B">
        <w:rPr>
          <w:rFonts w:asciiTheme="minorHAnsi" w:hAnsiTheme="minorHAnsi" w:cstheme="minorHAnsi"/>
          <w:spacing w:val="-7"/>
        </w:rPr>
        <w:t xml:space="preserve"> </w:t>
      </w:r>
      <w:r w:rsidRPr="0030212B">
        <w:rPr>
          <w:rFonts w:asciiTheme="minorHAnsi" w:hAnsiTheme="minorHAnsi" w:cstheme="minorHAnsi"/>
        </w:rPr>
        <w:t>I</w:t>
      </w:r>
      <w:r w:rsidRPr="0030212B">
        <w:rPr>
          <w:rFonts w:asciiTheme="minorHAnsi" w:hAnsiTheme="minorHAnsi" w:cstheme="minorHAnsi"/>
          <w:spacing w:val="-4"/>
        </w:rPr>
        <w:t xml:space="preserve"> </w:t>
      </w:r>
      <w:r w:rsidRPr="0030212B">
        <w:rPr>
          <w:rFonts w:asciiTheme="minorHAnsi" w:hAnsiTheme="minorHAnsi" w:cstheme="minorHAnsi"/>
        </w:rPr>
        <w:t>-</w:t>
      </w:r>
      <w:r w:rsidRPr="0030212B">
        <w:rPr>
          <w:rFonts w:asciiTheme="minorHAnsi" w:hAnsiTheme="minorHAnsi" w:cstheme="minorHAnsi"/>
          <w:spacing w:val="-3"/>
        </w:rPr>
        <w:t xml:space="preserve"> </w:t>
      </w:r>
      <w:r w:rsidRPr="0030212B">
        <w:rPr>
          <w:rFonts w:asciiTheme="minorHAnsi" w:hAnsiTheme="minorHAnsi" w:cstheme="minorHAnsi"/>
        </w:rPr>
        <w:t>INSTRUKCJA</w:t>
      </w:r>
      <w:r w:rsidRPr="0030212B">
        <w:rPr>
          <w:rFonts w:asciiTheme="minorHAnsi" w:hAnsiTheme="minorHAnsi" w:cstheme="minorHAnsi"/>
          <w:spacing w:val="-5"/>
        </w:rPr>
        <w:t xml:space="preserve"> </w:t>
      </w:r>
      <w:r w:rsidRPr="0030212B">
        <w:rPr>
          <w:rFonts w:asciiTheme="minorHAnsi" w:hAnsiTheme="minorHAnsi" w:cstheme="minorHAnsi"/>
        </w:rPr>
        <w:t>DLA</w:t>
      </w:r>
      <w:r w:rsidRPr="0030212B">
        <w:rPr>
          <w:rFonts w:asciiTheme="minorHAnsi" w:hAnsiTheme="minorHAnsi" w:cstheme="minorHAnsi"/>
          <w:spacing w:val="-5"/>
        </w:rPr>
        <w:t xml:space="preserve"> </w:t>
      </w:r>
      <w:r w:rsidRPr="0030212B">
        <w:rPr>
          <w:rFonts w:asciiTheme="minorHAnsi" w:hAnsiTheme="minorHAnsi" w:cstheme="minorHAnsi"/>
          <w:spacing w:val="-2"/>
        </w:rPr>
        <w:t>WYKONAWCÓW</w:t>
      </w:r>
    </w:p>
    <w:p w14:paraId="233E181E" w14:textId="436B9C06" w:rsidR="00383220" w:rsidRPr="0030212B" w:rsidRDefault="00965D33" w:rsidP="0030212B">
      <w:pPr>
        <w:pStyle w:val="Tekstpodstawowy"/>
        <w:spacing w:before="1" w:line="276" w:lineRule="auto"/>
        <w:ind w:firstLine="0"/>
        <w:rPr>
          <w:rFonts w:asciiTheme="minorHAnsi" w:hAnsiTheme="minorHAnsi" w:cstheme="minorHAnsi"/>
          <w:b/>
        </w:rPr>
      </w:pPr>
      <w:r w:rsidRPr="0030212B">
        <w:rPr>
          <w:rFonts w:asciiTheme="minorHAnsi" w:hAnsiTheme="minorHAnsi" w:cstheme="minorHAnsi"/>
          <w:noProof/>
        </w:rPr>
        <mc:AlternateContent>
          <mc:Choice Requires="wps">
            <w:drawing>
              <wp:anchor distT="0" distB="0" distL="0" distR="0" simplePos="0" relativeHeight="487587840" behindDoc="1" locked="0" layoutInCell="1" allowOverlap="1" wp14:anchorId="671CEAB2" wp14:editId="6CFAD746">
                <wp:simplePos x="0" y="0"/>
                <wp:positionH relativeFrom="page">
                  <wp:posOffset>961390</wp:posOffset>
                </wp:positionH>
                <wp:positionV relativeFrom="paragraph">
                  <wp:posOffset>165100</wp:posOffset>
                </wp:positionV>
                <wp:extent cx="6014720" cy="268605"/>
                <wp:effectExtent l="0" t="0" r="24130" b="17145"/>
                <wp:wrapTopAndBottom/>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4720" cy="26860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14BBF8A3" w14:textId="77777777" w:rsidR="00383220" w:rsidRDefault="00377290" w:rsidP="00965D33">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3" w:right="4"/>
                              <w:jc w:val="center"/>
                              <w:rPr>
                                <w:b/>
                                <w:color w:val="000000"/>
                              </w:rPr>
                            </w:pPr>
                            <w:r>
                              <w:rPr>
                                <w:b/>
                                <w:color w:val="000000"/>
                              </w:rPr>
                              <w:t>DZIAŁ</w:t>
                            </w:r>
                            <w:r w:rsidRPr="00965D33">
                              <w:rPr>
                                <w:b/>
                                <w:color w:val="000000"/>
                              </w:rPr>
                              <w:t xml:space="preserve"> </w:t>
                            </w:r>
                            <w:r>
                              <w:rPr>
                                <w:b/>
                                <w:color w:val="000000"/>
                              </w:rPr>
                              <w:t>I</w:t>
                            </w:r>
                            <w:r w:rsidRPr="00965D33">
                              <w:rPr>
                                <w:b/>
                                <w:color w:val="000000"/>
                              </w:rPr>
                              <w:t xml:space="preserve"> </w:t>
                            </w:r>
                            <w:r>
                              <w:rPr>
                                <w:b/>
                                <w:color w:val="000000"/>
                              </w:rPr>
                              <w:t>Dane</w:t>
                            </w:r>
                            <w:r w:rsidRPr="00965D33">
                              <w:rPr>
                                <w:b/>
                                <w:color w:val="000000"/>
                              </w:rPr>
                              <w:t xml:space="preserve"> Zamawiającego</w:t>
                            </w:r>
                          </w:p>
                        </w:txbxContent>
                      </wps:txbx>
                      <wps:bodyPr wrap="square" lIns="0" tIns="0" rIns="0" bIns="0" rtlCol="0">
                        <a:noAutofit/>
                      </wps:bodyPr>
                    </wps:wsp>
                  </a:graphicData>
                </a:graphic>
              </wp:anchor>
            </w:drawing>
          </mc:Choice>
          <mc:Fallback>
            <w:pict>
              <v:shapetype w14:anchorId="671CEAB2" id="_x0000_t202" coordsize="21600,21600" o:spt="202" path="m,l,21600r21600,l21600,xe">
                <v:stroke joinstyle="miter"/>
                <v:path gradientshapeok="t" o:connecttype="rect"/>
              </v:shapetype>
              <v:shape id="Textbox 6" o:spid="_x0000_s1026" type="#_x0000_t202" style="position:absolute;left:0;text-align:left;margin-left:75.7pt;margin-top:13pt;width:473.6pt;height:21.15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" fillcolor="white [3201]" strokecolor="#4bacc6 [3208]" strokeweight="2pt">
                <v:path arrowok="t"/>
                <v:textbox inset="0,0,0,0">
                  <w:txbxContent>
                    <w:p w14:paraId="14BBF8A3" w14:textId="77777777" w:rsidR="00383220" w:rsidRDefault="00377290" w:rsidP="00965D33">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3" w:right="4"/>
                        <w:jc w:val="center"/>
                        <w:rPr>
                          <w:b/>
                          <w:color w:val="000000"/>
                        </w:rPr>
                      </w:pPr>
                      <w:r>
                        <w:rPr>
                          <w:b/>
                          <w:color w:val="000000"/>
                        </w:rPr>
                        <w:t>DZIAŁ</w:t>
                      </w:r>
                      <w:r w:rsidRPr="00965D33">
                        <w:rPr>
                          <w:b/>
                          <w:color w:val="000000"/>
                        </w:rPr>
                        <w:t xml:space="preserve"> </w:t>
                      </w:r>
                      <w:r>
                        <w:rPr>
                          <w:b/>
                          <w:color w:val="000000"/>
                        </w:rPr>
                        <w:t>I</w:t>
                      </w:r>
                      <w:r w:rsidRPr="00965D33">
                        <w:rPr>
                          <w:b/>
                          <w:color w:val="000000"/>
                        </w:rPr>
                        <w:t xml:space="preserve"> </w:t>
                      </w:r>
                      <w:r>
                        <w:rPr>
                          <w:b/>
                          <w:color w:val="000000"/>
                        </w:rPr>
                        <w:t>Dane</w:t>
                      </w:r>
                      <w:r w:rsidRPr="00965D33">
                        <w:rPr>
                          <w:b/>
                          <w:color w:val="000000"/>
                        </w:rPr>
                        <w:t xml:space="preserve"> Zamawiającego</w:t>
                      </w:r>
                    </w:p>
                  </w:txbxContent>
                </v:textbox>
                <w10:wrap type="topAndBottom" anchorx="page"/>
              </v:shape>
            </w:pict>
          </mc:Fallback>
        </mc:AlternateContent>
      </w:r>
    </w:p>
    <w:p w14:paraId="74DB9941" w14:textId="77777777" w:rsidR="00F459BF" w:rsidRPr="00F459BF" w:rsidRDefault="00F459BF" w:rsidP="00F459BF">
      <w:pPr>
        <w:spacing w:line="276" w:lineRule="auto"/>
        <w:jc w:val="both"/>
        <w:rPr>
          <w:rFonts w:asciiTheme="minorHAnsi" w:eastAsia="Arial" w:hAnsiTheme="minorHAnsi" w:cstheme="minorHAnsi"/>
          <w:color w:val="000000"/>
          <w:lang w:eastAsia="ar-SA"/>
        </w:rPr>
      </w:pPr>
      <w:r w:rsidRPr="00F459BF">
        <w:rPr>
          <w:rFonts w:asciiTheme="minorHAnsi" w:eastAsia="Arial" w:hAnsiTheme="minorHAnsi" w:cstheme="minorHAnsi"/>
          <w:color w:val="000000"/>
          <w:lang w:eastAsia="ar-SA"/>
        </w:rPr>
        <w:t>Szpital Miejski w Miastku Sp. z o.o.</w:t>
      </w:r>
    </w:p>
    <w:p w14:paraId="27934674" w14:textId="77777777" w:rsidR="00F459BF" w:rsidRPr="00F459BF" w:rsidRDefault="00F459BF" w:rsidP="00F459BF">
      <w:pPr>
        <w:spacing w:line="276" w:lineRule="auto"/>
        <w:jc w:val="both"/>
        <w:rPr>
          <w:rFonts w:asciiTheme="minorHAnsi" w:eastAsia="Arial" w:hAnsiTheme="minorHAnsi" w:cstheme="minorHAnsi"/>
          <w:color w:val="000000"/>
          <w:lang w:eastAsia="ar-SA"/>
        </w:rPr>
      </w:pPr>
      <w:r w:rsidRPr="00F459BF">
        <w:rPr>
          <w:rFonts w:asciiTheme="minorHAnsi" w:eastAsia="Arial" w:hAnsiTheme="minorHAnsi" w:cstheme="minorHAnsi"/>
          <w:color w:val="000000"/>
          <w:lang w:eastAsia="ar-SA"/>
        </w:rPr>
        <w:t>ul. Gen. Wybickiego 30, 77-200 Miastko</w:t>
      </w:r>
    </w:p>
    <w:p w14:paraId="7F614401" w14:textId="1B77EC39" w:rsidR="00F459BF" w:rsidRDefault="00F459BF" w:rsidP="00F459BF">
      <w:pPr>
        <w:spacing w:line="276" w:lineRule="auto"/>
        <w:jc w:val="both"/>
        <w:rPr>
          <w:rFonts w:asciiTheme="minorHAnsi" w:eastAsia="Arial" w:hAnsiTheme="minorHAnsi" w:cstheme="minorHAnsi"/>
          <w:color w:val="000000"/>
          <w:lang w:eastAsia="ar-SA"/>
        </w:rPr>
      </w:pPr>
      <w:r w:rsidRPr="00F459BF">
        <w:rPr>
          <w:rFonts w:asciiTheme="minorHAnsi" w:eastAsia="Arial" w:hAnsiTheme="minorHAnsi" w:cstheme="minorHAnsi"/>
          <w:color w:val="000000"/>
          <w:lang w:eastAsia="ar-SA"/>
        </w:rPr>
        <w:t xml:space="preserve">Tel.: 59 8570 902, </w:t>
      </w:r>
      <w:hyperlink r:id="rId11" w:history="1">
        <w:r w:rsidRPr="005F4A83">
          <w:rPr>
            <w:rStyle w:val="Hipercze"/>
            <w:rFonts w:asciiTheme="minorHAnsi" w:eastAsia="Arial" w:hAnsiTheme="minorHAnsi" w:cstheme="minorHAnsi"/>
            <w:lang w:eastAsia="ar-SA"/>
          </w:rPr>
          <w:t>www.szpitalmiastko.pl</w:t>
        </w:r>
      </w:hyperlink>
    </w:p>
    <w:p w14:paraId="12B22875" w14:textId="78375FC0" w:rsidR="00371C6B" w:rsidRPr="0030212B" w:rsidRDefault="00371C6B" w:rsidP="00F459BF">
      <w:pPr>
        <w:spacing w:line="276" w:lineRule="auto"/>
        <w:jc w:val="both"/>
        <w:rPr>
          <w:rFonts w:asciiTheme="minorHAnsi" w:eastAsia="Arial" w:hAnsiTheme="minorHAnsi" w:cstheme="minorHAnsi"/>
          <w:color w:val="000000"/>
          <w:lang w:eastAsia="ar-SA"/>
        </w:rPr>
      </w:pPr>
      <w:r w:rsidRPr="0030212B">
        <w:rPr>
          <w:rFonts w:asciiTheme="minorHAnsi" w:eastAsia="Arial" w:hAnsiTheme="minorHAnsi" w:cstheme="minorHAnsi"/>
          <w:color w:val="000000"/>
          <w:lang w:eastAsia="ar-SA"/>
        </w:rPr>
        <w:t xml:space="preserve">Dni i godziny pracy Zamawiającego: </w:t>
      </w:r>
    </w:p>
    <w:p w14:paraId="57C6C46E" w14:textId="336BD2AD" w:rsidR="00371C6B" w:rsidRPr="0030212B" w:rsidRDefault="00371C6B" w:rsidP="0030212B">
      <w:pPr>
        <w:spacing w:line="276" w:lineRule="auto"/>
        <w:jc w:val="both"/>
        <w:rPr>
          <w:rFonts w:asciiTheme="minorHAnsi" w:eastAsia="Arial" w:hAnsiTheme="minorHAnsi" w:cstheme="minorHAnsi"/>
          <w:color w:val="000000"/>
          <w:lang w:eastAsia="ar-SA"/>
        </w:rPr>
      </w:pPr>
      <w:r w:rsidRPr="0030212B">
        <w:rPr>
          <w:rFonts w:asciiTheme="minorHAnsi" w:eastAsia="Arial" w:hAnsiTheme="minorHAnsi" w:cstheme="minorHAnsi"/>
          <w:color w:val="000000"/>
          <w:lang w:eastAsia="ar-SA"/>
        </w:rPr>
        <w:t>poniedziałek – piątek od godz. 7:</w:t>
      </w:r>
      <w:r w:rsidR="00F459BF">
        <w:rPr>
          <w:rFonts w:asciiTheme="minorHAnsi" w:eastAsia="Arial" w:hAnsiTheme="minorHAnsi" w:cstheme="minorHAnsi"/>
          <w:color w:val="000000"/>
          <w:lang w:eastAsia="ar-SA"/>
        </w:rPr>
        <w:t>25</w:t>
      </w:r>
      <w:r w:rsidRPr="0030212B">
        <w:rPr>
          <w:rFonts w:asciiTheme="minorHAnsi" w:eastAsia="Arial" w:hAnsiTheme="minorHAnsi" w:cstheme="minorHAnsi"/>
          <w:color w:val="000000"/>
          <w:lang w:eastAsia="ar-SA"/>
        </w:rPr>
        <w:t xml:space="preserve"> do godz. 15:</w:t>
      </w:r>
      <w:r w:rsidR="00F459BF">
        <w:rPr>
          <w:rFonts w:asciiTheme="minorHAnsi" w:eastAsia="Arial" w:hAnsiTheme="minorHAnsi" w:cstheme="minorHAnsi"/>
          <w:color w:val="000000"/>
          <w:lang w:eastAsia="ar-SA"/>
        </w:rPr>
        <w:t>00</w:t>
      </w:r>
    </w:p>
    <w:p w14:paraId="7F6A9094" w14:textId="4A7D748A" w:rsidR="00371C6B" w:rsidRPr="0030212B" w:rsidRDefault="00F459BF" w:rsidP="0030212B">
      <w:pPr>
        <w:spacing w:line="276" w:lineRule="auto"/>
        <w:jc w:val="both"/>
        <w:rPr>
          <w:rFonts w:asciiTheme="minorHAnsi" w:eastAsia="Arial" w:hAnsiTheme="minorHAnsi" w:cstheme="minorHAnsi"/>
          <w:color w:val="000000"/>
          <w:lang w:eastAsia="ar-SA"/>
        </w:rPr>
      </w:pPr>
      <w:hyperlink r:id="rId12" w:history="1">
        <w:r w:rsidRPr="005F4A83">
          <w:rPr>
            <w:rStyle w:val="Hipercze"/>
            <w:rFonts w:asciiTheme="minorHAnsi" w:eastAsia="Arial" w:hAnsiTheme="minorHAnsi" w:cstheme="minorHAnsi"/>
            <w:lang w:eastAsia="ar-SA"/>
          </w:rPr>
          <w:t>www.szpitalmiastko.pl</w:t>
        </w:r>
      </w:hyperlink>
    </w:p>
    <w:p w14:paraId="36397367" w14:textId="77777777" w:rsidR="00371C6B" w:rsidRPr="0030212B" w:rsidRDefault="00371C6B" w:rsidP="0030212B">
      <w:pPr>
        <w:spacing w:line="276" w:lineRule="auto"/>
        <w:jc w:val="both"/>
        <w:rPr>
          <w:rFonts w:asciiTheme="minorHAnsi" w:eastAsia="Arial" w:hAnsiTheme="minorHAnsi" w:cstheme="minorHAnsi"/>
          <w:color w:val="000000"/>
          <w:lang w:eastAsia="ar-SA"/>
        </w:rPr>
      </w:pPr>
    </w:p>
    <w:p w14:paraId="550D1726" w14:textId="4B271BA7" w:rsidR="00371C6B" w:rsidRPr="0030212B" w:rsidRDefault="00371C6B" w:rsidP="0030212B">
      <w:pPr>
        <w:spacing w:line="276" w:lineRule="auto"/>
        <w:jc w:val="both"/>
        <w:rPr>
          <w:rFonts w:asciiTheme="minorHAnsi" w:eastAsia="Arial" w:hAnsiTheme="minorHAnsi" w:cstheme="minorHAnsi"/>
          <w:color w:val="000000"/>
          <w:lang w:eastAsia="ar-SA"/>
        </w:rPr>
      </w:pPr>
      <w:r w:rsidRPr="0030212B">
        <w:rPr>
          <w:rFonts w:asciiTheme="minorHAnsi" w:eastAsia="Arial" w:hAnsiTheme="minorHAnsi" w:cstheme="minorHAnsi"/>
          <w:color w:val="000000"/>
          <w:lang w:eastAsia="ar-SA"/>
        </w:rPr>
        <w:t xml:space="preserve">Adres strony internetowej prowadzonego postępowania: </w:t>
      </w:r>
      <w:hyperlink r:id="rId13" w:history="1">
        <w:r w:rsidR="004F32B3" w:rsidRPr="00D776F7">
          <w:rPr>
            <w:rStyle w:val="Hipercze"/>
          </w:rPr>
          <w:t>https://ezamowienia.gov.pl/mp-client/tenders/ocds-148610-358eeb6f-5bbe-4b63-a3e1-72e98b6208ed</w:t>
        </w:r>
      </w:hyperlink>
      <w:r w:rsidR="004F32B3">
        <w:t xml:space="preserve"> </w:t>
      </w:r>
    </w:p>
    <w:p w14:paraId="723DF9BF" w14:textId="589D804B" w:rsidR="00371C6B" w:rsidRPr="0030212B" w:rsidRDefault="00371C6B" w:rsidP="0030212B">
      <w:pPr>
        <w:spacing w:line="276" w:lineRule="auto"/>
        <w:jc w:val="both"/>
        <w:rPr>
          <w:rStyle w:val="Hipercze"/>
          <w:rFonts w:asciiTheme="minorHAnsi" w:eastAsia="Arial" w:hAnsiTheme="minorHAnsi" w:cstheme="minorHAnsi"/>
        </w:rPr>
      </w:pPr>
      <w:r w:rsidRPr="0030212B">
        <w:rPr>
          <w:rFonts w:asciiTheme="minorHAnsi" w:eastAsia="Arial" w:hAnsiTheme="minorHAnsi" w:cstheme="minorHAnsi"/>
          <w:color w:val="000000"/>
          <w:lang w:eastAsia="ar-SA"/>
        </w:rPr>
        <w:t xml:space="preserve">Adres strony internetowej, na której udostępniane są zmiany i wyjaśnienia treści SWZ oraz inne dokumenty zamówienia bezpośrednio związane z postępowaniem o udzielenie zamówienia: </w:t>
      </w:r>
      <w:hyperlink r:id="rId14" w:history="1">
        <w:r w:rsidR="004F32B3" w:rsidRPr="00D776F7">
          <w:rPr>
            <w:rStyle w:val="Hipercze"/>
            <w:rFonts w:asciiTheme="minorHAnsi" w:eastAsia="Arial" w:hAnsiTheme="minorHAnsi" w:cstheme="minorHAnsi"/>
            <w:lang w:eastAsia="ar-SA"/>
          </w:rPr>
          <w:t>https://ezamowienia.gov.pl/mp-client/tenders/ocds-148610-358eeb6f-5bbe-4b63-a3e1-72e98b6208ed</w:t>
        </w:r>
      </w:hyperlink>
      <w:r w:rsidR="004F32B3">
        <w:rPr>
          <w:rFonts w:asciiTheme="minorHAnsi" w:eastAsia="Arial" w:hAnsiTheme="minorHAnsi" w:cstheme="minorHAnsi"/>
          <w:color w:val="000000"/>
          <w:lang w:eastAsia="ar-SA"/>
        </w:rPr>
        <w:t xml:space="preserve"> </w:t>
      </w:r>
    </w:p>
    <w:p w14:paraId="4BBD8B61" w14:textId="14D1A3E1" w:rsidR="00383220" w:rsidRPr="0030212B" w:rsidRDefault="00965D33" w:rsidP="0030212B">
      <w:pPr>
        <w:pStyle w:val="Tekstpodstawowy"/>
        <w:spacing w:before="1" w:line="276" w:lineRule="auto"/>
        <w:ind w:firstLine="0"/>
        <w:rPr>
          <w:rFonts w:asciiTheme="minorHAnsi" w:hAnsiTheme="minorHAnsi" w:cstheme="minorHAnsi"/>
          <w:b/>
        </w:rPr>
      </w:pPr>
      <w:r w:rsidRPr="0030212B">
        <w:rPr>
          <w:rFonts w:asciiTheme="minorHAnsi" w:hAnsiTheme="minorHAnsi" w:cstheme="minorHAnsi"/>
          <w:noProof/>
        </w:rPr>
        <mc:AlternateContent>
          <mc:Choice Requires="wps">
            <w:drawing>
              <wp:anchor distT="0" distB="0" distL="0" distR="0" simplePos="0" relativeHeight="487588352" behindDoc="1" locked="0" layoutInCell="1" allowOverlap="1" wp14:anchorId="3BF7E179" wp14:editId="74A1AA88">
                <wp:simplePos x="0" y="0"/>
                <wp:positionH relativeFrom="page">
                  <wp:posOffset>961390</wp:posOffset>
                </wp:positionH>
                <wp:positionV relativeFrom="paragraph">
                  <wp:posOffset>165100</wp:posOffset>
                </wp:positionV>
                <wp:extent cx="6014720" cy="268605"/>
                <wp:effectExtent l="0" t="0" r="24130" b="17145"/>
                <wp:wrapTopAndBottom/>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4720" cy="26860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13EE837D" w14:textId="77777777" w:rsidR="00383220" w:rsidRDefault="00377290" w:rsidP="00965D33">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3" w:right="4"/>
                              <w:jc w:val="center"/>
                              <w:rPr>
                                <w:b/>
                                <w:color w:val="000000"/>
                              </w:rPr>
                            </w:pPr>
                            <w:r>
                              <w:rPr>
                                <w:b/>
                                <w:color w:val="000000"/>
                              </w:rPr>
                              <w:t>DZIAŁ</w:t>
                            </w:r>
                            <w:r>
                              <w:rPr>
                                <w:b/>
                                <w:color w:val="000000"/>
                                <w:spacing w:val="-6"/>
                              </w:rPr>
                              <w:t xml:space="preserve"> </w:t>
                            </w:r>
                            <w:r>
                              <w:rPr>
                                <w:b/>
                                <w:color w:val="000000"/>
                              </w:rPr>
                              <w:t>II</w:t>
                            </w:r>
                            <w:r>
                              <w:rPr>
                                <w:b/>
                                <w:color w:val="000000"/>
                                <w:spacing w:val="-3"/>
                              </w:rPr>
                              <w:t xml:space="preserve"> </w:t>
                            </w:r>
                            <w:r>
                              <w:rPr>
                                <w:b/>
                                <w:color w:val="000000"/>
                              </w:rPr>
                              <w:t>Tryb</w:t>
                            </w:r>
                            <w:r>
                              <w:rPr>
                                <w:b/>
                                <w:color w:val="000000"/>
                                <w:spacing w:val="-4"/>
                              </w:rPr>
                              <w:t xml:space="preserve"> </w:t>
                            </w:r>
                            <w:r>
                              <w:rPr>
                                <w:b/>
                                <w:color w:val="000000"/>
                              </w:rPr>
                              <w:t>udzielenia</w:t>
                            </w:r>
                            <w:r>
                              <w:rPr>
                                <w:b/>
                                <w:color w:val="000000"/>
                                <w:spacing w:val="-3"/>
                              </w:rPr>
                              <w:t xml:space="preserve"> </w:t>
                            </w:r>
                            <w:r>
                              <w:rPr>
                                <w:b/>
                                <w:color w:val="000000"/>
                                <w:spacing w:val="-2"/>
                              </w:rPr>
                              <w:t>zamówienia</w:t>
                            </w:r>
                          </w:p>
                        </w:txbxContent>
                      </wps:txbx>
                      <wps:bodyPr wrap="square" lIns="0" tIns="0" rIns="0" bIns="0" rtlCol="0">
                        <a:noAutofit/>
                      </wps:bodyPr>
                    </wps:wsp>
                  </a:graphicData>
                </a:graphic>
              </wp:anchor>
            </w:drawing>
          </mc:Choice>
          <mc:Fallback>
            <w:pict>
              <v:shape w14:anchorId="3BF7E179" id="Textbox 7" o:spid="_x0000_s1027" type="#_x0000_t202" style="position:absolute;left:0;text-align:left;margin-left:75.7pt;margin-top:13pt;width:473.6pt;height:21.1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" fillcolor="white [3201]" strokecolor="#4bacc6 [3208]" strokeweight="2pt">
                <v:path arrowok="t"/>
                <v:textbox inset="0,0,0,0">
                  <w:txbxContent>
                    <w:p w14:paraId="13EE837D" w14:textId="77777777" w:rsidR="00383220" w:rsidRDefault="00377290" w:rsidP="00965D33">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3" w:right="4"/>
                        <w:jc w:val="center"/>
                        <w:rPr>
                          <w:b/>
                          <w:color w:val="000000"/>
                        </w:rPr>
                      </w:pPr>
                      <w:r>
                        <w:rPr>
                          <w:b/>
                          <w:color w:val="000000"/>
                        </w:rPr>
                        <w:t>DZIAŁ</w:t>
                      </w:r>
                      <w:r>
                        <w:rPr>
                          <w:b/>
                          <w:color w:val="000000"/>
                          <w:spacing w:val="-6"/>
                        </w:rPr>
                        <w:t xml:space="preserve"> </w:t>
                      </w:r>
                      <w:r>
                        <w:rPr>
                          <w:b/>
                          <w:color w:val="000000"/>
                        </w:rPr>
                        <w:t>II</w:t>
                      </w:r>
                      <w:r>
                        <w:rPr>
                          <w:b/>
                          <w:color w:val="000000"/>
                          <w:spacing w:val="-3"/>
                        </w:rPr>
                        <w:t xml:space="preserve"> </w:t>
                      </w:r>
                      <w:r>
                        <w:rPr>
                          <w:b/>
                          <w:color w:val="000000"/>
                        </w:rPr>
                        <w:t>Tryb</w:t>
                      </w:r>
                      <w:r>
                        <w:rPr>
                          <w:b/>
                          <w:color w:val="000000"/>
                          <w:spacing w:val="-4"/>
                        </w:rPr>
                        <w:t xml:space="preserve"> </w:t>
                      </w:r>
                      <w:r>
                        <w:rPr>
                          <w:b/>
                          <w:color w:val="000000"/>
                        </w:rPr>
                        <w:t>udzielenia</w:t>
                      </w:r>
                      <w:r>
                        <w:rPr>
                          <w:b/>
                          <w:color w:val="000000"/>
                          <w:spacing w:val="-3"/>
                        </w:rPr>
                        <w:t xml:space="preserve"> </w:t>
                      </w:r>
                      <w:r>
                        <w:rPr>
                          <w:b/>
                          <w:color w:val="000000"/>
                          <w:spacing w:val="-2"/>
                        </w:rPr>
                        <w:t>zamówienia</w:t>
                      </w:r>
                    </w:p>
                  </w:txbxContent>
                </v:textbox>
                <w10:wrap type="topAndBottom" anchorx="page"/>
              </v:shape>
            </w:pict>
          </mc:Fallback>
        </mc:AlternateContent>
      </w:r>
    </w:p>
    <w:p w14:paraId="4198D4F7" w14:textId="77777777" w:rsidR="00383220" w:rsidRPr="0030212B" w:rsidRDefault="00377290" w:rsidP="001419CF">
      <w:pPr>
        <w:pStyle w:val="Akapitzlist"/>
        <w:numPr>
          <w:ilvl w:val="0"/>
          <w:numId w:val="22"/>
        </w:numPr>
        <w:tabs>
          <w:tab w:val="left" w:pos="1005"/>
          <w:tab w:val="left" w:pos="1093"/>
        </w:tabs>
        <w:spacing w:before="3" w:line="276" w:lineRule="auto"/>
        <w:ind w:right="370" w:hanging="360"/>
        <w:rPr>
          <w:rFonts w:asciiTheme="minorHAnsi" w:hAnsiTheme="minorHAnsi" w:cstheme="minorHAnsi"/>
        </w:rPr>
      </w:pPr>
      <w:r w:rsidRPr="0030212B">
        <w:rPr>
          <w:rFonts w:asciiTheme="minorHAnsi" w:hAnsiTheme="minorHAnsi" w:cstheme="minorHAnsi"/>
        </w:rPr>
        <w:t>Postępowanie</w:t>
      </w:r>
      <w:r w:rsidRPr="0030212B">
        <w:rPr>
          <w:rFonts w:asciiTheme="minorHAnsi" w:hAnsiTheme="minorHAnsi" w:cstheme="minorHAnsi"/>
          <w:spacing w:val="40"/>
        </w:rPr>
        <w:t xml:space="preserve"> </w:t>
      </w:r>
      <w:r w:rsidRPr="0030212B">
        <w:rPr>
          <w:rFonts w:asciiTheme="minorHAnsi" w:hAnsiTheme="minorHAnsi" w:cstheme="minorHAnsi"/>
        </w:rPr>
        <w:t>prowadzone</w:t>
      </w:r>
      <w:r w:rsidRPr="0030212B">
        <w:rPr>
          <w:rFonts w:asciiTheme="minorHAnsi" w:hAnsiTheme="minorHAnsi" w:cstheme="minorHAnsi"/>
          <w:spacing w:val="40"/>
        </w:rPr>
        <w:t xml:space="preserve"> </w:t>
      </w:r>
      <w:r w:rsidRPr="0030212B">
        <w:rPr>
          <w:rFonts w:asciiTheme="minorHAnsi" w:hAnsiTheme="minorHAnsi" w:cstheme="minorHAnsi"/>
        </w:rPr>
        <w:t>jest</w:t>
      </w:r>
      <w:r w:rsidRPr="0030212B">
        <w:rPr>
          <w:rFonts w:asciiTheme="minorHAnsi" w:hAnsiTheme="minorHAnsi" w:cstheme="minorHAnsi"/>
          <w:spacing w:val="40"/>
        </w:rPr>
        <w:t xml:space="preserve"> </w:t>
      </w:r>
      <w:r w:rsidRPr="0030212B">
        <w:rPr>
          <w:rFonts w:asciiTheme="minorHAnsi" w:hAnsiTheme="minorHAnsi" w:cstheme="minorHAnsi"/>
        </w:rPr>
        <w:t>w</w:t>
      </w:r>
      <w:r w:rsidRPr="0030212B">
        <w:rPr>
          <w:rFonts w:asciiTheme="minorHAnsi" w:hAnsiTheme="minorHAnsi" w:cstheme="minorHAnsi"/>
          <w:spacing w:val="40"/>
        </w:rPr>
        <w:t xml:space="preserve"> </w:t>
      </w:r>
      <w:r w:rsidRPr="0030212B">
        <w:rPr>
          <w:rFonts w:asciiTheme="minorHAnsi" w:hAnsiTheme="minorHAnsi" w:cstheme="minorHAnsi"/>
        </w:rPr>
        <w:t>oparciu</w:t>
      </w:r>
      <w:r w:rsidRPr="0030212B">
        <w:rPr>
          <w:rFonts w:asciiTheme="minorHAnsi" w:hAnsiTheme="minorHAnsi" w:cstheme="minorHAnsi"/>
          <w:spacing w:val="40"/>
        </w:rPr>
        <w:t xml:space="preserve"> </w:t>
      </w:r>
      <w:r w:rsidRPr="0030212B">
        <w:rPr>
          <w:rFonts w:asciiTheme="minorHAnsi" w:hAnsiTheme="minorHAnsi" w:cstheme="minorHAnsi"/>
        </w:rPr>
        <w:t>o</w:t>
      </w:r>
      <w:r w:rsidRPr="0030212B">
        <w:rPr>
          <w:rFonts w:asciiTheme="minorHAnsi" w:hAnsiTheme="minorHAnsi" w:cstheme="minorHAnsi"/>
          <w:spacing w:val="40"/>
        </w:rPr>
        <w:t xml:space="preserve"> </w:t>
      </w:r>
      <w:r w:rsidRPr="0030212B">
        <w:rPr>
          <w:rFonts w:asciiTheme="minorHAnsi" w:hAnsiTheme="minorHAnsi" w:cstheme="minorHAnsi"/>
        </w:rPr>
        <w:t>przepisy</w:t>
      </w:r>
      <w:r w:rsidRPr="0030212B">
        <w:rPr>
          <w:rFonts w:asciiTheme="minorHAnsi" w:hAnsiTheme="minorHAnsi" w:cstheme="minorHAnsi"/>
          <w:spacing w:val="40"/>
        </w:rPr>
        <w:t xml:space="preserve"> </w:t>
      </w:r>
      <w:r w:rsidRPr="0030212B">
        <w:rPr>
          <w:rFonts w:asciiTheme="minorHAnsi" w:hAnsiTheme="minorHAnsi" w:cstheme="minorHAnsi"/>
        </w:rPr>
        <w:t>ustawy</w:t>
      </w:r>
      <w:r w:rsidRPr="0030212B">
        <w:rPr>
          <w:rFonts w:asciiTheme="minorHAnsi" w:hAnsiTheme="minorHAnsi" w:cstheme="minorHAnsi"/>
          <w:spacing w:val="40"/>
        </w:rPr>
        <w:t xml:space="preserve"> </w:t>
      </w:r>
      <w:r w:rsidRPr="0030212B">
        <w:rPr>
          <w:rFonts w:asciiTheme="minorHAnsi" w:hAnsiTheme="minorHAnsi" w:cstheme="minorHAnsi"/>
        </w:rPr>
        <w:t>z</w:t>
      </w:r>
      <w:r w:rsidRPr="0030212B">
        <w:rPr>
          <w:rFonts w:asciiTheme="minorHAnsi" w:hAnsiTheme="minorHAnsi" w:cstheme="minorHAnsi"/>
          <w:spacing w:val="40"/>
        </w:rPr>
        <w:t xml:space="preserve"> </w:t>
      </w:r>
      <w:r w:rsidRPr="0030212B">
        <w:rPr>
          <w:rFonts w:asciiTheme="minorHAnsi" w:hAnsiTheme="minorHAnsi" w:cstheme="minorHAnsi"/>
        </w:rPr>
        <w:t>dnia</w:t>
      </w:r>
      <w:r w:rsidRPr="0030212B">
        <w:rPr>
          <w:rFonts w:asciiTheme="minorHAnsi" w:hAnsiTheme="minorHAnsi" w:cstheme="minorHAnsi"/>
          <w:spacing w:val="40"/>
        </w:rPr>
        <w:t xml:space="preserve"> </w:t>
      </w:r>
      <w:r w:rsidRPr="0030212B">
        <w:rPr>
          <w:rFonts w:asciiTheme="minorHAnsi" w:hAnsiTheme="minorHAnsi" w:cstheme="minorHAnsi"/>
        </w:rPr>
        <w:t>11</w:t>
      </w:r>
      <w:r w:rsidRPr="0030212B">
        <w:rPr>
          <w:rFonts w:asciiTheme="minorHAnsi" w:hAnsiTheme="minorHAnsi" w:cstheme="minorHAnsi"/>
          <w:spacing w:val="40"/>
        </w:rPr>
        <w:t xml:space="preserve"> </w:t>
      </w:r>
      <w:r w:rsidRPr="0030212B">
        <w:rPr>
          <w:rFonts w:asciiTheme="minorHAnsi" w:hAnsiTheme="minorHAnsi" w:cstheme="minorHAnsi"/>
        </w:rPr>
        <w:t>września</w:t>
      </w:r>
      <w:r w:rsidRPr="0030212B">
        <w:rPr>
          <w:rFonts w:asciiTheme="minorHAnsi" w:hAnsiTheme="minorHAnsi" w:cstheme="minorHAnsi"/>
          <w:spacing w:val="40"/>
        </w:rPr>
        <w:t xml:space="preserve"> </w:t>
      </w:r>
      <w:r w:rsidRPr="0030212B">
        <w:rPr>
          <w:rFonts w:asciiTheme="minorHAnsi" w:hAnsiTheme="minorHAnsi" w:cstheme="minorHAnsi"/>
        </w:rPr>
        <w:t>2019</w:t>
      </w:r>
      <w:r w:rsidRPr="0030212B">
        <w:rPr>
          <w:rFonts w:asciiTheme="minorHAnsi" w:hAnsiTheme="minorHAnsi" w:cstheme="minorHAnsi"/>
          <w:spacing w:val="40"/>
        </w:rPr>
        <w:t xml:space="preserve"> </w:t>
      </w:r>
      <w:r w:rsidRPr="0030212B">
        <w:rPr>
          <w:rFonts w:asciiTheme="minorHAnsi" w:hAnsiTheme="minorHAnsi" w:cstheme="minorHAnsi"/>
        </w:rPr>
        <w:t>r.</w:t>
      </w:r>
      <w:r w:rsidRPr="0030212B">
        <w:rPr>
          <w:rFonts w:asciiTheme="minorHAnsi" w:hAnsiTheme="minorHAnsi" w:cstheme="minorHAnsi"/>
          <w:spacing w:val="40"/>
        </w:rPr>
        <w:t xml:space="preserve"> </w:t>
      </w:r>
      <w:r w:rsidRPr="0030212B">
        <w:rPr>
          <w:rFonts w:asciiTheme="minorHAnsi" w:hAnsiTheme="minorHAnsi" w:cstheme="minorHAnsi"/>
        </w:rPr>
        <w:t>Prawo zamówień publicznych (tekst jednolity: Dz. U. z 2023 r poz. 1605 ze zm.) – dalej PZP.</w:t>
      </w:r>
    </w:p>
    <w:p w14:paraId="1F2EE192" w14:textId="77777777" w:rsidR="00383220" w:rsidRPr="0030212B" w:rsidRDefault="00377290" w:rsidP="001419CF">
      <w:pPr>
        <w:pStyle w:val="Akapitzlist"/>
        <w:numPr>
          <w:ilvl w:val="0"/>
          <w:numId w:val="22"/>
        </w:numPr>
        <w:tabs>
          <w:tab w:val="left" w:pos="1005"/>
        </w:tabs>
        <w:spacing w:before="1" w:line="276" w:lineRule="auto"/>
        <w:ind w:left="1005" w:hanging="272"/>
        <w:rPr>
          <w:rFonts w:asciiTheme="minorHAnsi" w:hAnsiTheme="minorHAnsi" w:cstheme="minorHAnsi"/>
        </w:rPr>
      </w:pPr>
      <w:r w:rsidRPr="0030212B">
        <w:rPr>
          <w:rFonts w:asciiTheme="minorHAnsi" w:hAnsiTheme="minorHAnsi" w:cstheme="minorHAnsi"/>
        </w:rPr>
        <w:t>Postępowanie</w:t>
      </w:r>
      <w:r w:rsidRPr="0030212B">
        <w:rPr>
          <w:rFonts w:asciiTheme="minorHAnsi" w:hAnsiTheme="minorHAnsi" w:cstheme="minorHAnsi"/>
          <w:spacing w:val="-6"/>
        </w:rPr>
        <w:t xml:space="preserve"> </w:t>
      </w:r>
      <w:r w:rsidRPr="0030212B">
        <w:rPr>
          <w:rFonts w:asciiTheme="minorHAnsi" w:hAnsiTheme="minorHAnsi" w:cstheme="minorHAnsi"/>
        </w:rPr>
        <w:t>prowadzone</w:t>
      </w:r>
      <w:r w:rsidRPr="0030212B">
        <w:rPr>
          <w:rFonts w:asciiTheme="minorHAnsi" w:hAnsiTheme="minorHAnsi" w:cstheme="minorHAnsi"/>
          <w:spacing w:val="-5"/>
        </w:rPr>
        <w:t xml:space="preserve"> </w:t>
      </w:r>
      <w:r w:rsidRPr="0030212B">
        <w:rPr>
          <w:rFonts w:asciiTheme="minorHAnsi" w:hAnsiTheme="minorHAnsi" w:cstheme="minorHAnsi"/>
        </w:rPr>
        <w:t>jest</w:t>
      </w:r>
      <w:r w:rsidRPr="0030212B">
        <w:rPr>
          <w:rFonts w:asciiTheme="minorHAnsi" w:hAnsiTheme="minorHAnsi" w:cstheme="minorHAnsi"/>
          <w:spacing w:val="-3"/>
        </w:rPr>
        <w:t xml:space="preserve"> </w:t>
      </w:r>
      <w:r w:rsidRPr="0030212B">
        <w:rPr>
          <w:rFonts w:asciiTheme="minorHAnsi" w:hAnsiTheme="minorHAnsi" w:cstheme="minorHAnsi"/>
        </w:rPr>
        <w:t>w</w:t>
      </w:r>
      <w:r w:rsidRPr="0030212B">
        <w:rPr>
          <w:rFonts w:asciiTheme="minorHAnsi" w:hAnsiTheme="minorHAnsi" w:cstheme="minorHAnsi"/>
          <w:spacing w:val="-4"/>
        </w:rPr>
        <w:t xml:space="preserve"> </w:t>
      </w:r>
      <w:r w:rsidRPr="0030212B">
        <w:rPr>
          <w:rFonts w:asciiTheme="minorHAnsi" w:hAnsiTheme="minorHAnsi" w:cstheme="minorHAnsi"/>
        </w:rPr>
        <w:t>trybie</w:t>
      </w:r>
      <w:r w:rsidRPr="0030212B">
        <w:rPr>
          <w:rFonts w:asciiTheme="minorHAnsi" w:hAnsiTheme="minorHAnsi" w:cstheme="minorHAnsi"/>
          <w:spacing w:val="-2"/>
        </w:rPr>
        <w:t xml:space="preserve"> </w:t>
      </w:r>
      <w:r w:rsidRPr="0030212B">
        <w:rPr>
          <w:rFonts w:asciiTheme="minorHAnsi" w:hAnsiTheme="minorHAnsi" w:cstheme="minorHAnsi"/>
        </w:rPr>
        <w:t>podstawowym</w:t>
      </w:r>
      <w:r w:rsidRPr="0030212B">
        <w:rPr>
          <w:rFonts w:asciiTheme="minorHAnsi" w:hAnsiTheme="minorHAnsi" w:cstheme="minorHAnsi"/>
          <w:spacing w:val="-5"/>
        </w:rPr>
        <w:t xml:space="preserve"> </w:t>
      </w:r>
      <w:r w:rsidRPr="0030212B">
        <w:rPr>
          <w:rFonts w:asciiTheme="minorHAnsi" w:hAnsiTheme="minorHAnsi" w:cstheme="minorHAnsi"/>
        </w:rPr>
        <w:t>(art.</w:t>
      </w:r>
      <w:r w:rsidRPr="0030212B">
        <w:rPr>
          <w:rFonts w:asciiTheme="minorHAnsi" w:hAnsiTheme="minorHAnsi" w:cstheme="minorHAnsi"/>
          <w:spacing w:val="-4"/>
        </w:rPr>
        <w:t xml:space="preserve"> </w:t>
      </w:r>
      <w:r w:rsidRPr="0030212B">
        <w:rPr>
          <w:rFonts w:asciiTheme="minorHAnsi" w:hAnsiTheme="minorHAnsi" w:cstheme="minorHAnsi"/>
        </w:rPr>
        <w:t>275</w:t>
      </w:r>
      <w:r w:rsidRPr="0030212B">
        <w:rPr>
          <w:rFonts w:asciiTheme="minorHAnsi" w:hAnsiTheme="minorHAnsi" w:cstheme="minorHAnsi"/>
          <w:spacing w:val="-2"/>
        </w:rPr>
        <w:t xml:space="preserve"> </w:t>
      </w:r>
      <w:r w:rsidRPr="0030212B">
        <w:rPr>
          <w:rFonts w:asciiTheme="minorHAnsi" w:hAnsiTheme="minorHAnsi" w:cstheme="minorHAnsi"/>
        </w:rPr>
        <w:t>–</w:t>
      </w:r>
      <w:r w:rsidRPr="0030212B">
        <w:rPr>
          <w:rFonts w:asciiTheme="minorHAnsi" w:hAnsiTheme="minorHAnsi" w:cstheme="minorHAnsi"/>
          <w:spacing w:val="-4"/>
        </w:rPr>
        <w:t xml:space="preserve"> </w:t>
      </w:r>
      <w:r w:rsidRPr="0030212B">
        <w:rPr>
          <w:rFonts w:asciiTheme="minorHAnsi" w:hAnsiTheme="minorHAnsi" w:cstheme="minorHAnsi"/>
        </w:rPr>
        <w:t>296</w:t>
      </w:r>
      <w:r w:rsidRPr="0030212B">
        <w:rPr>
          <w:rFonts w:asciiTheme="minorHAnsi" w:hAnsiTheme="minorHAnsi" w:cstheme="minorHAnsi"/>
          <w:spacing w:val="-3"/>
        </w:rPr>
        <w:t xml:space="preserve"> </w:t>
      </w:r>
      <w:r w:rsidRPr="0030212B">
        <w:rPr>
          <w:rFonts w:asciiTheme="minorHAnsi" w:hAnsiTheme="minorHAnsi" w:cstheme="minorHAnsi"/>
          <w:spacing w:val="-2"/>
        </w:rPr>
        <w:t>PZP).</w:t>
      </w:r>
    </w:p>
    <w:p w14:paraId="64906FB6" w14:textId="70E07797" w:rsidR="00383220" w:rsidRPr="0030212B" w:rsidRDefault="00377290" w:rsidP="001419CF">
      <w:pPr>
        <w:pStyle w:val="Akapitzlist"/>
        <w:numPr>
          <w:ilvl w:val="0"/>
          <w:numId w:val="22"/>
        </w:numPr>
        <w:tabs>
          <w:tab w:val="left" w:pos="1006"/>
        </w:tabs>
        <w:spacing w:before="1" w:line="276" w:lineRule="auto"/>
        <w:ind w:left="1006" w:hanging="280"/>
        <w:rPr>
          <w:rFonts w:asciiTheme="minorHAnsi" w:hAnsiTheme="minorHAnsi" w:cstheme="minorHAnsi"/>
        </w:rPr>
      </w:pPr>
      <w:r w:rsidRPr="0030212B">
        <w:rPr>
          <w:rFonts w:asciiTheme="minorHAnsi" w:hAnsiTheme="minorHAnsi" w:cstheme="minorHAnsi"/>
        </w:rPr>
        <w:t>Zamawiający</w:t>
      </w:r>
      <w:r w:rsidR="00CF2EB7">
        <w:rPr>
          <w:rFonts w:asciiTheme="minorHAnsi" w:hAnsiTheme="minorHAnsi" w:cstheme="minorHAnsi"/>
        </w:rPr>
        <w:t xml:space="preserve"> </w:t>
      </w:r>
      <w:r w:rsidR="00C2034F" w:rsidRPr="00C2034F">
        <w:rPr>
          <w:rFonts w:asciiTheme="minorHAnsi" w:hAnsiTheme="minorHAnsi" w:cstheme="minorHAnsi"/>
        </w:rPr>
        <w:t>nie przewiduje wyboru oferty najkorzystniejszej z możliwością prowadzenia negocjacji</w:t>
      </w:r>
      <w:r w:rsidRPr="0030212B">
        <w:rPr>
          <w:rFonts w:asciiTheme="minorHAnsi" w:hAnsiTheme="minorHAnsi" w:cstheme="minorHAnsi"/>
          <w:spacing w:val="-2"/>
        </w:rPr>
        <w:t>.</w:t>
      </w:r>
    </w:p>
    <w:p w14:paraId="2FE19FF5" w14:textId="77777777" w:rsidR="00383220" w:rsidRPr="0030212B" w:rsidRDefault="00383220" w:rsidP="0030212B">
      <w:pPr>
        <w:spacing w:line="276" w:lineRule="auto"/>
        <w:jc w:val="both"/>
        <w:rPr>
          <w:rFonts w:asciiTheme="minorHAnsi" w:hAnsiTheme="minorHAnsi" w:cstheme="minorHAnsi"/>
        </w:rPr>
        <w:sectPr w:rsidR="00383220" w:rsidRPr="0030212B" w:rsidSect="000038AF">
          <w:pgSz w:w="11910" w:h="16840"/>
          <w:pgMar w:top="1440" w:right="1080" w:bottom="1440" w:left="1080" w:header="0" w:footer="1026" w:gutter="0"/>
          <w:pgNumType w:start="3"/>
          <w:cols w:space="708"/>
          <w:docGrid w:linePitch="299"/>
        </w:sectPr>
      </w:pPr>
    </w:p>
    <w:p w14:paraId="7DC24BBF" w14:textId="77777777" w:rsidR="00383220" w:rsidRPr="0030212B" w:rsidRDefault="00377290" w:rsidP="001419CF">
      <w:pPr>
        <w:pStyle w:val="Akapitzlist"/>
        <w:numPr>
          <w:ilvl w:val="0"/>
          <w:numId w:val="22"/>
        </w:numPr>
        <w:tabs>
          <w:tab w:val="left" w:pos="1005"/>
          <w:tab w:val="left" w:pos="1093"/>
        </w:tabs>
        <w:spacing w:before="70" w:line="276" w:lineRule="auto"/>
        <w:ind w:right="373" w:hanging="360"/>
        <w:rPr>
          <w:rFonts w:asciiTheme="minorHAnsi" w:hAnsiTheme="minorHAnsi" w:cstheme="minorHAnsi"/>
        </w:rPr>
      </w:pPr>
      <w:r w:rsidRPr="0030212B">
        <w:rPr>
          <w:rFonts w:asciiTheme="minorHAnsi" w:hAnsiTheme="minorHAnsi" w:cstheme="minorHAnsi"/>
        </w:rPr>
        <w:t>Do udzielenia przedmiotowego zamówienia stosuje się przepisy dotyczące zamówień klasycznych</w:t>
      </w:r>
      <w:r w:rsidRPr="0030212B">
        <w:rPr>
          <w:rFonts w:asciiTheme="minorHAnsi" w:hAnsiTheme="minorHAnsi" w:cstheme="minorHAnsi"/>
          <w:spacing w:val="40"/>
        </w:rPr>
        <w:t xml:space="preserve"> </w:t>
      </w:r>
      <w:r w:rsidRPr="0030212B">
        <w:rPr>
          <w:rFonts w:asciiTheme="minorHAnsi" w:hAnsiTheme="minorHAnsi" w:cstheme="minorHAnsi"/>
        </w:rPr>
        <w:t>na dostawy, o wartości mniejszej niż progi unijne</w:t>
      </w:r>
      <w:r w:rsidRPr="0030212B">
        <w:rPr>
          <w:rFonts w:asciiTheme="minorHAnsi" w:hAnsiTheme="minorHAnsi" w:cstheme="minorHAnsi"/>
          <w:vertAlign w:val="superscript"/>
        </w:rPr>
        <w:t>1</w:t>
      </w:r>
      <w:r w:rsidRPr="0030212B">
        <w:rPr>
          <w:rFonts w:asciiTheme="minorHAnsi" w:hAnsiTheme="minorHAnsi" w:cstheme="minorHAnsi"/>
        </w:rPr>
        <w:t>.</w:t>
      </w:r>
    </w:p>
    <w:p w14:paraId="21E0E51C" w14:textId="77777777" w:rsidR="00383220" w:rsidRPr="0030212B" w:rsidRDefault="00377290" w:rsidP="001419CF">
      <w:pPr>
        <w:pStyle w:val="Akapitzlist"/>
        <w:numPr>
          <w:ilvl w:val="0"/>
          <w:numId w:val="22"/>
        </w:numPr>
        <w:tabs>
          <w:tab w:val="left" w:pos="1005"/>
          <w:tab w:val="left" w:pos="1093"/>
        </w:tabs>
        <w:spacing w:before="1" w:line="276" w:lineRule="auto"/>
        <w:ind w:right="363" w:hanging="360"/>
        <w:rPr>
          <w:rFonts w:asciiTheme="minorHAnsi" w:hAnsiTheme="minorHAnsi" w:cstheme="minorHAnsi"/>
        </w:rPr>
      </w:pPr>
      <w:r w:rsidRPr="0030212B">
        <w:rPr>
          <w:rFonts w:asciiTheme="minorHAnsi" w:hAnsiTheme="minorHAnsi" w:cstheme="minorHAnsi"/>
        </w:rPr>
        <w:t xml:space="preserve">Zamawiający informuje, iż w odniesieniu do przedmiotowego zamówienia </w:t>
      </w:r>
      <w:r w:rsidRPr="0030212B">
        <w:rPr>
          <w:rFonts w:asciiTheme="minorHAnsi" w:hAnsiTheme="minorHAnsi" w:cstheme="minorHAnsi"/>
          <w:b/>
        </w:rPr>
        <w:t>nie prowadzono wstępnych konsultacji rynkowych</w:t>
      </w:r>
      <w:r w:rsidRPr="0030212B">
        <w:rPr>
          <w:rFonts w:asciiTheme="minorHAnsi" w:hAnsiTheme="minorHAnsi" w:cstheme="minorHAnsi"/>
        </w:rPr>
        <w:t>.</w:t>
      </w:r>
    </w:p>
    <w:p w14:paraId="735588A9" w14:textId="34DB5339" w:rsidR="00383220" w:rsidRPr="0030212B" w:rsidRDefault="00377290" w:rsidP="0030212B">
      <w:pPr>
        <w:pStyle w:val="Akapitzlist"/>
        <w:tabs>
          <w:tab w:val="left" w:pos="1005"/>
          <w:tab w:val="left" w:pos="1093"/>
        </w:tabs>
        <w:spacing w:before="1" w:line="276" w:lineRule="auto"/>
        <w:ind w:left="1093" w:right="363" w:firstLine="0"/>
        <w:rPr>
          <w:rFonts w:asciiTheme="minorHAnsi" w:hAnsiTheme="minorHAnsi" w:cstheme="minorHAnsi"/>
        </w:rPr>
      </w:pPr>
      <w:r w:rsidRPr="0030212B">
        <w:rPr>
          <w:rFonts w:asciiTheme="minorHAnsi" w:hAnsiTheme="minorHAnsi" w:cstheme="minorHAnsi"/>
          <w:noProof/>
        </w:rPr>
        <mc:AlternateContent>
          <mc:Choice Requires="wps">
            <w:drawing>
              <wp:anchor distT="0" distB="0" distL="0" distR="0" simplePos="0" relativeHeight="487588864" behindDoc="1" locked="0" layoutInCell="1" allowOverlap="1" wp14:anchorId="0537529A" wp14:editId="73F3F79D">
                <wp:simplePos x="0" y="0"/>
                <wp:positionH relativeFrom="page">
                  <wp:posOffset>962025</wp:posOffset>
                </wp:positionH>
                <wp:positionV relativeFrom="paragraph">
                  <wp:posOffset>166370</wp:posOffset>
                </wp:positionV>
                <wp:extent cx="6014720" cy="269875"/>
                <wp:effectExtent l="0" t="0" r="24130" b="15875"/>
                <wp:wrapTopAndBottom/>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4720" cy="26987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1A1D64D0" w14:textId="77777777" w:rsidR="00383220" w:rsidRDefault="00377290" w:rsidP="00965D33">
                            <w:pPr>
                              <w:pBdr>
                                <w:top w:val="single" w:sz="4" w:space="1" w:color="auto"/>
                                <w:left w:val="single" w:sz="4" w:space="4" w:color="auto"/>
                                <w:bottom w:val="single" w:sz="4" w:space="1" w:color="auto"/>
                                <w:right w:val="single" w:sz="4" w:space="4" w:color="auto"/>
                              </w:pBdr>
                              <w:shd w:val="clear" w:color="auto" w:fill="DBE5F1" w:themeFill="accent1" w:themeFillTint="33"/>
                              <w:spacing w:before="1"/>
                              <w:ind w:left="4" w:right="4"/>
                              <w:jc w:val="center"/>
                              <w:rPr>
                                <w:b/>
                                <w:color w:val="000000"/>
                              </w:rPr>
                            </w:pPr>
                            <w:r>
                              <w:rPr>
                                <w:b/>
                                <w:color w:val="000000"/>
                              </w:rPr>
                              <w:t>DZIAŁ</w:t>
                            </w:r>
                            <w:r>
                              <w:rPr>
                                <w:b/>
                                <w:color w:val="000000"/>
                                <w:spacing w:val="-7"/>
                              </w:rPr>
                              <w:t xml:space="preserve"> </w:t>
                            </w:r>
                            <w:r>
                              <w:rPr>
                                <w:b/>
                                <w:color w:val="000000"/>
                              </w:rPr>
                              <w:t>III</w:t>
                            </w:r>
                            <w:r>
                              <w:rPr>
                                <w:b/>
                                <w:color w:val="000000"/>
                                <w:spacing w:val="-5"/>
                              </w:rPr>
                              <w:t xml:space="preserve"> </w:t>
                            </w:r>
                            <w:r>
                              <w:rPr>
                                <w:b/>
                                <w:color w:val="000000"/>
                              </w:rPr>
                              <w:t>Opis</w:t>
                            </w:r>
                            <w:r>
                              <w:rPr>
                                <w:b/>
                                <w:color w:val="000000"/>
                                <w:spacing w:val="-5"/>
                              </w:rPr>
                              <w:t xml:space="preserve"> </w:t>
                            </w:r>
                            <w:r>
                              <w:rPr>
                                <w:b/>
                                <w:color w:val="000000"/>
                              </w:rPr>
                              <w:t>przedmiotu</w:t>
                            </w:r>
                            <w:r>
                              <w:rPr>
                                <w:b/>
                                <w:color w:val="000000"/>
                                <w:spacing w:val="-4"/>
                              </w:rPr>
                              <w:t xml:space="preserve"> </w:t>
                            </w:r>
                            <w:r>
                              <w:rPr>
                                <w:b/>
                                <w:color w:val="000000"/>
                                <w:spacing w:val="-2"/>
                              </w:rPr>
                              <w:t>zamówienia</w:t>
                            </w:r>
                          </w:p>
                        </w:txbxContent>
                      </wps:txbx>
                      <wps:bodyPr wrap="square" lIns="0" tIns="0" rIns="0" bIns="0" rtlCol="0">
                        <a:noAutofit/>
                      </wps:bodyPr>
                    </wps:wsp>
                  </a:graphicData>
                </a:graphic>
              </wp:anchor>
            </w:drawing>
          </mc:Choice>
          <mc:Fallback>
            <w:pict>
              <v:shape w14:anchorId="0537529A" id="Textbox 8" o:spid="_x0000_s1028" type="#_x0000_t202" style="position:absolute;left:0;text-align:left;margin-left:75.75pt;margin-top:13.1pt;width:473.6pt;height:21.25pt;z-index:-157276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" fillcolor="white [3201]" strokecolor="#4bacc6 [3208]" strokeweight="2pt">
                <v:path arrowok="t"/>
                <v:textbox inset="0,0,0,0">
                  <w:txbxContent>
                    <w:p w14:paraId="1A1D64D0" w14:textId="77777777" w:rsidR="00383220" w:rsidRDefault="00377290" w:rsidP="00965D33">
                      <w:pPr>
                        <w:pBdr>
                          <w:top w:val="single" w:sz="4" w:space="1" w:color="auto"/>
                          <w:left w:val="single" w:sz="4" w:space="4" w:color="auto"/>
                          <w:bottom w:val="single" w:sz="4" w:space="1" w:color="auto"/>
                          <w:right w:val="single" w:sz="4" w:space="4" w:color="auto"/>
                        </w:pBdr>
                        <w:shd w:val="clear" w:color="auto" w:fill="DBE5F1" w:themeFill="accent1" w:themeFillTint="33"/>
                        <w:spacing w:before="1"/>
                        <w:ind w:left="4" w:right="4"/>
                        <w:jc w:val="center"/>
                        <w:rPr>
                          <w:b/>
                          <w:color w:val="000000"/>
                        </w:rPr>
                      </w:pPr>
                      <w:r>
                        <w:rPr>
                          <w:b/>
                          <w:color w:val="000000"/>
                        </w:rPr>
                        <w:t>DZIAŁ</w:t>
                      </w:r>
                      <w:r>
                        <w:rPr>
                          <w:b/>
                          <w:color w:val="000000"/>
                          <w:spacing w:val="-7"/>
                        </w:rPr>
                        <w:t xml:space="preserve"> </w:t>
                      </w:r>
                      <w:r>
                        <w:rPr>
                          <w:b/>
                          <w:color w:val="000000"/>
                        </w:rPr>
                        <w:t>III</w:t>
                      </w:r>
                      <w:r>
                        <w:rPr>
                          <w:b/>
                          <w:color w:val="000000"/>
                          <w:spacing w:val="-5"/>
                        </w:rPr>
                        <w:t xml:space="preserve"> </w:t>
                      </w:r>
                      <w:r>
                        <w:rPr>
                          <w:b/>
                          <w:color w:val="000000"/>
                        </w:rPr>
                        <w:t>Opis</w:t>
                      </w:r>
                      <w:r>
                        <w:rPr>
                          <w:b/>
                          <w:color w:val="000000"/>
                          <w:spacing w:val="-5"/>
                        </w:rPr>
                        <w:t xml:space="preserve"> </w:t>
                      </w:r>
                      <w:r>
                        <w:rPr>
                          <w:b/>
                          <w:color w:val="000000"/>
                        </w:rPr>
                        <w:t>przedmiotu</w:t>
                      </w:r>
                      <w:r>
                        <w:rPr>
                          <w:b/>
                          <w:color w:val="000000"/>
                          <w:spacing w:val="-4"/>
                        </w:rPr>
                        <w:t xml:space="preserve"> </w:t>
                      </w:r>
                      <w:r>
                        <w:rPr>
                          <w:b/>
                          <w:color w:val="000000"/>
                          <w:spacing w:val="-2"/>
                        </w:rPr>
                        <w:t>zamówienia</w:t>
                      </w:r>
                    </w:p>
                  </w:txbxContent>
                </v:textbox>
                <w10:wrap type="topAndBottom" anchorx="page"/>
              </v:shape>
            </w:pict>
          </mc:Fallback>
        </mc:AlternateContent>
      </w:r>
    </w:p>
    <w:p w14:paraId="5FB2F36F" w14:textId="5FC14DA4" w:rsidR="0030212B" w:rsidRDefault="00377290" w:rsidP="001419CF">
      <w:pPr>
        <w:pStyle w:val="Akapitzlist"/>
        <w:numPr>
          <w:ilvl w:val="0"/>
          <w:numId w:val="21"/>
        </w:numPr>
        <w:rPr>
          <w:rFonts w:asciiTheme="minorHAnsi" w:hAnsiTheme="minorHAnsi" w:cstheme="minorHAnsi"/>
        </w:rPr>
      </w:pPr>
      <w:r w:rsidRPr="00F459BF">
        <w:rPr>
          <w:rFonts w:asciiTheme="minorHAnsi" w:hAnsiTheme="minorHAnsi" w:cstheme="minorHAnsi"/>
        </w:rPr>
        <w:t>Przedm</w:t>
      </w:r>
      <w:r w:rsidR="00F459BF" w:rsidRPr="00F459BF">
        <w:rPr>
          <w:rFonts w:asciiTheme="minorHAnsi" w:hAnsiTheme="minorHAnsi" w:cstheme="minorHAnsi"/>
        </w:rPr>
        <w:t>iotem zamówienia jest dostawa energii elektrycznej dla obiektów Szpitala Miejskiego w Miastku Sp. z o.o. w okresie 12 miesięcy od 01.01.2025r. do 31.12.2025r., o łącznej szacunkowej ilości 66</w:t>
      </w:r>
      <w:r w:rsidR="00527175">
        <w:rPr>
          <w:rFonts w:asciiTheme="minorHAnsi" w:hAnsiTheme="minorHAnsi" w:cstheme="minorHAnsi"/>
        </w:rPr>
        <w:t>1 250</w:t>
      </w:r>
      <w:r w:rsidR="00F459BF" w:rsidRPr="00F459BF">
        <w:rPr>
          <w:rFonts w:asciiTheme="minorHAnsi" w:hAnsiTheme="minorHAnsi" w:cstheme="minorHAnsi"/>
        </w:rPr>
        <w:t xml:space="preserve"> kWh.</w:t>
      </w:r>
    </w:p>
    <w:p w14:paraId="730C078B" w14:textId="77777777" w:rsidR="00F459BF" w:rsidRPr="00F459BF" w:rsidRDefault="00F459BF" w:rsidP="001419CF">
      <w:pPr>
        <w:pStyle w:val="Akapitzlist"/>
        <w:numPr>
          <w:ilvl w:val="0"/>
          <w:numId w:val="21"/>
        </w:numPr>
        <w:rPr>
          <w:rFonts w:asciiTheme="minorHAnsi" w:hAnsiTheme="minorHAnsi" w:cstheme="minorHAnsi"/>
        </w:rPr>
      </w:pPr>
      <w:r w:rsidRPr="00F459BF">
        <w:rPr>
          <w:rFonts w:asciiTheme="minorHAnsi" w:hAnsiTheme="minorHAnsi" w:cstheme="minorHAnsi"/>
        </w:rPr>
        <w:t>Wskazane powyżej prognozowane zużycie energii elektrycznej ma charakter orientacyjny i może odbiegać od faktycznie pobranej ilości energii w okresie trwania umowy. Zamawiający zobowiązuje się do zużycia minimum 80% szacunkowej ilości energii elektrycznej. Wykonawca wykonując kalkulację dla potrzeb złożenia oferty winien uwzględnić możliwe wahanie zużycia energii elektrycznej.</w:t>
      </w:r>
    </w:p>
    <w:p w14:paraId="43194D85" w14:textId="0A6540D5" w:rsidR="00F459BF" w:rsidRDefault="00F459BF" w:rsidP="001419CF">
      <w:pPr>
        <w:pStyle w:val="Akapitzlist"/>
        <w:numPr>
          <w:ilvl w:val="0"/>
          <w:numId w:val="21"/>
        </w:numPr>
        <w:rPr>
          <w:rFonts w:asciiTheme="minorHAnsi" w:hAnsiTheme="minorHAnsi" w:cstheme="minorHAnsi"/>
        </w:rPr>
      </w:pPr>
      <w:r w:rsidRPr="00F459BF">
        <w:rPr>
          <w:rFonts w:asciiTheme="minorHAnsi" w:hAnsiTheme="minorHAnsi" w:cstheme="minorHAnsi"/>
        </w:rPr>
        <w:t>Zakres rzeczowy przedmiotu zamówienia objętego niniejszym postępowaniem określa szczegółowy opis przedmiotu zamówienia (</w:t>
      </w:r>
      <w:r w:rsidR="00500C70">
        <w:rPr>
          <w:rFonts w:asciiTheme="minorHAnsi" w:hAnsiTheme="minorHAnsi" w:cstheme="minorHAnsi"/>
        </w:rPr>
        <w:t>Część nr III SWZ – Opis przedmiotu zamówienia</w:t>
      </w:r>
      <w:r w:rsidRPr="00F459BF">
        <w:rPr>
          <w:rFonts w:asciiTheme="minorHAnsi" w:hAnsiTheme="minorHAnsi" w:cstheme="minorHAnsi"/>
        </w:rPr>
        <w:t xml:space="preserve">) oraz </w:t>
      </w:r>
      <w:r w:rsidR="00AC7753" w:rsidRPr="00F459BF">
        <w:rPr>
          <w:rFonts w:asciiTheme="minorHAnsi" w:hAnsiTheme="minorHAnsi" w:cstheme="minorHAnsi"/>
        </w:rPr>
        <w:t>Istotne postanowienia umowy kompleksowej</w:t>
      </w:r>
      <w:r w:rsidR="00AC7753" w:rsidRPr="00F459BF" w:rsidDel="00AC7753">
        <w:rPr>
          <w:rFonts w:asciiTheme="minorHAnsi" w:hAnsiTheme="minorHAnsi" w:cstheme="minorHAnsi"/>
        </w:rPr>
        <w:t xml:space="preserve"> </w:t>
      </w:r>
      <w:r w:rsidRPr="00F459BF">
        <w:rPr>
          <w:rFonts w:asciiTheme="minorHAnsi" w:hAnsiTheme="minorHAnsi" w:cstheme="minorHAnsi"/>
        </w:rPr>
        <w:t>(Cz. II do SWZ), stanowiące integralną część niniejszej specyfikacji warunków zamówienia.</w:t>
      </w:r>
    </w:p>
    <w:p w14:paraId="24EB155B" w14:textId="4B1BC660" w:rsidR="00F459BF" w:rsidRPr="00F459BF" w:rsidRDefault="00F459BF" w:rsidP="001419CF">
      <w:pPr>
        <w:pStyle w:val="Akapitzlist"/>
        <w:numPr>
          <w:ilvl w:val="0"/>
          <w:numId w:val="21"/>
        </w:numPr>
        <w:rPr>
          <w:rFonts w:asciiTheme="minorHAnsi" w:hAnsiTheme="minorHAnsi" w:cstheme="minorHAnsi"/>
        </w:rPr>
      </w:pPr>
      <w:r w:rsidRPr="00F459BF">
        <w:rPr>
          <w:rFonts w:asciiTheme="minorHAnsi" w:hAnsiTheme="minorHAnsi" w:cstheme="minorHAnsi"/>
        </w:rPr>
        <w:t xml:space="preserve">Zamawiający dopuszcza podpisanie umowy z Wykonawcą na wzorze umowy Wykonawcy z zastrzeżeniem zawarcia w umowie </w:t>
      </w:r>
      <w:r w:rsidR="00AC7753" w:rsidRPr="00AC7753">
        <w:rPr>
          <w:rFonts w:asciiTheme="minorHAnsi" w:hAnsiTheme="minorHAnsi" w:cstheme="minorHAnsi"/>
        </w:rPr>
        <w:t>Istotn</w:t>
      </w:r>
      <w:r w:rsidR="00AC7753">
        <w:rPr>
          <w:rFonts w:asciiTheme="minorHAnsi" w:hAnsiTheme="minorHAnsi" w:cstheme="minorHAnsi"/>
        </w:rPr>
        <w:t>ych</w:t>
      </w:r>
      <w:r w:rsidR="00AC7753" w:rsidRPr="00AC7753">
        <w:rPr>
          <w:rFonts w:asciiTheme="minorHAnsi" w:hAnsiTheme="minorHAnsi" w:cstheme="minorHAnsi"/>
        </w:rPr>
        <w:t xml:space="preserve"> postanowie</w:t>
      </w:r>
      <w:r w:rsidR="00AC7753">
        <w:rPr>
          <w:rFonts w:asciiTheme="minorHAnsi" w:hAnsiTheme="minorHAnsi" w:cstheme="minorHAnsi"/>
        </w:rPr>
        <w:t>ń</w:t>
      </w:r>
      <w:r w:rsidR="00AC7753" w:rsidRPr="00AC7753">
        <w:rPr>
          <w:rFonts w:asciiTheme="minorHAnsi" w:hAnsiTheme="minorHAnsi" w:cstheme="minorHAnsi"/>
        </w:rPr>
        <w:t xml:space="preserve"> umowy kompleksowej</w:t>
      </w:r>
      <w:r w:rsidR="00AC7753" w:rsidRPr="00AC7753" w:rsidDel="00AC7753">
        <w:rPr>
          <w:rFonts w:asciiTheme="minorHAnsi" w:hAnsiTheme="minorHAnsi" w:cstheme="minorHAnsi"/>
        </w:rPr>
        <w:t xml:space="preserve"> </w:t>
      </w:r>
      <w:r w:rsidRPr="00F459BF">
        <w:rPr>
          <w:rFonts w:asciiTheme="minorHAnsi" w:hAnsiTheme="minorHAnsi" w:cstheme="minorHAnsi"/>
        </w:rPr>
        <w:t xml:space="preserve">zawartych w </w:t>
      </w:r>
      <w:r w:rsidRPr="00F459BF">
        <w:rPr>
          <w:rFonts w:asciiTheme="minorHAnsi" w:hAnsiTheme="minorHAnsi" w:cstheme="minorHAnsi"/>
        </w:rPr>
        <w:lastRenderedPageBreak/>
        <w:t>Części II SWZ.</w:t>
      </w:r>
    </w:p>
    <w:p w14:paraId="4515828F" w14:textId="20EDBA57" w:rsidR="00345C79" w:rsidRPr="00315DFE" w:rsidRDefault="0030212B" w:rsidP="001419CF">
      <w:pPr>
        <w:pStyle w:val="Akapitzlist"/>
        <w:numPr>
          <w:ilvl w:val="0"/>
          <w:numId w:val="21"/>
        </w:numPr>
        <w:tabs>
          <w:tab w:val="left" w:pos="1005"/>
          <w:tab w:val="left" w:pos="1093"/>
        </w:tabs>
        <w:spacing w:before="3" w:line="276" w:lineRule="auto"/>
        <w:ind w:right="370" w:hanging="360"/>
        <w:rPr>
          <w:rFonts w:asciiTheme="minorHAnsi" w:hAnsiTheme="minorHAnsi" w:cstheme="minorHAnsi"/>
          <w:b/>
        </w:rPr>
      </w:pPr>
      <w:r w:rsidRPr="00315DFE">
        <w:rPr>
          <w:rFonts w:asciiTheme="minorHAnsi" w:hAnsiTheme="minorHAnsi" w:cstheme="minorHAnsi"/>
          <w:b/>
        </w:rPr>
        <w:t xml:space="preserve">Szczegółowy </w:t>
      </w:r>
      <w:r w:rsidR="00315DFE">
        <w:rPr>
          <w:rFonts w:asciiTheme="minorHAnsi" w:hAnsiTheme="minorHAnsi" w:cstheme="minorHAnsi"/>
          <w:b/>
        </w:rPr>
        <w:t>opis zamówienia</w:t>
      </w:r>
      <w:r w:rsidRPr="00315DFE">
        <w:rPr>
          <w:rFonts w:asciiTheme="minorHAnsi" w:hAnsiTheme="minorHAnsi" w:cstheme="minorHAnsi"/>
          <w:b/>
        </w:rPr>
        <w:t xml:space="preserve"> został zawarty</w:t>
      </w:r>
      <w:r w:rsidR="00E06BA3" w:rsidRPr="00315DFE">
        <w:rPr>
          <w:rFonts w:asciiTheme="minorHAnsi" w:hAnsiTheme="minorHAnsi" w:cstheme="minorHAnsi"/>
          <w:b/>
        </w:rPr>
        <w:t xml:space="preserve"> </w:t>
      </w:r>
      <w:r w:rsidR="00345C79" w:rsidRPr="00315DFE">
        <w:rPr>
          <w:rFonts w:asciiTheme="minorHAnsi" w:hAnsiTheme="minorHAnsi" w:cstheme="minorHAnsi"/>
          <w:b/>
        </w:rPr>
        <w:t>w Części III</w:t>
      </w:r>
      <w:r w:rsidRPr="00315DFE">
        <w:rPr>
          <w:rFonts w:asciiTheme="minorHAnsi" w:hAnsiTheme="minorHAnsi" w:cstheme="minorHAnsi"/>
          <w:b/>
        </w:rPr>
        <w:t xml:space="preserve"> SWZ</w:t>
      </w:r>
      <w:r w:rsidR="00345C79" w:rsidRPr="00315DFE">
        <w:rPr>
          <w:rFonts w:asciiTheme="minorHAnsi" w:hAnsiTheme="minorHAnsi" w:cstheme="minorHAnsi"/>
          <w:b/>
        </w:rPr>
        <w:t xml:space="preserve"> – Opis Przedmiotu zamówienia</w:t>
      </w:r>
      <w:r w:rsidR="00E06BA3" w:rsidRPr="00315DFE">
        <w:rPr>
          <w:rFonts w:asciiTheme="minorHAnsi" w:hAnsiTheme="minorHAnsi" w:cstheme="minorHAnsi"/>
          <w:b/>
        </w:rPr>
        <w:t>.</w:t>
      </w:r>
    </w:p>
    <w:p w14:paraId="36C65746" w14:textId="77777777" w:rsidR="00DC57D5" w:rsidRDefault="00377290" w:rsidP="00770739">
      <w:pPr>
        <w:pStyle w:val="Akapitzlist"/>
        <w:numPr>
          <w:ilvl w:val="0"/>
          <w:numId w:val="20"/>
        </w:numPr>
        <w:tabs>
          <w:tab w:val="left" w:pos="1005"/>
          <w:tab w:val="left" w:pos="1093"/>
        </w:tabs>
        <w:spacing w:before="1" w:line="276" w:lineRule="auto"/>
        <w:ind w:left="1005" w:right="370" w:hanging="272"/>
        <w:rPr>
          <w:rFonts w:asciiTheme="minorHAnsi" w:hAnsiTheme="minorHAnsi" w:cstheme="minorHAnsi"/>
        </w:rPr>
      </w:pPr>
      <w:r w:rsidRPr="00DC57D5">
        <w:rPr>
          <w:rFonts w:asciiTheme="minorHAnsi" w:hAnsiTheme="minorHAnsi" w:cstheme="minorHAnsi"/>
        </w:rPr>
        <w:t>Wykonawca musi zaoferować przedmiot zamówienia zgodny z wymogami zamawiającego określonymi w SWZ i jej załącznikach</w:t>
      </w:r>
      <w:r w:rsidR="00DC57D5">
        <w:rPr>
          <w:rFonts w:asciiTheme="minorHAnsi" w:hAnsiTheme="minorHAnsi" w:cstheme="minorHAnsi"/>
        </w:rPr>
        <w:t>.</w:t>
      </w:r>
    </w:p>
    <w:p w14:paraId="2E87C4E6" w14:textId="182AA345" w:rsidR="00383220" w:rsidRPr="00DC57D5" w:rsidRDefault="00377290" w:rsidP="00770739">
      <w:pPr>
        <w:pStyle w:val="Akapitzlist"/>
        <w:numPr>
          <w:ilvl w:val="0"/>
          <w:numId w:val="20"/>
        </w:numPr>
        <w:tabs>
          <w:tab w:val="left" w:pos="1005"/>
          <w:tab w:val="left" w:pos="1093"/>
        </w:tabs>
        <w:spacing w:before="1" w:line="276" w:lineRule="auto"/>
        <w:ind w:left="1005" w:right="370" w:hanging="272"/>
        <w:rPr>
          <w:rFonts w:asciiTheme="minorHAnsi" w:hAnsiTheme="minorHAnsi" w:cstheme="minorHAnsi"/>
        </w:rPr>
      </w:pPr>
      <w:r w:rsidRPr="00DC57D5">
        <w:rPr>
          <w:rFonts w:asciiTheme="minorHAnsi" w:hAnsiTheme="minorHAnsi" w:cstheme="minorHAnsi"/>
        </w:rPr>
        <w:t>Warunki</w:t>
      </w:r>
      <w:r w:rsidRPr="00DC57D5">
        <w:rPr>
          <w:rFonts w:asciiTheme="minorHAnsi" w:hAnsiTheme="minorHAnsi" w:cstheme="minorHAnsi"/>
          <w:spacing w:val="-7"/>
        </w:rPr>
        <w:t xml:space="preserve"> </w:t>
      </w:r>
      <w:r w:rsidRPr="00DC57D5">
        <w:rPr>
          <w:rFonts w:asciiTheme="minorHAnsi" w:hAnsiTheme="minorHAnsi" w:cstheme="minorHAnsi"/>
        </w:rPr>
        <w:t>realizacji</w:t>
      </w:r>
      <w:r w:rsidRPr="00DC57D5">
        <w:rPr>
          <w:rFonts w:asciiTheme="minorHAnsi" w:hAnsiTheme="minorHAnsi" w:cstheme="minorHAnsi"/>
          <w:spacing w:val="-3"/>
        </w:rPr>
        <w:t xml:space="preserve"> </w:t>
      </w:r>
      <w:r w:rsidRPr="00DC57D5">
        <w:rPr>
          <w:rFonts w:asciiTheme="minorHAnsi" w:hAnsiTheme="minorHAnsi" w:cstheme="minorHAnsi"/>
        </w:rPr>
        <w:t>zamówienia</w:t>
      </w:r>
      <w:r w:rsidRPr="00DC57D5">
        <w:rPr>
          <w:rFonts w:asciiTheme="minorHAnsi" w:hAnsiTheme="minorHAnsi" w:cstheme="minorHAnsi"/>
          <w:spacing w:val="-6"/>
        </w:rPr>
        <w:t xml:space="preserve"> </w:t>
      </w:r>
      <w:r w:rsidRPr="00DC57D5">
        <w:rPr>
          <w:rFonts w:asciiTheme="minorHAnsi" w:hAnsiTheme="minorHAnsi" w:cstheme="minorHAnsi"/>
        </w:rPr>
        <w:t>określ</w:t>
      </w:r>
      <w:r w:rsidR="00E06BA3" w:rsidRPr="00DC57D5">
        <w:rPr>
          <w:rFonts w:asciiTheme="minorHAnsi" w:hAnsiTheme="minorHAnsi" w:cstheme="minorHAnsi"/>
        </w:rPr>
        <w:t>one zostały</w:t>
      </w:r>
      <w:r w:rsidRPr="00DC57D5">
        <w:rPr>
          <w:rFonts w:asciiTheme="minorHAnsi" w:hAnsiTheme="minorHAnsi" w:cstheme="minorHAnsi"/>
          <w:spacing w:val="-5"/>
        </w:rPr>
        <w:t xml:space="preserve"> </w:t>
      </w:r>
      <w:r w:rsidRPr="00DC57D5">
        <w:rPr>
          <w:rFonts w:asciiTheme="minorHAnsi" w:hAnsiTheme="minorHAnsi" w:cstheme="minorHAnsi"/>
        </w:rPr>
        <w:t>również</w:t>
      </w:r>
      <w:r w:rsidRPr="00DC57D5">
        <w:rPr>
          <w:rFonts w:asciiTheme="minorHAnsi" w:hAnsiTheme="minorHAnsi" w:cstheme="minorHAnsi"/>
          <w:spacing w:val="-6"/>
        </w:rPr>
        <w:t xml:space="preserve"> </w:t>
      </w:r>
      <w:r w:rsidR="0030212B" w:rsidRPr="00DC57D5">
        <w:rPr>
          <w:rFonts w:asciiTheme="minorHAnsi" w:hAnsiTheme="minorHAnsi" w:cstheme="minorHAnsi"/>
          <w:spacing w:val="-6"/>
        </w:rPr>
        <w:t xml:space="preserve">w </w:t>
      </w:r>
      <w:r w:rsidR="00315DFE" w:rsidRPr="00DC57D5">
        <w:rPr>
          <w:rFonts w:asciiTheme="minorHAnsi" w:hAnsiTheme="minorHAnsi" w:cstheme="minorHAnsi"/>
        </w:rPr>
        <w:t xml:space="preserve">Istotnych postanowieniach umowy kompleksowej </w:t>
      </w:r>
      <w:r w:rsidRPr="00DC57D5">
        <w:rPr>
          <w:rFonts w:asciiTheme="minorHAnsi" w:hAnsiTheme="minorHAnsi" w:cstheme="minorHAnsi"/>
        </w:rPr>
        <w:t>(Część</w:t>
      </w:r>
      <w:r w:rsidRPr="00DC57D5">
        <w:rPr>
          <w:rFonts w:asciiTheme="minorHAnsi" w:hAnsiTheme="minorHAnsi" w:cstheme="minorHAnsi"/>
          <w:spacing w:val="-4"/>
        </w:rPr>
        <w:t xml:space="preserve"> </w:t>
      </w:r>
      <w:r w:rsidRPr="00DC57D5">
        <w:rPr>
          <w:rFonts w:asciiTheme="minorHAnsi" w:hAnsiTheme="minorHAnsi" w:cstheme="minorHAnsi"/>
        </w:rPr>
        <w:t>II</w:t>
      </w:r>
      <w:r w:rsidRPr="00DC57D5">
        <w:rPr>
          <w:rFonts w:asciiTheme="minorHAnsi" w:hAnsiTheme="minorHAnsi" w:cstheme="minorHAnsi"/>
          <w:spacing w:val="-6"/>
        </w:rPr>
        <w:t xml:space="preserve"> </w:t>
      </w:r>
      <w:r w:rsidRPr="00DC57D5">
        <w:rPr>
          <w:rFonts w:asciiTheme="minorHAnsi" w:hAnsiTheme="minorHAnsi" w:cstheme="minorHAnsi"/>
          <w:spacing w:val="-2"/>
        </w:rPr>
        <w:t>SWZ).</w:t>
      </w:r>
    </w:p>
    <w:p w14:paraId="36222E29" w14:textId="70687D97" w:rsidR="00A36D04" w:rsidRPr="00315DFE" w:rsidRDefault="00377290" w:rsidP="001419CF">
      <w:pPr>
        <w:pStyle w:val="Akapitzlist"/>
        <w:numPr>
          <w:ilvl w:val="0"/>
          <w:numId w:val="20"/>
        </w:numPr>
        <w:tabs>
          <w:tab w:val="left" w:pos="1092"/>
        </w:tabs>
        <w:spacing w:before="1" w:line="276" w:lineRule="auto"/>
        <w:ind w:left="1092" w:hanging="359"/>
        <w:rPr>
          <w:rFonts w:asciiTheme="minorHAnsi" w:hAnsiTheme="minorHAnsi" w:cstheme="minorHAnsi"/>
        </w:rPr>
      </w:pPr>
      <w:r w:rsidRPr="00315DFE">
        <w:rPr>
          <w:rFonts w:asciiTheme="minorHAnsi" w:hAnsiTheme="minorHAnsi" w:cstheme="minorHAnsi"/>
        </w:rPr>
        <w:t>Nazwy</w:t>
      </w:r>
      <w:r w:rsidRPr="00315DFE">
        <w:rPr>
          <w:rFonts w:asciiTheme="minorHAnsi" w:hAnsiTheme="minorHAnsi" w:cstheme="minorHAnsi"/>
          <w:spacing w:val="-4"/>
        </w:rPr>
        <w:t xml:space="preserve"> </w:t>
      </w:r>
      <w:r w:rsidRPr="00315DFE">
        <w:rPr>
          <w:rFonts w:asciiTheme="minorHAnsi" w:hAnsiTheme="minorHAnsi" w:cstheme="minorHAnsi"/>
        </w:rPr>
        <w:t>i</w:t>
      </w:r>
      <w:r w:rsidRPr="00315DFE">
        <w:rPr>
          <w:rFonts w:asciiTheme="minorHAnsi" w:hAnsiTheme="minorHAnsi" w:cstheme="minorHAnsi"/>
          <w:spacing w:val="-2"/>
        </w:rPr>
        <w:t xml:space="preserve"> </w:t>
      </w:r>
      <w:r w:rsidRPr="00315DFE">
        <w:rPr>
          <w:rFonts w:asciiTheme="minorHAnsi" w:hAnsiTheme="minorHAnsi" w:cstheme="minorHAnsi"/>
        </w:rPr>
        <w:t>kody</w:t>
      </w:r>
      <w:r w:rsidRPr="00315DFE">
        <w:rPr>
          <w:rFonts w:asciiTheme="minorHAnsi" w:hAnsiTheme="minorHAnsi" w:cstheme="minorHAnsi"/>
          <w:spacing w:val="-4"/>
        </w:rPr>
        <w:t xml:space="preserve"> </w:t>
      </w:r>
      <w:r w:rsidRPr="00315DFE">
        <w:rPr>
          <w:rFonts w:asciiTheme="minorHAnsi" w:hAnsiTheme="minorHAnsi" w:cstheme="minorHAnsi"/>
        </w:rPr>
        <w:t>Wspólnego</w:t>
      </w:r>
      <w:r w:rsidRPr="00315DFE">
        <w:rPr>
          <w:rFonts w:asciiTheme="minorHAnsi" w:hAnsiTheme="minorHAnsi" w:cstheme="minorHAnsi"/>
          <w:spacing w:val="-5"/>
        </w:rPr>
        <w:t xml:space="preserve"> </w:t>
      </w:r>
      <w:r w:rsidRPr="00315DFE">
        <w:rPr>
          <w:rFonts w:asciiTheme="minorHAnsi" w:hAnsiTheme="minorHAnsi" w:cstheme="minorHAnsi"/>
        </w:rPr>
        <w:t>Słownika</w:t>
      </w:r>
      <w:r w:rsidRPr="00315DFE">
        <w:rPr>
          <w:rFonts w:asciiTheme="minorHAnsi" w:hAnsiTheme="minorHAnsi" w:cstheme="minorHAnsi"/>
          <w:spacing w:val="-3"/>
        </w:rPr>
        <w:t xml:space="preserve"> </w:t>
      </w:r>
      <w:r w:rsidRPr="00315DFE">
        <w:rPr>
          <w:rFonts w:asciiTheme="minorHAnsi" w:hAnsiTheme="minorHAnsi" w:cstheme="minorHAnsi"/>
        </w:rPr>
        <w:t>Zamówień</w:t>
      </w:r>
      <w:r w:rsidRPr="00315DFE">
        <w:rPr>
          <w:rFonts w:asciiTheme="minorHAnsi" w:hAnsiTheme="minorHAnsi" w:cstheme="minorHAnsi"/>
          <w:spacing w:val="-3"/>
        </w:rPr>
        <w:t xml:space="preserve"> </w:t>
      </w:r>
      <w:r w:rsidRPr="00315DFE">
        <w:rPr>
          <w:rFonts w:asciiTheme="minorHAnsi" w:hAnsiTheme="minorHAnsi" w:cstheme="minorHAnsi"/>
          <w:spacing w:val="-2"/>
        </w:rPr>
        <w:t>(CPV):</w:t>
      </w:r>
    </w:p>
    <w:tbl>
      <w:tblPr>
        <w:tblStyle w:val="TableNormal"/>
        <w:tblW w:w="9473" w:type="dxa"/>
        <w:tblInd w:w="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6"/>
        <w:gridCol w:w="6917"/>
      </w:tblGrid>
      <w:tr w:rsidR="00C6476D" w:rsidRPr="0030212B" w14:paraId="41D661B8" w14:textId="77777777" w:rsidTr="00A36D04">
        <w:trPr>
          <w:trHeight w:val="251"/>
        </w:trPr>
        <w:tc>
          <w:tcPr>
            <w:tcW w:w="2556" w:type="dxa"/>
            <w:shd w:val="clear" w:color="auto" w:fill="auto"/>
          </w:tcPr>
          <w:p w14:paraId="74F75039" w14:textId="77777777" w:rsidR="00C6476D" w:rsidRPr="0030212B" w:rsidRDefault="00C6476D" w:rsidP="0030212B">
            <w:pPr>
              <w:pStyle w:val="TableParagraph"/>
              <w:spacing w:line="276" w:lineRule="auto"/>
              <w:ind w:left="108"/>
              <w:jc w:val="both"/>
              <w:rPr>
                <w:rFonts w:asciiTheme="minorHAnsi" w:hAnsiTheme="minorHAnsi" w:cstheme="minorHAnsi"/>
              </w:rPr>
            </w:pPr>
            <w:r w:rsidRPr="0030212B">
              <w:rPr>
                <w:rFonts w:asciiTheme="minorHAnsi" w:hAnsiTheme="minorHAnsi" w:cstheme="minorHAnsi"/>
                <w:spacing w:val="-2"/>
              </w:rPr>
              <w:t>numer</w:t>
            </w:r>
          </w:p>
        </w:tc>
        <w:tc>
          <w:tcPr>
            <w:tcW w:w="6917" w:type="dxa"/>
            <w:shd w:val="clear" w:color="auto" w:fill="auto"/>
          </w:tcPr>
          <w:p w14:paraId="4ECDA240" w14:textId="77777777" w:rsidR="00C6476D" w:rsidRPr="0030212B" w:rsidRDefault="00C6476D" w:rsidP="0030212B">
            <w:pPr>
              <w:pStyle w:val="TableParagraph"/>
              <w:spacing w:line="276" w:lineRule="auto"/>
              <w:ind w:left="108"/>
              <w:jc w:val="both"/>
              <w:rPr>
                <w:rFonts w:asciiTheme="minorHAnsi" w:hAnsiTheme="minorHAnsi" w:cstheme="minorHAnsi"/>
              </w:rPr>
            </w:pPr>
            <w:r w:rsidRPr="0030212B">
              <w:rPr>
                <w:rFonts w:asciiTheme="minorHAnsi" w:hAnsiTheme="minorHAnsi" w:cstheme="minorHAnsi"/>
                <w:spacing w:val="-2"/>
              </w:rPr>
              <w:t>nazwa</w:t>
            </w:r>
          </w:p>
        </w:tc>
      </w:tr>
      <w:tr w:rsidR="00C6476D" w:rsidRPr="0030212B" w14:paraId="009BEEEB" w14:textId="77777777" w:rsidTr="00A36D04">
        <w:trPr>
          <w:trHeight w:val="316"/>
        </w:trPr>
        <w:tc>
          <w:tcPr>
            <w:tcW w:w="2556" w:type="dxa"/>
            <w:shd w:val="clear" w:color="auto" w:fill="auto"/>
          </w:tcPr>
          <w:p w14:paraId="4CBF67EA" w14:textId="0BE86D03" w:rsidR="00C6476D" w:rsidRPr="0030212B" w:rsidRDefault="00F459BF" w:rsidP="0030212B">
            <w:pPr>
              <w:pStyle w:val="TableParagraph"/>
              <w:spacing w:line="276" w:lineRule="auto"/>
              <w:ind w:left="108"/>
              <w:jc w:val="both"/>
              <w:rPr>
                <w:rFonts w:asciiTheme="minorHAnsi" w:hAnsiTheme="minorHAnsi" w:cstheme="minorHAnsi"/>
              </w:rPr>
            </w:pPr>
            <w:r>
              <w:rPr>
                <w:rFonts w:asciiTheme="minorHAnsi" w:hAnsiTheme="minorHAnsi" w:cstheme="minorHAnsi"/>
                <w:color w:val="000000"/>
                <w:shd w:val="clear" w:color="auto" w:fill="DFE8F6"/>
              </w:rPr>
              <w:t>09300000-2</w:t>
            </w:r>
          </w:p>
        </w:tc>
        <w:tc>
          <w:tcPr>
            <w:tcW w:w="6917" w:type="dxa"/>
            <w:shd w:val="clear" w:color="auto" w:fill="auto"/>
          </w:tcPr>
          <w:p w14:paraId="66024848" w14:textId="64198CDC" w:rsidR="00C6476D" w:rsidRPr="0030212B" w:rsidRDefault="00F459BF" w:rsidP="0030212B">
            <w:pPr>
              <w:pStyle w:val="TableParagraph"/>
              <w:spacing w:line="276" w:lineRule="auto"/>
              <w:ind w:left="108"/>
              <w:jc w:val="both"/>
              <w:rPr>
                <w:rFonts w:asciiTheme="minorHAnsi" w:hAnsiTheme="minorHAnsi" w:cstheme="minorHAnsi"/>
              </w:rPr>
            </w:pPr>
            <w:r>
              <w:rPr>
                <w:rFonts w:asciiTheme="minorHAnsi" w:hAnsiTheme="minorHAnsi" w:cstheme="minorHAnsi"/>
                <w:color w:val="000000"/>
                <w:shd w:val="clear" w:color="auto" w:fill="DFE8F6"/>
              </w:rPr>
              <w:t>Energia Elektryczna, cieplna, słoneczna i jądrowa.</w:t>
            </w:r>
          </w:p>
        </w:tc>
      </w:tr>
    </w:tbl>
    <w:p w14:paraId="1DAC8BD1" w14:textId="77777777" w:rsidR="0065106E" w:rsidRPr="0030212B" w:rsidRDefault="0065106E" w:rsidP="0030212B">
      <w:pPr>
        <w:pStyle w:val="Tekstpodstawowy"/>
        <w:spacing w:before="1" w:line="276" w:lineRule="auto"/>
        <w:ind w:firstLine="0"/>
        <w:rPr>
          <w:rFonts w:asciiTheme="minorHAnsi" w:hAnsiTheme="minorHAnsi" w:cstheme="minorHAnsi"/>
        </w:rPr>
      </w:pPr>
    </w:p>
    <w:p w14:paraId="6DD873BE" w14:textId="2C3B0078" w:rsidR="00AC2C53" w:rsidRDefault="00AC2C53" w:rsidP="001419CF">
      <w:pPr>
        <w:pStyle w:val="Akapitzlist"/>
        <w:numPr>
          <w:ilvl w:val="0"/>
          <w:numId w:val="20"/>
        </w:numPr>
        <w:tabs>
          <w:tab w:val="left" w:pos="1092"/>
        </w:tabs>
        <w:spacing w:line="276" w:lineRule="auto"/>
        <w:ind w:left="1092" w:hanging="359"/>
        <w:rPr>
          <w:rFonts w:asciiTheme="minorHAnsi" w:hAnsiTheme="minorHAnsi" w:cstheme="minorHAnsi"/>
        </w:rPr>
      </w:pPr>
      <w:r>
        <w:rPr>
          <w:rFonts w:asciiTheme="minorHAnsi" w:hAnsiTheme="minorHAnsi" w:cstheme="minorHAnsi"/>
        </w:rPr>
        <w:t>Zamówienie nie jest podzielone na części.</w:t>
      </w:r>
    </w:p>
    <w:p w14:paraId="4030BC24" w14:textId="1DFC29B3" w:rsidR="00383220" w:rsidRPr="0030212B" w:rsidRDefault="00377290" w:rsidP="001419CF">
      <w:pPr>
        <w:pStyle w:val="Akapitzlist"/>
        <w:numPr>
          <w:ilvl w:val="0"/>
          <w:numId w:val="20"/>
        </w:numPr>
        <w:tabs>
          <w:tab w:val="left" w:pos="1092"/>
        </w:tabs>
        <w:spacing w:line="276" w:lineRule="auto"/>
        <w:ind w:left="1092" w:hanging="359"/>
        <w:rPr>
          <w:rFonts w:asciiTheme="minorHAnsi" w:hAnsiTheme="minorHAnsi" w:cstheme="minorHAnsi"/>
        </w:rPr>
      </w:pPr>
      <w:r w:rsidRPr="0030212B">
        <w:rPr>
          <w:rFonts w:asciiTheme="minorHAnsi" w:hAnsiTheme="minorHAnsi" w:cstheme="minorHAnsi"/>
        </w:rPr>
        <w:t>Zamawiający</w:t>
      </w:r>
      <w:r w:rsidRPr="0030212B">
        <w:rPr>
          <w:rFonts w:asciiTheme="minorHAnsi" w:hAnsiTheme="minorHAnsi" w:cstheme="minorHAnsi"/>
          <w:spacing w:val="-11"/>
        </w:rPr>
        <w:t xml:space="preserve"> </w:t>
      </w:r>
      <w:r w:rsidRPr="0030212B">
        <w:rPr>
          <w:rFonts w:asciiTheme="minorHAnsi" w:hAnsiTheme="minorHAnsi" w:cstheme="minorHAnsi"/>
        </w:rPr>
        <w:t>nie</w:t>
      </w:r>
      <w:r w:rsidRPr="0030212B">
        <w:rPr>
          <w:rFonts w:asciiTheme="minorHAnsi" w:hAnsiTheme="minorHAnsi" w:cstheme="minorHAnsi"/>
          <w:spacing w:val="-7"/>
        </w:rPr>
        <w:t xml:space="preserve"> </w:t>
      </w:r>
      <w:r w:rsidRPr="0030212B">
        <w:rPr>
          <w:rFonts w:asciiTheme="minorHAnsi" w:hAnsiTheme="minorHAnsi" w:cstheme="minorHAnsi"/>
        </w:rPr>
        <w:t>dopuszcza</w:t>
      </w:r>
      <w:r w:rsidRPr="0030212B">
        <w:rPr>
          <w:rFonts w:asciiTheme="minorHAnsi" w:hAnsiTheme="minorHAnsi" w:cstheme="minorHAnsi"/>
          <w:spacing w:val="-5"/>
        </w:rPr>
        <w:t xml:space="preserve"> </w:t>
      </w:r>
      <w:r w:rsidRPr="0030212B">
        <w:rPr>
          <w:rFonts w:asciiTheme="minorHAnsi" w:hAnsiTheme="minorHAnsi" w:cstheme="minorHAnsi"/>
        </w:rPr>
        <w:t>możliwości</w:t>
      </w:r>
      <w:r w:rsidRPr="0030212B">
        <w:rPr>
          <w:rFonts w:asciiTheme="minorHAnsi" w:hAnsiTheme="minorHAnsi" w:cstheme="minorHAnsi"/>
          <w:spacing w:val="-5"/>
        </w:rPr>
        <w:t xml:space="preserve"> </w:t>
      </w:r>
      <w:r w:rsidRPr="0030212B">
        <w:rPr>
          <w:rFonts w:asciiTheme="minorHAnsi" w:hAnsiTheme="minorHAnsi" w:cstheme="minorHAnsi"/>
        </w:rPr>
        <w:t>złożenia</w:t>
      </w:r>
      <w:r w:rsidRPr="0030212B">
        <w:rPr>
          <w:rFonts w:asciiTheme="minorHAnsi" w:hAnsiTheme="minorHAnsi" w:cstheme="minorHAnsi"/>
          <w:spacing w:val="-7"/>
        </w:rPr>
        <w:t xml:space="preserve"> </w:t>
      </w:r>
      <w:r w:rsidRPr="0030212B">
        <w:rPr>
          <w:rFonts w:asciiTheme="minorHAnsi" w:hAnsiTheme="minorHAnsi" w:cstheme="minorHAnsi"/>
        </w:rPr>
        <w:t>oferty</w:t>
      </w:r>
      <w:r w:rsidRPr="0030212B">
        <w:rPr>
          <w:rFonts w:asciiTheme="minorHAnsi" w:hAnsiTheme="minorHAnsi" w:cstheme="minorHAnsi"/>
          <w:spacing w:val="-5"/>
        </w:rPr>
        <w:t xml:space="preserve"> </w:t>
      </w:r>
      <w:r w:rsidRPr="0030212B">
        <w:rPr>
          <w:rFonts w:asciiTheme="minorHAnsi" w:hAnsiTheme="minorHAnsi" w:cstheme="minorHAnsi"/>
          <w:spacing w:val="-2"/>
        </w:rPr>
        <w:t>wariantowej.</w:t>
      </w:r>
    </w:p>
    <w:p w14:paraId="28AE79AF" w14:textId="77777777" w:rsidR="00383220" w:rsidRPr="0030212B" w:rsidRDefault="00377290" w:rsidP="001419CF">
      <w:pPr>
        <w:pStyle w:val="Akapitzlist"/>
        <w:numPr>
          <w:ilvl w:val="0"/>
          <w:numId w:val="20"/>
        </w:numPr>
        <w:tabs>
          <w:tab w:val="left" w:pos="1092"/>
        </w:tabs>
        <w:spacing w:line="276" w:lineRule="auto"/>
        <w:ind w:left="1092" w:hanging="359"/>
        <w:rPr>
          <w:rFonts w:asciiTheme="minorHAnsi" w:hAnsiTheme="minorHAnsi" w:cstheme="minorHAnsi"/>
        </w:rPr>
      </w:pPr>
      <w:r w:rsidRPr="0030212B">
        <w:rPr>
          <w:rFonts w:asciiTheme="minorHAnsi" w:hAnsiTheme="minorHAnsi" w:cstheme="minorHAnsi"/>
        </w:rPr>
        <w:t>Zamawiający</w:t>
      </w:r>
      <w:r w:rsidRPr="0030212B">
        <w:rPr>
          <w:rFonts w:asciiTheme="minorHAnsi" w:hAnsiTheme="minorHAnsi" w:cstheme="minorHAnsi"/>
          <w:spacing w:val="-11"/>
        </w:rPr>
        <w:t xml:space="preserve"> </w:t>
      </w:r>
      <w:r w:rsidRPr="0030212B">
        <w:rPr>
          <w:rFonts w:asciiTheme="minorHAnsi" w:hAnsiTheme="minorHAnsi" w:cstheme="minorHAnsi"/>
        </w:rPr>
        <w:t>dopuszcza</w:t>
      </w:r>
      <w:r w:rsidRPr="0030212B">
        <w:rPr>
          <w:rFonts w:asciiTheme="minorHAnsi" w:hAnsiTheme="minorHAnsi" w:cstheme="minorHAnsi"/>
          <w:spacing w:val="-5"/>
        </w:rPr>
        <w:t xml:space="preserve"> </w:t>
      </w:r>
      <w:r w:rsidRPr="0030212B">
        <w:rPr>
          <w:rFonts w:asciiTheme="minorHAnsi" w:hAnsiTheme="minorHAnsi" w:cstheme="minorHAnsi"/>
        </w:rPr>
        <w:t>możliwość</w:t>
      </w:r>
      <w:r w:rsidRPr="0030212B">
        <w:rPr>
          <w:rFonts w:asciiTheme="minorHAnsi" w:hAnsiTheme="minorHAnsi" w:cstheme="minorHAnsi"/>
          <w:spacing w:val="-5"/>
        </w:rPr>
        <w:t xml:space="preserve"> </w:t>
      </w:r>
      <w:r w:rsidRPr="0030212B">
        <w:rPr>
          <w:rFonts w:asciiTheme="minorHAnsi" w:hAnsiTheme="minorHAnsi" w:cstheme="minorHAnsi"/>
        </w:rPr>
        <w:t>dołączenia</w:t>
      </w:r>
      <w:r w:rsidRPr="0030212B">
        <w:rPr>
          <w:rFonts w:asciiTheme="minorHAnsi" w:hAnsiTheme="minorHAnsi" w:cstheme="minorHAnsi"/>
          <w:spacing w:val="-7"/>
        </w:rPr>
        <w:t xml:space="preserve"> </w:t>
      </w:r>
      <w:r w:rsidRPr="0030212B">
        <w:rPr>
          <w:rFonts w:asciiTheme="minorHAnsi" w:hAnsiTheme="minorHAnsi" w:cstheme="minorHAnsi"/>
        </w:rPr>
        <w:t>katalogu</w:t>
      </w:r>
      <w:r w:rsidRPr="0030212B">
        <w:rPr>
          <w:rFonts w:asciiTheme="minorHAnsi" w:hAnsiTheme="minorHAnsi" w:cstheme="minorHAnsi"/>
          <w:spacing w:val="-6"/>
        </w:rPr>
        <w:t xml:space="preserve"> </w:t>
      </w:r>
      <w:r w:rsidRPr="0030212B">
        <w:rPr>
          <w:rFonts w:asciiTheme="minorHAnsi" w:hAnsiTheme="minorHAnsi" w:cstheme="minorHAnsi"/>
        </w:rPr>
        <w:t>elektronicznego</w:t>
      </w:r>
      <w:r w:rsidRPr="0030212B">
        <w:rPr>
          <w:rFonts w:asciiTheme="minorHAnsi" w:hAnsiTheme="minorHAnsi" w:cstheme="minorHAnsi"/>
          <w:spacing w:val="-6"/>
        </w:rPr>
        <w:t xml:space="preserve"> </w:t>
      </w:r>
      <w:r w:rsidRPr="0030212B">
        <w:rPr>
          <w:rFonts w:asciiTheme="minorHAnsi" w:hAnsiTheme="minorHAnsi" w:cstheme="minorHAnsi"/>
        </w:rPr>
        <w:t>do</w:t>
      </w:r>
      <w:r w:rsidRPr="0030212B">
        <w:rPr>
          <w:rFonts w:asciiTheme="minorHAnsi" w:hAnsiTheme="minorHAnsi" w:cstheme="minorHAnsi"/>
          <w:spacing w:val="-7"/>
        </w:rPr>
        <w:t xml:space="preserve"> </w:t>
      </w:r>
      <w:r w:rsidRPr="0030212B">
        <w:rPr>
          <w:rFonts w:asciiTheme="minorHAnsi" w:hAnsiTheme="minorHAnsi" w:cstheme="minorHAnsi"/>
        </w:rPr>
        <w:t>składanej</w:t>
      </w:r>
      <w:r w:rsidRPr="0030212B">
        <w:rPr>
          <w:rFonts w:asciiTheme="minorHAnsi" w:hAnsiTheme="minorHAnsi" w:cstheme="minorHAnsi"/>
          <w:spacing w:val="-7"/>
        </w:rPr>
        <w:t xml:space="preserve"> </w:t>
      </w:r>
      <w:r w:rsidRPr="0030212B">
        <w:rPr>
          <w:rFonts w:asciiTheme="minorHAnsi" w:hAnsiTheme="minorHAnsi" w:cstheme="minorHAnsi"/>
          <w:spacing w:val="-2"/>
        </w:rPr>
        <w:t>oferty.</w:t>
      </w:r>
    </w:p>
    <w:p w14:paraId="487F08CA" w14:textId="77777777" w:rsidR="00383220" w:rsidRPr="0030212B" w:rsidRDefault="00377290" w:rsidP="001419CF">
      <w:pPr>
        <w:pStyle w:val="Akapitzlist"/>
        <w:numPr>
          <w:ilvl w:val="0"/>
          <w:numId w:val="20"/>
        </w:numPr>
        <w:tabs>
          <w:tab w:val="left" w:pos="1093"/>
        </w:tabs>
        <w:spacing w:before="1" w:line="276" w:lineRule="auto"/>
        <w:ind w:right="373" w:hanging="360"/>
        <w:rPr>
          <w:rFonts w:asciiTheme="minorHAnsi" w:hAnsiTheme="minorHAnsi" w:cstheme="minorHAnsi"/>
        </w:rPr>
      </w:pPr>
      <w:r w:rsidRPr="0030212B">
        <w:rPr>
          <w:rFonts w:asciiTheme="minorHAnsi" w:hAnsiTheme="minorHAnsi" w:cstheme="minorHAnsi"/>
        </w:rPr>
        <w:t>Zamawiający nie</w:t>
      </w:r>
      <w:r w:rsidRPr="0030212B">
        <w:rPr>
          <w:rFonts w:asciiTheme="minorHAnsi" w:hAnsiTheme="minorHAnsi" w:cstheme="minorHAnsi"/>
          <w:spacing w:val="-1"/>
        </w:rPr>
        <w:t xml:space="preserve"> </w:t>
      </w:r>
      <w:r w:rsidRPr="0030212B">
        <w:rPr>
          <w:rFonts w:asciiTheme="minorHAnsi" w:hAnsiTheme="minorHAnsi" w:cstheme="minorHAnsi"/>
        </w:rPr>
        <w:t>zastrzega</w:t>
      </w:r>
      <w:r w:rsidRPr="0030212B">
        <w:rPr>
          <w:rFonts w:asciiTheme="minorHAnsi" w:hAnsiTheme="minorHAnsi" w:cstheme="minorHAnsi"/>
          <w:spacing w:val="-1"/>
        </w:rPr>
        <w:t xml:space="preserve"> </w:t>
      </w:r>
      <w:r w:rsidRPr="0030212B">
        <w:rPr>
          <w:rFonts w:asciiTheme="minorHAnsi" w:hAnsiTheme="minorHAnsi" w:cstheme="minorHAnsi"/>
        </w:rPr>
        <w:t>obowiązku osobistego wykonania przez wykonawcę kluczowych zadań, o których mowa w art. 60 i art. 121 PZP.</w:t>
      </w:r>
    </w:p>
    <w:p w14:paraId="4C80FB88" w14:textId="77777777" w:rsidR="00383220" w:rsidRPr="0030212B" w:rsidRDefault="00377290" w:rsidP="001419CF">
      <w:pPr>
        <w:pStyle w:val="Akapitzlist"/>
        <w:numPr>
          <w:ilvl w:val="0"/>
          <w:numId w:val="20"/>
        </w:numPr>
        <w:tabs>
          <w:tab w:val="left" w:pos="1093"/>
        </w:tabs>
        <w:spacing w:before="1" w:line="276" w:lineRule="auto"/>
        <w:ind w:right="368" w:hanging="360"/>
        <w:rPr>
          <w:rFonts w:asciiTheme="minorHAnsi" w:hAnsiTheme="minorHAnsi" w:cstheme="minorHAnsi"/>
        </w:rPr>
      </w:pPr>
      <w:r w:rsidRPr="0030212B">
        <w:rPr>
          <w:rFonts w:asciiTheme="minorHAnsi" w:hAnsiTheme="minorHAnsi" w:cstheme="minorHAnsi"/>
        </w:rPr>
        <w:t>Zamawiający</w:t>
      </w:r>
      <w:r w:rsidRPr="0030212B">
        <w:rPr>
          <w:rFonts w:asciiTheme="minorHAnsi" w:hAnsiTheme="minorHAnsi" w:cstheme="minorHAnsi"/>
          <w:spacing w:val="40"/>
        </w:rPr>
        <w:t xml:space="preserve"> </w:t>
      </w:r>
      <w:r w:rsidRPr="0030212B">
        <w:rPr>
          <w:rFonts w:asciiTheme="minorHAnsi" w:hAnsiTheme="minorHAnsi" w:cstheme="minorHAnsi"/>
        </w:rPr>
        <w:t>nie</w:t>
      </w:r>
      <w:r w:rsidRPr="0030212B">
        <w:rPr>
          <w:rFonts w:asciiTheme="minorHAnsi" w:hAnsiTheme="minorHAnsi" w:cstheme="minorHAnsi"/>
          <w:spacing w:val="40"/>
        </w:rPr>
        <w:t xml:space="preserve"> </w:t>
      </w:r>
      <w:r w:rsidRPr="0030212B">
        <w:rPr>
          <w:rFonts w:asciiTheme="minorHAnsi" w:hAnsiTheme="minorHAnsi" w:cstheme="minorHAnsi"/>
        </w:rPr>
        <w:t>zastrzega</w:t>
      </w:r>
      <w:r w:rsidRPr="0030212B">
        <w:rPr>
          <w:rFonts w:asciiTheme="minorHAnsi" w:hAnsiTheme="minorHAnsi" w:cstheme="minorHAnsi"/>
          <w:spacing w:val="40"/>
        </w:rPr>
        <w:t xml:space="preserve"> </w:t>
      </w:r>
      <w:r w:rsidRPr="0030212B">
        <w:rPr>
          <w:rFonts w:asciiTheme="minorHAnsi" w:hAnsiTheme="minorHAnsi" w:cstheme="minorHAnsi"/>
        </w:rPr>
        <w:t>możliwości</w:t>
      </w:r>
      <w:r w:rsidRPr="0030212B">
        <w:rPr>
          <w:rFonts w:asciiTheme="minorHAnsi" w:hAnsiTheme="minorHAnsi" w:cstheme="minorHAnsi"/>
          <w:spacing w:val="40"/>
        </w:rPr>
        <w:t xml:space="preserve"> </w:t>
      </w:r>
      <w:r w:rsidRPr="0030212B">
        <w:rPr>
          <w:rFonts w:asciiTheme="minorHAnsi" w:hAnsiTheme="minorHAnsi" w:cstheme="minorHAnsi"/>
        </w:rPr>
        <w:t>ubiegania</w:t>
      </w:r>
      <w:r w:rsidRPr="0030212B">
        <w:rPr>
          <w:rFonts w:asciiTheme="minorHAnsi" w:hAnsiTheme="minorHAnsi" w:cstheme="minorHAnsi"/>
          <w:spacing w:val="40"/>
        </w:rPr>
        <w:t xml:space="preserve"> </w:t>
      </w:r>
      <w:r w:rsidRPr="0030212B">
        <w:rPr>
          <w:rFonts w:asciiTheme="minorHAnsi" w:hAnsiTheme="minorHAnsi" w:cstheme="minorHAnsi"/>
        </w:rPr>
        <w:t>się</w:t>
      </w:r>
      <w:r w:rsidRPr="0030212B">
        <w:rPr>
          <w:rFonts w:asciiTheme="minorHAnsi" w:hAnsiTheme="minorHAnsi" w:cstheme="minorHAnsi"/>
          <w:spacing w:val="40"/>
        </w:rPr>
        <w:t xml:space="preserve"> </w:t>
      </w:r>
      <w:r w:rsidRPr="0030212B">
        <w:rPr>
          <w:rFonts w:asciiTheme="minorHAnsi" w:hAnsiTheme="minorHAnsi" w:cstheme="minorHAnsi"/>
        </w:rPr>
        <w:t>o</w:t>
      </w:r>
      <w:r w:rsidRPr="0030212B">
        <w:rPr>
          <w:rFonts w:asciiTheme="minorHAnsi" w:hAnsiTheme="minorHAnsi" w:cstheme="minorHAnsi"/>
          <w:spacing w:val="40"/>
        </w:rPr>
        <w:t xml:space="preserve"> </w:t>
      </w:r>
      <w:r w:rsidRPr="0030212B">
        <w:rPr>
          <w:rFonts w:asciiTheme="minorHAnsi" w:hAnsiTheme="minorHAnsi" w:cstheme="minorHAnsi"/>
        </w:rPr>
        <w:t>udzielenie</w:t>
      </w:r>
      <w:r w:rsidRPr="0030212B">
        <w:rPr>
          <w:rFonts w:asciiTheme="minorHAnsi" w:hAnsiTheme="minorHAnsi" w:cstheme="minorHAnsi"/>
          <w:spacing w:val="40"/>
        </w:rPr>
        <w:t xml:space="preserve"> </w:t>
      </w:r>
      <w:r w:rsidRPr="0030212B">
        <w:rPr>
          <w:rFonts w:asciiTheme="minorHAnsi" w:hAnsiTheme="minorHAnsi" w:cstheme="minorHAnsi"/>
        </w:rPr>
        <w:t>zamówienia</w:t>
      </w:r>
      <w:r w:rsidRPr="0030212B">
        <w:rPr>
          <w:rFonts w:asciiTheme="minorHAnsi" w:hAnsiTheme="minorHAnsi" w:cstheme="minorHAnsi"/>
          <w:spacing w:val="40"/>
        </w:rPr>
        <w:t xml:space="preserve"> </w:t>
      </w:r>
      <w:r w:rsidRPr="0030212B">
        <w:rPr>
          <w:rFonts w:asciiTheme="minorHAnsi" w:hAnsiTheme="minorHAnsi" w:cstheme="minorHAnsi"/>
        </w:rPr>
        <w:t>wyłącznie</w:t>
      </w:r>
      <w:r w:rsidRPr="0030212B">
        <w:rPr>
          <w:rFonts w:asciiTheme="minorHAnsi" w:hAnsiTheme="minorHAnsi" w:cstheme="minorHAnsi"/>
          <w:spacing w:val="40"/>
        </w:rPr>
        <w:t xml:space="preserve"> </w:t>
      </w:r>
      <w:r w:rsidRPr="0030212B">
        <w:rPr>
          <w:rFonts w:asciiTheme="minorHAnsi" w:hAnsiTheme="minorHAnsi" w:cstheme="minorHAnsi"/>
        </w:rPr>
        <w:t>przez wykonawców, o których mowa w art. 94 PZP.</w:t>
      </w:r>
    </w:p>
    <w:p w14:paraId="0B3E7B8F" w14:textId="77777777" w:rsidR="00383220" w:rsidRPr="0030212B" w:rsidRDefault="00377290" w:rsidP="001419CF">
      <w:pPr>
        <w:pStyle w:val="Akapitzlist"/>
        <w:numPr>
          <w:ilvl w:val="0"/>
          <w:numId w:val="20"/>
        </w:numPr>
        <w:tabs>
          <w:tab w:val="left" w:pos="1093"/>
        </w:tabs>
        <w:spacing w:line="276" w:lineRule="auto"/>
        <w:ind w:right="373" w:hanging="360"/>
        <w:rPr>
          <w:rFonts w:asciiTheme="minorHAnsi" w:hAnsiTheme="minorHAnsi" w:cstheme="minorHAnsi"/>
        </w:rPr>
      </w:pPr>
      <w:r w:rsidRPr="0030212B">
        <w:rPr>
          <w:rFonts w:asciiTheme="minorHAnsi" w:hAnsiTheme="minorHAnsi" w:cstheme="minorHAnsi"/>
        </w:rPr>
        <w:t>Zamawiający</w:t>
      </w:r>
      <w:r w:rsidRPr="0030212B">
        <w:rPr>
          <w:rFonts w:asciiTheme="minorHAnsi" w:hAnsiTheme="minorHAnsi" w:cstheme="minorHAnsi"/>
          <w:spacing w:val="35"/>
        </w:rPr>
        <w:t xml:space="preserve"> </w:t>
      </w:r>
      <w:r w:rsidRPr="0030212B">
        <w:rPr>
          <w:rFonts w:asciiTheme="minorHAnsi" w:hAnsiTheme="minorHAnsi" w:cstheme="minorHAnsi"/>
        </w:rPr>
        <w:t>nie</w:t>
      </w:r>
      <w:r w:rsidRPr="0030212B">
        <w:rPr>
          <w:rFonts w:asciiTheme="minorHAnsi" w:hAnsiTheme="minorHAnsi" w:cstheme="minorHAnsi"/>
          <w:spacing w:val="35"/>
        </w:rPr>
        <w:t xml:space="preserve"> </w:t>
      </w:r>
      <w:r w:rsidRPr="0030212B">
        <w:rPr>
          <w:rFonts w:asciiTheme="minorHAnsi" w:hAnsiTheme="minorHAnsi" w:cstheme="minorHAnsi"/>
        </w:rPr>
        <w:t>przewiduje</w:t>
      </w:r>
      <w:r w:rsidRPr="0030212B">
        <w:rPr>
          <w:rFonts w:asciiTheme="minorHAnsi" w:hAnsiTheme="minorHAnsi" w:cstheme="minorHAnsi"/>
          <w:spacing w:val="38"/>
        </w:rPr>
        <w:t xml:space="preserve"> </w:t>
      </w:r>
      <w:r w:rsidRPr="0030212B">
        <w:rPr>
          <w:rFonts w:asciiTheme="minorHAnsi" w:hAnsiTheme="minorHAnsi" w:cstheme="minorHAnsi"/>
        </w:rPr>
        <w:t>wymagań</w:t>
      </w:r>
      <w:r w:rsidRPr="0030212B">
        <w:rPr>
          <w:rFonts w:asciiTheme="minorHAnsi" w:hAnsiTheme="minorHAnsi" w:cstheme="minorHAnsi"/>
          <w:spacing w:val="38"/>
        </w:rPr>
        <w:t xml:space="preserve"> </w:t>
      </w:r>
      <w:r w:rsidRPr="0030212B">
        <w:rPr>
          <w:rFonts w:asciiTheme="minorHAnsi" w:hAnsiTheme="minorHAnsi" w:cstheme="minorHAnsi"/>
        </w:rPr>
        <w:t>w</w:t>
      </w:r>
      <w:r w:rsidRPr="0030212B">
        <w:rPr>
          <w:rFonts w:asciiTheme="minorHAnsi" w:hAnsiTheme="minorHAnsi" w:cstheme="minorHAnsi"/>
          <w:spacing w:val="36"/>
        </w:rPr>
        <w:t xml:space="preserve"> </w:t>
      </w:r>
      <w:r w:rsidRPr="0030212B">
        <w:rPr>
          <w:rFonts w:asciiTheme="minorHAnsi" w:hAnsiTheme="minorHAnsi" w:cstheme="minorHAnsi"/>
        </w:rPr>
        <w:t>zakresie</w:t>
      </w:r>
      <w:r w:rsidRPr="0030212B">
        <w:rPr>
          <w:rFonts w:asciiTheme="minorHAnsi" w:hAnsiTheme="minorHAnsi" w:cstheme="minorHAnsi"/>
          <w:spacing w:val="34"/>
        </w:rPr>
        <w:t xml:space="preserve"> </w:t>
      </w:r>
      <w:r w:rsidRPr="0030212B">
        <w:rPr>
          <w:rFonts w:asciiTheme="minorHAnsi" w:hAnsiTheme="minorHAnsi" w:cstheme="minorHAnsi"/>
        </w:rPr>
        <w:t>zatrudnienia</w:t>
      </w:r>
      <w:r w:rsidRPr="0030212B">
        <w:rPr>
          <w:rFonts w:asciiTheme="minorHAnsi" w:hAnsiTheme="minorHAnsi" w:cstheme="minorHAnsi"/>
          <w:spacing w:val="38"/>
        </w:rPr>
        <w:t xml:space="preserve"> </w:t>
      </w:r>
      <w:r w:rsidRPr="0030212B">
        <w:rPr>
          <w:rFonts w:asciiTheme="minorHAnsi" w:hAnsiTheme="minorHAnsi" w:cstheme="minorHAnsi"/>
        </w:rPr>
        <w:t>na</w:t>
      </w:r>
      <w:r w:rsidRPr="0030212B">
        <w:rPr>
          <w:rFonts w:asciiTheme="minorHAnsi" w:hAnsiTheme="minorHAnsi" w:cstheme="minorHAnsi"/>
          <w:spacing w:val="38"/>
        </w:rPr>
        <w:t xml:space="preserve"> </w:t>
      </w:r>
      <w:r w:rsidRPr="0030212B">
        <w:rPr>
          <w:rFonts w:asciiTheme="minorHAnsi" w:hAnsiTheme="minorHAnsi" w:cstheme="minorHAnsi"/>
        </w:rPr>
        <w:t>podstawie</w:t>
      </w:r>
      <w:r w:rsidRPr="0030212B">
        <w:rPr>
          <w:rFonts w:asciiTheme="minorHAnsi" w:hAnsiTheme="minorHAnsi" w:cstheme="minorHAnsi"/>
          <w:spacing w:val="35"/>
        </w:rPr>
        <w:t xml:space="preserve"> </w:t>
      </w:r>
      <w:r w:rsidRPr="0030212B">
        <w:rPr>
          <w:rFonts w:asciiTheme="minorHAnsi" w:hAnsiTheme="minorHAnsi" w:cstheme="minorHAnsi"/>
        </w:rPr>
        <w:t>stosunku</w:t>
      </w:r>
      <w:r w:rsidRPr="0030212B">
        <w:rPr>
          <w:rFonts w:asciiTheme="minorHAnsi" w:hAnsiTheme="minorHAnsi" w:cstheme="minorHAnsi"/>
          <w:spacing w:val="37"/>
        </w:rPr>
        <w:t xml:space="preserve"> </w:t>
      </w:r>
      <w:r w:rsidRPr="0030212B">
        <w:rPr>
          <w:rFonts w:asciiTheme="minorHAnsi" w:hAnsiTheme="minorHAnsi" w:cstheme="minorHAnsi"/>
        </w:rPr>
        <w:t>pracy,</w:t>
      </w:r>
      <w:r w:rsidRPr="0030212B">
        <w:rPr>
          <w:rFonts w:asciiTheme="minorHAnsi" w:hAnsiTheme="minorHAnsi" w:cstheme="minorHAnsi"/>
          <w:spacing w:val="37"/>
        </w:rPr>
        <w:t xml:space="preserve"> </w:t>
      </w:r>
      <w:r w:rsidRPr="0030212B">
        <w:rPr>
          <w:rFonts w:asciiTheme="minorHAnsi" w:hAnsiTheme="minorHAnsi" w:cstheme="minorHAnsi"/>
        </w:rPr>
        <w:t>o których mowa w art. 95 PZP.</w:t>
      </w:r>
    </w:p>
    <w:p w14:paraId="7716C6AE" w14:textId="77777777" w:rsidR="00383220" w:rsidRPr="0030212B" w:rsidRDefault="00377290" w:rsidP="001419CF">
      <w:pPr>
        <w:pStyle w:val="Akapitzlist"/>
        <w:numPr>
          <w:ilvl w:val="0"/>
          <w:numId w:val="20"/>
        </w:numPr>
        <w:tabs>
          <w:tab w:val="left" w:pos="1093"/>
        </w:tabs>
        <w:spacing w:line="276" w:lineRule="auto"/>
        <w:ind w:right="367" w:hanging="360"/>
        <w:rPr>
          <w:rFonts w:asciiTheme="minorHAnsi" w:hAnsiTheme="minorHAnsi" w:cstheme="minorHAnsi"/>
        </w:rPr>
      </w:pPr>
      <w:r w:rsidRPr="0030212B">
        <w:rPr>
          <w:rFonts w:asciiTheme="minorHAnsi" w:hAnsiTheme="minorHAnsi" w:cstheme="minorHAnsi"/>
        </w:rPr>
        <w:t>Zamawiający nie przewiduje wymagań w</w:t>
      </w:r>
      <w:r w:rsidRPr="0030212B">
        <w:rPr>
          <w:rFonts w:asciiTheme="minorHAnsi" w:hAnsiTheme="minorHAnsi" w:cstheme="minorHAnsi"/>
          <w:spacing w:val="-1"/>
        </w:rPr>
        <w:t xml:space="preserve"> </w:t>
      </w:r>
      <w:r w:rsidRPr="0030212B">
        <w:rPr>
          <w:rFonts w:asciiTheme="minorHAnsi" w:hAnsiTheme="minorHAnsi" w:cstheme="minorHAnsi"/>
        </w:rPr>
        <w:t>zakresie zatrudnienia osób, o których mowa w art. 96 ust. 2 pkt 2 PZP.</w:t>
      </w:r>
    </w:p>
    <w:p w14:paraId="3FD10815" w14:textId="77777777" w:rsidR="00383220" w:rsidRPr="0030212B" w:rsidRDefault="00377290" w:rsidP="001419CF">
      <w:pPr>
        <w:pStyle w:val="Akapitzlist"/>
        <w:numPr>
          <w:ilvl w:val="0"/>
          <w:numId w:val="20"/>
        </w:numPr>
        <w:tabs>
          <w:tab w:val="left" w:pos="1093"/>
        </w:tabs>
        <w:spacing w:line="276" w:lineRule="auto"/>
        <w:ind w:right="372" w:hanging="360"/>
        <w:rPr>
          <w:rFonts w:asciiTheme="minorHAnsi" w:hAnsiTheme="minorHAnsi" w:cstheme="minorHAnsi"/>
        </w:rPr>
      </w:pPr>
      <w:r w:rsidRPr="0030212B">
        <w:rPr>
          <w:rFonts w:asciiTheme="minorHAnsi" w:hAnsiTheme="minorHAnsi" w:cstheme="minorHAnsi"/>
        </w:rPr>
        <w:t xml:space="preserve">Zamawiający nie przewiduje przeprowadzenia przez wykonawcę wizji lokalnej lub sprawdzenia przez niego dokumentów niezbędnych do realizacji zamówienia, o których mowa w art. 131 ust. 2 </w:t>
      </w:r>
      <w:r w:rsidRPr="0030212B">
        <w:rPr>
          <w:rFonts w:asciiTheme="minorHAnsi" w:hAnsiTheme="minorHAnsi" w:cstheme="minorHAnsi"/>
          <w:spacing w:val="-4"/>
        </w:rPr>
        <w:t>PZP.</w:t>
      </w:r>
    </w:p>
    <w:p w14:paraId="512FE5AB" w14:textId="77777777" w:rsidR="00383220" w:rsidRPr="0030212B" w:rsidRDefault="00377290" w:rsidP="001419CF">
      <w:pPr>
        <w:pStyle w:val="Akapitzlist"/>
        <w:numPr>
          <w:ilvl w:val="0"/>
          <w:numId w:val="20"/>
        </w:numPr>
        <w:tabs>
          <w:tab w:val="left" w:pos="1092"/>
        </w:tabs>
        <w:spacing w:line="276" w:lineRule="auto"/>
        <w:ind w:left="1092" w:hanging="359"/>
        <w:rPr>
          <w:rFonts w:asciiTheme="minorHAnsi" w:hAnsiTheme="minorHAnsi" w:cstheme="minorHAnsi"/>
        </w:rPr>
      </w:pPr>
      <w:r w:rsidRPr="0030212B">
        <w:rPr>
          <w:rFonts w:asciiTheme="minorHAnsi" w:hAnsiTheme="minorHAnsi" w:cstheme="minorHAnsi"/>
        </w:rPr>
        <w:t>Zamawiający</w:t>
      </w:r>
      <w:r w:rsidRPr="0030212B">
        <w:rPr>
          <w:rFonts w:asciiTheme="minorHAnsi" w:hAnsiTheme="minorHAnsi" w:cstheme="minorHAnsi"/>
          <w:spacing w:val="-8"/>
        </w:rPr>
        <w:t xml:space="preserve"> </w:t>
      </w:r>
      <w:r w:rsidRPr="0030212B">
        <w:rPr>
          <w:rFonts w:asciiTheme="minorHAnsi" w:hAnsiTheme="minorHAnsi" w:cstheme="minorHAnsi"/>
        </w:rPr>
        <w:t>nie</w:t>
      </w:r>
      <w:r w:rsidRPr="0030212B">
        <w:rPr>
          <w:rFonts w:asciiTheme="minorHAnsi" w:hAnsiTheme="minorHAnsi" w:cstheme="minorHAnsi"/>
          <w:spacing w:val="-5"/>
        </w:rPr>
        <w:t xml:space="preserve"> </w:t>
      </w:r>
      <w:r w:rsidRPr="0030212B">
        <w:rPr>
          <w:rFonts w:asciiTheme="minorHAnsi" w:hAnsiTheme="minorHAnsi" w:cstheme="minorHAnsi"/>
        </w:rPr>
        <w:t>przewiduje</w:t>
      </w:r>
      <w:r w:rsidRPr="0030212B">
        <w:rPr>
          <w:rFonts w:asciiTheme="minorHAnsi" w:hAnsiTheme="minorHAnsi" w:cstheme="minorHAnsi"/>
          <w:spacing w:val="-4"/>
        </w:rPr>
        <w:t xml:space="preserve"> </w:t>
      </w:r>
      <w:r w:rsidRPr="0030212B">
        <w:rPr>
          <w:rFonts w:asciiTheme="minorHAnsi" w:hAnsiTheme="minorHAnsi" w:cstheme="minorHAnsi"/>
        </w:rPr>
        <w:t>udzielenia</w:t>
      </w:r>
      <w:r w:rsidRPr="0030212B">
        <w:rPr>
          <w:rFonts w:asciiTheme="minorHAnsi" w:hAnsiTheme="minorHAnsi" w:cstheme="minorHAnsi"/>
          <w:spacing w:val="-3"/>
        </w:rPr>
        <w:t xml:space="preserve"> </w:t>
      </w:r>
      <w:r w:rsidRPr="0030212B">
        <w:rPr>
          <w:rFonts w:asciiTheme="minorHAnsi" w:hAnsiTheme="minorHAnsi" w:cstheme="minorHAnsi"/>
        </w:rPr>
        <w:t>zamówień,</w:t>
      </w:r>
      <w:r w:rsidRPr="0030212B">
        <w:rPr>
          <w:rFonts w:asciiTheme="minorHAnsi" w:hAnsiTheme="minorHAnsi" w:cstheme="minorHAnsi"/>
          <w:spacing w:val="-3"/>
        </w:rPr>
        <w:t xml:space="preserve"> </w:t>
      </w:r>
      <w:r w:rsidRPr="0030212B">
        <w:rPr>
          <w:rFonts w:asciiTheme="minorHAnsi" w:hAnsiTheme="minorHAnsi" w:cstheme="minorHAnsi"/>
        </w:rPr>
        <w:t>o</w:t>
      </w:r>
      <w:r w:rsidRPr="0030212B">
        <w:rPr>
          <w:rFonts w:asciiTheme="minorHAnsi" w:hAnsiTheme="minorHAnsi" w:cstheme="minorHAnsi"/>
          <w:spacing w:val="-5"/>
        </w:rPr>
        <w:t xml:space="preserve"> </w:t>
      </w:r>
      <w:r w:rsidRPr="0030212B">
        <w:rPr>
          <w:rFonts w:asciiTheme="minorHAnsi" w:hAnsiTheme="minorHAnsi" w:cstheme="minorHAnsi"/>
        </w:rPr>
        <w:t>których</w:t>
      </w:r>
      <w:r w:rsidRPr="0030212B">
        <w:rPr>
          <w:rFonts w:asciiTheme="minorHAnsi" w:hAnsiTheme="minorHAnsi" w:cstheme="minorHAnsi"/>
          <w:spacing w:val="-5"/>
        </w:rPr>
        <w:t xml:space="preserve"> </w:t>
      </w:r>
      <w:r w:rsidRPr="0030212B">
        <w:rPr>
          <w:rFonts w:asciiTheme="minorHAnsi" w:hAnsiTheme="minorHAnsi" w:cstheme="minorHAnsi"/>
        </w:rPr>
        <w:t>mowa</w:t>
      </w:r>
      <w:r w:rsidRPr="0030212B">
        <w:rPr>
          <w:rFonts w:asciiTheme="minorHAnsi" w:hAnsiTheme="minorHAnsi" w:cstheme="minorHAnsi"/>
          <w:spacing w:val="-3"/>
        </w:rPr>
        <w:t xml:space="preserve"> </w:t>
      </w:r>
      <w:r w:rsidRPr="0030212B">
        <w:rPr>
          <w:rFonts w:asciiTheme="minorHAnsi" w:hAnsiTheme="minorHAnsi" w:cstheme="minorHAnsi"/>
        </w:rPr>
        <w:t>w</w:t>
      </w:r>
      <w:r w:rsidRPr="0030212B">
        <w:rPr>
          <w:rFonts w:asciiTheme="minorHAnsi" w:hAnsiTheme="minorHAnsi" w:cstheme="minorHAnsi"/>
          <w:spacing w:val="-3"/>
        </w:rPr>
        <w:t xml:space="preserve"> </w:t>
      </w:r>
      <w:r w:rsidRPr="0030212B">
        <w:rPr>
          <w:rFonts w:asciiTheme="minorHAnsi" w:hAnsiTheme="minorHAnsi" w:cstheme="minorHAnsi"/>
        </w:rPr>
        <w:t>art.</w:t>
      </w:r>
      <w:r w:rsidRPr="0030212B">
        <w:rPr>
          <w:rFonts w:asciiTheme="minorHAnsi" w:hAnsiTheme="minorHAnsi" w:cstheme="minorHAnsi"/>
          <w:spacing w:val="-3"/>
        </w:rPr>
        <w:t xml:space="preserve"> </w:t>
      </w:r>
      <w:r w:rsidRPr="0030212B">
        <w:rPr>
          <w:rFonts w:asciiTheme="minorHAnsi" w:hAnsiTheme="minorHAnsi" w:cstheme="minorHAnsi"/>
        </w:rPr>
        <w:t>214</w:t>
      </w:r>
      <w:r w:rsidRPr="0030212B">
        <w:rPr>
          <w:rFonts w:asciiTheme="minorHAnsi" w:hAnsiTheme="minorHAnsi" w:cstheme="minorHAnsi"/>
          <w:spacing w:val="-3"/>
        </w:rPr>
        <w:t xml:space="preserve"> </w:t>
      </w:r>
      <w:r w:rsidRPr="0030212B">
        <w:rPr>
          <w:rFonts w:asciiTheme="minorHAnsi" w:hAnsiTheme="minorHAnsi" w:cstheme="minorHAnsi"/>
        </w:rPr>
        <w:t>ust.</w:t>
      </w:r>
      <w:r w:rsidRPr="0030212B">
        <w:rPr>
          <w:rFonts w:asciiTheme="minorHAnsi" w:hAnsiTheme="minorHAnsi" w:cstheme="minorHAnsi"/>
          <w:spacing w:val="-3"/>
        </w:rPr>
        <w:t xml:space="preserve"> </w:t>
      </w:r>
      <w:r w:rsidRPr="0030212B">
        <w:rPr>
          <w:rFonts w:asciiTheme="minorHAnsi" w:hAnsiTheme="minorHAnsi" w:cstheme="minorHAnsi"/>
        </w:rPr>
        <w:t>1</w:t>
      </w:r>
      <w:r w:rsidRPr="0030212B">
        <w:rPr>
          <w:rFonts w:asciiTheme="minorHAnsi" w:hAnsiTheme="minorHAnsi" w:cstheme="minorHAnsi"/>
          <w:spacing w:val="-3"/>
        </w:rPr>
        <w:t xml:space="preserve"> </w:t>
      </w:r>
      <w:r w:rsidRPr="0030212B">
        <w:rPr>
          <w:rFonts w:asciiTheme="minorHAnsi" w:hAnsiTheme="minorHAnsi" w:cstheme="minorHAnsi"/>
        </w:rPr>
        <w:t>pkt</w:t>
      </w:r>
      <w:r w:rsidRPr="0030212B">
        <w:rPr>
          <w:rFonts w:asciiTheme="minorHAnsi" w:hAnsiTheme="minorHAnsi" w:cstheme="minorHAnsi"/>
          <w:spacing w:val="-5"/>
        </w:rPr>
        <w:t xml:space="preserve"> </w:t>
      </w:r>
      <w:r w:rsidRPr="0030212B">
        <w:rPr>
          <w:rFonts w:asciiTheme="minorHAnsi" w:hAnsiTheme="minorHAnsi" w:cstheme="minorHAnsi"/>
        </w:rPr>
        <w:t>8</w:t>
      </w:r>
      <w:r w:rsidRPr="0030212B">
        <w:rPr>
          <w:rFonts w:asciiTheme="minorHAnsi" w:hAnsiTheme="minorHAnsi" w:cstheme="minorHAnsi"/>
          <w:spacing w:val="-3"/>
        </w:rPr>
        <w:t xml:space="preserve"> </w:t>
      </w:r>
      <w:r w:rsidRPr="0030212B">
        <w:rPr>
          <w:rFonts w:asciiTheme="minorHAnsi" w:hAnsiTheme="minorHAnsi" w:cstheme="minorHAnsi"/>
          <w:spacing w:val="-4"/>
        </w:rPr>
        <w:t>PZP.</w:t>
      </w:r>
    </w:p>
    <w:p w14:paraId="358ABB5F" w14:textId="2862CC02" w:rsidR="00383220" w:rsidRPr="0030212B" w:rsidRDefault="00377290" w:rsidP="001419CF">
      <w:pPr>
        <w:pStyle w:val="Akapitzlist"/>
        <w:numPr>
          <w:ilvl w:val="0"/>
          <w:numId w:val="20"/>
        </w:numPr>
        <w:tabs>
          <w:tab w:val="left" w:pos="1093"/>
          <w:tab w:val="left" w:pos="2484"/>
          <w:tab w:val="left" w:pos="2959"/>
          <w:tab w:val="left" w:pos="4141"/>
          <w:tab w:val="left" w:pos="5019"/>
          <w:tab w:val="left" w:pos="6813"/>
          <w:tab w:val="left" w:pos="7542"/>
          <w:tab w:val="left" w:pos="7844"/>
          <w:tab w:val="left" w:pos="9394"/>
        </w:tabs>
        <w:spacing w:line="276" w:lineRule="auto"/>
        <w:ind w:right="373" w:hanging="360"/>
        <w:rPr>
          <w:rFonts w:asciiTheme="minorHAnsi" w:hAnsiTheme="minorHAnsi" w:cstheme="minorHAnsi"/>
        </w:rPr>
      </w:pPr>
      <w:r w:rsidRPr="0030212B">
        <w:rPr>
          <w:rFonts w:asciiTheme="minorHAnsi" w:hAnsiTheme="minorHAnsi" w:cstheme="minorHAnsi"/>
          <w:spacing w:val="-2"/>
        </w:rPr>
        <w:t>Zamawiający</w:t>
      </w:r>
      <w:r w:rsidRPr="0030212B">
        <w:rPr>
          <w:rFonts w:asciiTheme="minorHAnsi" w:hAnsiTheme="minorHAnsi" w:cstheme="minorHAnsi"/>
        </w:rPr>
        <w:tab/>
      </w:r>
      <w:r w:rsidRPr="0030212B">
        <w:rPr>
          <w:rFonts w:asciiTheme="minorHAnsi" w:hAnsiTheme="minorHAnsi" w:cstheme="minorHAnsi"/>
          <w:spacing w:val="-4"/>
        </w:rPr>
        <w:t>nie</w:t>
      </w:r>
      <w:r w:rsidRPr="0030212B">
        <w:rPr>
          <w:rFonts w:asciiTheme="minorHAnsi" w:hAnsiTheme="minorHAnsi" w:cstheme="minorHAnsi"/>
        </w:rPr>
        <w:tab/>
      </w:r>
      <w:r w:rsidRPr="0030212B">
        <w:rPr>
          <w:rFonts w:asciiTheme="minorHAnsi" w:hAnsiTheme="minorHAnsi" w:cstheme="minorHAnsi"/>
          <w:spacing w:val="-2"/>
        </w:rPr>
        <w:t>przewiduje</w:t>
      </w:r>
      <w:r w:rsidRPr="0030212B">
        <w:rPr>
          <w:rFonts w:asciiTheme="minorHAnsi" w:hAnsiTheme="minorHAnsi" w:cstheme="minorHAnsi"/>
        </w:rPr>
        <w:tab/>
      </w:r>
      <w:r w:rsidRPr="0030212B">
        <w:rPr>
          <w:rFonts w:asciiTheme="minorHAnsi" w:hAnsiTheme="minorHAnsi" w:cstheme="minorHAnsi"/>
          <w:spacing w:val="-2"/>
        </w:rPr>
        <w:t>wyboru</w:t>
      </w:r>
      <w:r w:rsidRPr="0030212B">
        <w:rPr>
          <w:rFonts w:asciiTheme="minorHAnsi" w:hAnsiTheme="minorHAnsi" w:cstheme="minorHAnsi"/>
        </w:rPr>
        <w:tab/>
      </w:r>
      <w:r w:rsidRPr="0030212B">
        <w:rPr>
          <w:rFonts w:asciiTheme="minorHAnsi" w:hAnsiTheme="minorHAnsi" w:cstheme="minorHAnsi"/>
          <w:spacing w:val="-2"/>
        </w:rPr>
        <w:t>najkorzystniejszej</w:t>
      </w:r>
      <w:r w:rsidRPr="0030212B">
        <w:rPr>
          <w:rFonts w:asciiTheme="minorHAnsi" w:hAnsiTheme="minorHAnsi" w:cstheme="minorHAnsi"/>
        </w:rPr>
        <w:tab/>
      </w:r>
      <w:r w:rsidRPr="0030212B">
        <w:rPr>
          <w:rFonts w:asciiTheme="minorHAnsi" w:hAnsiTheme="minorHAnsi" w:cstheme="minorHAnsi"/>
          <w:spacing w:val="-2"/>
        </w:rPr>
        <w:t>oferty</w:t>
      </w:r>
      <w:r w:rsidRPr="0030212B">
        <w:rPr>
          <w:rFonts w:asciiTheme="minorHAnsi" w:hAnsiTheme="minorHAnsi" w:cstheme="minorHAnsi"/>
        </w:rPr>
        <w:tab/>
      </w:r>
      <w:r w:rsidRPr="0030212B">
        <w:rPr>
          <w:rFonts w:asciiTheme="minorHAnsi" w:hAnsiTheme="minorHAnsi" w:cstheme="minorHAnsi"/>
          <w:spacing w:val="-10"/>
        </w:rPr>
        <w:t>z</w:t>
      </w:r>
      <w:r w:rsidRPr="0030212B">
        <w:rPr>
          <w:rFonts w:asciiTheme="minorHAnsi" w:hAnsiTheme="minorHAnsi" w:cstheme="minorHAnsi"/>
        </w:rPr>
        <w:tab/>
      </w:r>
      <w:r w:rsidRPr="0030212B">
        <w:rPr>
          <w:rFonts w:asciiTheme="minorHAnsi" w:hAnsiTheme="minorHAnsi" w:cstheme="minorHAnsi"/>
          <w:spacing w:val="-2"/>
        </w:rPr>
        <w:t>zastosowaniem</w:t>
      </w:r>
      <w:r w:rsidRPr="0030212B">
        <w:rPr>
          <w:rFonts w:asciiTheme="minorHAnsi" w:hAnsiTheme="minorHAnsi" w:cstheme="minorHAnsi"/>
        </w:rPr>
        <w:tab/>
      </w:r>
      <w:r w:rsidRPr="0030212B">
        <w:rPr>
          <w:rFonts w:asciiTheme="minorHAnsi" w:hAnsiTheme="minorHAnsi" w:cstheme="minorHAnsi"/>
          <w:spacing w:val="-2"/>
        </w:rPr>
        <w:t>auk</w:t>
      </w:r>
      <w:r w:rsidR="007F3E57">
        <w:rPr>
          <w:rFonts w:asciiTheme="minorHAnsi" w:hAnsiTheme="minorHAnsi" w:cstheme="minorHAnsi"/>
          <w:spacing w:val="-2"/>
        </w:rPr>
        <w:t>c</w:t>
      </w:r>
      <w:r w:rsidRPr="0030212B">
        <w:rPr>
          <w:rFonts w:asciiTheme="minorHAnsi" w:hAnsiTheme="minorHAnsi" w:cstheme="minorHAnsi"/>
          <w:spacing w:val="-2"/>
        </w:rPr>
        <w:t>ji elektronicznej.</w:t>
      </w:r>
    </w:p>
    <w:p w14:paraId="2642F4B8" w14:textId="77777777" w:rsidR="00383220" w:rsidRPr="0030212B" w:rsidRDefault="00377290" w:rsidP="001419CF">
      <w:pPr>
        <w:pStyle w:val="Akapitzlist"/>
        <w:numPr>
          <w:ilvl w:val="0"/>
          <w:numId w:val="20"/>
        </w:numPr>
        <w:tabs>
          <w:tab w:val="left" w:pos="1092"/>
        </w:tabs>
        <w:spacing w:line="276" w:lineRule="auto"/>
        <w:ind w:left="1092" w:hanging="359"/>
        <w:rPr>
          <w:rFonts w:asciiTheme="minorHAnsi" w:hAnsiTheme="minorHAnsi" w:cstheme="minorHAnsi"/>
        </w:rPr>
      </w:pPr>
      <w:r w:rsidRPr="0030212B">
        <w:rPr>
          <w:rFonts w:asciiTheme="minorHAnsi" w:hAnsiTheme="minorHAnsi" w:cstheme="minorHAnsi"/>
        </w:rPr>
        <w:t>Zamawiający</w:t>
      </w:r>
      <w:r w:rsidRPr="0030212B">
        <w:rPr>
          <w:rFonts w:asciiTheme="minorHAnsi" w:hAnsiTheme="minorHAnsi" w:cstheme="minorHAnsi"/>
          <w:spacing w:val="-9"/>
        </w:rPr>
        <w:t xml:space="preserve"> </w:t>
      </w:r>
      <w:r w:rsidRPr="0030212B">
        <w:rPr>
          <w:rFonts w:asciiTheme="minorHAnsi" w:hAnsiTheme="minorHAnsi" w:cstheme="minorHAnsi"/>
        </w:rPr>
        <w:t>nie</w:t>
      </w:r>
      <w:r w:rsidRPr="0030212B">
        <w:rPr>
          <w:rFonts w:asciiTheme="minorHAnsi" w:hAnsiTheme="minorHAnsi" w:cstheme="minorHAnsi"/>
          <w:spacing w:val="-6"/>
        </w:rPr>
        <w:t xml:space="preserve"> </w:t>
      </w:r>
      <w:r w:rsidRPr="0030212B">
        <w:rPr>
          <w:rFonts w:asciiTheme="minorHAnsi" w:hAnsiTheme="minorHAnsi" w:cstheme="minorHAnsi"/>
        </w:rPr>
        <w:t>przewiduje</w:t>
      </w:r>
      <w:r w:rsidRPr="0030212B">
        <w:rPr>
          <w:rFonts w:asciiTheme="minorHAnsi" w:hAnsiTheme="minorHAnsi" w:cstheme="minorHAnsi"/>
          <w:spacing w:val="-4"/>
        </w:rPr>
        <w:t xml:space="preserve"> </w:t>
      </w:r>
      <w:r w:rsidRPr="0030212B">
        <w:rPr>
          <w:rFonts w:asciiTheme="minorHAnsi" w:hAnsiTheme="minorHAnsi" w:cstheme="minorHAnsi"/>
        </w:rPr>
        <w:t>zwrotu</w:t>
      </w:r>
      <w:r w:rsidRPr="0030212B">
        <w:rPr>
          <w:rFonts w:asciiTheme="minorHAnsi" w:hAnsiTheme="minorHAnsi" w:cstheme="minorHAnsi"/>
          <w:spacing w:val="-5"/>
        </w:rPr>
        <w:t xml:space="preserve"> </w:t>
      </w:r>
      <w:r w:rsidRPr="0030212B">
        <w:rPr>
          <w:rFonts w:asciiTheme="minorHAnsi" w:hAnsiTheme="minorHAnsi" w:cstheme="minorHAnsi"/>
        </w:rPr>
        <w:t>kosztów</w:t>
      </w:r>
      <w:r w:rsidRPr="0030212B">
        <w:rPr>
          <w:rFonts w:asciiTheme="minorHAnsi" w:hAnsiTheme="minorHAnsi" w:cstheme="minorHAnsi"/>
          <w:spacing w:val="-5"/>
        </w:rPr>
        <w:t xml:space="preserve"> </w:t>
      </w:r>
      <w:r w:rsidRPr="0030212B">
        <w:rPr>
          <w:rFonts w:asciiTheme="minorHAnsi" w:hAnsiTheme="minorHAnsi" w:cstheme="minorHAnsi"/>
        </w:rPr>
        <w:t>udziału</w:t>
      </w:r>
      <w:r w:rsidRPr="0030212B">
        <w:rPr>
          <w:rFonts w:asciiTheme="minorHAnsi" w:hAnsiTheme="minorHAnsi" w:cstheme="minorHAnsi"/>
          <w:spacing w:val="-6"/>
        </w:rPr>
        <w:t xml:space="preserve"> </w:t>
      </w:r>
      <w:r w:rsidRPr="0030212B">
        <w:rPr>
          <w:rFonts w:asciiTheme="minorHAnsi" w:hAnsiTheme="minorHAnsi" w:cstheme="minorHAnsi"/>
        </w:rPr>
        <w:t>w</w:t>
      </w:r>
      <w:r w:rsidRPr="0030212B">
        <w:rPr>
          <w:rFonts w:asciiTheme="minorHAnsi" w:hAnsiTheme="minorHAnsi" w:cstheme="minorHAnsi"/>
          <w:spacing w:val="-5"/>
        </w:rPr>
        <w:t xml:space="preserve"> </w:t>
      </w:r>
      <w:r w:rsidRPr="0030212B">
        <w:rPr>
          <w:rFonts w:asciiTheme="minorHAnsi" w:hAnsiTheme="minorHAnsi" w:cstheme="minorHAnsi"/>
          <w:spacing w:val="-2"/>
        </w:rPr>
        <w:t>postępowaniu.</w:t>
      </w:r>
    </w:p>
    <w:p w14:paraId="71B2FC13" w14:textId="77777777" w:rsidR="00383220" w:rsidRPr="0030212B" w:rsidRDefault="00383220" w:rsidP="0030212B">
      <w:pPr>
        <w:spacing w:line="276" w:lineRule="auto"/>
        <w:jc w:val="both"/>
        <w:rPr>
          <w:rFonts w:asciiTheme="minorHAnsi" w:hAnsiTheme="minorHAnsi" w:cstheme="minorHAnsi"/>
        </w:rPr>
        <w:sectPr w:rsidR="00383220" w:rsidRPr="0030212B" w:rsidSect="000038AF">
          <w:type w:val="continuous"/>
          <w:pgSz w:w="11910" w:h="16840"/>
          <w:pgMar w:top="1440" w:right="1080" w:bottom="1440" w:left="1080" w:header="0" w:footer="1026" w:gutter="0"/>
          <w:cols w:space="708"/>
          <w:docGrid w:linePitch="299"/>
        </w:sectPr>
      </w:pPr>
    </w:p>
    <w:p w14:paraId="7A7D5ECF" w14:textId="77777777" w:rsidR="00383220" w:rsidRPr="0030212B" w:rsidRDefault="00377290" w:rsidP="0030212B">
      <w:pPr>
        <w:pStyle w:val="Tekstpodstawowy"/>
        <w:spacing w:line="276" w:lineRule="auto"/>
        <w:ind w:left="389" w:firstLine="0"/>
        <w:rPr>
          <w:rFonts w:asciiTheme="minorHAnsi" w:hAnsiTheme="minorHAnsi" w:cstheme="minorHAnsi"/>
        </w:rPr>
      </w:pPr>
      <w:r w:rsidRPr="0030212B">
        <w:rPr>
          <w:rFonts w:asciiTheme="minorHAnsi" w:hAnsiTheme="minorHAnsi" w:cstheme="minorHAnsi"/>
          <w:noProof/>
        </w:rPr>
        <mc:AlternateContent>
          <mc:Choice Requires="wps">
            <w:drawing>
              <wp:inline distT="0" distB="0" distL="0" distR="0" wp14:anchorId="1C443FAF" wp14:editId="67C87850">
                <wp:extent cx="6014720" cy="268605"/>
                <wp:effectExtent l="0" t="0" r="24130" b="17145"/>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4720" cy="26860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4D5054AF" w14:textId="77777777" w:rsidR="00383220" w:rsidRDefault="00377290" w:rsidP="00965D33">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3" w:right="4"/>
                              <w:jc w:val="center"/>
                              <w:rPr>
                                <w:b/>
                                <w:color w:val="000000"/>
                              </w:rPr>
                            </w:pPr>
                            <w:r>
                              <w:rPr>
                                <w:b/>
                                <w:color w:val="000000"/>
                              </w:rPr>
                              <w:t>DZIAŁ</w:t>
                            </w:r>
                            <w:r>
                              <w:rPr>
                                <w:b/>
                                <w:color w:val="000000"/>
                                <w:spacing w:val="-9"/>
                              </w:rPr>
                              <w:t xml:space="preserve"> </w:t>
                            </w:r>
                            <w:r>
                              <w:rPr>
                                <w:b/>
                                <w:color w:val="000000"/>
                              </w:rPr>
                              <w:t>IV</w:t>
                            </w:r>
                            <w:r>
                              <w:rPr>
                                <w:b/>
                                <w:color w:val="000000"/>
                                <w:spacing w:val="-3"/>
                              </w:rPr>
                              <w:t xml:space="preserve"> </w:t>
                            </w:r>
                            <w:r>
                              <w:rPr>
                                <w:b/>
                                <w:color w:val="000000"/>
                              </w:rPr>
                              <w:t>Informacja</w:t>
                            </w:r>
                            <w:r>
                              <w:rPr>
                                <w:b/>
                                <w:color w:val="000000"/>
                                <w:spacing w:val="-5"/>
                              </w:rPr>
                              <w:t xml:space="preserve"> </w:t>
                            </w:r>
                            <w:r>
                              <w:rPr>
                                <w:b/>
                                <w:color w:val="000000"/>
                              </w:rPr>
                              <w:t>o</w:t>
                            </w:r>
                            <w:r>
                              <w:rPr>
                                <w:b/>
                                <w:color w:val="000000"/>
                                <w:spacing w:val="-7"/>
                              </w:rPr>
                              <w:t xml:space="preserve"> </w:t>
                            </w:r>
                            <w:r>
                              <w:rPr>
                                <w:b/>
                                <w:color w:val="000000"/>
                              </w:rPr>
                              <w:t>przedmiotowych</w:t>
                            </w:r>
                            <w:r>
                              <w:rPr>
                                <w:b/>
                                <w:color w:val="000000"/>
                                <w:spacing w:val="-8"/>
                              </w:rPr>
                              <w:t xml:space="preserve"> </w:t>
                            </w:r>
                            <w:r>
                              <w:rPr>
                                <w:b/>
                                <w:color w:val="000000"/>
                              </w:rPr>
                              <w:t>środkach</w:t>
                            </w:r>
                            <w:r>
                              <w:rPr>
                                <w:b/>
                                <w:color w:val="000000"/>
                                <w:spacing w:val="-4"/>
                              </w:rPr>
                              <w:t xml:space="preserve"> </w:t>
                            </w:r>
                            <w:r>
                              <w:rPr>
                                <w:b/>
                                <w:color w:val="000000"/>
                                <w:spacing w:val="-2"/>
                              </w:rPr>
                              <w:t>dowodowych</w:t>
                            </w:r>
                          </w:p>
                        </w:txbxContent>
                      </wps:txbx>
                      <wps:bodyPr wrap="square" lIns="0" tIns="0" rIns="0" bIns="0" rtlCol="0">
                        <a:noAutofit/>
                      </wps:bodyPr>
                    </wps:wsp>
                  </a:graphicData>
                </a:graphic>
              </wp:inline>
            </w:drawing>
          </mc:Choice>
          <mc:Fallback>
            <w:pict>
              <v:shape w14:anchorId="1C443FAF" id="Textbox 11" o:spid="_x0000_s1029" type="#_x0000_t202" style="width:473.6pt;height:2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" fillcolor="white [3201]" strokecolor="#4bacc6 [3208]" strokeweight="2pt">
                <v:path arrowok="t"/>
                <v:textbox inset="0,0,0,0">
                  <w:txbxContent>
                    <w:p w14:paraId="4D5054AF" w14:textId="77777777" w:rsidR="00383220" w:rsidRDefault="00377290" w:rsidP="00965D33">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3" w:right="4"/>
                        <w:jc w:val="center"/>
                        <w:rPr>
                          <w:b/>
                          <w:color w:val="000000"/>
                        </w:rPr>
                      </w:pPr>
                      <w:r>
                        <w:rPr>
                          <w:b/>
                          <w:color w:val="000000"/>
                        </w:rPr>
                        <w:t>DZIAŁ</w:t>
                      </w:r>
                      <w:r>
                        <w:rPr>
                          <w:b/>
                          <w:color w:val="000000"/>
                          <w:spacing w:val="-9"/>
                        </w:rPr>
                        <w:t xml:space="preserve"> </w:t>
                      </w:r>
                      <w:r>
                        <w:rPr>
                          <w:b/>
                          <w:color w:val="000000"/>
                        </w:rPr>
                        <w:t>IV</w:t>
                      </w:r>
                      <w:r>
                        <w:rPr>
                          <w:b/>
                          <w:color w:val="000000"/>
                          <w:spacing w:val="-3"/>
                        </w:rPr>
                        <w:t xml:space="preserve"> </w:t>
                      </w:r>
                      <w:r>
                        <w:rPr>
                          <w:b/>
                          <w:color w:val="000000"/>
                        </w:rPr>
                        <w:t>Informacja</w:t>
                      </w:r>
                      <w:r>
                        <w:rPr>
                          <w:b/>
                          <w:color w:val="000000"/>
                          <w:spacing w:val="-5"/>
                        </w:rPr>
                        <w:t xml:space="preserve"> </w:t>
                      </w:r>
                      <w:r>
                        <w:rPr>
                          <w:b/>
                          <w:color w:val="000000"/>
                        </w:rPr>
                        <w:t>o</w:t>
                      </w:r>
                      <w:r>
                        <w:rPr>
                          <w:b/>
                          <w:color w:val="000000"/>
                          <w:spacing w:val="-7"/>
                        </w:rPr>
                        <w:t xml:space="preserve"> </w:t>
                      </w:r>
                      <w:r>
                        <w:rPr>
                          <w:b/>
                          <w:color w:val="000000"/>
                        </w:rPr>
                        <w:t>przedmiotowych</w:t>
                      </w:r>
                      <w:r>
                        <w:rPr>
                          <w:b/>
                          <w:color w:val="000000"/>
                          <w:spacing w:val="-8"/>
                        </w:rPr>
                        <w:t xml:space="preserve"> </w:t>
                      </w:r>
                      <w:r>
                        <w:rPr>
                          <w:b/>
                          <w:color w:val="000000"/>
                        </w:rPr>
                        <w:t>środkach</w:t>
                      </w:r>
                      <w:r>
                        <w:rPr>
                          <w:b/>
                          <w:color w:val="000000"/>
                          <w:spacing w:val="-4"/>
                        </w:rPr>
                        <w:t xml:space="preserve"> </w:t>
                      </w:r>
                      <w:r>
                        <w:rPr>
                          <w:b/>
                          <w:color w:val="000000"/>
                          <w:spacing w:val="-2"/>
                        </w:rPr>
                        <w:t>dowodowych</w:t>
                      </w:r>
                    </w:p>
                  </w:txbxContent>
                </v:textbox>
                <w10:anchorlock/>
              </v:shape>
            </w:pict>
          </mc:Fallback>
        </mc:AlternateContent>
      </w:r>
    </w:p>
    <w:p w14:paraId="356B966F" w14:textId="1026F2D8" w:rsidR="00383220" w:rsidRPr="00AC2C53" w:rsidRDefault="00377290" w:rsidP="00AC2C53">
      <w:pPr>
        <w:pStyle w:val="Akapitzlist"/>
        <w:numPr>
          <w:ilvl w:val="0"/>
          <w:numId w:val="19"/>
        </w:numPr>
        <w:tabs>
          <w:tab w:val="left" w:pos="1005"/>
        </w:tabs>
        <w:spacing w:line="276" w:lineRule="auto"/>
        <w:ind w:left="1005" w:hanging="272"/>
        <w:rPr>
          <w:rFonts w:asciiTheme="minorHAnsi" w:hAnsiTheme="minorHAnsi" w:cstheme="minorHAnsi"/>
        </w:rPr>
      </w:pPr>
      <w:r w:rsidRPr="0030212B">
        <w:rPr>
          <w:rFonts w:asciiTheme="minorHAnsi" w:hAnsiTheme="minorHAnsi" w:cstheme="minorHAnsi"/>
        </w:rPr>
        <w:t>Zamawiający</w:t>
      </w:r>
      <w:r w:rsidRPr="0030212B">
        <w:rPr>
          <w:rFonts w:asciiTheme="minorHAnsi" w:hAnsiTheme="minorHAnsi" w:cstheme="minorHAnsi"/>
          <w:spacing w:val="-10"/>
        </w:rPr>
        <w:t xml:space="preserve"> </w:t>
      </w:r>
      <w:r w:rsidR="00FE53A3">
        <w:rPr>
          <w:rFonts w:asciiTheme="minorHAnsi" w:hAnsiTheme="minorHAnsi" w:cstheme="minorHAnsi"/>
          <w:spacing w:val="-10"/>
        </w:rPr>
        <w:t xml:space="preserve"> nie </w:t>
      </w:r>
      <w:r w:rsidRPr="0030212B">
        <w:rPr>
          <w:rFonts w:asciiTheme="minorHAnsi" w:hAnsiTheme="minorHAnsi" w:cstheme="minorHAnsi"/>
        </w:rPr>
        <w:t>żąda</w:t>
      </w:r>
      <w:r w:rsidRPr="0030212B">
        <w:rPr>
          <w:rFonts w:asciiTheme="minorHAnsi" w:hAnsiTheme="minorHAnsi" w:cstheme="minorHAnsi"/>
          <w:spacing w:val="-6"/>
        </w:rPr>
        <w:t xml:space="preserve"> </w:t>
      </w:r>
      <w:r w:rsidRPr="0030212B">
        <w:rPr>
          <w:rFonts w:asciiTheme="minorHAnsi" w:hAnsiTheme="minorHAnsi" w:cstheme="minorHAnsi"/>
        </w:rPr>
        <w:t>złożenia</w:t>
      </w:r>
      <w:r w:rsidRPr="0030212B">
        <w:rPr>
          <w:rFonts w:asciiTheme="minorHAnsi" w:hAnsiTheme="minorHAnsi" w:cstheme="minorHAnsi"/>
          <w:spacing w:val="-6"/>
        </w:rPr>
        <w:t xml:space="preserve"> </w:t>
      </w:r>
      <w:r w:rsidRPr="0030212B">
        <w:rPr>
          <w:rFonts w:asciiTheme="minorHAnsi" w:hAnsiTheme="minorHAnsi" w:cstheme="minorHAnsi"/>
        </w:rPr>
        <w:t>wraz</w:t>
      </w:r>
      <w:r w:rsidRPr="0030212B">
        <w:rPr>
          <w:rFonts w:asciiTheme="minorHAnsi" w:hAnsiTheme="minorHAnsi" w:cstheme="minorHAnsi"/>
          <w:spacing w:val="-5"/>
        </w:rPr>
        <w:t xml:space="preserve"> </w:t>
      </w:r>
      <w:r w:rsidRPr="0030212B">
        <w:rPr>
          <w:rFonts w:asciiTheme="minorHAnsi" w:hAnsiTheme="minorHAnsi" w:cstheme="minorHAnsi"/>
        </w:rPr>
        <w:t>z</w:t>
      </w:r>
      <w:r w:rsidRPr="0030212B">
        <w:rPr>
          <w:rFonts w:asciiTheme="minorHAnsi" w:hAnsiTheme="minorHAnsi" w:cstheme="minorHAnsi"/>
          <w:spacing w:val="-6"/>
        </w:rPr>
        <w:t xml:space="preserve"> </w:t>
      </w:r>
      <w:r w:rsidRPr="0030212B">
        <w:rPr>
          <w:rFonts w:asciiTheme="minorHAnsi" w:hAnsiTheme="minorHAnsi" w:cstheme="minorHAnsi"/>
        </w:rPr>
        <w:t>ofertą</w:t>
      </w:r>
      <w:r w:rsidRPr="0030212B">
        <w:rPr>
          <w:rFonts w:asciiTheme="minorHAnsi" w:hAnsiTheme="minorHAnsi" w:cstheme="minorHAnsi"/>
          <w:spacing w:val="-5"/>
        </w:rPr>
        <w:t xml:space="preserve"> </w:t>
      </w:r>
      <w:r w:rsidRPr="0030212B">
        <w:rPr>
          <w:rFonts w:asciiTheme="minorHAnsi" w:hAnsiTheme="minorHAnsi" w:cstheme="minorHAnsi"/>
          <w:spacing w:val="-4"/>
        </w:rPr>
        <w:t xml:space="preserve"> </w:t>
      </w:r>
      <w:r w:rsidRPr="0030212B">
        <w:rPr>
          <w:rFonts w:asciiTheme="minorHAnsi" w:hAnsiTheme="minorHAnsi" w:cstheme="minorHAnsi"/>
        </w:rPr>
        <w:t>przedmiotowych</w:t>
      </w:r>
      <w:r w:rsidRPr="0030212B">
        <w:rPr>
          <w:rFonts w:asciiTheme="minorHAnsi" w:hAnsiTheme="minorHAnsi" w:cstheme="minorHAnsi"/>
          <w:spacing w:val="-6"/>
        </w:rPr>
        <w:t xml:space="preserve"> </w:t>
      </w:r>
      <w:r w:rsidRPr="0030212B">
        <w:rPr>
          <w:rFonts w:asciiTheme="minorHAnsi" w:hAnsiTheme="minorHAnsi" w:cstheme="minorHAnsi"/>
        </w:rPr>
        <w:t>środków</w:t>
      </w:r>
      <w:r w:rsidRPr="0030212B">
        <w:rPr>
          <w:rFonts w:asciiTheme="minorHAnsi" w:hAnsiTheme="minorHAnsi" w:cstheme="minorHAnsi"/>
          <w:spacing w:val="-8"/>
        </w:rPr>
        <w:t xml:space="preserve"> </w:t>
      </w:r>
      <w:r w:rsidRPr="0030212B">
        <w:rPr>
          <w:rFonts w:asciiTheme="minorHAnsi" w:hAnsiTheme="minorHAnsi" w:cstheme="minorHAnsi"/>
          <w:spacing w:val="-2"/>
        </w:rPr>
        <w:t>dowodowych</w:t>
      </w:r>
      <w:r w:rsidR="00AC2C53">
        <w:rPr>
          <w:rFonts w:asciiTheme="minorHAnsi" w:hAnsiTheme="minorHAnsi" w:cstheme="minorHAnsi"/>
          <w:spacing w:val="-2"/>
        </w:rPr>
        <w:t>.</w:t>
      </w:r>
    </w:p>
    <w:p w14:paraId="1B431325" w14:textId="53AE034F" w:rsidR="00383220" w:rsidRPr="0030212B" w:rsidRDefault="00377290" w:rsidP="00A27B3D">
      <w:pPr>
        <w:pStyle w:val="Tekstpodstawowy"/>
        <w:spacing w:before="11" w:line="276" w:lineRule="auto"/>
        <w:ind w:firstLine="0"/>
        <w:rPr>
          <w:rFonts w:asciiTheme="minorHAnsi" w:hAnsiTheme="minorHAnsi" w:cstheme="minorHAnsi"/>
        </w:rPr>
      </w:pPr>
      <w:r w:rsidRPr="0030212B">
        <w:rPr>
          <w:rFonts w:asciiTheme="minorHAnsi" w:hAnsiTheme="minorHAnsi" w:cstheme="minorHAnsi"/>
          <w:noProof/>
        </w:rPr>
        <mc:AlternateContent>
          <mc:Choice Requires="wps">
            <w:drawing>
              <wp:anchor distT="0" distB="0" distL="0" distR="0" simplePos="0" relativeHeight="487590912" behindDoc="1" locked="0" layoutInCell="1" allowOverlap="1" wp14:anchorId="55BB45E9" wp14:editId="65D5BBBE">
                <wp:simplePos x="0" y="0"/>
                <wp:positionH relativeFrom="page">
                  <wp:posOffset>961948</wp:posOffset>
                </wp:positionH>
                <wp:positionV relativeFrom="paragraph">
                  <wp:posOffset>142276</wp:posOffset>
                </wp:positionV>
                <wp:extent cx="6014720" cy="268605"/>
                <wp:effectExtent l="0" t="0" r="24130" b="17145"/>
                <wp:wrapTopAndBottom/>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4720" cy="26860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731F9036" w14:textId="77777777" w:rsidR="00383220" w:rsidRDefault="00377290" w:rsidP="00965D33">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3" w:right="4"/>
                              <w:jc w:val="center"/>
                              <w:rPr>
                                <w:b/>
                                <w:color w:val="000000"/>
                              </w:rPr>
                            </w:pPr>
                            <w:r>
                              <w:rPr>
                                <w:b/>
                                <w:color w:val="000000"/>
                              </w:rPr>
                              <w:t>DZIAŁ</w:t>
                            </w:r>
                            <w:r>
                              <w:rPr>
                                <w:b/>
                                <w:color w:val="000000"/>
                                <w:spacing w:val="-5"/>
                              </w:rPr>
                              <w:t xml:space="preserve"> </w:t>
                            </w:r>
                            <w:r>
                              <w:rPr>
                                <w:b/>
                                <w:color w:val="000000"/>
                              </w:rPr>
                              <w:t>V</w:t>
                            </w:r>
                            <w:r>
                              <w:rPr>
                                <w:b/>
                                <w:color w:val="000000"/>
                                <w:spacing w:val="-3"/>
                              </w:rPr>
                              <w:t xml:space="preserve"> </w:t>
                            </w:r>
                            <w:r>
                              <w:rPr>
                                <w:b/>
                                <w:color w:val="000000"/>
                              </w:rPr>
                              <w:t>Termin</w:t>
                            </w:r>
                            <w:r>
                              <w:rPr>
                                <w:b/>
                                <w:color w:val="000000"/>
                                <w:spacing w:val="-5"/>
                              </w:rPr>
                              <w:t xml:space="preserve"> </w:t>
                            </w:r>
                            <w:r>
                              <w:rPr>
                                <w:b/>
                                <w:color w:val="000000"/>
                              </w:rPr>
                              <w:t>wykonania</w:t>
                            </w:r>
                            <w:r>
                              <w:rPr>
                                <w:b/>
                                <w:color w:val="000000"/>
                                <w:spacing w:val="-3"/>
                              </w:rPr>
                              <w:t xml:space="preserve"> </w:t>
                            </w:r>
                            <w:r>
                              <w:rPr>
                                <w:b/>
                                <w:color w:val="000000"/>
                                <w:spacing w:val="-2"/>
                              </w:rPr>
                              <w:t>zamówienia</w:t>
                            </w:r>
                          </w:p>
                        </w:txbxContent>
                      </wps:txbx>
                      <wps:bodyPr wrap="square" lIns="0" tIns="0" rIns="0" bIns="0" rtlCol="0">
                        <a:noAutofit/>
                      </wps:bodyPr>
                    </wps:wsp>
                  </a:graphicData>
                </a:graphic>
              </wp:anchor>
            </w:drawing>
          </mc:Choice>
          <mc:Fallback>
            <w:pict>
              <v:shape w14:anchorId="55BB45E9" id="Textbox 12" o:spid="_x0000_s1030" type="#_x0000_t202" style="position:absolute;left:0;text-align:left;margin-left:75.75pt;margin-top:11.2pt;width:473.6pt;height:21.15pt;z-index:-157255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" fillcolor="white [3201]" strokecolor="#4bacc6 [3208]" strokeweight="2pt">
                <v:path arrowok="t"/>
                <v:textbox inset="0,0,0,0">
                  <w:txbxContent>
                    <w:p w14:paraId="731F9036" w14:textId="77777777" w:rsidR="00383220" w:rsidRDefault="00377290" w:rsidP="00965D33">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3" w:right="4"/>
                        <w:jc w:val="center"/>
                        <w:rPr>
                          <w:b/>
                          <w:color w:val="000000"/>
                        </w:rPr>
                      </w:pPr>
                      <w:r>
                        <w:rPr>
                          <w:b/>
                          <w:color w:val="000000"/>
                        </w:rPr>
                        <w:t>DZIAŁ</w:t>
                      </w:r>
                      <w:r>
                        <w:rPr>
                          <w:b/>
                          <w:color w:val="000000"/>
                          <w:spacing w:val="-5"/>
                        </w:rPr>
                        <w:t xml:space="preserve"> </w:t>
                      </w:r>
                      <w:r>
                        <w:rPr>
                          <w:b/>
                          <w:color w:val="000000"/>
                        </w:rPr>
                        <w:t>V</w:t>
                      </w:r>
                      <w:r>
                        <w:rPr>
                          <w:b/>
                          <w:color w:val="000000"/>
                          <w:spacing w:val="-3"/>
                        </w:rPr>
                        <w:t xml:space="preserve"> </w:t>
                      </w:r>
                      <w:r>
                        <w:rPr>
                          <w:b/>
                          <w:color w:val="000000"/>
                        </w:rPr>
                        <w:t>Termin</w:t>
                      </w:r>
                      <w:r>
                        <w:rPr>
                          <w:b/>
                          <w:color w:val="000000"/>
                          <w:spacing w:val="-5"/>
                        </w:rPr>
                        <w:t xml:space="preserve"> </w:t>
                      </w:r>
                      <w:r>
                        <w:rPr>
                          <w:b/>
                          <w:color w:val="000000"/>
                        </w:rPr>
                        <w:t>wykonania</w:t>
                      </w:r>
                      <w:r>
                        <w:rPr>
                          <w:b/>
                          <w:color w:val="000000"/>
                          <w:spacing w:val="-3"/>
                        </w:rPr>
                        <w:t xml:space="preserve"> </w:t>
                      </w:r>
                      <w:r>
                        <w:rPr>
                          <w:b/>
                          <w:color w:val="000000"/>
                          <w:spacing w:val="-2"/>
                        </w:rPr>
                        <w:t>zamówienia</w:t>
                      </w:r>
                    </w:p>
                  </w:txbxContent>
                </v:textbox>
                <w10:wrap type="topAndBottom" anchorx="page"/>
              </v:shape>
            </w:pict>
          </mc:Fallback>
        </mc:AlternateContent>
      </w:r>
    </w:p>
    <w:p w14:paraId="1A817FB9" w14:textId="61B76695" w:rsidR="00033B99" w:rsidRPr="0030212B" w:rsidRDefault="00377290" w:rsidP="001419CF">
      <w:pPr>
        <w:pStyle w:val="Akapitzlist"/>
        <w:numPr>
          <w:ilvl w:val="0"/>
          <w:numId w:val="18"/>
        </w:numPr>
        <w:tabs>
          <w:tab w:val="left" w:pos="1005"/>
        </w:tabs>
        <w:spacing w:line="276" w:lineRule="auto"/>
        <w:ind w:left="1005" w:hanging="347"/>
        <w:rPr>
          <w:rFonts w:asciiTheme="minorHAnsi" w:hAnsiTheme="minorHAnsi" w:cstheme="minorHAnsi"/>
        </w:rPr>
      </w:pPr>
      <w:r w:rsidRPr="0030212B">
        <w:rPr>
          <w:rFonts w:asciiTheme="minorHAnsi" w:hAnsiTheme="minorHAnsi" w:cstheme="minorHAnsi"/>
        </w:rPr>
        <w:t>Zamówienie</w:t>
      </w:r>
      <w:r w:rsidRPr="0030212B">
        <w:rPr>
          <w:rFonts w:asciiTheme="minorHAnsi" w:hAnsiTheme="minorHAnsi" w:cstheme="minorHAnsi"/>
          <w:spacing w:val="-6"/>
        </w:rPr>
        <w:t xml:space="preserve"> </w:t>
      </w:r>
      <w:r w:rsidRPr="0030212B">
        <w:rPr>
          <w:rFonts w:asciiTheme="minorHAnsi" w:hAnsiTheme="minorHAnsi" w:cstheme="minorHAnsi"/>
        </w:rPr>
        <w:t>należy</w:t>
      </w:r>
      <w:r w:rsidRPr="0030212B">
        <w:rPr>
          <w:rFonts w:asciiTheme="minorHAnsi" w:hAnsiTheme="minorHAnsi" w:cstheme="minorHAnsi"/>
          <w:spacing w:val="-4"/>
        </w:rPr>
        <w:t xml:space="preserve"> </w:t>
      </w:r>
      <w:r w:rsidR="00965D33" w:rsidRPr="0030212B">
        <w:rPr>
          <w:rFonts w:asciiTheme="minorHAnsi" w:hAnsiTheme="minorHAnsi" w:cstheme="minorHAnsi"/>
          <w:spacing w:val="-4"/>
        </w:rPr>
        <w:t>z</w:t>
      </w:r>
      <w:r w:rsidRPr="0030212B">
        <w:rPr>
          <w:rFonts w:asciiTheme="minorHAnsi" w:hAnsiTheme="minorHAnsi" w:cstheme="minorHAnsi"/>
        </w:rPr>
        <w:t>realizować</w:t>
      </w:r>
      <w:r w:rsidRPr="0030212B">
        <w:rPr>
          <w:rFonts w:asciiTheme="minorHAnsi" w:hAnsiTheme="minorHAnsi" w:cstheme="minorHAnsi"/>
          <w:spacing w:val="-3"/>
        </w:rPr>
        <w:t xml:space="preserve"> </w:t>
      </w:r>
      <w:r w:rsidR="00965D33" w:rsidRPr="0030212B">
        <w:rPr>
          <w:rFonts w:asciiTheme="minorHAnsi" w:hAnsiTheme="minorHAnsi" w:cstheme="minorHAnsi"/>
        </w:rPr>
        <w:t>w terminie</w:t>
      </w:r>
      <w:r w:rsidR="00033B99" w:rsidRPr="0030212B">
        <w:rPr>
          <w:rFonts w:asciiTheme="minorHAnsi" w:hAnsiTheme="minorHAnsi" w:cstheme="minorHAnsi"/>
          <w:spacing w:val="-4"/>
        </w:rPr>
        <w:t>:</w:t>
      </w:r>
      <w:r w:rsidR="00F459BF" w:rsidRPr="00F459BF">
        <w:t xml:space="preserve"> </w:t>
      </w:r>
      <w:r w:rsidR="00F459BF" w:rsidRPr="00F459BF">
        <w:rPr>
          <w:rFonts w:asciiTheme="minorHAnsi" w:hAnsiTheme="minorHAnsi" w:cstheme="minorHAnsi"/>
          <w:spacing w:val="-4"/>
        </w:rPr>
        <w:t>12 miesięcy od 01.01.2025r. do 31.12.2025r.</w:t>
      </w:r>
    </w:p>
    <w:p w14:paraId="1389983C" w14:textId="1FC0ADA5" w:rsidR="00383220" w:rsidRPr="0030212B" w:rsidRDefault="00377290" w:rsidP="001419CF">
      <w:pPr>
        <w:pStyle w:val="Akapitzlist"/>
        <w:numPr>
          <w:ilvl w:val="0"/>
          <w:numId w:val="18"/>
        </w:numPr>
        <w:tabs>
          <w:tab w:val="left" w:pos="1005"/>
        </w:tabs>
        <w:spacing w:line="276" w:lineRule="auto"/>
        <w:ind w:left="1005" w:hanging="347"/>
        <w:rPr>
          <w:rFonts w:asciiTheme="minorHAnsi" w:hAnsiTheme="minorHAnsi" w:cstheme="minorHAnsi"/>
        </w:rPr>
      </w:pPr>
      <w:r w:rsidRPr="0030212B">
        <w:rPr>
          <w:rFonts w:asciiTheme="minorHAnsi" w:hAnsiTheme="minorHAnsi" w:cstheme="minorHAnsi"/>
        </w:rPr>
        <w:t>Miejsce</w:t>
      </w:r>
      <w:r w:rsidRPr="0030212B">
        <w:rPr>
          <w:rFonts w:asciiTheme="minorHAnsi" w:hAnsiTheme="minorHAnsi" w:cstheme="minorHAnsi"/>
          <w:spacing w:val="-6"/>
        </w:rPr>
        <w:t xml:space="preserve"> </w:t>
      </w:r>
      <w:r w:rsidRPr="0030212B">
        <w:rPr>
          <w:rFonts w:asciiTheme="minorHAnsi" w:hAnsiTheme="minorHAnsi" w:cstheme="minorHAnsi"/>
        </w:rPr>
        <w:t>realizacji</w:t>
      </w:r>
      <w:r w:rsidRPr="0030212B">
        <w:rPr>
          <w:rFonts w:asciiTheme="minorHAnsi" w:hAnsiTheme="minorHAnsi" w:cstheme="minorHAnsi"/>
          <w:spacing w:val="-4"/>
        </w:rPr>
        <w:t xml:space="preserve"> </w:t>
      </w:r>
      <w:r w:rsidRPr="0030212B">
        <w:rPr>
          <w:rFonts w:asciiTheme="minorHAnsi" w:hAnsiTheme="minorHAnsi" w:cstheme="minorHAnsi"/>
          <w:spacing w:val="-2"/>
        </w:rPr>
        <w:t>zamówienia:</w:t>
      </w:r>
    </w:p>
    <w:p w14:paraId="20A1ED9F" w14:textId="2B0E03B4" w:rsidR="00383220" w:rsidRPr="0030212B" w:rsidRDefault="00377290" w:rsidP="0030212B">
      <w:pPr>
        <w:pStyle w:val="Tekstpodstawowy"/>
        <w:spacing w:line="276" w:lineRule="auto"/>
        <w:ind w:left="1018" w:right="365" w:firstLine="0"/>
        <w:rPr>
          <w:rFonts w:asciiTheme="minorHAnsi" w:hAnsiTheme="minorHAnsi" w:cstheme="minorHAnsi"/>
        </w:rPr>
      </w:pPr>
      <w:r w:rsidRPr="0030212B">
        <w:rPr>
          <w:rFonts w:asciiTheme="minorHAnsi" w:hAnsiTheme="minorHAnsi" w:cstheme="minorHAnsi"/>
        </w:rPr>
        <w:t xml:space="preserve">Dostawa bezpośrednio do </w:t>
      </w:r>
      <w:r w:rsidR="00593475" w:rsidRPr="00593475">
        <w:rPr>
          <w:rFonts w:asciiTheme="minorHAnsi" w:hAnsiTheme="minorHAnsi" w:cstheme="minorHAnsi"/>
        </w:rPr>
        <w:t>Szpital</w:t>
      </w:r>
      <w:r w:rsidR="00593475">
        <w:rPr>
          <w:rFonts w:asciiTheme="minorHAnsi" w:hAnsiTheme="minorHAnsi" w:cstheme="minorHAnsi"/>
        </w:rPr>
        <w:t>a</w:t>
      </w:r>
      <w:r w:rsidR="00593475" w:rsidRPr="00593475">
        <w:rPr>
          <w:rFonts w:asciiTheme="minorHAnsi" w:hAnsiTheme="minorHAnsi" w:cstheme="minorHAnsi"/>
        </w:rPr>
        <w:t xml:space="preserve"> </w:t>
      </w:r>
      <w:r w:rsidR="00AC7753" w:rsidRPr="00593475">
        <w:rPr>
          <w:rFonts w:asciiTheme="minorHAnsi" w:hAnsiTheme="minorHAnsi" w:cstheme="minorHAnsi"/>
        </w:rPr>
        <w:t>Miejski</w:t>
      </w:r>
      <w:r w:rsidR="00AC7753">
        <w:rPr>
          <w:rFonts w:asciiTheme="minorHAnsi" w:hAnsiTheme="minorHAnsi" w:cstheme="minorHAnsi"/>
        </w:rPr>
        <w:t>ego</w:t>
      </w:r>
      <w:r w:rsidR="00593475" w:rsidRPr="00593475">
        <w:rPr>
          <w:rFonts w:asciiTheme="minorHAnsi" w:hAnsiTheme="minorHAnsi" w:cstheme="minorHAnsi"/>
        </w:rPr>
        <w:t xml:space="preserve"> w Miastku Sp. z o.o., ul. Gen. Wybickiego 30, 77-200 Miastko </w:t>
      </w:r>
      <w:r w:rsidR="00593475">
        <w:rPr>
          <w:rFonts w:asciiTheme="minorHAnsi" w:hAnsiTheme="minorHAnsi" w:cstheme="minorHAnsi"/>
        </w:rPr>
        <w:t xml:space="preserve">oraz do </w:t>
      </w:r>
      <w:r w:rsidR="00593475" w:rsidRPr="00593475">
        <w:rPr>
          <w:rFonts w:asciiTheme="minorHAnsi" w:hAnsiTheme="minorHAnsi" w:cstheme="minorHAnsi"/>
        </w:rPr>
        <w:t>Lokal</w:t>
      </w:r>
      <w:r w:rsidR="00593475">
        <w:rPr>
          <w:rFonts w:asciiTheme="minorHAnsi" w:hAnsiTheme="minorHAnsi" w:cstheme="minorHAnsi"/>
        </w:rPr>
        <w:t>u</w:t>
      </w:r>
      <w:r w:rsidR="00593475" w:rsidRPr="00593475">
        <w:rPr>
          <w:rFonts w:asciiTheme="minorHAnsi" w:hAnsiTheme="minorHAnsi" w:cstheme="minorHAnsi"/>
        </w:rPr>
        <w:t xml:space="preserve"> Użytkow</w:t>
      </w:r>
      <w:r w:rsidR="00593475">
        <w:rPr>
          <w:rFonts w:asciiTheme="minorHAnsi" w:hAnsiTheme="minorHAnsi" w:cstheme="minorHAnsi"/>
        </w:rPr>
        <w:t>ego</w:t>
      </w:r>
      <w:r w:rsidR="00593475" w:rsidRPr="00593475">
        <w:rPr>
          <w:rFonts w:asciiTheme="minorHAnsi" w:hAnsiTheme="minorHAnsi" w:cstheme="minorHAnsi"/>
        </w:rPr>
        <w:t>,  Dretyń 74, 77-203 Dretyń</w:t>
      </w:r>
    </w:p>
    <w:p w14:paraId="635B607E" w14:textId="77777777" w:rsidR="00383220" w:rsidRPr="0030212B" w:rsidRDefault="00377290" w:rsidP="0030212B">
      <w:pPr>
        <w:pStyle w:val="Tekstpodstawowy"/>
        <w:spacing w:line="276" w:lineRule="auto"/>
        <w:ind w:firstLine="0"/>
        <w:rPr>
          <w:rFonts w:asciiTheme="minorHAnsi" w:hAnsiTheme="minorHAnsi" w:cstheme="minorHAnsi"/>
        </w:rPr>
      </w:pPr>
      <w:r w:rsidRPr="0030212B">
        <w:rPr>
          <w:rFonts w:asciiTheme="minorHAnsi" w:hAnsiTheme="minorHAnsi" w:cstheme="minorHAnsi"/>
          <w:noProof/>
        </w:rPr>
        <mc:AlternateContent>
          <mc:Choice Requires="wps">
            <w:drawing>
              <wp:anchor distT="0" distB="0" distL="0" distR="0" simplePos="0" relativeHeight="487591424" behindDoc="1" locked="0" layoutInCell="1" allowOverlap="1" wp14:anchorId="1F4C9608" wp14:editId="5663A963">
                <wp:simplePos x="0" y="0"/>
                <wp:positionH relativeFrom="page">
                  <wp:posOffset>961948</wp:posOffset>
                </wp:positionH>
                <wp:positionV relativeFrom="paragraph">
                  <wp:posOffset>164926</wp:posOffset>
                </wp:positionV>
                <wp:extent cx="6014720" cy="269875"/>
                <wp:effectExtent l="0" t="0" r="24130" b="15875"/>
                <wp:wrapTopAndBottom/>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4720" cy="26987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33777F20" w14:textId="77777777" w:rsidR="00383220" w:rsidRDefault="00377290" w:rsidP="00965D33">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4" w:right="4"/>
                              <w:jc w:val="center"/>
                              <w:rPr>
                                <w:b/>
                                <w:color w:val="000000"/>
                              </w:rPr>
                            </w:pPr>
                            <w:r>
                              <w:rPr>
                                <w:b/>
                                <w:color w:val="000000"/>
                              </w:rPr>
                              <w:t>DZIAŁ</w:t>
                            </w:r>
                            <w:r>
                              <w:rPr>
                                <w:b/>
                                <w:color w:val="000000"/>
                                <w:spacing w:val="-5"/>
                              </w:rPr>
                              <w:t xml:space="preserve"> </w:t>
                            </w:r>
                            <w:r>
                              <w:rPr>
                                <w:b/>
                                <w:color w:val="000000"/>
                              </w:rPr>
                              <w:t>VI</w:t>
                            </w:r>
                            <w:r>
                              <w:rPr>
                                <w:b/>
                                <w:color w:val="000000"/>
                                <w:spacing w:val="-2"/>
                              </w:rPr>
                              <w:t xml:space="preserve"> </w:t>
                            </w:r>
                            <w:r>
                              <w:rPr>
                                <w:b/>
                                <w:color w:val="000000"/>
                              </w:rPr>
                              <w:t>Podstawy</w:t>
                            </w:r>
                            <w:r>
                              <w:rPr>
                                <w:b/>
                                <w:color w:val="000000"/>
                                <w:spacing w:val="-5"/>
                              </w:rPr>
                              <w:t xml:space="preserve"> </w:t>
                            </w:r>
                            <w:r>
                              <w:rPr>
                                <w:b/>
                                <w:color w:val="000000"/>
                                <w:spacing w:val="-2"/>
                              </w:rPr>
                              <w:t>wykluczenia</w:t>
                            </w:r>
                          </w:p>
                        </w:txbxContent>
                      </wps:txbx>
                      <wps:bodyPr wrap="square" lIns="0" tIns="0" rIns="0" bIns="0" rtlCol="0">
                        <a:noAutofit/>
                      </wps:bodyPr>
                    </wps:wsp>
                  </a:graphicData>
                </a:graphic>
              </wp:anchor>
            </w:drawing>
          </mc:Choice>
          <mc:Fallback>
            <w:pict>
              <v:shape w14:anchorId="1F4C9608" id="Textbox 13" o:spid="_x0000_s1031" type="#_x0000_t202" style="position:absolute;left:0;text-align:left;margin-left:75.75pt;margin-top:13pt;width:473.6pt;height:21.25pt;z-index:-157250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" fillcolor="white [3201]" strokecolor="#4bacc6 [3208]" strokeweight="2pt">
                <v:path arrowok="t"/>
                <v:textbox inset="0,0,0,0">
                  <w:txbxContent>
                    <w:p w14:paraId="33777F20" w14:textId="77777777" w:rsidR="00383220" w:rsidRDefault="00377290" w:rsidP="00965D33">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4" w:right="4"/>
                        <w:jc w:val="center"/>
                        <w:rPr>
                          <w:b/>
                          <w:color w:val="000000"/>
                        </w:rPr>
                      </w:pPr>
                      <w:r>
                        <w:rPr>
                          <w:b/>
                          <w:color w:val="000000"/>
                        </w:rPr>
                        <w:t>DZIAŁ</w:t>
                      </w:r>
                      <w:r>
                        <w:rPr>
                          <w:b/>
                          <w:color w:val="000000"/>
                          <w:spacing w:val="-5"/>
                        </w:rPr>
                        <w:t xml:space="preserve"> </w:t>
                      </w:r>
                      <w:r>
                        <w:rPr>
                          <w:b/>
                          <w:color w:val="000000"/>
                        </w:rPr>
                        <w:t>VI</w:t>
                      </w:r>
                      <w:r>
                        <w:rPr>
                          <w:b/>
                          <w:color w:val="000000"/>
                          <w:spacing w:val="-2"/>
                        </w:rPr>
                        <w:t xml:space="preserve"> </w:t>
                      </w:r>
                      <w:r>
                        <w:rPr>
                          <w:b/>
                          <w:color w:val="000000"/>
                        </w:rPr>
                        <w:t>Podstawy</w:t>
                      </w:r>
                      <w:r>
                        <w:rPr>
                          <w:b/>
                          <w:color w:val="000000"/>
                          <w:spacing w:val="-5"/>
                        </w:rPr>
                        <w:t xml:space="preserve"> </w:t>
                      </w:r>
                      <w:r>
                        <w:rPr>
                          <w:b/>
                          <w:color w:val="000000"/>
                          <w:spacing w:val="-2"/>
                        </w:rPr>
                        <w:t>wykluczenia</w:t>
                      </w:r>
                    </w:p>
                  </w:txbxContent>
                </v:textbox>
                <w10:wrap type="topAndBottom" anchorx="page"/>
              </v:shape>
            </w:pict>
          </mc:Fallback>
        </mc:AlternateContent>
      </w:r>
    </w:p>
    <w:p w14:paraId="4391A5CE" w14:textId="77777777" w:rsidR="00383220" w:rsidRPr="0030212B" w:rsidRDefault="00377290" w:rsidP="001419CF">
      <w:pPr>
        <w:pStyle w:val="Akapitzlist"/>
        <w:numPr>
          <w:ilvl w:val="0"/>
          <w:numId w:val="17"/>
        </w:numPr>
        <w:tabs>
          <w:tab w:val="left" w:pos="1005"/>
        </w:tabs>
        <w:spacing w:before="3" w:line="276" w:lineRule="auto"/>
        <w:ind w:left="1005" w:hanging="347"/>
        <w:rPr>
          <w:rFonts w:asciiTheme="minorHAnsi" w:hAnsiTheme="minorHAnsi" w:cstheme="minorHAnsi"/>
        </w:rPr>
      </w:pPr>
      <w:r w:rsidRPr="0030212B">
        <w:rPr>
          <w:rFonts w:asciiTheme="minorHAnsi" w:hAnsiTheme="minorHAnsi" w:cstheme="minorHAnsi"/>
        </w:rPr>
        <w:t>Z</w:t>
      </w:r>
      <w:r w:rsidRPr="0030212B">
        <w:rPr>
          <w:rFonts w:asciiTheme="minorHAnsi" w:hAnsiTheme="minorHAnsi" w:cstheme="minorHAnsi"/>
          <w:spacing w:val="-5"/>
        </w:rPr>
        <w:t xml:space="preserve"> </w:t>
      </w:r>
      <w:r w:rsidRPr="0030212B">
        <w:rPr>
          <w:rFonts w:asciiTheme="minorHAnsi" w:hAnsiTheme="minorHAnsi" w:cstheme="minorHAnsi"/>
        </w:rPr>
        <w:t>postępowania</w:t>
      </w:r>
      <w:r w:rsidRPr="0030212B">
        <w:rPr>
          <w:rFonts w:asciiTheme="minorHAnsi" w:hAnsiTheme="minorHAnsi" w:cstheme="minorHAnsi"/>
          <w:spacing w:val="-4"/>
        </w:rPr>
        <w:t xml:space="preserve"> </w:t>
      </w:r>
      <w:r w:rsidRPr="0030212B">
        <w:rPr>
          <w:rFonts w:asciiTheme="minorHAnsi" w:hAnsiTheme="minorHAnsi" w:cstheme="minorHAnsi"/>
        </w:rPr>
        <w:t>o</w:t>
      </w:r>
      <w:r w:rsidRPr="0030212B">
        <w:rPr>
          <w:rFonts w:asciiTheme="minorHAnsi" w:hAnsiTheme="minorHAnsi" w:cstheme="minorHAnsi"/>
          <w:spacing w:val="-6"/>
        </w:rPr>
        <w:t xml:space="preserve"> </w:t>
      </w:r>
      <w:r w:rsidRPr="0030212B">
        <w:rPr>
          <w:rFonts w:asciiTheme="minorHAnsi" w:hAnsiTheme="minorHAnsi" w:cstheme="minorHAnsi"/>
        </w:rPr>
        <w:t>udzielenie</w:t>
      </w:r>
      <w:r w:rsidRPr="0030212B">
        <w:rPr>
          <w:rFonts w:asciiTheme="minorHAnsi" w:hAnsiTheme="minorHAnsi" w:cstheme="minorHAnsi"/>
          <w:spacing w:val="-5"/>
        </w:rPr>
        <w:t xml:space="preserve"> </w:t>
      </w:r>
      <w:r w:rsidRPr="0030212B">
        <w:rPr>
          <w:rFonts w:asciiTheme="minorHAnsi" w:hAnsiTheme="minorHAnsi" w:cstheme="minorHAnsi"/>
        </w:rPr>
        <w:t>zamówienia</w:t>
      </w:r>
      <w:r w:rsidRPr="0030212B">
        <w:rPr>
          <w:rFonts w:asciiTheme="minorHAnsi" w:hAnsiTheme="minorHAnsi" w:cstheme="minorHAnsi"/>
          <w:spacing w:val="-4"/>
        </w:rPr>
        <w:t xml:space="preserve"> </w:t>
      </w:r>
      <w:r w:rsidRPr="0030212B">
        <w:rPr>
          <w:rFonts w:asciiTheme="minorHAnsi" w:hAnsiTheme="minorHAnsi" w:cstheme="minorHAnsi"/>
        </w:rPr>
        <w:t>Zamawiający</w:t>
      </w:r>
      <w:r w:rsidRPr="0030212B">
        <w:rPr>
          <w:rFonts w:asciiTheme="minorHAnsi" w:hAnsiTheme="minorHAnsi" w:cstheme="minorHAnsi"/>
          <w:spacing w:val="-6"/>
        </w:rPr>
        <w:t xml:space="preserve"> </w:t>
      </w:r>
      <w:r w:rsidRPr="0030212B">
        <w:rPr>
          <w:rFonts w:asciiTheme="minorHAnsi" w:hAnsiTheme="minorHAnsi" w:cstheme="minorHAnsi"/>
        </w:rPr>
        <w:t>wykluczy</w:t>
      </w:r>
      <w:r w:rsidRPr="0030212B">
        <w:rPr>
          <w:rFonts w:asciiTheme="minorHAnsi" w:hAnsiTheme="minorHAnsi" w:cstheme="minorHAnsi"/>
          <w:spacing w:val="-4"/>
        </w:rPr>
        <w:t xml:space="preserve"> </w:t>
      </w:r>
      <w:r w:rsidRPr="0030212B">
        <w:rPr>
          <w:rFonts w:asciiTheme="minorHAnsi" w:hAnsiTheme="minorHAnsi" w:cstheme="minorHAnsi"/>
          <w:spacing w:val="-2"/>
        </w:rPr>
        <w:t>wykonawcę:</w:t>
      </w:r>
    </w:p>
    <w:p w14:paraId="4592961E" w14:textId="77777777" w:rsidR="00383220" w:rsidRPr="0030212B" w:rsidRDefault="00377290" w:rsidP="0030212B">
      <w:pPr>
        <w:pStyle w:val="Nagwek1"/>
        <w:spacing w:line="276" w:lineRule="auto"/>
        <w:ind w:left="664" w:right="738"/>
        <w:jc w:val="both"/>
        <w:rPr>
          <w:rFonts w:asciiTheme="minorHAnsi" w:hAnsiTheme="minorHAnsi" w:cstheme="minorHAnsi"/>
        </w:rPr>
      </w:pPr>
      <w:bookmarkStart w:id="2" w:name="_bookmark7"/>
      <w:bookmarkEnd w:id="2"/>
      <w:r w:rsidRPr="0030212B">
        <w:rPr>
          <w:rFonts w:asciiTheme="minorHAnsi" w:hAnsiTheme="minorHAnsi" w:cstheme="minorHAnsi"/>
        </w:rPr>
        <w:t>PRZESŁANKI</w:t>
      </w:r>
      <w:r w:rsidRPr="0030212B">
        <w:rPr>
          <w:rFonts w:asciiTheme="minorHAnsi" w:hAnsiTheme="minorHAnsi" w:cstheme="minorHAnsi"/>
          <w:spacing w:val="-5"/>
        </w:rPr>
        <w:t xml:space="preserve"> </w:t>
      </w:r>
      <w:r w:rsidRPr="0030212B">
        <w:rPr>
          <w:rFonts w:asciiTheme="minorHAnsi" w:hAnsiTheme="minorHAnsi" w:cstheme="minorHAnsi"/>
        </w:rPr>
        <w:t>WYKLUCZENIA,</w:t>
      </w:r>
      <w:r w:rsidRPr="0030212B">
        <w:rPr>
          <w:rFonts w:asciiTheme="minorHAnsi" w:hAnsiTheme="minorHAnsi" w:cstheme="minorHAnsi"/>
          <w:spacing w:val="-5"/>
        </w:rPr>
        <w:t xml:space="preserve"> </w:t>
      </w:r>
      <w:r w:rsidRPr="0030212B">
        <w:rPr>
          <w:rFonts w:asciiTheme="minorHAnsi" w:hAnsiTheme="minorHAnsi" w:cstheme="minorHAnsi"/>
        </w:rPr>
        <w:t>O</w:t>
      </w:r>
      <w:r w:rsidRPr="0030212B">
        <w:rPr>
          <w:rFonts w:asciiTheme="minorHAnsi" w:hAnsiTheme="minorHAnsi" w:cstheme="minorHAnsi"/>
          <w:spacing w:val="-5"/>
        </w:rPr>
        <w:t xml:space="preserve"> </w:t>
      </w:r>
      <w:r w:rsidRPr="0030212B">
        <w:rPr>
          <w:rFonts w:asciiTheme="minorHAnsi" w:hAnsiTheme="minorHAnsi" w:cstheme="minorHAnsi"/>
        </w:rPr>
        <w:t>KTÓRYCH</w:t>
      </w:r>
      <w:r w:rsidRPr="0030212B">
        <w:rPr>
          <w:rFonts w:asciiTheme="minorHAnsi" w:hAnsiTheme="minorHAnsi" w:cstheme="minorHAnsi"/>
          <w:spacing w:val="-7"/>
        </w:rPr>
        <w:t xml:space="preserve"> </w:t>
      </w:r>
      <w:r w:rsidRPr="0030212B">
        <w:rPr>
          <w:rFonts w:asciiTheme="minorHAnsi" w:hAnsiTheme="minorHAnsi" w:cstheme="minorHAnsi"/>
        </w:rPr>
        <w:t>MOWA</w:t>
      </w:r>
      <w:r w:rsidRPr="0030212B">
        <w:rPr>
          <w:rFonts w:asciiTheme="minorHAnsi" w:hAnsiTheme="minorHAnsi" w:cstheme="minorHAnsi"/>
          <w:spacing w:val="-9"/>
        </w:rPr>
        <w:t xml:space="preserve"> </w:t>
      </w:r>
      <w:r w:rsidRPr="0030212B">
        <w:rPr>
          <w:rFonts w:asciiTheme="minorHAnsi" w:hAnsiTheme="minorHAnsi" w:cstheme="minorHAnsi"/>
        </w:rPr>
        <w:t>W</w:t>
      </w:r>
      <w:r w:rsidRPr="0030212B">
        <w:rPr>
          <w:rFonts w:asciiTheme="minorHAnsi" w:hAnsiTheme="minorHAnsi" w:cstheme="minorHAnsi"/>
          <w:spacing w:val="-5"/>
        </w:rPr>
        <w:t xml:space="preserve"> </w:t>
      </w:r>
      <w:r w:rsidRPr="0030212B">
        <w:rPr>
          <w:rFonts w:asciiTheme="minorHAnsi" w:hAnsiTheme="minorHAnsi" w:cstheme="minorHAnsi"/>
        </w:rPr>
        <w:t>ART.</w:t>
      </w:r>
      <w:r w:rsidRPr="0030212B">
        <w:rPr>
          <w:rFonts w:asciiTheme="minorHAnsi" w:hAnsiTheme="minorHAnsi" w:cstheme="minorHAnsi"/>
          <w:spacing w:val="-5"/>
        </w:rPr>
        <w:t xml:space="preserve"> </w:t>
      </w:r>
      <w:r w:rsidRPr="0030212B">
        <w:rPr>
          <w:rFonts w:asciiTheme="minorHAnsi" w:hAnsiTheme="minorHAnsi" w:cstheme="minorHAnsi"/>
        </w:rPr>
        <w:t>108</w:t>
      </w:r>
      <w:r w:rsidRPr="0030212B">
        <w:rPr>
          <w:rFonts w:asciiTheme="minorHAnsi" w:hAnsiTheme="minorHAnsi" w:cstheme="minorHAnsi"/>
          <w:spacing w:val="-4"/>
        </w:rPr>
        <w:t xml:space="preserve"> </w:t>
      </w:r>
      <w:r w:rsidRPr="0030212B">
        <w:rPr>
          <w:rFonts w:asciiTheme="minorHAnsi" w:hAnsiTheme="minorHAnsi" w:cstheme="minorHAnsi"/>
          <w:spacing w:val="-5"/>
        </w:rPr>
        <w:t>PZP</w:t>
      </w:r>
    </w:p>
    <w:p w14:paraId="2395E547" w14:textId="77777777" w:rsidR="00383220" w:rsidRPr="0030212B" w:rsidRDefault="00377290" w:rsidP="001419CF">
      <w:pPr>
        <w:pStyle w:val="Akapitzlist"/>
        <w:numPr>
          <w:ilvl w:val="1"/>
          <w:numId w:val="17"/>
        </w:numPr>
        <w:tabs>
          <w:tab w:val="left" w:pos="1365"/>
        </w:tabs>
        <w:spacing w:line="276" w:lineRule="auto"/>
        <w:ind w:left="1365" w:hanging="359"/>
        <w:rPr>
          <w:rFonts w:asciiTheme="minorHAnsi" w:hAnsiTheme="minorHAnsi" w:cstheme="minorHAnsi"/>
        </w:rPr>
      </w:pPr>
      <w:r w:rsidRPr="0030212B">
        <w:rPr>
          <w:rFonts w:asciiTheme="minorHAnsi" w:hAnsiTheme="minorHAnsi" w:cstheme="minorHAnsi"/>
        </w:rPr>
        <w:t>będącego</w:t>
      </w:r>
      <w:r w:rsidRPr="0030212B">
        <w:rPr>
          <w:rFonts w:asciiTheme="minorHAnsi" w:hAnsiTheme="minorHAnsi" w:cstheme="minorHAnsi"/>
          <w:spacing w:val="-6"/>
        </w:rPr>
        <w:t xml:space="preserve"> </w:t>
      </w:r>
      <w:r w:rsidRPr="0030212B">
        <w:rPr>
          <w:rFonts w:asciiTheme="minorHAnsi" w:hAnsiTheme="minorHAnsi" w:cstheme="minorHAnsi"/>
        </w:rPr>
        <w:t>osobą</w:t>
      </w:r>
      <w:r w:rsidRPr="0030212B">
        <w:rPr>
          <w:rFonts w:asciiTheme="minorHAnsi" w:hAnsiTheme="minorHAnsi" w:cstheme="minorHAnsi"/>
          <w:spacing w:val="-6"/>
        </w:rPr>
        <w:t xml:space="preserve"> </w:t>
      </w:r>
      <w:r w:rsidRPr="0030212B">
        <w:rPr>
          <w:rFonts w:asciiTheme="minorHAnsi" w:hAnsiTheme="minorHAnsi" w:cstheme="minorHAnsi"/>
        </w:rPr>
        <w:t>fizyczną,</w:t>
      </w:r>
      <w:r w:rsidRPr="0030212B">
        <w:rPr>
          <w:rFonts w:asciiTheme="minorHAnsi" w:hAnsiTheme="minorHAnsi" w:cstheme="minorHAnsi"/>
          <w:spacing w:val="-3"/>
        </w:rPr>
        <w:t xml:space="preserve"> </w:t>
      </w:r>
      <w:r w:rsidRPr="0030212B">
        <w:rPr>
          <w:rFonts w:asciiTheme="minorHAnsi" w:hAnsiTheme="minorHAnsi" w:cstheme="minorHAnsi"/>
        </w:rPr>
        <w:t>którego</w:t>
      </w:r>
      <w:r w:rsidRPr="0030212B">
        <w:rPr>
          <w:rFonts w:asciiTheme="minorHAnsi" w:hAnsiTheme="minorHAnsi" w:cstheme="minorHAnsi"/>
          <w:spacing w:val="-4"/>
        </w:rPr>
        <w:t xml:space="preserve"> </w:t>
      </w:r>
      <w:r w:rsidRPr="0030212B">
        <w:rPr>
          <w:rFonts w:asciiTheme="minorHAnsi" w:hAnsiTheme="minorHAnsi" w:cstheme="minorHAnsi"/>
        </w:rPr>
        <w:t>prawomocnie</w:t>
      </w:r>
      <w:r w:rsidRPr="0030212B">
        <w:rPr>
          <w:rFonts w:asciiTheme="minorHAnsi" w:hAnsiTheme="minorHAnsi" w:cstheme="minorHAnsi"/>
          <w:spacing w:val="-3"/>
        </w:rPr>
        <w:t xml:space="preserve"> </w:t>
      </w:r>
      <w:r w:rsidRPr="0030212B">
        <w:rPr>
          <w:rFonts w:asciiTheme="minorHAnsi" w:hAnsiTheme="minorHAnsi" w:cstheme="minorHAnsi"/>
        </w:rPr>
        <w:t>skazano</w:t>
      </w:r>
      <w:r w:rsidRPr="0030212B">
        <w:rPr>
          <w:rFonts w:asciiTheme="minorHAnsi" w:hAnsiTheme="minorHAnsi" w:cstheme="minorHAnsi"/>
          <w:spacing w:val="-4"/>
        </w:rPr>
        <w:t xml:space="preserve"> </w:t>
      </w:r>
      <w:r w:rsidRPr="0030212B">
        <w:rPr>
          <w:rFonts w:asciiTheme="minorHAnsi" w:hAnsiTheme="minorHAnsi" w:cstheme="minorHAnsi"/>
        </w:rPr>
        <w:t>za</w:t>
      </w:r>
      <w:r w:rsidRPr="0030212B">
        <w:rPr>
          <w:rFonts w:asciiTheme="minorHAnsi" w:hAnsiTheme="minorHAnsi" w:cstheme="minorHAnsi"/>
          <w:spacing w:val="-3"/>
        </w:rPr>
        <w:t xml:space="preserve"> </w:t>
      </w:r>
      <w:r w:rsidRPr="0030212B">
        <w:rPr>
          <w:rFonts w:asciiTheme="minorHAnsi" w:hAnsiTheme="minorHAnsi" w:cstheme="minorHAnsi"/>
          <w:spacing w:val="-2"/>
        </w:rPr>
        <w:t>przestępstwo:</w:t>
      </w:r>
    </w:p>
    <w:p w14:paraId="4889893E" w14:textId="77777777" w:rsidR="00383220" w:rsidRPr="0030212B" w:rsidRDefault="00377290" w:rsidP="001419CF">
      <w:pPr>
        <w:pStyle w:val="Akapitzlist"/>
        <w:numPr>
          <w:ilvl w:val="2"/>
          <w:numId w:val="17"/>
        </w:numPr>
        <w:tabs>
          <w:tab w:val="left" w:pos="1713"/>
          <w:tab w:val="left" w:pos="1726"/>
        </w:tabs>
        <w:spacing w:before="2" w:line="276" w:lineRule="auto"/>
        <w:ind w:right="373" w:hanging="360"/>
        <w:rPr>
          <w:rFonts w:asciiTheme="minorHAnsi" w:hAnsiTheme="minorHAnsi" w:cstheme="minorHAnsi"/>
        </w:rPr>
      </w:pPr>
      <w:r w:rsidRPr="0030212B">
        <w:rPr>
          <w:rFonts w:asciiTheme="minorHAnsi" w:hAnsiTheme="minorHAnsi" w:cstheme="minorHAnsi"/>
        </w:rPr>
        <w:t xml:space="preserve">udziału w zorganizowanej grupie przestępczej albo związku mającym na celu </w:t>
      </w:r>
      <w:r w:rsidRPr="0030212B">
        <w:rPr>
          <w:rFonts w:asciiTheme="minorHAnsi" w:hAnsiTheme="minorHAnsi" w:cstheme="minorHAnsi"/>
        </w:rPr>
        <w:lastRenderedPageBreak/>
        <w:t>popełnienie przestępstwa lub przestępstwa skarbowego, o którym mowa w art. 258 Kodeksu karnego,</w:t>
      </w:r>
    </w:p>
    <w:p w14:paraId="5F62EF0E" w14:textId="77777777" w:rsidR="00383220" w:rsidRPr="0030212B" w:rsidRDefault="00377290" w:rsidP="001419CF">
      <w:pPr>
        <w:pStyle w:val="Akapitzlist"/>
        <w:numPr>
          <w:ilvl w:val="2"/>
          <w:numId w:val="17"/>
        </w:numPr>
        <w:tabs>
          <w:tab w:val="left" w:pos="1713"/>
        </w:tabs>
        <w:spacing w:line="276" w:lineRule="auto"/>
        <w:ind w:left="1713" w:hanging="347"/>
        <w:rPr>
          <w:rFonts w:asciiTheme="minorHAnsi" w:hAnsiTheme="minorHAnsi" w:cstheme="minorHAnsi"/>
        </w:rPr>
      </w:pPr>
      <w:r w:rsidRPr="0030212B">
        <w:rPr>
          <w:rFonts w:asciiTheme="minorHAnsi" w:hAnsiTheme="minorHAnsi" w:cstheme="minorHAnsi"/>
        </w:rPr>
        <w:t>handlu</w:t>
      </w:r>
      <w:r w:rsidRPr="0030212B">
        <w:rPr>
          <w:rFonts w:asciiTheme="minorHAnsi" w:hAnsiTheme="minorHAnsi" w:cstheme="minorHAnsi"/>
          <w:spacing w:val="-6"/>
        </w:rPr>
        <w:t xml:space="preserve"> </w:t>
      </w:r>
      <w:r w:rsidRPr="0030212B">
        <w:rPr>
          <w:rFonts w:asciiTheme="minorHAnsi" w:hAnsiTheme="minorHAnsi" w:cstheme="minorHAnsi"/>
        </w:rPr>
        <w:t>ludźmi,</w:t>
      </w:r>
      <w:r w:rsidRPr="0030212B">
        <w:rPr>
          <w:rFonts w:asciiTheme="minorHAnsi" w:hAnsiTheme="minorHAnsi" w:cstheme="minorHAnsi"/>
          <w:spacing w:val="-3"/>
        </w:rPr>
        <w:t xml:space="preserve"> </w:t>
      </w:r>
      <w:r w:rsidRPr="0030212B">
        <w:rPr>
          <w:rFonts w:asciiTheme="minorHAnsi" w:hAnsiTheme="minorHAnsi" w:cstheme="minorHAnsi"/>
        </w:rPr>
        <w:t>o</w:t>
      </w:r>
      <w:r w:rsidRPr="0030212B">
        <w:rPr>
          <w:rFonts w:asciiTheme="minorHAnsi" w:hAnsiTheme="minorHAnsi" w:cstheme="minorHAnsi"/>
          <w:spacing w:val="-5"/>
        </w:rPr>
        <w:t xml:space="preserve"> </w:t>
      </w:r>
      <w:r w:rsidRPr="0030212B">
        <w:rPr>
          <w:rFonts w:asciiTheme="minorHAnsi" w:hAnsiTheme="minorHAnsi" w:cstheme="minorHAnsi"/>
        </w:rPr>
        <w:t>którym</w:t>
      </w:r>
      <w:r w:rsidRPr="0030212B">
        <w:rPr>
          <w:rFonts w:asciiTheme="minorHAnsi" w:hAnsiTheme="minorHAnsi" w:cstheme="minorHAnsi"/>
          <w:spacing w:val="-2"/>
        </w:rPr>
        <w:t xml:space="preserve"> </w:t>
      </w:r>
      <w:r w:rsidRPr="0030212B">
        <w:rPr>
          <w:rFonts w:asciiTheme="minorHAnsi" w:hAnsiTheme="minorHAnsi" w:cstheme="minorHAnsi"/>
        </w:rPr>
        <w:t>mowa</w:t>
      </w:r>
      <w:r w:rsidRPr="0030212B">
        <w:rPr>
          <w:rFonts w:asciiTheme="minorHAnsi" w:hAnsiTheme="minorHAnsi" w:cstheme="minorHAnsi"/>
          <w:spacing w:val="-2"/>
        </w:rPr>
        <w:t xml:space="preserve"> </w:t>
      </w:r>
      <w:r w:rsidRPr="0030212B">
        <w:rPr>
          <w:rFonts w:asciiTheme="minorHAnsi" w:hAnsiTheme="minorHAnsi" w:cstheme="minorHAnsi"/>
        </w:rPr>
        <w:t>w</w:t>
      </w:r>
      <w:r w:rsidRPr="0030212B">
        <w:rPr>
          <w:rFonts w:asciiTheme="minorHAnsi" w:hAnsiTheme="minorHAnsi" w:cstheme="minorHAnsi"/>
          <w:spacing w:val="-3"/>
        </w:rPr>
        <w:t xml:space="preserve"> </w:t>
      </w:r>
      <w:r w:rsidRPr="0030212B">
        <w:rPr>
          <w:rFonts w:asciiTheme="minorHAnsi" w:hAnsiTheme="minorHAnsi" w:cstheme="minorHAnsi"/>
        </w:rPr>
        <w:t>art.</w:t>
      </w:r>
      <w:r w:rsidRPr="0030212B">
        <w:rPr>
          <w:rFonts w:asciiTheme="minorHAnsi" w:hAnsiTheme="minorHAnsi" w:cstheme="minorHAnsi"/>
          <w:spacing w:val="-2"/>
        </w:rPr>
        <w:t xml:space="preserve"> </w:t>
      </w:r>
      <w:r w:rsidRPr="0030212B">
        <w:rPr>
          <w:rFonts w:asciiTheme="minorHAnsi" w:hAnsiTheme="minorHAnsi" w:cstheme="minorHAnsi"/>
        </w:rPr>
        <w:t>189a</w:t>
      </w:r>
      <w:r w:rsidRPr="0030212B">
        <w:rPr>
          <w:rFonts w:asciiTheme="minorHAnsi" w:hAnsiTheme="minorHAnsi" w:cstheme="minorHAnsi"/>
          <w:spacing w:val="-3"/>
        </w:rPr>
        <w:t xml:space="preserve"> </w:t>
      </w:r>
      <w:r w:rsidRPr="0030212B">
        <w:rPr>
          <w:rFonts w:asciiTheme="minorHAnsi" w:hAnsiTheme="minorHAnsi" w:cstheme="minorHAnsi"/>
        </w:rPr>
        <w:t>Kodeksu</w:t>
      </w:r>
      <w:r w:rsidRPr="0030212B">
        <w:rPr>
          <w:rFonts w:asciiTheme="minorHAnsi" w:hAnsiTheme="minorHAnsi" w:cstheme="minorHAnsi"/>
          <w:spacing w:val="-2"/>
        </w:rPr>
        <w:t xml:space="preserve"> karnego,</w:t>
      </w:r>
    </w:p>
    <w:p w14:paraId="7179DCA0" w14:textId="77777777" w:rsidR="00383220" w:rsidRPr="0030212B" w:rsidRDefault="00377290" w:rsidP="001419CF">
      <w:pPr>
        <w:pStyle w:val="Akapitzlist"/>
        <w:numPr>
          <w:ilvl w:val="2"/>
          <w:numId w:val="17"/>
        </w:numPr>
        <w:tabs>
          <w:tab w:val="left" w:pos="1713"/>
          <w:tab w:val="left" w:pos="1726"/>
        </w:tabs>
        <w:spacing w:line="276" w:lineRule="auto"/>
        <w:ind w:right="366" w:hanging="360"/>
        <w:rPr>
          <w:rFonts w:asciiTheme="minorHAnsi" w:hAnsiTheme="minorHAnsi" w:cstheme="minorHAnsi"/>
        </w:rPr>
      </w:pPr>
      <w:r w:rsidRPr="0030212B">
        <w:rPr>
          <w:rFonts w:asciiTheme="minorHAnsi" w:hAnsiTheme="minorHAnsi" w:cstheme="minorHAnsi"/>
        </w:rPr>
        <w:t>o którym mowa w art. 228–230a, art. 250a Kodeksu karnego, w art. 46–48 ustawy z dnia 25 czerwca 2010</w:t>
      </w:r>
      <w:r w:rsidRPr="0030212B">
        <w:rPr>
          <w:rFonts w:asciiTheme="minorHAnsi" w:hAnsiTheme="minorHAnsi" w:cstheme="minorHAnsi"/>
          <w:spacing w:val="-1"/>
        </w:rPr>
        <w:t xml:space="preserve"> </w:t>
      </w:r>
      <w:r w:rsidRPr="0030212B">
        <w:rPr>
          <w:rFonts w:asciiTheme="minorHAnsi" w:hAnsiTheme="minorHAnsi" w:cstheme="minorHAnsi"/>
        </w:rPr>
        <w:t>r. o sporcie (Dz. U. z 2020 r. poz. 1133 oraz z 2021 r. poz. 2054) lub w art. 54 ust. 1–4 ustawy z dnia 12 maja 2011 r. o refundacji leków, środków spożywczych specjalnego przeznaczenia żywieniowego oraz wyrobów medycznych (Dz. U. z 2021 r. poz. 523, 1292, 1559 i 2054),</w:t>
      </w:r>
    </w:p>
    <w:p w14:paraId="6B11DF95" w14:textId="77777777" w:rsidR="00383220" w:rsidRPr="0030212B" w:rsidRDefault="00377290" w:rsidP="001419CF">
      <w:pPr>
        <w:pStyle w:val="Akapitzlist"/>
        <w:numPr>
          <w:ilvl w:val="2"/>
          <w:numId w:val="17"/>
        </w:numPr>
        <w:tabs>
          <w:tab w:val="left" w:pos="1713"/>
          <w:tab w:val="left" w:pos="1726"/>
        </w:tabs>
        <w:spacing w:line="276" w:lineRule="auto"/>
        <w:ind w:right="370" w:hanging="360"/>
        <w:rPr>
          <w:rFonts w:asciiTheme="minorHAnsi" w:hAnsiTheme="minorHAnsi" w:cstheme="minorHAnsi"/>
        </w:rPr>
      </w:pPr>
      <w:r w:rsidRPr="0030212B">
        <w:rPr>
          <w:rFonts w:asciiTheme="minorHAnsi" w:hAnsiTheme="minorHAnsi" w:cstheme="minorHAnsi"/>
        </w:rPr>
        <w:t>finansowania przestępstwa o charakterze terrorystycznym, o którym mowa w art. 165a Kodeksu karnego, lub przestępstwo udaremniania</w:t>
      </w:r>
      <w:r w:rsidRPr="0030212B">
        <w:rPr>
          <w:rFonts w:asciiTheme="minorHAnsi" w:hAnsiTheme="minorHAnsi" w:cstheme="minorHAnsi"/>
          <w:spacing w:val="-1"/>
        </w:rPr>
        <w:t xml:space="preserve"> </w:t>
      </w:r>
      <w:r w:rsidRPr="0030212B">
        <w:rPr>
          <w:rFonts w:asciiTheme="minorHAnsi" w:hAnsiTheme="minorHAnsi" w:cstheme="minorHAnsi"/>
        </w:rPr>
        <w:t>lub</w:t>
      </w:r>
      <w:r w:rsidRPr="0030212B">
        <w:rPr>
          <w:rFonts w:asciiTheme="minorHAnsi" w:hAnsiTheme="minorHAnsi" w:cstheme="minorHAnsi"/>
          <w:spacing w:val="-1"/>
        </w:rPr>
        <w:t xml:space="preserve"> </w:t>
      </w:r>
      <w:r w:rsidRPr="0030212B">
        <w:rPr>
          <w:rFonts w:asciiTheme="minorHAnsi" w:hAnsiTheme="minorHAnsi" w:cstheme="minorHAnsi"/>
        </w:rPr>
        <w:t>utrudniania</w:t>
      </w:r>
      <w:r w:rsidRPr="0030212B">
        <w:rPr>
          <w:rFonts w:asciiTheme="minorHAnsi" w:hAnsiTheme="minorHAnsi" w:cstheme="minorHAnsi"/>
          <w:spacing w:val="-1"/>
        </w:rPr>
        <w:t xml:space="preserve"> </w:t>
      </w:r>
      <w:r w:rsidRPr="0030212B">
        <w:rPr>
          <w:rFonts w:asciiTheme="minorHAnsi" w:hAnsiTheme="minorHAnsi" w:cstheme="minorHAnsi"/>
        </w:rPr>
        <w:t xml:space="preserve">stwierdzenia przestępnego pochodzenia pieniędzy lub ukrywania ich pochodzenia, o którym mowa w art. 299 Kodeksu </w:t>
      </w:r>
      <w:r w:rsidRPr="0030212B">
        <w:rPr>
          <w:rFonts w:asciiTheme="minorHAnsi" w:hAnsiTheme="minorHAnsi" w:cstheme="minorHAnsi"/>
          <w:spacing w:val="-2"/>
        </w:rPr>
        <w:t>karnego,</w:t>
      </w:r>
    </w:p>
    <w:p w14:paraId="27BB41E7" w14:textId="77777777" w:rsidR="00383220" w:rsidRPr="0030212B" w:rsidRDefault="00377290" w:rsidP="001419CF">
      <w:pPr>
        <w:pStyle w:val="Akapitzlist"/>
        <w:numPr>
          <w:ilvl w:val="2"/>
          <w:numId w:val="17"/>
        </w:numPr>
        <w:tabs>
          <w:tab w:val="left" w:pos="1713"/>
          <w:tab w:val="left" w:pos="1726"/>
        </w:tabs>
        <w:spacing w:before="1" w:line="276" w:lineRule="auto"/>
        <w:ind w:right="371" w:hanging="360"/>
        <w:rPr>
          <w:rFonts w:asciiTheme="minorHAnsi" w:hAnsiTheme="minorHAnsi" w:cstheme="minorHAnsi"/>
        </w:rPr>
      </w:pPr>
      <w:r w:rsidRPr="0030212B">
        <w:rPr>
          <w:rFonts w:asciiTheme="minorHAnsi" w:hAnsiTheme="minorHAnsi" w:cstheme="minorHAnsi"/>
        </w:rPr>
        <w:t>o charakterze terrorystycznym, o którym mowa w art. 115 § 20 Kodeksu karnego, lub</w:t>
      </w:r>
      <w:r w:rsidRPr="0030212B">
        <w:rPr>
          <w:rFonts w:asciiTheme="minorHAnsi" w:hAnsiTheme="minorHAnsi" w:cstheme="minorHAnsi"/>
          <w:spacing w:val="40"/>
        </w:rPr>
        <w:t xml:space="preserve"> </w:t>
      </w:r>
      <w:r w:rsidRPr="0030212B">
        <w:rPr>
          <w:rFonts w:asciiTheme="minorHAnsi" w:hAnsiTheme="minorHAnsi" w:cstheme="minorHAnsi"/>
        </w:rPr>
        <w:t>mające na celu popełnienie tego przestępstwa,</w:t>
      </w:r>
    </w:p>
    <w:p w14:paraId="55DC0E9D" w14:textId="77777777" w:rsidR="00383220" w:rsidRPr="0030212B" w:rsidRDefault="00377290" w:rsidP="001419CF">
      <w:pPr>
        <w:pStyle w:val="Akapitzlist"/>
        <w:numPr>
          <w:ilvl w:val="2"/>
          <w:numId w:val="17"/>
        </w:numPr>
        <w:tabs>
          <w:tab w:val="left" w:pos="1713"/>
        </w:tabs>
        <w:spacing w:line="276" w:lineRule="auto"/>
        <w:ind w:left="1713" w:hanging="347"/>
        <w:rPr>
          <w:rFonts w:asciiTheme="minorHAnsi" w:hAnsiTheme="minorHAnsi" w:cstheme="minorHAnsi"/>
        </w:rPr>
      </w:pPr>
      <w:r w:rsidRPr="0030212B">
        <w:rPr>
          <w:rFonts w:asciiTheme="minorHAnsi" w:hAnsiTheme="minorHAnsi" w:cstheme="minorHAnsi"/>
        </w:rPr>
        <w:t>powierzenia</w:t>
      </w:r>
      <w:r w:rsidRPr="0030212B">
        <w:rPr>
          <w:rFonts w:asciiTheme="minorHAnsi" w:hAnsiTheme="minorHAnsi" w:cstheme="minorHAnsi"/>
          <w:spacing w:val="-3"/>
        </w:rPr>
        <w:t xml:space="preserve"> </w:t>
      </w:r>
      <w:r w:rsidRPr="0030212B">
        <w:rPr>
          <w:rFonts w:asciiTheme="minorHAnsi" w:hAnsiTheme="minorHAnsi" w:cstheme="minorHAnsi"/>
        </w:rPr>
        <w:t>wykonywania</w:t>
      </w:r>
      <w:r w:rsidRPr="0030212B">
        <w:rPr>
          <w:rFonts w:asciiTheme="minorHAnsi" w:hAnsiTheme="minorHAnsi" w:cstheme="minorHAnsi"/>
          <w:spacing w:val="-3"/>
        </w:rPr>
        <w:t xml:space="preserve"> </w:t>
      </w:r>
      <w:r w:rsidRPr="0030212B">
        <w:rPr>
          <w:rFonts w:asciiTheme="minorHAnsi" w:hAnsiTheme="minorHAnsi" w:cstheme="minorHAnsi"/>
        </w:rPr>
        <w:t>pracy</w:t>
      </w:r>
      <w:r w:rsidRPr="0030212B">
        <w:rPr>
          <w:rFonts w:asciiTheme="minorHAnsi" w:hAnsiTheme="minorHAnsi" w:cstheme="minorHAnsi"/>
          <w:spacing w:val="-5"/>
        </w:rPr>
        <w:t xml:space="preserve"> </w:t>
      </w:r>
      <w:r w:rsidRPr="0030212B">
        <w:rPr>
          <w:rFonts w:asciiTheme="minorHAnsi" w:hAnsiTheme="minorHAnsi" w:cstheme="minorHAnsi"/>
        </w:rPr>
        <w:t>małoletniemu</w:t>
      </w:r>
      <w:r w:rsidRPr="0030212B">
        <w:rPr>
          <w:rFonts w:asciiTheme="minorHAnsi" w:hAnsiTheme="minorHAnsi" w:cstheme="minorHAnsi"/>
          <w:spacing w:val="-2"/>
        </w:rPr>
        <w:t xml:space="preserve"> </w:t>
      </w:r>
      <w:r w:rsidRPr="0030212B">
        <w:rPr>
          <w:rFonts w:asciiTheme="minorHAnsi" w:hAnsiTheme="minorHAnsi" w:cstheme="minorHAnsi"/>
        </w:rPr>
        <w:t>cudzoziemcowi,</w:t>
      </w:r>
      <w:r w:rsidRPr="0030212B">
        <w:rPr>
          <w:rFonts w:asciiTheme="minorHAnsi" w:hAnsiTheme="minorHAnsi" w:cstheme="minorHAnsi"/>
          <w:spacing w:val="-4"/>
        </w:rPr>
        <w:t xml:space="preserve"> </w:t>
      </w:r>
      <w:r w:rsidRPr="0030212B">
        <w:rPr>
          <w:rFonts w:asciiTheme="minorHAnsi" w:hAnsiTheme="minorHAnsi" w:cstheme="minorHAnsi"/>
        </w:rPr>
        <w:t>o</w:t>
      </w:r>
      <w:r w:rsidRPr="0030212B">
        <w:rPr>
          <w:rFonts w:asciiTheme="minorHAnsi" w:hAnsiTheme="minorHAnsi" w:cstheme="minorHAnsi"/>
          <w:spacing w:val="-2"/>
        </w:rPr>
        <w:t xml:space="preserve"> </w:t>
      </w:r>
      <w:r w:rsidRPr="0030212B">
        <w:rPr>
          <w:rFonts w:asciiTheme="minorHAnsi" w:hAnsiTheme="minorHAnsi" w:cstheme="minorHAnsi"/>
        </w:rPr>
        <w:t>którym</w:t>
      </w:r>
      <w:r w:rsidRPr="0030212B">
        <w:rPr>
          <w:rFonts w:asciiTheme="minorHAnsi" w:hAnsiTheme="minorHAnsi" w:cstheme="minorHAnsi"/>
          <w:spacing w:val="-3"/>
        </w:rPr>
        <w:t xml:space="preserve"> </w:t>
      </w:r>
      <w:r w:rsidRPr="0030212B">
        <w:rPr>
          <w:rFonts w:asciiTheme="minorHAnsi" w:hAnsiTheme="minorHAnsi" w:cstheme="minorHAnsi"/>
        </w:rPr>
        <w:t>mowa</w:t>
      </w:r>
      <w:r w:rsidRPr="0030212B">
        <w:rPr>
          <w:rFonts w:asciiTheme="minorHAnsi" w:hAnsiTheme="minorHAnsi" w:cstheme="minorHAnsi"/>
          <w:spacing w:val="-6"/>
        </w:rPr>
        <w:t xml:space="preserve"> </w:t>
      </w:r>
      <w:r w:rsidRPr="0030212B">
        <w:rPr>
          <w:rFonts w:asciiTheme="minorHAnsi" w:hAnsiTheme="minorHAnsi" w:cstheme="minorHAnsi"/>
        </w:rPr>
        <w:t>w</w:t>
      </w:r>
      <w:r w:rsidRPr="0030212B">
        <w:rPr>
          <w:rFonts w:asciiTheme="minorHAnsi" w:hAnsiTheme="minorHAnsi" w:cstheme="minorHAnsi"/>
          <w:spacing w:val="-3"/>
        </w:rPr>
        <w:t xml:space="preserve"> </w:t>
      </w:r>
      <w:r w:rsidRPr="0030212B">
        <w:rPr>
          <w:rFonts w:asciiTheme="minorHAnsi" w:hAnsiTheme="minorHAnsi" w:cstheme="minorHAnsi"/>
        </w:rPr>
        <w:t>art.</w:t>
      </w:r>
      <w:r w:rsidRPr="0030212B">
        <w:rPr>
          <w:rFonts w:asciiTheme="minorHAnsi" w:hAnsiTheme="minorHAnsi" w:cstheme="minorHAnsi"/>
          <w:spacing w:val="-4"/>
        </w:rPr>
        <w:t xml:space="preserve"> </w:t>
      </w:r>
      <w:r w:rsidRPr="0030212B">
        <w:rPr>
          <w:rFonts w:asciiTheme="minorHAnsi" w:hAnsiTheme="minorHAnsi" w:cstheme="minorHAnsi"/>
        </w:rPr>
        <w:t>9</w:t>
      </w:r>
      <w:r w:rsidRPr="0030212B">
        <w:rPr>
          <w:rFonts w:asciiTheme="minorHAnsi" w:hAnsiTheme="minorHAnsi" w:cstheme="minorHAnsi"/>
          <w:spacing w:val="-2"/>
        </w:rPr>
        <w:t xml:space="preserve"> </w:t>
      </w:r>
      <w:r w:rsidRPr="0030212B">
        <w:rPr>
          <w:rFonts w:asciiTheme="minorHAnsi" w:hAnsiTheme="minorHAnsi" w:cstheme="minorHAnsi"/>
          <w:spacing w:val="-4"/>
        </w:rPr>
        <w:t>ust.</w:t>
      </w:r>
    </w:p>
    <w:p w14:paraId="762972C0" w14:textId="77777777" w:rsidR="00383220" w:rsidRPr="0030212B" w:rsidRDefault="00377290" w:rsidP="0030212B">
      <w:pPr>
        <w:pStyle w:val="Tekstpodstawowy"/>
        <w:spacing w:line="276" w:lineRule="auto"/>
        <w:ind w:left="1726" w:right="366" w:firstLine="0"/>
        <w:rPr>
          <w:rFonts w:asciiTheme="minorHAnsi" w:hAnsiTheme="minorHAnsi" w:cstheme="minorHAnsi"/>
        </w:rPr>
      </w:pPr>
      <w:r w:rsidRPr="0030212B">
        <w:rPr>
          <w:rFonts w:asciiTheme="minorHAnsi" w:hAnsiTheme="minorHAnsi" w:cstheme="minorHAnsi"/>
        </w:rPr>
        <w:t>2 ustawy z dnia 15 czerwca 2012 r. o skutkach powierzania wykonywania pracy cudzoziemcom przebywającym wbrew przepisom na terytorium Rzeczypospolitej Polskiej (Dz. U. poz. 769),</w:t>
      </w:r>
    </w:p>
    <w:p w14:paraId="2F242829" w14:textId="77777777" w:rsidR="00383220" w:rsidRPr="0030212B" w:rsidRDefault="00377290" w:rsidP="001419CF">
      <w:pPr>
        <w:pStyle w:val="Akapitzlist"/>
        <w:numPr>
          <w:ilvl w:val="2"/>
          <w:numId w:val="17"/>
        </w:numPr>
        <w:tabs>
          <w:tab w:val="left" w:pos="1713"/>
          <w:tab w:val="left" w:pos="1726"/>
        </w:tabs>
        <w:spacing w:line="276" w:lineRule="auto"/>
        <w:ind w:right="366" w:hanging="360"/>
        <w:rPr>
          <w:rFonts w:asciiTheme="minorHAnsi" w:hAnsiTheme="minorHAnsi" w:cstheme="minorHAnsi"/>
        </w:rPr>
      </w:pPr>
      <w:r w:rsidRPr="0030212B">
        <w:rPr>
          <w:rFonts w:asciiTheme="minorHAnsi" w:hAnsiTheme="minorHAnsi" w:cstheme="minorHAnsi"/>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92582D7" w14:textId="77777777" w:rsidR="00383220" w:rsidRPr="0030212B" w:rsidRDefault="00383220" w:rsidP="0030212B">
      <w:pPr>
        <w:spacing w:line="276" w:lineRule="auto"/>
        <w:jc w:val="both"/>
        <w:rPr>
          <w:rFonts w:asciiTheme="minorHAnsi" w:hAnsiTheme="minorHAnsi" w:cstheme="minorHAnsi"/>
        </w:rPr>
        <w:sectPr w:rsidR="00383220" w:rsidRPr="0030212B" w:rsidSect="000038AF">
          <w:type w:val="continuous"/>
          <w:pgSz w:w="11910" w:h="16840"/>
          <w:pgMar w:top="1440" w:right="1080" w:bottom="1440" w:left="1080" w:header="0" w:footer="1026" w:gutter="0"/>
          <w:cols w:space="708"/>
          <w:docGrid w:linePitch="299"/>
        </w:sectPr>
      </w:pPr>
    </w:p>
    <w:p w14:paraId="4F1932B1" w14:textId="77777777" w:rsidR="00383220" w:rsidRPr="0030212B" w:rsidRDefault="00377290" w:rsidP="001419CF">
      <w:pPr>
        <w:pStyle w:val="Akapitzlist"/>
        <w:numPr>
          <w:ilvl w:val="2"/>
          <w:numId w:val="17"/>
        </w:numPr>
        <w:tabs>
          <w:tab w:val="left" w:pos="1713"/>
          <w:tab w:val="left" w:pos="1726"/>
        </w:tabs>
        <w:spacing w:before="70" w:line="276" w:lineRule="auto"/>
        <w:ind w:right="369" w:hanging="360"/>
        <w:rPr>
          <w:rFonts w:asciiTheme="minorHAnsi" w:hAnsiTheme="minorHAnsi" w:cstheme="minorHAnsi"/>
        </w:rPr>
      </w:pPr>
      <w:r w:rsidRPr="0030212B">
        <w:rPr>
          <w:rFonts w:asciiTheme="minorHAnsi" w:hAnsiTheme="minorHAnsi" w:cstheme="minorHAnsi"/>
        </w:rPr>
        <w:t>o którym mowa w art. 9 ust. 1 i 3 lub art. 10 ustawy z dnia 15 czerwca 2012 r. o skutkach powierzania wykonywania pracy cudzoziemcom przebywającym wbrew przepisom na terytorium</w:t>
      </w:r>
      <w:r w:rsidRPr="0030212B">
        <w:rPr>
          <w:rFonts w:asciiTheme="minorHAnsi" w:hAnsiTheme="minorHAnsi" w:cstheme="minorHAnsi"/>
          <w:spacing w:val="80"/>
        </w:rPr>
        <w:t xml:space="preserve"> </w:t>
      </w:r>
      <w:r w:rsidRPr="0030212B">
        <w:rPr>
          <w:rFonts w:asciiTheme="minorHAnsi" w:hAnsiTheme="minorHAnsi" w:cstheme="minorHAnsi"/>
        </w:rPr>
        <w:t>Rzeczypospolitej</w:t>
      </w:r>
      <w:r w:rsidRPr="0030212B">
        <w:rPr>
          <w:rFonts w:asciiTheme="minorHAnsi" w:hAnsiTheme="minorHAnsi" w:cstheme="minorHAnsi"/>
          <w:spacing w:val="80"/>
        </w:rPr>
        <w:t xml:space="preserve"> </w:t>
      </w:r>
      <w:r w:rsidRPr="0030212B">
        <w:rPr>
          <w:rFonts w:asciiTheme="minorHAnsi" w:hAnsiTheme="minorHAnsi" w:cstheme="minorHAnsi"/>
        </w:rPr>
        <w:t>Polskiej,</w:t>
      </w:r>
      <w:r w:rsidRPr="0030212B">
        <w:rPr>
          <w:rFonts w:asciiTheme="minorHAnsi" w:hAnsiTheme="minorHAnsi" w:cstheme="minorHAnsi"/>
          <w:spacing w:val="80"/>
        </w:rPr>
        <w:t xml:space="preserve"> </w:t>
      </w:r>
      <w:r w:rsidRPr="0030212B">
        <w:rPr>
          <w:rFonts w:asciiTheme="minorHAnsi" w:hAnsiTheme="minorHAnsi" w:cstheme="minorHAnsi"/>
        </w:rPr>
        <w:t>lub</w:t>
      </w:r>
      <w:r w:rsidRPr="0030212B">
        <w:rPr>
          <w:rFonts w:asciiTheme="minorHAnsi" w:hAnsiTheme="minorHAnsi" w:cstheme="minorHAnsi"/>
          <w:spacing w:val="80"/>
        </w:rPr>
        <w:t xml:space="preserve"> </w:t>
      </w:r>
      <w:r w:rsidRPr="0030212B">
        <w:rPr>
          <w:rFonts w:asciiTheme="minorHAnsi" w:hAnsiTheme="minorHAnsi" w:cstheme="minorHAnsi"/>
        </w:rPr>
        <w:t>za</w:t>
      </w:r>
      <w:r w:rsidRPr="0030212B">
        <w:rPr>
          <w:rFonts w:asciiTheme="minorHAnsi" w:hAnsiTheme="minorHAnsi" w:cstheme="minorHAnsi"/>
          <w:spacing w:val="80"/>
        </w:rPr>
        <w:t xml:space="preserve"> </w:t>
      </w:r>
      <w:r w:rsidRPr="0030212B">
        <w:rPr>
          <w:rFonts w:asciiTheme="minorHAnsi" w:hAnsiTheme="minorHAnsi" w:cstheme="minorHAnsi"/>
        </w:rPr>
        <w:t>odpowiedni</w:t>
      </w:r>
      <w:r w:rsidRPr="0030212B">
        <w:rPr>
          <w:rFonts w:asciiTheme="minorHAnsi" w:hAnsiTheme="minorHAnsi" w:cstheme="minorHAnsi"/>
          <w:spacing w:val="80"/>
        </w:rPr>
        <w:t xml:space="preserve"> </w:t>
      </w:r>
      <w:r w:rsidRPr="0030212B">
        <w:rPr>
          <w:rFonts w:asciiTheme="minorHAnsi" w:hAnsiTheme="minorHAnsi" w:cstheme="minorHAnsi"/>
        </w:rPr>
        <w:t>czyn</w:t>
      </w:r>
      <w:r w:rsidRPr="0030212B">
        <w:rPr>
          <w:rFonts w:asciiTheme="minorHAnsi" w:hAnsiTheme="minorHAnsi" w:cstheme="minorHAnsi"/>
          <w:spacing w:val="80"/>
        </w:rPr>
        <w:t xml:space="preserve"> </w:t>
      </w:r>
      <w:r w:rsidRPr="0030212B">
        <w:rPr>
          <w:rFonts w:asciiTheme="minorHAnsi" w:hAnsiTheme="minorHAnsi" w:cstheme="minorHAnsi"/>
        </w:rPr>
        <w:t>zabroniony</w:t>
      </w:r>
      <w:r w:rsidRPr="0030212B">
        <w:rPr>
          <w:rFonts w:asciiTheme="minorHAnsi" w:hAnsiTheme="minorHAnsi" w:cstheme="minorHAnsi"/>
          <w:spacing w:val="80"/>
        </w:rPr>
        <w:t xml:space="preserve"> </w:t>
      </w:r>
      <w:r w:rsidRPr="0030212B">
        <w:rPr>
          <w:rFonts w:asciiTheme="minorHAnsi" w:hAnsiTheme="minorHAnsi" w:cstheme="minorHAnsi"/>
        </w:rPr>
        <w:t>określony w przepisach prawa obcego;</w:t>
      </w:r>
    </w:p>
    <w:p w14:paraId="14BAA02C" w14:textId="77777777" w:rsidR="00383220" w:rsidRPr="0030212B" w:rsidRDefault="00377290" w:rsidP="001419CF">
      <w:pPr>
        <w:pStyle w:val="Akapitzlist"/>
        <w:numPr>
          <w:ilvl w:val="0"/>
          <w:numId w:val="16"/>
        </w:numPr>
        <w:tabs>
          <w:tab w:val="left" w:pos="1453"/>
        </w:tabs>
        <w:spacing w:line="276" w:lineRule="auto"/>
        <w:ind w:right="367"/>
        <w:jc w:val="both"/>
        <w:rPr>
          <w:rFonts w:asciiTheme="minorHAnsi" w:hAnsiTheme="minorHAnsi" w:cstheme="minorHAnsi"/>
        </w:rPr>
      </w:pPr>
      <w:r w:rsidRPr="0030212B">
        <w:rPr>
          <w:rFonts w:asciiTheme="minorHAnsi" w:hAnsiTheme="minorHAnsi" w:cstheme="minorHAnsi"/>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569F72BA" w14:textId="77777777" w:rsidR="00383220" w:rsidRPr="0030212B" w:rsidRDefault="00377290" w:rsidP="001419CF">
      <w:pPr>
        <w:pStyle w:val="Akapitzlist"/>
        <w:numPr>
          <w:ilvl w:val="0"/>
          <w:numId w:val="16"/>
        </w:numPr>
        <w:tabs>
          <w:tab w:val="left" w:pos="1366"/>
        </w:tabs>
        <w:spacing w:line="276" w:lineRule="auto"/>
        <w:ind w:left="1366" w:right="370"/>
        <w:jc w:val="both"/>
        <w:rPr>
          <w:rFonts w:asciiTheme="minorHAnsi" w:hAnsiTheme="minorHAnsi" w:cstheme="minorHAnsi"/>
        </w:rPr>
      </w:pPr>
      <w:r w:rsidRPr="0030212B">
        <w:rPr>
          <w:rFonts w:asciiTheme="minorHAnsi" w:hAnsiTheme="minorHAnsi" w:cstheme="minorHAnsi"/>
        </w:rPr>
        <w:t>wobec którego wydano prawomocny wyrok sądu lub ostateczną decyzję administracyjną o zaleganiu</w:t>
      </w:r>
      <w:r w:rsidRPr="0030212B">
        <w:rPr>
          <w:rFonts w:asciiTheme="minorHAnsi" w:hAnsiTheme="minorHAnsi" w:cstheme="minorHAnsi"/>
          <w:spacing w:val="-1"/>
        </w:rPr>
        <w:t xml:space="preserve"> </w:t>
      </w:r>
      <w:r w:rsidRPr="0030212B">
        <w:rPr>
          <w:rFonts w:asciiTheme="minorHAnsi" w:hAnsiTheme="minorHAnsi" w:cstheme="minorHAnsi"/>
        </w:rPr>
        <w:t>z uiszczeniem podatków,</w:t>
      </w:r>
      <w:r w:rsidRPr="0030212B">
        <w:rPr>
          <w:rFonts w:asciiTheme="minorHAnsi" w:hAnsiTheme="minorHAnsi" w:cstheme="minorHAnsi"/>
          <w:spacing w:val="-1"/>
        </w:rPr>
        <w:t xml:space="preserve"> </w:t>
      </w:r>
      <w:r w:rsidRPr="0030212B">
        <w:rPr>
          <w:rFonts w:asciiTheme="minorHAnsi" w:hAnsiTheme="minorHAnsi" w:cstheme="minorHAnsi"/>
        </w:rPr>
        <w:t>opłat lub</w:t>
      </w:r>
      <w:r w:rsidRPr="0030212B">
        <w:rPr>
          <w:rFonts w:asciiTheme="minorHAnsi" w:hAnsiTheme="minorHAnsi" w:cstheme="minorHAnsi"/>
          <w:spacing w:val="-1"/>
        </w:rPr>
        <w:t xml:space="preserve"> </w:t>
      </w:r>
      <w:r w:rsidRPr="0030212B">
        <w:rPr>
          <w:rFonts w:asciiTheme="minorHAnsi" w:hAnsiTheme="minorHAnsi" w:cstheme="minorHAnsi"/>
        </w:rPr>
        <w:t>składek</w:t>
      </w:r>
      <w:r w:rsidRPr="0030212B">
        <w:rPr>
          <w:rFonts w:asciiTheme="minorHAnsi" w:hAnsiTheme="minorHAnsi" w:cstheme="minorHAnsi"/>
          <w:spacing w:val="-1"/>
        </w:rPr>
        <w:t xml:space="preserve"> </w:t>
      </w:r>
      <w:r w:rsidRPr="0030212B">
        <w:rPr>
          <w:rFonts w:asciiTheme="minorHAnsi" w:hAnsiTheme="minorHAnsi" w:cstheme="minorHAnsi"/>
        </w:rPr>
        <w:t>na</w:t>
      </w:r>
      <w:r w:rsidRPr="0030212B">
        <w:rPr>
          <w:rFonts w:asciiTheme="minorHAnsi" w:hAnsiTheme="minorHAnsi" w:cstheme="minorHAnsi"/>
          <w:spacing w:val="-1"/>
        </w:rPr>
        <w:t xml:space="preserve"> </w:t>
      </w:r>
      <w:r w:rsidRPr="0030212B">
        <w:rPr>
          <w:rFonts w:asciiTheme="minorHAnsi" w:hAnsiTheme="minorHAnsi" w:cstheme="minorHAnsi"/>
        </w:rPr>
        <w:t>ubezpieczenie</w:t>
      </w:r>
      <w:r w:rsidRPr="0030212B">
        <w:rPr>
          <w:rFonts w:asciiTheme="minorHAnsi" w:hAnsiTheme="minorHAnsi" w:cstheme="minorHAnsi"/>
          <w:spacing w:val="-1"/>
        </w:rPr>
        <w:t xml:space="preserve"> </w:t>
      </w:r>
      <w:r w:rsidRPr="0030212B">
        <w:rPr>
          <w:rFonts w:asciiTheme="minorHAnsi" w:hAnsiTheme="minorHAnsi" w:cstheme="minorHAnsi"/>
        </w:rPr>
        <w:t>społeczne</w:t>
      </w:r>
      <w:r w:rsidRPr="0030212B">
        <w:rPr>
          <w:rFonts w:asciiTheme="minorHAnsi" w:hAnsiTheme="minorHAnsi" w:cstheme="minorHAnsi"/>
          <w:spacing w:val="-3"/>
        </w:rPr>
        <w:t xml:space="preserve"> </w:t>
      </w:r>
      <w:r w:rsidRPr="0030212B">
        <w:rPr>
          <w:rFonts w:asciiTheme="minorHAnsi" w:hAnsiTheme="minorHAnsi" w:cstheme="minorHAnsi"/>
        </w:rPr>
        <w:t>lub</w:t>
      </w:r>
      <w:r w:rsidRPr="0030212B">
        <w:rPr>
          <w:rFonts w:asciiTheme="minorHAnsi" w:hAnsiTheme="minorHAnsi" w:cstheme="minorHAnsi"/>
          <w:spacing w:val="-1"/>
        </w:rPr>
        <w:t xml:space="preserve"> </w:t>
      </w:r>
      <w:r w:rsidRPr="0030212B">
        <w:rPr>
          <w:rFonts w:asciiTheme="minorHAnsi" w:hAnsiTheme="minorHAnsi" w:cstheme="minorHAnsi"/>
        </w:rPr>
        <w:t>zdrowotne, chyba że wykonawca odpowiednio przed upływem terminu do składania wniosków o dopuszczenie do udziału w postępowaniu albo przed upływem terminu składania ofert dokonał płatności</w:t>
      </w:r>
      <w:r w:rsidRPr="0030212B">
        <w:rPr>
          <w:rFonts w:asciiTheme="minorHAnsi" w:hAnsiTheme="minorHAnsi" w:cstheme="minorHAnsi"/>
          <w:spacing w:val="-2"/>
        </w:rPr>
        <w:t xml:space="preserve"> </w:t>
      </w:r>
      <w:r w:rsidRPr="0030212B">
        <w:rPr>
          <w:rFonts w:asciiTheme="minorHAnsi" w:hAnsiTheme="minorHAnsi" w:cstheme="minorHAnsi"/>
        </w:rPr>
        <w:t>należnych</w:t>
      </w:r>
      <w:r w:rsidRPr="0030212B">
        <w:rPr>
          <w:rFonts w:asciiTheme="minorHAnsi" w:hAnsiTheme="minorHAnsi" w:cstheme="minorHAnsi"/>
          <w:spacing w:val="-3"/>
        </w:rPr>
        <w:t xml:space="preserve"> </w:t>
      </w:r>
      <w:r w:rsidRPr="0030212B">
        <w:rPr>
          <w:rFonts w:asciiTheme="minorHAnsi" w:hAnsiTheme="minorHAnsi" w:cstheme="minorHAnsi"/>
        </w:rPr>
        <w:t>podatków,</w:t>
      </w:r>
      <w:r w:rsidRPr="0030212B">
        <w:rPr>
          <w:rFonts w:asciiTheme="minorHAnsi" w:hAnsiTheme="minorHAnsi" w:cstheme="minorHAnsi"/>
          <w:spacing w:val="-3"/>
        </w:rPr>
        <w:t xml:space="preserve"> </w:t>
      </w:r>
      <w:r w:rsidRPr="0030212B">
        <w:rPr>
          <w:rFonts w:asciiTheme="minorHAnsi" w:hAnsiTheme="minorHAnsi" w:cstheme="minorHAnsi"/>
        </w:rPr>
        <w:t>opłat</w:t>
      </w:r>
      <w:r w:rsidRPr="0030212B">
        <w:rPr>
          <w:rFonts w:asciiTheme="minorHAnsi" w:hAnsiTheme="minorHAnsi" w:cstheme="minorHAnsi"/>
          <w:spacing w:val="-2"/>
        </w:rPr>
        <w:t xml:space="preserve"> </w:t>
      </w:r>
      <w:r w:rsidRPr="0030212B">
        <w:rPr>
          <w:rFonts w:asciiTheme="minorHAnsi" w:hAnsiTheme="minorHAnsi" w:cstheme="minorHAnsi"/>
        </w:rPr>
        <w:t>lub</w:t>
      </w:r>
      <w:r w:rsidRPr="0030212B">
        <w:rPr>
          <w:rFonts w:asciiTheme="minorHAnsi" w:hAnsiTheme="minorHAnsi" w:cstheme="minorHAnsi"/>
          <w:spacing w:val="-6"/>
        </w:rPr>
        <w:t xml:space="preserve"> </w:t>
      </w:r>
      <w:r w:rsidRPr="0030212B">
        <w:rPr>
          <w:rFonts w:asciiTheme="minorHAnsi" w:hAnsiTheme="minorHAnsi" w:cstheme="minorHAnsi"/>
        </w:rPr>
        <w:t>składek</w:t>
      </w:r>
      <w:r w:rsidRPr="0030212B">
        <w:rPr>
          <w:rFonts w:asciiTheme="minorHAnsi" w:hAnsiTheme="minorHAnsi" w:cstheme="minorHAnsi"/>
          <w:spacing w:val="-3"/>
        </w:rPr>
        <w:t xml:space="preserve"> </w:t>
      </w:r>
      <w:r w:rsidRPr="0030212B">
        <w:rPr>
          <w:rFonts w:asciiTheme="minorHAnsi" w:hAnsiTheme="minorHAnsi" w:cstheme="minorHAnsi"/>
        </w:rPr>
        <w:t>na</w:t>
      </w:r>
      <w:r w:rsidRPr="0030212B">
        <w:rPr>
          <w:rFonts w:asciiTheme="minorHAnsi" w:hAnsiTheme="minorHAnsi" w:cstheme="minorHAnsi"/>
          <w:spacing w:val="-3"/>
        </w:rPr>
        <w:t xml:space="preserve"> </w:t>
      </w:r>
      <w:r w:rsidRPr="0030212B">
        <w:rPr>
          <w:rFonts w:asciiTheme="minorHAnsi" w:hAnsiTheme="minorHAnsi" w:cstheme="minorHAnsi"/>
        </w:rPr>
        <w:t>ubezpieczenie</w:t>
      </w:r>
      <w:r w:rsidRPr="0030212B">
        <w:rPr>
          <w:rFonts w:asciiTheme="minorHAnsi" w:hAnsiTheme="minorHAnsi" w:cstheme="minorHAnsi"/>
          <w:spacing w:val="-3"/>
        </w:rPr>
        <w:t xml:space="preserve"> </w:t>
      </w:r>
      <w:r w:rsidRPr="0030212B">
        <w:rPr>
          <w:rFonts w:asciiTheme="minorHAnsi" w:hAnsiTheme="minorHAnsi" w:cstheme="minorHAnsi"/>
        </w:rPr>
        <w:t>społeczne</w:t>
      </w:r>
      <w:r w:rsidRPr="0030212B">
        <w:rPr>
          <w:rFonts w:asciiTheme="minorHAnsi" w:hAnsiTheme="minorHAnsi" w:cstheme="minorHAnsi"/>
          <w:spacing w:val="-5"/>
        </w:rPr>
        <w:t xml:space="preserve"> </w:t>
      </w:r>
      <w:r w:rsidRPr="0030212B">
        <w:rPr>
          <w:rFonts w:asciiTheme="minorHAnsi" w:hAnsiTheme="minorHAnsi" w:cstheme="minorHAnsi"/>
        </w:rPr>
        <w:t>lub</w:t>
      </w:r>
      <w:r w:rsidRPr="0030212B">
        <w:rPr>
          <w:rFonts w:asciiTheme="minorHAnsi" w:hAnsiTheme="minorHAnsi" w:cstheme="minorHAnsi"/>
          <w:spacing w:val="-3"/>
        </w:rPr>
        <w:t xml:space="preserve"> </w:t>
      </w:r>
      <w:r w:rsidRPr="0030212B">
        <w:rPr>
          <w:rFonts w:asciiTheme="minorHAnsi" w:hAnsiTheme="minorHAnsi" w:cstheme="minorHAnsi"/>
        </w:rPr>
        <w:t>zdrowotne</w:t>
      </w:r>
      <w:r w:rsidRPr="0030212B">
        <w:rPr>
          <w:rFonts w:asciiTheme="minorHAnsi" w:hAnsiTheme="minorHAnsi" w:cstheme="minorHAnsi"/>
          <w:spacing w:val="-3"/>
        </w:rPr>
        <w:t xml:space="preserve"> </w:t>
      </w:r>
      <w:r w:rsidRPr="0030212B">
        <w:rPr>
          <w:rFonts w:asciiTheme="minorHAnsi" w:hAnsiTheme="minorHAnsi" w:cstheme="minorHAnsi"/>
        </w:rPr>
        <w:t>wraz z odsetkami lub grzywnami lub zawarł wiążące porozumienie w sprawie spłaty tych należności;</w:t>
      </w:r>
    </w:p>
    <w:p w14:paraId="3E0132FF" w14:textId="77777777" w:rsidR="00383220" w:rsidRPr="0030212B" w:rsidRDefault="00377290" w:rsidP="001419CF">
      <w:pPr>
        <w:pStyle w:val="Akapitzlist"/>
        <w:numPr>
          <w:ilvl w:val="0"/>
          <w:numId w:val="16"/>
        </w:numPr>
        <w:tabs>
          <w:tab w:val="left" w:pos="1365"/>
        </w:tabs>
        <w:spacing w:before="2" w:line="276" w:lineRule="auto"/>
        <w:ind w:left="1365" w:hanging="359"/>
        <w:jc w:val="both"/>
        <w:rPr>
          <w:rFonts w:asciiTheme="minorHAnsi" w:hAnsiTheme="minorHAnsi" w:cstheme="minorHAnsi"/>
        </w:rPr>
      </w:pPr>
      <w:r w:rsidRPr="0030212B">
        <w:rPr>
          <w:rFonts w:asciiTheme="minorHAnsi" w:hAnsiTheme="minorHAnsi" w:cstheme="minorHAnsi"/>
        </w:rPr>
        <w:t>wobec</w:t>
      </w:r>
      <w:r w:rsidRPr="0030212B">
        <w:rPr>
          <w:rFonts w:asciiTheme="minorHAnsi" w:hAnsiTheme="minorHAnsi" w:cstheme="minorHAnsi"/>
          <w:spacing w:val="-7"/>
        </w:rPr>
        <w:t xml:space="preserve"> </w:t>
      </w:r>
      <w:r w:rsidRPr="0030212B">
        <w:rPr>
          <w:rFonts w:asciiTheme="minorHAnsi" w:hAnsiTheme="minorHAnsi" w:cstheme="minorHAnsi"/>
        </w:rPr>
        <w:t>którego</w:t>
      </w:r>
      <w:r w:rsidRPr="0030212B">
        <w:rPr>
          <w:rFonts w:asciiTheme="minorHAnsi" w:hAnsiTheme="minorHAnsi" w:cstheme="minorHAnsi"/>
          <w:spacing w:val="-4"/>
        </w:rPr>
        <w:t xml:space="preserve"> </w:t>
      </w:r>
      <w:r w:rsidRPr="0030212B">
        <w:rPr>
          <w:rFonts w:asciiTheme="minorHAnsi" w:hAnsiTheme="minorHAnsi" w:cstheme="minorHAnsi"/>
        </w:rPr>
        <w:t>prawomocnie</w:t>
      </w:r>
      <w:r w:rsidRPr="0030212B">
        <w:rPr>
          <w:rFonts w:asciiTheme="minorHAnsi" w:hAnsiTheme="minorHAnsi" w:cstheme="minorHAnsi"/>
          <w:spacing w:val="-5"/>
        </w:rPr>
        <w:t xml:space="preserve"> </w:t>
      </w:r>
      <w:r w:rsidRPr="0030212B">
        <w:rPr>
          <w:rFonts w:asciiTheme="minorHAnsi" w:hAnsiTheme="minorHAnsi" w:cstheme="minorHAnsi"/>
        </w:rPr>
        <w:t>orzeczono</w:t>
      </w:r>
      <w:r w:rsidRPr="0030212B">
        <w:rPr>
          <w:rFonts w:asciiTheme="minorHAnsi" w:hAnsiTheme="minorHAnsi" w:cstheme="minorHAnsi"/>
          <w:spacing w:val="-4"/>
        </w:rPr>
        <w:t xml:space="preserve"> </w:t>
      </w:r>
      <w:r w:rsidRPr="0030212B">
        <w:rPr>
          <w:rFonts w:asciiTheme="minorHAnsi" w:hAnsiTheme="minorHAnsi" w:cstheme="minorHAnsi"/>
        </w:rPr>
        <w:t>zakaz</w:t>
      </w:r>
      <w:r w:rsidRPr="0030212B">
        <w:rPr>
          <w:rFonts w:asciiTheme="minorHAnsi" w:hAnsiTheme="minorHAnsi" w:cstheme="minorHAnsi"/>
          <w:spacing w:val="-5"/>
        </w:rPr>
        <w:t xml:space="preserve"> </w:t>
      </w:r>
      <w:r w:rsidRPr="0030212B">
        <w:rPr>
          <w:rFonts w:asciiTheme="minorHAnsi" w:hAnsiTheme="minorHAnsi" w:cstheme="minorHAnsi"/>
        </w:rPr>
        <w:t>ubiegania</w:t>
      </w:r>
      <w:r w:rsidRPr="0030212B">
        <w:rPr>
          <w:rFonts w:asciiTheme="minorHAnsi" w:hAnsiTheme="minorHAnsi" w:cstheme="minorHAnsi"/>
          <w:spacing w:val="-4"/>
        </w:rPr>
        <w:t xml:space="preserve"> </w:t>
      </w:r>
      <w:r w:rsidRPr="0030212B">
        <w:rPr>
          <w:rFonts w:asciiTheme="minorHAnsi" w:hAnsiTheme="minorHAnsi" w:cstheme="minorHAnsi"/>
        </w:rPr>
        <w:t>się</w:t>
      </w:r>
      <w:r w:rsidRPr="0030212B">
        <w:rPr>
          <w:rFonts w:asciiTheme="minorHAnsi" w:hAnsiTheme="minorHAnsi" w:cstheme="minorHAnsi"/>
          <w:spacing w:val="-5"/>
        </w:rPr>
        <w:t xml:space="preserve"> </w:t>
      </w:r>
      <w:r w:rsidRPr="0030212B">
        <w:rPr>
          <w:rFonts w:asciiTheme="minorHAnsi" w:hAnsiTheme="minorHAnsi" w:cstheme="minorHAnsi"/>
        </w:rPr>
        <w:t>o</w:t>
      </w:r>
      <w:r w:rsidRPr="0030212B">
        <w:rPr>
          <w:rFonts w:asciiTheme="minorHAnsi" w:hAnsiTheme="minorHAnsi" w:cstheme="minorHAnsi"/>
          <w:spacing w:val="-4"/>
        </w:rPr>
        <w:t xml:space="preserve"> </w:t>
      </w:r>
      <w:r w:rsidRPr="0030212B">
        <w:rPr>
          <w:rFonts w:asciiTheme="minorHAnsi" w:hAnsiTheme="minorHAnsi" w:cstheme="minorHAnsi"/>
        </w:rPr>
        <w:t>zamówienia</w:t>
      </w:r>
      <w:r w:rsidRPr="0030212B">
        <w:rPr>
          <w:rFonts w:asciiTheme="minorHAnsi" w:hAnsiTheme="minorHAnsi" w:cstheme="minorHAnsi"/>
          <w:spacing w:val="-4"/>
        </w:rPr>
        <w:t xml:space="preserve"> </w:t>
      </w:r>
      <w:r w:rsidRPr="0030212B">
        <w:rPr>
          <w:rFonts w:asciiTheme="minorHAnsi" w:hAnsiTheme="minorHAnsi" w:cstheme="minorHAnsi"/>
          <w:spacing w:val="-2"/>
        </w:rPr>
        <w:t>publiczne;</w:t>
      </w:r>
    </w:p>
    <w:p w14:paraId="4F0E29EA" w14:textId="77777777" w:rsidR="00383220" w:rsidRPr="0030212B" w:rsidRDefault="00377290" w:rsidP="001419CF">
      <w:pPr>
        <w:pStyle w:val="Akapitzlist"/>
        <w:numPr>
          <w:ilvl w:val="0"/>
          <w:numId w:val="16"/>
        </w:numPr>
        <w:tabs>
          <w:tab w:val="left" w:pos="1366"/>
        </w:tabs>
        <w:spacing w:line="276" w:lineRule="auto"/>
        <w:ind w:left="1366" w:right="365"/>
        <w:jc w:val="both"/>
        <w:rPr>
          <w:rFonts w:asciiTheme="minorHAnsi" w:hAnsiTheme="minorHAnsi" w:cstheme="minorHAnsi"/>
        </w:rPr>
      </w:pPr>
      <w:r w:rsidRPr="0030212B">
        <w:rPr>
          <w:rFonts w:asciiTheme="minorHAnsi" w:hAnsiTheme="minorHAnsi" w:cstheme="minorHAnsi"/>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D6AE892" w14:textId="77777777" w:rsidR="00383220" w:rsidRPr="0030212B" w:rsidRDefault="00377290" w:rsidP="001419CF">
      <w:pPr>
        <w:pStyle w:val="Akapitzlist"/>
        <w:numPr>
          <w:ilvl w:val="0"/>
          <w:numId w:val="16"/>
        </w:numPr>
        <w:tabs>
          <w:tab w:val="left" w:pos="1366"/>
          <w:tab w:val="left" w:pos="1420"/>
        </w:tabs>
        <w:spacing w:line="276" w:lineRule="auto"/>
        <w:ind w:left="1366" w:right="370"/>
        <w:jc w:val="both"/>
        <w:rPr>
          <w:rFonts w:asciiTheme="minorHAnsi" w:hAnsiTheme="minorHAnsi" w:cstheme="minorHAnsi"/>
        </w:rPr>
      </w:pPr>
      <w:r w:rsidRPr="0030212B">
        <w:rPr>
          <w:rFonts w:asciiTheme="minorHAnsi" w:hAnsiTheme="minorHAnsi" w:cstheme="minorHAnsi"/>
        </w:rPr>
        <w:lastRenderedPageBreak/>
        <w:tab/>
        <w:t>jeżeli, w przypadkach, gdy wykonawca lub podmiot, który należy z wykonawcą do tej samej grupy kapitałowej w rozumieniu ustawy z dnia 16 lutego 2007 r. o ochronie konkurencji i konsumentów (Dz. U. z 2019 r. poz. 369, 1571 i 1667), doradzał lub w inny sposób był zaangażowany w przygotowanie postępowania o udzielenie tego zamówienia i doszło do zakłócenia konkurencji wynikającego z wcześniejszego zaangażowania tego wykonawcy lub podmiotu, który należy z wykonawcą do tej samej grupy kapitałowej w rozumieniu ustawy z</w:t>
      </w:r>
      <w:r w:rsidRPr="0030212B">
        <w:rPr>
          <w:rFonts w:asciiTheme="minorHAnsi" w:hAnsiTheme="minorHAnsi" w:cstheme="minorHAnsi"/>
          <w:spacing w:val="40"/>
        </w:rPr>
        <w:t xml:space="preserve"> </w:t>
      </w:r>
      <w:r w:rsidRPr="0030212B">
        <w:rPr>
          <w:rFonts w:asciiTheme="minorHAnsi" w:hAnsiTheme="minorHAnsi" w:cstheme="minorHAnsi"/>
        </w:rPr>
        <w:t>dnia 16 lutego 2007 r. o ochronie konkurencji i konsumentów, chyba że spowodowane tym zakłócenie konkurencji może być wyeliminowane w inny sposób niż przez wykluczenie wykonawcy z udziału w postępowaniu o udzielenie zamówienia;</w:t>
      </w:r>
    </w:p>
    <w:p w14:paraId="1BBAFF7C" w14:textId="77777777" w:rsidR="00707C7A" w:rsidRDefault="00707C7A" w:rsidP="0030212B">
      <w:pPr>
        <w:pStyle w:val="Nagwek1"/>
        <w:spacing w:line="276" w:lineRule="auto"/>
        <w:ind w:left="667" w:right="738"/>
        <w:jc w:val="both"/>
        <w:rPr>
          <w:rFonts w:asciiTheme="minorHAnsi" w:hAnsiTheme="minorHAnsi" w:cstheme="minorHAnsi"/>
        </w:rPr>
      </w:pPr>
      <w:bookmarkStart w:id="3" w:name="_bookmark8"/>
      <w:bookmarkEnd w:id="3"/>
    </w:p>
    <w:p w14:paraId="39691ED4" w14:textId="1D929717" w:rsidR="00383220" w:rsidRPr="0030212B" w:rsidRDefault="00377290" w:rsidP="00AC7753">
      <w:pPr>
        <w:pStyle w:val="Nagwek1"/>
        <w:spacing w:line="276" w:lineRule="auto"/>
        <w:ind w:left="667" w:right="738"/>
        <w:jc w:val="left"/>
        <w:rPr>
          <w:rFonts w:asciiTheme="minorHAnsi" w:hAnsiTheme="minorHAnsi" w:cstheme="minorHAnsi"/>
        </w:rPr>
      </w:pPr>
      <w:r w:rsidRPr="0030212B">
        <w:rPr>
          <w:rFonts w:asciiTheme="minorHAnsi" w:hAnsiTheme="minorHAnsi" w:cstheme="minorHAnsi"/>
        </w:rPr>
        <w:t>PRZESŁANKI</w:t>
      </w:r>
      <w:r w:rsidRPr="0030212B">
        <w:rPr>
          <w:rFonts w:asciiTheme="minorHAnsi" w:hAnsiTheme="minorHAnsi" w:cstheme="minorHAnsi"/>
          <w:spacing w:val="-5"/>
        </w:rPr>
        <w:t xml:space="preserve"> </w:t>
      </w:r>
      <w:r w:rsidRPr="0030212B">
        <w:rPr>
          <w:rFonts w:asciiTheme="minorHAnsi" w:hAnsiTheme="minorHAnsi" w:cstheme="minorHAnsi"/>
        </w:rPr>
        <w:t>WYKLUCZENIA,</w:t>
      </w:r>
      <w:r w:rsidRPr="0030212B">
        <w:rPr>
          <w:rFonts w:asciiTheme="minorHAnsi" w:hAnsiTheme="minorHAnsi" w:cstheme="minorHAnsi"/>
          <w:spacing w:val="-5"/>
        </w:rPr>
        <w:t xml:space="preserve"> </w:t>
      </w:r>
      <w:r w:rsidRPr="0030212B">
        <w:rPr>
          <w:rFonts w:asciiTheme="minorHAnsi" w:hAnsiTheme="minorHAnsi" w:cstheme="minorHAnsi"/>
        </w:rPr>
        <w:t>O</w:t>
      </w:r>
      <w:r w:rsidRPr="0030212B">
        <w:rPr>
          <w:rFonts w:asciiTheme="minorHAnsi" w:hAnsiTheme="minorHAnsi" w:cstheme="minorHAnsi"/>
          <w:spacing w:val="-4"/>
        </w:rPr>
        <w:t xml:space="preserve"> </w:t>
      </w:r>
      <w:r w:rsidRPr="0030212B">
        <w:rPr>
          <w:rFonts w:asciiTheme="minorHAnsi" w:hAnsiTheme="minorHAnsi" w:cstheme="minorHAnsi"/>
        </w:rPr>
        <w:t>KTÓRYCH</w:t>
      </w:r>
      <w:r w:rsidRPr="0030212B">
        <w:rPr>
          <w:rFonts w:asciiTheme="minorHAnsi" w:hAnsiTheme="minorHAnsi" w:cstheme="minorHAnsi"/>
          <w:spacing w:val="-7"/>
        </w:rPr>
        <w:t xml:space="preserve"> </w:t>
      </w:r>
      <w:r w:rsidRPr="0030212B">
        <w:rPr>
          <w:rFonts w:asciiTheme="minorHAnsi" w:hAnsiTheme="minorHAnsi" w:cstheme="minorHAnsi"/>
        </w:rPr>
        <w:t>MOWA</w:t>
      </w:r>
      <w:r w:rsidRPr="0030212B">
        <w:rPr>
          <w:rFonts w:asciiTheme="minorHAnsi" w:hAnsiTheme="minorHAnsi" w:cstheme="minorHAnsi"/>
          <w:spacing w:val="-8"/>
        </w:rPr>
        <w:t xml:space="preserve"> </w:t>
      </w:r>
      <w:r w:rsidRPr="0030212B">
        <w:rPr>
          <w:rFonts w:asciiTheme="minorHAnsi" w:hAnsiTheme="minorHAnsi" w:cstheme="minorHAnsi"/>
        </w:rPr>
        <w:t>W</w:t>
      </w:r>
      <w:r w:rsidRPr="0030212B">
        <w:rPr>
          <w:rFonts w:asciiTheme="minorHAnsi" w:hAnsiTheme="minorHAnsi" w:cstheme="minorHAnsi"/>
          <w:spacing w:val="-4"/>
        </w:rPr>
        <w:t xml:space="preserve"> </w:t>
      </w:r>
      <w:r w:rsidRPr="0030212B">
        <w:rPr>
          <w:rFonts w:asciiTheme="minorHAnsi" w:hAnsiTheme="minorHAnsi" w:cstheme="minorHAnsi"/>
        </w:rPr>
        <w:t>ART.</w:t>
      </w:r>
      <w:r w:rsidRPr="0030212B">
        <w:rPr>
          <w:rFonts w:asciiTheme="minorHAnsi" w:hAnsiTheme="minorHAnsi" w:cstheme="minorHAnsi"/>
          <w:spacing w:val="-5"/>
        </w:rPr>
        <w:t xml:space="preserve"> </w:t>
      </w:r>
      <w:r w:rsidRPr="0030212B">
        <w:rPr>
          <w:rFonts w:asciiTheme="minorHAnsi" w:hAnsiTheme="minorHAnsi" w:cstheme="minorHAnsi"/>
        </w:rPr>
        <w:t>109</w:t>
      </w:r>
      <w:r w:rsidRPr="0030212B">
        <w:rPr>
          <w:rFonts w:asciiTheme="minorHAnsi" w:hAnsiTheme="minorHAnsi" w:cstheme="minorHAnsi"/>
          <w:spacing w:val="-4"/>
        </w:rPr>
        <w:t xml:space="preserve"> </w:t>
      </w:r>
      <w:r w:rsidRPr="0030212B">
        <w:rPr>
          <w:rFonts w:asciiTheme="minorHAnsi" w:hAnsiTheme="minorHAnsi" w:cstheme="minorHAnsi"/>
          <w:spacing w:val="-5"/>
        </w:rPr>
        <w:t>PZP</w:t>
      </w:r>
    </w:p>
    <w:p w14:paraId="10D0732D" w14:textId="77777777" w:rsidR="00383220" w:rsidRPr="0030212B" w:rsidRDefault="00377290" w:rsidP="0030212B">
      <w:pPr>
        <w:pStyle w:val="Nagwek2"/>
        <w:spacing w:line="276" w:lineRule="auto"/>
        <w:ind w:left="3304"/>
        <w:jc w:val="both"/>
        <w:rPr>
          <w:rFonts w:asciiTheme="minorHAnsi" w:hAnsiTheme="minorHAnsi" w:cstheme="minorHAnsi"/>
        </w:rPr>
      </w:pPr>
      <w:r w:rsidRPr="0030212B">
        <w:rPr>
          <w:rFonts w:asciiTheme="minorHAnsi" w:hAnsiTheme="minorHAnsi" w:cstheme="minorHAnsi"/>
        </w:rPr>
        <w:t>(art.</w:t>
      </w:r>
      <w:r w:rsidRPr="0030212B">
        <w:rPr>
          <w:rFonts w:asciiTheme="minorHAnsi" w:hAnsiTheme="minorHAnsi" w:cstheme="minorHAnsi"/>
          <w:spacing w:val="-4"/>
        </w:rPr>
        <w:t xml:space="preserve"> </w:t>
      </w:r>
      <w:r w:rsidRPr="0030212B">
        <w:rPr>
          <w:rFonts w:asciiTheme="minorHAnsi" w:hAnsiTheme="minorHAnsi" w:cstheme="minorHAnsi"/>
        </w:rPr>
        <w:t>109</w:t>
      </w:r>
      <w:r w:rsidRPr="0030212B">
        <w:rPr>
          <w:rFonts w:asciiTheme="minorHAnsi" w:hAnsiTheme="minorHAnsi" w:cstheme="minorHAnsi"/>
          <w:spacing w:val="-1"/>
        </w:rPr>
        <w:t xml:space="preserve"> </w:t>
      </w:r>
      <w:r w:rsidRPr="0030212B">
        <w:rPr>
          <w:rFonts w:asciiTheme="minorHAnsi" w:hAnsiTheme="minorHAnsi" w:cstheme="minorHAnsi"/>
        </w:rPr>
        <w:t>ust.</w:t>
      </w:r>
      <w:r w:rsidRPr="0030212B">
        <w:rPr>
          <w:rFonts w:asciiTheme="minorHAnsi" w:hAnsiTheme="minorHAnsi" w:cstheme="minorHAnsi"/>
          <w:spacing w:val="-1"/>
        </w:rPr>
        <w:t xml:space="preserve"> </w:t>
      </w:r>
      <w:r w:rsidRPr="0030212B">
        <w:rPr>
          <w:rFonts w:asciiTheme="minorHAnsi" w:hAnsiTheme="minorHAnsi" w:cstheme="minorHAnsi"/>
        </w:rPr>
        <w:t>1</w:t>
      </w:r>
      <w:r w:rsidRPr="0030212B">
        <w:rPr>
          <w:rFonts w:asciiTheme="minorHAnsi" w:hAnsiTheme="minorHAnsi" w:cstheme="minorHAnsi"/>
          <w:spacing w:val="-1"/>
        </w:rPr>
        <w:t xml:space="preserve"> </w:t>
      </w:r>
      <w:r w:rsidRPr="0030212B">
        <w:rPr>
          <w:rFonts w:asciiTheme="minorHAnsi" w:hAnsiTheme="minorHAnsi" w:cstheme="minorHAnsi"/>
        </w:rPr>
        <w:t>pkt</w:t>
      </w:r>
      <w:r w:rsidRPr="0030212B">
        <w:rPr>
          <w:rFonts w:asciiTheme="minorHAnsi" w:hAnsiTheme="minorHAnsi" w:cstheme="minorHAnsi"/>
          <w:spacing w:val="-1"/>
        </w:rPr>
        <w:t xml:space="preserve"> </w:t>
      </w:r>
      <w:r w:rsidRPr="0030212B">
        <w:rPr>
          <w:rFonts w:asciiTheme="minorHAnsi" w:hAnsiTheme="minorHAnsi" w:cstheme="minorHAnsi"/>
        </w:rPr>
        <w:t>4,</w:t>
      </w:r>
      <w:r w:rsidRPr="0030212B">
        <w:rPr>
          <w:rFonts w:asciiTheme="minorHAnsi" w:hAnsiTheme="minorHAnsi" w:cstheme="minorHAnsi"/>
          <w:spacing w:val="-1"/>
        </w:rPr>
        <w:t xml:space="preserve"> </w:t>
      </w:r>
      <w:r w:rsidRPr="0030212B">
        <w:rPr>
          <w:rFonts w:asciiTheme="minorHAnsi" w:hAnsiTheme="minorHAnsi" w:cstheme="minorHAnsi"/>
        </w:rPr>
        <w:t>5,</w:t>
      </w:r>
      <w:r w:rsidRPr="0030212B">
        <w:rPr>
          <w:rFonts w:asciiTheme="minorHAnsi" w:hAnsiTheme="minorHAnsi" w:cstheme="minorHAnsi"/>
          <w:spacing w:val="-1"/>
        </w:rPr>
        <w:t xml:space="preserve"> </w:t>
      </w:r>
      <w:r w:rsidRPr="0030212B">
        <w:rPr>
          <w:rFonts w:asciiTheme="minorHAnsi" w:hAnsiTheme="minorHAnsi" w:cstheme="minorHAnsi"/>
        </w:rPr>
        <w:t>7,</w:t>
      </w:r>
      <w:r w:rsidRPr="0030212B">
        <w:rPr>
          <w:rFonts w:asciiTheme="minorHAnsi" w:hAnsiTheme="minorHAnsi" w:cstheme="minorHAnsi"/>
          <w:spacing w:val="-4"/>
        </w:rPr>
        <w:t xml:space="preserve"> </w:t>
      </w:r>
      <w:r w:rsidRPr="0030212B">
        <w:rPr>
          <w:rFonts w:asciiTheme="minorHAnsi" w:hAnsiTheme="minorHAnsi" w:cstheme="minorHAnsi"/>
        </w:rPr>
        <w:t>8,</w:t>
      </w:r>
      <w:r w:rsidRPr="0030212B">
        <w:rPr>
          <w:rFonts w:asciiTheme="minorHAnsi" w:hAnsiTheme="minorHAnsi" w:cstheme="minorHAnsi"/>
          <w:spacing w:val="-1"/>
        </w:rPr>
        <w:t xml:space="preserve"> </w:t>
      </w:r>
      <w:r w:rsidRPr="0030212B">
        <w:rPr>
          <w:rFonts w:asciiTheme="minorHAnsi" w:hAnsiTheme="minorHAnsi" w:cstheme="minorHAnsi"/>
        </w:rPr>
        <w:t>9</w:t>
      </w:r>
      <w:r w:rsidRPr="0030212B">
        <w:rPr>
          <w:rFonts w:asciiTheme="minorHAnsi" w:hAnsiTheme="minorHAnsi" w:cstheme="minorHAnsi"/>
          <w:spacing w:val="-1"/>
        </w:rPr>
        <w:t xml:space="preserve"> </w:t>
      </w:r>
      <w:r w:rsidRPr="0030212B">
        <w:rPr>
          <w:rFonts w:asciiTheme="minorHAnsi" w:hAnsiTheme="minorHAnsi" w:cstheme="minorHAnsi"/>
        </w:rPr>
        <w:t>oraz</w:t>
      </w:r>
      <w:r w:rsidRPr="0030212B">
        <w:rPr>
          <w:rFonts w:asciiTheme="minorHAnsi" w:hAnsiTheme="minorHAnsi" w:cstheme="minorHAnsi"/>
          <w:spacing w:val="-1"/>
        </w:rPr>
        <w:t xml:space="preserve"> </w:t>
      </w:r>
      <w:r w:rsidRPr="0030212B">
        <w:rPr>
          <w:rFonts w:asciiTheme="minorHAnsi" w:hAnsiTheme="minorHAnsi" w:cstheme="minorHAnsi"/>
        </w:rPr>
        <w:t xml:space="preserve">10 </w:t>
      </w:r>
      <w:r w:rsidRPr="0030212B">
        <w:rPr>
          <w:rFonts w:asciiTheme="minorHAnsi" w:hAnsiTheme="minorHAnsi" w:cstheme="minorHAnsi"/>
          <w:spacing w:val="-4"/>
        </w:rPr>
        <w:t>PZP)</w:t>
      </w:r>
    </w:p>
    <w:p w14:paraId="27DF35C1" w14:textId="77777777" w:rsidR="00383220" w:rsidRPr="0030212B" w:rsidRDefault="00377290" w:rsidP="001419CF">
      <w:pPr>
        <w:pStyle w:val="Akapitzlist"/>
        <w:numPr>
          <w:ilvl w:val="0"/>
          <w:numId w:val="16"/>
        </w:numPr>
        <w:tabs>
          <w:tab w:val="left" w:pos="1366"/>
        </w:tabs>
        <w:spacing w:before="1" w:line="276" w:lineRule="auto"/>
        <w:ind w:left="1366" w:right="371"/>
        <w:jc w:val="both"/>
        <w:rPr>
          <w:rFonts w:asciiTheme="minorHAnsi" w:hAnsiTheme="minorHAnsi" w:cstheme="minorHAnsi"/>
        </w:rPr>
      </w:pPr>
      <w:r w:rsidRPr="0030212B">
        <w:rPr>
          <w:rFonts w:asciiTheme="minorHAnsi" w:hAnsiTheme="minorHAnsi" w:cstheme="minorHAnsi"/>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391DEDA1" w14:textId="77777777" w:rsidR="00383220" w:rsidRPr="0030212B" w:rsidRDefault="00377290" w:rsidP="001419CF">
      <w:pPr>
        <w:pStyle w:val="Akapitzlist"/>
        <w:numPr>
          <w:ilvl w:val="0"/>
          <w:numId w:val="16"/>
        </w:numPr>
        <w:tabs>
          <w:tab w:val="left" w:pos="1366"/>
        </w:tabs>
        <w:spacing w:before="1" w:line="276" w:lineRule="auto"/>
        <w:ind w:left="1366" w:right="368"/>
        <w:jc w:val="both"/>
        <w:rPr>
          <w:rFonts w:asciiTheme="minorHAnsi" w:hAnsiTheme="minorHAnsi" w:cstheme="minorHAnsi"/>
        </w:rPr>
      </w:pPr>
      <w:r w:rsidRPr="0030212B">
        <w:rPr>
          <w:rFonts w:asciiTheme="minorHAnsi" w:hAnsiTheme="minorHAnsi" w:cstheme="minorHAnsi"/>
        </w:rPr>
        <w:t>który w sposób zawiniony poważnie naruszył obowiązki zawodowe, co podważa jego</w:t>
      </w:r>
      <w:r w:rsidRPr="0030212B">
        <w:rPr>
          <w:rFonts w:asciiTheme="minorHAnsi" w:hAnsiTheme="minorHAnsi" w:cstheme="minorHAnsi"/>
          <w:spacing w:val="40"/>
        </w:rPr>
        <w:t xml:space="preserve"> </w:t>
      </w:r>
      <w:r w:rsidRPr="0030212B">
        <w:rPr>
          <w:rFonts w:asciiTheme="minorHAnsi" w:hAnsiTheme="minorHAnsi" w:cstheme="minorHAnsi"/>
        </w:rPr>
        <w:t>uczciwość, w szczególności gdy wykonawca w wyniku zamierzonego działania lub rażącego niedbalstwa nie wykonał lub nienależycie wykonał zamówienie, co zamawiający jest w stanie wykazać za pomocą stosownych dowodów;</w:t>
      </w:r>
    </w:p>
    <w:p w14:paraId="4C31FC06" w14:textId="77777777" w:rsidR="00383220" w:rsidRPr="0030212B" w:rsidRDefault="00377290" w:rsidP="001419CF">
      <w:pPr>
        <w:pStyle w:val="Akapitzlist"/>
        <w:numPr>
          <w:ilvl w:val="0"/>
          <w:numId w:val="16"/>
        </w:numPr>
        <w:tabs>
          <w:tab w:val="left" w:pos="1366"/>
        </w:tabs>
        <w:spacing w:line="276" w:lineRule="auto"/>
        <w:ind w:left="1366" w:right="365"/>
        <w:jc w:val="both"/>
        <w:rPr>
          <w:rFonts w:asciiTheme="minorHAnsi" w:hAnsiTheme="minorHAnsi" w:cstheme="minorHAnsi"/>
        </w:rPr>
      </w:pPr>
      <w:r w:rsidRPr="0030212B">
        <w:rPr>
          <w:rFonts w:asciiTheme="minorHAnsi" w:hAnsiTheme="minorHAnsi" w:cstheme="minorHAnsi"/>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349E5769" w14:textId="77777777" w:rsidR="00383220" w:rsidRPr="0030212B" w:rsidRDefault="00377290" w:rsidP="001419CF">
      <w:pPr>
        <w:pStyle w:val="Akapitzlist"/>
        <w:numPr>
          <w:ilvl w:val="0"/>
          <w:numId w:val="16"/>
        </w:numPr>
        <w:tabs>
          <w:tab w:val="left" w:pos="1366"/>
        </w:tabs>
        <w:spacing w:line="276" w:lineRule="auto"/>
        <w:ind w:left="1366" w:right="370"/>
        <w:jc w:val="both"/>
        <w:rPr>
          <w:rFonts w:asciiTheme="minorHAnsi" w:hAnsiTheme="minorHAnsi" w:cstheme="minorHAnsi"/>
        </w:rPr>
      </w:pPr>
      <w:r w:rsidRPr="0030212B">
        <w:rPr>
          <w:rFonts w:asciiTheme="minorHAnsi" w:hAnsiTheme="minorHAnsi" w:cstheme="minorHAnsi"/>
        </w:rPr>
        <w:t>który</w:t>
      </w:r>
      <w:r w:rsidRPr="0030212B">
        <w:rPr>
          <w:rFonts w:asciiTheme="minorHAnsi" w:hAnsiTheme="minorHAnsi" w:cstheme="minorHAnsi"/>
          <w:spacing w:val="-1"/>
        </w:rPr>
        <w:t xml:space="preserve"> </w:t>
      </w:r>
      <w:r w:rsidRPr="0030212B">
        <w:rPr>
          <w:rFonts w:asciiTheme="minorHAnsi" w:hAnsiTheme="minorHAnsi" w:cstheme="minorHAnsi"/>
        </w:rPr>
        <w:t>w wyniku</w:t>
      </w:r>
      <w:r w:rsidRPr="0030212B">
        <w:rPr>
          <w:rFonts w:asciiTheme="minorHAnsi" w:hAnsiTheme="minorHAnsi" w:cstheme="minorHAnsi"/>
          <w:spacing w:val="-1"/>
        </w:rPr>
        <w:t xml:space="preserve"> </w:t>
      </w:r>
      <w:r w:rsidRPr="0030212B">
        <w:rPr>
          <w:rFonts w:asciiTheme="minorHAnsi" w:hAnsiTheme="minorHAnsi" w:cstheme="minorHAnsi"/>
        </w:rPr>
        <w:t>zamierzonego działania</w:t>
      </w:r>
      <w:r w:rsidRPr="0030212B">
        <w:rPr>
          <w:rFonts w:asciiTheme="minorHAnsi" w:hAnsiTheme="minorHAnsi" w:cstheme="minorHAnsi"/>
          <w:spacing w:val="-1"/>
        </w:rPr>
        <w:t xml:space="preserve"> </w:t>
      </w:r>
      <w:r w:rsidRPr="0030212B">
        <w:rPr>
          <w:rFonts w:asciiTheme="minorHAnsi" w:hAnsiTheme="minorHAnsi" w:cstheme="minorHAnsi"/>
        </w:rPr>
        <w:t>lub</w:t>
      </w:r>
      <w:r w:rsidRPr="0030212B">
        <w:rPr>
          <w:rFonts w:asciiTheme="minorHAnsi" w:hAnsiTheme="minorHAnsi" w:cstheme="minorHAnsi"/>
          <w:spacing w:val="-1"/>
        </w:rPr>
        <w:t xml:space="preserve"> </w:t>
      </w:r>
      <w:r w:rsidRPr="0030212B">
        <w:rPr>
          <w:rFonts w:asciiTheme="minorHAnsi" w:hAnsiTheme="minorHAnsi" w:cstheme="minorHAnsi"/>
        </w:rPr>
        <w:t>rażącego</w:t>
      </w:r>
      <w:r w:rsidRPr="0030212B">
        <w:rPr>
          <w:rFonts w:asciiTheme="minorHAnsi" w:hAnsiTheme="minorHAnsi" w:cstheme="minorHAnsi"/>
          <w:spacing w:val="-1"/>
        </w:rPr>
        <w:t xml:space="preserve"> </w:t>
      </w:r>
      <w:r w:rsidRPr="0030212B">
        <w:rPr>
          <w:rFonts w:asciiTheme="minorHAnsi" w:hAnsiTheme="minorHAnsi" w:cstheme="minorHAnsi"/>
        </w:rPr>
        <w:t>niedbalstwa wprowadził zamawiającego</w:t>
      </w:r>
      <w:r w:rsidRPr="0030212B">
        <w:rPr>
          <w:rFonts w:asciiTheme="minorHAnsi" w:hAnsiTheme="minorHAnsi" w:cstheme="minorHAnsi"/>
          <w:spacing w:val="-1"/>
        </w:rPr>
        <w:t xml:space="preserve"> </w:t>
      </w:r>
      <w:r w:rsidRPr="0030212B">
        <w:rPr>
          <w:rFonts w:asciiTheme="minorHAnsi" w:hAnsiTheme="minorHAnsi" w:cstheme="minorHAnsi"/>
        </w:rPr>
        <w:t>w błąd przy przedstawianiu informacji, że nie podlega wykluczeniu, spełnia warunki udziału w postępowaniu</w:t>
      </w:r>
      <w:r w:rsidRPr="0030212B">
        <w:rPr>
          <w:rFonts w:asciiTheme="minorHAnsi" w:hAnsiTheme="minorHAnsi" w:cstheme="minorHAnsi"/>
          <w:spacing w:val="-2"/>
        </w:rPr>
        <w:t xml:space="preserve"> </w:t>
      </w:r>
      <w:r w:rsidRPr="0030212B">
        <w:rPr>
          <w:rFonts w:asciiTheme="minorHAnsi" w:hAnsiTheme="minorHAnsi" w:cstheme="minorHAnsi"/>
        </w:rPr>
        <w:t>lub</w:t>
      </w:r>
      <w:r w:rsidRPr="0030212B">
        <w:rPr>
          <w:rFonts w:asciiTheme="minorHAnsi" w:hAnsiTheme="minorHAnsi" w:cstheme="minorHAnsi"/>
          <w:spacing w:val="-2"/>
        </w:rPr>
        <w:t xml:space="preserve"> </w:t>
      </w:r>
      <w:r w:rsidRPr="0030212B">
        <w:rPr>
          <w:rFonts w:asciiTheme="minorHAnsi" w:hAnsiTheme="minorHAnsi" w:cstheme="minorHAnsi"/>
        </w:rPr>
        <w:t>kryteria</w:t>
      </w:r>
      <w:r w:rsidRPr="0030212B">
        <w:rPr>
          <w:rFonts w:asciiTheme="minorHAnsi" w:hAnsiTheme="minorHAnsi" w:cstheme="minorHAnsi"/>
          <w:spacing w:val="-2"/>
        </w:rPr>
        <w:t xml:space="preserve"> </w:t>
      </w:r>
      <w:r w:rsidRPr="0030212B">
        <w:rPr>
          <w:rFonts w:asciiTheme="minorHAnsi" w:hAnsiTheme="minorHAnsi" w:cstheme="minorHAnsi"/>
        </w:rPr>
        <w:t>selekcji,</w:t>
      </w:r>
      <w:r w:rsidRPr="0030212B">
        <w:rPr>
          <w:rFonts w:asciiTheme="minorHAnsi" w:hAnsiTheme="minorHAnsi" w:cstheme="minorHAnsi"/>
          <w:spacing w:val="-2"/>
        </w:rPr>
        <w:t xml:space="preserve"> </w:t>
      </w:r>
      <w:r w:rsidRPr="0030212B">
        <w:rPr>
          <w:rFonts w:asciiTheme="minorHAnsi" w:hAnsiTheme="minorHAnsi" w:cstheme="minorHAnsi"/>
        </w:rPr>
        <w:t>co</w:t>
      </w:r>
      <w:r w:rsidRPr="0030212B">
        <w:rPr>
          <w:rFonts w:asciiTheme="minorHAnsi" w:hAnsiTheme="minorHAnsi" w:cstheme="minorHAnsi"/>
          <w:spacing w:val="-2"/>
        </w:rPr>
        <w:t xml:space="preserve"> </w:t>
      </w:r>
      <w:r w:rsidRPr="0030212B">
        <w:rPr>
          <w:rFonts w:asciiTheme="minorHAnsi" w:hAnsiTheme="minorHAnsi" w:cstheme="minorHAnsi"/>
        </w:rPr>
        <w:t>mogło</w:t>
      </w:r>
      <w:r w:rsidRPr="0030212B">
        <w:rPr>
          <w:rFonts w:asciiTheme="minorHAnsi" w:hAnsiTheme="minorHAnsi" w:cstheme="minorHAnsi"/>
          <w:spacing w:val="-5"/>
        </w:rPr>
        <w:t xml:space="preserve"> </w:t>
      </w:r>
      <w:r w:rsidRPr="0030212B">
        <w:rPr>
          <w:rFonts w:asciiTheme="minorHAnsi" w:hAnsiTheme="minorHAnsi" w:cstheme="minorHAnsi"/>
        </w:rPr>
        <w:t>mieć</w:t>
      </w:r>
      <w:r w:rsidRPr="0030212B">
        <w:rPr>
          <w:rFonts w:asciiTheme="minorHAnsi" w:hAnsiTheme="minorHAnsi" w:cstheme="minorHAnsi"/>
          <w:spacing w:val="-2"/>
        </w:rPr>
        <w:t xml:space="preserve"> </w:t>
      </w:r>
      <w:r w:rsidRPr="0030212B">
        <w:rPr>
          <w:rFonts w:asciiTheme="minorHAnsi" w:hAnsiTheme="minorHAnsi" w:cstheme="minorHAnsi"/>
        </w:rPr>
        <w:t>istotny</w:t>
      </w:r>
      <w:r w:rsidRPr="0030212B">
        <w:rPr>
          <w:rFonts w:asciiTheme="minorHAnsi" w:hAnsiTheme="minorHAnsi" w:cstheme="minorHAnsi"/>
          <w:spacing w:val="-2"/>
        </w:rPr>
        <w:t xml:space="preserve"> </w:t>
      </w:r>
      <w:r w:rsidRPr="0030212B">
        <w:rPr>
          <w:rFonts w:asciiTheme="minorHAnsi" w:hAnsiTheme="minorHAnsi" w:cstheme="minorHAnsi"/>
        </w:rPr>
        <w:t>wpływ</w:t>
      </w:r>
      <w:r w:rsidRPr="0030212B">
        <w:rPr>
          <w:rFonts w:asciiTheme="minorHAnsi" w:hAnsiTheme="minorHAnsi" w:cstheme="minorHAnsi"/>
          <w:spacing w:val="-3"/>
        </w:rPr>
        <w:t xml:space="preserve"> </w:t>
      </w:r>
      <w:r w:rsidRPr="0030212B">
        <w:rPr>
          <w:rFonts w:asciiTheme="minorHAnsi" w:hAnsiTheme="minorHAnsi" w:cstheme="minorHAnsi"/>
        </w:rPr>
        <w:t>na</w:t>
      </w:r>
      <w:r w:rsidRPr="0030212B">
        <w:rPr>
          <w:rFonts w:asciiTheme="minorHAnsi" w:hAnsiTheme="minorHAnsi" w:cstheme="minorHAnsi"/>
          <w:spacing w:val="-2"/>
        </w:rPr>
        <w:t xml:space="preserve"> </w:t>
      </w:r>
      <w:r w:rsidRPr="0030212B">
        <w:rPr>
          <w:rFonts w:asciiTheme="minorHAnsi" w:hAnsiTheme="minorHAnsi" w:cstheme="minorHAnsi"/>
        </w:rPr>
        <w:t>decyzje</w:t>
      </w:r>
      <w:r w:rsidRPr="0030212B">
        <w:rPr>
          <w:rFonts w:asciiTheme="minorHAnsi" w:hAnsiTheme="minorHAnsi" w:cstheme="minorHAnsi"/>
          <w:spacing w:val="-2"/>
        </w:rPr>
        <w:t xml:space="preserve"> </w:t>
      </w:r>
      <w:r w:rsidRPr="0030212B">
        <w:rPr>
          <w:rFonts w:asciiTheme="minorHAnsi" w:hAnsiTheme="minorHAnsi" w:cstheme="minorHAnsi"/>
        </w:rPr>
        <w:t>podejmowane</w:t>
      </w:r>
      <w:r w:rsidRPr="0030212B">
        <w:rPr>
          <w:rFonts w:asciiTheme="minorHAnsi" w:hAnsiTheme="minorHAnsi" w:cstheme="minorHAnsi"/>
          <w:spacing w:val="-2"/>
        </w:rPr>
        <w:t xml:space="preserve"> </w:t>
      </w:r>
      <w:r w:rsidRPr="0030212B">
        <w:rPr>
          <w:rFonts w:asciiTheme="minorHAnsi" w:hAnsiTheme="minorHAnsi" w:cstheme="minorHAnsi"/>
        </w:rPr>
        <w:t>przez zamawiającego w postępowaniu o udzielenie zamówienia, lub który zataił te informacje lub nie jest w stanie przedstawić wymaganych podmiotowych środków dowodowych;</w:t>
      </w:r>
    </w:p>
    <w:p w14:paraId="398C19D5" w14:textId="77777777" w:rsidR="00383220" w:rsidRPr="0030212B" w:rsidRDefault="00377290" w:rsidP="001419CF">
      <w:pPr>
        <w:pStyle w:val="Akapitzlist"/>
        <w:numPr>
          <w:ilvl w:val="0"/>
          <w:numId w:val="16"/>
        </w:numPr>
        <w:tabs>
          <w:tab w:val="left" w:pos="1366"/>
        </w:tabs>
        <w:spacing w:line="276" w:lineRule="auto"/>
        <w:ind w:left="1366" w:right="371"/>
        <w:jc w:val="both"/>
        <w:rPr>
          <w:rFonts w:asciiTheme="minorHAnsi" w:hAnsiTheme="minorHAnsi" w:cstheme="minorHAnsi"/>
        </w:rPr>
      </w:pPr>
      <w:r w:rsidRPr="0030212B">
        <w:rPr>
          <w:rFonts w:asciiTheme="minorHAnsi" w:hAnsiTheme="minorHAnsi" w:cstheme="minorHAnsi"/>
        </w:rPr>
        <w:t>który bezprawnie wpływał lub próbował wpływać na czynności zamawiającego lub próbował pozyskać lub pozyskał informacje poufne, mogące dać mu przewagę w postępowaniu o udzielenie zamówienia;</w:t>
      </w:r>
    </w:p>
    <w:p w14:paraId="4EC7CD2E" w14:textId="77777777" w:rsidR="00383220" w:rsidRPr="0030212B" w:rsidRDefault="00377290" w:rsidP="001419CF">
      <w:pPr>
        <w:pStyle w:val="Akapitzlist"/>
        <w:numPr>
          <w:ilvl w:val="0"/>
          <w:numId w:val="16"/>
        </w:numPr>
        <w:tabs>
          <w:tab w:val="left" w:pos="1366"/>
        </w:tabs>
        <w:spacing w:line="276" w:lineRule="auto"/>
        <w:ind w:left="1366" w:right="366"/>
        <w:jc w:val="both"/>
        <w:rPr>
          <w:rFonts w:asciiTheme="minorHAnsi" w:hAnsiTheme="minorHAnsi" w:cstheme="minorHAnsi"/>
        </w:rPr>
      </w:pPr>
      <w:r w:rsidRPr="0030212B">
        <w:rPr>
          <w:rFonts w:asciiTheme="minorHAnsi" w:hAnsiTheme="minorHAnsi" w:cstheme="minorHAnsi"/>
        </w:rPr>
        <w:t>który w wyniku lekkomyślności lub niedbalstwa przedstawił informacje wprowadzające w błąd, co mogło mieć istotny wpływ na decyzje podejmowane przez zamawiającego w postępowaniu o udzielenie zamówienia.</w:t>
      </w:r>
    </w:p>
    <w:p w14:paraId="62173E84" w14:textId="77777777" w:rsidR="00383220" w:rsidRPr="0030212B" w:rsidRDefault="00377290" w:rsidP="001419CF">
      <w:pPr>
        <w:pStyle w:val="Akapitzlist"/>
        <w:numPr>
          <w:ilvl w:val="0"/>
          <w:numId w:val="17"/>
        </w:numPr>
        <w:tabs>
          <w:tab w:val="left" w:pos="1005"/>
        </w:tabs>
        <w:spacing w:before="1" w:line="276" w:lineRule="auto"/>
        <w:ind w:left="1005" w:hanging="347"/>
        <w:rPr>
          <w:rFonts w:asciiTheme="minorHAnsi" w:hAnsiTheme="minorHAnsi" w:cstheme="minorHAnsi"/>
        </w:rPr>
      </w:pPr>
      <w:r w:rsidRPr="0030212B">
        <w:rPr>
          <w:rFonts w:asciiTheme="minorHAnsi" w:hAnsiTheme="minorHAnsi" w:cstheme="minorHAnsi"/>
        </w:rPr>
        <w:t>Wykluczenie</w:t>
      </w:r>
      <w:r w:rsidRPr="0030212B">
        <w:rPr>
          <w:rFonts w:asciiTheme="minorHAnsi" w:hAnsiTheme="minorHAnsi" w:cstheme="minorHAnsi"/>
          <w:spacing w:val="-7"/>
        </w:rPr>
        <w:t xml:space="preserve"> </w:t>
      </w:r>
      <w:r w:rsidRPr="0030212B">
        <w:rPr>
          <w:rFonts w:asciiTheme="minorHAnsi" w:hAnsiTheme="minorHAnsi" w:cstheme="minorHAnsi"/>
        </w:rPr>
        <w:t>wykonawcy</w:t>
      </w:r>
      <w:r w:rsidRPr="0030212B">
        <w:rPr>
          <w:rFonts w:asciiTheme="minorHAnsi" w:hAnsiTheme="minorHAnsi" w:cstheme="minorHAnsi"/>
          <w:spacing w:val="-4"/>
        </w:rPr>
        <w:t xml:space="preserve"> </w:t>
      </w:r>
      <w:r w:rsidRPr="0030212B">
        <w:rPr>
          <w:rFonts w:asciiTheme="minorHAnsi" w:hAnsiTheme="minorHAnsi" w:cstheme="minorHAnsi"/>
          <w:spacing w:val="-2"/>
        </w:rPr>
        <w:t>następuje:</w:t>
      </w:r>
    </w:p>
    <w:p w14:paraId="30C641DE" w14:textId="77777777" w:rsidR="00383220" w:rsidRPr="0030212B" w:rsidRDefault="00383220" w:rsidP="0030212B">
      <w:pPr>
        <w:spacing w:line="276" w:lineRule="auto"/>
        <w:jc w:val="both"/>
        <w:rPr>
          <w:rFonts w:asciiTheme="minorHAnsi" w:hAnsiTheme="minorHAnsi" w:cstheme="minorHAnsi"/>
        </w:rPr>
        <w:sectPr w:rsidR="00383220" w:rsidRPr="0030212B" w:rsidSect="000038AF">
          <w:type w:val="continuous"/>
          <w:pgSz w:w="11910" w:h="16840"/>
          <w:pgMar w:top="1440" w:right="1080" w:bottom="1440" w:left="1080" w:header="0" w:footer="1026" w:gutter="0"/>
          <w:cols w:space="708"/>
          <w:docGrid w:linePitch="299"/>
        </w:sectPr>
      </w:pPr>
    </w:p>
    <w:p w14:paraId="40D9BB6A" w14:textId="77777777" w:rsidR="00383220" w:rsidRPr="0030212B" w:rsidRDefault="00377290" w:rsidP="001419CF">
      <w:pPr>
        <w:pStyle w:val="Akapitzlist"/>
        <w:numPr>
          <w:ilvl w:val="1"/>
          <w:numId w:val="17"/>
        </w:numPr>
        <w:tabs>
          <w:tab w:val="left" w:pos="1453"/>
        </w:tabs>
        <w:spacing w:before="70" w:line="276" w:lineRule="auto"/>
        <w:ind w:left="1453" w:right="367"/>
        <w:rPr>
          <w:rFonts w:asciiTheme="minorHAnsi" w:hAnsiTheme="minorHAnsi" w:cstheme="minorHAnsi"/>
        </w:rPr>
      </w:pPr>
      <w:r w:rsidRPr="0030212B">
        <w:rPr>
          <w:rFonts w:asciiTheme="minorHAnsi" w:hAnsiTheme="minorHAnsi" w:cstheme="minorHAnsi"/>
        </w:rPr>
        <w:t>w przypadkach, o których mowa w pkt. 1 ppkt 1 lit. a–g i ppkt 2 - na okres 5 lat od dnia uprawomocnienia się wyroku potwierdzającego zaistnienie jednej z podstaw wykluczenia, chyba że w tym wyroku został określony inny okres wykluczenia;</w:t>
      </w:r>
    </w:p>
    <w:p w14:paraId="7BF79C35" w14:textId="77777777" w:rsidR="00383220" w:rsidRPr="0030212B" w:rsidRDefault="00377290" w:rsidP="001419CF">
      <w:pPr>
        <w:pStyle w:val="Akapitzlist"/>
        <w:numPr>
          <w:ilvl w:val="1"/>
          <w:numId w:val="17"/>
        </w:numPr>
        <w:tabs>
          <w:tab w:val="left" w:pos="1452"/>
        </w:tabs>
        <w:spacing w:line="276" w:lineRule="auto"/>
        <w:ind w:left="1452" w:hanging="359"/>
        <w:rPr>
          <w:rFonts w:asciiTheme="minorHAnsi" w:hAnsiTheme="minorHAnsi" w:cstheme="minorHAnsi"/>
        </w:rPr>
      </w:pPr>
      <w:r w:rsidRPr="0030212B">
        <w:rPr>
          <w:rFonts w:asciiTheme="minorHAnsi" w:hAnsiTheme="minorHAnsi" w:cstheme="minorHAnsi"/>
        </w:rPr>
        <w:t>w</w:t>
      </w:r>
      <w:r w:rsidRPr="0030212B">
        <w:rPr>
          <w:rFonts w:asciiTheme="minorHAnsi" w:hAnsiTheme="minorHAnsi" w:cstheme="minorHAnsi"/>
          <w:spacing w:val="-6"/>
        </w:rPr>
        <w:t xml:space="preserve"> </w:t>
      </w:r>
      <w:r w:rsidRPr="0030212B">
        <w:rPr>
          <w:rFonts w:asciiTheme="minorHAnsi" w:hAnsiTheme="minorHAnsi" w:cstheme="minorHAnsi"/>
        </w:rPr>
        <w:t>przypadkach,</w:t>
      </w:r>
      <w:r w:rsidRPr="0030212B">
        <w:rPr>
          <w:rFonts w:asciiTheme="minorHAnsi" w:hAnsiTheme="minorHAnsi" w:cstheme="minorHAnsi"/>
          <w:spacing w:val="-3"/>
        </w:rPr>
        <w:t xml:space="preserve"> </w:t>
      </w:r>
      <w:r w:rsidRPr="0030212B">
        <w:rPr>
          <w:rFonts w:asciiTheme="minorHAnsi" w:hAnsiTheme="minorHAnsi" w:cstheme="minorHAnsi"/>
        </w:rPr>
        <w:t>o</w:t>
      </w:r>
      <w:r w:rsidRPr="0030212B">
        <w:rPr>
          <w:rFonts w:asciiTheme="minorHAnsi" w:hAnsiTheme="minorHAnsi" w:cstheme="minorHAnsi"/>
          <w:spacing w:val="-2"/>
        </w:rPr>
        <w:t xml:space="preserve"> </w:t>
      </w:r>
      <w:r w:rsidRPr="0030212B">
        <w:rPr>
          <w:rFonts w:asciiTheme="minorHAnsi" w:hAnsiTheme="minorHAnsi" w:cstheme="minorHAnsi"/>
        </w:rPr>
        <w:t>których</w:t>
      </w:r>
      <w:r w:rsidRPr="0030212B">
        <w:rPr>
          <w:rFonts w:asciiTheme="minorHAnsi" w:hAnsiTheme="minorHAnsi" w:cstheme="minorHAnsi"/>
          <w:spacing w:val="-5"/>
        </w:rPr>
        <w:t xml:space="preserve"> </w:t>
      </w:r>
      <w:r w:rsidRPr="0030212B">
        <w:rPr>
          <w:rFonts w:asciiTheme="minorHAnsi" w:hAnsiTheme="minorHAnsi" w:cstheme="minorHAnsi"/>
        </w:rPr>
        <w:t>mowa</w:t>
      </w:r>
      <w:r w:rsidRPr="0030212B">
        <w:rPr>
          <w:rFonts w:asciiTheme="minorHAnsi" w:hAnsiTheme="minorHAnsi" w:cstheme="minorHAnsi"/>
          <w:spacing w:val="-2"/>
        </w:rPr>
        <w:t xml:space="preserve"> </w:t>
      </w:r>
      <w:r w:rsidRPr="0030212B">
        <w:rPr>
          <w:rFonts w:asciiTheme="minorHAnsi" w:hAnsiTheme="minorHAnsi" w:cstheme="minorHAnsi"/>
          <w:spacing w:val="-5"/>
        </w:rPr>
        <w:t>w:</w:t>
      </w:r>
    </w:p>
    <w:p w14:paraId="6530A120" w14:textId="77777777" w:rsidR="00383220" w:rsidRPr="0030212B" w:rsidRDefault="00377290" w:rsidP="001419CF">
      <w:pPr>
        <w:pStyle w:val="Akapitzlist"/>
        <w:numPr>
          <w:ilvl w:val="2"/>
          <w:numId w:val="17"/>
        </w:numPr>
        <w:tabs>
          <w:tab w:val="left" w:pos="1713"/>
          <w:tab w:val="left" w:pos="1726"/>
        </w:tabs>
        <w:spacing w:line="276" w:lineRule="auto"/>
        <w:ind w:right="365" w:hanging="360"/>
        <w:rPr>
          <w:rFonts w:asciiTheme="minorHAnsi" w:hAnsiTheme="minorHAnsi" w:cstheme="minorHAnsi"/>
        </w:rPr>
      </w:pPr>
      <w:r w:rsidRPr="0030212B">
        <w:rPr>
          <w:rFonts w:asciiTheme="minorHAnsi" w:hAnsiTheme="minorHAnsi" w:cstheme="minorHAnsi"/>
        </w:rPr>
        <w:t>pkt. 1 ppkt 1 lit. h i ppkt 2, gdy osoba, o której mowa w tych przepisach, została skazana za przestępstwo</w:t>
      </w:r>
      <w:r w:rsidRPr="0030212B">
        <w:rPr>
          <w:rFonts w:asciiTheme="minorHAnsi" w:hAnsiTheme="minorHAnsi" w:cstheme="minorHAnsi"/>
          <w:spacing w:val="-6"/>
        </w:rPr>
        <w:t xml:space="preserve"> </w:t>
      </w:r>
      <w:r w:rsidRPr="0030212B">
        <w:rPr>
          <w:rFonts w:asciiTheme="minorHAnsi" w:hAnsiTheme="minorHAnsi" w:cstheme="minorHAnsi"/>
        </w:rPr>
        <w:t>wymienione</w:t>
      </w:r>
      <w:r w:rsidRPr="0030212B">
        <w:rPr>
          <w:rFonts w:asciiTheme="minorHAnsi" w:hAnsiTheme="minorHAnsi" w:cstheme="minorHAnsi"/>
          <w:spacing w:val="-7"/>
        </w:rPr>
        <w:t xml:space="preserve"> </w:t>
      </w:r>
      <w:r w:rsidRPr="0030212B">
        <w:rPr>
          <w:rFonts w:asciiTheme="minorHAnsi" w:hAnsiTheme="minorHAnsi" w:cstheme="minorHAnsi"/>
        </w:rPr>
        <w:t>w</w:t>
      </w:r>
      <w:r w:rsidRPr="0030212B">
        <w:rPr>
          <w:rFonts w:asciiTheme="minorHAnsi" w:hAnsiTheme="minorHAnsi" w:cstheme="minorHAnsi"/>
          <w:spacing w:val="-6"/>
        </w:rPr>
        <w:t xml:space="preserve"> </w:t>
      </w:r>
      <w:r w:rsidRPr="0030212B">
        <w:rPr>
          <w:rFonts w:asciiTheme="minorHAnsi" w:hAnsiTheme="minorHAnsi" w:cstheme="minorHAnsi"/>
        </w:rPr>
        <w:t>pkt.</w:t>
      </w:r>
      <w:r w:rsidRPr="0030212B">
        <w:rPr>
          <w:rFonts w:asciiTheme="minorHAnsi" w:hAnsiTheme="minorHAnsi" w:cstheme="minorHAnsi"/>
          <w:spacing w:val="-6"/>
        </w:rPr>
        <w:t xml:space="preserve"> </w:t>
      </w:r>
      <w:r w:rsidRPr="0030212B">
        <w:rPr>
          <w:rFonts w:asciiTheme="minorHAnsi" w:hAnsiTheme="minorHAnsi" w:cstheme="minorHAnsi"/>
        </w:rPr>
        <w:t>1</w:t>
      </w:r>
      <w:r w:rsidRPr="0030212B">
        <w:rPr>
          <w:rFonts w:asciiTheme="minorHAnsi" w:hAnsiTheme="minorHAnsi" w:cstheme="minorHAnsi"/>
          <w:spacing w:val="-6"/>
        </w:rPr>
        <w:t xml:space="preserve"> </w:t>
      </w:r>
      <w:r w:rsidRPr="0030212B">
        <w:rPr>
          <w:rFonts w:asciiTheme="minorHAnsi" w:hAnsiTheme="minorHAnsi" w:cstheme="minorHAnsi"/>
        </w:rPr>
        <w:t>ppkt</w:t>
      </w:r>
      <w:r w:rsidRPr="0030212B">
        <w:rPr>
          <w:rFonts w:asciiTheme="minorHAnsi" w:hAnsiTheme="minorHAnsi" w:cstheme="minorHAnsi"/>
          <w:spacing w:val="-5"/>
        </w:rPr>
        <w:t xml:space="preserve"> </w:t>
      </w:r>
      <w:r w:rsidRPr="0030212B">
        <w:rPr>
          <w:rFonts w:asciiTheme="minorHAnsi" w:hAnsiTheme="minorHAnsi" w:cstheme="minorHAnsi"/>
        </w:rPr>
        <w:t>1</w:t>
      </w:r>
      <w:r w:rsidRPr="0030212B">
        <w:rPr>
          <w:rFonts w:asciiTheme="minorHAnsi" w:hAnsiTheme="minorHAnsi" w:cstheme="minorHAnsi"/>
          <w:spacing w:val="-8"/>
        </w:rPr>
        <w:t xml:space="preserve"> </w:t>
      </w:r>
      <w:r w:rsidRPr="0030212B">
        <w:rPr>
          <w:rFonts w:asciiTheme="minorHAnsi" w:hAnsiTheme="minorHAnsi" w:cstheme="minorHAnsi"/>
        </w:rPr>
        <w:t>lit.</w:t>
      </w:r>
      <w:r w:rsidRPr="0030212B">
        <w:rPr>
          <w:rFonts w:asciiTheme="minorHAnsi" w:hAnsiTheme="minorHAnsi" w:cstheme="minorHAnsi"/>
          <w:spacing w:val="-7"/>
        </w:rPr>
        <w:t xml:space="preserve"> </w:t>
      </w:r>
      <w:r w:rsidRPr="0030212B">
        <w:rPr>
          <w:rFonts w:asciiTheme="minorHAnsi" w:hAnsiTheme="minorHAnsi" w:cstheme="minorHAnsi"/>
        </w:rPr>
        <w:t>h</w:t>
      </w:r>
      <w:r w:rsidRPr="0030212B">
        <w:rPr>
          <w:rFonts w:asciiTheme="minorHAnsi" w:hAnsiTheme="minorHAnsi" w:cstheme="minorHAnsi"/>
          <w:spacing w:val="-6"/>
        </w:rPr>
        <w:t xml:space="preserve"> </w:t>
      </w:r>
      <w:r w:rsidRPr="0030212B">
        <w:rPr>
          <w:rFonts w:asciiTheme="minorHAnsi" w:hAnsiTheme="minorHAnsi" w:cstheme="minorHAnsi"/>
        </w:rPr>
        <w:t>‒</w:t>
      </w:r>
      <w:r w:rsidRPr="0030212B">
        <w:rPr>
          <w:rFonts w:asciiTheme="minorHAnsi" w:hAnsiTheme="minorHAnsi" w:cstheme="minorHAnsi"/>
          <w:spacing w:val="-6"/>
        </w:rPr>
        <w:t xml:space="preserve"> </w:t>
      </w:r>
      <w:r w:rsidRPr="0030212B">
        <w:rPr>
          <w:rFonts w:asciiTheme="minorHAnsi" w:hAnsiTheme="minorHAnsi" w:cstheme="minorHAnsi"/>
        </w:rPr>
        <w:t>na</w:t>
      </w:r>
      <w:r w:rsidRPr="0030212B">
        <w:rPr>
          <w:rFonts w:asciiTheme="minorHAnsi" w:hAnsiTheme="minorHAnsi" w:cstheme="minorHAnsi"/>
          <w:spacing w:val="-7"/>
        </w:rPr>
        <w:t xml:space="preserve"> </w:t>
      </w:r>
      <w:r w:rsidRPr="0030212B">
        <w:rPr>
          <w:rFonts w:asciiTheme="minorHAnsi" w:hAnsiTheme="minorHAnsi" w:cstheme="minorHAnsi"/>
        </w:rPr>
        <w:t>okres</w:t>
      </w:r>
      <w:r w:rsidRPr="0030212B">
        <w:rPr>
          <w:rFonts w:asciiTheme="minorHAnsi" w:hAnsiTheme="minorHAnsi" w:cstheme="minorHAnsi"/>
          <w:spacing w:val="-7"/>
        </w:rPr>
        <w:t xml:space="preserve"> </w:t>
      </w:r>
      <w:r w:rsidRPr="0030212B">
        <w:rPr>
          <w:rFonts w:asciiTheme="minorHAnsi" w:hAnsiTheme="minorHAnsi" w:cstheme="minorHAnsi"/>
        </w:rPr>
        <w:t>3</w:t>
      </w:r>
      <w:r w:rsidRPr="0030212B">
        <w:rPr>
          <w:rFonts w:asciiTheme="minorHAnsi" w:hAnsiTheme="minorHAnsi" w:cstheme="minorHAnsi"/>
          <w:spacing w:val="-6"/>
        </w:rPr>
        <w:t xml:space="preserve"> </w:t>
      </w:r>
      <w:r w:rsidRPr="0030212B">
        <w:rPr>
          <w:rFonts w:asciiTheme="minorHAnsi" w:hAnsiTheme="minorHAnsi" w:cstheme="minorHAnsi"/>
        </w:rPr>
        <w:t>lat</w:t>
      </w:r>
      <w:r w:rsidRPr="0030212B">
        <w:rPr>
          <w:rFonts w:asciiTheme="minorHAnsi" w:hAnsiTheme="minorHAnsi" w:cstheme="minorHAnsi"/>
          <w:spacing w:val="-5"/>
        </w:rPr>
        <w:t xml:space="preserve"> </w:t>
      </w:r>
      <w:r w:rsidRPr="0030212B">
        <w:rPr>
          <w:rFonts w:asciiTheme="minorHAnsi" w:hAnsiTheme="minorHAnsi" w:cstheme="minorHAnsi"/>
        </w:rPr>
        <w:t>od</w:t>
      </w:r>
      <w:r w:rsidRPr="0030212B">
        <w:rPr>
          <w:rFonts w:asciiTheme="minorHAnsi" w:hAnsiTheme="minorHAnsi" w:cstheme="minorHAnsi"/>
          <w:spacing w:val="-8"/>
        </w:rPr>
        <w:t xml:space="preserve"> </w:t>
      </w:r>
      <w:r w:rsidRPr="0030212B">
        <w:rPr>
          <w:rFonts w:asciiTheme="minorHAnsi" w:hAnsiTheme="minorHAnsi" w:cstheme="minorHAnsi"/>
        </w:rPr>
        <w:t>dnia</w:t>
      </w:r>
      <w:r w:rsidRPr="0030212B">
        <w:rPr>
          <w:rFonts w:asciiTheme="minorHAnsi" w:hAnsiTheme="minorHAnsi" w:cstheme="minorHAnsi"/>
          <w:spacing w:val="-6"/>
        </w:rPr>
        <w:t xml:space="preserve"> </w:t>
      </w:r>
      <w:r w:rsidRPr="0030212B">
        <w:rPr>
          <w:rFonts w:asciiTheme="minorHAnsi" w:hAnsiTheme="minorHAnsi" w:cstheme="minorHAnsi"/>
        </w:rPr>
        <w:t>uprawomocnienia</w:t>
      </w:r>
      <w:r w:rsidRPr="0030212B">
        <w:rPr>
          <w:rFonts w:asciiTheme="minorHAnsi" w:hAnsiTheme="minorHAnsi" w:cstheme="minorHAnsi"/>
          <w:spacing w:val="-7"/>
        </w:rPr>
        <w:t xml:space="preserve"> </w:t>
      </w:r>
      <w:r w:rsidRPr="0030212B">
        <w:rPr>
          <w:rFonts w:asciiTheme="minorHAnsi" w:hAnsiTheme="minorHAnsi" w:cstheme="minorHAnsi"/>
        </w:rPr>
        <w:t>się odpowiednio wyroku potwierdzającego zaistnienie jednej z podstaw wykluczenia, wydania ostatecznej decyzji lub zaistnienia zdarzenia będącego podstawą wykluczenia, chyba że w wyroku lub decyzji został określony inny okres wykluczenia;</w:t>
      </w:r>
    </w:p>
    <w:p w14:paraId="15A23CD7" w14:textId="77777777" w:rsidR="00383220" w:rsidRPr="0030212B" w:rsidRDefault="00377290" w:rsidP="001419CF">
      <w:pPr>
        <w:pStyle w:val="Akapitzlist"/>
        <w:numPr>
          <w:ilvl w:val="1"/>
          <w:numId w:val="17"/>
        </w:numPr>
        <w:tabs>
          <w:tab w:val="left" w:pos="1453"/>
        </w:tabs>
        <w:spacing w:line="276" w:lineRule="auto"/>
        <w:ind w:left="1453" w:right="372"/>
        <w:rPr>
          <w:rFonts w:asciiTheme="minorHAnsi" w:hAnsiTheme="minorHAnsi" w:cstheme="minorHAnsi"/>
        </w:rPr>
      </w:pPr>
      <w:r w:rsidRPr="0030212B">
        <w:rPr>
          <w:rFonts w:asciiTheme="minorHAnsi" w:hAnsiTheme="minorHAnsi" w:cstheme="minorHAnsi"/>
        </w:rPr>
        <w:t>w przypadku, o którym mowa w pkt. 1 ppkt 4, na okres, na jaki został prawomocnie orzeczony zakaz ubiegania się o zamówienia publiczne;</w:t>
      </w:r>
    </w:p>
    <w:p w14:paraId="0C04D362" w14:textId="77777777" w:rsidR="00383220" w:rsidRPr="0030212B" w:rsidRDefault="00377290" w:rsidP="001419CF">
      <w:pPr>
        <w:pStyle w:val="Akapitzlist"/>
        <w:numPr>
          <w:ilvl w:val="1"/>
          <w:numId w:val="17"/>
        </w:numPr>
        <w:tabs>
          <w:tab w:val="left" w:pos="1453"/>
        </w:tabs>
        <w:spacing w:line="276" w:lineRule="auto"/>
        <w:ind w:left="1453" w:right="367"/>
        <w:rPr>
          <w:rFonts w:asciiTheme="minorHAnsi" w:hAnsiTheme="minorHAnsi" w:cstheme="minorHAnsi"/>
        </w:rPr>
      </w:pPr>
      <w:r w:rsidRPr="0030212B">
        <w:rPr>
          <w:rFonts w:asciiTheme="minorHAnsi" w:hAnsiTheme="minorHAnsi" w:cstheme="minorHAnsi"/>
        </w:rPr>
        <w:t>w</w:t>
      </w:r>
      <w:r w:rsidRPr="0030212B">
        <w:rPr>
          <w:rFonts w:asciiTheme="minorHAnsi" w:hAnsiTheme="minorHAnsi" w:cstheme="minorHAnsi"/>
          <w:spacing w:val="31"/>
        </w:rPr>
        <w:t xml:space="preserve"> </w:t>
      </w:r>
      <w:r w:rsidRPr="0030212B">
        <w:rPr>
          <w:rFonts w:asciiTheme="minorHAnsi" w:hAnsiTheme="minorHAnsi" w:cstheme="minorHAnsi"/>
        </w:rPr>
        <w:t>przypadku,</w:t>
      </w:r>
      <w:r w:rsidRPr="0030212B">
        <w:rPr>
          <w:rFonts w:asciiTheme="minorHAnsi" w:hAnsiTheme="minorHAnsi" w:cstheme="minorHAnsi"/>
          <w:spacing w:val="32"/>
        </w:rPr>
        <w:t xml:space="preserve"> </w:t>
      </w:r>
      <w:r w:rsidRPr="0030212B">
        <w:rPr>
          <w:rFonts w:asciiTheme="minorHAnsi" w:hAnsiTheme="minorHAnsi" w:cstheme="minorHAnsi"/>
        </w:rPr>
        <w:t>o</w:t>
      </w:r>
      <w:r w:rsidRPr="0030212B">
        <w:rPr>
          <w:rFonts w:asciiTheme="minorHAnsi" w:hAnsiTheme="minorHAnsi" w:cstheme="minorHAnsi"/>
          <w:spacing w:val="32"/>
        </w:rPr>
        <w:t xml:space="preserve"> </w:t>
      </w:r>
      <w:r w:rsidRPr="0030212B">
        <w:rPr>
          <w:rFonts w:asciiTheme="minorHAnsi" w:hAnsiTheme="minorHAnsi" w:cstheme="minorHAnsi"/>
        </w:rPr>
        <w:t>którym</w:t>
      </w:r>
      <w:r w:rsidRPr="0030212B">
        <w:rPr>
          <w:rFonts w:asciiTheme="minorHAnsi" w:hAnsiTheme="minorHAnsi" w:cstheme="minorHAnsi"/>
          <w:spacing w:val="33"/>
        </w:rPr>
        <w:t xml:space="preserve"> </w:t>
      </w:r>
      <w:r w:rsidRPr="0030212B">
        <w:rPr>
          <w:rFonts w:asciiTheme="minorHAnsi" w:hAnsiTheme="minorHAnsi" w:cstheme="minorHAnsi"/>
        </w:rPr>
        <w:t>mowa</w:t>
      </w:r>
      <w:r w:rsidRPr="0030212B">
        <w:rPr>
          <w:rFonts w:asciiTheme="minorHAnsi" w:hAnsiTheme="minorHAnsi" w:cstheme="minorHAnsi"/>
          <w:spacing w:val="33"/>
        </w:rPr>
        <w:t xml:space="preserve"> </w:t>
      </w:r>
      <w:r w:rsidRPr="0030212B">
        <w:rPr>
          <w:rFonts w:asciiTheme="minorHAnsi" w:hAnsiTheme="minorHAnsi" w:cstheme="minorHAnsi"/>
        </w:rPr>
        <w:t>w</w:t>
      </w:r>
      <w:r w:rsidRPr="0030212B">
        <w:rPr>
          <w:rFonts w:asciiTheme="minorHAnsi" w:hAnsiTheme="minorHAnsi" w:cstheme="minorHAnsi"/>
          <w:spacing w:val="31"/>
        </w:rPr>
        <w:t xml:space="preserve"> </w:t>
      </w:r>
      <w:r w:rsidRPr="0030212B">
        <w:rPr>
          <w:rFonts w:asciiTheme="minorHAnsi" w:hAnsiTheme="minorHAnsi" w:cstheme="minorHAnsi"/>
        </w:rPr>
        <w:t>pkt.</w:t>
      </w:r>
      <w:r w:rsidRPr="0030212B">
        <w:rPr>
          <w:rFonts w:asciiTheme="minorHAnsi" w:hAnsiTheme="minorHAnsi" w:cstheme="minorHAnsi"/>
          <w:spacing w:val="32"/>
        </w:rPr>
        <w:t xml:space="preserve"> </w:t>
      </w:r>
      <w:r w:rsidRPr="0030212B">
        <w:rPr>
          <w:rFonts w:asciiTheme="minorHAnsi" w:hAnsiTheme="minorHAnsi" w:cstheme="minorHAnsi"/>
        </w:rPr>
        <w:t>1</w:t>
      </w:r>
      <w:r w:rsidRPr="0030212B">
        <w:rPr>
          <w:rFonts w:asciiTheme="minorHAnsi" w:hAnsiTheme="minorHAnsi" w:cstheme="minorHAnsi"/>
          <w:spacing w:val="32"/>
        </w:rPr>
        <w:t xml:space="preserve"> </w:t>
      </w:r>
      <w:r w:rsidRPr="0030212B">
        <w:rPr>
          <w:rFonts w:asciiTheme="minorHAnsi" w:hAnsiTheme="minorHAnsi" w:cstheme="minorHAnsi"/>
        </w:rPr>
        <w:t>ppkt</w:t>
      </w:r>
      <w:r w:rsidRPr="0030212B">
        <w:rPr>
          <w:rFonts w:asciiTheme="minorHAnsi" w:hAnsiTheme="minorHAnsi" w:cstheme="minorHAnsi"/>
          <w:spacing w:val="37"/>
        </w:rPr>
        <w:t xml:space="preserve"> </w:t>
      </w:r>
      <w:r w:rsidRPr="0030212B">
        <w:rPr>
          <w:rFonts w:asciiTheme="minorHAnsi" w:hAnsiTheme="minorHAnsi" w:cstheme="minorHAnsi"/>
        </w:rPr>
        <w:t>5,</w:t>
      </w:r>
      <w:r w:rsidRPr="0030212B">
        <w:rPr>
          <w:rFonts w:asciiTheme="minorHAnsi" w:hAnsiTheme="minorHAnsi" w:cstheme="minorHAnsi"/>
          <w:spacing w:val="32"/>
        </w:rPr>
        <w:t xml:space="preserve"> </w:t>
      </w:r>
      <w:r w:rsidRPr="0030212B">
        <w:rPr>
          <w:rFonts w:asciiTheme="minorHAnsi" w:hAnsiTheme="minorHAnsi" w:cstheme="minorHAnsi"/>
        </w:rPr>
        <w:t>7,</w:t>
      </w:r>
      <w:r w:rsidRPr="0030212B">
        <w:rPr>
          <w:rFonts w:asciiTheme="minorHAnsi" w:hAnsiTheme="minorHAnsi" w:cstheme="minorHAnsi"/>
          <w:spacing w:val="32"/>
        </w:rPr>
        <w:t xml:space="preserve"> </w:t>
      </w:r>
      <w:r w:rsidRPr="0030212B">
        <w:rPr>
          <w:rFonts w:asciiTheme="minorHAnsi" w:hAnsiTheme="minorHAnsi" w:cstheme="minorHAnsi"/>
        </w:rPr>
        <w:t>8,</w:t>
      </w:r>
      <w:r w:rsidRPr="0030212B">
        <w:rPr>
          <w:rFonts w:asciiTheme="minorHAnsi" w:hAnsiTheme="minorHAnsi" w:cstheme="minorHAnsi"/>
          <w:spacing w:val="32"/>
        </w:rPr>
        <w:t xml:space="preserve"> </w:t>
      </w:r>
      <w:r w:rsidRPr="0030212B">
        <w:rPr>
          <w:rFonts w:asciiTheme="minorHAnsi" w:hAnsiTheme="minorHAnsi" w:cstheme="minorHAnsi"/>
        </w:rPr>
        <w:t>9</w:t>
      </w:r>
      <w:r w:rsidRPr="0030212B">
        <w:rPr>
          <w:rFonts w:asciiTheme="minorHAnsi" w:hAnsiTheme="minorHAnsi" w:cstheme="minorHAnsi"/>
          <w:spacing w:val="32"/>
        </w:rPr>
        <w:t xml:space="preserve"> </w:t>
      </w:r>
      <w:r w:rsidRPr="0030212B">
        <w:rPr>
          <w:rFonts w:asciiTheme="minorHAnsi" w:hAnsiTheme="minorHAnsi" w:cstheme="minorHAnsi"/>
        </w:rPr>
        <w:t>i</w:t>
      </w:r>
      <w:r w:rsidRPr="0030212B">
        <w:rPr>
          <w:rFonts w:asciiTheme="minorHAnsi" w:hAnsiTheme="minorHAnsi" w:cstheme="minorHAnsi"/>
          <w:spacing w:val="33"/>
        </w:rPr>
        <w:t xml:space="preserve"> </w:t>
      </w:r>
      <w:r w:rsidRPr="0030212B">
        <w:rPr>
          <w:rFonts w:asciiTheme="minorHAnsi" w:hAnsiTheme="minorHAnsi" w:cstheme="minorHAnsi"/>
        </w:rPr>
        <w:t>11</w:t>
      </w:r>
      <w:r w:rsidRPr="0030212B">
        <w:rPr>
          <w:rFonts w:asciiTheme="minorHAnsi" w:hAnsiTheme="minorHAnsi" w:cstheme="minorHAnsi"/>
          <w:spacing w:val="34"/>
        </w:rPr>
        <w:t xml:space="preserve"> </w:t>
      </w:r>
      <w:r w:rsidRPr="0030212B">
        <w:rPr>
          <w:rFonts w:asciiTheme="minorHAnsi" w:hAnsiTheme="minorHAnsi" w:cstheme="minorHAnsi"/>
        </w:rPr>
        <w:t>-</w:t>
      </w:r>
      <w:r w:rsidRPr="0030212B">
        <w:rPr>
          <w:rFonts w:asciiTheme="minorHAnsi" w:hAnsiTheme="minorHAnsi" w:cstheme="minorHAnsi"/>
          <w:spacing w:val="33"/>
        </w:rPr>
        <w:t xml:space="preserve"> </w:t>
      </w:r>
      <w:r w:rsidRPr="0030212B">
        <w:rPr>
          <w:rFonts w:asciiTheme="minorHAnsi" w:hAnsiTheme="minorHAnsi" w:cstheme="minorHAnsi"/>
        </w:rPr>
        <w:t>w</w:t>
      </w:r>
      <w:r w:rsidRPr="0030212B">
        <w:rPr>
          <w:rFonts w:asciiTheme="minorHAnsi" w:hAnsiTheme="minorHAnsi" w:cstheme="minorHAnsi"/>
          <w:spacing w:val="31"/>
        </w:rPr>
        <w:t xml:space="preserve"> </w:t>
      </w:r>
      <w:r w:rsidRPr="0030212B">
        <w:rPr>
          <w:rFonts w:asciiTheme="minorHAnsi" w:hAnsiTheme="minorHAnsi" w:cstheme="minorHAnsi"/>
        </w:rPr>
        <w:t>postępowaniu</w:t>
      </w:r>
      <w:r w:rsidRPr="0030212B">
        <w:rPr>
          <w:rFonts w:asciiTheme="minorHAnsi" w:hAnsiTheme="minorHAnsi" w:cstheme="minorHAnsi"/>
          <w:spacing w:val="30"/>
        </w:rPr>
        <w:t xml:space="preserve"> </w:t>
      </w:r>
      <w:r w:rsidRPr="0030212B">
        <w:rPr>
          <w:rFonts w:asciiTheme="minorHAnsi" w:hAnsiTheme="minorHAnsi" w:cstheme="minorHAnsi"/>
        </w:rPr>
        <w:t>o</w:t>
      </w:r>
      <w:r w:rsidRPr="0030212B">
        <w:rPr>
          <w:rFonts w:asciiTheme="minorHAnsi" w:hAnsiTheme="minorHAnsi" w:cstheme="minorHAnsi"/>
          <w:spacing w:val="32"/>
        </w:rPr>
        <w:t xml:space="preserve"> </w:t>
      </w:r>
      <w:r w:rsidRPr="0030212B">
        <w:rPr>
          <w:rFonts w:asciiTheme="minorHAnsi" w:hAnsiTheme="minorHAnsi" w:cstheme="minorHAnsi"/>
        </w:rPr>
        <w:t>udzielenie zamówienia, w którym zaistniało zdarzenie będące podstawą wykluczenia;</w:t>
      </w:r>
    </w:p>
    <w:p w14:paraId="302E10D2" w14:textId="77777777" w:rsidR="00383220" w:rsidRPr="0030212B" w:rsidRDefault="00377290" w:rsidP="001419CF">
      <w:pPr>
        <w:pStyle w:val="Akapitzlist"/>
        <w:numPr>
          <w:ilvl w:val="1"/>
          <w:numId w:val="17"/>
        </w:numPr>
        <w:tabs>
          <w:tab w:val="left" w:pos="1453"/>
        </w:tabs>
        <w:spacing w:before="1" w:line="276" w:lineRule="auto"/>
        <w:ind w:left="1453" w:right="370"/>
        <w:rPr>
          <w:rFonts w:asciiTheme="minorHAnsi" w:hAnsiTheme="minorHAnsi" w:cstheme="minorHAnsi"/>
        </w:rPr>
      </w:pPr>
      <w:r w:rsidRPr="0030212B">
        <w:rPr>
          <w:rFonts w:asciiTheme="minorHAnsi" w:hAnsiTheme="minorHAnsi" w:cstheme="minorHAnsi"/>
        </w:rPr>
        <w:t>w</w:t>
      </w:r>
      <w:r w:rsidRPr="0030212B">
        <w:rPr>
          <w:rFonts w:asciiTheme="minorHAnsi" w:hAnsiTheme="minorHAnsi" w:cstheme="minorHAnsi"/>
          <w:spacing w:val="40"/>
        </w:rPr>
        <w:t xml:space="preserve"> </w:t>
      </w:r>
      <w:r w:rsidRPr="0030212B">
        <w:rPr>
          <w:rFonts w:asciiTheme="minorHAnsi" w:hAnsiTheme="minorHAnsi" w:cstheme="minorHAnsi"/>
        </w:rPr>
        <w:t>przypadku,</w:t>
      </w:r>
      <w:r w:rsidRPr="0030212B">
        <w:rPr>
          <w:rFonts w:asciiTheme="minorHAnsi" w:hAnsiTheme="minorHAnsi" w:cstheme="minorHAnsi"/>
          <w:spacing w:val="40"/>
        </w:rPr>
        <w:t xml:space="preserve"> </w:t>
      </w:r>
      <w:r w:rsidRPr="0030212B">
        <w:rPr>
          <w:rFonts w:asciiTheme="minorHAnsi" w:hAnsiTheme="minorHAnsi" w:cstheme="minorHAnsi"/>
        </w:rPr>
        <w:t>o</w:t>
      </w:r>
      <w:r w:rsidRPr="0030212B">
        <w:rPr>
          <w:rFonts w:asciiTheme="minorHAnsi" w:hAnsiTheme="minorHAnsi" w:cstheme="minorHAnsi"/>
          <w:spacing w:val="40"/>
        </w:rPr>
        <w:t xml:space="preserve"> </w:t>
      </w:r>
      <w:r w:rsidRPr="0030212B">
        <w:rPr>
          <w:rFonts w:asciiTheme="minorHAnsi" w:hAnsiTheme="minorHAnsi" w:cstheme="minorHAnsi"/>
        </w:rPr>
        <w:t>którym</w:t>
      </w:r>
      <w:r w:rsidRPr="0030212B">
        <w:rPr>
          <w:rFonts w:asciiTheme="minorHAnsi" w:hAnsiTheme="minorHAnsi" w:cstheme="minorHAnsi"/>
          <w:spacing w:val="40"/>
        </w:rPr>
        <w:t xml:space="preserve"> </w:t>
      </w:r>
      <w:r w:rsidRPr="0030212B">
        <w:rPr>
          <w:rFonts w:asciiTheme="minorHAnsi" w:hAnsiTheme="minorHAnsi" w:cstheme="minorHAnsi"/>
        </w:rPr>
        <w:t>mowa</w:t>
      </w:r>
      <w:r w:rsidRPr="0030212B">
        <w:rPr>
          <w:rFonts w:asciiTheme="minorHAnsi" w:hAnsiTheme="minorHAnsi" w:cstheme="minorHAnsi"/>
          <w:spacing w:val="40"/>
        </w:rPr>
        <w:t xml:space="preserve"> </w:t>
      </w:r>
      <w:r w:rsidRPr="0030212B">
        <w:rPr>
          <w:rFonts w:asciiTheme="minorHAnsi" w:hAnsiTheme="minorHAnsi" w:cstheme="minorHAnsi"/>
        </w:rPr>
        <w:t>w</w:t>
      </w:r>
      <w:r w:rsidRPr="0030212B">
        <w:rPr>
          <w:rFonts w:asciiTheme="minorHAnsi" w:hAnsiTheme="minorHAnsi" w:cstheme="minorHAnsi"/>
          <w:spacing w:val="40"/>
        </w:rPr>
        <w:t xml:space="preserve"> </w:t>
      </w:r>
      <w:r w:rsidRPr="0030212B">
        <w:rPr>
          <w:rFonts w:asciiTheme="minorHAnsi" w:hAnsiTheme="minorHAnsi" w:cstheme="minorHAnsi"/>
        </w:rPr>
        <w:t>pkt.</w:t>
      </w:r>
      <w:r w:rsidRPr="0030212B">
        <w:rPr>
          <w:rFonts w:asciiTheme="minorHAnsi" w:hAnsiTheme="minorHAnsi" w:cstheme="minorHAnsi"/>
          <w:spacing w:val="40"/>
        </w:rPr>
        <w:t xml:space="preserve"> </w:t>
      </w:r>
      <w:r w:rsidRPr="0030212B">
        <w:rPr>
          <w:rFonts w:asciiTheme="minorHAnsi" w:hAnsiTheme="minorHAnsi" w:cstheme="minorHAnsi"/>
        </w:rPr>
        <w:t>1</w:t>
      </w:r>
      <w:r w:rsidRPr="0030212B">
        <w:rPr>
          <w:rFonts w:asciiTheme="minorHAnsi" w:hAnsiTheme="minorHAnsi" w:cstheme="minorHAnsi"/>
          <w:spacing w:val="40"/>
        </w:rPr>
        <w:t xml:space="preserve"> </w:t>
      </w:r>
      <w:r w:rsidRPr="0030212B">
        <w:rPr>
          <w:rFonts w:asciiTheme="minorHAnsi" w:hAnsiTheme="minorHAnsi" w:cstheme="minorHAnsi"/>
        </w:rPr>
        <w:t>ppkt</w:t>
      </w:r>
      <w:r w:rsidRPr="0030212B">
        <w:rPr>
          <w:rFonts w:asciiTheme="minorHAnsi" w:hAnsiTheme="minorHAnsi" w:cstheme="minorHAnsi"/>
          <w:spacing w:val="40"/>
        </w:rPr>
        <w:t xml:space="preserve"> </w:t>
      </w:r>
      <w:r w:rsidRPr="0030212B">
        <w:rPr>
          <w:rFonts w:asciiTheme="minorHAnsi" w:hAnsiTheme="minorHAnsi" w:cstheme="minorHAnsi"/>
        </w:rPr>
        <w:t>10</w:t>
      </w:r>
      <w:r w:rsidRPr="0030212B">
        <w:rPr>
          <w:rFonts w:asciiTheme="minorHAnsi" w:hAnsiTheme="minorHAnsi" w:cstheme="minorHAnsi"/>
          <w:spacing w:val="40"/>
        </w:rPr>
        <w:t xml:space="preserve"> </w:t>
      </w:r>
      <w:r w:rsidRPr="0030212B">
        <w:rPr>
          <w:rFonts w:asciiTheme="minorHAnsi" w:hAnsiTheme="minorHAnsi" w:cstheme="minorHAnsi"/>
        </w:rPr>
        <w:t>-</w:t>
      </w:r>
      <w:r w:rsidRPr="0030212B">
        <w:rPr>
          <w:rFonts w:asciiTheme="minorHAnsi" w:hAnsiTheme="minorHAnsi" w:cstheme="minorHAnsi"/>
          <w:spacing w:val="40"/>
        </w:rPr>
        <w:t xml:space="preserve"> </w:t>
      </w:r>
      <w:r w:rsidRPr="0030212B">
        <w:rPr>
          <w:rFonts w:asciiTheme="minorHAnsi" w:hAnsiTheme="minorHAnsi" w:cstheme="minorHAnsi"/>
        </w:rPr>
        <w:t>na</w:t>
      </w:r>
      <w:r w:rsidRPr="0030212B">
        <w:rPr>
          <w:rFonts w:asciiTheme="minorHAnsi" w:hAnsiTheme="minorHAnsi" w:cstheme="minorHAnsi"/>
          <w:spacing w:val="40"/>
        </w:rPr>
        <w:t xml:space="preserve"> </w:t>
      </w:r>
      <w:r w:rsidRPr="0030212B">
        <w:rPr>
          <w:rFonts w:asciiTheme="minorHAnsi" w:hAnsiTheme="minorHAnsi" w:cstheme="minorHAnsi"/>
        </w:rPr>
        <w:t>okres</w:t>
      </w:r>
      <w:r w:rsidRPr="0030212B">
        <w:rPr>
          <w:rFonts w:asciiTheme="minorHAnsi" w:hAnsiTheme="minorHAnsi" w:cstheme="minorHAnsi"/>
          <w:spacing w:val="40"/>
        </w:rPr>
        <w:t xml:space="preserve"> </w:t>
      </w:r>
      <w:r w:rsidRPr="0030212B">
        <w:rPr>
          <w:rFonts w:asciiTheme="minorHAnsi" w:hAnsiTheme="minorHAnsi" w:cstheme="minorHAnsi"/>
        </w:rPr>
        <w:t>2</w:t>
      </w:r>
      <w:r w:rsidRPr="0030212B">
        <w:rPr>
          <w:rFonts w:asciiTheme="minorHAnsi" w:hAnsiTheme="minorHAnsi" w:cstheme="minorHAnsi"/>
          <w:spacing w:val="40"/>
        </w:rPr>
        <w:t xml:space="preserve"> </w:t>
      </w:r>
      <w:r w:rsidRPr="0030212B">
        <w:rPr>
          <w:rFonts w:asciiTheme="minorHAnsi" w:hAnsiTheme="minorHAnsi" w:cstheme="minorHAnsi"/>
        </w:rPr>
        <w:t>lat</w:t>
      </w:r>
      <w:r w:rsidRPr="0030212B">
        <w:rPr>
          <w:rFonts w:asciiTheme="minorHAnsi" w:hAnsiTheme="minorHAnsi" w:cstheme="minorHAnsi"/>
          <w:spacing w:val="40"/>
        </w:rPr>
        <w:t xml:space="preserve"> </w:t>
      </w:r>
      <w:r w:rsidRPr="0030212B">
        <w:rPr>
          <w:rFonts w:asciiTheme="minorHAnsi" w:hAnsiTheme="minorHAnsi" w:cstheme="minorHAnsi"/>
        </w:rPr>
        <w:t>od</w:t>
      </w:r>
      <w:r w:rsidRPr="0030212B">
        <w:rPr>
          <w:rFonts w:asciiTheme="minorHAnsi" w:hAnsiTheme="minorHAnsi" w:cstheme="minorHAnsi"/>
          <w:spacing w:val="40"/>
        </w:rPr>
        <w:t xml:space="preserve"> </w:t>
      </w:r>
      <w:r w:rsidRPr="0030212B">
        <w:rPr>
          <w:rFonts w:asciiTheme="minorHAnsi" w:hAnsiTheme="minorHAnsi" w:cstheme="minorHAnsi"/>
        </w:rPr>
        <w:t>zaistnienia</w:t>
      </w:r>
      <w:r w:rsidRPr="0030212B">
        <w:rPr>
          <w:rFonts w:asciiTheme="minorHAnsi" w:hAnsiTheme="minorHAnsi" w:cstheme="minorHAnsi"/>
          <w:spacing w:val="40"/>
        </w:rPr>
        <w:t xml:space="preserve"> </w:t>
      </w:r>
      <w:r w:rsidRPr="0030212B">
        <w:rPr>
          <w:rFonts w:asciiTheme="minorHAnsi" w:hAnsiTheme="minorHAnsi" w:cstheme="minorHAnsi"/>
        </w:rPr>
        <w:t>zdarzenia będącego podstawą wykluczenia;</w:t>
      </w:r>
    </w:p>
    <w:p w14:paraId="7248274C" w14:textId="77777777" w:rsidR="00383220" w:rsidRPr="0030212B" w:rsidRDefault="00377290" w:rsidP="001419CF">
      <w:pPr>
        <w:pStyle w:val="Akapitzlist"/>
        <w:numPr>
          <w:ilvl w:val="1"/>
          <w:numId w:val="17"/>
        </w:numPr>
        <w:tabs>
          <w:tab w:val="left" w:pos="1453"/>
        </w:tabs>
        <w:spacing w:line="276" w:lineRule="auto"/>
        <w:ind w:left="1453" w:right="371"/>
        <w:rPr>
          <w:rFonts w:asciiTheme="minorHAnsi" w:hAnsiTheme="minorHAnsi" w:cstheme="minorHAnsi"/>
        </w:rPr>
      </w:pPr>
      <w:r w:rsidRPr="0030212B">
        <w:rPr>
          <w:rFonts w:asciiTheme="minorHAnsi" w:hAnsiTheme="minorHAnsi" w:cstheme="minorHAnsi"/>
        </w:rPr>
        <w:t>w</w:t>
      </w:r>
      <w:r w:rsidRPr="0030212B">
        <w:rPr>
          <w:rFonts w:asciiTheme="minorHAnsi" w:hAnsiTheme="minorHAnsi" w:cstheme="minorHAnsi"/>
          <w:spacing w:val="40"/>
        </w:rPr>
        <w:t xml:space="preserve"> </w:t>
      </w:r>
      <w:r w:rsidRPr="0030212B">
        <w:rPr>
          <w:rFonts w:asciiTheme="minorHAnsi" w:hAnsiTheme="minorHAnsi" w:cstheme="minorHAnsi"/>
        </w:rPr>
        <w:t>przypadku,</w:t>
      </w:r>
      <w:r w:rsidRPr="0030212B">
        <w:rPr>
          <w:rFonts w:asciiTheme="minorHAnsi" w:hAnsiTheme="minorHAnsi" w:cstheme="minorHAnsi"/>
          <w:spacing w:val="40"/>
        </w:rPr>
        <w:t xml:space="preserve"> </w:t>
      </w:r>
      <w:r w:rsidRPr="0030212B">
        <w:rPr>
          <w:rFonts w:asciiTheme="minorHAnsi" w:hAnsiTheme="minorHAnsi" w:cstheme="minorHAnsi"/>
        </w:rPr>
        <w:t>o</w:t>
      </w:r>
      <w:r w:rsidRPr="0030212B">
        <w:rPr>
          <w:rFonts w:asciiTheme="minorHAnsi" w:hAnsiTheme="minorHAnsi" w:cstheme="minorHAnsi"/>
          <w:spacing w:val="40"/>
        </w:rPr>
        <w:t xml:space="preserve"> </w:t>
      </w:r>
      <w:r w:rsidRPr="0030212B">
        <w:rPr>
          <w:rFonts w:asciiTheme="minorHAnsi" w:hAnsiTheme="minorHAnsi" w:cstheme="minorHAnsi"/>
        </w:rPr>
        <w:t>którym</w:t>
      </w:r>
      <w:r w:rsidRPr="0030212B">
        <w:rPr>
          <w:rFonts w:asciiTheme="minorHAnsi" w:hAnsiTheme="minorHAnsi" w:cstheme="minorHAnsi"/>
          <w:spacing w:val="40"/>
        </w:rPr>
        <w:t xml:space="preserve"> </w:t>
      </w:r>
      <w:r w:rsidRPr="0030212B">
        <w:rPr>
          <w:rFonts w:asciiTheme="minorHAnsi" w:hAnsiTheme="minorHAnsi" w:cstheme="minorHAnsi"/>
        </w:rPr>
        <w:t>mowa</w:t>
      </w:r>
      <w:r w:rsidRPr="0030212B">
        <w:rPr>
          <w:rFonts w:asciiTheme="minorHAnsi" w:hAnsiTheme="minorHAnsi" w:cstheme="minorHAnsi"/>
          <w:spacing w:val="40"/>
        </w:rPr>
        <w:t xml:space="preserve"> </w:t>
      </w:r>
      <w:r w:rsidRPr="0030212B">
        <w:rPr>
          <w:rFonts w:asciiTheme="minorHAnsi" w:hAnsiTheme="minorHAnsi" w:cstheme="minorHAnsi"/>
        </w:rPr>
        <w:t>w</w:t>
      </w:r>
      <w:r w:rsidRPr="0030212B">
        <w:rPr>
          <w:rFonts w:asciiTheme="minorHAnsi" w:hAnsiTheme="minorHAnsi" w:cstheme="minorHAnsi"/>
          <w:spacing w:val="40"/>
        </w:rPr>
        <w:t xml:space="preserve"> </w:t>
      </w:r>
      <w:r w:rsidRPr="0030212B">
        <w:rPr>
          <w:rFonts w:asciiTheme="minorHAnsi" w:hAnsiTheme="minorHAnsi" w:cstheme="minorHAnsi"/>
        </w:rPr>
        <w:t>pkt.</w:t>
      </w:r>
      <w:r w:rsidRPr="0030212B">
        <w:rPr>
          <w:rFonts w:asciiTheme="minorHAnsi" w:hAnsiTheme="minorHAnsi" w:cstheme="minorHAnsi"/>
          <w:spacing w:val="40"/>
        </w:rPr>
        <w:t xml:space="preserve"> </w:t>
      </w:r>
      <w:r w:rsidRPr="0030212B">
        <w:rPr>
          <w:rFonts w:asciiTheme="minorHAnsi" w:hAnsiTheme="minorHAnsi" w:cstheme="minorHAnsi"/>
        </w:rPr>
        <w:t>1</w:t>
      </w:r>
      <w:r w:rsidRPr="0030212B">
        <w:rPr>
          <w:rFonts w:asciiTheme="minorHAnsi" w:hAnsiTheme="minorHAnsi" w:cstheme="minorHAnsi"/>
          <w:spacing w:val="40"/>
        </w:rPr>
        <w:t xml:space="preserve"> </w:t>
      </w:r>
      <w:r w:rsidRPr="0030212B">
        <w:rPr>
          <w:rFonts w:asciiTheme="minorHAnsi" w:hAnsiTheme="minorHAnsi" w:cstheme="minorHAnsi"/>
        </w:rPr>
        <w:t>ppkt</w:t>
      </w:r>
      <w:r w:rsidRPr="0030212B">
        <w:rPr>
          <w:rFonts w:asciiTheme="minorHAnsi" w:hAnsiTheme="minorHAnsi" w:cstheme="minorHAnsi"/>
          <w:spacing w:val="40"/>
        </w:rPr>
        <w:t xml:space="preserve"> </w:t>
      </w:r>
      <w:r w:rsidRPr="0030212B">
        <w:rPr>
          <w:rFonts w:asciiTheme="minorHAnsi" w:hAnsiTheme="minorHAnsi" w:cstheme="minorHAnsi"/>
        </w:rPr>
        <w:t>12</w:t>
      </w:r>
      <w:r w:rsidRPr="0030212B">
        <w:rPr>
          <w:rFonts w:asciiTheme="minorHAnsi" w:hAnsiTheme="minorHAnsi" w:cstheme="minorHAnsi"/>
          <w:spacing w:val="40"/>
        </w:rPr>
        <w:t xml:space="preserve"> </w:t>
      </w:r>
      <w:r w:rsidRPr="0030212B">
        <w:rPr>
          <w:rFonts w:asciiTheme="minorHAnsi" w:hAnsiTheme="minorHAnsi" w:cstheme="minorHAnsi"/>
        </w:rPr>
        <w:t>-</w:t>
      </w:r>
      <w:r w:rsidRPr="0030212B">
        <w:rPr>
          <w:rFonts w:asciiTheme="minorHAnsi" w:hAnsiTheme="minorHAnsi" w:cstheme="minorHAnsi"/>
          <w:spacing w:val="40"/>
        </w:rPr>
        <w:t xml:space="preserve"> </w:t>
      </w:r>
      <w:r w:rsidRPr="0030212B">
        <w:rPr>
          <w:rFonts w:asciiTheme="minorHAnsi" w:hAnsiTheme="minorHAnsi" w:cstheme="minorHAnsi"/>
        </w:rPr>
        <w:t>na</w:t>
      </w:r>
      <w:r w:rsidRPr="0030212B">
        <w:rPr>
          <w:rFonts w:asciiTheme="minorHAnsi" w:hAnsiTheme="minorHAnsi" w:cstheme="minorHAnsi"/>
          <w:spacing w:val="40"/>
        </w:rPr>
        <w:t xml:space="preserve"> </w:t>
      </w:r>
      <w:r w:rsidRPr="0030212B">
        <w:rPr>
          <w:rFonts w:asciiTheme="minorHAnsi" w:hAnsiTheme="minorHAnsi" w:cstheme="minorHAnsi"/>
        </w:rPr>
        <w:t>okres</w:t>
      </w:r>
      <w:r w:rsidRPr="0030212B">
        <w:rPr>
          <w:rFonts w:asciiTheme="minorHAnsi" w:hAnsiTheme="minorHAnsi" w:cstheme="minorHAnsi"/>
          <w:spacing w:val="40"/>
        </w:rPr>
        <w:t xml:space="preserve"> </w:t>
      </w:r>
      <w:r w:rsidRPr="0030212B">
        <w:rPr>
          <w:rFonts w:asciiTheme="minorHAnsi" w:hAnsiTheme="minorHAnsi" w:cstheme="minorHAnsi"/>
        </w:rPr>
        <w:t>roku</w:t>
      </w:r>
      <w:r w:rsidRPr="0030212B">
        <w:rPr>
          <w:rFonts w:asciiTheme="minorHAnsi" w:hAnsiTheme="minorHAnsi" w:cstheme="minorHAnsi"/>
          <w:spacing w:val="40"/>
        </w:rPr>
        <w:t xml:space="preserve"> </w:t>
      </w:r>
      <w:r w:rsidRPr="0030212B">
        <w:rPr>
          <w:rFonts w:asciiTheme="minorHAnsi" w:hAnsiTheme="minorHAnsi" w:cstheme="minorHAnsi"/>
        </w:rPr>
        <w:t>od</w:t>
      </w:r>
      <w:r w:rsidRPr="0030212B">
        <w:rPr>
          <w:rFonts w:asciiTheme="minorHAnsi" w:hAnsiTheme="minorHAnsi" w:cstheme="minorHAnsi"/>
          <w:spacing w:val="40"/>
        </w:rPr>
        <w:t xml:space="preserve"> </w:t>
      </w:r>
      <w:r w:rsidRPr="0030212B">
        <w:rPr>
          <w:rFonts w:asciiTheme="minorHAnsi" w:hAnsiTheme="minorHAnsi" w:cstheme="minorHAnsi"/>
        </w:rPr>
        <w:t>zaistnienia</w:t>
      </w:r>
      <w:r w:rsidRPr="0030212B">
        <w:rPr>
          <w:rFonts w:asciiTheme="minorHAnsi" w:hAnsiTheme="minorHAnsi" w:cstheme="minorHAnsi"/>
          <w:spacing w:val="40"/>
        </w:rPr>
        <w:t xml:space="preserve"> </w:t>
      </w:r>
      <w:r w:rsidRPr="0030212B">
        <w:rPr>
          <w:rFonts w:asciiTheme="minorHAnsi" w:hAnsiTheme="minorHAnsi" w:cstheme="minorHAnsi"/>
        </w:rPr>
        <w:t>zdarzenia będącego podstawą wykluczenia;</w:t>
      </w:r>
    </w:p>
    <w:p w14:paraId="551874BC" w14:textId="77777777" w:rsidR="00383220" w:rsidRPr="0030212B" w:rsidRDefault="00377290" w:rsidP="001419CF">
      <w:pPr>
        <w:pStyle w:val="Akapitzlist"/>
        <w:numPr>
          <w:ilvl w:val="1"/>
          <w:numId w:val="17"/>
        </w:numPr>
        <w:tabs>
          <w:tab w:val="left" w:pos="1453"/>
        </w:tabs>
        <w:spacing w:line="276" w:lineRule="auto"/>
        <w:ind w:left="1453" w:right="367"/>
        <w:rPr>
          <w:rFonts w:asciiTheme="minorHAnsi" w:hAnsiTheme="minorHAnsi" w:cstheme="minorHAnsi"/>
        </w:rPr>
      </w:pPr>
      <w:r w:rsidRPr="0030212B">
        <w:rPr>
          <w:rFonts w:asciiTheme="minorHAnsi" w:hAnsiTheme="minorHAnsi" w:cstheme="minorHAnsi"/>
        </w:rPr>
        <w:t>w przypadku, o którym</w:t>
      </w:r>
      <w:r w:rsidRPr="0030212B">
        <w:rPr>
          <w:rFonts w:asciiTheme="minorHAnsi" w:hAnsiTheme="minorHAnsi" w:cstheme="minorHAnsi"/>
          <w:spacing w:val="19"/>
        </w:rPr>
        <w:t xml:space="preserve"> </w:t>
      </w:r>
      <w:r w:rsidRPr="0030212B">
        <w:rPr>
          <w:rFonts w:asciiTheme="minorHAnsi" w:hAnsiTheme="minorHAnsi" w:cstheme="minorHAnsi"/>
        </w:rPr>
        <w:t>mowa w pkt. 1 ppkt</w:t>
      </w:r>
      <w:r w:rsidRPr="0030212B">
        <w:rPr>
          <w:rFonts w:asciiTheme="minorHAnsi" w:hAnsiTheme="minorHAnsi" w:cstheme="minorHAnsi"/>
          <w:spacing w:val="19"/>
        </w:rPr>
        <w:t xml:space="preserve"> </w:t>
      </w:r>
      <w:r w:rsidRPr="0030212B">
        <w:rPr>
          <w:rFonts w:asciiTheme="minorHAnsi" w:hAnsiTheme="minorHAnsi" w:cstheme="minorHAnsi"/>
        </w:rPr>
        <w:t>6</w:t>
      </w:r>
      <w:r w:rsidRPr="0030212B">
        <w:rPr>
          <w:rFonts w:asciiTheme="minorHAnsi" w:hAnsiTheme="minorHAnsi" w:cstheme="minorHAnsi"/>
          <w:spacing w:val="22"/>
        </w:rPr>
        <w:t xml:space="preserve"> </w:t>
      </w:r>
      <w:r w:rsidRPr="0030212B">
        <w:rPr>
          <w:rFonts w:asciiTheme="minorHAnsi" w:hAnsiTheme="minorHAnsi" w:cstheme="minorHAnsi"/>
        </w:rPr>
        <w:t>- w</w:t>
      </w:r>
      <w:r w:rsidRPr="0030212B">
        <w:rPr>
          <w:rFonts w:asciiTheme="minorHAnsi" w:hAnsiTheme="minorHAnsi" w:cstheme="minorHAnsi"/>
          <w:spacing w:val="19"/>
        </w:rPr>
        <w:t xml:space="preserve"> </w:t>
      </w:r>
      <w:r w:rsidRPr="0030212B">
        <w:rPr>
          <w:rFonts w:asciiTheme="minorHAnsi" w:hAnsiTheme="minorHAnsi" w:cstheme="minorHAnsi"/>
        </w:rPr>
        <w:t>postępowaniu o udzielenie zamówienia, w</w:t>
      </w:r>
      <w:r w:rsidRPr="0030212B">
        <w:rPr>
          <w:rFonts w:asciiTheme="minorHAnsi" w:hAnsiTheme="minorHAnsi" w:cstheme="minorHAnsi"/>
          <w:spacing w:val="40"/>
        </w:rPr>
        <w:t xml:space="preserve"> </w:t>
      </w:r>
      <w:r w:rsidRPr="0030212B">
        <w:rPr>
          <w:rFonts w:asciiTheme="minorHAnsi" w:hAnsiTheme="minorHAnsi" w:cstheme="minorHAnsi"/>
        </w:rPr>
        <w:t>którym zaistniało zdarzenie będące podstawą wykluczenia.</w:t>
      </w:r>
    </w:p>
    <w:p w14:paraId="26434051" w14:textId="77777777" w:rsidR="00383220" w:rsidRPr="0030212B" w:rsidRDefault="00377290" w:rsidP="001419CF">
      <w:pPr>
        <w:pStyle w:val="Akapitzlist"/>
        <w:numPr>
          <w:ilvl w:val="0"/>
          <w:numId w:val="17"/>
        </w:numPr>
        <w:tabs>
          <w:tab w:val="left" w:pos="1005"/>
          <w:tab w:val="left" w:pos="1018"/>
        </w:tabs>
        <w:spacing w:line="276" w:lineRule="auto"/>
        <w:ind w:left="1018" w:right="368" w:hanging="360"/>
        <w:rPr>
          <w:rFonts w:asciiTheme="minorHAnsi" w:hAnsiTheme="minorHAnsi" w:cstheme="minorHAnsi"/>
        </w:rPr>
      </w:pPr>
      <w:r w:rsidRPr="0030212B">
        <w:rPr>
          <w:rFonts w:asciiTheme="minorHAnsi" w:hAnsiTheme="minorHAnsi" w:cstheme="minorHAnsi"/>
        </w:rPr>
        <w:t>Wykonawca nie podlega wykluczeniu w okolicznościach określonych w pkt 1 ppkt pkt 1, 2, 5 i 7-12 jeżeli udowodni zamawiającemu, że spełnił łącznie następujące przesłanki:</w:t>
      </w:r>
    </w:p>
    <w:p w14:paraId="7D072C1A" w14:textId="77777777" w:rsidR="00383220" w:rsidRPr="0030212B" w:rsidRDefault="00377290" w:rsidP="001419CF">
      <w:pPr>
        <w:pStyle w:val="Akapitzlist"/>
        <w:numPr>
          <w:ilvl w:val="1"/>
          <w:numId w:val="17"/>
        </w:numPr>
        <w:tabs>
          <w:tab w:val="left" w:pos="1453"/>
        </w:tabs>
        <w:spacing w:line="276" w:lineRule="auto"/>
        <w:ind w:left="1453" w:right="369"/>
        <w:rPr>
          <w:rFonts w:asciiTheme="minorHAnsi" w:hAnsiTheme="minorHAnsi" w:cstheme="minorHAnsi"/>
        </w:rPr>
      </w:pPr>
      <w:r w:rsidRPr="0030212B">
        <w:rPr>
          <w:rFonts w:asciiTheme="minorHAnsi" w:hAnsiTheme="minorHAnsi" w:cstheme="minorHAnsi"/>
        </w:rPr>
        <w:t>naprawił lub zobowiązał się do naprawienia szkody wyrządzonej przestępstwem,</w:t>
      </w:r>
      <w:r w:rsidRPr="0030212B">
        <w:rPr>
          <w:rFonts w:asciiTheme="minorHAnsi" w:hAnsiTheme="minorHAnsi" w:cstheme="minorHAnsi"/>
          <w:spacing w:val="40"/>
        </w:rPr>
        <w:t xml:space="preserve"> </w:t>
      </w:r>
      <w:r w:rsidRPr="0030212B">
        <w:rPr>
          <w:rFonts w:asciiTheme="minorHAnsi" w:hAnsiTheme="minorHAnsi" w:cstheme="minorHAnsi"/>
        </w:rPr>
        <w:t xml:space="preserve">wykroczeniem lub swoim nieprawidłowym postępowaniem, w tym poprzez zadośćuczynienie </w:t>
      </w:r>
      <w:r w:rsidRPr="0030212B">
        <w:rPr>
          <w:rFonts w:asciiTheme="minorHAnsi" w:hAnsiTheme="minorHAnsi" w:cstheme="minorHAnsi"/>
          <w:spacing w:val="-2"/>
        </w:rPr>
        <w:t>pieniężne;</w:t>
      </w:r>
    </w:p>
    <w:p w14:paraId="1733E8FE" w14:textId="77777777" w:rsidR="00383220" w:rsidRPr="0030212B" w:rsidRDefault="00377290" w:rsidP="001419CF">
      <w:pPr>
        <w:pStyle w:val="Akapitzlist"/>
        <w:numPr>
          <w:ilvl w:val="1"/>
          <w:numId w:val="17"/>
        </w:numPr>
        <w:tabs>
          <w:tab w:val="left" w:pos="1453"/>
        </w:tabs>
        <w:spacing w:line="276" w:lineRule="auto"/>
        <w:ind w:left="1453" w:right="371"/>
        <w:rPr>
          <w:rFonts w:asciiTheme="minorHAnsi" w:hAnsiTheme="minorHAnsi" w:cstheme="minorHAnsi"/>
        </w:rPr>
      </w:pPr>
      <w:r w:rsidRPr="0030212B">
        <w:rPr>
          <w:rFonts w:asciiTheme="minorHAnsi" w:hAnsiTheme="minorHAnsi" w:cstheme="minorHAnsi"/>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Pr="0030212B">
        <w:rPr>
          <w:rFonts w:asciiTheme="minorHAnsi" w:hAnsiTheme="minorHAnsi" w:cstheme="minorHAnsi"/>
          <w:spacing w:val="-2"/>
        </w:rPr>
        <w:t>zamawiającym;</w:t>
      </w:r>
    </w:p>
    <w:p w14:paraId="3D7E2261" w14:textId="77777777" w:rsidR="00383220" w:rsidRPr="0030212B" w:rsidRDefault="00377290" w:rsidP="001419CF">
      <w:pPr>
        <w:pStyle w:val="Akapitzlist"/>
        <w:numPr>
          <w:ilvl w:val="1"/>
          <w:numId w:val="17"/>
        </w:numPr>
        <w:tabs>
          <w:tab w:val="left" w:pos="1453"/>
        </w:tabs>
        <w:spacing w:line="276" w:lineRule="auto"/>
        <w:ind w:left="1453" w:right="372"/>
        <w:rPr>
          <w:rFonts w:asciiTheme="minorHAnsi" w:hAnsiTheme="minorHAnsi" w:cstheme="minorHAnsi"/>
        </w:rPr>
      </w:pPr>
      <w:r w:rsidRPr="0030212B">
        <w:rPr>
          <w:rFonts w:asciiTheme="minorHAnsi" w:hAnsiTheme="minorHAnsi" w:cstheme="minorHAnsi"/>
        </w:rPr>
        <w:t>podjął konkretne środki techniczne, organizacyjne i kadrowe, odpowiednie dla zapobiegania dalszym przestępstwom, wykroczeniom lub nieprawidłowemu postępowaniu, w szczególności:</w:t>
      </w:r>
    </w:p>
    <w:p w14:paraId="2AF9AF5E" w14:textId="77777777" w:rsidR="00383220" w:rsidRPr="0030212B" w:rsidRDefault="00377290" w:rsidP="001419CF">
      <w:pPr>
        <w:pStyle w:val="Akapitzlist"/>
        <w:numPr>
          <w:ilvl w:val="2"/>
          <w:numId w:val="17"/>
        </w:numPr>
        <w:tabs>
          <w:tab w:val="left" w:pos="1713"/>
          <w:tab w:val="left" w:pos="1813"/>
        </w:tabs>
        <w:spacing w:line="276" w:lineRule="auto"/>
        <w:ind w:left="1813" w:right="372" w:hanging="360"/>
        <w:rPr>
          <w:rFonts w:asciiTheme="minorHAnsi" w:hAnsiTheme="minorHAnsi" w:cstheme="minorHAnsi"/>
        </w:rPr>
      </w:pPr>
      <w:r w:rsidRPr="0030212B">
        <w:rPr>
          <w:rFonts w:asciiTheme="minorHAnsi" w:hAnsiTheme="minorHAnsi" w:cstheme="minorHAnsi"/>
        </w:rPr>
        <w:t>zerwał wszelkie</w:t>
      </w:r>
      <w:r w:rsidRPr="0030212B">
        <w:rPr>
          <w:rFonts w:asciiTheme="minorHAnsi" w:hAnsiTheme="minorHAnsi" w:cstheme="minorHAnsi"/>
          <w:spacing w:val="-2"/>
        </w:rPr>
        <w:t xml:space="preserve"> </w:t>
      </w:r>
      <w:r w:rsidRPr="0030212B">
        <w:rPr>
          <w:rFonts w:asciiTheme="minorHAnsi" w:hAnsiTheme="minorHAnsi" w:cstheme="minorHAnsi"/>
        </w:rPr>
        <w:t>powiązania z osobami</w:t>
      </w:r>
      <w:r w:rsidRPr="0030212B">
        <w:rPr>
          <w:rFonts w:asciiTheme="minorHAnsi" w:hAnsiTheme="minorHAnsi" w:cstheme="minorHAnsi"/>
          <w:spacing w:val="-1"/>
        </w:rPr>
        <w:t xml:space="preserve"> </w:t>
      </w:r>
      <w:r w:rsidRPr="0030212B">
        <w:rPr>
          <w:rFonts w:asciiTheme="minorHAnsi" w:hAnsiTheme="minorHAnsi" w:cstheme="minorHAnsi"/>
        </w:rPr>
        <w:t>lub</w:t>
      </w:r>
      <w:r w:rsidRPr="0030212B">
        <w:rPr>
          <w:rFonts w:asciiTheme="minorHAnsi" w:hAnsiTheme="minorHAnsi" w:cstheme="minorHAnsi"/>
          <w:spacing w:val="-2"/>
        </w:rPr>
        <w:t xml:space="preserve"> </w:t>
      </w:r>
      <w:r w:rsidRPr="0030212B">
        <w:rPr>
          <w:rFonts w:asciiTheme="minorHAnsi" w:hAnsiTheme="minorHAnsi" w:cstheme="minorHAnsi"/>
        </w:rPr>
        <w:t>podmiotami</w:t>
      </w:r>
      <w:r w:rsidRPr="0030212B">
        <w:rPr>
          <w:rFonts w:asciiTheme="minorHAnsi" w:hAnsiTheme="minorHAnsi" w:cstheme="minorHAnsi"/>
          <w:spacing w:val="-1"/>
        </w:rPr>
        <w:t xml:space="preserve"> </w:t>
      </w:r>
      <w:r w:rsidRPr="0030212B">
        <w:rPr>
          <w:rFonts w:asciiTheme="minorHAnsi" w:hAnsiTheme="minorHAnsi" w:cstheme="minorHAnsi"/>
        </w:rPr>
        <w:t>odpowiedzialnymi</w:t>
      </w:r>
      <w:r w:rsidRPr="0030212B">
        <w:rPr>
          <w:rFonts w:asciiTheme="minorHAnsi" w:hAnsiTheme="minorHAnsi" w:cstheme="minorHAnsi"/>
          <w:spacing w:val="-1"/>
        </w:rPr>
        <w:t xml:space="preserve"> </w:t>
      </w:r>
      <w:r w:rsidRPr="0030212B">
        <w:rPr>
          <w:rFonts w:asciiTheme="minorHAnsi" w:hAnsiTheme="minorHAnsi" w:cstheme="minorHAnsi"/>
        </w:rPr>
        <w:t>za nieprawidłowe postępowanie wykonawcy,</w:t>
      </w:r>
    </w:p>
    <w:p w14:paraId="47C9719B" w14:textId="77777777" w:rsidR="00383220" w:rsidRPr="0030212B" w:rsidRDefault="00377290" w:rsidP="001419CF">
      <w:pPr>
        <w:pStyle w:val="Akapitzlist"/>
        <w:numPr>
          <w:ilvl w:val="2"/>
          <w:numId w:val="17"/>
        </w:numPr>
        <w:tabs>
          <w:tab w:val="left" w:pos="1713"/>
        </w:tabs>
        <w:spacing w:line="276" w:lineRule="auto"/>
        <w:ind w:left="1713" w:hanging="260"/>
        <w:rPr>
          <w:rFonts w:asciiTheme="minorHAnsi" w:hAnsiTheme="minorHAnsi" w:cstheme="minorHAnsi"/>
        </w:rPr>
      </w:pPr>
      <w:r w:rsidRPr="0030212B">
        <w:rPr>
          <w:rFonts w:asciiTheme="minorHAnsi" w:hAnsiTheme="minorHAnsi" w:cstheme="minorHAnsi"/>
        </w:rPr>
        <w:t>zreorganizował</w:t>
      </w:r>
      <w:r w:rsidRPr="0030212B">
        <w:rPr>
          <w:rFonts w:asciiTheme="minorHAnsi" w:hAnsiTheme="minorHAnsi" w:cstheme="minorHAnsi"/>
          <w:spacing w:val="-5"/>
        </w:rPr>
        <w:t xml:space="preserve"> </w:t>
      </w:r>
      <w:r w:rsidRPr="0030212B">
        <w:rPr>
          <w:rFonts w:asciiTheme="minorHAnsi" w:hAnsiTheme="minorHAnsi" w:cstheme="minorHAnsi"/>
          <w:spacing w:val="-2"/>
        </w:rPr>
        <w:t>personel,</w:t>
      </w:r>
    </w:p>
    <w:p w14:paraId="16181397" w14:textId="77777777" w:rsidR="00383220" w:rsidRPr="0030212B" w:rsidRDefault="00377290" w:rsidP="001419CF">
      <w:pPr>
        <w:pStyle w:val="Akapitzlist"/>
        <w:numPr>
          <w:ilvl w:val="2"/>
          <w:numId w:val="17"/>
        </w:numPr>
        <w:tabs>
          <w:tab w:val="left" w:pos="1713"/>
        </w:tabs>
        <w:spacing w:line="276" w:lineRule="auto"/>
        <w:ind w:left="1713" w:hanging="260"/>
        <w:rPr>
          <w:rFonts w:asciiTheme="minorHAnsi" w:hAnsiTheme="minorHAnsi" w:cstheme="minorHAnsi"/>
        </w:rPr>
      </w:pPr>
      <w:r w:rsidRPr="0030212B">
        <w:rPr>
          <w:rFonts w:asciiTheme="minorHAnsi" w:hAnsiTheme="minorHAnsi" w:cstheme="minorHAnsi"/>
        </w:rPr>
        <w:t>wdrożył</w:t>
      </w:r>
      <w:r w:rsidRPr="0030212B">
        <w:rPr>
          <w:rFonts w:asciiTheme="minorHAnsi" w:hAnsiTheme="minorHAnsi" w:cstheme="minorHAnsi"/>
          <w:spacing w:val="-7"/>
        </w:rPr>
        <w:t xml:space="preserve"> </w:t>
      </w:r>
      <w:r w:rsidRPr="0030212B">
        <w:rPr>
          <w:rFonts w:asciiTheme="minorHAnsi" w:hAnsiTheme="minorHAnsi" w:cstheme="minorHAnsi"/>
        </w:rPr>
        <w:t>system</w:t>
      </w:r>
      <w:r w:rsidRPr="0030212B">
        <w:rPr>
          <w:rFonts w:asciiTheme="minorHAnsi" w:hAnsiTheme="minorHAnsi" w:cstheme="minorHAnsi"/>
          <w:spacing w:val="-5"/>
        </w:rPr>
        <w:t xml:space="preserve"> </w:t>
      </w:r>
      <w:r w:rsidRPr="0030212B">
        <w:rPr>
          <w:rFonts w:asciiTheme="minorHAnsi" w:hAnsiTheme="minorHAnsi" w:cstheme="minorHAnsi"/>
        </w:rPr>
        <w:t>sprawozdawczości</w:t>
      </w:r>
      <w:r w:rsidRPr="0030212B">
        <w:rPr>
          <w:rFonts w:asciiTheme="minorHAnsi" w:hAnsiTheme="minorHAnsi" w:cstheme="minorHAnsi"/>
          <w:spacing w:val="-5"/>
        </w:rPr>
        <w:t xml:space="preserve"> </w:t>
      </w:r>
      <w:r w:rsidRPr="0030212B">
        <w:rPr>
          <w:rFonts w:asciiTheme="minorHAnsi" w:hAnsiTheme="minorHAnsi" w:cstheme="minorHAnsi"/>
        </w:rPr>
        <w:t>i</w:t>
      </w:r>
      <w:r w:rsidRPr="0030212B">
        <w:rPr>
          <w:rFonts w:asciiTheme="minorHAnsi" w:hAnsiTheme="minorHAnsi" w:cstheme="minorHAnsi"/>
          <w:spacing w:val="-7"/>
        </w:rPr>
        <w:t xml:space="preserve"> </w:t>
      </w:r>
      <w:r w:rsidRPr="0030212B">
        <w:rPr>
          <w:rFonts w:asciiTheme="minorHAnsi" w:hAnsiTheme="minorHAnsi" w:cstheme="minorHAnsi"/>
          <w:spacing w:val="-2"/>
        </w:rPr>
        <w:t>kontroli,</w:t>
      </w:r>
    </w:p>
    <w:p w14:paraId="34B437E3" w14:textId="77777777" w:rsidR="00383220" w:rsidRPr="0030212B" w:rsidRDefault="00377290" w:rsidP="001419CF">
      <w:pPr>
        <w:pStyle w:val="Akapitzlist"/>
        <w:numPr>
          <w:ilvl w:val="2"/>
          <w:numId w:val="17"/>
        </w:numPr>
        <w:tabs>
          <w:tab w:val="left" w:pos="1713"/>
          <w:tab w:val="left" w:pos="1813"/>
        </w:tabs>
        <w:spacing w:line="276" w:lineRule="auto"/>
        <w:ind w:left="1813" w:right="372" w:hanging="360"/>
        <w:rPr>
          <w:rFonts w:asciiTheme="minorHAnsi" w:hAnsiTheme="minorHAnsi" w:cstheme="minorHAnsi"/>
        </w:rPr>
      </w:pPr>
      <w:r w:rsidRPr="0030212B">
        <w:rPr>
          <w:rFonts w:asciiTheme="minorHAnsi" w:hAnsiTheme="minorHAnsi" w:cstheme="minorHAnsi"/>
        </w:rPr>
        <w:t>utworzył</w:t>
      </w:r>
      <w:r w:rsidRPr="0030212B">
        <w:rPr>
          <w:rFonts w:asciiTheme="minorHAnsi" w:hAnsiTheme="minorHAnsi" w:cstheme="minorHAnsi"/>
          <w:spacing w:val="40"/>
        </w:rPr>
        <w:t xml:space="preserve"> </w:t>
      </w:r>
      <w:r w:rsidRPr="0030212B">
        <w:rPr>
          <w:rFonts w:asciiTheme="minorHAnsi" w:hAnsiTheme="minorHAnsi" w:cstheme="minorHAnsi"/>
        </w:rPr>
        <w:t>struktury</w:t>
      </w:r>
      <w:r w:rsidRPr="0030212B">
        <w:rPr>
          <w:rFonts w:asciiTheme="minorHAnsi" w:hAnsiTheme="minorHAnsi" w:cstheme="minorHAnsi"/>
          <w:spacing w:val="40"/>
        </w:rPr>
        <w:t xml:space="preserve"> </w:t>
      </w:r>
      <w:r w:rsidRPr="0030212B">
        <w:rPr>
          <w:rFonts w:asciiTheme="minorHAnsi" w:hAnsiTheme="minorHAnsi" w:cstheme="minorHAnsi"/>
        </w:rPr>
        <w:t>audytu</w:t>
      </w:r>
      <w:r w:rsidRPr="0030212B">
        <w:rPr>
          <w:rFonts w:asciiTheme="minorHAnsi" w:hAnsiTheme="minorHAnsi" w:cstheme="minorHAnsi"/>
          <w:spacing w:val="40"/>
        </w:rPr>
        <w:t xml:space="preserve"> </w:t>
      </w:r>
      <w:r w:rsidRPr="0030212B">
        <w:rPr>
          <w:rFonts w:asciiTheme="minorHAnsi" w:hAnsiTheme="minorHAnsi" w:cstheme="minorHAnsi"/>
        </w:rPr>
        <w:t>wewnętrznego</w:t>
      </w:r>
      <w:r w:rsidRPr="0030212B">
        <w:rPr>
          <w:rFonts w:asciiTheme="minorHAnsi" w:hAnsiTheme="minorHAnsi" w:cstheme="minorHAnsi"/>
          <w:spacing w:val="40"/>
        </w:rPr>
        <w:t xml:space="preserve"> </w:t>
      </w:r>
      <w:r w:rsidRPr="0030212B">
        <w:rPr>
          <w:rFonts w:asciiTheme="minorHAnsi" w:hAnsiTheme="minorHAnsi" w:cstheme="minorHAnsi"/>
        </w:rPr>
        <w:t>do</w:t>
      </w:r>
      <w:r w:rsidRPr="0030212B">
        <w:rPr>
          <w:rFonts w:asciiTheme="minorHAnsi" w:hAnsiTheme="minorHAnsi" w:cstheme="minorHAnsi"/>
          <w:spacing w:val="40"/>
        </w:rPr>
        <w:t xml:space="preserve"> </w:t>
      </w:r>
      <w:r w:rsidRPr="0030212B">
        <w:rPr>
          <w:rFonts w:asciiTheme="minorHAnsi" w:hAnsiTheme="minorHAnsi" w:cstheme="minorHAnsi"/>
        </w:rPr>
        <w:t>monitorowania</w:t>
      </w:r>
      <w:r w:rsidRPr="0030212B">
        <w:rPr>
          <w:rFonts w:asciiTheme="minorHAnsi" w:hAnsiTheme="minorHAnsi" w:cstheme="minorHAnsi"/>
          <w:spacing w:val="40"/>
        </w:rPr>
        <w:t xml:space="preserve"> </w:t>
      </w:r>
      <w:r w:rsidRPr="0030212B">
        <w:rPr>
          <w:rFonts w:asciiTheme="minorHAnsi" w:hAnsiTheme="minorHAnsi" w:cstheme="minorHAnsi"/>
        </w:rPr>
        <w:t>przestrzegania</w:t>
      </w:r>
      <w:r w:rsidRPr="0030212B">
        <w:rPr>
          <w:rFonts w:asciiTheme="minorHAnsi" w:hAnsiTheme="minorHAnsi" w:cstheme="minorHAnsi"/>
          <w:spacing w:val="40"/>
        </w:rPr>
        <w:t xml:space="preserve"> </w:t>
      </w:r>
      <w:r w:rsidRPr="0030212B">
        <w:rPr>
          <w:rFonts w:asciiTheme="minorHAnsi" w:hAnsiTheme="minorHAnsi" w:cstheme="minorHAnsi"/>
        </w:rPr>
        <w:t>przepisów,</w:t>
      </w:r>
      <w:r w:rsidRPr="0030212B">
        <w:rPr>
          <w:rFonts w:asciiTheme="minorHAnsi" w:hAnsiTheme="minorHAnsi" w:cstheme="minorHAnsi"/>
          <w:spacing w:val="80"/>
        </w:rPr>
        <w:t xml:space="preserve"> </w:t>
      </w:r>
      <w:r w:rsidRPr="0030212B">
        <w:rPr>
          <w:rFonts w:asciiTheme="minorHAnsi" w:hAnsiTheme="minorHAnsi" w:cstheme="minorHAnsi"/>
        </w:rPr>
        <w:t>wewnętrznych regulacji lub standardów,</w:t>
      </w:r>
    </w:p>
    <w:p w14:paraId="00D0C381" w14:textId="77777777" w:rsidR="00383220" w:rsidRPr="0030212B" w:rsidRDefault="00377290" w:rsidP="001419CF">
      <w:pPr>
        <w:pStyle w:val="Akapitzlist"/>
        <w:numPr>
          <w:ilvl w:val="2"/>
          <w:numId w:val="17"/>
        </w:numPr>
        <w:tabs>
          <w:tab w:val="left" w:pos="1713"/>
          <w:tab w:val="left" w:pos="1813"/>
        </w:tabs>
        <w:spacing w:line="276" w:lineRule="auto"/>
        <w:ind w:left="1813" w:right="371" w:hanging="360"/>
        <w:rPr>
          <w:rFonts w:asciiTheme="minorHAnsi" w:hAnsiTheme="minorHAnsi" w:cstheme="minorHAnsi"/>
        </w:rPr>
      </w:pPr>
      <w:r w:rsidRPr="0030212B">
        <w:rPr>
          <w:rFonts w:asciiTheme="minorHAnsi" w:hAnsiTheme="minorHAnsi" w:cstheme="minorHAnsi"/>
        </w:rPr>
        <w:t>wprowadził</w:t>
      </w:r>
      <w:r w:rsidRPr="0030212B">
        <w:rPr>
          <w:rFonts w:asciiTheme="minorHAnsi" w:hAnsiTheme="minorHAnsi" w:cstheme="minorHAnsi"/>
          <w:spacing w:val="80"/>
          <w:w w:val="150"/>
        </w:rPr>
        <w:t xml:space="preserve"> </w:t>
      </w:r>
      <w:r w:rsidRPr="0030212B">
        <w:rPr>
          <w:rFonts w:asciiTheme="minorHAnsi" w:hAnsiTheme="minorHAnsi" w:cstheme="minorHAnsi"/>
        </w:rPr>
        <w:t>wewnętrzne</w:t>
      </w:r>
      <w:r w:rsidRPr="0030212B">
        <w:rPr>
          <w:rFonts w:asciiTheme="minorHAnsi" w:hAnsiTheme="minorHAnsi" w:cstheme="minorHAnsi"/>
          <w:spacing w:val="80"/>
          <w:w w:val="150"/>
        </w:rPr>
        <w:t xml:space="preserve"> </w:t>
      </w:r>
      <w:r w:rsidRPr="0030212B">
        <w:rPr>
          <w:rFonts w:asciiTheme="minorHAnsi" w:hAnsiTheme="minorHAnsi" w:cstheme="minorHAnsi"/>
        </w:rPr>
        <w:t>regulacje</w:t>
      </w:r>
      <w:r w:rsidRPr="0030212B">
        <w:rPr>
          <w:rFonts w:asciiTheme="minorHAnsi" w:hAnsiTheme="minorHAnsi" w:cstheme="minorHAnsi"/>
          <w:spacing w:val="80"/>
          <w:w w:val="150"/>
        </w:rPr>
        <w:t xml:space="preserve"> </w:t>
      </w:r>
      <w:r w:rsidRPr="0030212B">
        <w:rPr>
          <w:rFonts w:asciiTheme="minorHAnsi" w:hAnsiTheme="minorHAnsi" w:cstheme="minorHAnsi"/>
        </w:rPr>
        <w:t>dotyczące</w:t>
      </w:r>
      <w:r w:rsidRPr="0030212B">
        <w:rPr>
          <w:rFonts w:asciiTheme="minorHAnsi" w:hAnsiTheme="minorHAnsi" w:cstheme="minorHAnsi"/>
          <w:spacing w:val="80"/>
          <w:w w:val="150"/>
        </w:rPr>
        <w:t xml:space="preserve"> </w:t>
      </w:r>
      <w:r w:rsidRPr="0030212B">
        <w:rPr>
          <w:rFonts w:asciiTheme="minorHAnsi" w:hAnsiTheme="minorHAnsi" w:cstheme="minorHAnsi"/>
        </w:rPr>
        <w:t>odpowiedzialności</w:t>
      </w:r>
      <w:r w:rsidRPr="0030212B">
        <w:rPr>
          <w:rFonts w:asciiTheme="minorHAnsi" w:hAnsiTheme="minorHAnsi" w:cstheme="minorHAnsi"/>
          <w:spacing w:val="80"/>
          <w:w w:val="150"/>
        </w:rPr>
        <w:t xml:space="preserve"> </w:t>
      </w:r>
      <w:r w:rsidRPr="0030212B">
        <w:rPr>
          <w:rFonts w:asciiTheme="minorHAnsi" w:hAnsiTheme="minorHAnsi" w:cstheme="minorHAnsi"/>
        </w:rPr>
        <w:t>i</w:t>
      </w:r>
      <w:r w:rsidRPr="0030212B">
        <w:rPr>
          <w:rFonts w:asciiTheme="minorHAnsi" w:hAnsiTheme="minorHAnsi" w:cstheme="minorHAnsi"/>
          <w:spacing w:val="80"/>
          <w:w w:val="150"/>
        </w:rPr>
        <w:t xml:space="preserve"> </w:t>
      </w:r>
      <w:r w:rsidRPr="0030212B">
        <w:rPr>
          <w:rFonts w:asciiTheme="minorHAnsi" w:hAnsiTheme="minorHAnsi" w:cstheme="minorHAnsi"/>
        </w:rPr>
        <w:t>odszkodowań</w:t>
      </w:r>
      <w:r w:rsidRPr="0030212B">
        <w:rPr>
          <w:rFonts w:asciiTheme="minorHAnsi" w:hAnsiTheme="minorHAnsi" w:cstheme="minorHAnsi"/>
          <w:spacing w:val="80"/>
          <w:w w:val="150"/>
        </w:rPr>
        <w:t xml:space="preserve"> </w:t>
      </w:r>
      <w:r w:rsidRPr="0030212B">
        <w:rPr>
          <w:rFonts w:asciiTheme="minorHAnsi" w:hAnsiTheme="minorHAnsi" w:cstheme="minorHAnsi"/>
        </w:rPr>
        <w:t>za nieprzestrzeganie przepisów, wewnętrznych regulacji lub standardów.</w:t>
      </w:r>
    </w:p>
    <w:p w14:paraId="63E8DCA4" w14:textId="77777777" w:rsidR="00383220" w:rsidRPr="0030212B" w:rsidRDefault="00377290" w:rsidP="001419CF">
      <w:pPr>
        <w:pStyle w:val="Akapitzlist"/>
        <w:numPr>
          <w:ilvl w:val="0"/>
          <w:numId w:val="17"/>
        </w:numPr>
        <w:tabs>
          <w:tab w:val="left" w:pos="1005"/>
          <w:tab w:val="left" w:pos="1018"/>
        </w:tabs>
        <w:spacing w:line="276" w:lineRule="auto"/>
        <w:ind w:left="1018" w:right="366" w:hanging="360"/>
        <w:rPr>
          <w:rFonts w:asciiTheme="minorHAnsi" w:hAnsiTheme="minorHAnsi" w:cstheme="minorHAnsi"/>
        </w:rPr>
      </w:pPr>
      <w:r w:rsidRPr="0030212B">
        <w:rPr>
          <w:rFonts w:asciiTheme="minorHAnsi" w:hAnsiTheme="minorHAnsi" w:cstheme="minorHAnsi"/>
        </w:rPr>
        <w:t>Zamawiający ocenia, czy podjęte przez wykonawcę czynności, o których mowa w pkt. 3, są wystarczające do wykazania jego rzetelności, uwzględniając wagę i szczególne okoliczności czynu wykonawcy. Jeżeli podjęte przez wykonawcę czynności, o których mowa w pkt. 3, nie są wystarczające do wykazania jego rzetelności, zamawiający wyklucza wykonawcę.</w:t>
      </w:r>
    </w:p>
    <w:p w14:paraId="554FD528" w14:textId="77777777" w:rsidR="00960F68" w:rsidRDefault="00960F68" w:rsidP="0030212B">
      <w:pPr>
        <w:pStyle w:val="Nagwek1"/>
        <w:spacing w:line="276" w:lineRule="auto"/>
        <w:jc w:val="both"/>
        <w:rPr>
          <w:rFonts w:asciiTheme="minorHAnsi" w:hAnsiTheme="minorHAnsi" w:cstheme="minorHAnsi"/>
        </w:rPr>
      </w:pPr>
    </w:p>
    <w:p w14:paraId="776562EE" w14:textId="0A1150A7" w:rsidR="00383220" w:rsidRPr="0030212B" w:rsidRDefault="00377290" w:rsidP="0030212B">
      <w:pPr>
        <w:pStyle w:val="Nagwek1"/>
        <w:spacing w:line="276" w:lineRule="auto"/>
        <w:jc w:val="both"/>
        <w:rPr>
          <w:rFonts w:asciiTheme="minorHAnsi" w:hAnsiTheme="minorHAnsi" w:cstheme="minorHAnsi"/>
        </w:rPr>
      </w:pPr>
      <w:r w:rsidRPr="0030212B">
        <w:rPr>
          <w:rFonts w:asciiTheme="minorHAnsi" w:hAnsiTheme="minorHAnsi" w:cstheme="minorHAnsi"/>
        </w:rPr>
        <w:t>PRZESŁANKI</w:t>
      </w:r>
      <w:r w:rsidRPr="0030212B">
        <w:rPr>
          <w:rFonts w:asciiTheme="minorHAnsi" w:hAnsiTheme="minorHAnsi" w:cstheme="minorHAnsi"/>
          <w:spacing w:val="-5"/>
        </w:rPr>
        <w:t xml:space="preserve"> </w:t>
      </w:r>
      <w:r w:rsidRPr="0030212B">
        <w:rPr>
          <w:rFonts w:asciiTheme="minorHAnsi" w:hAnsiTheme="minorHAnsi" w:cstheme="minorHAnsi"/>
        </w:rPr>
        <w:t>WYKLUCZENIA,</w:t>
      </w:r>
      <w:r w:rsidRPr="0030212B">
        <w:rPr>
          <w:rFonts w:asciiTheme="minorHAnsi" w:hAnsiTheme="minorHAnsi" w:cstheme="minorHAnsi"/>
          <w:spacing w:val="-5"/>
        </w:rPr>
        <w:t xml:space="preserve"> </w:t>
      </w:r>
      <w:r w:rsidRPr="0030212B">
        <w:rPr>
          <w:rFonts w:asciiTheme="minorHAnsi" w:hAnsiTheme="minorHAnsi" w:cstheme="minorHAnsi"/>
        </w:rPr>
        <w:t>O</w:t>
      </w:r>
      <w:r w:rsidRPr="0030212B">
        <w:rPr>
          <w:rFonts w:asciiTheme="minorHAnsi" w:hAnsiTheme="minorHAnsi" w:cstheme="minorHAnsi"/>
          <w:spacing w:val="-5"/>
        </w:rPr>
        <w:t xml:space="preserve"> </w:t>
      </w:r>
      <w:r w:rsidRPr="0030212B">
        <w:rPr>
          <w:rFonts w:asciiTheme="minorHAnsi" w:hAnsiTheme="minorHAnsi" w:cstheme="minorHAnsi"/>
        </w:rPr>
        <w:t>KTÓRYCH</w:t>
      </w:r>
      <w:r w:rsidRPr="0030212B">
        <w:rPr>
          <w:rFonts w:asciiTheme="minorHAnsi" w:hAnsiTheme="minorHAnsi" w:cstheme="minorHAnsi"/>
          <w:spacing w:val="-7"/>
        </w:rPr>
        <w:t xml:space="preserve"> </w:t>
      </w:r>
      <w:r w:rsidRPr="0030212B">
        <w:rPr>
          <w:rFonts w:asciiTheme="minorHAnsi" w:hAnsiTheme="minorHAnsi" w:cstheme="minorHAnsi"/>
        </w:rPr>
        <w:t>MOWA</w:t>
      </w:r>
      <w:r w:rsidRPr="0030212B">
        <w:rPr>
          <w:rFonts w:asciiTheme="minorHAnsi" w:hAnsiTheme="minorHAnsi" w:cstheme="minorHAnsi"/>
          <w:spacing w:val="-8"/>
        </w:rPr>
        <w:t xml:space="preserve"> </w:t>
      </w:r>
      <w:r w:rsidRPr="0030212B">
        <w:rPr>
          <w:rFonts w:asciiTheme="minorHAnsi" w:hAnsiTheme="minorHAnsi" w:cstheme="minorHAnsi"/>
        </w:rPr>
        <w:t>W</w:t>
      </w:r>
      <w:r w:rsidRPr="0030212B">
        <w:rPr>
          <w:rFonts w:asciiTheme="minorHAnsi" w:hAnsiTheme="minorHAnsi" w:cstheme="minorHAnsi"/>
          <w:spacing w:val="-2"/>
        </w:rPr>
        <w:t xml:space="preserve"> </w:t>
      </w:r>
      <w:r w:rsidRPr="0030212B">
        <w:rPr>
          <w:rFonts w:asciiTheme="minorHAnsi" w:hAnsiTheme="minorHAnsi" w:cstheme="minorHAnsi"/>
        </w:rPr>
        <w:t>ART.</w:t>
      </w:r>
      <w:r w:rsidRPr="0030212B">
        <w:rPr>
          <w:rFonts w:asciiTheme="minorHAnsi" w:hAnsiTheme="minorHAnsi" w:cstheme="minorHAnsi"/>
          <w:spacing w:val="-5"/>
        </w:rPr>
        <w:t xml:space="preserve"> </w:t>
      </w:r>
      <w:r w:rsidRPr="0030212B">
        <w:rPr>
          <w:rFonts w:asciiTheme="minorHAnsi" w:hAnsiTheme="minorHAnsi" w:cstheme="minorHAnsi"/>
        </w:rPr>
        <w:t>7</w:t>
      </w:r>
      <w:r w:rsidRPr="0030212B">
        <w:rPr>
          <w:rFonts w:asciiTheme="minorHAnsi" w:hAnsiTheme="minorHAnsi" w:cstheme="minorHAnsi"/>
          <w:spacing w:val="-5"/>
        </w:rPr>
        <w:t xml:space="preserve"> </w:t>
      </w:r>
      <w:r w:rsidRPr="0030212B">
        <w:rPr>
          <w:rFonts w:asciiTheme="minorHAnsi" w:hAnsiTheme="minorHAnsi" w:cstheme="minorHAnsi"/>
        </w:rPr>
        <w:t>UST.</w:t>
      </w:r>
      <w:r w:rsidRPr="0030212B">
        <w:rPr>
          <w:rFonts w:asciiTheme="minorHAnsi" w:hAnsiTheme="minorHAnsi" w:cstheme="minorHAnsi"/>
          <w:spacing w:val="-4"/>
        </w:rPr>
        <w:t xml:space="preserve"> </w:t>
      </w:r>
      <w:r w:rsidRPr="0030212B">
        <w:rPr>
          <w:rFonts w:asciiTheme="minorHAnsi" w:hAnsiTheme="minorHAnsi" w:cstheme="minorHAnsi"/>
          <w:spacing w:val="-10"/>
        </w:rPr>
        <w:t>1</w:t>
      </w:r>
    </w:p>
    <w:p w14:paraId="07914A96" w14:textId="77777777" w:rsidR="00383220" w:rsidRPr="0030212B" w:rsidRDefault="00377290" w:rsidP="0030212B">
      <w:pPr>
        <w:pStyle w:val="Nagwek2"/>
        <w:spacing w:line="276" w:lineRule="auto"/>
        <w:ind w:left="1371" w:right="687" w:hanging="401"/>
        <w:jc w:val="both"/>
        <w:rPr>
          <w:rFonts w:asciiTheme="minorHAnsi" w:hAnsiTheme="minorHAnsi" w:cstheme="minorHAnsi"/>
        </w:rPr>
      </w:pPr>
      <w:r w:rsidRPr="0030212B">
        <w:rPr>
          <w:rFonts w:asciiTheme="minorHAnsi" w:hAnsiTheme="minorHAnsi" w:cstheme="minorHAnsi"/>
        </w:rPr>
        <w:t>ustawy</w:t>
      </w:r>
      <w:r w:rsidRPr="0030212B">
        <w:rPr>
          <w:rFonts w:asciiTheme="minorHAnsi" w:hAnsiTheme="minorHAnsi" w:cstheme="minorHAnsi"/>
          <w:spacing w:val="-2"/>
        </w:rPr>
        <w:t xml:space="preserve"> </w:t>
      </w:r>
      <w:r w:rsidRPr="0030212B">
        <w:rPr>
          <w:rFonts w:asciiTheme="minorHAnsi" w:hAnsiTheme="minorHAnsi" w:cstheme="minorHAnsi"/>
        </w:rPr>
        <w:t>z</w:t>
      </w:r>
      <w:r w:rsidRPr="0030212B">
        <w:rPr>
          <w:rFonts w:asciiTheme="minorHAnsi" w:hAnsiTheme="minorHAnsi" w:cstheme="minorHAnsi"/>
          <w:spacing w:val="-2"/>
        </w:rPr>
        <w:t xml:space="preserve"> </w:t>
      </w:r>
      <w:r w:rsidRPr="0030212B">
        <w:rPr>
          <w:rFonts w:asciiTheme="minorHAnsi" w:hAnsiTheme="minorHAnsi" w:cstheme="minorHAnsi"/>
        </w:rPr>
        <w:t>dnia</w:t>
      </w:r>
      <w:r w:rsidRPr="0030212B">
        <w:rPr>
          <w:rFonts w:asciiTheme="minorHAnsi" w:hAnsiTheme="minorHAnsi" w:cstheme="minorHAnsi"/>
          <w:spacing w:val="-2"/>
        </w:rPr>
        <w:t xml:space="preserve"> </w:t>
      </w:r>
      <w:r w:rsidRPr="0030212B">
        <w:rPr>
          <w:rFonts w:asciiTheme="minorHAnsi" w:hAnsiTheme="minorHAnsi" w:cstheme="minorHAnsi"/>
        </w:rPr>
        <w:t>13</w:t>
      </w:r>
      <w:r w:rsidRPr="0030212B">
        <w:rPr>
          <w:rFonts w:asciiTheme="minorHAnsi" w:hAnsiTheme="minorHAnsi" w:cstheme="minorHAnsi"/>
          <w:spacing w:val="-2"/>
        </w:rPr>
        <w:t xml:space="preserve"> </w:t>
      </w:r>
      <w:r w:rsidRPr="0030212B">
        <w:rPr>
          <w:rFonts w:asciiTheme="minorHAnsi" w:hAnsiTheme="minorHAnsi" w:cstheme="minorHAnsi"/>
        </w:rPr>
        <w:t>kwietnia</w:t>
      </w:r>
      <w:r w:rsidRPr="0030212B">
        <w:rPr>
          <w:rFonts w:asciiTheme="minorHAnsi" w:hAnsiTheme="minorHAnsi" w:cstheme="minorHAnsi"/>
          <w:spacing w:val="-4"/>
        </w:rPr>
        <w:t xml:space="preserve"> </w:t>
      </w:r>
      <w:r w:rsidRPr="0030212B">
        <w:rPr>
          <w:rFonts w:asciiTheme="minorHAnsi" w:hAnsiTheme="minorHAnsi" w:cstheme="minorHAnsi"/>
        </w:rPr>
        <w:t>2022</w:t>
      </w:r>
      <w:r w:rsidRPr="0030212B">
        <w:rPr>
          <w:rFonts w:asciiTheme="minorHAnsi" w:hAnsiTheme="minorHAnsi" w:cstheme="minorHAnsi"/>
          <w:spacing w:val="-2"/>
        </w:rPr>
        <w:t xml:space="preserve"> </w:t>
      </w:r>
      <w:r w:rsidRPr="0030212B">
        <w:rPr>
          <w:rFonts w:asciiTheme="minorHAnsi" w:hAnsiTheme="minorHAnsi" w:cstheme="minorHAnsi"/>
        </w:rPr>
        <w:t>r.</w:t>
      </w:r>
      <w:r w:rsidRPr="0030212B">
        <w:rPr>
          <w:rFonts w:asciiTheme="minorHAnsi" w:hAnsiTheme="minorHAnsi" w:cstheme="minorHAnsi"/>
          <w:spacing w:val="-2"/>
        </w:rPr>
        <w:t xml:space="preserve"> </w:t>
      </w:r>
      <w:r w:rsidRPr="0030212B">
        <w:rPr>
          <w:rFonts w:asciiTheme="minorHAnsi" w:hAnsiTheme="minorHAnsi" w:cstheme="minorHAnsi"/>
        </w:rPr>
        <w:t>o</w:t>
      </w:r>
      <w:r w:rsidRPr="0030212B">
        <w:rPr>
          <w:rFonts w:asciiTheme="minorHAnsi" w:hAnsiTheme="minorHAnsi" w:cstheme="minorHAnsi"/>
          <w:spacing w:val="-4"/>
        </w:rPr>
        <w:t xml:space="preserve"> </w:t>
      </w:r>
      <w:r w:rsidRPr="0030212B">
        <w:rPr>
          <w:rFonts w:asciiTheme="minorHAnsi" w:hAnsiTheme="minorHAnsi" w:cstheme="minorHAnsi"/>
        </w:rPr>
        <w:t>szczególnych</w:t>
      </w:r>
      <w:r w:rsidRPr="0030212B">
        <w:rPr>
          <w:rFonts w:asciiTheme="minorHAnsi" w:hAnsiTheme="minorHAnsi" w:cstheme="minorHAnsi"/>
          <w:spacing w:val="-5"/>
        </w:rPr>
        <w:t xml:space="preserve"> </w:t>
      </w:r>
      <w:r w:rsidRPr="0030212B">
        <w:rPr>
          <w:rFonts w:asciiTheme="minorHAnsi" w:hAnsiTheme="minorHAnsi" w:cstheme="minorHAnsi"/>
        </w:rPr>
        <w:t>rozwiązaniach</w:t>
      </w:r>
      <w:r w:rsidRPr="0030212B">
        <w:rPr>
          <w:rFonts w:asciiTheme="minorHAnsi" w:hAnsiTheme="minorHAnsi" w:cstheme="minorHAnsi"/>
          <w:spacing w:val="-5"/>
        </w:rPr>
        <w:t xml:space="preserve"> </w:t>
      </w:r>
      <w:r w:rsidRPr="0030212B">
        <w:rPr>
          <w:rFonts w:asciiTheme="minorHAnsi" w:hAnsiTheme="minorHAnsi" w:cstheme="minorHAnsi"/>
        </w:rPr>
        <w:t>w</w:t>
      </w:r>
      <w:r w:rsidRPr="0030212B">
        <w:rPr>
          <w:rFonts w:asciiTheme="minorHAnsi" w:hAnsiTheme="minorHAnsi" w:cstheme="minorHAnsi"/>
          <w:spacing w:val="-4"/>
        </w:rPr>
        <w:t xml:space="preserve"> </w:t>
      </w:r>
      <w:r w:rsidRPr="0030212B">
        <w:rPr>
          <w:rFonts w:asciiTheme="minorHAnsi" w:hAnsiTheme="minorHAnsi" w:cstheme="minorHAnsi"/>
        </w:rPr>
        <w:t>zakresie</w:t>
      </w:r>
      <w:r w:rsidRPr="0030212B">
        <w:rPr>
          <w:rFonts w:asciiTheme="minorHAnsi" w:hAnsiTheme="minorHAnsi" w:cstheme="minorHAnsi"/>
          <w:spacing w:val="-2"/>
        </w:rPr>
        <w:t xml:space="preserve"> </w:t>
      </w:r>
      <w:r w:rsidRPr="0030212B">
        <w:rPr>
          <w:rFonts w:asciiTheme="minorHAnsi" w:hAnsiTheme="minorHAnsi" w:cstheme="minorHAnsi"/>
        </w:rPr>
        <w:t>przeciwdziałania wspieraniu agresji na Ukrainę oraz służących ochronie bezpieczeństwa narodowego</w:t>
      </w:r>
    </w:p>
    <w:p w14:paraId="6BE7155C" w14:textId="77777777" w:rsidR="00383220" w:rsidRPr="0030212B" w:rsidRDefault="00377290" w:rsidP="001419CF">
      <w:pPr>
        <w:pStyle w:val="Akapitzlist"/>
        <w:numPr>
          <w:ilvl w:val="0"/>
          <w:numId w:val="17"/>
        </w:numPr>
        <w:tabs>
          <w:tab w:val="left" w:pos="1005"/>
          <w:tab w:val="left" w:pos="1018"/>
        </w:tabs>
        <w:spacing w:line="276" w:lineRule="auto"/>
        <w:ind w:left="1018" w:right="366" w:hanging="360"/>
        <w:rPr>
          <w:rFonts w:asciiTheme="minorHAnsi" w:hAnsiTheme="minorHAnsi" w:cstheme="minorHAnsi"/>
        </w:rPr>
      </w:pPr>
      <w:r w:rsidRPr="0030212B">
        <w:rPr>
          <w:rFonts w:asciiTheme="minorHAnsi" w:hAnsiTheme="minorHAnsi" w:cstheme="minorHAnsi"/>
        </w:rPr>
        <w:t>Na podstawie art. 7 ust. 1 ustawy z dnia 13 kwietnia 2022 r. w celu przeciwdziałania wspieraniu agresji</w:t>
      </w:r>
      <w:r w:rsidRPr="0030212B">
        <w:rPr>
          <w:rFonts w:asciiTheme="minorHAnsi" w:hAnsiTheme="minorHAnsi" w:cstheme="minorHAnsi"/>
          <w:spacing w:val="39"/>
        </w:rPr>
        <w:t xml:space="preserve"> </w:t>
      </w:r>
      <w:r w:rsidRPr="0030212B">
        <w:rPr>
          <w:rFonts w:asciiTheme="minorHAnsi" w:hAnsiTheme="minorHAnsi" w:cstheme="minorHAnsi"/>
        </w:rPr>
        <w:t>Federacji</w:t>
      </w:r>
      <w:r w:rsidRPr="0030212B">
        <w:rPr>
          <w:rFonts w:asciiTheme="minorHAnsi" w:hAnsiTheme="minorHAnsi" w:cstheme="minorHAnsi"/>
          <w:spacing w:val="39"/>
        </w:rPr>
        <w:t xml:space="preserve"> </w:t>
      </w:r>
      <w:r w:rsidRPr="0030212B">
        <w:rPr>
          <w:rFonts w:asciiTheme="minorHAnsi" w:hAnsiTheme="minorHAnsi" w:cstheme="minorHAnsi"/>
        </w:rPr>
        <w:t>Rosyjskiej</w:t>
      </w:r>
      <w:r w:rsidRPr="0030212B">
        <w:rPr>
          <w:rFonts w:asciiTheme="minorHAnsi" w:hAnsiTheme="minorHAnsi" w:cstheme="minorHAnsi"/>
          <w:spacing w:val="39"/>
        </w:rPr>
        <w:t xml:space="preserve"> </w:t>
      </w:r>
      <w:r w:rsidRPr="0030212B">
        <w:rPr>
          <w:rFonts w:asciiTheme="minorHAnsi" w:hAnsiTheme="minorHAnsi" w:cstheme="minorHAnsi"/>
        </w:rPr>
        <w:t>na</w:t>
      </w:r>
      <w:r w:rsidRPr="0030212B">
        <w:rPr>
          <w:rFonts w:asciiTheme="minorHAnsi" w:hAnsiTheme="minorHAnsi" w:cstheme="minorHAnsi"/>
          <w:spacing w:val="39"/>
        </w:rPr>
        <w:t xml:space="preserve"> </w:t>
      </w:r>
      <w:r w:rsidRPr="0030212B">
        <w:rPr>
          <w:rFonts w:asciiTheme="minorHAnsi" w:hAnsiTheme="minorHAnsi" w:cstheme="minorHAnsi"/>
        </w:rPr>
        <w:t>Ukrainę</w:t>
      </w:r>
      <w:r w:rsidRPr="0030212B">
        <w:rPr>
          <w:rFonts w:asciiTheme="minorHAnsi" w:hAnsiTheme="minorHAnsi" w:cstheme="minorHAnsi"/>
          <w:spacing w:val="36"/>
        </w:rPr>
        <w:t xml:space="preserve"> </w:t>
      </w:r>
      <w:r w:rsidRPr="0030212B">
        <w:rPr>
          <w:rFonts w:asciiTheme="minorHAnsi" w:hAnsiTheme="minorHAnsi" w:cstheme="minorHAnsi"/>
        </w:rPr>
        <w:t>rozpoczętej</w:t>
      </w:r>
      <w:r w:rsidRPr="0030212B">
        <w:rPr>
          <w:rFonts w:asciiTheme="minorHAnsi" w:hAnsiTheme="minorHAnsi" w:cstheme="minorHAnsi"/>
          <w:spacing w:val="37"/>
        </w:rPr>
        <w:t xml:space="preserve"> </w:t>
      </w:r>
      <w:r w:rsidRPr="0030212B">
        <w:rPr>
          <w:rFonts w:asciiTheme="minorHAnsi" w:hAnsiTheme="minorHAnsi" w:cstheme="minorHAnsi"/>
        </w:rPr>
        <w:t>w</w:t>
      </w:r>
      <w:r w:rsidRPr="0030212B">
        <w:rPr>
          <w:rFonts w:asciiTheme="minorHAnsi" w:hAnsiTheme="minorHAnsi" w:cstheme="minorHAnsi"/>
          <w:spacing w:val="37"/>
        </w:rPr>
        <w:t xml:space="preserve"> </w:t>
      </w:r>
      <w:r w:rsidRPr="0030212B">
        <w:rPr>
          <w:rFonts w:asciiTheme="minorHAnsi" w:hAnsiTheme="minorHAnsi" w:cstheme="minorHAnsi"/>
        </w:rPr>
        <w:t>dniu</w:t>
      </w:r>
      <w:r w:rsidRPr="0030212B">
        <w:rPr>
          <w:rFonts w:asciiTheme="minorHAnsi" w:hAnsiTheme="minorHAnsi" w:cstheme="minorHAnsi"/>
          <w:spacing w:val="38"/>
        </w:rPr>
        <w:t xml:space="preserve"> </w:t>
      </w:r>
      <w:r w:rsidRPr="0030212B">
        <w:rPr>
          <w:rFonts w:asciiTheme="minorHAnsi" w:hAnsiTheme="minorHAnsi" w:cstheme="minorHAnsi"/>
        </w:rPr>
        <w:t>24</w:t>
      </w:r>
      <w:r w:rsidRPr="0030212B">
        <w:rPr>
          <w:rFonts w:asciiTheme="minorHAnsi" w:hAnsiTheme="minorHAnsi" w:cstheme="minorHAnsi"/>
          <w:spacing w:val="36"/>
        </w:rPr>
        <w:t xml:space="preserve"> </w:t>
      </w:r>
      <w:r w:rsidRPr="0030212B">
        <w:rPr>
          <w:rFonts w:asciiTheme="minorHAnsi" w:hAnsiTheme="minorHAnsi" w:cstheme="minorHAnsi"/>
        </w:rPr>
        <w:t>lutego</w:t>
      </w:r>
      <w:r w:rsidRPr="0030212B">
        <w:rPr>
          <w:rFonts w:asciiTheme="minorHAnsi" w:hAnsiTheme="minorHAnsi" w:cstheme="minorHAnsi"/>
          <w:spacing w:val="36"/>
        </w:rPr>
        <w:t xml:space="preserve"> </w:t>
      </w:r>
      <w:r w:rsidRPr="0030212B">
        <w:rPr>
          <w:rFonts w:asciiTheme="minorHAnsi" w:hAnsiTheme="minorHAnsi" w:cstheme="minorHAnsi"/>
        </w:rPr>
        <w:t>2022</w:t>
      </w:r>
      <w:r w:rsidRPr="0030212B">
        <w:rPr>
          <w:rFonts w:asciiTheme="minorHAnsi" w:hAnsiTheme="minorHAnsi" w:cstheme="minorHAnsi"/>
          <w:spacing w:val="36"/>
        </w:rPr>
        <w:t xml:space="preserve"> </w:t>
      </w:r>
      <w:r w:rsidRPr="0030212B">
        <w:rPr>
          <w:rFonts w:asciiTheme="minorHAnsi" w:hAnsiTheme="minorHAnsi" w:cstheme="minorHAnsi"/>
        </w:rPr>
        <w:t>r.</w:t>
      </w:r>
      <w:r w:rsidRPr="0030212B">
        <w:rPr>
          <w:rFonts w:asciiTheme="minorHAnsi" w:hAnsiTheme="minorHAnsi" w:cstheme="minorHAnsi"/>
          <w:spacing w:val="38"/>
        </w:rPr>
        <w:t xml:space="preserve"> </w:t>
      </w:r>
      <w:r w:rsidRPr="0030212B">
        <w:rPr>
          <w:rFonts w:asciiTheme="minorHAnsi" w:hAnsiTheme="minorHAnsi" w:cstheme="minorHAnsi"/>
        </w:rPr>
        <w:t>((Dz.U.</w:t>
      </w:r>
      <w:r w:rsidRPr="0030212B">
        <w:rPr>
          <w:rFonts w:asciiTheme="minorHAnsi" w:hAnsiTheme="minorHAnsi" w:cstheme="minorHAnsi"/>
          <w:spacing w:val="38"/>
        </w:rPr>
        <w:t xml:space="preserve"> </w:t>
      </w:r>
      <w:r w:rsidRPr="0030212B">
        <w:rPr>
          <w:rFonts w:asciiTheme="minorHAnsi" w:hAnsiTheme="minorHAnsi" w:cstheme="minorHAnsi"/>
        </w:rPr>
        <w:t>z</w:t>
      </w:r>
      <w:r w:rsidRPr="0030212B">
        <w:rPr>
          <w:rFonts w:asciiTheme="minorHAnsi" w:hAnsiTheme="minorHAnsi" w:cstheme="minorHAnsi"/>
          <w:spacing w:val="36"/>
        </w:rPr>
        <w:t xml:space="preserve"> </w:t>
      </w:r>
      <w:r w:rsidRPr="0030212B">
        <w:rPr>
          <w:rFonts w:asciiTheme="minorHAnsi" w:hAnsiTheme="minorHAnsi" w:cstheme="minorHAnsi"/>
        </w:rPr>
        <w:t>2022</w:t>
      </w:r>
      <w:r w:rsidRPr="0030212B">
        <w:rPr>
          <w:rFonts w:asciiTheme="minorHAnsi" w:hAnsiTheme="minorHAnsi" w:cstheme="minorHAnsi"/>
          <w:spacing w:val="36"/>
        </w:rPr>
        <w:t xml:space="preserve"> </w:t>
      </w:r>
      <w:r w:rsidRPr="0030212B">
        <w:rPr>
          <w:rFonts w:asciiTheme="minorHAnsi" w:hAnsiTheme="minorHAnsi" w:cstheme="minorHAnsi"/>
        </w:rPr>
        <w:t>r. poz. 835), zwana dalej „ustawą sankcyjną” z postępowania o udzielenie zamówienia publicznego wyklucza się:</w:t>
      </w:r>
    </w:p>
    <w:p w14:paraId="1B2B6575" w14:textId="77777777" w:rsidR="00383220" w:rsidRPr="0030212B" w:rsidRDefault="00377290" w:rsidP="001419CF">
      <w:pPr>
        <w:pStyle w:val="Akapitzlist"/>
        <w:numPr>
          <w:ilvl w:val="1"/>
          <w:numId w:val="17"/>
        </w:numPr>
        <w:tabs>
          <w:tab w:val="left" w:pos="1378"/>
        </w:tabs>
        <w:spacing w:line="276" w:lineRule="auto"/>
        <w:ind w:left="1378" w:right="368"/>
        <w:rPr>
          <w:rFonts w:asciiTheme="minorHAnsi" w:hAnsiTheme="minorHAnsi" w:cstheme="minorHAnsi"/>
        </w:rPr>
      </w:pPr>
      <w:r w:rsidRPr="0030212B">
        <w:rPr>
          <w:rFonts w:asciiTheme="minorHAnsi" w:hAnsiTheme="minorHAnsi" w:cstheme="minorHAnsi"/>
        </w:rPr>
        <w:t>wykonawcę</w:t>
      </w:r>
      <w:r w:rsidRPr="0030212B">
        <w:rPr>
          <w:rFonts w:asciiTheme="minorHAnsi" w:hAnsiTheme="minorHAnsi" w:cstheme="minorHAnsi"/>
          <w:spacing w:val="80"/>
        </w:rPr>
        <w:t xml:space="preserve">  </w:t>
      </w:r>
      <w:r w:rsidRPr="0030212B">
        <w:rPr>
          <w:rFonts w:asciiTheme="minorHAnsi" w:hAnsiTheme="minorHAnsi" w:cstheme="minorHAnsi"/>
        </w:rPr>
        <w:t>oraz</w:t>
      </w:r>
      <w:r w:rsidRPr="0030212B">
        <w:rPr>
          <w:rFonts w:asciiTheme="minorHAnsi" w:hAnsiTheme="minorHAnsi" w:cstheme="minorHAnsi"/>
          <w:spacing w:val="80"/>
        </w:rPr>
        <w:t xml:space="preserve">  </w:t>
      </w:r>
      <w:r w:rsidRPr="0030212B">
        <w:rPr>
          <w:rFonts w:asciiTheme="minorHAnsi" w:hAnsiTheme="minorHAnsi" w:cstheme="minorHAnsi"/>
        </w:rPr>
        <w:t>uczestnika</w:t>
      </w:r>
      <w:r w:rsidRPr="0030212B">
        <w:rPr>
          <w:rFonts w:asciiTheme="minorHAnsi" w:hAnsiTheme="minorHAnsi" w:cstheme="minorHAnsi"/>
          <w:spacing w:val="80"/>
        </w:rPr>
        <w:t xml:space="preserve">  </w:t>
      </w:r>
      <w:r w:rsidRPr="0030212B">
        <w:rPr>
          <w:rFonts w:asciiTheme="minorHAnsi" w:hAnsiTheme="minorHAnsi" w:cstheme="minorHAnsi"/>
        </w:rPr>
        <w:t>konkursu</w:t>
      </w:r>
      <w:r w:rsidRPr="0030212B">
        <w:rPr>
          <w:rFonts w:asciiTheme="minorHAnsi" w:hAnsiTheme="minorHAnsi" w:cstheme="minorHAnsi"/>
          <w:spacing w:val="80"/>
        </w:rPr>
        <w:t xml:space="preserve">  </w:t>
      </w:r>
      <w:r w:rsidRPr="0030212B">
        <w:rPr>
          <w:rFonts w:asciiTheme="minorHAnsi" w:hAnsiTheme="minorHAnsi" w:cstheme="minorHAnsi"/>
        </w:rPr>
        <w:t>wymienionego</w:t>
      </w:r>
      <w:r w:rsidRPr="0030212B">
        <w:rPr>
          <w:rFonts w:asciiTheme="minorHAnsi" w:hAnsiTheme="minorHAnsi" w:cstheme="minorHAnsi"/>
          <w:spacing w:val="80"/>
        </w:rPr>
        <w:t xml:space="preserve">  </w:t>
      </w:r>
      <w:r w:rsidRPr="0030212B">
        <w:rPr>
          <w:rFonts w:asciiTheme="minorHAnsi" w:hAnsiTheme="minorHAnsi" w:cstheme="minorHAnsi"/>
        </w:rPr>
        <w:t>w</w:t>
      </w:r>
      <w:r w:rsidRPr="0030212B">
        <w:rPr>
          <w:rFonts w:asciiTheme="minorHAnsi" w:hAnsiTheme="minorHAnsi" w:cstheme="minorHAnsi"/>
          <w:spacing w:val="80"/>
        </w:rPr>
        <w:t xml:space="preserve">  </w:t>
      </w:r>
      <w:r w:rsidRPr="0030212B">
        <w:rPr>
          <w:rFonts w:asciiTheme="minorHAnsi" w:hAnsiTheme="minorHAnsi" w:cstheme="minorHAnsi"/>
        </w:rPr>
        <w:t>wykazach</w:t>
      </w:r>
      <w:r w:rsidRPr="0030212B">
        <w:rPr>
          <w:rFonts w:asciiTheme="minorHAnsi" w:hAnsiTheme="minorHAnsi" w:cstheme="minorHAnsi"/>
          <w:spacing w:val="80"/>
        </w:rPr>
        <w:t xml:space="preserve">  </w:t>
      </w:r>
      <w:r w:rsidRPr="0030212B">
        <w:rPr>
          <w:rFonts w:asciiTheme="minorHAnsi" w:hAnsiTheme="minorHAnsi" w:cstheme="minorHAnsi"/>
        </w:rPr>
        <w:t>określonych w rozporządzeniu 765/2006 i rozporządzeniu 269/2014 albo wpisanego na listę na podstawie decyzji w</w:t>
      </w:r>
      <w:r w:rsidRPr="0030212B">
        <w:rPr>
          <w:rFonts w:asciiTheme="minorHAnsi" w:hAnsiTheme="minorHAnsi" w:cstheme="minorHAnsi"/>
          <w:spacing w:val="-1"/>
        </w:rPr>
        <w:t xml:space="preserve"> </w:t>
      </w:r>
      <w:r w:rsidRPr="0030212B">
        <w:rPr>
          <w:rFonts w:asciiTheme="minorHAnsi" w:hAnsiTheme="minorHAnsi" w:cstheme="minorHAnsi"/>
        </w:rPr>
        <w:t>sprawie wpisu na</w:t>
      </w:r>
      <w:r w:rsidRPr="0030212B">
        <w:rPr>
          <w:rFonts w:asciiTheme="minorHAnsi" w:hAnsiTheme="minorHAnsi" w:cstheme="minorHAnsi"/>
          <w:spacing w:val="-2"/>
        </w:rPr>
        <w:t xml:space="preserve"> </w:t>
      </w:r>
      <w:r w:rsidRPr="0030212B">
        <w:rPr>
          <w:rFonts w:asciiTheme="minorHAnsi" w:hAnsiTheme="minorHAnsi" w:cstheme="minorHAnsi"/>
        </w:rPr>
        <w:t>listę rozstrzygającej o zastosowaniu środka, o którym</w:t>
      </w:r>
      <w:r w:rsidRPr="0030212B">
        <w:rPr>
          <w:rFonts w:asciiTheme="minorHAnsi" w:hAnsiTheme="minorHAnsi" w:cstheme="minorHAnsi"/>
          <w:spacing w:val="-1"/>
        </w:rPr>
        <w:t xml:space="preserve"> </w:t>
      </w:r>
      <w:r w:rsidRPr="0030212B">
        <w:rPr>
          <w:rFonts w:asciiTheme="minorHAnsi" w:hAnsiTheme="minorHAnsi" w:cstheme="minorHAnsi"/>
        </w:rPr>
        <w:t>mowa w</w:t>
      </w:r>
      <w:r w:rsidRPr="0030212B">
        <w:rPr>
          <w:rFonts w:asciiTheme="minorHAnsi" w:hAnsiTheme="minorHAnsi" w:cstheme="minorHAnsi"/>
          <w:spacing w:val="-1"/>
        </w:rPr>
        <w:t xml:space="preserve"> </w:t>
      </w:r>
      <w:r w:rsidRPr="0030212B">
        <w:rPr>
          <w:rFonts w:asciiTheme="minorHAnsi" w:hAnsiTheme="minorHAnsi" w:cstheme="minorHAnsi"/>
        </w:rPr>
        <w:t>art. 1 pkt 3 ustawy sankcyjnej;</w:t>
      </w:r>
    </w:p>
    <w:p w14:paraId="6ADFF6DE" w14:textId="77777777" w:rsidR="00383220" w:rsidRPr="0030212B" w:rsidRDefault="00377290" w:rsidP="001419CF">
      <w:pPr>
        <w:pStyle w:val="Akapitzlist"/>
        <w:numPr>
          <w:ilvl w:val="1"/>
          <w:numId w:val="17"/>
        </w:numPr>
        <w:tabs>
          <w:tab w:val="left" w:pos="1378"/>
        </w:tabs>
        <w:spacing w:line="276" w:lineRule="auto"/>
        <w:ind w:left="1378" w:right="370"/>
        <w:rPr>
          <w:rFonts w:asciiTheme="minorHAnsi" w:hAnsiTheme="minorHAnsi" w:cstheme="minorHAnsi"/>
        </w:rPr>
      </w:pPr>
      <w:r w:rsidRPr="0030212B">
        <w:rPr>
          <w:rFonts w:asciiTheme="minorHAnsi" w:hAnsiTheme="minorHAnsi" w:cstheme="minorHAnsi"/>
        </w:rPr>
        <w:t>wykonawcę oraz uczestnika konkursu, którego beneficjentem rzeczywistym w rozumieniu ustawy z dnia 1 marca 2018 r. o przeciwdziałaniu praniu pieniędzy oraz finansowaniu</w:t>
      </w:r>
      <w:r w:rsidRPr="0030212B">
        <w:rPr>
          <w:rFonts w:asciiTheme="minorHAnsi" w:hAnsiTheme="minorHAnsi" w:cstheme="minorHAnsi"/>
          <w:spacing w:val="40"/>
        </w:rPr>
        <w:t xml:space="preserve"> </w:t>
      </w:r>
      <w:r w:rsidRPr="0030212B">
        <w:rPr>
          <w:rFonts w:asciiTheme="minorHAnsi" w:hAnsiTheme="minorHAnsi" w:cstheme="minorHAnsi"/>
        </w:rPr>
        <w:t>terroryzmu</w:t>
      </w:r>
      <w:r w:rsidRPr="0030212B">
        <w:rPr>
          <w:rFonts w:asciiTheme="minorHAnsi" w:hAnsiTheme="minorHAnsi" w:cstheme="minorHAnsi"/>
          <w:spacing w:val="18"/>
        </w:rPr>
        <w:t xml:space="preserve"> </w:t>
      </w:r>
      <w:r w:rsidRPr="0030212B">
        <w:rPr>
          <w:rFonts w:asciiTheme="minorHAnsi" w:hAnsiTheme="minorHAnsi" w:cstheme="minorHAnsi"/>
        </w:rPr>
        <w:t>(Dz.</w:t>
      </w:r>
      <w:r w:rsidRPr="0030212B">
        <w:rPr>
          <w:rFonts w:asciiTheme="minorHAnsi" w:hAnsiTheme="minorHAnsi" w:cstheme="minorHAnsi"/>
          <w:spacing w:val="17"/>
        </w:rPr>
        <w:t xml:space="preserve"> </w:t>
      </w:r>
      <w:r w:rsidRPr="0030212B">
        <w:rPr>
          <w:rFonts w:asciiTheme="minorHAnsi" w:hAnsiTheme="minorHAnsi" w:cstheme="minorHAnsi"/>
        </w:rPr>
        <w:t>U.</w:t>
      </w:r>
      <w:r w:rsidRPr="0030212B">
        <w:rPr>
          <w:rFonts w:asciiTheme="minorHAnsi" w:hAnsiTheme="minorHAnsi" w:cstheme="minorHAnsi"/>
          <w:spacing w:val="18"/>
        </w:rPr>
        <w:t xml:space="preserve"> </w:t>
      </w:r>
      <w:r w:rsidRPr="0030212B">
        <w:rPr>
          <w:rFonts w:asciiTheme="minorHAnsi" w:hAnsiTheme="minorHAnsi" w:cstheme="minorHAnsi"/>
        </w:rPr>
        <w:t>z</w:t>
      </w:r>
      <w:r w:rsidRPr="0030212B">
        <w:rPr>
          <w:rFonts w:asciiTheme="minorHAnsi" w:hAnsiTheme="minorHAnsi" w:cstheme="minorHAnsi"/>
          <w:spacing w:val="17"/>
        </w:rPr>
        <w:t xml:space="preserve"> </w:t>
      </w:r>
      <w:r w:rsidRPr="0030212B">
        <w:rPr>
          <w:rFonts w:asciiTheme="minorHAnsi" w:hAnsiTheme="minorHAnsi" w:cstheme="minorHAnsi"/>
        </w:rPr>
        <w:t>2022</w:t>
      </w:r>
      <w:r w:rsidRPr="0030212B">
        <w:rPr>
          <w:rFonts w:asciiTheme="minorHAnsi" w:hAnsiTheme="minorHAnsi" w:cstheme="minorHAnsi"/>
          <w:spacing w:val="15"/>
        </w:rPr>
        <w:t xml:space="preserve"> </w:t>
      </w:r>
      <w:r w:rsidRPr="0030212B">
        <w:rPr>
          <w:rFonts w:asciiTheme="minorHAnsi" w:hAnsiTheme="minorHAnsi" w:cstheme="minorHAnsi"/>
        </w:rPr>
        <w:t>r.</w:t>
      </w:r>
      <w:r w:rsidRPr="0030212B">
        <w:rPr>
          <w:rFonts w:asciiTheme="minorHAnsi" w:hAnsiTheme="minorHAnsi" w:cstheme="minorHAnsi"/>
          <w:spacing w:val="18"/>
        </w:rPr>
        <w:t xml:space="preserve"> </w:t>
      </w:r>
      <w:r w:rsidRPr="0030212B">
        <w:rPr>
          <w:rFonts w:asciiTheme="minorHAnsi" w:hAnsiTheme="minorHAnsi" w:cstheme="minorHAnsi"/>
        </w:rPr>
        <w:t>poz.</w:t>
      </w:r>
      <w:r w:rsidRPr="0030212B">
        <w:rPr>
          <w:rFonts w:asciiTheme="minorHAnsi" w:hAnsiTheme="minorHAnsi" w:cstheme="minorHAnsi"/>
          <w:spacing w:val="17"/>
        </w:rPr>
        <w:t xml:space="preserve"> </w:t>
      </w:r>
      <w:r w:rsidRPr="0030212B">
        <w:rPr>
          <w:rFonts w:asciiTheme="minorHAnsi" w:hAnsiTheme="minorHAnsi" w:cstheme="minorHAnsi"/>
        </w:rPr>
        <w:t>593</w:t>
      </w:r>
      <w:r w:rsidRPr="0030212B">
        <w:rPr>
          <w:rFonts w:asciiTheme="minorHAnsi" w:hAnsiTheme="minorHAnsi" w:cstheme="minorHAnsi"/>
          <w:spacing w:val="18"/>
        </w:rPr>
        <w:t xml:space="preserve"> </w:t>
      </w:r>
      <w:r w:rsidRPr="0030212B">
        <w:rPr>
          <w:rFonts w:asciiTheme="minorHAnsi" w:hAnsiTheme="minorHAnsi" w:cstheme="minorHAnsi"/>
        </w:rPr>
        <w:t>i</w:t>
      </w:r>
      <w:r w:rsidRPr="0030212B">
        <w:rPr>
          <w:rFonts w:asciiTheme="minorHAnsi" w:hAnsiTheme="minorHAnsi" w:cstheme="minorHAnsi"/>
          <w:spacing w:val="18"/>
        </w:rPr>
        <w:t xml:space="preserve"> </w:t>
      </w:r>
      <w:r w:rsidRPr="0030212B">
        <w:rPr>
          <w:rFonts w:asciiTheme="minorHAnsi" w:hAnsiTheme="minorHAnsi" w:cstheme="minorHAnsi"/>
        </w:rPr>
        <w:t>655)</w:t>
      </w:r>
      <w:r w:rsidRPr="0030212B">
        <w:rPr>
          <w:rFonts w:asciiTheme="minorHAnsi" w:hAnsiTheme="minorHAnsi" w:cstheme="minorHAnsi"/>
          <w:spacing w:val="18"/>
        </w:rPr>
        <w:t xml:space="preserve"> </w:t>
      </w:r>
      <w:r w:rsidRPr="0030212B">
        <w:rPr>
          <w:rFonts w:asciiTheme="minorHAnsi" w:hAnsiTheme="minorHAnsi" w:cstheme="minorHAnsi"/>
        </w:rPr>
        <w:t>jest</w:t>
      </w:r>
      <w:r w:rsidRPr="0030212B">
        <w:rPr>
          <w:rFonts w:asciiTheme="minorHAnsi" w:hAnsiTheme="minorHAnsi" w:cstheme="minorHAnsi"/>
          <w:spacing w:val="18"/>
        </w:rPr>
        <w:t xml:space="preserve"> </w:t>
      </w:r>
      <w:r w:rsidRPr="0030212B">
        <w:rPr>
          <w:rFonts w:asciiTheme="minorHAnsi" w:hAnsiTheme="minorHAnsi" w:cstheme="minorHAnsi"/>
        </w:rPr>
        <w:t>osoba</w:t>
      </w:r>
      <w:r w:rsidRPr="0030212B">
        <w:rPr>
          <w:rFonts w:asciiTheme="minorHAnsi" w:hAnsiTheme="minorHAnsi" w:cstheme="minorHAnsi"/>
          <w:spacing w:val="18"/>
        </w:rPr>
        <w:t xml:space="preserve"> </w:t>
      </w:r>
      <w:r w:rsidRPr="0030212B">
        <w:rPr>
          <w:rFonts w:asciiTheme="minorHAnsi" w:hAnsiTheme="minorHAnsi" w:cstheme="minorHAnsi"/>
        </w:rPr>
        <w:t>wymieniona</w:t>
      </w:r>
      <w:r w:rsidRPr="0030212B">
        <w:rPr>
          <w:rFonts w:asciiTheme="minorHAnsi" w:hAnsiTheme="minorHAnsi" w:cstheme="minorHAnsi"/>
          <w:spacing w:val="17"/>
        </w:rPr>
        <w:t xml:space="preserve"> </w:t>
      </w:r>
      <w:r w:rsidRPr="0030212B">
        <w:rPr>
          <w:rFonts w:asciiTheme="minorHAnsi" w:hAnsiTheme="minorHAnsi" w:cstheme="minorHAnsi"/>
        </w:rPr>
        <w:t>w</w:t>
      </w:r>
      <w:r w:rsidRPr="0030212B">
        <w:rPr>
          <w:rFonts w:asciiTheme="minorHAnsi" w:hAnsiTheme="minorHAnsi" w:cstheme="minorHAnsi"/>
          <w:spacing w:val="17"/>
        </w:rPr>
        <w:t xml:space="preserve"> </w:t>
      </w:r>
      <w:r w:rsidRPr="0030212B">
        <w:rPr>
          <w:rFonts w:asciiTheme="minorHAnsi" w:hAnsiTheme="minorHAnsi" w:cstheme="minorHAnsi"/>
        </w:rPr>
        <w:t>wykazach</w:t>
      </w:r>
      <w:r w:rsidRPr="0030212B">
        <w:rPr>
          <w:rFonts w:asciiTheme="minorHAnsi" w:hAnsiTheme="minorHAnsi" w:cstheme="minorHAnsi"/>
          <w:spacing w:val="18"/>
        </w:rPr>
        <w:t xml:space="preserve"> </w:t>
      </w:r>
      <w:r w:rsidRPr="0030212B">
        <w:rPr>
          <w:rFonts w:asciiTheme="minorHAnsi" w:hAnsiTheme="minorHAnsi" w:cstheme="minorHAnsi"/>
        </w:rPr>
        <w:t>określonych w</w:t>
      </w:r>
      <w:r w:rsidRPr="0030212B">
        <w:rPr>
          <w:rFonts w:asciiTheme="minorHAnsi" w:hAnsiTheme="minorHAnsi" w:cstheme="minorHAnsi"/>
          <w:spacing w:val="16"/>
        </w:rPr>
        <w:t xml:space="preserve"> </w:t>
      </w:r>
      <w:r w:rsidRPr="0030212B">
        <w:rPr>
          <w:rFonts w:asciiTheme="minorHAnsi" w:hAnsiTheme="minorHAnsi" w:cstheme="minorHAnsi"/>
        </w:rPr>
        <w:t>rozporządzeniu</w:t>
      </w:r>
      <w:r w:rsidRPr="0030212B">
        <w:rPr>
          <w:rFonts w:asciiTheme="minorHAnsi" w:hAnsiTheme="minorHAnsi" w:cstheme="minorHAnsi"/>
          <w:spacing w:val="17"/>
        </w:rPr>
        <w:t xml:space="preserve"> </w:t>
      </w:r>
      <w:r w:rsidRPr="0030212B">
        <w:rPr>
          <w:rFonts w:asciiTheme="minorHAnsi" w:hAnsiTheme="minorHAnsi" w:cstheme="minorHAnsi"/>
        </w:rPr>
        <w:t>765/2006</w:t>
      </w:r>
      <w:r w:rsidRPr="0030212B">
        <w:rPr>
          <w:rFonts w:asciiTheme="minorHAnsi" w:hAnsiTheme="minorHAnsi" w:cstheme="minorHAnsi"/>
          <w:spacing w:val="17"/>
        </w:rPr>
        <w:t xml:space="preserve"> </w:t>
      </w:r>
      <w:r w:rsidRPr="0030212B">
        <w:rPr>
          <w:rFonts w:asciiTheme="minorHAnsi" w:hAnsiTheme="minorHAnsi" w:cstheme="minorHAnsi"/>
        </w:rPr>
        <w:t>i</w:t>
      </w:r>
      <w:r w:rsidRPr="0030212B">
        <w:rPr>
          <w:rFonts w:asciiTheme="minorHAnsi" w:hAnsiTheme="minorHAnsi" w:cstheme="minorHAnsi"/>
          <w:spacing w:val="18"/>
        </w:rPr>
        <w:t xml:space="preserve"> </w:t>
      </w:r>
      <w:r w:rsidRPr="0030212B">
        <w:rPr>
          <w:rFonts w:asciiTheme="minorHAnsi" w:hAnsiTheme="minorHAnsi" w:cstheme="minorHAnsi"/>
        </w:rPr>
        <w:t>rozporządzeniu</w:t>
      </w:r>
      <w:r w:rsidRPr="0030212B">
        <w:rPr>
          <w:rFonts w:asciiTheme="minorHAnsi" w:hAnsiTheme="minorHAnsi" w:cstheme="minorHAnsi"/>
          <w:spacing w:val="17"/>
        </w:rPr>
        <w:t xml:space="preserve"> </w:t>
      </w:r>
      <w:r w:rsidRPr="0030212B">
        <w:rPr>
          <w:rFonts w:asciiTheme="minorHAnsi" w:hAnsiTheme="minorHAnsi" w:cstheme="minorHAnsi"/>
        </w:rPr>
        <w:t>269/2014</w:t>
      </w:r>
      <w:r w:rsidRPr="0030212B">
        <w:rPr>
          <w:rFonts w:asciiTheme="minorHAnsi" w:hAnsiTheme="minorHAnsi" w:cstheme="minorHAnsi"/>
          <w:spacing w:val="17"/>
        </w:rPr>
        <w:t xml:space="preserve"> </w:t>
      </w:r>
      <w:r w:rsidRPr="0030212B">
        <w:rPr>
          <w:rFonts w:asciiTheme="minorHAnsi" w:hAnsiTheme="minorHAnsi" w:cstheme="minorHAnsi"/>
        </w:rPr>
        <w:t>albo</w:t>
      </w:r>
      <w:r w:rsidRPr="0030212B">
        <w:rPr>
          <w:rFonts w:asciiTheme="minorHAnsi" w:hAnsiTheme="minorHAnsi" w:cstheme="minorHAnsi"/>
          <w:spacing w:val="17"/>
        </w:rPr>
        <w:t xml:space="preserve"> </w:t>
      </w:r>
      <w:r w:rsidRPr="0030212B">
        <w:rPr>
          <w:rFonts w:asciiTheme="minorHAnsi" w:hAnsiTheme="minorHAnsi" w:cstheme="minorHAnsi"/>
        </w:rPr>
        <w:t>wpisana</w:t>
      </w:r>
      <w:r w:rsidRPr="0030212B">
        <w:rPr>
          <w:rFonts w:asciiTheme="minorHAnsi" w:hAnsiTheme="minorHAnsi" w:cstheme="minorHAnsi"/>
          <w:spacing w:val="17"/>
        </w:rPr>
        <w:t xml:space="preserve"> </w:t>
      </w:r>
      <w:r w:rsidRPr="0030212B">
        <w:rPr>
          <w:rFonts w:asciiTheme="minorHAnsi" w:hAnsiTheme="minorHAnsi" w:cstheme="minorHAnsi"/>
        </w:rPr>
        <w:t>na listę lub</w:t>
      </w:r>
      <w:r w:rsidRPr="0030212B">
        <w:rPr>
          <w:rFonts w:asciiTheme="minorHAnsi" w:hAnsiTheme="minorHAnsi" w:cstheme="minorHAnsi"/>
          <w:spacing w:val="17"/>
        </w:rPr>
        <w:t xml:space="preserve"> </w:t>
      </w:r>
      <w:r w:rsidRPr="0030212B">
        <w:rPr>
          <w:rFonts w:asciiTheme="minorHAnsi" w:hAnsiTheme="minorHAnsi" w:cstheme="minorHAnsi"/>
        </w:rPr>
        <w:t>będąca</w:t>
      </w:r>
      <w:r w:rsidRPr="0030212B">
        <w:rPr>
          <w:rFonts w:asciiTheme="minorHAnsi" w:hAnsiTheme="minorHAnsi" w:cstheme="minorHAnsi"/>
          <w:spacing w:val="17"/>
        </w:rPr>
        <w:t xml:space="preserve"> </w:t>
      </w:r>
      <w:r w:rsidRPr="0030212B">
        <w:rPr>
          <w:rFonts w:asciiTheme="minorHAnsi" w:hAnsiTheme="minorHAnsi" w:cstheme="minorHAnsi"/>
        </w:rPr>
        <w:t>takim</w:t>
      </w:r>
    </w:p>
    <w:p w14:paraId="2D0E99C9" w14:textId="77777777" w:rsidR="00383220" w:rsidRPr="0030212B" w:rsidRDefault="00383220" w:rsidP="0030212B">
      <w:pPr>
        <w:spacing w:line="276" w:lineRule="auto"/>
        <w:jc w:val="both"/>
        <w:rPr>
          <w:rFonts w:asciiTheme="minorHAnsi" w:hAnsiTheme="minorHAnsi" w:cstheme="minorHAnsi"/>
        </w:rPr>
        <w:sectPr w:rsidR="00383220" w:rsidRPr="0030212B" w:rsidSect="000038AF">
          <w:type w:val="continuous"/>
          <w:pgSz w:w="11910" w:h="16840"/>
          <w:pgMar w:top="1440" w:right="1080" w:bottom="1440" w:left="1080" w:header="0" w:footer="1026" w:gutter="0"/>
          <w:cols w:space="708"/>
          <w:docGrid w:linePitch="299"/>
        </w:sectPr>
      </w:pPr>
    </w:p>
    <w:p w14:paraId="242E86AB" w14:textId="77777777" w:rsidR="00383220" w:rsidRPr="0030212B" w:rsidRDefault="00377290" w:rsidP="0030212B">
      <w:pPr>
        <w:pStyle w:val="Tekstpodstawowy"/>
        <w:spacing w:before="70" w:line="276" w:lineRule="auto"/>
        <w:ind w:left="1378" w:right="372" w:firstLine="0"/>
        <w:rPr>
          <w:rFonts w:asciiTheme="minorHAnsi" w:hAnsiTheme="minorHAnsi" w:cstheme="minorHAnsi"/>
        </w:rPr>
      </w:pPr>
      <w:r w:rsidRPr="0030212B">
        <w:rPr>
          <w:rFonts w:asciiTheme="minorHAnsi" w:hAnsiTheme="minorHAnsi" w:cstheme="minorHAnsi"/>
        </w:rPr>
        <w:t>beneficjentem rzeczywistym od dnia 24 lutego 2022 r., o ile została wpisana na listę na podstawie decyzji w sprawie wpisu na listę rozstrzygającej o zastosowaniu środka, o którym mowa w art. 1 pkt 3 ustawy sankcyjnej;</w:t>
      </w:r>
    </w:p>
    <w:p w14:paraId="27F10F03" w14:textId="77777777" w:rsidR="00383220" w:rsidRPr="0030212B" w:rsidRDefault="00377290" w:rsidP="001419CF">
      <w:pPr>
        <w:pStyle w:val="Akapitzlist"/>
        <w:numPr>
          <w:ilvl w:val="1"/>
          <w:numId w:val="17"/>
        </w:numPr>
        <w:tabs>
          <w:tab w:val="left" w:pos="1378"/>
        </w:tabs>
        <w:spacing w:line="276" w:lineRule="auto"/>
        <w:ind w:left="1378" w:right="367"/>
        <w:rPr>
          <w:rFonts w:asciiTheme="minorHAnsi" w:hAnsiTheme="minorHAnsi" w:cstheme="minorHAnsi"/>
        </w:rPr>
      </w:pPr>
      <w:r w:rsidRPr="0030212B">
        <w:rPr>
          <w:rFonts w:asciiTheme="minorHAnsi" w:hAnsiTheme="minorHAnsi" w:cstheme="minorHAnsi"/>
        </w:rPr>
        <w:t>wykonawcę oraz uczestnika konkursu, którego jednostką dominującą w rozumieniu art. 3 ust. 1 pkt</w:t>
      </w:r>
      <w:r w:rsidRPr="0030212B">
        <w:rPr>
          <w:rFonts w:asciiTheme="minorHAnsi" w:hAnsiTheme="minorHAnsi" w:cstheme="minorHAnsi"/>
          <w:spacing w:val="26"/>
        </w:rPr>
        <w:t xml:space="preserve"> </w:t>
      </w:r>
      <w:r w:rsidRPr="0030212B">
        <w:rPr>
          <w:rFonts w:asciiTheme="minorHAnsi" w:hAnsiTheme="minorHAnsi" w:cstheme="minorHAnsi"/>
        </w:rPr>
        <w:t>37</w:t>
      </w:r>
      <w:r w:rsidRPr="0030212B">
        <w:rPr>
          <w:rFonts w:asciiTheme="minorHAnsi" w:hAnsiTheme="minorHAnsi" w:cstheme="minorHAnsi"/>
          <w:spacing w:val="25"/>
        </w:rPr>
        <w:t xml:space="preserve"> </w:t>
      </w:r>
      <w:r w:rsidRPr="0030212B">
        <w:rPr>
          <w:rFonts w:asciiTheme="minorHAnsi" w:hAnsiTheme="minorHAnsi" w:cstheme="minorHAnsi"/>
        </w:rPr>
        <w:t>ustawy</w:t>
      </w:r>
      <w:r w:rsidRPr="0030212B">
        <w:rPr>
          <w:rFonts w:asciiTheme="minorHAnsi" w:hAnsiTheme="minorHAnsi" w:cstheme="minorHAnsi"/>
          <w:spacing w:val="24"/>
        </w:rPr>
        <w:t xml:space="preserve"> </w:t>
      </w:r>
      <w:r w:rsidRPr="0030212B">
        <w:rPr>
          <w:rFonts w:asciiTheme="minorHAnsi" w:hAnsiTheme="minorHAnsi" w:cstheme="minorHAnsi"/>
        </w:rPr>
        <w:t>z</w:t>
      </w:r>
      <w:r w:rsidRPr="0030212B">
        <w:rPr>
          <w:rFonts w:asciiTheme="minorHAnsi" w:hAnsiTheme="minorHAnsi" w:cstheme="minorHAnsi"/>
          <w:spacing w:val="25"/>
        </w:rPr>
        <w:t xml:space="preserve"> </w:t>
      </w:r>
      <w:r w:rsidRPr="0030212B">
        <w:rPr>
          <w:rFonts w:asciiTheme="minorHAnsi" w:hAnsiTheme="minorHAnsi" w:cstheme="minorHAnsi"/>
        </w:rPr>
        <w:t>dnia</w:t>
      </w:r>
      <w:r w:rsidRPr="0030212B">
        <w:rPr>
          <w:rFonts w:asciiTheme="minorHAnsi" w:hAnsiTheme="minorHAnsi" w:cstheme="minorHAnsi"/>
          <w:spacing w:val="25"/>
        </w:rPr>
        <w:t xml:space="preserve"> </w:t>
      </w:r>
      <w:r w:rsidRPr="0030212B">
        <w:rPr>
          <w:rFonts w:asciiTheme="minorHAnsi" w:hAnsiTheme="minorHAnsi" w:cstheme="minorHAnsi"/>
        </w:rPr>
        <w:t>29</w:t>
      </w:r>
      <w:r w:rsidRPr="0030212B">
        <w:rPr>
          <w:rFonts w:asciiTheme="minorHAnsi" w:hAnsiTheme="minorHAnsi" w:cstheme="minorHAnsi"/>
          <w:spacing w:val="25"/>
        </w:rPr>
        <w:t xml:space="preserve"> </w:t>
      </w:r>
      <w:r w:rsidRPr="0030212B">
        <w:rPr>
          <w:rFonts w:asciiTheme="minorHAnsi" w:hAnsiTheme="minorHAnsi" w:cstheme="minorHAnsi"/>
        </w:rPr>
        <w:t>września</w:t>
      </w:r>
      <w:r w:rsidRPr="0030212B">
        <w:rPr>
          <w:rFonts w:asciiTheme="minorHAnsi" w:hAnsiTheme="minorHAnsi" w:cstheme="minorHAnsi"/>
          <w:spacing w:val="25"/>
        </w:rPr>
        <w:t xml:space="preserve"> </w:t>
      </w:r>
      <w:r w:rsidRPr="0030212B">
        <w:rPr>
          <w:rFonts w:asciiTheme="minorHAnsi" w:hAnsiTheme="minorHAnsi" w:cstheme="minorHAnsi"/>
        </w:rPr>
        <w:t>1994</w:t>
      </w:r>
      <w:r w:rsidRPr="0030212B">
        <w:rPr>
          <w:rFonts w:asciiTheme="minorHAnsi" w:hAnsiTheme="minorHAnsi" w:cstheme="minorHAnsi"/>
          <w:spacing w:val="25"/>
        </w:rPr>
        <w:t xml:space="preserve"> </w:t>
      </w:r>
      <w:r w:rsidRPr="0030212B">
        <w:rPr>
          <w:rFonts w:asciiTheme="minorHAnsi" w:hAnsiTheme="minorHAnsi" w:cstheme="minorHAnsi"/>
        </w:rPr>
        <w:t>r.</w:t>
      </w:r>
      <w:r w:rsidRPr="0030212B">
        <w:rPr>
          <w:rFonts w:asciiTheme="minorHAnsi" w:hAnsiTheme="minorHAnsi" w:cstheme="minorHAnsi"/>
          <w:spacing w:val="25"/>
        </w:rPr>
        <w:t xml:space="preserve"> </w:t>
      </w:r>
      <w:r w:rsidRPr="0030212B">
        <w:rPr>
          <w:rFonts w:asciiTheme="minorHAnsi" w:hAnsiTheme="minorHAnsi" w:cstheme="minorHAnsi"/>
        </w:rPr>
        <w:t>o</w:t>
      </w:r>
      <w:r w:rsidRPr="0030212B">
        <w:rPr>
          <w:rFonts w:asciiTheme="minorHAnsi" w:hAnsiTheme="minorHAnsi" w:cstheme="minorHAnsi"/>
          <w:spacing w:val="25"/>
        </w:rPr>
        <w:t xml:space="preserve"> </w:t>
      </w:r>
      <w:r w:rsidRPr="0030212B">
        <w:rPr>
          <w:rFonts w:asciiTheme="minorHAnsi" w:hAnsiTheme="minorHAnsi" w:cstheme="minorHAnsi"/>
        </w:rPr>
        <w:t>rachunkowości</w:t>
      </w:r>
      <w:r w:rsidRPr="0030212B">
        <w:rPr>
          <w:rFonts w:asciiTheme="minorHAnsi" w:hAnsiTheme="minorHAnsi" w:cstheme="minorHAnsi"/>
          <w:spacing w:val="23"/>
        </w:rPr>
        <w:t xml:space="preserve"> </w:t>
      </w:r>
      <w:r w:rsidRPr="0030212B">
        <w:rPr>
          <w:rFonts w:asciiTheme="minorHAnsi" w:hAnsiTheme="minorHAnsi" w:cstheme="minorHAnsi"/>
        </w:rPr>
        <w:t>(Dz.</w:t>
      </w:r>
      <w:r w:rsidRPr="0030212B">
        <w:rPr>
          <w:rFonts w:asciiTheme="minorHAnsi" w:hAnsiTheme="minorHAnsi" w:cstheme="minorHAnsi"/>
          <w:spacing w:val="25"/>
        </w:rPr>
        <w:t xml:space="preserve"> </w:t>
      </w:r>
      <w:r w:rsidRPr="0030212B">
        <w:rPr>
          <w:rFonts w:asciiTheme="minorHAnsi" w:hAnsiTheme="minorHAnsi" w:cstheme="minorHAnsi"/>
        </w:rPr>
        <w:t>U.</w:t>
      </w:r>
      <w:r w:rsidRPr="0030212B">
        <w:rPr>
          <w:rFonts w:asciiTheme="minorHAnsi" w:hAnsiTheme="minorHAnsi" w:cstheme="minorHAnsi"/>
          <w:spacing w:val="25"/>
        </w:rPr>
        <w:t xml:space="preserve"> </w:t>
      </w:r>
      <w:r w:rsidRPr="0030212B">
        <w:rPr>
          <w:rFonts w:asciiTheme="minorHAnsi" w:hAnsiTheme="minorHAnsi" w:cstheme="minorHAnsi"/>
        </w:rPr>
        <w:t>z</w:t>
      </w:r>
      <w:r w:rsidRPr="0030212B">
        <w:rPr>
          <w:rFonts w:asciiTheme="minorHAnsi" w:hAnsiTheme="minorHAnsi" w:cstheme="minorHAnsi"/>
          <w:spacing w:val="25"/>
        </w:rPr>
        <w:t xml:space="preserve"> </w:t>
      </w:r>
      <w:r w:rsidRPr="0030212B">
        <w:rPr>
          <w:rFonts w:asciiTheme="minorHAnsi" w:hAnsiTheme="minorHAnsi" w:cstheme="minorHAnsi"/>
        </w:rPr>
        <w:t>2021</w:t>
      </w:r>
      <w:r w:rsidRPr="0030212B">
        <w:rPr>
          <w:rFonts w:asciiTheme="minorHAnsi" w:hAnsiTheme="minorHAnsi" w:cstheme="minorHAnsi"/>
          <w:spacing w:val="25"/>
        </w:rPr>
        <w:t xml:space="preserve"> </w:t>
      </w:r>
      <w:r w:rsidRPr="0030212B">
        <w:rPr>
          <w:rFonts w:asciiTheme="minorHAnsi" w:hAnsiTheme="minorHAnsi" w:cstheme="minorHAnsi"/>
        </w:rPr>
        <w:t>r.</w:t>
      </w:r>
      <w:r w:rsidRPr="0030212B">
        <w:rPr>
          <w:rFonts w:asciiTheme="minorHAnsi" w:hAnsiTheme="minorHAnsi" w:cstheme="minorHAnsi"/>
          <w:spacing w:val="23"/>
        </w:rPr>
        <w:t xml:space="preserve"> </w:t>
      </w:r>
      <w:r w:rsidRPr="0030212B">
        <w:rPr>
          <w:rFonts w:asciiTheme="minorHAnsi" w:hAnsiTheme="minorHAnsi" w:cstheme="minorHAnsi"/>
        </w:rPr>
        <w:t>poz.</w:t>
      </w:r>
      <w:r w:rsidRPr="0030212B">
        <w:rPr>
          <w:rFonts w:asciiTheme="minorHAnsi" w:hAnsiTheme="minorHAnsi" w:cstheme="minorHAnsi"/>
          <w:spacing w:val="25"/>
        </w:rPr>
        <w:t xml:space="preserve"> </w:t>
      </w:r>
      <w:r w:rsidRPr="0030212B">
        <w:rPr>
          <w:rFonts w:asciiTheme="minorHAnsi" w:hAnsiTheme="minorHAnsi" w:cstheme="minorHAnsi"/>
        </w:rPr>
        <w:t>217,</w:t>
      </w:r>
      <w:r w:rsidRPr="0030212B">
        <w:rPr>
          <w:rFonts w:asciiTheme="minorHAnsi" w:hAnsiTheme="minorHAnsi" w:cstheme="minorHAnsi"/>
          <w:spacing w:val="25"/>
        </w:rPr>
        <w:t xml:space="preserve"> </w:t>
      </w:r>
      <w:r w:rsidRPr="0030212B">
        <w:rPr>
          <w:rFonts w:asciiTheme="minorHAnsi" w:hAnsiTheme="minorHAnsi" w:cstheme="minorHAnsi"/>
        </w:rPr>
        <w:t>2105 i</w:t>
      </w:r>
      <w:r w:rsidRPr="0030212B">
        <w:rPr>
          <w:rFonts w:asciiTheme="minorHAnsi" w:hAnsiTheme="minorHAnsi" w:cstheme="minorHAnsi"/>
          <w:spacing w:val="75"/>
        </w:rPr>
        <w:t xml:space="preserve"> </w:t>
      </w:r>
      <w:r w:rsidRPr="0030212B">
        <w:rPr>
          <w:rFonts w:asciiTheme="minorHAnsi" w:hAnsiTheme="minorHAnsi" w:cstheme="minorHAnsi"/>
        </w:rPr>
        <w:t>2106),</w:t>
      </w:r>
      <w:r w:rsidRPr="0030212B">
        <w:rPr>
          <w:rFonts w:asciiTheme="minorHAnsi" w:hAnsiTheme="minorHAnsi" w:cstheme="minorHAnsi"/>
          <w:spacing w:val="74"/>
        </w:rPr>
        <w:t xml:space="preserve"> </w:t>
      </w:r>
      <w:r w:rsidRPr="0030212B">
        <w:rPr>
          <w:rFonts w:asciiTheme="minorHAnsi" w:hAnsiTheme="minorHAnsi" w:cstheme="minorHAnsi"/>
        </w:rPr>
        <w:t>jest</w:t>
      </w:r>
      <w:r w:rsidRPr="0030212B">
        <w:rPr>
          <w:rFonts w:asciiTheme="minorHAnsi" w:hAnsiTheme="minorHAnsi" w:cstheme="minorHAnsi"/>
          <w:spacing w:val="75"/>
        </w:rPr>
        <w:t xml:space="preserve"> </w:t>
      </w:r>
      <w:r w:rsidRPr="0030212B">
        <w:rPr>
          <w:rFonts w:asciiTheme="minorHAnsi" w:hAnsiTheme="minorHAnsi" w:cstheme="minorHAnsi"/>
        </w:rPr>
        <w:t>podmiot</w:t>
      </w:r>
      <w:r w:rsidRPr="0030212B">
        <w:rPr>
          <w:rFonts w:asciiTheme="minorHAnsi" w:hAnsiTheme="minorHAnsi" w:cstheme="minorHAnsi"/>
          <w:spacing w:val="75"/>
        </w:rPr>
        <w:t xml:space="preserve"> </w:t>
      </w:r>
      <w:r w:rsidRPr="0030212B">
        <w:rPr>
          <w:rFonts w:asciiTheme="minorHAnsi" w:hAnsiTheme="minorHAnsi" w:cstheme="minorHAnsi"/>
        </w:rPr>
        <w:t>wymieniony</w:t>
      </w:r>
      <w:r w:rsidRPr="0030212B">
        <w:rPr>
          <w:rFonts w:asciiTheme="minorHAnsi" w:hAnsiTheme="minorHAnsi" w:cstheme="minorHAnsi"/>
          <w:spacing w:val="74"/>
        </w:rPr>
        <w:t xml:space="preserve"> </w:t>
      </w:r>
      <w:r w:rsidRPr="0030212B">
        <w:rPr>
          <w:rFonts w:asciiTheme="minorHAnsi" w:hAnsiTheme="minorHAnsi" w:cstheme="minorHAnsi"/>
        </w:rPr>
        <w:t>w</w:t>
      </w:r>
      <w:r w:rsidRPr="0030212B">
        <w:rPr>
          <w:rFonts w:asciiTheme="minorHAnsi" w:hAnsiTheme="minorHAnsi" w:cstheme="minorHAnsi"/>
          <w:spacing w:val="73"/>
        </w:rPr>
        <w:t xml:space="preserve"> </w:t>
      </w:r>
      <w:r w:rsidRPr="0030212B">
        <w:rPr>
          <w:rFonts w:asciiTheme="minorHAnsi" w:hAnsiTheme="minorHAnsi" w:cstheme="minorHAnsi"/>
        </w:rPr>
        <w:t>wykazach</w:t>
      </w:r>
      <w:r w:rsidRPr="0030212B">
        <w:rPr>
          <w:rFonts w:asciiTheme="minorHAnsi" w:hAnsiTheme="minorHAnsi" w:cstheme="minorHAnsi"/>
          <w:spacing w:val="72"/>
        </w:rPr>
        <w:t xml:space="preserve"> </w:t>
      </w:r>
      <w:r w:rsidRPr="0030212B">
        <w:rPr>
          <w:rFonts w:asciiTheme="minorHAnsi" w:hAnsiTheme="minorHAnsi" w:cstheme="minorHAnsi"/>
        </w:rPr>
        <w:t>określonych</w:t>
      </w:r>
      <w:r w:rsidRPr="0030212B">
        <w:rPr>
          <w:rFonts w:asciiTheme="minorHAnsi" w:hAnsiTheme="minorHAnsi" w:cstheme="minorHAnsi"/>
          <w:spacing w:val="75"/>
        </w:rPr>
        <w:t xml:space="preserve"> </w:t>
      </w:r>
      <w:r w:rsidRPr="0030212B">
        <w:rPr>
          <w:rFonts w:asciiTheme="minorHAnsi" w:hAnsiTheme="minorHAnsi" w:cstheme="minorHAnsi"/>
        </w:rPr>
        <w:t>w</w:t>
      </w:r>
      <w:r w:rsidRPr="0030212B">
        <w:rPr>
          <w:rFonts w:asciiTheme="minorHAnsi" w:hAnsiTheme="minorHAnsi" w:cstheme="minorHAnsi"/>
          <w:spacing w:val="73"/>
        </w:rPr>
        <w:t xml:space="preserve"> </w:t>
      </w:r>
      <w:r w:rsidRPr="0030212B">
        <w:rPr>
          <w:rFonts w:asciiTheme="minorHAnsi" w:hAnsiTheme="minorHAnsi" w:cstheme="minorHAnsi"/>
        </w:rPr>
        <w:t>rozporządzeniu</w:t>
      </w:r>
      <w:r w:rsidRPr="0030212B">
        <w:rPr>
          <w:rFonts w:asciiTheme="minorHAnsi" w:hAnsiTheme="minorHAnsi" w:cstheme="minorHAnsi"/>
          <w:spacing w:val="74"/>
        </w:rPr>
        <w:t xml:space="preserve"> </w:t>
      </w:r>
      <w:r w:rsidRPr="0030212B">
        <w:rPr>
          <w:rFonts w:asciiTheme="minorHAnsi" w:hAnsiTheme="minorHAnsi" w:cstheme="minorHAnsi"/>
        </w:rPr>
        <w:t>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65D9A51A" w14:textId="77777777" w:rsidR="00383220" w:rsidRPr="0030212B" w:rsidRDefault="00377290" w:rsidP="001419CF">
      <w:pPr>
        <w:pStyle w:val="Akapitzlist"/>
        <w:numPr>
          <w:ilvl w:val="0"/>
          <w:numId w:val="17"/>
        </w:numPr>
        <w:tabs>
          <w:tab w:val="left" w:pos="1005"/>
          <w:tab w:val="left" w:pos="1018"/>
        </w:tabs>
        <w:spacing w:line="276" w:lineRule="auto"/>
        <w:ind w:left="1018" w:right="370" w:hanging="360"/>
        <w:rPr>
          <w:rFonts w:asciiTheme="minorHAnsi" w:hAnsiTheme="minorHAnsi" w:cstheme="minorHAnsi"/>
        </w:rPr>
      </w:pPr>
      <w:r w:rsidRPr="0030212B">
        <w:rPr>
          <w:rFonts w:asciiTheme="minorHAnsi" w:hAnsiTheme="minorHAnsi" w:cstheme="minorHAnsi"/>
        </w:rPr>
        <w:t>W celu potwierdzenia braku istnienia okoliczności, o których mowa w pkt. 5) Zamawiający</w:t>
      </w:r>
      <w:r w:rsidRPr="0030212B">
        <w:rPr>
          <w:rFonts w:asciiTheme="minorHAnsi" w:hAnsiTheme="minorHAnsi" w:cstheme="minorHAnsi"/>
          <w:spacing w:val="40"/>
        </w:rPr>
        <w:t xml:space="preserve"> </w:t>
      </w:r>
      <w:r w:rsidRPr="0030212B">
        <w:rPr>
          <w:rFonts w:asciiTheme="minorHAnsi" w:hAnsiTheme="minorHAnsi" w:cstheme="minorHAnsi"/>
        </w:rPr>
        <w:t>zastrzega możliwość samodzielnego badania ogólnodostępnych rejestrów, w tym Centralnej Ewidencji i Informacji o Działalności Gospodarczej, Krajowego Rejestru Sądowego oraz Centralnego Rejestru Beneficjentów Rzeczywistych.</w:t>
      </w:r>
    </w:p>
    <w:p w14:paraId="699FCD6E" w14:textId="77777777" w:rsidR="00383220" w:rsidRPr="0030212B" w:rsidRDefault="00377290" w:rsidP="001419CF">
      <w:pPr>
        <w:pStyle w:val="Akapitzlist"/>
        <w:numPr>
          <w:ilvl w:val="0"/>
          <w:numId w:val="17"/>
        </w:numPr>
        <w:tabs>
          <w:tab w:val="left" w:pos="1005"/>
        </w:tabs>
        <w:spacing w:line="276" w:lineRule="auto"/>
        <w:ind w:left="1005" w:hanging="347"/>
        <w:rPr>
          <w:rFonts w:asciiTheme="minorHAnsi" w:hAnsiTheme="minorHAnsi" w:cstheme="minorHAnsi"/>
        </w:rPr>
      </w:pPr>
      <w:r w:rsidRPr="0030212B">
        <w:rPr>
          <w:rFonts w:asciiTheme="minorHAnsi" w:hAnsiTheme="minorHAnsi" w:cstheme="minorHAnsi"/>
        </w:rPr>
        <w:t>Oferta</w:t>
      </w:r>
      <w:r w:rsidRPr="0030212B">
        <w:rPr>
          <w:rFonts w:asciiTheme="minorHAnsi" w:hAnsiTheme="minorHAnsi" w:cstheme="minorHAnsi"/>
          <w:spacing w:val="-4"/>
        </w:rPr>
        <w:t xml:space="preserve"> </w:t>
      </w:r>
      <w:r w:rsidRPr="0030212B">
        <w:rPr>
          <w:rFonts w:asciiTheme="minorHAnsi" w:hAnsiTheme="minorHAnsi" w:cstheme="minorHAnsi"/>
        </w:rPr>
        <w:t>wykonawcy,</w:t>
      </w:r>
      <w:r w:rsidRPr="0030212B">
        <w:rPr>
          <w:rFonts w:asciiTheme="minorHAnsi" w:hAnsiTheme="minorHAnsi" w:cstheme="minorHAnsi"/>
          <w:spacing w:val="-3"/>
        </w:rPr>
        <w:t xml:space="preserve"> </w:t>
      </w:r>
      <w:r w:rsidRPr="0030212B">
        <w:rPr>
          <w:rFonts w:asciiTheme="minorHAnsi" w:hAnsiTheme="minorHAnsi" w:cstheme="minorHAnsi"/>
        </w:rPr>
        <w:t>o</w:t>
      </w:r>
      <w:r w:rsidRPr="0030212B">
        <w:rPr>
          <w:rFonts w:asciiTheme="minorHAnsi" w:hAnsiTheme="minorHAnsi" w:cstheme="minorHAnsi"/>
          <w:spacing w:val="-6"/>
        </w:rPr>
        <w:t xml:space="preserve"> </w:t>
      </w:r>
      <w:r w:rsidRPr="0030212B">
        <w:rPr>
          <w:rFonts w:asciiTheme="minorHAnsi" w:hAnsiTheme="minorHAnsi" w:cstheme="minorHAnsi"/>
        </w:rPr>
        <w:t>którym</w:t>
      </w:r>
      <w:r w:rsidRPr="0030212B">
        <w:rPr>
          <w:rFonts w:asciiTheme="minorHAnsi" w:hAnsiTheme="minorHAnsi" w:cstheme="minorHAnsi"/>
          <w:spacing w:val="-2"/>
        </w:rPr>
        <w:t xml:space="preserve"> </w:t>
      </w:r>
      <w:r w:rsidRPr="0030212B">
        <w:rPr>
          <w:rFonts w:asciiTheme="minorHAnsi" w:hAnsiTheme="minorHAnsi" w:cstheme="minorHAnsi"/>
        </w:rPr>
        <w:t>mowa</w:t>
      </w:r>
      <w:r w:rsidRPr="0030212B">
        <w:rPr>
          <w:rFonts w:asciiTheme="minorHAnsi" w:hAnsiTheme="minorHAnsi" w:cstheme="minorHAnsi"/>
          <w:spacing w:val="-3"/>
        </w:rPr>
        <w:t xml:space="preserve"> </w:t>
      </w:r>
      <w:r w:rsidRPr="0030212B">
        <w:rPr>
          <w:rFonts w:asciiTheme="minorHAnsi" w:hAnsiTheme="minorHAnsi" w:cstheme="minorHAnsi"/>
        </w:rPr>
        <w:t>w</w:t>
      </w:r>
      <w:r w:rsidRPr="0030212B">
        <w:rPr>
          <w:rFonts w:asciiTheme="minorHAnsi" w:hAnsiTheme="minorHAnsi" w:cstheme="minorHAnsi"/>
          <w:spacing w:val="-3"/>
        </w:rPr>
        <w:t xml:space="preserve"> </w:t>
      </w:r>
      <w:r w:rsidRPr="0030212B">
        <w:rPr>
          <w:rFonts w:asciiTheme="minorHAnsi" w:hAnsiTheme="minorHAnsi" w:cstheme="minorHAnsi"/>
        </w:rPr>
        <w:t>pkt</w:t>
      </w:r>
      <w:r w:rsidRPr="0030212B">
        <w:rPr>
          <w:rFonts w:asciiTheme="minorHAnsi" w:hAnsiTheme="minorHAnsi" w:cstheme="minorHAnsi"/>
          <w:spacing w:val="-2"/>
        </w:rPr>
        <w:t xml:space="preserve"> </w:t>
      </w:r>
      <w:r w:rsidRPr="0030212B">
        <w:rPr>
          <w:rFonts w:asciiTheme="minorHAnsi" w:hAnsiTheme="minorHAnsi" w:cstheme="minorHAnsi"/>
        </w:rPr>
        <w:t>5</w:t>
      </w:r>
      <w:r w:rsidRPr="0030212B">
        <w:rPr>
          <w:rFonts w:asciiTheme="minorHAnsi" w:hAnsiTheme="minorHAnsi" w:cstheme="minorHAnsi"/>
          <w:spacing w:val="-3"/>
        </w:rPr>
        <w:t xml:space="preserve"> </w:t>
      </w:r>
      <w:r w:rsidRPr="0030212B">
        <w:rPr>
          <w:rFonts w:asciiTheme="minorHAnsi" w:hAnsiTheme="minorHAnsi" w:cstheme="minorHAnsi"/>
        </w:rPr>
        <w:t>zostanie</w:t>
      </w:r>
      <w:r w:rsidRPr="0030212B">
        <w:rPr>
          <w:rFonts w:asciiTheme="minorHAnsi" w:hAnsiTheme="minorHAnsi" w:cstheme="minorHAnsi"/>
          <w:spacing w:val="-3"/>
        </w:rPr>
        <w:t xml:space="preserve"> </w:t>
      </w:r>
      <w:r w:rsidRPr="0030212B">
        <w:rPr>
          <w:rFonts w:asciiTheme="minorHAnsi" w:hAnsiTheme="minorHAnsi" w:cstheme="minorHAnsi"/>
          <w:spacing w:val="-2"/>
        </w:rPr>
        <w:t>odrzucona.</w:t>
      </w:r>
    </w:p>
    <w:p w14:paraId="3298DFE2" w14:textId="77777777" w:rsidR="00383220" w:rsidRPr="0030212B" w:rsidRDefault="00377290" w:rsidP="001419CF">
      <w:pPr>
        <w:pStyle w:val="Akapitzlist"/>
        <w:numPr>
          <w:ilvl w:val="0"/>
          <w:numId w:val="17"/>
        </w:numPr>
        <w:tabs>
          <w:tab w:val="left" w:pos="1005"/>
          <w:tab w:val="left" w:pos="1018"/>
        </w:tabs>
        <w:spacing w:before="2" w:line="276" w:lineRule="auto"/>
        <w:ind w:left="1018" w:right="373" w:hanging="360"/>
        <w:rPr>
          <w:rFonts w:asciiTheme="minorHAnsi" w:hAnsiTheme="minorHAnsi" w:cstheme="minorHAnsi"/>
        </w:rPr>
      </w:pPr>
      <w:r w:rsidRPr="0030212B">
        <w:rPr>
          <w:rFonts w:asciiTheme="minorHAnsi" w:hAnsiTheme="minorHAnsi" w:cstheme="minorHAnsi"/>
        </w:rPr>
        <w:t>Wykonawca</w:t>
      </w:r>
      <w:r w:rsidRPr="0030212B">
        <w:rPr>
          <w:rFonts w:asciiTheme="minorHAnsi" w:hAnsiTheme="minorHAnsi" w:cstheme="minorHAnsi"/>
          <w:spacing w:val="80"/>
        </w:rPr>
        <w:t xml:space="preserve"> </w:t>
      </w:r>
      <w:r w:rsidRPr="0030212B">
        <w:rPr>
          <w:rFonts w:asciiTheme="minorHAnsi" w:hAnsiTheme="minorHAnsi" w:cstheme="minorHAnsi"/>
        </w:rPr>
        <w:t>może</w:t>
      </w:r>
      <w:r w:rsidRPr="0030212B">
        <w:rPr>
          <w:rFonts w:asciiTheme="minorHAnsi" w:hAnsiTheme="minorHAnsi" w:cstheme="minorHAnsi"/>
          <w:spacing w:val="80"/>
        </w:rPr>
        <w:t xml:space="preserve"> </w:t>
      </w:r>
      <w:r w:rsidRPr="0030212B">
        <w:rPr>
          <w:rFonts w:asciiTheme="minorHAnsi" w:hAnsiTheme="minorHAnsi" w:cstheme="minorHAnsi"/>
        </w:rPr>
        <w:t>zostać</w:t>
      </w:r>
      <w:r w:rsidRPr="0030212B">
        <w:rPr>
          <w:rFonts w:asciiTheme="minorHAnsi" w:hAnsiTheme="minorHAnsi" w:cstheme="minorHAnsi"/>
          <w:spacing w:val="79"/>
        </w:rPr>
        <w:t xml:space="preserve"> </w:t>
      </w:r>
      <w:r w:rsidRPr="0030212B">
        <w:rPr>
          <w:rFonts w:asciiTheme="minorHAnsi" w:hAnsiTheme="minorHAnsi" w:cstheme="minorHAnsi"/>
        </w:rPr>
        <w:t>wykluczony</w:t>
      </w:r>
      <w:r w:rsidRPr="0030212B">
        <w:rPr>
          <w:rFonts w:asciiTheme="minorHAnsi" w:hAnsiTheme="minorHAnsi" w:cstheme="minorHAnsi"/>
          <w:spacing w:val="80"/>
        </w:rPr>
        <w:t xml:space="preserve"> </w:t>
      </w:r>
      <w:r w:rsidRPr="0030212B">
        <w:rPr>
          <w:rFonts w:asciiTheme="minorHAnsi" w:hAnsiTheme="minorHAnsi" w:cstheme="minorHAnsi"/>
        </w:rPr>
        <w:t>przez</w:t>
      </w:r>
      <w:r w:rsidRPr="0030212B">
        <w:rPr>
          <w:rFonts w:asciiTheme="minorHAnsi" w:hAnsiTheme="minorHAnsi" w:cstheme="minorHAnsi"/>
          <w:spacing w:val="80"/>
        </w:rPr>
        <w:t xml:space="preserve"> </w:t>
      </w:r>
      <w:r w:rsidRPr="0030212B">
        <w:rPr>
          <w:rFonts w:asciiTheme="minorHAnsi" w:hAnsiTheme="minorHAnsi" w:cstheme="minorHAnsi"/>
        </w:rPr>
        <w:t>zamawiającego</w:t>
      </w:r>
      <w:r w:rsidRPr="0030212B">
        <w:rPr>
          <w:rFonts w:asciiTheme="minorHAnsi" w:hAnsiTheme="minorHAnsi" w:cstheme="minorHAnsi"/>
          <w:spacing w:val="80"/>
        </w:rPr>
        <w:t xml:space="preserve"> </w:t>
      </w:r>
      <w:r w:rsidRPr="0030212B">
        <w:rPr>
          <w:rFonts w:asciiTheme="minorHAnsi" w:hAnsiTheme="minorHAnsi" w:cstheme="minorHAnsi"/>
        </w:rPr>
        <w:t>na</w:t>
      </w:r>
      <w:r w:rsidRPr="0030212B">
        <w:rPr>
          <w:rFonts w:asciiTheme="minorHAnsi" w:hAnsiTheme="minorHAnsi" w:cstheme="minorHAnsi"/>
          <w:spacing w:val="80"/>
        </w:rPr>
        <w:t xml:space="preserve"> </w:t>
      </w:r>
      <w:r w:rsidRPr="0030212B">
        <w:rPr>
          <w:rFonts w:asciiTheme="minorHAnsi" w:hAnsiTheme="minorHAnsi" w:cstheme="minorHAnsi"/>
        </w:rPr>
        <w:t>każdym</w:t>
      </w:r>
      <w:r w:rsidRPr="0030212B">
        <w:rPr>
          <w:rFonts w:asciiTheme="minorHAnsi" w:hAnsiTheme="minorHAnsi" w:cstheme="minorHAnsi"/>
          <w:spacing w:val="80"/>
        </w:rPr>
        <w:t xml:space="preserve"> </w:t>
      </w:r>
      <w:r w:rsidRPr="0030212B">
        <w:rPr>
          <w:rFonts w:asciiTheme="minorHAnsi" w:hAnsiTheme="minorHAnsi" w:cstheme="minorHAnsi"/>
        </w:rPr>
        <w:t>etapie</w:t>
      </w:r>
      <w:r w:rsidRPr="0030212B">
        <w:rPr>
          <w:rFonts w:asciiTheme="minorHAnsi" w:hAnsiTheme="minorHAnsi" w:cstheme="minorHAnsi"/>
          <w:spacing w:val="80"/>
        </w:rPr>
        <w:t xml:space="preserve"> </w:t>
      </w:r>
      <w:r w:rsidRPr="0030212B">
        <w:rPr>
          <w:rFonts w:asciiTheme="minorHAnsi" w:hAnsiTheme="minorHAnsi" w:cstheme="minorHAnsi"/>
        </w:rPr>
        <w:t>postępowania o udzielenie zamówienia.</w:t>
      </w:r>
    </w:p>
    <w:p w14:paraId="2DD1C2A9" w14:textId="77777777" w:rsidR="00383220" w:rsidRPr="0030212B" w:rsidRDefault="00377290" w:rsidP="0030212B">
      <w:pPr>
        <w:pStyle w:val="Tekstpodstawowy"/>
        <w:spacing w:before="11" w:line="276" w:lineRule="auto"/>
        <w:ind w:firstLine="0"/>
        <w:rPr>
          <w:rFonts w:asciiTheme="minorHAnsi" w:hAnsiTheme="minorHAnsi" w:cstheme="minorHAnsi"/>
        </w:rPr>
      </w:pPr>
      <w:r w:rsidRPr="0030212B">
        <w:rPr>
          <w:rFonts w:asciiTheme="minorHAnsi" w:hAnsiTheme="minorHAnsi" w:cstheme="minorHAnsi"/>
          <w:noProof/>
        </w:rPr>
        <mc:AlternateContent>
          <mc:Choice Requires="wps">
            <w:drawing>
              <wp:anchor distT="0" distB="0" distL="0" distR="0" simplePos="0" relativeHeight="487591936" behindDoc="1" locked="0" layoutInCell="1" allowOverlap="1" wp14:anchorId="07FDABD6" wp14:editId="5885E0BF">
                <wp:simplePos x="0" y="0"/>
                <wp:positionH relativeFrom="page">
                  <wp:posOffset>1311910</wp:posOffset>
                </wp:positionH>
                <wp:positionV relativeFrom="paragraph">
                  <wp:posOffset>161290</wp:posOffset>
                </wp:positionV>
                <wp:extent cx="5664835" cy="268605"/>
                <wp:effectExtent l="0" t="0" r="12065" b="17145"/>
                <wp:wrapTopAndBottom/>
                <wp:docPr id="1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64835" cy="26860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6F034CC6" w14:textId="77777777" w:rsidR="00383220" w:rsidRDefault="00377290" w:rsidP="00371C6B">
                            <w:pPr>
                              <w:pBdr>
                                <w:top w:val="single" w:sz="4" w:space="1" w:color="auto"/>
                                <w:left w:val="single" w:sz="4" w:space="18" w:color="auto"/>
                                <w:bottom w:val="single" w:sz="4" w:space="1" w:color="auto"/>
                                <w:right w:val="single" w:sz="4" w:space="4" w:color="auto"/>
                              </w:pBdr>
                              <w:shd w:val="clear" w:color="auto" w:fill="DBE5F1" w:themeFill="accent1" w:themeFillTint="33"/>
                              <w:spacing w:line="252" w:lineRule="exact"/>
                              <w:ind w:left="664"/>
                              <w:rPr>
                                <w:b/>
                                <w:color w:val="000000"/>
                              </w:rPr>
                            </w:pPr>
                            <w:r>
                              <w:rPr>
                                <w:b/>
                                <w:color w:val="000000"/>
                              </w:rPr>
                              <w:t>DZIAŁ</w:t>
                            </w:r>
                            <w:r>
                              <w:rPr>
                                <w:b/>
                                <w:color w:val="000000"/>
                                <w:spacing w:val="-8"/>
                              </w:rPr>
                              <w:t xml:space="preserve"> </w:t>
                            </w:r>
                            <w:r>
                              <w:rPr>
                                <w:b/>
                                <w:color w:val="000000"/>
                              </w:rPr>
                              <w:t>VII</w:t>
                            </w:r>
                            <w:r>
                              <w:rPr>
                                <w:b/>
                                <w:color w:val="000000"/>
                                <w:spacing w:val="-5"/>
                              </w:rPr>
                              <w:t xml:space="preserve"> </w:t>
                            </w:r>
                            <w:r>
                              <w:rPr>
                                <w:b/>
                                <w:color w:val="000000"/>
                              </w:rPr>
                              <w:t>Informacja</w:t>
                            </w:r>
                            <w:r>
                              <w:rPr>
                                <w:b/>
                                <w:color w:val="000000"/>
                                <w:spacing w:val="-7"/>
                              </w:rPr>
                              <w:t xml:space="preserve"> </w:t>
                            </w:r>
                            <w:r>
                              <w:rPr>
                                <w:b/>
                                <w:color w:val="000000"/>
                              </w:rPr>
                              <w:t>o</w:t>
                            </w:r>
                            <w:r>
                              <w:rPr>
                                <w:b/>
                                <w:color w:val="000000"/>
                                <w:spacing w:val="-7"/>
                              </w:rPr>
                              <w:t xml:space="preserve"> </w:t>
                            </w:r>
                            <w:r>
                              <w:rPr>
                                <w:b/>
                                <w:color w:val="000000"/>
                              </w:rPr>
                              <w:t>warunkach</w:t>
                            </w:r>
                            <w:r>
                              <w:rPr>
                                <w:b/>
                                <w:color w:val="000000"/>
                                <w:spacing w:val="-4"/>
                              </w:rPr>
                              <w:t xml:space="preserve"> </w:t>
                            </w:r>
                            <w:r>
                              <w:rPr>
                                <w:b/>
                                <w:color w:val="000000"/>
                              </w:rPr>
                              <w:t>udziału</w:t>
                            </w:r>
                            <w:r>
                              <w:rPr>
                                <w:b/>
                                <w:color w:val="000000"/>
                                <w:spacing w:val="-7"/>
                              </w:rPr>
                              <w:t xml:space="preserve"> </w:t>
                            </w:r>
                            <w:r>
                              <w:rPr>
                                <w:b/>
                                <w:color w:val="000000"/>
                              </w:rPr>
                              <w:t>w</w:t>
                            </w:r>
                            <w:r>
                              <w:rPr>
                                <w:b/>
                                <w:color w:val="000000"/>
                                <w:spacing w:val="-3"/>
                              </w:rPr>
                              <w:t xml:space="preserve"> </w:t>
                            </w:r>
                            <w:r>
                              <w:rPr>
                                <w:b/>
                                <w:color w:val="000000"/>
                              </w:rPr>
                              <w:t>postępowaniu</w:t>
                            </w:r>
                            <w:r>
                              <w:rPr>
                                <w:b/>
                                <w:color w:val="000000"/>
                                <w:spacing w:val="-6"/>
                              </w:rPr>
                              <w:t xml:space="preserve"> </w:t>
                            </w:r>
                            <w:r>
                              <w:rPr>
                                <w:b/>
                                <w:color w:val="000000"/>
                              </w:rPr>
                              <w:t>o</w:t>
                            </w:r>
                            <w:r>
                              <w:rPr>
                                <w:b/>
                                <w:color w:val="000000"/>
                                <w:spacing w:val="-4"/>
                              </w:rPr>
                              <w:t xml:space="preserve"> </w:t>
                            </w:r>
                            <w:r>
                              <w:rPr>
                                <w:b/>
                                <w:color w:val="000000"/>
                              </w:rPr>
                              <w:t>udzielenie</w:t>
                            </w:r>
                            <w:r>
                              <w:rPr>
                                <w:b/>
                                <w:color w:val="000000"/>
                                <w:spacing w:val="-4"/>
                              </w:rPr>
                              <w:t xml:space="preserve"> </w:t>
                            </w:r>
                            <w:r>
                              <w:rPr>
                                <w:b/>
                                <w:color w:val="000000"/>
                                <w:spacing w:val="-2"/>
                              </w:rPr>
                              <w:t>zamówienia</w:t>
                            </w:r>
                          </w:p>
                        </w:txbxContent>
                      </wps:txbx>
                      <wps:bodyPr wrap="square" lIns="0" tIns="0" rIns="0" bIns="0" rtlCol="0">
                        <a:noAutofit/>
                      </wps:bodyPr>
                    </wps:wsp>
                  </a:graphicData>
                </a:graphic>
                <wp14:sizeRelH relativeFrom="margin">
                  <wp14:pctWidth>0</wp14:pctWidth>
                </wp14:sizeRelH>
              </wp:anchor>
            </w:drawing>
          </mc:Choice>
          <mc:Fallback>
            <w:pict>
              <v:shape w14:anchorId="07FDABD6" id="Textbox 14" o:spid="_x0000_s1032" type="#_x0000_t202" style="position:absolute;left:0;text-align:left;margin-left:103.3pt;margin-top:12.7pt;width:446.05pt;height:21.15pt;z-index:-15724544;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" fillcolor="white [3201]" strokecolor="#4bacc6 [3208]" strokeweight="2pt">
                <v:path arrowok="t"/>
                <v:textbox inset="0,0,0,0">
                  <w:txbxContent>
                    <w:p w14:paraId="6F034CC6" w14:textId="77777777" w:rsidR="00383220" w:rsidRDefault="00377290" w:rsidP="00371C6B">
                      <w:pPr>
                        <w:pBdr>
                          <w:top w:val="single" w:sz="4" w:space="1" w:color="auto"/>
                          <w:left w:val="single" w:sz="4" w:space="18" w:color="auto"/>
                          <w:bottom w:val="single" w:sz="4" w:space="1" w:color="auto"/>
                          <w:right w:val="single" w:sz="4" w:space="4" w:color="auto"/>
                        </w:pBdr>
                        <w:shd w:val="clear" w:color="auto" w:fill="DBE5F1" w:themeFill="accent1" w:themeFillTint="33"/>
                        <w:spacing w:line="252" w:lineRule="exact"/>
                        <w:ind w:left="664"/>
                        <w:rPr>
                          <w:b/>
                          <w:color w:val="000000"/>
                        </w:rPr>
                      </w:pPr>
                      <w:r>
                        <w:rPr>
                          <w:b/>
                          <w:color w:val="000000"/>
                        </w:rPr>
                        <w:t>DZIAŁ</w:t>
                      </w:r>
                      <w:r>
                        <w:rPr>
                          <w:b/>
                          <w:color w:val="000000"/>
                          <w:spacing w:val="-8"/>
                        </w:rPr>
                        <w:t xml:space="preserve"> </w:t>
                      </w:r>
                      <w:r>
                        <w:rPr>
                          <w:b/>
                          <w:color w:val="000000"/>
                        </w:rPr>
                        <w:t>VII</w:t>
                      </w:r>
                      <w:r>
                        <w:rPr>
                          <w:b/>
                          <w:color w:val="000000"/>
                          <w:spacing w:val="-5"/>
                        </w:rPr>
                        <w:t xml:space="preserve"> </w:t>
                      </w:r>
                      <w:r>
                        <w:rPr>
                          <w:b/>
                          <w:color w:val="000000"/>
                        </w:rPr>
                        <w:t>Informacja</w:t>
                      </w:r>
                      <w:r>
                        <w:rPr>
                          <w:b/>
                          <w:color w:val="000000"/>
                          <w:spacing w:val="-7"/>
                        </w:rPr>
                        <w:t xml:space="preserve"> </w:t>
                      </w:r>
                      <w:r>
                        <w:rPr>
                          <w:b/>
                          <w:color w:val="000000"/>
                        </w:rPr>
                        <w:t>o</w:t>
                      </w:r>
                      <w:r>
                        <w:rPr>
                          <w:b/>
                          <w:color w:val="000000"/>
                          <w:spacing w:val="-7"/>
                        </w:rPr>
                        <w:t xml:space="preserve"> </w:t>
                      </w:r>
                      <w:r>
                        <w:rPr>
                          <w:b/>
                          <w:color w:val="000000"/>
                        </w:rPr>
                        <w:t>warunkach</w:t>
                      </w:r>
                      <w:r>
                        <w:rPr>
                          <w:b/>
                          <w:color w:val="000000"/>
                          <w:spacing w:val="-4"/>
                        </w:rPr>
                        <w:t xml:space="preserve"> </w:t>
                      </w:r>
                      <w:r>
                        <w:rPr>
                          <w:b/>
                          <w:color w:val="000000"/>
                        </w:rPr>
                        <w:t>udziału</w:t>
                      </w:r>
                      <w:r>
                        <w:rPr>
                          <w:b/>
                          <w:color w:val="000000"/>
                          <w:spacing w:val="-7"/>
                        </w:rPr>
                        <w:t xml:space="preserve"> </w:t>
                      </w:r>
                      <w:r>
                        <w:rPr>
                          <w:b/>
                          <w:color w:val="000000"/>
                        </w:rPr>
                        <w:t>w</w:t>
                      </w:r>
                      <w:r>
                        <w:rPr>
                          <w:b/>
                          <w:color w:val="000000"/>
                          <w:spacing w:val="-3"/>
                        </w:rPr>
                        <w:t xml:space="preserve"> </w:t>
                      </w:r>
                      <w:r>
                        <w:rPr>
                          <w:b/>
                          <w:color w:val="000000"/>
                        </w:rPr>
                        <w:t>postępowaniu</w:t>
                      </w:r>
                      <w:r>
                        <w:rPr>
                          <w:b/>
                          <w:color w:val="000000"/>
                          <w:spacing w:val="-6"/>
                        </w:rPr>
                        <w:t xml:space="preserve"> </w:t>
                      </w:r>
                      <w:r>
                        <w:rPr>
                          <w:b/>
                          <w:color w:val="000000"/>
                        </w:rPr>
                        <w:t>o</w:t>
                      </w:r>
                      <w:r>
                        <w:rPr>
                          <w:b/>
                          <w:color w:val="000000"/>
                          <w:spacing w:val="-4"/>
                        </w:rPr>
                        <w:t xml:space="preserve"> </w:t>
                      </w:r>
                      <w:r>
                        <w:rPr>
                          <w:b/>
                          <w:color w:val="000000"/>
                        </w:rPr>
                        <w:t>udzielenie</w:t>
                      </w:r>
                      <w:r>
                        <w:rPr>
                          <w:b/>
                          <w:color w:val="000000"/>
                          <w:spacing w:val="-4"/>
                        </w:rPr>
                        <w:t xml:space="preserve"> </w:t>
                      </w:r>
                      <w:r>
                        <w:rPr>
                          <w:b/>
                          <w:color w:val="000000"/>
                          <w:spacing w:val="-2"/>
                        </w:rPr>
                        <w:t>zamówienia</w:t>
                      </w:r>
                    </w:p>
                  </w:txbxContent>
                </v:textbox>
                <w10:wrap type="topAndBottom" anchorx="page"/>
              </v:shape>
            </w:pict>
          </mc:Fallback>
        </mc:AlternateContent>
      </w:r>
    </w:p>
    <w:p w14:paraId="632593E6" w14:textId="77777777" w:rsidR="00383220" w:rsidRPr="0030212B" w:rsidRDefault="00377290" w:rsidP="001419CF">
      <w:pPr>
        <w:pStyle w:val="Akapitzlist"/>
        <w:numPr>
          <w:ilvl w:val="0"/>
          <w:numId w:val="15"/>
        </w:numPr>
        <w:tabs>
          <w:tab w:val="left" w:pos="1005"/>
          <w:tab w:val="left" w:pos="1018"/>
        </w:tabs>
        <w:spacing w:before="3" w:line="276" w:lineRule="auto"/>
        <w:ind w:right="364" w:hanging="360"/>
        <w:rPr>
          <w:rFonts w:asciiTheme="minorHAnsi" w:hAnsiTheme="minorHAnsi" w:cstheme="minorHAnsi"/>
        </w:rPr>
      </w:pPr>
      <w:r w:rsidRPr="0030212B">
        <w:rPr>
          <w:rFonts w:asciiTheme="minorHAnsi" w:hAnsiTheme="minorHAnsi" w:cstheme="minorHAnsi"/>
        </w:rPr>
        <w:t>O udzielenie zamówienia mogą ubiegać się Wykonawcy, którzy nie podlegają wykluczeniu, na zasadach określonych w Rozdziale 1, Dział VI SWZ, oraz spełniają warunki udziału w</w:t>
      </w:r>
      <w:r w:rsidRPr="0030212B">
        <w:rPr>
          <w:rFonts w:asciiTheme="minorHAnsi" w:hAnsiTheme="minorHAnsi" w:cstheme="minorHAnsi"/>
          <w:spacing w:val="80"/>
        </w:rPr>
        <w:t xml:space="preserve"> </w:t>
      </w:r>
      <w:r w:rsidRPr="0030212B">
        <w:rPr>
          <w:rFonts w:asciiTheme="minorHAnsi" w:hAnsiTheme="minorHAnsi" w:cstheme="minorHAnsi"/>
        </w:rPr>
        <w:t>postępowaniu dotyczące.</w:t>
      </w:r>
    </w:p>
    <w:p w14:paraId="33A7DBD6" w14:textId="77777777" w:rsidR="00383220" w:rsidRPr="0030212B" w:rsidRDefault="00377290" w:rsidP="001419CF">
      <w:pPr>
        <w:pStyle w:val="Nagwek2"/>
        <w:numPr>
          <w:ilvl w:val="1"/>
          <w:numId w:val="15"/>
        </w:numPr>
        <w:tabs>
          <w:tab w:val="left" w:pos="1377"/>
        </w:tabs>
        <w:spacing w:line="276" w:lineRule="auto"/>
        <w:ind w:left="1377" w:hanging="359"/>
        <w:jc w:val="both"/>
        <w:rPr>
          <w:rFonts w:asciiTheme="minorHAnsi" w:hAnsiTheme="minorHAnsi" w:cstheme="minorHAnsi"/>
        </w:rPr>
      </w:pPr>
      <w:r w:rsidRPr="0030212B">
        <w:rPr>
          <w:rFonts w:asciiTheme="minorHAnsi" w:hAnsiTheme="minorHAnsi" w:cstheme="minorHAnsi"/>
        </w:rPr>
        <w:t>zdolności</w:t>
      </w:r>
      <w:r w:rsidRPr="0030212B">
        <w:rPr>
          <w:rFonts w:asciiTheme="minorHAnsi" w:hAnsiTheme="minorHAnsi" w:cstheme="minorHAnsi"/>
          <w:spacing w:val="-3"/>
        </w:rPr>
        <w:t xml:space="preserve"> </w:t>
      </w:r>
      <w:r w:rsidRPr="0030212B">
        <w:rPr>
          <w:rFonts w:asciiTheme="minorHAnsi" w:hAnsiTheme="minorHAnsi" w:cstheme="minorHAnsi"/>
        </w:rPr>
        <w:t>do</w:t>
      </w:r>
      <w:r w:rsidRPr="0030212B">
        <w:rPr>
          <w:rFonts w:asciiTheme="minorHAnsi" w:hAnsiTheme="minorHAnsi" w:cstheme="minorHAnsi"/>
          <w:spacing w:val="-6"/>
        </w:rPr>
        <w:t xml:space="preserve"> </w:t>
      </w:r>
      <w:r w:rsidRPr="0030212B">
        <w:rPr>
          <w:rFonts w:asciiTheme="minorHAnsi" w:hAnsiTheme="minorHAnsi" w:cstheme="minorHAnsi"/>
        </w:rPr>
        <w:t>występowania</w:t>
      </w:r>
      <w:r w:rsidRPr="0030212B">
        <w:rPr>
          <w:rFonts w:asciiTheme="minorHAnsi" w:hAnsiTheme="minorHAnsi" w:cstheme="minorHAnsi"/>
          <w:spacing w:val="-4"/>
        </w:rPr>
        <w:t xml:space="preserve"> </w:t>
      </w:r>
      <w:r w:rsidRPr="0030212B">
        <w:rPr>
          <w:rFonts w:asciiTheme="minorHAnsi" w:hAnsiTheme="minorHAnsi" w:cstheme="minorHAnsi"/>
        </w:rPr>
        <w:t>w</w:t>
      </w:r>
      <w:r w:rsidRPr="0030212B">
        <w:rPr>
          <w:rFonts w:asciiTheme="minorHAnsi" w:hAnsiTheme="minorHAnsi" w:cstheme="minorHAnsi"/>
          <w:spacing w:val="-2"/>
        </w:rPr>
        <w:t xml:space="preserve"> </w:t>
      </w:r>
      <w:r w:rsidRPr="0030212B">
        <w:rPr>
          <w:rFonts w:asciiTheme="minorHAnsi" w:hAnsiTheme="minorHAnsi" w:cstheme="minorHAnsi"/>
        </w:rPr>
        <w:t>obrocie</w:t>
      </w:r>
      <w:r w:rsidRPr="0030212B">
        <w:rPr>
          <w:rFonts w:asciiTheme="minorHAnsi" w:hAnsiTheme="minorHAnsi" w:cstheme="minorHAnsi"/>
          <w:spacing w:val="-3"/>
        </w:rPr>
        <w:t xml:space="preserve"> </w:t>
      </w:r>
      <w:r w:rsidRPr="0030212B">
        <w:rPr>
          <w:rFonts w:asciiTheme="minorHAnsi" w:hAnsiTheme="minorHAnsi" w:cstheme="minorHAnsi"/>
          <w:spacing w:val="-2"/>
        </w:rPr>
        <w:t>gospodarczym:</w:t>
      </w:r>
    </w:p>
    <w:p w14:paraId="49A96F31" w14:textId="77777777" w:rsidR="00383220" w:rsidRPr="0030212B" w:rsidRDefault="00377290" w:rsidP="0030212B">
      <w:pPr>
        <w:pStyle w:val="Tekstpodstawowy"/>
        <w:spacing w:before="2" w:line="276" w:lineRule="auto"/>
        <w:ind w:left="1378" w:firstLine="0"/>
        <w:rPr>
          <w:rFonts w:asciiTheme="minorHAnsi" w:hAnsiTheme="minorHAnsi" w:cstheme="minorHAnsi"/>
        </w:rPr>
      </w:pPr>
      <w:r w:rsidRPr="0030212B">
        <w:rPr>
          <w:rFonts w:asciiTheme="minorHAnsi" w:hAnsiTheme="minorHAnsi" w:cstheme="minorHAnsi"/>
          <w:u w:val="single"/>
        </w:rPr>
        <w:t>Zamawiający</w:t>
      </w:r>
      <w:r w:rsidRPr="0030212B">
        <w:rPr>
          <w:rFonts w:asciiTheme="minorHAnsi" w:hAnsiTheme="minorHAnsi" w:cstheme="minorHAnsi"/>
          <w:spacing w:val="-7"/>
          <w:u w:val="single"/>
        </w:rPr>
        <w:t xml:space="preserve"> </w:t>
      </w:r>
      <w:r w:rsidRPr="0030212B">
        <w:rPr>
          <w:rFonts w:asciiTheme="minorHAnsi" w:hAnsiTheme="minorHAnsi" w:cstheme="minorHAnsi"/>
          <w:u w:val="single"/>
        </w:rPr>
        <w:t>nie</w:t>
      </w:r>
      <w:r w:rsidRPr="0030212B">
        <w:rPr>
          <w:rFonts w:asciiTheme="minorHAnsi" w:hAnsiTheme="minorHAnsi" w:cstheme="minorHAnsi"/>
          <w:spacing w:val="-6"/>
          <w:u w:val="single"/>
        </w:rPr>
        <w:t xml:space="preserve"> </w:t>
      </w:r>
      <w:r w:rsidRPr="0030212B">
        <w:rPr>
          <w:rFonts w:asciiTheme="minorHAnsi" w:hAnsiTheme="minorHAnsi" w:cstheme="minorHAnsi"/>
          <w:u w:val="single"/>
        </w:rPr>
        <w:t>stawia</w:t>
      </w:r>
      <w:r w:rsidRPr="0030212B">
        <w:rPr>
          <w:rFonts w:asciiTheme="minorHAnsi" w:hAnsiTheme="minorHAnsi" w:cstheme="minorHAnsi"/>
          <w:spacing w:val="-3"/>
          <w:u w:val="single"/>
        </w:rPr>
        <w:t xml:space="preserve"> </w:t>
      </w:r>
      <w:r w:rsidRPr="0030212B">
        <w:rPr>
          <w:rFonts w:asciiTheme="minorHAnsi" w:hAnsiTheme="minorHAnsi" w:cstheme="minorHAnsi"/>
          <w:u w:val="single"/>
        </w:rPr>
        <w:t>warunku</w:t>
      </w:r>
      <w:r w:rsidRPr="0030212B">
        <w:rPr>
          <w:rFonts w:asciiTheme="minorHAnsi" w:hAnsiTheme="minorHAnsi" w:cstheme="minorHAnsi"/>
          <w:spacing w:val="-4"/>
          <w:u w:val="single"/>
        </w:rPr>
        <w:t xml:space="preserve"> </w:t>
      </w:r>
      <w:r w:rsidRPr="0030212B">
        <w:rPr>
          <w:rFonts w:asciiTheme="minorHAnsi" w:hAnsiTheme="minorHAnsi" w:cstheme="minorHAnsi"/>
          <w:u w:val="single"/>
        </w:rPr>
        <w:t>w</w:t>
      </w:r>
      <w:r w:rsidRPr="0030212B">
        <w:rPr>
          <w:rFonts w:asciiTheme="minorHAnsi" w:hAnsiTheme="minorHAnsi" w:cstheme="minorHAnsi"/>
          <w:spacing w:val="-5"/>
          <w:u w:val="single"/>
        </w:rPr>
        <w:t xml:space="preserve"> </w:t>
      </w:r>
      <w:r w:rsidRPr="0030212B">
        <w:rPr>
          <w:rFonts w:asciiTheme="minorHAnsi" w:hAnsiTheme="minorHAnsi" w:cstheme="minorHAnsi"/>
          <w:u w:val="single"/>
        </w:rPr>
        <w:t>powyższym</w:t>
      </w:r>
      <w:r w:rsidRPr="0030212B">
        <w:rPr>
          <w:rFonts w:asciiTheme="minorHAnsi" w:hAnsiTheme="minorHAnsi" w:cstheme="minorHAnsi"/>
          <w:spacing w:val="-5"/>
          <w:u w:val="single"/>
        </w:rPr>
        <w:t xml:space="preserve"> </w:t>
      </w:r>
      <w:r w:rsidRPr="0030212B">
        <w:rPr>
          <w:rFonts w:asciiTheme="minorHAnsi" w:hAnsiTheme="minorHAnsi" w:cstheme="minorHAnsi"/>
          <w:spacing w:val="-2"/>
          <w:u w:val="single"/>
        </w:rPr>
        <w:t>zakresie.</w:t>
      </w:r>
    </w:p>
    <w:p w14:paraId="041B8B76" w14:textId="77777777" w:rsidR="00383220" w:rsidRPr="0030212B" w:rsidRDefault="00377290" w:rsidP="001419CF">
      <w:pPr>
        <w:pStyle w:val="Nagwek2"/>
        <w:numPr>
          <w:ilvl w:val="1"/>
          <w:numId w:val="15"/>
        </w:numPr>
        <w:tabs>
          <w:tab w:val="left" w:pos="1378"/>
        </w:tabs>
        <w:spacing w:line="276" w:lineRule="auto"/>
        <w:ind w:right="369"/>
        <w:jc w:val="both"/>
        <w:rPr>
          <w:rFonts w:asciiTheme="minorHAnsi" w:hAnsiTheme="minorHAnsi" w:cstheme="minorHAnsi"/>
        </w:rPr>
      </w:pPr>
      <w:r w:rsidRPr="0030212B">
        <w:rPr>
          <w:rFonts w:asciiTheme="minorHAnsi" w:hAnsiTheme="minorHAnsi" w:cstheme="minorHAnsi"/>
        </w:rPr>
        <w:t>uprawnień do prowadzenia określonej działalności gospodarczej lub zawodowej, o ile wynika to z odrębnych przepisów:</w:t>
      </w:r>
    </w:p>
    <w:p w14:paraId="2FC1ED7C" w14:textId="77777777" w:rsidR="00383220" w:rsidRPr="0030212B" w:rsidRDefault="00377290" w:rsidP="0030212B">
      <w:pPr>
        <w:pStyle w:val="Tekstpodstawowy"/>
        <w:spacing w:line="276" w:lineRule="auto"/>
        <w:ind w:left="1378" w:firstLine="0"/>
        <w:rPr>
          <w:rFonts w:asciiTheme="minorHAnsi" w:hAnsiTheme="minorHAnsi" w:cstheme="minorHAnsi"/>
        </w:rPr>
      </w:pPr>
      <w:r w:rsidRPr="0030212B">
        <w:rPr>
          <w:rFonts w:asciiTheme="minorHAnsi" w:hAnsiTheme="minorHAnsi" w:cstheme="minorHAnsi"/>
          <w:u w:val="single"/>
        </w:rPr>
        <w:t>Zamawiający</w:t>
      </w:r>
      <w:r w:rsidRPr="0030212B">
        <w:rPr>
          <w:rFonts w:asciiTheme="minorHAnsi" w:hAnsiTheme="minorHAnsi" w:cstheme="minorHAnsi"/>
          <w:spacing w:val="-7"/>
          <w:u w:val="single"/>
        </w:rPr>
        <w:t xml:space="preserve"> </w:t>
      </w:r>
      <w:r w:rsidRPr="0030212B">
        <w:rPr>
          <w:rFonts w:asciiTheme="minorHAnsi" w:hAnsiTheme="minorHAnsi" w:cstheme="minorHAnsi"/>
          <w:u w:val="single"/>
        </w:rPr>
        <w:t>nie</w:t>
      </w:r>
      <w:r w:rsidRPr="0030212B">
        <w:rPr>
          <w:rFonts w:asciiTheme="minorHAnsi" w:hAnsiTheme="minorHAnsi" w:cstheme="minorHAnsi"/>
          <w:spacing w:val="-6"/>
          <w:u w:val="single"/>
        </w:rPr>
        <w:t xml:space="preserve"> </w:t>
      </w:r>
      <w:r w:rsidRPr="0030212B">
        <w:rPr>
          <w:rFonts w:asciiTheme="minorHAnsi" w:hAnsiTheme="minorHAnsi" w:cstheme="minorHAnsi"/>
          <w:u w:val="single"/>
        </w:rPr>
        <w:t>stawia</w:t>
      </w:r>
      <w:r w:rsidRPr="0030212B">
        <w:rPr>
          <w:rFonts w:asciiTheme="minorHAnsi" w:hAnsiTheme="minorHAnsi" w:cstheme="minorHAnsi"/>
          <w:spacing w:val="-3"/>
          <w:u w:val="single"/>
        </w:rPr>
        <w:t xml:space="preserve"> </w:t>
      </w:r>
      <w:r w:rsidRPr="0030212B">
        <w:rPr>
          <w:rFonts w:asciiTheme="minorHAnsi" w:hAnsiTheme="minorHAnsi" w:cstheme="minorHAnsi"/>
          <w:u w:val="single"/>
        </w:rPr>
        <w:t>warunku</w:t>
      </w:r>
      <w:r w:rsidRPr="0030212B">
        <w:rPr>
          <w:rFonts w:asciiTheme="minorHAnsi" w:hAnsiTheme="minorHAnsi" w:cstheme="minorHAnsi"/>
          <w:spacing w:val="-4"/>
          <w:u w:val="single"/>
        </w:rPr>
        <w:t xml:space="preserve"> </w:t>
      </w:r>
      <w:r w:rsidRPr="0030212B">
        <w:rPr>
          <w:rFonts w:asciiTheme="minorHAnsi" w:hAnsiTheme="minorHAnsi" w:cstheme="minorHAnsi"/>
          <w:u w:val="single"/>
        </w:rPr>
        <w:t>w</w:t>
      </w:r>
      <w:r w:rsidRPr="0030212B">
        <w:rPr>
          <w:rFonts w:asciiTheme="minorHAnsi" w:hAnsiTheme="minorHAnsi" w:cstheme="minorHAnsi"/>
          <w:spacing w:val="-5"/>
          <w:u w:val="single"/>
        </w:rPr>
        <w:t xml:space="preserve"> </w:t>
      </w:r>
      <w:r w:rsidRPr="0030212B">
        <w:rPr>
          <w:rFonts w:asciiTheme="minorHAnsi" w:hAnsiTheme="minorHAnsi" w:cstheme="minorHAnsi"/>
          <w:u w:val="single"/>
        </w:rPr>
        <w:t>powyższym</w:t>
      </w:r>
      <w:r w:rsidRPr="0030212B">
        <w:rPr>
          <w:rFonts w:asciiTheme="minorHAnsi" w:hAnsiTheme="minorHAnsi" w:cstheme="minorHAnsi"/>
          <w:spacing w:val="-5"/>
          <w:u w:val="single"/>
        </w:rPr>
        <w:t xml:space="preserve"> </w:t>
      </w:r>
      <w:r w:rsidRPr="0030212B">
        <w:rPr>
          <w:rFonts w:asciiTheme="minorHAnsi" w:hAnsiTheme="minorHAnsi" w:cstheme="minorHAnsi"/>
          <w:spacing w:val="-2"/>
          <w:u w:val="single"/>
        </w:rPr>
        <w:t>zakresie.</w:t>
      </w:r>
    </w:p>
    <w:p w14:paraId="3DC069B1" w14:textId="77777777" w:rsidR="00383220" w:rsidRPr="0030212B" w:rsidRDefault="00377290" w:rsidP="001419CF">
      <w:pPr>
        <w:pStyle w:val="Nagwek2"/>
        <w:numPr>
          <w:ilvl w:val="1"/>
          <w:numId w:val="15"/>
        </w:numPr>
        <w:tabs>
          <w:tab w:val="left" w:pos="1377"/>
        </w:tabs>
        <w:spacing w:line="276" w:lineRule="auto"/>
        <w:ind w:left="1377" w:hanging="359"/>
        <w:jc w:val="both"/>
        <w:rPr>
          <w:rFonts w:asciiTheme="minorHAnsi" w:hAnsiTheme="minorHAnsi" w:cstheme="minorHAnsi"/>
        </w:rPr>
      </w:pPr>
      <w:r w:rsidRPr="0030212B">
        <w:rPr>
          <w:rFonts w:asciiTheme="minorHAnsi" w:hAnsiTheme="minorHAnsi" w:cstheme="minorHAnsi"/>
        </w:rPr>
        <w:t>sytuacji</w:t>
      </w:r>
      <w:r w:rsidRPr="0030212B">
        <w:rPr>
          <w:rFonts w:asciiTheme="minorHAnsi" w:hAnsiTheme="minorHAnsi" w:cstheme="minorHAnsi"/>
          <w:spacing w:val="-6"/>
        </w:rPr>
        <w:t xml:space="preserve"> </w:t>
      </w:r>
      <w:r w:rsidRPr="0030212B">
        <w:rPr>
          <w:rFonts w:asciiTheme="minorHAnsi" w:hAnsiTheme="minorHAnsi" w:cstheme="minorHAnsi"/>
        </w:rPr>
        <w:t>ekonomicznej</w:t>
      </w:r>
      <w:r w:rsidRPr="0030212B">
        <w:rPr>
          <w:rFonts w:asciiTheme="minorHAnsi" w:hAnsiTheme="minorHAnsi" w:cstheme="minorHAnsi"/>
          <w:spacing w:val="-3"/>
        </w:rPr>
        <w:t xml:space="preserve"> </w:t>
      </w:r>
      <w:r w:rsidRPr="0030212B">
        <w:rPr>
          <w:rFonts w:asciiTheme="minorHAnsi" w:hAnsiTheme="minorHAnsi" w:cstheme="minorHAnsi"/>
        </w:rPr>
        <w:t>lub</w:t>
      </w:r>
      <w:r w:rsidRPr="0030212B">
        <w:rPr>
          <w:rFonts w:asciiTheme="minorHAnsi" w:hAnsiTheme="minorHAnsi" w:cstheme="minorHAnsi"/>
          <w:spacing w:val="-6"/>
        </w:rPr>
        <w:t xml:space="preserve"> </w:t>
      </w:r>
      <w:r w:rsidRPr="0030212B">
        <w:rPr>
          <w:rFonts w:asciiTheme="minorHAnsi" w:hAnsiTheme="minorHAnsi" w:cstheme="minorHAnsi"/>
          <w:spacing w:val="-2"/>
        </w:rPr>
        <w:t>finansowej:</w:t>
      </w:r>
    </w:p>
    <w:p w14:paraId="19A37542" w14:textId="77777777" w:rsidR="00383220" w:rsidRPr="0030212B" w:rsidRDefault="00377290" w:rsidP="0030212B">
      <w:pPr>
        <w:pStyle w:val="Tekstpodstawowy"/>
        <w:spacing w:before="1" w:line="276" w:lineRule="auto"/>
        <w:ind w:left="1378" w:firstLine="0"/>
        <w:rPr>
          <w:rFonts w:asciiTheme="minorHAnsi" w:hAnsiTheme="minorHAnsi" w:cstheme="minorHAnsi"/>
        </w:rPr>
      </w:pPr>
      <w:r w:rsidRPr="0030212B">
        <w:rPr>
          <w:rFonts w:asciiTheme="minorHAnsi" w:hAnsiTheme="minorHAnsi" w:cstheme="minorHAnsi"/>
          <w:u w:val="single"/>
        </w:rPr>
        <w:t>Zamawiający</w:t>
      </w:r>
      <w:r w:rsidRPr="0030212B">
        <w:rPr>
          <w:rFonts w:asciiTheme="minorHAnsi" w:hAnsiTheme="minorHAnsi" w:cstheme="minorHAnsi"/>
          <w:spacing w:val="-7"/>
          <w:u w:val="single"/>
        </w:rPr>
        <w:t xml:space="preserve"> </w:t>
      </w:r>
      <w:r w:rsidRPr="0030212B">
        <w:rPr>
          <w:rFonts w:asciiTheme="minorHAnsi" w:hAnsiTheme="minorHAnsi" w:cstheme="minorHAnsi"/>
          <w:u w:val="single"/>
        </w:rPr>
        <w:t>nie</w:t>
      </w:r>
      <w:r w:rsidRPr="0030212B">
        <w:rPr>
          <w:rFonts w:asciiTheme="minorHAnsi" w:hAnsiTheme="minorHAnsi" w:cstheme="minorHAnsi"/>
          <w:spacing w:val="-6"/>
          <w:u w:val="single"/>
        </w:rPr>
        <w:t xml:space="preserve"> </w:t>
      </w:r>
      <w:r w:rsidRPr="0030212B">
        <w:rPr>
          <w:rFonts w:asciiTheme="minorHAnsi" w:hAnsiTheme="minorHAnsi" w:cstheme="minorHAnsi"/>
          <w:u w:val="single"/>
        </w:rPr>
        <w:t>stawia</w:t>
      </w:r>
      <w:r w:rsidRPr="0030212B">
        <w:rPr>
          <w:rFonts w:asciiTheme="minorHAnsi" w:hAnsiTheme="minorHAnsi" w:cstheme="minorHAnsi"/>
          <w:spacing w:val="-3"/>
          <w:u w:val="single"/>
        </w:rPr>
        <w:t xml:space="preserve"> </w:t>
      </w:r>
      <w:r w:rsidRPr="0030212B">
        <w:rPr>
          <w:rFonts w:asciiTheme="minorHAnsi" w:hAnsiTheme="minorHAnsi" w:cstheme="minorHAnsi"/>
          <w:u w:val="single"/>
        </w:rPr>
        <w:t>warunku</w:t>
      </w:r>
      <w:r w:rsidRPr="0030212B">
        <w:rPr>
          <w:rFonts w:asciiTheme="minorHAnsi" w:hAnsiTheme="minorHAnsi" w:cstheme="minorHAnsi"/>
          <w:spacing w:val="-4"/>
          <w:u w:val="single"/>
        </w:rPr>
        <w:t xml:space="preserve"> </w:t>
      </w:r>
      <w:r w:rsidRPr="0030212B">
        <w:rPr>
          <w:rFonts w:asciiTheme="minorHAnsi" w:hAnsiTheme="minorHAnsi" w:cstheme="minorHAnsi"/>
          <w:u w:val="single"/>
        </w:rPr>
        <w:t>w</w:t>
      </w:r>
      <w:r w:rsidRPr="0030212B">
        <w:rPr>
          <w:rFonts w:asciiTheme="minorHAnsi" w:hAnsiTheme="minorHAnsi" w:cstheme="minorHAnsi"/>
          <w:spacing w:val="-5"/>
          <w:u w:val="single"/>
        </w:rPr>
        <w:t xml:space="preserve"> </w:t>
      </w:r>
      <w:r w:rsidRPr="0030212B">
        <w:rPr>
          <w:rFonts w:asciiTheme="minorHAnsi" w:hAnsiTheme="minorHAnsi" w:cstheme="minorHAnsi"/>
          <w:u w:val="single"/>
        </w:rPr>
        <w:t>powyższym</w:t>
      </w:r>
      <w:r w:rsidRPr="0030212B">
        <w:rPr>
          <w:rFonts w:asciiTheme="minorHAnsi" w:hAnsiTheme="minorHAnsi" w:cstheme="minorHAnsi"/>
          <w:spacing w:val="-5"/>
          <w:u w:val="single"/>
        </w:rPr>
        <w:t xml:space="preserve"> </w:t>
      </w:r>
      <w:r w:rsidRPr="0030212B">
        <w:rPr>
          <w:rFonts w:asciiTheme="minorHAnsi" w:hAnsiTheme="minorHAnsi" w:cstheme="minorHAnsi"/>
          <w:spacing w:val="-2"/>
          <w:u w:val="single"/>
        </w:rPr>
        <w:t>zakresie.</w:t>
      </w:r>
    </w:p>
    <w:p w14:paraId="581B171D" w14:textId="77777777" w:rsidR="00DC79DD" w:rsidRDefault="00377290" w:rsidP="001419CF">
      <w:pPr>
        <w:pStyle w:val="Nagwek2"/>
        <w:numPr>
          <w:ilvl w:val="1"/>
          <w:numId w:val="15"/>
        </w:numPr>
        <w:tabs>
          <w:tab w:val="left" w:pos="1378"/>
          <w:tab w:val="left" w:pos="4253"/>
        </w:tabs>
        <w:spacing w:line="276" w:lineRule="auto"/>
        <w:ind w:right="4363"/>
        <w:jc w:val="both"/>
        <w:rPr>
          <w:rFonts w:asciiTheme="minorHAnsi" w:hAnsiTheme="minorHAnsi" w:cstheme="minorHAnsi"/>
        </w:rPr>
      </w:pPr>
      <w:r w:rsidRPr="0030212B">
        <w:rPr>
          <w:rFonts w:asciiTheme="minorHAnsi" w:hAnsiTheme="minorHAnsi" w:cstheme="minorHAnsi"/>
        </w:rPr>
        <w:t>zdolności</w:t>
      </w:r>
      <w:r w:rsidRPr="0030212B">
        <w:rPr>
          <w:rFonts w:asciiTheme="minorHAnsi" w:hAnsiTheme="minorHAnsi" w:cstheme="minorHAnsi"/>
          <w:spacing w:val="-11"/>
        </w:rPr>
        <w:t xml:space="preserve"> </w:t>
      </w:r>
      <w:r w:rsidRPr="0030212B">
        <w:rPr>
          <w:rFonts w:asciiTheme="minorHAnsi" w:hAnsiTheme="minorHAnsi" w:cstheme="minorHAnsi"/>
        </w:rPr>
        <w:t>technicznej</w:t>
      </w:r>
      <w:r w:rsidRPr="0030212B">
        <w:rPr>
          <w:rFonts w:asciiTheme="minorHAnsi" w:hAnsiTheme="minorHAnsi" w:cstheme="minorHAnsi"/>
          <w:spacing w:val="-9"/>
        </w:rPr>
        <w:t xml:space="preserve"> </w:t>
      </w:r>
      <w:r w:rsidRPr="0030212B">
        <w:rPr>
          <w:rFonts w:asciiTheme="minorHAnsi" w:hAnsiTheme="minorHAnsi" w:cstheme="minorHAnsi"/>
        </w:rPr>
        <w:t>lub</w:t>
      </w:r>
      <w:r w:rsidR="0084392A">
        <w:rPr>
          <w:rFonts w:asciiTheme="minorHAnsi" w:hAnsiTheme="minorHAnsi" w:cstheme="minorHAnsi"/>
          <w:spacing w:val="-12"/>
        </w:rPr>
        <w:t xml:space="preserve"> </w:t>
      </w:r>
      <w:r w:rsidRPr="0084392A">
        <w:rPr>
          <w:rFonts w:asciiTheme="minorHAnsi" w:hAnsiTheme="minorHAnsi" w:cstheme="minorHAnsi"/>
        </w:rPr>
        <w:t>zawodowej:</w:t>
      </w:r>
    </w:p>
    <w:p w14:paraId="4F372E1C" w14:textId="702664AF" w:rsidR="00FE53A3" w:rsidRPr="00C04F4A" w:rsidRDefault="00FE53A3" w:rsidP="00C04F4A">
      <w:pPr>
        <w:pStyle w:val="Nagwek1"/>
        <w:ind w:left="943" w:firstLine="435"/>
        <w:jc w:val="left"/>
        <w:rPr>
          <w:rFonts w:asciiTheme="minorHAnsi" w:hAnsiTheme="minorHAnsi" w:cstheme="minorHAnsi"/>
          <w:b w:val="0"/>
          <w:bCs w:val="0"/>
          <w:u w:val="single"/>
        </w:rPr>
      </w:pPr>
      <w:r w:rsidRPr="00C04F4A">
        <w:rPr>
          <w:rFonts w:asciiTheme="minorHAnsi" w:hAnsiTheme="minorHAnsi" w:cstheme="minorHAnsi"/>
          <w:b w:val="0"/>
          <w:bCs w:val="0"/>
          <w:u w:val="single"/>
        </w:rPr>
        <w:t>Zamawiający nie stawia warunku w</w:t>
      </w:r>
      <w:r w:rsidR="00C04F4A" w:rsidRPr="00C04F4A">
        <w:rPr>
          <w:rFonts w:asciiTheme="minorHAnsi" w:hAnsiTheme="minorHAnsi" w:cstheme="minorHAnsi"/>
          <w:b w:val="0"/>
          <w:bCs w:val="0"/>
          <w:u w:val="single"/>
        </w:rPr>
        <w:t xml:space="preserve"> </w:t>
      </w:r>
      <w:r w:rsidRPr="00C04F4A">
        <w:rPr>
          <w:rFonts w:asciiTheme="minorHAnsi" w:hAnsiTheme="minorHAnsi" w:cstheme="minorHAnsi"/>
          <w:b w:val="0"/>
          <w:bCs w:val="0"/>
          <w:u w:val="single"/>
        </w:rPr>
        <w:t>powyższym zakresie.</w:t>
      </w:r>
    </w:p>
    <w:p w14:paraId="24D183DA" w14:textId="77777777" w:rsidR="00523DF9" w:rsidRDefault="00523DF9" w:rsidP="00DC79DD">
      <w:pPr>
        <w:pStyle w:val="Nagwek2"/>
        <w:tabs>
          <w:tab w:val="left" w:pos="1378"/>
          <w:tab w:val="left" w:pos="4253"/>
        </w:tabs>
        <w:spacing w:line="276" w:lineRule="auto"/>
        <w:ind w:left="1378" w:right="111"/>
        <w:jc w:val="both"/>
        <w:rPr>
          <w:b w:val="0"/>
          <w:bCs w:val="0"/>
          <w:strike/>
        </w:rPr>
      </w:pPr>
    </w:p>
    <w:p w14:paraId="46956F64" w14:textId="77777777" w:rsidR="00AC7753" w:rsidRPr="00FE53A3" w:rsidRDefault="00AC7753" w:rsidP="00DC79DD">
      <w:pPr>
        <w:pStyle w:val="Nagwek2"/>
        <w:tabs>
          <w:tab w:val="left" w:pos="1378"/>
          <w:tab w:val="left" w:pos="4253"/>
        </w:tabs>
        <w:spacing w:line="276" w:lineRule="auto"/>
        <w:ind w:left="1378" w:right="111"/>
        <w:jc w:val="both"/>
        <w:rPr>
          <w:b w:val="0"/>
          <w:bCs w:val="0"/>
          <w:strike/>
        </w:rPr>
      </w:pPr>
    </w:p>
    <w:p w14:paraId="177AC168" w14:textId="77777777" w:rsidR="00383220" w:rsidRPr="0030212B" w:rsidRDefault="00377290" w:rsidP="0030212B">
      <w:pPr>
        <w:pStyle w:val="Tekstpodstawowy"/>
        <w:spacing w:before="9" w:line="276" w:lineRule="auto"/>
        <w:ind w:firstLine="0"/>
        <w:rPr>
          <w:rFonts w:asciiTheme="minorHAnsi" w:hAnsiTheme="minorHAnsi" w:cstheme="minorHAnsi"/>
        </w:rPr>
      </w:pPr>
      <w:r w:rsidRPr="0030212B">
        <w:rPr>
          <w:rFonts w:asciiTheme="minorHAnsi" w:hAnsiTheme="minorHAnsi" w:cstheme="minorHAnsi"/>
          <w:noProof/>
        </w:rPr>
        <mc:AlternateContent>
          <mc:Choice Requires="wps">
            <w:drawing>
              <wp:anchor distT="0" distB="0" distL="0" distR="0" simplePos="0" relativeHeight="487592448" behindDoc="1" locked="0" layoutInCell="1" allowOverlap="1" wp14:anchorId="42D8A051" wp14:editId="25C81D51">
                <wp:simplePos x="0" y="0"/>
                <wp:positionH relativeFrom="page">
                  <wp:posOffset>961948</wp:posOffset>
                </wp:positionH>
                <wp:positionV relativeFrom="paragraph">
                  <wp:posOffset>163226</wp:posOffset>
                </wp:positionV>
                <wp:extent cx="6014720" cy="269875"/>
                <wp:effectExtent l="0" t="0" r="24130" b="15875"/>
                <wp:wrapTopAndBottom/>
                <wp:docPr id="15" name="Text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4720" cy="26987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1AAABF3D" w14:textId="77777777" w:rsidR="00383220" w:rsidRDefault="00377290" w:rsidP="00472C2A">
                            <w:pPr>
                              <w:pBdr>
                                <w:top w:val="single" w:sz="4" w:space="1" w:color="auto"/>
                                <w:left w:val="single" w:sz="4" w:space="4" w:color="auto"/>
                                <w:bottom w:val="single" w:sz="4" w:space="1" w:color="auto"/>
                                <w:right w:val="single" w:sz="4" w:space="4" w:color="auto"/>
                              </w:pBdr>
                              <w:shd w:val="clear" w:color="auto" w:fill="DBE5F1" w:themeFill="accent1" w:themeFillTint="33"/>
                              <w:spacing w:before="1"/>
                              <w:ind w:left="3" w:right="4"/>
                              <w:jc w:val="center"/>
                              <w:rPr>
                                <w:b/>
                                <w:color w:val="000000"/>
                              </w:rPr>
                            </w:pPr>
                            <w:r>
                              <w:rPr>
                                <w:b/>
                                <w:color w:val="000000"/>
                              </w:rPr>
                              <w:t>DZIAŁ</w:t>
                            </w:r>
                            <w:r>
                              <w:rPr>
                                <w:b/>
                                <w:color w:val="000000"/>
                                <w:spacing w:val="-7"/>
                              </w:rPr>
                              <w:t xml:space="preserve"> </w:t>
                            </w:r>
                            <w:r>
                              <w:rPr>
                                <w:b/>
                                <w:color w:val="000000"/>
                              </w:rPr>
                              <w:t>VIII</w:t>
                            </w:r>
                            <w:r>
                              <w:rPr>
                                <w:b/>
                                <w:color w:val="000000"/>
                                <w:spacing w:val="-6"/>
                              </w:rPr>
                              <w:t xml:space="preserve"> </w:t>
                            </w:r>
                            <w:r>
                              <w:rPr>
                                <w:b/>
                                <w:color w:val="000000"/>
                              </w:rPr>
                              <w:t>Wykaz</w:t>
                            </w:r>
                            <w:r>
                              <w:rPr>
                                <w:b/>
                                <w:color w:val="000000"/>
                                <w:spacing w:val="-5"/>
                              </w:rPr>
                              <w:t xml:space="preserve"> </w:t>
                            </w:r>
                            <w:r>
                              <w:rPr>
                                <w:b/>
                                <w:color w:val="000000"/>
                              </w:rPr>
                              <w:t>podmiotowych</w:t>
                            </w:r>
                            <w:r>
                              <w:rPr>
                                <w:b/>
                                <w:color w:val="000000"/>
                                <w:spacing w:val="-8"/>
                              </w:rPr>
                              <w:t xml:space="preserve"> </w:t>
                            </w:r>
                            <w:r>
                              <w:rPr>
                                <w:b/>
                                <w:color w:val="000000"/>
                              </w:rPr>
                              <w:t>środków</w:t>
                            </w:r>
                            <w:r>
                              <w:rPr>
                                <w:b/>
                                <w:color w:val="000000"/>
                                <w:spacing w:val="-3"/>
                              </w:rPr>
                              <w:t xml:space="preserve"> </w:t>
                            </w:r>
                            <w:r>
                              <w:rPr>
                                <w:b/>
                                <w:color w:val="000000"/>
                                <w:spacing w:val="-2"/>
                              </w:rPr>
                              <w:t>dowodowych</w:t>
                            </w:r>
                          </w:p>
                        </w:txbxContent>
                      </wps:txbx>
                      <wps:bodyPr wrap="square" lIns="0" tIns="0" rIns="0" bIns="0" rtlCol="0">
                        <a:noAutofit/>
                      </wps:bodyPr>
                    </wps:wsp>
                  </a:graphicData>
                </a:graphic>
              </wp:anchor>
            </w:drawing>
          </mc:Choice>
          <mc:Fallback>
            <w:pict>
              <v:shape w14:anchorId="42D8A051" id="Textbox 15" o:spid="_x0000_s1033" type="#_x0000_t202" style="position:absolute;left:0;text-align:left;margin-left:75.75pt;margin-top:12.85pt;width:473.6pt;height:21.25pt;z-index:-1572403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" fillcolor="white [3201]" strokecolor="#4bacc6 [3208]" strokeweight="2pt">
                <v:path arrowok="t"/>
                <v:textbox inset="0,0,0,0">
                  <w:txbxContent>
                    <w:p w14:paraId="1AAABF3D" w14:textId="77777777" w:rsidR="00383220" w:rsidRDefault="00377290" w:rsidP="00472C2A">
                      <w:pPr>
                        <w:pBdr>
                          <w:top w:val="single" w:sz="4" w:space="1" w:color="auto"/>
                          <w:left w:val="single" w:sz="4" w:space="4" w:color="auto"/>
                          <w:bottom w:val="single" w:sz="4" w:space="1" w:color="auto"/>
                          <w:right w:val="single" w:sz="4" w:space="4" w:color="auto"/>
                        </w:pBdr>
                        <w:shd w:val="clear" w:color="auto" w:fill="DBE5F1" w:themeFill="accent1" w:themeFillTint="33"/>
                        <w:spacing w:before="1"/>
                        <w:ind w:left="3" w:right="4"/>
                        <w:jc w:val="center"/>
                        <w:rPr>
                          <w:b/>
                          <w:color w:val="000000"/>
                        </w:rPr>
                      </w:pPr>
                      <w:r>
                        <w:rPr>
                          <w:b/>
                          <w:color w:val="000000"/>
                        </w:rPr>
                        <w:t>DZIAŁ</w:t>
                      </w:r>
                      <w:r>
                        <w:rPr>
                          <w:b/>
                          <w:color w:val="000000"/>
                          <w:spacing w:val="-7"/>
                        </w:rPr>
                        <w:t xml:space="preserve"> </w:t>
                      </w:r>
                      <w:r>
                        <w:rPr>
                          <w:b/>
                          <w:color w:val="000000"/>
                        </w:rPr>
                        <w:t>VIII</w:t>
                      </w:r>
                      <w:r>
                        <w:rPr>
                          <w:b/>
                          <w:color w:val="000000"/>
                          <w:spacing w:val="-6"/>
                        </w:rPr>
                        <w:t xml:space="preserve"> </w:t>
                      </w:r>
                      <w:r>
                        <w:rPr>
                          <w:b/>
                          <w:color w:val="000000"/>
                        </w:rPr>
                        <w:t>Wykaz</w:t>
                      </w:r>
                      <w:r>
                        <w:rPr>
                          <w:b/>
                          <w:color w:val="000000"/>
                          <w:spacing w:val="-5"/>
                        </w:rPr>
                        <w:t xml:space="preserve"> </w:t>
                      </w:r>
                      <w:r>
                        <w:rPr>
                          <w:b/>
                          <w:color w:val="000000"/>
                        </w:rPr>
                        <w:t>podmiotowych</w:t>
                      </w:r>
                      <w:r>
                        <w:rPr>
                          <w:b/>
                          <w:color w:val="000000"/>
                          <w:spacing w:val="-8"/>
                        </w:rPr>
                        <w:t xml:space="preserve"> </w:t>
                      </w:r>
                      <w:r>
                        <w:rPr>
                          <w:b/>
                          <w:color w:val="000000"/>
                        </w:rPr>
                        <w:t>środków</w:t>
                      </w:r>
                      <w:r>
                        <w:rPr>
                          <w:b/>
                          <w:color w:val="000000"/>
                          <w:spacing w:val="-3"/>
                        </w:rPr>
                        <w:t xml:space="preserve"> </w:t>
                      </w:r>
                      <w:r>
                        <w:rPr>
                          <w:b/>
                          <w:color w:val="000000"/>
                          <w:spacing w:val="-2"/>
                        </w:rPr>
                        <w:t>dowodowych</w:t>
                      </w:r>
                    </w:p>
                  </w:txbxContent>
                </v:textbox>
                <w10:wrap type="topAndBottom" anchorx="page"/>
              </v:shape>
            </w:pict>
          </mc:Fallback>
        </mc:AlternateContent>
      </w:r>
    </w:p>
    <w:p w14:paraId="5B5A66DB" w14:textId="7310A5D2" w:rsidR="00383220" w:rsidRPr="0030212B" w:rsidRDefault="00377290" w:rsidP="001419CF">
      <w:pPr>
        <w:pStyle w:val="Nagwek2"/>
        <w:numPr>
          <w:ilvl w:val="0"/>
          <w:numId w:val="14"/>
        </w:numPr>
        <w:tabs>
          <w:tab w:val="left" w:pos="1005"/>
        </w:tabs>
        <w:spacing w:before="3" w:line="276" w:lineRule="auto"/>
        <w:jc w:val="both"/>
        <w:rPr>
          <w:rFonts w:asciiTheme="minorHAnsi" w:hAnsiTheme="minorHAnsi" w:cstheme="minorHAnsi"/>
        </w:rPr>
      </w:pPr>
      <w:r w:rsidRPr="0030212B">
        <w:rPr>
          <w:rFonts w:asciiTheme="minorHAnsi" w:hAnsiTheme="minorHAnsi" w:cstheme="minorHAnsi"/>
        </w:rPr>
        <w:t>Dokumenty</w:t>
      </w:r>
      <w:r w:rsidRPr="0030212B">
        <w:rPr>
          <w:rFonts w:asciiTheme="minorHAnsi" w:hAnsiTheme="minorHAnsi" w:cstheme="minorHAnsi"/>
          <w:spacing w:val="-8"/>
        </w:rPr>
        <w:t xml:space="preserve"> </w:t>
      </w:r>
      <w:r w:rsidRPr="0030212B">
        <w:rPr>
          <w:rFonts w:asciiTheme="minorHAnsi" w:hAnsiTheme="minorHAnsi" w:cstheme="minorHAnsi"/>
        </w:rPr>
        <w:t>wymagane</w:t>
      </w:r>
      <w:r w:rsidRPr="0030212B">
        <w:rPr>
          <w:rFonts w:asciiTheme="minorHAnsi" w:hAnsiTheme="minorHAnsi" w:cstheme="minorHAnsi"/>
          <w:spacing w:val="-4"/>
        </w:rPr>
        <w:t xml:space="preserve"> </w:t>
      </w:r>
      <w:r w:rsidRPr="0030212B">
        <w:rPr>
          <w:rFonts w:asciiTheme="minorHAnsi" w:hAnsiTheme="minorHAnsi" w:cstheme="minorHAnsi"/>
        </w:rPr>
        <w:t>na</w:t>
      </w:r>
      <w:r w:rsidRPr="0030212B">
        <w:rPr>
          <w:rFonts w:asciiTheme="minorHAnsi" w:hAnsiTheme="minorHAnsi" w:cstheme="minorHAnsi"/>
          <w:spacing w:val="-7"/>
        </w:rPr>
        <w:t xml:space="preserve"> </w:t>
      </w:r>
      <w:r w:rsidRPr="0030212B">
        <w:rPr>
          <w:rFonts w:asciiTheme="minorHAnsi" w:hAnsiTheme="minorHAnsi" w:cstheme="minorHAnsi"/>
        </w:rPr>
        <w:t>etapie</w:t>
      </w:r>
      <w:r w:rsidRPr="0030212B">
        <w:rPr>
          <w:rFonts w:asciiTheme="minorHAnsi" w:hAnsiTheme="minorHAnsi" w:cstheme="minorHAnsi"/>
          <w:spacing w:val="-5"/>
        </w:rPr>
        <w:t xml:space="preserve"> </w:t>
      </w:r>
      <w:r w:rsidRPr="0030212B">
        <w:rPr>
          <w:rFonts w:asciiTheme="minorHAnsi" w:hAnsiTheme="minorHAnsi" w:cstheme="minorHAnsi"/>
        </w:rPr>
        <w:t>składania</w:t>
      </w:r>
      <w:r w:rsidRPr="0030212B">
        <w:rPr>
          <w:rFonts w:asciiTheme="minorHAnsi" w:hAnsiTheme="minorHAnsi" w:cstheme="minorHAnsi"/>
          <w:spacing w:val="-4"/>
        </w:rPr>
        <w:t xml:space="preserve"> </w:t>
      </w:r>
      <w:r w:rsidRPr="0030212B">
        <w:rPr>
          <w:rFonts w:asciiTheme="minorHAnsi" w:hAnsiTheme="minorHAnsi" w:cstheme="minorHAnsi"/>
          <w:spacing w:val="-2"/>
        </w:rPr>
        <w:t>ofert:</w:t>
      </w:r>
    </w:p>
    <w:p w14:paraId="3628C29D" w14:textId="77777777" w:rsidR="00383220" w:rsidRPr="0030212B" w:rsidRDefault="00377290" w:rsidP="001419CF">
      <w:pPr>
        <w:pStyle w:val="Akapitzlist"/>
        <w:numPr>
          <w:ilvl w:val="1"/>
          <w:numId w:val="14"/>
        </w:numPr>
        <w:tabs>
          <w:tab w:val="left" w:pos="1378"/>
        </w:tabs>
        <w:spacing w:line="276" w:lineRule="auto"/>
        <w:ind w:right="1024"/>
        <w:rPr>
          <w:rFonts w:asciiTheme="minorHAnsi" w:hAnsiTheme="minorHAnsi" w:cstheme="minorHAnsi"/>
          <w:b/>
        </w:rPr>
      </w:pPr>
      <w:r w:rsidRPr="0030212B">
        <w:rPr>
          <w:rFonts w:asciiTheme="minorHAnsi" w:hAnsiTheme="minorHAnsi" w:cstheme="minorHAnsi"/>
        </w:rPr>
        <w:t>Do oferty Wykonawca zobowiązany jest dołączyć aktualne na dzień składania ofert oświadczenie</w:t>
      </w:r>
      <w:r w:rsidRPr="0030212B">
        <w:rPr>
          <w:rFonts w:asciiTheme="minorHAnsi" w:hAnsiTheme="minorHAnsi" w:cstheme="minorHAnsi"/>
          <w:spacing w:val="-4"/>
        </w:rPr>
        <w:t xml:space="preserve"> </w:t>
      </w:r>
      <w:r w:rsidRPr="0030212B">
        <w:rPr>
          <w:rFonts w:asciiTheme="minorHAnsi" w:hAnsiTheme="minorHAnsi" w:cstheme="minorHAnsi"/>
        </w:rPr>
        <w:t>wstępne</w:t>
      </w:r>
      <w:r w:rsidRPr="0030212B">
        <w:rPr>
          <w:rFonts w:asciiTheme="minorHAnsi" w:hAnsiTheme="minorHAnsi" w:cstheme="minorHAnsi"/>
          <w:spacing w:val="-4"/>
        </w:rPr>
        <w:t xml:space="preserve"> </w:t>
      </w:r>
      <w:r w:rsidRPr="0030212B">
        <w:rPr>
          <w:rFonts w:asciiTheme="minorHAnsi" w:hAnsiTheme="minorHAnsi" w:cstheme="minorHAnsi"/>
        </w:rPr>
        <w:t>o</w:t>
      </w:r>
      <w:r w:rsidRPr="0030212B">
        <w:rPr>
          <w:rFonts w:asciiTheme="minorHAnsi" w:hAnsiTheme="minorHAnsi" w:cstheme="minorHAnsi"/>
          <w:spacing w:val="-4"/>
        </w:rPr>
        <w:t xml:space="preserve"> </w:t>
      </w:r>
      <w:r w:rsidRPr="0030212B">
        <w:rPr>
          <w:rFonts w:asciiTheme="minorHAnsi" w:hAnsiTheme="minorHAnsi" w:cstheme="minorHAnsi"/>
        </w:rPr>
        <w:t>niepodleganiu</w:t>
      </w:r>
      <w:r w:rsidRPr="0030212B">
        <w:rPr>
          <w:rFonts w:asciiTheme="minorHAnsi" w:hAnsiTheme="minorHAnsi" w:cstheme="minorHAnsi"/>
          <w:spacing w:val="-4"/>
        </w:rPr>
        <w:t xml:space="preserve"> </w:t>
      </w:r>
      <w:r w:rsidRPr="0030212B">
        <w:rPr>
          <w:rFonts w:asciiTheme="minorHAnsi" w:hAnsiTheme="minorHAnsi" w:cstheme="minorHAnsi"/>
        </w:rPr>
        <w:t>wykluczeniu</w:t>
      </w:r>
      <w:r w:rsidRPr="0030212B">
        <w:rPr>
          <w:rFonts w:asciiTheme="minorHAnsi" w:hAnsiTheme="minorHAnsi" w:cstheme="minorHAnsi"/>
          <w:spacing w:val="-6"/>
        </w:rPr>
        <w:t xml:space="preserve"> </w:t>
      </w:r>
      <w:r w:rsidRPr="0030212B">
        <w:rPr>
          <w:rFonts w:asciiTheme="minorHAnsi" w:hAnsiTheme="minorHAnsi" w:cstheme="minorHAnsi"/>
        </w:rPr>
        <w:t>oraz</w:t>
      </w:r>
      <w:r w:rsidRPr="0030212B">
        <w:rPr>
          <w:rFonts w:asciiTheme="minorHAnsi" w:hAnsiTheme="minorHAnsi" w:cstheme="minorHAnsi"/>
          <w:spacing w:val="-4"/>
        </w:rPr>
        <w:t xml:space="preserve"> </w:t>
      </w:r>
      <w:r w:rsidRPr="0030212B">
        <w:rPr>
          <w:rFonts w:asciiTheme="minorHAnsi" w:hAnsiTheme="minorHAnsi" w:cstheme="minorHAnsi"/>
        </w:rPr>
        <w:t>spełnianiu</w:t>
      </w:r>
      <w:r w:rsidRPr="0030212B">
        <w:rPr>
          <w:rFonts w:asciiTheme="minorHAnsi" w:hAnsiTheme="minorHAnsi" w:cstheme="minorHAnsi"/>
          <w:spacing w:val="-4"/>
        </w:rPr>
        <w:t xml:space="preserve"> </w:t>
      </w:r>
      <w:r w:rsidRPr="0030212B">
        <w:rPr>
          <w:rFonts w:asciiTheme="minorHAnsi" w:hAnsiTheme="minorHAnsi" w:cstheme="minorHAnsi"/>
        </w:rPr>
        <w:t>warunków</w:t>
      </w:r>
      <w:r w:rsidRPr="0030212B">
        <w:rPr>
          <w:rFonts w:asciiTheme="minorHAnsi" w:hAnsiTheme="minorHAnsi" w:cstheme="minorHAnsi"/>
          <w:spacing w:val="-4"/>
        </w:rPr>
        <w:t xml:space="preserve"> </w:t>
      </w:r>
      <w:r w:rsidRPr="0030212B">
        <w:rPr>
          <w:rFonts w:asciiTheme="minorHAnsi" w:hAnsiTheme="minorHAnsi" w:cstheme="minorHAnsi"/>
        </w:rPr>
        <w:t>udziału</w:t>
      </w:r>
      <w:r w:rsidRPr="0030212B">
        <w:rPr>
          <w:rFonts w:asciiTheme="minorHAnsi" w:hAnsiTheme="minorHAnsi" w:cstheme="minorHAnsi"/>
          <w:spacing w:val="-4"/>
        </w:rPr>
        <w:t xml:space="preserve"> </w:t>
      </w:r>
      <w:r w:rsidRPr="0030212B">
        <w:rPr>
          <w:rFonts w:asciiTheme="minorHAnsi" w:hAnsiTheme="minorHAnsi" w:cstheme="minorHAnsi"/>
        </w:rPr>
        <w:t xml:space="preserve">w postępowaniu według wzoru stanowiącego </w:t>
      </w:r>
      <w:r w:rsidRPr="0030212B">
        <w:rPr>
          <w:rFonts w:asciiTheme="minorHAnsi" w:hAnsiTheme="minorHAnsi" w:cstheme="minorHAnsi"/>
          <w:b/>
        </w:rPr>
        <w:t>Załącznik nr 3 i 4 do IDW.</w:t>
      </w:r>
    </w:p>
    <w:p w14:paraId="6C6FAEA6" w14:textId="77777777" w:rsidR="00B84949" w:rsidRDefault="00377290" w:rsidP="0030212B">
      <w:pPr>
        <w:spacing w:line="276" w:lineRule="auto"/>
        <w:ind w:left="1378" w:right="364"/>
        <w:jc w:val="both"/>
        <w:rPr>
          <w:rFonts w:asciiTheme="minorHAnsi" w:hAnsiTheme="minorHAnsi" w:cstheme="minorHAnsi"/>
          <w:b/>
          <w:spacing w:val="45"/>
        </w:rPr>
      </w:pPr>
      <w:r w:rsidRPr="0030212B">
        <w:rPr>
          <w:rFonts w:asciiTheme="minorHAnsi" w:hAnsiTheme="minorHAnsi" w:cstheme="minorHAnsi"/>
        </w:rPr>
        <w:t>Oświadczenie</w:t>
      </w:r>
      <w:r w:rsidRPr="0030212B">
        <w:rPr>
          <w:rFonts w:asciiTheme="minorHAnsi" w:hAnsiTheme="minorHAnsi" w:cstheme="minorHAnsi"/>
          <w:spacing w:val="31"/>
        </w:rPr>
        <w:t xml:space="preserve"> </w:t>
      </w:r>
      <w:r w:rsidRPr="0030212B">
        <w:rPr>
          <w:rFonts w:asciiTheme="minorHAnsi" w:hAnsiTheme="minorHAnsi" w:cstheme="minorHAnsi"/>
        </w:rPr>
        <w:t>wstępne,</w:t>
      </w:r>
      <w:r w:rsidRPr="0030212B">
        <w:rPr>
          <w:rFonts w:asciiTheme="minorHAnsi" w:hAnsiTheme="minorHAnsi" w:cstheme="minorHAnsi"/>
          <w:spacing w:val="30"/>
        </w:rPr>
        <w:t xml:space="preserve"> </w:t>
      </w:r>
      <w:r w:rsidRPr="0030212B">
        <w:rPr>
          <w:rFonts w:asciiTheme="minorHAnsi" w:hAnsiTheme="minorHAnsi" w:cstheme="minorHAnsi"/>
          <w:b/>
          <w:u w:val="single"/>
        </w:rPr>
        <w:t>składa</w:t>
      </w:r>
      <w:r w:rsidRPr="0030212B">
        <w:rPr>
          <w:rFonts w:asciiTheme="minorHAnsi" w:hAnsiTheme="minorHAnsi" w:cstheme="minorHAnsi"/>
          <w:b/>
          <w:spacing w:val="30"/>
          <w:u w:val="single"/>
        </w:rPr>
        <w:t xml:space="preserve"> </w:t>
      </w:r>
      <w:r w:rsidRPr="0030212B">
        <w:rPr>
          <w:rFonts w:asciiTheme="minorHAnsi" w:hAnsiTheme="minorHAnsi" w:cstheme="minorHAnsi"/>
          <w:b/>
          <w:u w:val="single"/>
        </w:rPr>
        <w:t>się,</w:t>
      </w:r>
      <w:r w:rsidRPr="0030212B">
        <w:rPr>
          <w:rFonts w:asciiTheme="minorHAnsi" w:hAnsiTheme="minorHAnsi" w:cstheme="minorHAnsi"/>
          <w:b/>
          <w:spacing w:val="28"/>
          <w:u w:val="single"/>
        </w:rPr>
        <w:t xml:space="preserve"> </w:t>
      </w:r>
      <w:r w:rsidRPr="0030212B">
        <w:rPr>
          <w:rFonts w:asciiTheme="minorHAnsi" w:hAnsiTheme="minorHAnsi" w:cstheme="minorHAnsi"/>
          <w:b/>
          <w:u w:val="single"/>
        </w:rPr>
        <w:t>pod</w:t>
      </w:r>
      <w:r w:rsidRPr="0030212B">
        <w:rPr>
          <w:rFonts w:asciiTheme="minorHAnsi" w:hAnsiTheme="minorHAnsi" w:cstheme="minorHAnsi"/>
          <w:b/>
          <w:spacing w:val="29"/>
          <w:u w:val="single"/>
        </w:rPr>
        <w:t xml:space="preserve"> </w:t>
      </w:r>
      <w:r w:rsidRPr="0030212B">
        <w:rPr>
          <w:rFonts w:asciiTheme="minorHAnsi" w:hAnsiTheme="minorHAnsi" w:cstheme="minorHAnsi"/>
          <w:b/>
          <w:u w:val="single"/>
        </w:rPr>
        <w:t>rygorem</w:t>
      </w:r>
      <w:r w:rsidRPr="0030212B">
        <w:rPr>
          <w:rFonts w:asciiTheme="minorHAnsi" w:hAnsiTheme="minorHAnsi" w:cstheme="minorHAnsi"/>
          <w:b/>
          <w:spacing w:val="29"/>
          <w:u w:val="single"/>
        </w:rPr>
        <w:t xml:space="preserve"> </w:t>
      </w:r>
      <w:r w:rsidRPr="0030212B">
        <w:rPr>
          <w:rFonts w:asciiTheme="minorHAnsi" w:hAnsiTheme="minorHAnsi" w:cstheme="minorHAnsi"/>
          <w:b/>
          <w:u w:val="single"/>
        </w:rPr>
        <w:t>nieważności,</w:t>
      </w:r>
      <w:r w:rsidRPr="0030212B">
        <w:rPr>
          <w:rFonts w:asciiTheme="minorHAnsi" w:hAnsiTheme="minorHAnsi" w:cstheme="minorHAnsi"/>
          <w:b/>
          <w:spacing w:val="28"/>
          <w:u w:val="single"/>
        </w:rPr>
        <w:t xml:space="preserve"> </w:t>
      </w:r>
      <w:r w:rsidRPr="0030212B">
        <w:rPr>
          <w:rFonts w:asciiTheme="minorHAnsi" w:hAnsiTheme="minorHAnsi" w:cstheme="minorHAnsi"/>
          <w:b/>
          <w:u w:val="single"/>
        </w:rPr>
        <w:t>w</w:t>
      </w:r>
      <w:r w:rsidRPr="0030212B">
        <w:rPr>
          <w:rFonts w:asciiTheme="minorHAnsi" w:hAnsiTheme="minorHAnsi" w:cstheme="minorHAnsi"/>
          <w:b/>
          <w:spacing w:val="29"/>
          <w:u w:val="single"/>
        </w:rPr>
        <w:t xml:space="preserve"> </w:t>
      </w:r>
      <w:r w:rsidRPr="0030212B">
        <w:rPr>
          <w:rFonts w:asciiTheme="minorHAnsi" w:hAnsiTheme="minorHAnsi" w:cstheme="minorHAnsi"/>
          <w:b/>
          <w:u w:val="single"/>
        </w:rPr>
        <w:t>formie</w:t>
      </w:r>
      <w:r w:rsidRPr="0030212B">
        <w:rPr>
          <w:rFonts w:asciiTheme="minorHAnsi" w:hAnsiTheme="minorHAnsi" w:cstheme="minorHAnsi"/>
          <w:b/>
          <w:spacing w:val="28"/>
          <w:u w:val="single"/>
        </w:rPr>
        <w:t xml:space="preserve"> </w:t>
      </w:r>
      <w:r w:rsidRPr="0030212B">
        <w:rPr>
          <w:rFonts w:asciiTheme="minorHAnsi" w:hAnsiTheme="minorHAnsi" w:cstheme="minorHAnsi"/>
          <w:b/>
          <w:u w:val="single"/>
        </w:rPr>
        <w:t>elektronicznej</w:t>
      </w:r>
      <w:r w:rsidRPr="0030212B">
        <w:rPr>
          <w:rFonts w:asciiTheme="minorHAnsi" w:hAnsiTheme="minorHAnsi" w:cstheme="minorHAnsi"/>
          <w:b/>
          <w:spacing w:val="29"/>
          <w:u w:val="single"/>
        </w:rPr>
        <w:t xml:space="preserve"> </w:t>
      </w:r>
      <w:r w:rsidRPr="0030212B">
        <w:rPr>
          <w:rFonts w:asciiTheme="minorHAnsi" w:hAnsiTheme="minorHAnsi" w:cstheme="minorHAnsi"/>
          <w:b/>
          <w:u w:val="single"/>
        </w:rPr>
        <w:t>lub</w:t>
      </w:r>
      <w:r w:rsidRPr="0030212B">
        <w:rPr>
          <w:rFonts w:asciiTheme="minorHAnsi" w:hAnsiTheme="minorHAnsi" w:cstheme="minorHAnsi"/>
          <w:b/>
        </w:rPr>
        <w:t xml:space="preserve"> </w:t>
      </w:r>
      <w:r w:rsidRPr="0030212B">
        <w:rPr>
          <w:rFonts w:asciiTheme="minorHAnsi" w:hAnsiTheme="minorHAnsi" w:cstheme="minorHAnsi"/>
          <w:b/>
          <w:u w:val="single"/>
        </w:rPr>
        <w:t>w postaci elektronicznej opatrzonej kwalifikowanym podpisem elektronicznym, lub</w:t>
      </w:r>
      <w:r w:rsidRPr="0030212B">
        <w:rPr>
          <w:rFonts w:asciiTheme="minorHAnsi" w:hAnsiTheme="minorHAnsi" w:cstheme="minorHAnsi"/>
          <w:b/>
        </w:rPr>
        <w:t xml:space="preserve"> </w:t>
      </w:r>
      <w:r w:rsidRPr="0030212B">
        <w:rPr>
          <w:rFonts w:asciiTheme="minorHAnsi" w:hAnsiTheme="minorHAnsi" w:cstheme="minorHAnsi"/>
          <w:b/>
          <w:u w:val="single"/>
        </w:rPr>
        <w:t>podpisem</w:t>
      </w:r>
      <w:r w:rsidRPr="0030212B">
        <w:rPr>
          <w:rFonts w:asciiTheme="minorHAnsi" w:hAnsiTheme="minorHAnsi" w:cstheme="minorHAnsi"/>
          <w:b/>
          <w:spacing w:val="40"/>
          <w:u w:val="single"/>
        </w:rPr>
        <w:t xml:space="preserve"> </w:t>
      </w:r>
      <w:r w:rsidRPr="0030212B">
        <w:rPr>
          <w:rFonts w:asciiTheme="minorHAnsi" w:hAnsiTheme="minorHAnsi" w:cstheme="minorHAnsi"/>
          <w:b/>
          <w:u w:val="single"/>
        </w:rPr>
        <w:t>zaufanym</w:t>
      </w:r>
      <w:r w:rsidRPr="0030212B">
        <w:rPr>
          <w:rFonts w:asciiTheme="minorHAnsi" w:hAnsiTheme="minorHAnsi" w:cstheme="minorHAnsi"/>
          <w:b/>
          <w:spacing w:val="43"/>
          <w:u w:val="single"/>
        </w:rPr>
        <w:t xml:space="preserve"> </w:t>
      </w:r>
      <w:r w:rsidRPr="0030212B">
        <w:rPr>
          <w:rFonts w:asciiTheme="minorHAnsi" w:hAnsiTheme="minorHAnsi" w:cstheme="minorHAnsi"/>
          <w:b/>
          <w:u w:val="single"/>
        </w:rPr>
        <w:t>lub</w:t>
      </w:r>
      <w:r w:rsidRPr="0030212B">
        <w:rPr>
          <w:rFonts w:asciiTheme="minorHAnsi" w:hAnsiTheme="minorHAnsi" w:cstheme="minorHAnsi"/>
          <w:b/>
          <w:spacing w:val="42"/>
          <w:u w:val="single"/>
        </w:rPr>
        <w:t xml:space="preserve"> </w:t>
      </w:r>
      <w:r w:rsidRPr="0030212B">
        <w:rPr>
          <w:rFonts w:asciiTheme="minorHAnsi" w:hAnsiTheme="minorHAnsi" w:cstheme="minorHAnsi"/>
          <w:b/>
          <w:u w:val="single"/>
        </w:rPr>
        <w:t>podpisem</w:t>
      </w:r>
      <w:r w:rsidRPr="0030212B">
        <w:rPr>
          <w:rFonts w:asciiTheme="minorHAnsi" w:hAnsiTheme="minorHAnsi" w:cstheme="minorHAnsi"/>
          <w:b/>
          <w:spacing w:val="42"/>
          <w:u w:val="single"/>
        </w:rPr>
        <w:t xml:space="preserve"> </w:t>
      </w:r>
      <w:r w:rsidRPr="0030212B">
        <w:rPr>
          <w:rFonts w:asciiTheme="minorHAnsi" w:hAnsiTheme="minorHAnsi" w:cstheme="minorHAnsi"/>
          <w:b/>
          <w:u w:val="single"/>
        </w:rPr>
        <w:t>osobistym.</w:t>
      </w:r>
      <w:r w:rsidRPr="0030212B">
        <w:rPr>
          <w:rFonts w:asciiTheme="minorHAnsi" w:hAnsiTheme="minorHAnsi" w:cstheme="minorHAnsi"/>
          <w:b/>
          <w:spacing w:val="45"/>
        </w:rPr>
        <w:t xml:space="preserve"> </w:t>
      </w:r>
    </w:p>
    <w:p w14:paraId="399D4C83" w14:textId="71D54C4F" w:rsidR="008B4D4A" w:rsidRPr="00B84949" w:rsidRDefault="00377290" w:rsidP="00B84949">
      <w:pPr>
        <w:spacing w:line="276" w:lineRule="auto"/>
        <w:ind w:left="1378" w:right="364"/>
        <w:jc w:val="both"/>
        <w:rPr>
          <w:rFonts w:asciiTheme="minorHAnsi" w:hAnsiTheme="minorHAnsi" w:cstheme="minorHAnsi"/>
        </w:rPr>
        <w:sectPr w:rsidR="008B4D4A" w:rsidRPr="00B84949" w:rsidSect="000038AF">
          <w:type w:val="continuous"/>
          <w:pgSz w:w="11910" w:h="16840"/>
          <w:pgMar w:top="1440" w:right="1080" w:bottom="1440" w:left="1080" w:header="0" w:footer="1026" w:gutter="0"/>
          <w:cols w:space="708"/>
          <w:docGrid w:linePitch="299"/>
        </w:sectPr>
      </w:pPr>
      <w:r w:rsidRPr="0030212B">
        <w:rPr>
          <w:rFonts w:asciiTheme="minorHAnsi" w:hAnsiTheme="minorHAnsi" w:cstheme="minorHAnsi"/>
        </w:rPr>
        <w:t>Wykonawca,</w:t>
      </w:r>
      <w:r w:rsidRPr="0030212B">
        <w:rPr>
          <w:rFonts w:asciiTheme="minorHAnsi" w:hAnsiTheme="minorHAnsi" w:cstheme="minorHAnsi"/>
          <w:spacing w:val="42"/>
        </w:rPr>
        <w:t xml:space="preserve"> </w:t>
      </w:r>
      <w:r w:rsidRPr="0030212B">
        <w:rPr>
          <w:rFonts w:asciiTheme="minorHAnsi" w:hAnsiTheme="minorHAnsi" w:cstheme="minorHAnsi"/>
        </w:rPr>
        <w:t>który</w:t>
      </w:r>
      <w:r w:rsidRPr="0030212B">
        <w:rPr>
          <w:rFonts w:asciiTheme="minorHAnsi" w:hAnsiTheme="minorHAnsi" w:cstheme="minorHAnsi"/>
          <w:spacing w:val="41"/>
        </w:rPr>
        <w:t xml:space="preserve"> </w:t>
      </w:r>
      <w:r w:rsidRPr="0030212B">
        <w:rPr>
          <w:rFonts w:asciiTheme="minorHAnsi" w:hAnsiTheme="minorHAnsi" w:cstheme="minorHAnsi"/>
        </w:rPr>
        <w:t>powołuje</w:t>
      </w:r>
      <w:r w:rsidRPr="0030212B">
        <w:rPr>
          <w:rFonts w:asciiTheme="minorHAnsi" w:hAnsiTheme="minorHAnsi" w:cstheme="minorHAnsi"/>
          <w:spacing w:val="40"/>
        </w:rPr>
        <w:t xml:space="preserve"> </w:t>
      </w:r>
      <w:r w:rsidRPr="0030212B">
        <w:rPr>
          <w:rFonts w:asciiTheme="minorHAnsi" w:hAnsiTheme="minorHAnsi" w:cstheme="minorHAnsi"/>
        </w:rPr>
        <w:t>się</w:t>
      </w:r>
      <w:r w:rsidRPr="0030212B">
        <w:rPr>
          <w:rFonts w:asciiTheme="minorHAnsi" w:hAnsiTheme="minorHAnsi" w:cstheme="minorHAnsi"/>
          <w:spacing w:val="42"/>
        </w:rPr>
        <w:t xml:space="preserve"> </w:t>
      </w:r>
      <w:r w:rsidRPr="0030212B">
        <w:rPr>
          <w:rFonts w:asciiTheme="minorHAnsi" w:hAnsiTheme="minorHAnsi" w:cstheme="minorHAnsi"/>
        </w:rPr>
        <w:t>na</w:t>
      </w:r>
      <w:r w:rsidRPr="0030212B">
        <w:rPr>
          <w:rFonts w:asciiTheme="minorHAnsi" w:hAnsiTheme="minorHAnsi" w:cstheme="minorHAnsi"/>
          <w:spacing w:val="42"/>
        </w:rPr>
        <w:t xml:space="preserve"> </w:t>
      </w:r>
      <w:r w:rsidRPr="0030212B">
        <w:rPr>
          <w:rFonts w:asciiTheme="minorHAnsi" w:hAnsiTheme="minorHAnsi" w:cstheme="minorHAnsi"/>
          <w:spacing w:val="-2"/>
        </w:rPr>
        <w:t>zasob</w:t>
      </w:r>
      <w:r w:rsidR="00B84949">
        <w:rPr>
          <w:rFonts w:asciiTheme="minorHAnsi" w:hAnsiTheme="minorHAnsi" w:cstheme="minorHAnsi"/>
          <w:spacing w:val="-2"/>
        </w:rPr>
        <w:t xml:space="preserve">y </w:t>
      </w:r>
      <w:r w:rsidR="00B84949" w:rsidRPr="0030212B">
        <w:rPr>
          <w:rFonts w:asciiTheme="minorHAnsi" w:hAnsiTheme="minorHAnsi" w:cstheme="minorHAnsi"/>
        </w:rPr>
        <w:t>innych podmiotów, w celu wykazania braku istnienia wobec nich podstaw wykluczenia składa także odrębne oświadczenia wstępne dotyczące tych podmiotów, podpisane kwalifikowanym podpisem</w:t>
      </w:r>
      <w:r w:rsidR="00B84949" w:rsidRPr="0030212B">
        <w:rPr>
          <w:rFonts w:asciiTheme="minorHAnsi" w:hAnsiTheme="minorHAnsi" w:cstheme="minorHAnsi"/>
          <w:spacing w:val="62"/>
        </w:rPr>
        <w:t xml:space="preserve"> </w:t>
      </w:r>
      <w:r w:rsidR="00B84949" w:rsidRPr="0030212B">
        <w:rPr>
          <w:rFonts w:asciiTheme="minorHAnsi" w:hAnsiTheme="minorHAnsi" w:cstheme="minorHAnsi"/>
        </w:rPr>
        <w:t>elektronicznym</w:t>
      </w:r>
      <w:r w:rsidR="00B84949" w:rsidRPr="0030212B">
        <w:rPr>
          <w:rFonts w:asciiTheme="minorHAnsi" w:hAnsiTheme="minorHAnsi" w:cstheme="minorHAnsi"/>
          <w:spacing w:val="60"/>
        </w:rPr>
        <w:t xml:space="preserve"> </w:t>
      </w:r>
      <w:r w:rsidR="00B84949" w:rsidRPr="0030212B">
        <w:rPr>
          <w:rFonts w:asciiTheme="minorHAnsi" w:hAnsiTheme="minorHAnsi" w:cstheme="minorHAnsi"/>
        </w:rPr>
        <w:t>lub</w:t>
      </w:r>
      <w:r w:rsidR="00B84949" w:rsidRPr="0030212B">
        <w:rPr>
          <w:rFonts w:asciiTheme="minorHAnsi" w:hAnsiTheme="minorHAnsi" w:cstheme="minorHAnsi"/>
          <w:spacing w:val="61"/>
        </w:rPr>
        <w:t xml:space="preserve"> </w:t>
      </w:r>
      <w:r w:rsidR="00B84949" w:rsidRPr="0030212B">
        <w:rPr>
          <w:rFonts w:asciiTheme="minorHAnsi" w:hAnsiTheme="minorHAnsi" w:cstheme="minorHAnsi"/>
        </w:rPr>
        <w:t>podpisem</w:t>
      </w:r>
      <w:r w:rsidR="00B84949" w:rsidRPr="0030212B">
        <w:rPr>
          <w:rFonts w:asciiTheme="minorHAnsi" w:hAnsiTheme="minorHAnsi" w:cstheme="minorHAnsi"/>
          <w:spacing w:val="60"/>
        </w:rPr>
        <w:t xml:space="preserve"> </w:t>
      </w:r>
      <w:r w:rsidR="00B84949" w:rsidRPr="0030212B">
        <w:rPr>
          <w:rFonts w:asciiTheme="minorHAnsi" w:hAnsiTheme="minorHAnsi" w:cstheme="minorHAnsi"/>
        </w:rPr>
        <w:t>zaufanym</w:t>
      </w:r>
      <w:r w:rsidR="00B84949" w:rsidRPr="0030212B">
        <w:rPr>
          <w:rFonts w:asciiTheme="minorHAnsi" w:hAnsiTheme="minorHAnsi" w:cstheme="minorHAnsi"/>
          <w:spacing w:val="60"/>
        </w:rPr>
        <w:t xml:space="preserve"> </w:t>
      </w:r>
      <w:r w:rsidR="00B84949" w:rsidRPr="0030212B">
        <w:rPr>
          <w:rFonts w:asciiTheme="minorHAnsi" w:hAnsiTheme="minorHAnsi" w:cstheme="minorHAnsi"/>
        </w:rPr>
        <w:t>lub</w:t>
      </w:r>
      <w:r w:rsidR="00B84949" w:rsidRPr="0030212B">
        <w:rPr>
          <w:rFonts w:asciiTheme="minorHAnsi" w:hAnsiTheme="minorHAnsi" w:cstheme="minorHAnsi"/>
          <w:spacing w:val="61"/>
        </w:rPr>
        <w:t xml:space="preserve"> </w:t>
      </w:r>
      <w:r w:rsidR="00B84949" w:rsidRPr="0030212B">
        <w:rPr>
          <w:rFonts w:asciiTheme="minorHAnsi" w:hAnsiTheme="minorHAnsi" w:cstheme="minorHAnsi"/>
        </w:rPr>
        <w:t>podpisem</w:t>
      </w:r>
      <w:r w:rsidR="00B84949" w:rsidRPr="0030212B">
        <w:rPr>
          <w:rFonts w:asciiTheme="minorHAnsi" w:hAnsiTheme="minorHAnsi" w:cstheme="minorHAnsi"/>
          <w:spacing w:val="60"/>
        </w:rPr>
        <w:t xml:space="preserve"> </w:t>
      </w:r>
      <w:r w:rsidR="00B84949" w:rsidRPr="0030212B">
        <w:rPr>
          <w:rFonts w:asciiTheme="minorHAnsi" w:hAnsiTheme="minorHAnsi" w:cstheme="minorHAnsi"/>
        </w:rPr>
        <w:t>osobistym</w:t>
      </w:r>
      <w:r w:rsidR="00B84949" w:rsidRPr="0030212B">
        <w:rPr>
          <w:rFonts w:asciiTheme="minorHAnsi" w:hAnsiTheme="minorHAnsi" w:cstheme="minorHAnsi"/>
          <w:spacing w:val="60"/>
        </w:rPr>
        <w:t xml:space="preserve"> </w:t>
      </w:r>
      <w:r w:rsidR="00B84949" w:rsidRPr="0030212B">
        <w:rPr>
          <w:rFonts w:asciiTheme="minorHAnsi" w:hAnsiTheme="minorHAnsi" w:cstheme="minorHAnsi"/>
        </w:rPr>
        <w:t>przez</w:t>
      </w:r>
      <w:r w:rsidR="00B84949" w:rsidRPr="0030212B">
        <w:rPr>
          <w:rFonts w:asciiTheme="minorHAnsi" w:hAnsiTheme="minorHAnsi" w:cstheme="minorHAnsi"/>
          <w:spacing w:val="62"/>
        </w:rPr>
        <w:t xml:space="preserve"> </w:t>
      </w:r>
      <w:r w:rsidR="00B84949" w:rsidRPr="0030212B">
        <w:rPr>
          <w:rFonts w:asciiTheme="minorHAnsi" w:hAnsiTheme="minorHAnsi" w:cstheme="minorHAnsi"/>
        </w:rPr>
        <w:t>każdego z nich w zakresie w jakim każdy z Wykonawców wykazuje brak podstaw wykluczenia. Analogiczny wymóg dotyczy oświadczenia wstępnego składanego w przypadku wspólnego ubiegania się o zamówienie przez wykonawców. Oświadczenie, stanowi dowód potwierdzający brak podstaw wykluczenia, tymczasowo zastępujący wymagane przez zamawiającego podmiotowe środki dowodowe.</w:t>
      </w:r>
      <w:r w:rsidR="00B84949" w:rsidRPr="0030212B">
        <w:rPr>
          <w:rFonts w:asciiTheme="minorHAnsi" w:hAnsiTheme="minorHAnsi" w:cstheme="minorHAnsi"/>
          <w:spacing w:val="40"/>
        </w:rPr>
        <w:t xml:space="preserve"> </w:t>
      </w:r>
      <w:r w:rsidR="00B84949" w:rsidRPr="0030212B">
        <w:rPr>
          <w:rFonts w:asciiTheme="minorHAnsi" w:hAnsiTheme="minorHAnsi" w:cstheme="minorHAnsi"/>
          <w:b/>
          <w:i/>
          <w:u w:val="single"/>
        </w:rPr>
        <w:t>W przypadku składania oferty wspólnej ww. dokument składa</w:t>
      </w:r>
      <w:r w:rsidR="00B84949" w:rsidRPr="0030212B">
        <w:rPr>
          <w:rFonts w:asciiTheme="minorHAnsi" w:hAnsiTheme="minorHAnsi" w:cstheme="minorHAnsi"/>
          <w:b/>
          <w:i/>
        </w:rPr>
        <w:t xml:space="preserve"> </w:t>
      </w:r>
      <w:r w:rsidR="00B84949" w:rsidRPr="0030212B">
        <w:rPr>
          <w:rFonts w:asciiTheme="minorHAnsi" w:hAnsiTheme="minorHAnsi" w:cstheme="minorHAnsi"/>
          <w:b/>
          <w:i/>
          <w:u w:val="single"/>
        </w:rPr>
        <w:t>każdy z Wykonawców składających ofertę wspólną</w:t>
      </w:r>
    </w:p>
    <w:p w14:paraId="59332F5B" w14:textId="77777777" w:rsidR="00383220" w:rsidRPr="0030212B" w:rsidRDefault="00383220" w:rsidP="0030212B">
      <w:pPr>
        <w:pStyle w:val="Tekstpodstawowy"/>
        <w:spacing w:line="276" w:lineRule="auto"/>
        <w:ind w:firstLine="0"/>
        <w:rPr>
          <w:rFonts w:asciiTheme="minorHAnsi" w:hAnsiTheme="minorHAnsi" w:cstheme="minorHAnsi"/>
          <w:b/>
        </w:rPr>
      </w:pPr>
    </w:p>
    <w:p w14:paraId="1BACA5EE" w14:textId="77777777" w:rsidR="00383220" w:rsidRPr="0030212B" w:rsidRDefault="00377290" w:rsidP="001419CF">
      <w:pPr>
        <w:pStyle w:val="Akapitzlist"/>
        <w:numPr>
          <w:ilvl w:val="1"/>
          <w:numId w:val="14"/>
        </w:numPr>
        <w:tabs>
          <w:tab w:val="left" w:pos="1378"/>
        </w:tabs>
        <w:spacing w:before="1" w:line="276" w:lineRule="auto"/>
        <w:ind w:right="513"/>
        <w:rPr>
          <w:rFonts w:asciiTheme="minorHAnsi" w:hAnsiTheme="minorHAnsi" w:cstheme="minorHAnsi"/>
        </w:rPr>
      </w:pPr>
      <w:r w:rsidRPr="0030212B">
        <w:rPr>
          <w:rFonts w:asciiTheme="minorHAnsi" w:hAnsiTheme="minorHAnsi" w:cstheme="minorHAnsi"/>
        </w:rPr>
        <w:t>Wykonawcy</w:t>
      </w:r>
      <w:r w:rsidRPr="0030212B">
        <w:rPr>
          <w:rFonts w:asciiTheme="minorHAnsi" w:hAnsiTheme="minorHAnsi" w:cstheme="minorHAnsi"/>
          <w:spacing w:val="-3"/>
        </w:rPr>
        <w:t xml:space="preserve"> </w:t>
      </w:r>
      <w:r w:rsidRPr="0030212B">
        <w:rPr>
          <w:rFonts w:asciiTheme="minorHAnsi" w:hAnsiTheme="minorHAnsi" w:cstheme="minorHAnsi"/>
        </w:rPr>
        <w:t>wspólnie</w:t>
      </w:r>
      <w:r w:rsidRPr="0030212B">
        <w:rPr>
          <w:rFonts w:asciiTheme="minorHAnsi" w:hAnsiTheme="minorHAnsi" w:cstheme="minorHAnsi"/>
          <w:spacing w:val="-3"/>
        </w:rPr>
        <w:t xml:space="preserve"> </w:t>
      </w:r>
      <w:r w:rsidRPr="0030212B">
        <w:rPr>
          <w:rFonts w:asciiTheme="minorHAnsi" w:hAnsiTheme="minorHAnsi" w:cstheme="minorHAnsi"/>
        </w:rPr>
        <w:t>ubiegający</w:t>
      </w:r>
      <w:r w:rsidRPr="0030212B">
        <w:rPr>
          <w:rFonts w:asciiTheme="minorHAnsi" w:hAnsiTheme="minorHAnsi" w:cstheme="minorHAnsi"/>
          <w:spacing w:val="-3"/>
        </w:rPr>
        <w:t xml:space="preserve"> </w:t>
      </w:r>
      <w:r w:rsidRPr="0030212B">
        <w:rPr>
          <w:rFonts w:asciiTheme="minorHAnsi" w:hAnsiTheme="minorHAnsi" w:cstheme="minorHAnsi"/>
        </w:rPr>
        <w:t>się</w:t>
      </w:r>
      <w:r w:rsidRPr="0030212B">
        <w:rPr>
          <w:rFonts w:asciiTheme="minorHAnsi" w:hAnsiTheme="minorHAnsi" w:cstheme="minorHAnsi"/>
          <w:spacing w:val="-3"/>
        </w:rPr>
        <w:t xml:space="preserve"> </w:t>
      </w:r>
      <w:r w:rsidRPr="0030212B">
        <w:rPr>
          <w:rFonts w:asciiTheme="minorHAnsi" w:hAnsiTheme="minorHAnsi" w:cstheme="minorHAnsi"/>
        </w:rPr>
        <w:t>o</w:t>
      </w:r>
      <w:r w:rsidRPr="0030212B">
        <w:rPr>
          <w:rFonts w:asciiTheme="minorHAnsi" w:hAnsiTheme="minorHAnsi" w:cstheme="minorHAnsi"/>
          <w:spacing w:val="-5"/>
        </w:rPr>
        <w:t xml:space="preserve"> </w:t>
      </w:r>
      <w:r w:rsidRPr="0030212B">
        <w:rPr>
          <w:rFonts w:asciiTheme="minorHAnsi" w:hAnsiTheme="minorHAnsi" w:cstheme="minorHAnsi"/>
        </w:rPr>
        <w:t>udzielenie</w:t>
      </w:r>
      <w:r w:rsidRPr="0030212B">
        <w:rPr>
          <w:rFonts w:asciiTheme="minorHAnsi" w:hAnsiTheme="minorHAnsi" w:cstheme="minorHAnsi"/>
          <w:spacing w:val="-3"/>
        </w:rPr>
        <w:t xml:space="preserve"> </w:t>
      </w:r>
      <w:r w:rsidRPr="0030212B">
        <w:rPr>
          <w:rFonts w:asciiTheme="minorHAnsi" w:hAnsiTheme="minorHAnsi" w:cstheme="minorHAnsi"/>
        </w:rPr>
        <w:t>zamówienia</w:t>
      </w:r>
      <w:r w:rsidRPr="0030212B">
        <w:rPr>
          <w:rFonts w:asciiTheme="minorHAnsi" w:hAnsiTheme="minorHAnsi" w:cstheme="minorHAnsi"/>
          <w:spacing w:val="-3"/>
        </w:rPr>
        <w:t xml:space="preserve"> </w:t>
      </w:r>
      <w:r w:rsidRPr="0030212B">
        <w:rPr>
          <w:rFonts w:asciiTheme="minorHAnsi" w:hAnsiTheme="minorHAnsi" w:cstheme="minorHAnsi"/>
        </w:rPr>
        <w:t>zgodnie</w:t>
      </w:r>
      <w:r w:rsidRPr="0030212B">
        <w:rPr>
          <w:rFonts w:asciiTheme="minorHAnsi" w:hAnsiTheme="minorHAnsi" w:cstheme="minorHAnsi"/>
          <w:spacing w:val="-3"/>
        </w:rPr>
        <w:t xml:space="preserve"> </w:t>
      </w:r>
      <w:r w:rsidRPr="0030212B">
        <w:rPr>
          <w:rFonts w:asciiTheme="minorHAnsi" w:hAnsiTheme="minorHAnsi" w:cstheme="minorHAnsi"/>
        </w:rPr>
        <w:t>z</w:t>
      </w:r>
      <w:r w:rsidRPr="0030212B">
        <w:rPr>
          <w:rFonts w:asciiTheme="minorHAnsi" w:hAnsiTheme="minorHAnsi" w:cstheme="minorHAnsi"/>
          <w:spacing w:val="-3"/>
        </w:rPr>
        <w:t xml:space="preserve"> </w:t>
      </w:r>
      <w:r w:rsidRPr="0030212B">
        <w:rPr>
          <w:rFonts w:asciiTheme="minorHAnsi" w:hAnsiTheme="minorHAnsi" w:cstheme="minorHAnsi"/>
        </w:rPr>
        <w:t>art.</w:t>
      </w:r>
      <w:r w:rsidRPr="0030212B">
        <w:rPr>
          <w:rFonts w:asciiTheme="minorHAnsi" w:hAnsiTheme="minorHAnsi" w:cstheme="minorHAnsi"/>
          <w:spacing w:val="-3"/>
        </w:rPr>
        <w:t xml:space="preserve"> </w:t>
      </w:r>
      <w:r w:rsidRPr="0030212B">
        <w:rPr>
          <w:rFonts w:asciiTheme="minorHAnsi" w:hAnsiTheme="minorHAnsi" w:cstheme="minorHAnsi"/>
        </w:rPr>
        <w:t>117</w:t>
      </w:r>
      <w:r w:rsidRPr="0030212B">
        <w:rPr>
          <w:rFonts w:asciiTheme="minorHAnsi" w:hAnsiTheme="minorHAnsi" w:cstheme="minorHAnsi"/>
          <w:spacing w:val="-6"/>
        </w:rPr>
        <w:t xml:space="preserve"> </w:t>
      </w:r>
      <w:r w:rsidRPr="0030212B">
        <w:rPr>
          <w:rFonts w:asciiTheme="minorHAnsi" w:hAnsiTheme="minorHAnsi" w:cstheme="minorHAnsi"/>
        </w:rPr>
        <w:t>Pzp</w:t>
      </w:r>
      <w:r w:rsidRPr="0030212B">
        <w:rPr>
          <w:rFonts w:asciiTheme="minorHAnsi" w:hAnsiTheme="minorHAnsi" w:cstheme="minorHAnsi"/>
          <w:spacing w:val="-3"/>
        </w:rPr>
        <w:t xml:space="preserve"> </w:t>
      </w:r>
      <w:r w:rsidRPr="0030212B">
        <w:rPr>
          <w:rFonts w:asciiTheme="minorHAnsi" w:hAnsiTheme="minorHAnsi" w:cstheme="minorHAnsi"/>
        </w:rPr>
        <w:t>dołączają do oferty oświadczenie, z którego wynika, które usługi wykonają poszczególni wykonawcy.</w:t>
      </w:r>
      <w:r w:rsidRPr="0030212B">
        <w:rPr>
          <w:rFonts w:asciiTheme="minorHAnsi" w:hAnsiTheme="minorHAnsi" w:cstheme="minorHAnsi"/>
          <w:b/>
        </w:rPr>
        <w:t>.</w:t>
      </w:r>
    </w:p>
    <w:p w14:paraId="49665634" w14:textId="77777777" w:rsidR="00383220" w:rsidRPr="0030212B" w:rsidRDefault="00377290" w:rsidP="001419CF">
      <w:pPr>
        <w:pStyle w:val="Akapitzlist"/>
        <w:numPr>
          <w:ilvl w:val="1"/>
          <w:numId w:val="14"/>
        </w:numPr>
        <w:tabs>
          <w:tab w:val="left" w:pos="1378"/>
        </w:tabs>
        <w:spacing w:line="276" w:lineRule="auto"/>
        <w:ind w:right="367"/>
        <w:rPr>
          <w:rFonts w:asciiTheme="minorHAnsi" w:hAnsiTheme="minorHAnsi" w:cstheme="minorHAnsi"/>
        </w:rPr>
      </w:pPr>
      <w:r w:rsidRPr="0030212B">
        <w:rPr>
          <w:rFonts w:asciiTheme="minorHAnsi" w:hAnsiTheme="minorHAnsi" w:cstheme="minorHAnsi"/>
        </w:rPr>
        <w:t>Wykonawca, który powołuje się na zasoby innych podmiotów na zasadach określonych w art. 118 PZP w celu potwierdzenia spełniania warunków udziału w postępowaniu,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musi potwierdzać, że stosunek łączący wykonawcę z podmiotami udostępniającymi zasoby</w:t>
      </w:r>
      <w:r w:rsidRPr="0030212B">
        <w:rPr>
          <w:rFonts w:asciiTheme="minorHAnsi" w:hAnsiTheme="minorHAnsi" w:cstheme="minorHAnsi"/>
          <w:spacing w:val="40"/>
        </w:rPr>
        <w:t xml:space="preserve"> </w:t>
      </w:r>
      <w:r w:rsidRPr="0030212B">
        <w:rPr>
          <w:rFonts w:asciiTheme="minorHAnsi" w:hAnsiTheme="minorHAnsi" w:cstheme="minorHAnsi"/>
        </w:rPr>
        <w:t>gwarantuje rzeczywisty dostęp do tych zasobów oraz określać w szczególności:</w:t>
      </w:r>
    </w:p>
    <w:p w14:paraId="7605F250" w14:textId="77777777" w:rsidR="00383220" w:rsidRPr="0030212B" w:rsidRDefault="00377290" w:rsidP="001419CF">
      <w:pPr>
        <w:pStyle w:val="Akapitzlist"/>
        <w:numPr>
          <w:ilvl w:val="2"/>
          <w:numId w:val="14"/>
        </w:numPr>
        <w:tabs>
          <w:tab w:val="left" w:pos="1713"/>
        </w:tabs>
        <w:spacing w:line="276" w:lineRule="auto"/>
        <w:ind w:left="1713" w:hanging="347"/>
        <w:rPr>
          <w:rFonts w:asciiTheme="minorHAnsi" w:hAnsiTheme="minorHAnsi" w:cstheme="minorHAnsi"/>
        </w:rPr>
      </w:pPr>
      <w:r w:rsidRPr="0030212B">
        <w:rPr>
          <w:rFonts w:asciiTheme="minorHAnsi" w:hAnsiTheme="minorHAnsi" w:cstheme="minorHAnsi"/>
        </w:rPr>
        <w:t>zakres</w:t>
      </w:r>
      <w:r w:rsidRPr="0030212B">
        <w:rPr>
          <w:rFonts w:asciiTheme="minorHAnsi" w:hAnsiTheme="minorHAnsi" w:cstheme="minorHAnsi"/>
          <w:spacing w:val="-8"/>
        </w:rPr>
        <w:t xml:space="preserve"> </w:t>
      </w:r>
      <w:r w:rsidRPr="0030212B">
        <w:rPr>
          <w:rFonts w:asciiTheme="minorHAnsi" w:hAnsiTheme="minorHAnsi" w:cstheme="minorHAnsi"/>
        </w:rPr>
        <w:t>dostępnych</w:t>
      </w:r>
      <w:r w:rsidRPr="0030212B">
        <w:rPr>
          <w:rFonts w:asciiTheme="minorHAnsi" w:hAnsiTheme="minorHAnsi" w:cstheme="minorHAnsi"/>
          <w:spacing w:val="-7"/>
        </w:rPr>
        <w:t xml:space="preserve"> </w:t>
      </w:r>
      <w:r w:rsidRPr="0030212B">
        <w:rPr>
          <w:rFonts w:asciiTheme="minorHAnsi" w:hAnsiTheme="minorHAnsi" w:cstheme="minorHAnsi"/>
        </w:rPr>
        <w:t>wykonawcy</w:t>
      </w:r>
      <w:r w:rsidRPr="0030212B">
        <w:rPr>
          <w:rFonts w:asciiTheme="minorHAnsi" w:hAnsiTheme="minorHAnsi" w:cstheme="minorHAnsi"/>
          <w:spacing w:val="-6"/>
        </w:rPr>
        <w:t xml:space="preserve"> </w:t>
      </w:r>
      <w:r w:rsidRPr="0030212B">
        <w:rPr>
          <w:rFonts w:asciiTheme="minorHAnsi" w:hAnsiTheme="minorHAnsi" w:cstheme="minorHAnsi"/>
        </w:rPr>
        <w:t>zasobów</w:t>
      </w:r>
      <w:r w:rsidRPr="0030212B">
        <w:rPr>
          <w:rFonts w:asciiTheme="minorHAnsi" w:hAnsiTheme="minorHAnsi" w:cstheme="minorHAnsi"/>
          <w:spacing w:val="-7"/>
        </w:rPr>
        <w:t xml:space="preserve"> </w:t>
      </w:r>
      <w:r w:rsidRPr="0030212B">
        <w:rPr>
          <w:rFonts w:asciiTheme="minorHAnsi" w:hAnsiTheme="minorHAnsi" w:cstheme="minorHAnsi"/>
        </w:rPr>
        <w:t>podmiotu</w:t>
      </w:r>
      <w:r w:rsidRPr="0030212B">
        <w:rPr>
          <w:rFonts w:asciiTheme="minorHAnsi" w:hAnsiTheme="minorHAnsi" w:cstheme="minorHAnsi"/>
          <w:spacing w:val="-5"/>
        </w:rPr>
        <w:t xml:space="preserve"> </w:t>
      </w:r>
      <w:r w:rsidRPr="0030212B">
        <w:rPr>
          <w:rFonts w:asciiTheme="minorHAnsi" w:hAnsiTheme="minorHAnsi" w:cstheme="minorHAnsi"/>
        </w:rPr>
        <w:t>udostępniającego</w:t>
      </w:r>
      <w:r w:rsidRPr="0030212B">
        <w:rPr>
          <w:rFonts w:asciiTheme="minorHAnsi" w:hAnsiTheme="minorHAnsi" w:cstheme="minorHAnsi"/>
          <w:spacing w:val="-8"/>
        </w:rPr>
        <w:t xml:space="preserve"> </w:t>
      </w:r>
      <w:r w:rsidRPr="0030212B">
        <w:rPr>
          <w:rFonts w:asciiTheme="minorHAnsi" w:hAnsiTheme="minorHAnsi" w:cstheme="minorHAnsi"/>
          <w:spacing w:val="-2"/>
        </w:rPr>
        <w:t>zasoby;</w:t>
      </w:r>
    </w:p>
    <w:p w14:paraId="5D2DD6B4" w14:textId="77777777" w:rsidR="00383220" w:rsidRPr="0030212B" w:rsidRDefault="00377290" w:rsidP="001419CF">
      <w:pPr>
        <w:pStyle w:val="Akapitzlist"/>
        <w:numPr>
          <w:ilvl w:val="2"/>
          <w:numId w:val="14"/>
        </w:numPr>
        <w:tabs>
          <w:tab w:val="left" w:pos="1713"/>
          <w:tab w:val="left" w:pos="1726"/>
        </w:tabs>
        <w:spacing w:line="276" w:lineRule="auto"/>
        <w:ind w:left="1726" w:right="372"/>
        <w:rPr>
          <w:rFonts w:asciiTheme="minorHAnsi" w:hAnsiTheme="minorHAnsi" w:cstheme="minorHAnsi"/>
        </w:rPr>
      </w:pPr>
      <w:r w:rsidRPr="0030212B">
        <w:rPr>
          <w:rFonts w:asciiTheme="minorHAnsi" w:hAnsiTheme="minorHAnsi" w:cstheme="minorHAnsi"/>
        </w:rPr>
        <w:t>sposób i okres udostępnienia wykonawcy i wykorzystania przez niego zasobów podmiotu udostępniającego te zasoby przy wykonywaniu zamówienia;</w:t>
      </w:r>
    </w:p>
    <w:p w14:paraId="4292AA1B" w14:textId="77777777" w:rsidR="00383220" w:rsidRPr="0030212B" w:rsidRDefault="00377290" w:rsidP="001419CF">
      <w:pPr>
        <w:pStyle w:val="Akapitzlist"/>
        <w:numPr>
          <w:ilvl w:val="2"/>
          <w:numId w:val="14"/>
        </w:numPr>
        <w:tabs>
          <w:tab w:val="left" w:pos="1713"/>
          <w:tab w:val="left" w:pos="1726"/>
        </w:tabs>
        <w:spacing w:line="276" w:lineRule="auto"/>
        <w:ind w:left="1726" w:right="366"/>
        <w:rPr>
          <w:rFonts w:asciiTheme="minorHAnsi" w:hAnsiTheme="minorHAnsi" w:cstheme="minorHAnsi"/>
        </w:rPr>
      </w:pPr>
      <w:r w:rsidRPr="0030212B">
        <w:rPr>
          <w:rFonts w:asciiTheme="minorHAnsi" w:hAnsiTheme="minorHAnsi" w:cstheme="minorHAnsi"/>
        </w:rPr>
        <w:t xml:space="preserve">czy i w jakim zakresie podmiot udostępniający zasoby, na zdolnościach którego wykonawca polega w odniesieniu do warunków udziału w postępowaniu dotyczących wykształcenia, kwalifikacji zawodowych lub doświadczenia, zrealizuje usługi, których wskazane zdolności </w:t>
      </w:r>
      <w:r w:rsidRPr="0030212B">
        <w:rPr>
          <w:rFonts w:asciiTheme="minorHAnsi" w:hAnsiTheme="minorHAnsi" w:cstheme="minorHAnsi"/>
          <w:spacing w:val="-2"/>
        </w:rPr>
        <w:t>dotyczą.</w:t>
      </w:r>
    </w:p>
    <w:p w14:paraId="0F94AB2C" w14:textId="77777777" w:rsidR="00383220" w:rsidRPr="0030212B" w:rsidRDefault="00377290" w:rsidP="001419CF">
      <w:pPr>
        <w:pStyle w:val="Nagwek2"/>
        <w:numPr>
          <w:ilvl w:val="0"/>
          <w:numId w:val="14"/>
        </w:numPr>
        <w:tabs>
          <w:tab w:val="left" w:pos="1005"/>
        </w:tabs>
        <w:spacing w:before="1" w:line="276" w:lineRule="auto"/>
        <w:ind w:left="1005" w:hanging="347"/>
        <w:jc w:val="both"/>
        <w:rPr>
          <w:rFonts w:asciiTheme="minorHAnsi" w:hAnsiTheme="minorHAnsi" w:cstheme="minorHAnsi"/>
          <w:b w:val="0"/>
        </w:rPr>
      </w:pPr>
      <w:r w:rsidRPr="0030212B">
        <w:rPr>
          <w:rFonts w:asciiTheme="minorHAnsi" w:hAnsiTheme="minorHAnsi" w:cstheme="minorHAnsi"/>
        </w:rPr>
        <w:t>Dokumenty</w:t>
      </w:r>
      <w:r w:rsidRPr="0030212B">
        <w:rPr>
          <w:rFonts w:asciiTheme="minorHAnsi" w:hAnsiTheme="minorHAnsi" w:cstheme="minorHAnsi"/>
          <w:spacing w:val="-9"/>
        </w:rPr>
        <w:t xml:space="preserve"> </w:t>
      </w:r>
      <w:r w:rsidRPr="0030212B">
        <w:rPr>
          <w:rFonts w:asciiTheme="minorHAnsi" w:hAnsiTheme="minorHAnsi" w:cstheme="minorHAnsi"/>
        </w:rPr>
        <w:t>wymagane</w:t>
      </w:r>
      <w:r w:rsidRPr="0030212B">
        <w:rPr>
          <w:rFonts w:asciiTheme="minorHAnsi" w:hAnsiTheme="minorHAnsi" w:cstheme="minorHAnsi"/>
          <w:spacing w:val="-5"/>
        </w:rPr>
        <w:t xml:space="preserve"> </w:t>
      </w:r>
      <w:r w:rsidRPr="0030212B">
        <w:rPr>
          <w:rFonts w:asciiTheme="minorHAnsi" w:hAnsiTheme="minorHAnsi" w:cstheme="minorHAnsi"/>
        </w:rPr>
        <w:t>przed</w:t>
      </w:r>
      <w:r w:rsidRPr="0030212B">
        <w:rPr>
          <w:rFonts w:asciiTheme="minorHAnsi" w:hAnsiTheme="minorHAnsi" w:cstheme="minorHAnsi"/>
          <w:spacing w:val="-6"/>
        </w:rPr>
        <w:t xml:space="preserve"> </w:t>
      </w:r>
      <w:r w:rsidRPr="0030212B">
        <w:rPr>
          <w:rFonts w:asciiTheme="minorHAnsi" w:hAnsiTheme="minorHAnsi" w:cstheme="minorHAnsi"/>
        </w:rPr>
        <w:t>udzieleniem</w:t>
      </w:r>
      <w:r w:rsidRPr="0030212B">
        <w:rPr>
          <w:rFonts w:asciiTheme="minorHAnsi" w:hAnsiTheme="minorHAnsi" w:cstheme="minorHAnsi"/>
          <w:spacing w:val="-7"/>
        </w:rPr>
        <w:t xml:space="preserve"> </w:t>
      </w:r>
      <w:r w:rsidRPr="0030212B">
        <w:rPr>
          <w:rFonts w:asciiTheme="minorHAnsi" w:hAnsiTheme="minorHAnsi" w:cstheme="minorHAnsi"/>
          <w:spacing w:val="-2"/>
        </w:rPr>
        <w:t>zamówienia</w:t>
      </w:r>
      <w:r w:rsidRPr="0030212B">
        <w:rPr>
          <w:rFonts w:asciiTheme="minorHAnsi" w:hAnsiTheme="minorHAnsi" w:cstheme="minorHAnsi"/>
          <w:b w:val="0"/>
          <w:spacing w:val="-2"/>
        </w:rPr>
        <w:t>:</w:t>
      </w:r>
    </w:p>
    <w:p w14:paraId="557776E6" w14:textId="77777777" w:rsidR="00383220" w:rsidRPr="0030212B" w:rsidRDefault="00377290" w:rsidP="001419CF">
      <w:pPr>
        <w:pStyle w:val="Akapitzlist"/>
        <w:numPr>
          <w:ilvl w:val="1"/>
          <w:numId w:val="14"/>
        </w:numPr>
        <w:tabs>
          <w:tab w:val="left" w:pos="1378"/>
        </w:tabs>
        <w:spacing w:line="276" w:lineRule="auto"/>
        <w:ind w:right="369"/>
        <w:rPr>
          <w:rFonts w:asciiTheme="minorHAnsi" w:hAnsiTheme="minorHAnsi" w:cstheme="minorHAnsi"/>
        </w:rPr>
      </w:pPr>
      <w:r w:rsidRPr="0030212B">
        <w:rPr>
          <w:rFonts w:asciiTheme="minorHAnsi" w:hAnsiTheme="minorHAnsi" w:cstheme="minorHAnsi"/>
        </w:rPr>
        <w:t>Zamawiający przed udzieleniem zamówienia wezwie wykonawcę, którego oferta została najwyżej oceniona, do złożenia w wyznaczonym, nie krótszym niż 5 dni, terminie aktualnych na dzień złożenia następujących podmiotowych środków dowodowych:</w:t>
      </w:r>
    </w:p>
    <w:p w14:paraId="63192D12" w14:textId="547EEDF3" w:rsidR="00383220" w:rsidRPr="000756CC" w:rsidRDefault="00377290" w:rsidP="000756CC">
      <w:pPr>
        <w:pStyle w:val="Akapitzlist"/>
        <w:numPr>
          <w:ilvl w:val="2"/>
          <w:numId w:val="14"/>
        </w:numPr>
        <w:tabs>
          <w:tab w:val="left" w:pos="1713"/>
          <w:tab w:val="left" w:pos="1726"/>
        </w:tabs>
        <w:spacing w:line="276" w:lineRule="auto"/>
        <w:ind w:right="367"/>
        <w:rPr>
          <w:ins w:id="4" w:author="Iwona Ściślewska" w:date="2024-10-27T09:08:00Z" w16du:dateUtc="2024-10-27T08:08:00Z"/>
          <w:rFonts w:asciiTheme="minorHAnsi" w:hAnsiTheme="minorHAnsi" w:cstheme="minorHAnsi"/>
        </w:rPr>
      </w:pPr>
      <w:r w:rsidRPr="000756CC">
        <w:rPr>
          <w:rFonts w:asciiTheme="minorHAnsi" w:hAnsiTheme="minorHAnsi" w:cstheme="minorHAnsi"/>
          <w:b/>
        </w:rPr>
        <w:t xml:space="preserve">oświadczenia </w:t>
      </w:r>
      <w:r w:rsidRPr="000756CC">
        <w:rPr>
          <w:rFonts w:asciiTheme="minorHAnsi" w:hAnsiTheme="minorHAnsi" w:cstheme="minorHAnsi"/>
        </w:rPr>
        <w:t>wykonawcy o</w:t>
      </w:r>
      <w:r w:rsidRPr="000756CC">
        <w:rPr>
          <w:rFonts w:asciiTheme="minorHAnsi" w:hAnsiTheme="minorHAnsi" w:cstheme="minorHAnsi"/>
          <w:spacing w:val="-2"/>
        </w:rPr>
        <w:t xml:space="preserve"> </w:t>
      </w:r>
      <w:r w:rsidRPr="000756CC">
        <w:rPr>
          <w:rFonts w:asciiTheme="minorHAnsi" w:hAnsiTheme="minorHAnsi" w:cstheme="minorHAnsi"/>
        </w:rPr>
        <w:t>aktualności informacji zawartych w</w:t>
      </w:r>
      <w:r w:rsidRPr="000756CC">
        <w:rPr>
          <w:rFonts w:asciiTheme="minorHAnsi" w:hAnsiTheme="minorHAnsi" w:cstheme="minorHAnsi"/>
          <w:spacing w:val="-1"/>
        </w:rPr>
        <w:t xml:space="preserve"> </w:t>
      </w:r>
      <w:r w:rsidRPr="000756CC">
        <w:rPr>
          <w:rFonts w:asciiTheme="minorHAnsi" w:hAnsiTheme="minorHAnsi" w:cstheme="minorHAnsi"/>
        </w:rPr>
        <w:t>oświadczeniu, o</w:t>
      </w:r>
      <w:r w:rsidRPr="000756CC">
        <w:rPr>
          <w:rFonts w:asciiTheme="minorHAnsi" w:hAnsiTheme="minorHAnsi" w:cstheme="minorHAnsi"/>
          <w:spacing w:val="-2"/>
        </w:rPr>
        <w:t xml:space="preserve"> </w:t>
      </w:r>
      <w:r w:rsidRPr="000756CC">
        <w:rPr>
          <w:rFonts w:asciiTheme="minorHAnsi" w:hAnsiTheme="minorHAnsi" w:cstheme="minorHAnsi"/>
        </w:rPr>
        <w:t>którym mowa w</w:t>
      </w:r>
      <w:r w:rsidRPr="000756CC">
        <w:rPr>
          <w:rFonts w:asciiTheme="minorHAnsi" w:hAnsiTheme="minorHAnsi" w:cstheme="minorHAnsi"/>
          <w:spacing w:val="-3"/>
        </w:rPr>
        <w:t xml:space="preserve"> </w:t>
      </w:r>
      <w:r w:rsidRPr="000756CC">
        <w:rPr>
          <w:rFonts w:asciiTheme="minorHAnsi" w:hAnsiTheme="minorHAnsi" w:cstheme="minorHAnsi"/>
        </w:rPr>
        <w:t>art. 125 ust. 1 PZP, w</w:t>
      </w:r>
      <w:r w:rsidRPr="000756CC">
        <w:rPr>
          <w:rFonts w:asciiTheme="minorHAnsi" w:hAnsiTheme="minorHAnsi" w:cstheme="minorHAnsi"/>
          <w:spacing w:val="-1"/>
        </w:rPr>
        <w:t xml:space="preserve"> </w:t>
      </w:r>
      <w:r w:rsidRPr="000756CC">
        <w:rPr>
          <w:rFonts w:asciiTheme="minorHAnsi" w:hAnsiTheme="minorHAnsi" w:cstheme="minorHAnsi"/>
        </w:rPr>
        <w:t>zakresie podstaw wykluczenia z postępowania wskazanych przez zamawiającego;</w:t>
      </w:r>
    </w:p>
    <w:p w14:paraId="6C2DA4E1" w14:textId="77777777" w:rsidR="001278F2" w:rsidRPr="00AC7753" w:rsidRDefault="001278F2" w:rsidP="00AC7753">
      <w:pPr>
        <w:tabs>
          <w:tab w:val="left" w:pos="1713"/>
          <w:tab w:val="left" w:pos="1726"/>
        </w:tabs>
        <w:spacing w:line="276" w:lineRule="auto"/>
        <w:ind w:left="1366" w:right="367"/>
        <w:rPr>
          <w:rFonts w:asciiTheme="minorHAnsi" w:hAnsiTheme="minorHAnsi" w:cstheme="minorHAnsi"/>
        </w:rPr>
      </w:pPr>
    </w:p>
    <w:p w14:paraId="376C8191" w14:textId="77777777" w:rsidR="00383220" w:rsidRPr="0030212B" w:rsidRDefault="00377290" w:rsidP="001419CF">
      <w:pPr>
        <w:pStyle w:val="Akapitzlist"/>
        <w:numPr>
          <w:ilvl w:val="0"/>
          <w:numId w:val="14"/>
        </w:numPr>
        <w:tabs>
          <w:tab w:val="left" w:pos="1005"/>
          <w:tab w:val="left" w:pos="1018"/>
        </w:tabs>
        <w:spacing w:line="276" w:lineRule="auto"/>
        <w:ind w:left="1018" w:right="368" w:hanging="360"/>
        <w:rPr>
          <w:rFonts w:asciiTheme="minorHAnsi" w:hAnsiTheme="minorHAnsi" w:cstheme="minorHAnsi"/>
        </w:rPr>
      </w:pPr>
      <w:r w:rsidRPr="0030212B">
        <w:rPr>
          <w:rFonts w:asciiTheme="minorHAnsi" w:hAnsiTheme="minorHAnsi" w:cstheme="minorHAnsi"/>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w:t>
      </w:r>
      <w:r w:rsidRPr="0030212B">
        <w:rPr>
          <w:rFonts w:asciiTheme="minorHAnsi" w:hAnsiTheme="minorHAnsi" w:cstheme="minorHAnsi"/>
          <w:spacing w:val="-2"/>
        </w:rPr>
        <w:t xml:space="preserve"> </w:t>
      </w:r>
      <w:r w:rsidRPr="0030212B">
        <w:rPr>
          <w:rFonts w:asciiTheme="minorHAnsi" w:hAnsiTheme="minorHAnsi" w:cstheme="minorHAnsi"/>
        </w:rPr>
        <w:t>ile</w:t>
      </w:r>
      <w:r w:rsidRPr="0030212B">
        <w:rPr>
          <w:rFonts w:asciiTheme="minorHAnsi" w:hAnsiTheme="minorHAnsi" w:cstheme="minorHAnsi"/>
          <w:spacing w:val="-2"/>
        </w:rPr>
        <w:t xml:space="preserve"> </w:t>
      </w:r>
      <w:r w:rsidRPr="0030212B">
        <w:rPr>
          <w:rFonts w:asciiTheme="minorHAnsi" w:hAnsiTheme="minorHAnsi" w:cstheme="minorHAnsi"/>
        </w:rPr>
        <w:t>wykonawca wskazał w</w:t>
      </w:r>
      <w:r w:rsidRPr="0030212B">
        <w:rPr>
          <w:rFonts w:asciiTheme="minorHAnsi" w:hAnsiTheme="minorHAnsi" w:cstheme="minorHAnsi"/>
          <w:spacing w:val="-1"/>
        </w:rPr>
        <w:t xml:space="preserve"> </w:t>
      </w:r>
      <w:r w:rsidRPr="0030212B">
        <w:rPr>
          <w:rFonts w:asciiTheme="minorHAnsi" w:hAnsiTheme="minorHAnsi" w:cstheme="minorHAnsi"/>
        </w:rPr>
        <w:t>oświadczeniu, o którym</w:t>
      </w:r>
      <w:r w:rsidRPr="0030212B">
        <w:rPr>
          <w:rFonts w:asciiTheme="minorHAnsi" w:hAnsiTheme="minorHAnsi" w:cstheme="minorHAnsi"/>
          <w:spacing w:val="-1"/>
        </w:rPr>
        <w:t xml:space="preserve"> </w:t>
      </w:r>
      <w:r w:rsidRPr="0030212B">
        <w:rPr>
          <w:rFonts w:asciiTheme="minorHAnsi" w:hAnsiTheme="minorHAnsi" w:cstheme="minorHAnsi"/>
        </w:rPr>
        <w:t>mowa w</w:t>
      </w:r>
      <w:r w:rsidRPr="0030212B">
        <w:rPr>
          <w:rFonts w:asciiTheme="minorHAnsi" w:hAnsiTheme="minorHAnsi" w:cstheme="minorHAnsi"/>
          <w:spacing w:val="-3"/>
        </w:rPr>
        <w:t xml:space="preserve"> </w:t>
      </w:r>
      <w:r w:rsidRPr="0030212B">
        <w:rPr>
          <w:rFonts w:asciiTheme="minorHAnsi" w:hAnsiTheme="minorHAnsi" w:cstheme="minorHAnsi"/>
        </w:rPr>
        <w:t>art. 125 ust. 1 PZP, dane umożliwiające dostęp do tych środków.</w:t>
      </w:r>
    </w:p>
    <w:p w14:paraId="58B35A49" w14:textId="77777777" w:rsidR="00383220" w:rsidRPr="0030212B" w:rsidRDefault="00377290" w:rsidP="001419CF">
      <w:pPr>
        <w:pStyle w:val="Akapitzlist"/>
        <w:numPr>
          <w:ilvl w:val="0"/>
          <w:numId w:val="14"/>
        </w:numPr>
        <w:tabs>
          <w:tab w:val="left" w:pos="1005"/>
          <w:tab w:val="left" w:pos="1018"/>
        </w:tabs>
        <w:spacing w:line="276" w:lineRule="auto"/>
        <w:ind w:left="1018" w:right="365" w:hanging="360"/>
        <w:rPr>
          <w:rFonts w:asciiTheme="minorHAnsi" w:hAnsiTheme="minorHAnsi" w:cstheme="minorHAnsi"/>
        </w:rPr>
      </w:pPr>
      <w:r w:rsidRPr="0030212B">
        <w:rPr>
          <w:rFonts w:asciiTheme="minorHAnsi" w:hAnsiTheme="minorHAnsi" w:cstheme="minorHAnsi"/>
        </w:rPr>
        <w:t xml:space="preserve">W odniesieniu do warunków dotyczących wykształcenia, kwalifikacji zawodowych lub doświadczenia wykonawcy wspólnie ubiegający się o udzielenie zamówienia mogą polegać na zdolnościach tych z wykonawców, którzy wykonają dostawy, do realizacji których te zdolności są </w:t>
      </w:r>
      <w:r w:rsidRPr="0030212B">
        <w:rPr>
          <w:rFonts w:asciiTheme="minorHAnsi" w:hAnsiTheme="minorHAnsi" w:cstheme="minorHAnsi"/>
          <w:spacing w:val="-2"/>
        </w:rPr>
        <w:t>wymagane.</w:t>
      </w:r>
    </w:p>
    <w:p w14:paraId="739B8EB7" w14:textId="77777777" w:rsidR="00383220" w:rsidRPr="0030212B" w:rsidRDefault="00383220" w:rsidP="0030212B">
      <w:pPr>
        <w:spacing w:line="276" w:lineRule="auto"/>
        <w:jc w:val="both"/>
        <w:rPr>
          <w:rFonts w:asciiTheme="minorHAnsi" w:hAnsiTheme="minorHAnsi" w:cstheme="minorHAnsi"/>
        </w:rPr>
        <w:sectPr w:rsidR="00383220" w:rsidRPr="0030212B" w:rsidSect="000038AF">
          <w:type w:val="continuous"/>
          <w:pgSz w:w="11910" w:h="16840"/>
          <w:pgMar w:top="1440" w:right="1080" w:bottom="1440" w:left="1080" w:header="0" w:footer="1026" w:gutter="0"/>
          <w:cols w:space="708"/>
          <w:docGrid w:linePitch="299"/>
        </w:sectPr>
      </w:pPr>
    </w:p>
    <w:p w14:paraId="31BEE769" w14:textId="741B6036" w:rsidR="00383220" w:rsidRPr="0030212B" w:rsidRDefault="00377290" w:rsidP="001419CF">
      <w:pPr>
        <w:pStyle w:val="Akapitzlist"/>
        <w:numPr>
          <w:ilvl w:val="0"/>
          <w:numId w:val="14"/>
        </w:numPr>
        <w:tabs>
          <w:tab w:val="left" w:pos="1005"/>
          <w:tab w:val="left" w:pos="1018"/>
        </w:tabs>
        <w:spacing w:before="70" w:line="276" w:lineRule="auto"/>
        <w:ind w:left="1018" w:right="366" w:hanging="360"/>
        <w:rPr>
          <w:rFonts w:asciiTheme="minorHAnsi" w:hAnsiTheme="minorHAnsi" w:cstheme="minorHAnsi"/>
        </w:rPr>
      </w:pPr>
      <w:r w:rsidRPr="0030212B">
        <w:rPr>
          <w:rFonts w:asciiTheme="minorHAnsi" w:hAnsiTheme="minorHAnsi" w:cstheme="minorHAnsi"/>
        </w:rPr>
        <w:t>Jeżeli</w:t>
      </w:r>
      <w:r w:rsidRPr="0030212B">
        <w:rPr>
          <w:rFonts w:asciiTheme="minorHAnsi" w:hAnsiTheme="minorHAnsi" w:cstheme="minorHAnsi"/>
          <w:spacing w:val="40"/>
        </w:rPr>
        <w:t xml:space="preserve"> </w:t>
      </w:r>
      <w:r w:rsidRPr="0030212B">
        <w:rPr>
          <w:rFonts w:asciiTheme="minorHAnsi" w:hAnsiTheme="minorHAnsi" w:cstheme="minorHAnsi"/>
        </w:rPr>
        <w:t>wykonawca</w:t>
      </w:r>
      <w:r w:rsidRPr="0030212B">
        <w:rPr>
          <w:rFonts w:asciiTheme="minorHAnsi" w:hAnsiTheme="minorHAnsi" w:cstheme="minorHAnsi"/>
          <w:spacing w:val="40"/>
        </w:rPr>
        <w:t xml:space="preserve"> </w:t>
      </w:r>
      <w:r w:rsidRPr="0030212B">
        <w:rPr>
          <w:rFonts w:asciiTheme="minorHAnsi" w:hAnsiTheme="minorHAnsi" w:cstheme="minorHAnsi"/>
        </w:rPr>
        <w:t>powołuje</w:t>
      </w:r>
      <w:r w:rsidRPr="0030212B">
        <w:rPr>
          <w:rFonts w:asciiTheme="minorHAnsi" w:hAnsiTheme="minorHAnsi" w:cstheme="minorHAnsi"/>
          <w:spacing w:val="40"/>
        </w:rPr>
        <w:t xml:space="preserve"> </w:t>
      </w:r>
      <w:r w:rsidRPr="0030212B">
        <w:rPr>
          <w:rFonts w:asciiTheme="minorHAnsi" w:hAnsiTheme="minorHAnsi" w:cstheme="minorHAnsi"/>
        </w:rPr>
        <w:t>się</w:t>
      </w:r>
      <w:r w:rsidRPr="0030212B">
        <w:rPr>
          <w:rFonts w:asciiTheme="minorHAnsi" w:hAnsiTheme="minorHAnsi" w:cstheme="minorHAnsi"/>
          <w:spacing w:val="40"/>
        </w:rPr>
        <w:t xml:space="preserve"> </w:t>
      </w:r>
      <w:r w:rsidRPr="0030212B">
        <w:rPr>
          <w:rFonts w:asciiTheme="minorHAnsi" w:hAnsiTheme="minorHAnsi" w:cstheme="minorHAnsi"/>
        </w:rPr>
        <w:t>na</w:t>
      </w:r>
      <w:r w:rsidRPr="0030212B">
        <w:rPr>
          <w:rFonts w:asciiTheme="minorHAnsi" w:hAnsiTheme="minorHAnsi" w:cstheme="minorHAnsi"/>
          <w:spacing w:val="40"/>
        </w:rPr>
        <w:t xml:space="preserve"> </w:t>
      </w:r>
      <w:r w:rsidRPr="0030212B">
        <w:rPr>
          <w:rFonts w:asciiTheme="minorHAnsi" w:hAnsiTheme="minorHAnsi" w:cstheme="minorHAnsi"/>
        </w:rPr>
        <w:t>doświadczenie</w:t>
      </w:r>
      <w:r w:rsidRPr="0030212B">
        <w:rPr>
          <w:rFonts w:asciiTheme="minorHAnsi" w:hAnsiTheme="minorHAnsi" w:cstheme="minorHAnsi"/>
          <w:spacing w:val="40"/>
        </w:rPr>
        <w:t xml:space="preserve"> </w:t>
      </w:r>
      <w:r w:rsidRPr="0030212B">
        <w:rPr>
          <w:rFonts w:asciiTheme="minorHAnsi" w:hAnsiTheme="minorHAnsi" w:cstheme="minorHAnsi"/>
        </w:rPr>
        <w:t>w</w:t>
      </w:r>
      <w:r w:rsidRPr="0030212B">
        <w:rPr>
          <w:rFonts w:asciiTheme="minorHAnsi" w:hAnsiTheme="minorHAnsi" w:cstheme="minorHAnsi"/>
          <w:spacing w:val="40"/>
        </w:rPr>
        <w:t xml:space="preserve"> </w:t>
      </w:r>
      <w:r w:rsidRPr="0030212B">
        <w:rPr>
          <w:rFonts w:asciiTheme="minorHAnsi" w:hAnsiTheme="minorHAnsi" w:cstheme="minorHAnsi"/>
        </w:rPr>
        <w:t>realizacji</w:t>
      </w:r>
      <w:r w:rsidR="008E2401">
        <w:rPr>
          <w:rFonts w:asciiTheme="minorHAnsi" w:hAnsiTheme="minorHAnsi" w:cstheme="minorHAnsi"/>
        </w:rPr>
        <w:t xml:space="preserve"> dostaw</w:t>
      </w:r>
      <w:r w:rsidRPr="0030212B">
        <w:rPr>
          <w:rFonts w:asciiTheme="minorHAnsi" w:hAnsiTheme="minorHAnsi" w:cstheme="minorHAnsi"/>
        </w:rPr>
        <w:t>,</w:t>
      </w:r>
      <w:r w:rsidRPr="0030212B">
        <w:rPr>
          <w:rFonts w:asciiTheme="minorHAnsi" w:hAnsiTheme="minorHAnsi" w:cstheme="minorHAnsi"/>
          <w:spacing w:val="40"/>
        </w:rPr>
        <w:t xml:space="preserve"> </w:t>
      </w:r>
      <w:r w:rsidRPr="0030212B">
        <w:rPr>
          <w:rFonts w:asciiTheme="minorHAnsi" w:hAnsiTheme="minorHAnsi" w:cstheme="minorHAnsi"/>
        </w:rPr>
        <w:t>wykonywanych</w:t>
      </w:r>
      <w:r w:rsidRPr="0030212B">
        <w:rPr>
          <w:rFonts w:asciiTheme="minorHAnsi" w:hAnsiTheme="minorHAnsi" w:cstheme="minorHAnsi"/>
          <w:spacing w:val="40"/>
        </w:rPr>
        <w:t xml:space="preserve"> </w:t>
      </w:r>
      <w:r w:rsidRPr="0030212B">
        <w:rPr>
          <w:rFonts w:asciiTheme="minorHAnsi" w:hAnsiTheme="minorHAnsi" w:cstheme="minorHAnsi"/>
        </w:rPr>
        <w:t>wspólnie</w:t>
      </w:r>
      <w:r w:rsidRPr="0030212B">
        <w:rPr>
          <w:rFonts w:asciiTheme="minorHAnsi" w:hAnsiTheme="minorHAnsi" w:cstheme="minorHAnsi"/>
          <w:spacing w:val="80"/>
        </w:rPr>
        <w:t xml:space="preserve"> </w:t>
      </w:r>
      <w:r w:rsidRPr="0030212B">
        <w:rPr>
          <w:rFonts w:asciiTheme="minorHAnsi" w:hAnsiTheme="minorHAnsi" w:cstheme="minorHAnsi"/>
        </w:rPr>
        <w:t>z innymi wykonawcami, wykaz, o którym mowa w pkt 2 ppkt 1 lit. b), dotyczy dostaw, w których wykonaniu wykonawca ten bezpośrednio uczestniczył.</w:t>
      </w:r>
    </w:p>
    <w:p w14:paraId="03C07466" w14:textId="77777777" w:rsidR="00383220" w:rsidRPr="0030212B" w:rsidRDefault="00377290" w:rsidP="001419CF">
      <w:pPr>
        <w:pStyle w:val="Akapitzlist"/>
        <w:numPr>
          <w:ilvl w:val="0"/>
          <w:numId w:val="14"/>
        </w:numPr>
        <w:tabs>
          <w:tab w:val="left" w:pos="1005"/>
          <w:tab w:val="left" w:pos="1018"/>
        </w:tabs>
        <w:spacing w:line="276" w:lineRule="auto"/>
        <w:ind w:left="1018" w:right="367" w:hanging="360"/>
        <w:rPr>
          <w:rFonts w:asciiTheme="minorHAnsi" w:hAnsiTheme="minorHAnsi" w:cstheme="minorHAnsi"/>
        </w:rPr>
      </w:pPr>
      <w:r w:rsidRPr="0030212B">
        <w:rPr>
          <w:rFonts w:asciiTheme="minorHAnsi" w:hAnsiTheme="minorHAnsi" w:cstheme="minorHAnsi"/>
        </w:rPr>
        <w:t>Zamawiający</w:t>
      </w:r>
      <w:r w:rsidRPr="0030212B">
        <w:rPr>
          <w:rFonts w:asciiTheme="minorHAnsi" w:hAnsiTheme="minorHAnsi" w:cstheme="minorHAnsi"/>
          <w:spacing w:val="-3"/>
        </w:rPr>
        <w:t xml:space="preserve"> </w:t>
      </w:r>
      <w:r w:rsidRPr="0030212B">
        <w:rPr>
          <w:rFonts w:asciiTheme="minorHAnsi" w:hAnsiTheme="minorHAnsi" w:cstheme="minorHAnsi"/>
        </w:rPr>
        <w:t>ocenia,</w:t>
      </w:r>
      <w:r w:rsidRPr="0030212B">
        <w:rPr>
          <w:rFonts w:asciiTheme="minorHAnsi" w:hAnsiTheme="minorHAnsi" w:cstheme="minorHAnsi"/>
          <w:spacing w:val="-3"/>
        </w:rPr>
        <w:t xml:space="preserve"> </w:t>
      </w:r>
      <w:r w:rsidRPr="0030212B">
        <w:rPr>
          <w:rFonts w:asciiTheme="minorHAnsi" w:hAnsiTheme="minorHAnsi" w:cstheme="minorHAnsi"/>
        </w:rPr>
        <w:t>czy</w:t>
      </w:r>
      <w:r w:rsidRPr="0030212B">
        <w:rPr>
          <w:rFonts w:asciiTheme="minorHAnsi" w:hAnsiTheme="minorHAnsi" w:cstheme="minorHAnsi"/>
          <w:spacing w:val="-3"/>
        </w:rPr>
        <w:t xml:space="preserve"> </w:t>
      </w:r>
      <w:r w:rsidRPr="0030212B">
        <w:rPr>
          <w:rFonts w:asciiTheme="minorHAnsi" w:hAnsiTheme="minorHAnsi" w:cstheme="minorHAnsi"/>
        </w:rPr>
        <w:t>udostępniane</w:t>
      </w:r>
      <w:r w:rsidRPr="0030212B">
        <w:rPr>
          <w:rFonts w:asciiTheme="minorHAnsi" w:hAnsiTheme="minorHAnsi" w:cstheme="minorHAnsi"/>
          <w:spacing w:val="-3"/>
        </w:rPr>
        <w:t xml:space="preserve"> </w:t>
      </w:r>
      <w:r w:rsidRPr="0030212B">
        <w:rPr>
          <w:rFonts w:asciiTheme="minorHAnsi" w:hAnsiTheme="minorHAnsi" w:cstheme="minorHAnsi"/>
        </w:rPr>
        <w:t>wykonawcy</w:t>
      </w:r>
      <w:r w:rsidRPr="0030212B">
        <w:rPr>
          <w:rFonts w:asciiTheme="minorHAnsi" w:hAnsiTheme="minorHAnsi" w:cstheme="minorHAnsi"/>
          <w:spacing w:val="-3"/>
        </w:rPr>
        <w:t xml:space="preserve"> </w:t>
      </w:r>
      <w:r w:rsidRPr="0030212B">
        <w:rPr>
          <w:rFonts w:asciiTheme="minorHAnsi" w:hAnsiTheme="minorHAnsi" w:cstheme="minorHAnsi"/>
        </w:rPr>
        <w:t>przez</w:t>
      </w:r>
      <w:r w:rsidRPr="0030212B">
        <w:rPr>
          <w:rFonts w:asciiTheme="minorHAnsi" w:hAnsiTheme="minorHAnsi" w:cstheme="minorHAnsi"/>
          <w:spacing w:val="-3"/>
        </w:rPr>
        <w:t xml:space="preserve"> </w:t>
      </w:r>
      <w:r w:rsidRPr="0030212B">
        <w:rPr>
          <w:rFonts w:asciiTheme="minorHAnsi" w:hAnsiTheme="minorHAnsi" w:cstheme="minorHAnsi"/>
        </w:rPr>
        <w:t>podmioty</w:t>
      </w:r>
      <w:r w:rsidRPr="0030212B">
        <w:rPr>
          <w:rFonts w:asciiTheme="minorHAnsi" w:hAnsiTheme="minorHAnsi" w:cstheme="minorHAnsi"/>
          <w:spacing w:val="-3"/>
        </w:rPr>
        <w:t xml:space="preserve"> </w:t>
      </w:r>
      <w:r w:rsidRPr="0030212B">
        <w:rPr>
          <w:rFonts w:asciiTheme="minorHAnsi" w:hAnsiTheme="minorHAnsi" w:cstheme="minorHAnsi"/>
        </w:rPr>
        <w:t>udostępniające</w:t>
      </w:r>
      <w:r w:rsidRPr="0030212B">
        <w:rPr>
          <w:rFonts w:asciiTheme="minorHAnsi" w:hAnsiTheme="minorHAnsi" w:cstheme="minorHAnsi"/>
          <w:spacing w:val="-3"/>
        </w:rPr>
        <w:t xml:space="preserve"> </w:t>
      </w:r>
      <w:r w:rsidRPr="0030212B">
        <w:rPr>
          <w:rFonts w:asciiTheme="minorHAnsi" w:hAnsiTheme="minorHAnsi" w:cstheme="minorHAnsi"/>
        </w:rPr>
        <w:t>zasoby</w:t>
      </w:r>
      <w:r w:rsidRPr="0030212B">
        <w:rPr>
          <w:rFonts w:asciiTheme="minorHAnsi" w:hAnsiTheme="minorHAnsi" w:cstheme="minorHAnsi"/>
          <w:spacing w:val="-3"/>
        </w:rPr>
        <w:t xml:space="preserve"> </w:t>
      </w:r>
      <w:r w:rsidRPr="0030212B">
        <w:rPr>
          <w:rFonts w:asciiTheme="minorHAnsi" w:hAnsiTheme="minorHAnsi" w:cstheme="minorHAnsi"/>
        </w:rPr>
        <w:t>zdolności techniczne lub zawodowe, pozwalają na wykazanie przez wykonawcę spełniania warunków udziału w postępowaniu, o których mowa w art. 112 ust. 2 pkt 4 PZP, a także bada, czy nie zachodzą wobec tego podmiotu podstawy wykluczenia, które zostały przewidziane względem wykonawcy.</w:t>
      </w:r>
    </w:p>
    <w:p w14:paraId="093E2AF3" w14:textId="77777777" w:rsidR="00383220" w:rsidRPr="0030212B" w:rsidRDefault="00377290" w:rsidP="0030212B">
      <w:pPr>
        <w:pStyle w:val="Tekstpodstawowy"/>
        <w:spacing w:line="276" w:lineRule="auto"/>
        <w:ind w:firstLine="0"/>
        <w:rPr>
          <w:rFonts w:asciiTheme="minorHAnsi" w:hAnsiTheme="minorHAnsi" w:cstheme="minorHAnsi"/>
        </w:rPr>
      </w:pPr>
      <w:r w:rsidRPr="0030212B">
        <w:rPr>
          <w:rFonts w:asciiTheme="minorHAnsi" w:hAnsiTheme="minorHAnsi" w:cstheme="minorHAnsi"/>
          <w:noProof/>
        </w:rPr>
        <mc:AlternateContent>
          <mc:Choice Requires="wps">
            <w:drawing>
              <wp:anchor distT="0" distB="0" distL="0" distR="0" simplePos="0" relativeHeight="487592960" behindDoc="1" locked="0" layoutInCell="1" allowOverlap="1" wp14:anchorId="7289EFE6" wp14:editId="5E1C1566">
                <wp:simplePos x="0" y="0"/>
                <wp:positionH relativeFrom="page">
                  <wp:posOffset>882015</wp:posOffset>
                </wp:positionH>
                <wp:positionV relativeFrom="paragraph">
                  <wp:posOffset>168910</wp:posOffset>
                </wp:positionV>
                <wp:extent cx="6094095" cy="568325"/>
                <wp:effectExtent l="0" t="0" r="20955" b="22225"/>
                <wp:wrapTopAndBottom/>
                <wp:docPr id="16" name="Text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4095" cy="56832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313C4370" w14:textId="77777777" w:rsidR="00383220" w:rsidRDefault="00377290" w:rsidP="000038AF">
                            <w:pPr>
                              <w:pBdr>
                                <w:top w:val="single" w:sz="4" w:space="1" w:color="auto"/>
                                <w:left w:val="single" w:sz="4" w:space="4" w:color="auto"/>
                                <w:bottom w:val="single" w:sz="4" w:space="1" w:color="auto"/>
                                <w:right w:val="single" w:sz="4" w:space="4" w:color="auto"/>
                              </w:pBdr>
                              <w:shd w:val="clear" w:color="auto" w:fill="DBE5F1" w:themeFill="accent1" w:themeFillTint="33"/>
                              <w:ind w:left="3" w:right="7"/>
                              <w:jc w:val="center"/>
                              <w:rPr>
                                <w:b/>
                                <w:color w:val="000000"/>
                              </w:rPr>
                            </w:pPr>
                            <w:r>
                              <w:rPr>
                                <w:b/>
                                <w:color w:val="000000"/>
                              </w:rPr>
                              <w:t>DZIAŁ</w:t>
                            </w:r>
                            <w:r>
                              <w:rPr>
                                <w:b/>
                                <w:color w:val="000000"/>
                                <w:spacing w:val="-5"/>
                              </w:rPr>
                              <w:t xml:space="preserve"> </w:t>
                            </w:r>
                            <w:r>
                              <w:rPr>
                                <w:b/>
                                <w:color w:val="000000"/>
                              </w:rPr>
                              <w:t>IX</w:t>
                            </w:r>
                            <w:r>
                              <w:rPr>
                                <w:b/>
                                <w:color w:val="000000"/>
                                <w:spacing w:val="-4"/>
                              </w:rPr>
                              <w:t xml:space="preserve"> </w:t>
                            </w:r>
                            <w:r>
                              <w:rPr>
                                <w:b/>
                                <w:color w:val="000000"/>
                              </w:rPr>
                              <w:t>Informacje</w:t>
                            </w:r>
                            <w:r>
                              <w:rPr>
                                <w:b/>
                                <w:color w:val="000000"/>
                                <w:spacing w:val="-3"/>
                              </w:rPr>
                              <w:t xml:space="preserve"> </w:t>
                            </w:r>
                            <w:r>
                              <w:rPr>
                                <w:b/>
                                <w:color w:val="000000"/>
                              </w:rPr>
                              <w:t>o</w:t>
                            </w:r>
                            <w:r>
                              <w:rPr>
                                <w:b/>
                                <w:color w:val="000000"/>
                                <w:spacing w:val="-5"/>
                              </w:rPr>
                              <w:t xml:space="preserve"> </w:t>
                            </w:r>
                            <w:r>
                              <w:rPr>
                                <w:b/>
                                <w:color w:val="000000"/>
                              </w:rPr>
                              <w:t>środkach</w:t>
                            </w:r>
                            <w:r>
                              <w:rPr>
                                <w:b/>
                                <w:color w:val="000000"/>
                                <w:spacing w:val="-3"/>
                              </w:rPr>
                              <w:t xml:space="preserve"> </w:t>
                            </w:r>
                            <w:r>
                              <w:rPr>
                                <w:b/>
                                <w:color w:val="000000"/>
                              </w:rPr>
                              <w:t>komunikacji</w:t>
                            </w:r>
                            <w:r>
                              <w:rPr>
                                <w:b/>
                                <w:color w:val="000000"/>
                                <w:spacing w:val="-2"/>
                              </w:rPr>
                              <w:t xml:space="preserve"> </w:t>
                            </w:r>
                            <w:r>
                              <w:rPr>
                                <w:b/>
                                <w:color w:val="000000"/>
                              </w:rPr>
                              <w:t>elektronicznej,</w:t>
                            </w:r>
                            <w:r>
                              <w:rPr>
                                <w:b/>
                                <w:color w:val="000000"/>
                                <w:spacing w:val="-3"/>
                              </w:rPr>
                              <w:t xml:space="preserve"> </w:t>
                            </w:r>
                            <w:r>
                              <w:rPr>
                                <w:b/>
                                <w:color w:val="000000"/>
                              </w:rPr>
                              <w:t>przy</w:t>
                            </w:r>
                            <w:r>
                              <w:rPr>
                                <w:b/>
                                <w:color w:val="000000"/>
                                <w:spacing w:val="-3"/>
                              </w:rPr>
                              <w:t xml:space="preserve"> </w:t>
                            </w:r>
                            <w:r>
                              <w:rPr>
                                <w:b/>
                                <w:color w:val="000000"/>
                              </w:rPr>
                              <w:t>użyciu</w:t>
                            </w:r>
                            <w:r>
                              <w:rPr>
                                <w:b/>
                                <w:color w:val="000000"/>
                                <w:spacing w:val="-6"/>
                              </w:rPr>
                              <w:t xml:space="preserve"> </w:t>
                            </w:r>
                            <w:r>
                              <w:rPr>
                                <w:b/>
                                <w:color w:val="000000"/>
                              </w:rPr>
                              <w:t>których</w:t>
                            </w:r>
                            <w:r>
                              <w:rPr>
                                <w:b/>
                                <w:color w:val="000000"/>
                                <w:spacing w:val="-6"/>
                              </w:rPr>
                              <w:t xml:space="preserve"> </w:t>
                            </w:r>
                            <w:r>
                              <w:rPr>
                                <w:b/>
                                <w:color w:val="000000"/>
                              </w:rPr>
                              <w:t>zamawiający będzie komunikował się z wykonawcami, oraz informacje o wymaganiach technicznych i organizacyjnych sporządzania, wysyłania i odbierania korespondencji elektronicznej</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7289EFE6" id="Textbox 16" o:spid="_x0000_s1034" type="#_x0000_t202" style="position:absolute;left:0;text-align:left;margin-left:69.45pt;margin-top:13.3pt;width:479.85pt;height:44.75pt;z-index:-15723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" fillcolor="white [3201]" strokecolor="#4bacc6 [3208]" strokeweight="2pt">
                <v:path arrowok="t"/>
                <v:textbox inset="0,0,0,0">
                  <w:txbxContent>
                    <w:p w14:paraId="313C4370" w14:textId="77777777" w:rsidR="00383220" w:rsidRDefault="00377290" w:rsidP="000038AF">
                      <w:pPr>
                        <w:pBdr>
                          <w:top w:val="single" w:sz="4" w:space="1" w:color="auto"/>
                          <w:left w:val="single" w:sz="4" w:space="4" w:color="auto"/>
                          <w:bottom w:val="single" w:sz="4" w:space="1" w:color="auto"/>
                          <w:right w:val="single" w:sz="4" w:space="4" w:color="auto"/>
                        </w:pBdr>
                        <w:shd w:val="clear" w:color="auto" w:fill="DBE5F1" w:themeFill="accent1" w:themeFillTint="33"/>
                        <w:ind w:left="3" w:right="7"/>
                        <w:jc w:val="center"/>
                        <w:rPr>
                          <w:b/>
                          <w:color w:val="000000"/>
                        </w:rPr>
                      </w:pPr>
                      <w:r>
                        <w:rPr>
                          <w:b/>
                          <w:color w:val="000000"/>
                        </w:rPr>
                        <w:t>DZIAŁ</w:t>
                      </w:r>
                      <w:r>
                        <w:rPr>
                          <w:b/>
                          <w:color w:val="000000"/>
                          <w:spacing w:val="-5"/>
                        </w:rPr>
                        <w:t xml:space="preserve"> </w:t>
                      </w:r>
                      <w:r>
                        <w:rPr>
                          <w:b/>
                          <w:color w:val="000000"/>
                        </w:rPr>
                        <w:t>IX</w:t>
                      </w:r>
                      <w:r>
                        <w:rPr>
                          <w:b/>
                          <w:color w:val="000000"/>
                          <w:spacing w:val="-4"/>
                        </w:rPr>
                        <w:t xml:space="preserve"> </w:t>
                      </w:r>
                      <w:r>
                        <w:rPr>
                          <w:b/>
                          <w:color w:val="000000"/>
                        </w:rPr>
                        <w:t>Informacje</w:t>
                      </w:r>
                      <w:r>
                        <w:rPr>
                          <w:b/>
                          <w:color w:val="000000"/>
                          <w:spacing w:val="-3"/>
                        </w:rPr>
                        <w:t xml:space="preserve"> </w:t>
                      </w:r>
                      <w:r>
                        <w:rPr>
                          <w:b/>
                          <w:color w:val="000000"/>
                        </w:rPr>
                        <w:t>o</w:t>
                      </w:r>
                      <w:r>
                        <w:rPr>
                          <w:b/>
                          <w:color w:val="000000"/>
                          <w:spacing w:val="-5"/>
                        </w:rPr>
                        <w:t xml:space="preserve"> </w:t>
                      </w:r>
                      <w:r>
                        <w:rPr>
                          <w:b/>
                          <w:color w:val="000000"/>
                        </w:rPr>
                        <w:t>środkach</w:t>
                      </w:r>
                      <w:r>
                        <w:rPr>
                          <w:b/>
                          <w:color w:val="000000"/>
                          <w:spacing w:val="-3"/>
                        </w:rPr>
                        <w:t xml:space="preserve"> </w:t>
                      </w:r>
                      <w:r>
                        <w:rPr>
                          <w:b/>
                          <w:color w:val="000000"/>
                        </w:rPr>
                        <w:t>komunikacji</w:t>
                      </w:r>
                      <w:r>
                        <w:rPr>
                          <w:b/>
                          <w:color w:val="000000"/>
                          <w:spacing w:val="-2"/>
                        </w:rPr>
                        <w:t xml:space="preserve"> </w:t>
                      </w:r>
                      <w:r>
                        <w:rPr>
                          <w:b/>
                          <w:color w:val="000000"/>
                        </w:rPr>
                        <w:t>elektronicznej,</w:t>
                      </w:r>
                      <w:r>
                        <w:rPr>
                          <w:b/>
                          <w:color w:val="000000"/>
                          <w:spacing w:val="-3"/>
                        </w:rPr>
                        <w:t xml:space="preserve"> </w:t>
                      </w:r>
                      <w:r>
                        <w:rPr>
                          <w:b/>
                          <w:color w:val="000000"/>
                        </w:rPr>
                        <w:t>przy</w:t>
                      </w:r>
                      <w:r>
                        <w:rPr>
                          <w:b/>
                          <w:color w:val="000000"/>
                          <w:spacing w:val="-3"/>
                        </w:rPr>
                        <w:t xml:space="preserve"> </w:t>
                      </w:r>
                      <w:r>
                        <w:rPr>
                          <w:b/>
                          <w:color w:val="000000"/>
                        </w:rPr>
                        <w:t>użyciu</w:t>
                      </w:r>
                      <w:r>
                        <w:rPr>
                          <w:b/>
                          <w:color w:val="000000"/>
                          <w:spacing w:val="-6"/>
                        </w:rPr>
                        <w:t xml:space="preserve"> </w:t>
                      </w:r>
                      <w:r>
                        <w:rPr>
                          <w:b/>
                          <w:color w:val="000000"/>
                        </w:rPr>
                        <w:t>których</w:t>
                      </w:r>
                      <w:r>
                        <w:rPr>
                          <w:b/>
                          <w:color w:val="000000"/>
                          <w:spacing w:val="-6"/>
                        </w:rPr>
                        <w:t xml:space="preserve"> </w:t>
                      </w:r>
                      <w:r>
                        <w:rPr>
                          <w:b/>
                          <w:color w:val="000000"/>
                        </w:rPr>
                        <w:t>zamawiający będzie komunikował się z wykonawcami, oraz informacje o wymaganiach technicznych i organizacyjnych sporządzania, wysyłania i odbierania korespondencji elektronicznej</w:t>
                      </w:r>
                    </w:p>
                  </w:txbxContent>
                </v:textbox>
                <w10:wrap type="topAndBottom" anchorx="page"/>
              </v:shape>
            </w:pict>
          </mc:Fallback>
        </mc:AlternateContent>
      </w:r>
    </w:p>
    <w:p w14:paraId="4D1EA35B" w14:textId="0A151D3F" w:rsidR="00565F61" w:rsidRPr="0030212B" w:rsidRDefault="00565F61" w:rsidP="0030212B">
      <w:pPr>
        <w:adjustRightInd w:val="0"/>
        <w:spacing w:after="142" w:line="276" w:lineRule="auto"/>
        <w:jc w:val="both"/>
        <w:rPr>
          <w:rFonts w:asciiTheme="minorHAnsi" w:hAnsiTheme="minorHAnsi" w:cstheme="minorHAnsi"/>
          <w:b/>
          <w:color w:val="000000"/>
        </w:rPr>
      </w:pPr>
      <w:r w:rsidRPr="0030212B">
        <w:rPr>
          <w:rFonts w:asciiTheme="minorHAnsi" w:hAnsiTheme="minorHAnsi" w:cstheme="minorHAnsi"/>
          <w:b/>
          <w:color w:val="000000"/>
        </w:rPr>
        <w:t xml:space="preserve">A. </w:t>
      </w:r>
      <w:r w:rsidRPr="0030212B">
        <w:rPr>
          <w:rFonts w:asciiTheme="minorHAnsi" w:hAnsiTheme="minorHAnsi" w:cstheme="minorHAnsi"/>
          <w:b/>
          <w:bCs/>
          <w:color w:val="000000"/>
        </w:rPr>
        <w:t>Środki komunikacji elektronicznej, przy użyciu których Zamawiający będzie komunikował się z wykonawcami oraz wymagania techniczne dla dokumentów elektronicznych oraz środków komunikacji elektronicznej.</w:t>
      </w:r>
    </w:p>
    <w:p w14:paraId="7DE1A32B" w14:textId="5BBF1893" w:rsidR="00F20676" w:rsidRPr="0030212B"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 xml:space="preserve">W postępowaniu o udzielenie zamówienia publicznego komunikacja między Zamawiającym a wykonawcami odbywa się przy użyciu Platformy e-Zamówienia, która jest dostępna pod adresem </w:t>
      </w:r>
      <w:hyperlink r:id="rId15" w:history="1">
        <w:r w:rsidRPr="0030212B">
          <w:rPr>
            <w:rStyle w:val="Hipercze"/>
            <w:rFonts w:asciiTheme="minorHAnsi" w:hAnsiTheme="minorHAnsi" w:cstheme="minorHAnsi"/>
          </w:rPr>
          <w:t>https://ezamowienia.gov.pl</w:t>
        </w:r>
      </w:hyperlink>
      <w:r w:rsidRPr="0030212B">
        <w:rPr>
          <w:rFonts w:asciiTheme="minorHAnsi" w:hAnsiTheme="minorHAnsi" w:cstheme="minorHAnsi"/>
          <w:color w:val="000000"/>
        </w:rPr>
        <w:t xml:space="preserve"> . </w:t>
      </w:r>
    </w:p>
    <w:p w14:paraId="543DB75C" w14:textId="71044B0A" w:rsidR="00F20676" w:rsidRPr="0030212B"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 xml:space="preserve">Korzystanie z Platformy e-Zamówienia jest bezpłatne. </w:t>
      </w:r>
    </w:p>
    <w:p w14:paraId="6598DC0C" w14:textId="77777777" w:rsidR="005D54E6"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 xml:space="preserve">Zamawiający wyznacza następujące osoby do kontaktu z wykonawcami: </w:t>
      </w:r>
    </w:p>
    <w:p w14:paraId="79380992" w14:textId="3618FD16" w:rsidR="001B7508" w:rsidRPr="0030212B" w:rsidRDefault="001B7508" w:rsidP="001B7508">
      <w:pPr>
        <w:pStyle w:val="Akapitzlist"/>
        <w:tabs>
          <w:tab w:val="left" w:pos="993"/>
        </w:tabs>
        <w:adjustRightInd w:val="0"/>
        <w:spacing w:after="142" w:line="276" w:lineRule="auto"/>
        <w:ind w:left="851" w:firstLine="0"/>
        <w:rPr>
          <w:rFonts w:asciiTheme="minorHAnsi" w:hAnsiTheme="minorHAnsi" w:cstheme="minorHAnsi"/>
          <w:color w:val="000000"/>
        </w:rPr>
      </w:pPr>
      <w:r>
        <w:rPr>
          <w:rFonts w:asciiTheme="minorHAnsi" w:hAnsiTheme="minorHAnsi" w:cstheme="minorHAnsi"/>
          <w:color w:val="000000"/>
        </w:rPr>
        <w:t>Pani Monika Skiba , e-mail: zamowienia@szpitalmiastko.pl</w:t>
      </w:r>
    </w:p>
    <w:p w14:paraId="5D09D183" w14:textId="5006A070" w:rsidR="001B7508" w:rsidRDefault="00F20676" w:rsidP="0030212B">
      <w:pPr>
        <w:pStyle w:val="Akapitzlist"/>
        <w:tabs>
          <w:tab w:val="left" w:pos="993"/>
        </w:tabs>
        <w:adjustRightInd w:val="0"/>
        <w:spacing w:after="142" w:line="276" w:lineRule="auto"/>
        <w:ind w:left="851" w:firstLine="0"/>
        <w:rPr>
          <w:rStyle w:val="Hipercze"/>
          <w:rFonts w:asciiTheme="minorHAnsi" w:hAnsiTheme="minorHAnsi" w:cstheme="minorHAnsi"/>
        </w:rPr>
      </w:pPr>
      <w:r w:rsidRPr="0030212B">
        <w:rPr>
          <w:rFonts w:asciiTheme="minorHAnsi" w:hAnsiTheme="minorHAnsi" w:cstheme="minorHAnsi"/>
          <w:color w:val="000000"/>
        </w:rPr>
        <w:t xml:space="preserve">Pan </w:t>
      </w:r>
      <w:r w:rsidR="001B7508">
        <w:rPr>
          <w:rFonts w:asciiTheme="minorHAnsi" w:hAnsiTheme="minorHAnsi" w:cstheme="minorHAnsi"/>
          <w:color w:val="000000"/>
        </w:rPr>
        <w:t>Krzysztof Sawicki</w:t>
      </w:r>
      <w:r w:rsidRPr="0030212B">
        <w:rPr>
          <w:rFonts w:asciiTheme="minorHAnsi" w:hAnsiTheme="minorHAnsi" w:cstheme="minorHAnsi"/>
          <w:color w:val="000000"/>
        </w:rPr>
        <w:t xml:space="preserve">, e-mail: </w:t>
      </w:r>
      <w:hyperlink r:id="rId16" w:history="1">
        <w:r w:rsidR="001B7508" w:rsidRPr="005F4A83">
          <w:rPr>
            <w:rStyle w:val="Hipercze"/>
            <w:rFonts w:asciiTheme="minorHAnsi" w:hAnsiTheme="minorHAnsi" w:cstheme="minorHAnsi"/>
          </w:rPr>
          <w:t>krzysztof@szpitalmiastko.pl</w:t>
        </w:r>
      </w:hyperlink>
    </w:p>
    <w:p w14:paraId="0AA78DC0" w14:textId="2932E867" w:rsidR="00F20676" w:rsidRPr="001B7508" w:rsidRDefault="00F20676" w:rsidP="001B7508">
      <w:pPr>
        <w:tabs>
          <w:tab w:val="left" w:pos="993"/>
        </w:tabs>
        <w:adjustRightInd w:val="0"/>
        <w:spacing w:after="142" w:line="276" w:lineRule="auto"/>
        <w:rPr>
          <w:rFonts w:asciiTheme="minorHAnsi" w:hAnsiTheme="minorHAnsi" w:cstheme="minorHAnsi"/>
          <w:color w:val="000000"/>
        </w:rPr>
      </w:pPr>
      <w:r w:rsidRPr="001B7508">
        <w:rPr>
          <w:rFonts w:asciiTheme="minorHAnsi" w:hAnsiTheme="minorHAnsi" w:cstheme="minorHAnsi"/>
          <w:color w:val="000000"/>
        </w:rPr>
        <w:t xml:space="preserve">  </w:t>
      </w:r>
    </w:p>
    <w:p w14:paraId="66C2D5B8" w14:textId="03D698F6" w:rsidR="00F20676" w:rsidRPr="0030212B"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Adres strony internetowej prowadzonego postępowania (link prowadzący bezpośrednio do widoku postępowania na Platformie e-Zamówienia</w:t>
      </w:r>
      <w:r w:rsidRPr="004F32B3">
        <w:rPr>
          <w:rFonts w:asciiTheme="minorHAnsi" w:hAnsiTheme="minorHAnsi" w:cstheme="minorHAnsi"/>
          <w:color w:val="000000"/>
        </w:rPr>
        <w:t xml:space="preserve">): </w:t>
      </w:r>
      <w:hyperlink r:id="rId17" w:history="1">
        <w:r w:rsidR="004F32B3" w:rsidRPr="00D776F7">
          <w:rPr>
            <w:rStyle w:val="Hipercze"/>
            <w:rFonts w:asciiTheme="minorHAnsi" w:hAnsiTheme="minorHAnsi" w:cstheme="minorHAnsi"/>
          </w:rPr>
          <w:t>https://ezamowienia.gov.pl/mp-client/tenders/ocds-148610-358eeb6f-5bbe-4b63-a3e1-72e98b6208ed</w:t>
        </w:r>
      </w:hyperlink>
      <w:r w:rsidR="004F32B3">
        <w:rPr>
          <w:rFonts w:asciiTheme="minorHAnsi" w:hAnsiTheme="minorHAnsi" w:cstheme="minorHAnsi"/>
        </w:rPr>
        <w:t xml:space="preserve"> </w:t>
      </w:r>
    </w:p>
    <w:p w14:paraId="6F5E7887" w14:textId="77777777" w:rsidR="00F20676" w:rsidRPr="0030212B" w:rsidRDefault="00F20676" w:rsidP="0030212B">
      <w:pPr>
        <w:pStyle w:val="Akapitzlist"/>
        <w:tabs>
          <w:tab w:val="left" w:pos="993"/>
        </w:tabs>
        <w:adjustRightInd w:val="0"/>
        <w:spacing w:after="142" w:line="276" w:lineRule="auto"/>
        <w:ind w:left="851" w:firstLine="0"/>
        <w:rPr>
          <w:rFonts w:asciiTheme="minorHAnsi" w:hAnsiTheme="minorHAnsi" w:cstheme="minorHAnsi"/>
          <w:color w:val="000000"/>
        </w:rPr>
      </w:pPr>
      <w:r w:rsidRPr="0030212B">
        <w:rPr>
          <w:rFonts w:asciiTheme="minorHAnsi" w:hAnsiTheme="minorHAnsi" w:cstheme="minorHAnsi"/>
          <w:color w:val="000000"/>
        </w:rPr>
        <w:t xml:space="preserve">Postępowanie można wyszukać również ze strony głównej Platformy e-Zamówienia (przycisk „Przeglądaj postępowania/konkursy”). </w:t>
      </w:r>
    </w:p>
    <w:p w14:paraId="0BB5E5BC" w14:textId="23C41B74" w:rsidR="00F20676" w:rsidRPr="004F32B3" w:rsidRDefault="00F20676" w:rsidP="004F32B3">
      <w:pPr>
        <w:pStyle w:val="Akapitzlist"/>
        <w:tabs>
          <w:tab w:val="left" w:pos="993"/>
        </w:tabs>
        <w:adjustRightInd w:val="0"/>
        <w:spacing w:after="142" w:line="276" w:lineRule="auto"/>
        <w:ind w:left="851" w:firstLine="0"/>
        <w:rPr>
          <w:rFonts w:asciiTheme="minorHAnsi" w:hAnsiTheme="minorHAnsi" w:cstheme="minorHAnsi"/>
          <w:b/>
          <w:bCs/>
          <w:color w:val="000000"/>
        </w:rPr>
      </w:pPr>
      <w:r w:rsidRPr="0030212B">
        <w:rPr>
          <w:rFonts w:asciiTheme="minorHAnsi" w:hAnsiTheme="minorHAnsi" w:cstheme="minorHAnsi"/>
          <w:color w:val="000000"/>
        </w:rPr>
        <w:t xml:space="preserve">Identyfikator (ID) postępowania na Platformie e-Zamówienia: </w:t>
      </w:r>
      <w:r w:rsidR="004F32B3" w:rsidRPr="004F32B3">
        <w:rPr>
          <w:b/>
          <w:bCs/>
        </w:rPr>
        <w:t xml:space="preserve">ocds-148610-358eeb6f-5bbe-4b63-a3e1-72e98b6208ed </w:t>
      </w:r>
    </w:p>
    <w:p w14:paraId="5C3B121F" w14:textId="1DC2467B" w:rsidR="00F20676" w:rsidRPr="0030212B"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30212B">
        <w:rPr>
          <w:rFonts w:asciiTheme="minorHAnsi" w:hAnsiTheme="minorHAnsi" w:cstheme="minorHAnsi"/>
          <w:i/>
          <w:iCs/>
          <w:color w:val="000000"/>
        </w:rPr>
        <w:t xml:space="preserve">Regulamin Platformy e-Zamówienia, </w:t>
      </w:r>
      <w:r w:rsidRPr="0030212B">
        <w:rPr>
          <w:rFonts w:asciiTheme="minorHAnsi" w:hAnsiTheme="minorHAnsi" w:cstheme="minorHAnsi"/>
          <w:color w:val="000000"/>
        </w:rPr>
        <w:t xml:space="preserve">dostępny na stronie internetowej </w:t>
      </w:r>
      <w:hyperlink r:id="rId18" w:history="1">
        <w:r w:rsidRPr="0030212B">
          <w:rPr>
            <w:rStyle w:val="Hipercze"/>
            <w:rFonts w:asciiTheme="minorHAnsi" w:hAnsiTheme="minorHAnsi" w:cstheme="minorHAnsi"/>
          </w:rPr>
          <w:t>https://ezamowienia.gov.pl</w:t>
        </w:r>
      </w:hyperlink>
      <w:r w:rsidRPr="0030212B">
        <w:rPr>
          <w:rFonts w:asciiTheme="minorHAnsi" w:hAnsiTheme="minorHAnsi" w:cstheme="minorHAnsi"/>
          <w:color w:val="000000"/>
        </w:rPr>
        <w:t xml:space="preserve"> oraz informacje zamieszczone w zakładce „Centrum Pomocy”. </w:t>
      </w:r>
    </w:p>
    <w:p w14:paraId="61330B46" w14:textId="1D86871E" w:rsidR="00F20676" w:rsidRPr="0030212B"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 xml:space="preserve"> Przeglądanie i pobieranie publicznej treści dokumentacji postępowania nie wymaga posiadania konta na Platformie e-Zamówienia ani logowania. </w:t>
      </w:r>
    </w:p>
    <w:p w14:paraId="7E44585D" w14:textId="2A369210" w:rsidR="00F20676" w:rsidRPr="0030212B"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zwanym dalej rozporządzeniem Prezesa Rady Ministrów w sprawie wymagań dla dokumentów elektronicznych. </w:t>
      </w:r>
    </w:p>
    <w:p w14:paraId="1EFEE31F" w14:textId="5F7CECA2" w:rsidR="00F20676" w:rsidRPr="0030212B"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Dokumenty elektroniczne</w:t>
      </w:r>
      <w:r w:rsidRPr="0030212B">
        <w:rPr>
          <w:rStyle w:val="Odwoanieprzypisudolnego"/>
          <w:rFonts w:asciiTheme="minorHAnsi" w:hAnsiTheme="minorHAnsi" w:cstheme="minorHAnsi"/>
          <w:color w:val="000000"/>
        </w:rPr>
        <w:footnoteReference w:id="1"/>
      </w:r>
      <w:r w:rsidRPr="0030212B">
        <w:rPr>
          <w:rFonts w:asciiTheme="minorHAnsi" w:hAnsiTheme="minorHAnsi" w:cstheme="minorHAnsi"/>
          <w:color w:val="000000"/>
        </w:rPr>
        <w:t xml:space="preserve">, o których mowa w § 2 ust. 1 rozporządzeniem Prezesa Rady Ministrów w sprawie wymagań dla dokumentów elektronicznych,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2017 r. poz. 2247), zwanym dalej rozporządzeniem Rady Ministrów w sprawie Krajowych Ram Interoperacyjności, z uwzględnieniem rodzaju przekazywanych danych i przekazuje się jako załączniki. </w:t>
      </w:r>
    </w:p>
    <w:p w14:paraId="335BCF24" w14:textId="4907917F" w:rsidR="00F20676" w:rsidRPr="0030212B"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 xml:space="preserve">W przypadku formatów, o których mowa w art. 66 ust. 1 ustawy Pzp, ww. regulacje nie będą miały bezpośredniego zastosowania. </w:t>
      </w:r>
    </w:p>
    <w:p w14:paraId="6426585D" w14:textId="646FB091" w:rsidR="00F20676" w:rsidRPr="0030212B"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 xml:space="preserve">Informacje, oświadczenia lub dokumenty, inne niż wymienione w § 2 ust. 1 rozporządzenia Prezesa Rady Ministrów w sprawie wymagań dla dokumentów elektronicznych, przekazywane w postępowaniu sporządza się w postaci elektronicznej: </w:t>
      </w:r>
    </w:p>
    <w:p w14:paraId="2E18E225" w14:textId="2BE1B87F" w:rsidR="00F20676" w:rsidRPr="0030212B" w:rsidRDefault="00F20676" w:rsidP="001419CF">
      <w:pPr>
        <w:pStyle w:val="Akapitzlist"/>
        <w:numPr>
          <w:ilvl w:val="0"/>
          <w:numId w:val="24"/>
        </w:numPr>
        <w:tabs>
          <w:tab w:val="left" w:pos="993"/>
        </w:tabs>
        <w:adjustRightInd w:val="0"/>
        <w:spacing w:after="142" w:line="276" w:lineRule="auto"/>
        <w:ind w:hanging="11"/>
        <w:rPr>
          <w:rFonts w:asciiTheme="minorHAnsi" w:hAnsiTheme="minorHAnsi" w:cstheme="minorHAnsi"/>
          <w:color w:val="000000"/>
        </w:rPr>
      </w:pPr>
      <w:r w:rsidRPr="0030212B">
        <w:rPr>
          <w:rFonts w:asciiTheme="minorHAnsi" w:hAnsiTheme="minorHAnsi" w:cstheme="minorHAnsi"/>
          <w:color w:val="000000"/>
        </w:rPr>
        <w:t xml:space="preserve">w formatach danych określonych w przepisach rozporządzenia Rady Ministrów w sprawie Krajowych Ram Interoperacyjności (i przekazuje się jako załącznik), lub </w:t>
      </w:r>
    </w:p>
    <w:p w14:paraId="0BA870AC" w14:textId="4DA35C4D" w:rsidR="00F20676" w:rsidRPr="0030212B" w:rsidRDefault="00F20676" w:rsidP="001419CF">
      <w:pPr>
        <w:pStyle w:val="Akapitzlist"/>
        <w:numPr>
          <w:ilvl w:val="0"/>
          <w:numId w:val="24"/>
        </w:numPr>
        <w:tabs>
          <w:tab w:val="left" w:pos="993"/>
        </w:tabs>
        <w:adjustRightInd w:val="0"/>
        <w:spacing w:after="142" w:line="276" w:lineRule="auto"/>
        <w:ind w:hanging="11"/>
        <w:rPr>
          <w:rFonts w:asciiTheme="minorHAnsi" w:hAnsiTheme="minorHAnsi" w:cstheme="minorHAnsi"/>
          <w:color w:val="000000"/>
        </w:rPr>
      </w:pPr>
      <w:r w:rsidRPr="0030212B">
        <w:rPr>
          <w:rFonts w:asciiTheme="minorHAnsi" w:hAnsiTheme="minorHAnsi" w:cstheme="minorHAnsi"/>
          <w:color w:val="000000"/>
        </w:rPr>
        <w:t xml:space="preserve">jako tekst wpisany bezpośrednio do wiadomości przekazywanej przy użyciu środków komunikacji elektronicznej (np. w treści wiadomości e-mail lub w treści „Formularza do komunikacji”). </w:t>
      </w:r>
    </w:p>
    <w:p w14:paraId="57F7380C" w14:textId="7368326A" w:rsidR="00F20676" w:rsidRPr="0030212B"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422DFBBA" w14:textId="766E3024" w:rsidR="00F20676" w:rsidRPr="0030212B"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 xml:space="preserve">Komunikacja w postępowaniu, </w:t>
      </w:r>
      <w:r w:rsidRPr="0030212B">
        <w:rPr>
          <w:rFonts w:asciiTheme="minorHAnsi" w:hAnsiTheme="minorHAnsi" w:cstheme="minorHAnsi"/>
          <w:b/>
          <w:color w:val="000000"/>
          <w:u w:val="single"/>
        </w:rPr>
        <w:t>z wyłączeniem składania ofert</w:t>
      </w:r>
      <w:r w:rsidRPr="0030212B">
        <w:rPr>
          <w:rFonts w:asciiTheme="minorHAnsi" w:hAnsiTheme="minorHAnsi" w:cstheme="minorHAnsi"/>
          <w:color w:val="000000"/>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791EE077" w14:textId="77777777" w:rsidR="00F20676" w:rsidRPr="0030212B"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 xml:space="preserve">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w:t>
      </w:r>
      <w:r w:rsidRPr="0030212B">
        <w:rPr>
          <w:rFonts w:asciiTheme="minorHAnsi" w:hAnsiTheme="minorHAnsi" w:cstheme="minorHAnsi"/>
          <w:b/>
          <w:color w:val="000000"/>
          <w:u w:val="single"/>
        </w:rPr>
        <w:t>podpisem zewnętrznym</w:t>
      </w:r>
      <w:r w:rsidRPr="0030212B">
        <w:rPr>
          <w:rFonts w:asciiTheme="minorHAnsi" w:hAnsiTheme="minorHAnsi" w:cstheme="minorHAnsi"/>
          <w:color w:val="000000"/>
        </w:rPr>
        <w:t xml:space="preserve"> lub </w:t>
      </w:r>
      <w:r w:rsidRPr="0030212B">
        <w:rPr>
          <w:rFonts w:asciiTheme="minorHAnsi" w:hAnsiTheme="minorHAnsi" w:cstheme="minorHAnsi"/>
          <w:b/>
          <w:color w:val="000000"/>
          <w:u w:val="single"/>
        </w:rPr>
        <w:t>wewnętrznym</w:t>
      </w:r>
      <w:r w:rsidRPr="0030212B">
        <w:rPr>
          <w:rFonts w:asciiTheme="minorHAnsi" w:hAnsiTheme="minorHAnsi" w:cstheme="minorHAnsi"/>
          <w:color w:val="000000"/>
        </w:rPr>
        <w:t>. W zależności od rodzaju podpisu i jego typu (zewnętrzny, wewnętrzny) dodaje się do przesyłanej wiadomości uprzednio podpisane dokumenty wraz z wygenerowanym plikiem podpisu (typ zewnętrzny) lub dokument z wszytym podpisem (typ wewnętrzny).</w:t>
      </w:r>
    </w:p>
    <w:p w14:paraId="30962387" w14:textId="5BC5FC55" w:rsidR="00F20676" w:rsidRPr="0030212B"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 xml:space="preserve">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w:t>
      </w:r>
      <w:r w:rsidRPr="0030212B">
        <w:rPr>
          <w:rStyle w:val="Odwoanieprzypisudolnego"/>
          <w:rFonts w:asciiTheme="minorHAnsi" w:hAnsiTheme="minorHAnsi" w:cstheme="minorHAnsi"/>
          <w:color w:val="000000"/>
        </w:rPr>
        <w:footnoteReference w:id="2"/>
      </w:r>
      <w:r w:rsidRPr="0030212B">
        <w:rPr>
          <w:rFonts w:asciiTheme="minorHAnsi" w:hAnsiTheme="minorHAnsi" w:cstheme="minorHAnsi"/>
          <w:color w:val="000000"/>
        </w:rPr>
        <w:t xml:space="preserve"> wystarczające jest posiadanie tzw. konta uproszczonego na Platformie e-Zamówienia. </w:t>
      </w:r>
    </w:p>
    <w:p w14:paraId="0ADDB3E9" w14:textId="4438734B" w:rsidR="00F20676" w:rsidRPr="0030212B"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 xml:space="preserve">Wszystkie wysłane i odebrane w postępowaniu przez wykonawcę wiadomości widoczne są po zalogowaniu w podglądzie postępowania w zakładce „Komunikacja”. </w:t>
      </w:r>
    </w:p>
    <w:p w14:paraId="764B9828" w14:textId="5840993A" w:rsidR="00F20676" w:rsidRPr="0030212B"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 xml:space="preserve">Maksymalny rozmiar plików przesyłanych za pośrednictwem „Formularzy do komunikacji” wynosi 150 MB (wielkość ta dotyczy plików przesyłanych jako załączniki do jednego formularza). </w:t>
      </w:r>
    </w:p>
    <w:p w14:paraId="4D191E4E" w14:textId="2C10ED47" w:rsidR="00F20676" w:rsidRPr="0030212B"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 xml:space="preserve">Minimalne wymagania techniczne dotyczące sprzętu używanego w celu korzystania z usług Platformy e-Zamówienia oraz informacje dotyczące specyfikacji połączenia określa </w:t>
      </w:r>
      <w:r w:rsidRPr="0030212B">
        <w:rPr>
          <w:rFonts w:asciiTheme="minorHAnsi" w:hAnsiTheme="minorHAnsi" w:cstheme="minorHAnsi"/>
          <w:i/>
          <w:iCs/>
          <w:color w:val="000000"/>
        </w:rPr>
        <w:t xml:space="preserve">Regulamin Platformy e-Zamówienia. </w:t>
      </w:r>
    </w:p>
    <w:p w14:paraId="57AC8634" w14:textId="0A0F9574" w:rsidR="00F20676" w:rsidRPr="0030212B"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9" w:history="1">
        <w:r w:rsidRPr="0030212B">
          <w:rPr>
            <w:rStyle w:val="Hipercze"/>
            <w:rFonts w:asciiTheme="minorHAnsi" w:hAnsiTheme="minorHAnsi" w:cstheme="minorHAnsi"/>
          </w:rPr>
          <w:t>https://ezamowienia.gov.pl</w:t>
        </w:r>
      </w:hyperlink>
      <w:r w:rsidRPr="0030212B">
        <w:rPr>
          <w:rFonts w:asciiTheme="minorHAnsi" w:hAnsiTheme="minorHAnsi" w:cstheme="minorHAnsi"/>
          <w:color w:val="000000"/>
        </w:rPr>
        <w:t xml:space="preserve"> w zakładce „Zgłoś problem”. </w:t>
      </w:r>
    </w:p>
    <w:p w14:paraId="10A55A00" w14:textId="7816C273" w:rsidR="00F20676" w:rsidRPr="0030212B"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 xml:space="preserve">W szczególnie uzasadnionych przypadkach uniemożliwiających komunikację wykonawcy i Zamawiającego za pośrednictwem Platformy e-Zamówienia, Zamawiający dopuszcza komunikację za pomocą poczty elektronicznej na adres e-mail: </w:t>
      </w:r>
      <w:hyperlink r:id="rId20" w:history="1">
        <w:r w:rsidR="001278F2" w:rsidRPr="00F44593">
          <w:rPr>
            <w:rStyle w:val="Hipercze"/>
          </w:rPr>
          <w:t>zamowienia@zpitalmiastko.pl</w:t>
        </w:r>
      </w:hyperlink>
      <w:r w:rsidR="001278F2">
        <w:t xml:space="preserve"> </w:t>
      </w:r>
      <w:r w:rsidRPr="0030212B">
        <w:rPr>
          <w:rFonts w:asciiTheme="minorHAnsi" w:hAnsiTheme="minorHAnsi" w:cstheme="minorHAnsi"/>
          <w:b/>
          <w:color w:val="000000"/>
          <w:u w:val="single"/>
        </w:rPr>
        <w:t>(nie dotyczy składania ofert)</w:t>
      </w:r>
      <w:r w:rsidRPr="0030212B">
        <w:rPr>
          <w:rFonts w:asciiTheme="minorHAnsi" w:hAnsiTheme="minorHAnsi" w:cstheme="minorHAnsi"/>
          <w:color w:val="000000"/>
        </w:rPr>
        <w:t xml:space="preserve">. </w:t>
      </w:r>
    </w:p>
    <w:p w14:paraId="327A7510" w14:textId="6216332A" w:rsidR="00F20676" w:rsidRPr="0030212B" w:rsidRDefault="00F20676" w:rsidP="001419CF">
      <w:pPr>
        <w:pStyle w:val="Akapitzlist"/>
        <w:numPr>
          <w:ilvl w:val="0"/>
          <w:numId w:val="23"/>
        </w:numPr>
        <w:tabs>
          <w:tab w:val="left" w:pos="993"/>
        </w:tabs>
        <w:adjustRightInd w:val="0"/>
        <w:spacing w:after="142" w:line="276" w:lineRule="auto"/>
        <w:ind w:firstLine="131"/>
        <w:rPr>
          <w:rFonts w:asciiTheme="minorHAnsi" w:hAnsiTheme="minorHAnsi" w:cstheme="minorHAnsi"/>
          <w:color w:val="000000"/>
        </w:rPr>
      </w:pPr>
      <w:r w:rsidRPr="0030212B">
        <w:rPr>
          <w:rFonts w:asciiTheme="minorHAnsi" w:hAnsiTheme="minorHAnsi" w:cstheme="minorHAnsi"/>
          <w:color w:val="000000"/>
        </w:rPr>
        <w:t>Zamawiający nie dopuszcza niżej wymienionych środków porozumiewania się czy komunikacji:</w:t>
      </w:r>
    </w:p>
    <w:p w14:paraId="1EE9B018" w14:textId="77777777" w:rsidR="00F20676" w:rsidRPr="0030212B" w:rsidRDefault="00F20676" w:rsidP="001419CF">
      <w:pPr>
        <w:pStyle w:val="Akapitzlist"/>
        <w:widowControl/>
        <w:numPr>
          <w:ilvl w:val="0"/>
          <w:numId w:val="25"/>
        </w:numPr>
        <w:adjustRightInd w:val="0"/>
        <w:spacing w:before="120" w:after="120" w:line="276" w:lineRule="auto"/>
        <w:contextualSpacing/>
        <w:rPr>
          <w:rFonts w:asciiTheme="minorHAnsi" w:hAnsiTheme="minorHAnsi" w:cstheme="minorHAnsi"/>
        </w:rPr>
      </w:pPr>
      <w:r w:rsidRPr="0030212B">
        <w:rPr>
          <w:rFonts w:asciiTheme="minorHAnsi" w:hAnsiTheme="minorHAnsi" w:cstheme="minorHAnsi"/>
        </w:rPr>
        <w:t xml:space="preserve">za pośrednictwem operatora pocztowego w rozumieniu ustawy z dnia 23 listopada 2012r. - Prawo pocztowe (Dz. U. poz. 1529 oraz z 2015 r. poz. 1830),  </w:t>
      </w:r>
    </w:p>
    <w:p w14:paraId="061554ED" w14:textId="77777777" w:rsidR="00F20676" w:rsidRPr="0030212B" w:rsidRDefault="00F20676" w:rsidP="001419CF">
      <w:pPr>
        <w:pStyle w:val="Akapitzlist"/>
        <w:widowControl/>
        <w:numPr>
          <w:ilvl w:val="0"/>
          <w:numId w:val="25"/>
        </w:numPr>
        <w:adjustRightInd w:val="0"/>
        <w:spacing w:before="120" w:after="120" w:line="276" w:lineRule="auto"/>
        <w:contextualSpacing/>
        <w:rPr>
          <w:rFonts w:asciiTheme="minorHAnsi" w:hAnsiTheme="minorHAnsi" w:cstheme="minorHAnsi"/>
        </w:rPr>
      </w:pPr>
      <w:r w:rsidRPr="0030212B">
        <w:rPr>
          <w:rFonts w:asciiTheme="minorHAnsi" w:hAnsiTheme="minorHAnsi" w:cstheme="minorHAnsi"/>
        </w:rPr>
        <w:t xml:space="preserve">za pośrednictwem posłańca, </w:t>
      </w:r>
    </w:p>
    <w:p w14:paraId="54043A0D" w14:textId="2B6B594C" w:rsidR="00F20676" w:rsidRPr="000038AF" w:rsidRDefault="00F20676" w:rsidP="001419CF">
      <w:pPr>
        <w:pStyle w:val="Akapitzlist"/>
        <w:widowControl/>
        <w:numPr>
          <w:ilvl w:val="0"/>
          <w:numId w:val="25"/>
        </w:numPr>
        <w:adjustRightInd w:val="0"/>
        <w:spacing w:before="120" w:after="120" w:line="276" w:lineRule="auto"/>
        <w:contextualSpacing/>
        <w:rPr>
          <w:rFonts w:asciiTheme="minorHAnsi" w:hAnsiTheme="minorHAnsi" w:cstheme="minorHAnsi"/>
        </w:rPr>
      </w:pPr>
      <w:r w:rsidRPr="0030212B">
        <w:rPr>
          <w:rFonts w:asciiTheme="minorHAnsi" w:hAnsiTheme="minorHAnsi" w:cstheme="minorHAnsi"/>
        </w:rPr>
        <w:t>osobiste doręczenie przesyłki, zapytania, dokumentów, oświadczeń, wyjaśnień lub oferty.</w:t>
      </w:r>
    </w:p>
    <w:p w14:paraId="4133DB91" w14:textId="77777777" w:rsidR="00F20676" w:rsidRPr="0030212B" w:rsidRDefault="00F20676" w:rsidP="0030212B">
      <w:pPr>
        <w:adjustRightInd w:val="0"/>
        <w:spacing w:before="120" w:after="120" w:line="276" w:lineRule="auto"/>
        <w:jc w:val="both"/>
        <w:rPr>
          <w:rFonts w:asciiTheme="minorHAnsi" w:hAnsiTheme="minorHAnsi" w:cstheme="minorHAnsi"/>
          <w:b/>
          <w:u w:val="single"/>
        </w:rPr>
      </w:pPr>
      <w:r w:rsidRPr="0030212B">
        <w:rPr>
          <w:rFonts w:asciiTheme="minorHAnsi" w:hAnsiTheme="minorHAnsi" w:cstheme="minorHAnsi"/>
          <w:b/>
          <w:u w:val="single"/>
        </w:rPr>
        <w:t>B. Informacje dodatkowe</w:t>
      </w:r>
    </w:p>
    <w:p w14:paraId="094024FC" w14:textId="5F4111C6" w:rsidR="00F20676" w:rsidRPr="0030212B" w:rsidRDefault="00F20676" w:rsidP="001419CF">
      <w:pPr>
        <w:pStyle w:val="Akapitzlist"/>
        <w:numPr>
          <w:ilvl w:val="0"/>
          <w:numId w:val="26"/>
        </w:numPr>
        <w:adjustRightInd w:val="0"/>
        <w:spacing w:before="120" w:after="120" w:line="276" w:lineRule="auto"/>
        <w:rPr>
          <w:rFonts w:asciiTheme="minorHAnsi" w:hAnsiTheme="minorHAnsi" w:cstheme="minorHAnsi"/>
          <w:color w:val="000000"/>
        </w:rPr>
      </w:pPr>
      <w:r w:rsidRPr="0030212B">
        <w:rPr>
          <w:rFonts w:asciiTheme="minorHAnsi" w:hAnsiTheme="minorHAnsi" w:cstheme="minorHAnsi"/>
          <w:color w:val="000000"/>
        </w:rPr>
        <w:t>Zamawiający: - nie przewiduje zebrania wykonawców.</w:t>
      </w:r>
    </w:p>
    <w:p w14:paraId="7FBA46E7" w14:textId="77777777" w:rsidR="00383220" w:rsidRPr="0030212B" w:rsidRDefault="00377290" w:rsidP="001419CF">
      <w:pPr>
        <w:pStyle w:val="Akapitzlist"/>
        <w:numPr>
          <w:ilvl w:val="0"/>
          <w:numId w:val="26"/>
        </w:numPr>
        <w:adjustRightInd w:val="0"/>
        <w:spacing w:before="120" w:after="120" w:line="276" w:lineRule="auto"/>
        <w:rPr>
          <w:rFonts w:asciiTheme="minorHAnsi" w:hAnsiTheme="minorHAnsi" w:cstheme="minorHAnsi"/>
          <w:color w:val="000000"/>
        </w:rPr>
      </w:pPr>
      <w:r w:rsidRPr="0030212B">
        <w:rPr>
          <w:rFonts w:asciiTheme="minorHAnsi" w:hAnsiTheme="minorHAnsi" w:cstheme="minorHAnsi"/>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PZP lub podwykonawcy niebędącego podmiotem udostępniającym zasoby na takich zasadach, </w:t>
      </w:r>
      <w:r w:rsidRPr="0030212B">
        <w:rPr>
          <w:rFonts w:asciiTheme="minorHAnsi" w:hAnsiTheme="minorHAnsi" w:cstheme="minorHAnsi"/>
          <w:b/>
          <w:u w:val="single"/>
        </w:rPr>
        <w:t>zostały wystawione przez</w:t>
      </w:r>
      <w:r w:rsidRPr="0030212B">
        <w:rPr>
          <w:rFonts w:asciiTheme="minorHAnsi" w:hAnsiTheme="minorHAnsi" w:cstheme="minorHAnsi"/>
          <w:b/>
        </w:rPr>
        <w:t xml:space="preserve"> </w:t>
      </w:r>
      <w:r w:rsidRPr="0030212B">
        <w:rPr>
          <w:rFonts w:asciiTheme="minorHAnsi" w:hAnsiTheme="minorHAnsi" w:cstheme="minorHAnsi"/>
          <w:b/>
          <w:u w:val="single"/>
        </w:rPr>
        <w:t>upoważnione podmioty</w:t>
      </w:r>
      <w:r w:rsidRPr="0030212B">
        <w:rPr>
          <w:rFonts w:asciiTheme="minorHAnsi" w:hAnsiTheme="minorHAnsi" w:cstheme="minorHAnsi"/>
          <w:b/>
        </w:rPr>
        <w:t xml:space="preserve"> </w:t>
      </w:r>
      <w:r w:rsidRPr="0030212B">
        <w:rPr>
          <w:rFonts w:asciiTheme="minorHAnsi" w:hAnsiTheme="minorHAnsi" w:cstheme="minorHAnsi"/>
        </w:rPr>
        <w:t>inne niż wykonawca, wykonawca wspólnie ubiegający się o udzielenie zamówienia, podmiot udostępniający zasoby lub podwykonawca, zwane dalej „upoważnionymi podmiotami”, jako dokument elektroniczny, przekazuje się ten dokument.</w:t>
      </w:r>
    </w:p>
    <w:p w14:paraId="283F0B00" w14:textId="1F789B22" w:rsidR="00383220" w:rsidRPr="0030212B" w:rsidRDefault="00377290" w:rsidP="001419CF">
      <w:pPr>
        <w:pStyle w:val="Akapitzlist"/>
        <w:numPr>
          <w:ilvl w:val="0"/>
          <w:numId w:val="26"/>
        </w:numPr>
        <w:adjustRightInd w:val="0"/>
        <w:spacing w:before="120" w:after="120" w:line="276" w:lineRule="auto"/>
        <w:rPr>
          <w:rFonts w:asciiTheme="minorHAnsi" w:hAnsiTheme="minorHAnsi" w:cstheme="minorHAnsi"/>
          <w:color w:val="000000"/>
        </w:rPr>
      </w:pPr>
      <w:r w:rsidRPr="0030212B">
        <w:rPr>
          <w:rFonts w:asciiTheme="minorHAnsi" w:hAnsiTheme="minorHAnsi" w:cstheme="minorHAnsi"/>
        </w:rPr>
        <w:t xml:space="preserve">W przypadku gdy podmiotowe środki dowodowe, przedmiotowe środki dowodowe, inne dokumenty lub dokumenty potwierdzające umocowanie do reprezentowania, </w:t>
      </w:r>
      <w:r w:rsidRPr="0030212B">
        <w:rPr>
          <w:rFonts w:asciiTheme="minorHAnsi" w:hAnsiTheme="minorHAnsi" w:cstheme="minorHAnsi"/>
          <w:b/>
          <w:u w:val="single"/>
        </w:rPr>
        <w:t>zostały wystawione</w:t>
      </w:r>
      <w:r w:rsidRPr="0030212B">
        <w:rPr>
          <w:rFonts w:asciiTheme="minorHAnsi" w:hAnsiTheme="minorHAnsi" w:cstheme="minorHAnsi"/>
          <w:b/>
        </w:rPr>
        <w:t xml:space="preserve"> </w:t>
      </w:r>
      <w:r w:rsidRPr="0030212B">
        <w:rPr>
          <w:rFonts w:asciiTheme="minorHAnsi" w:hAnsiTheme="minorHAnsi" w:cstheme="minorHAnsi"/>
          <w:b/>
          <w:u w:val="single"/>
        </w:rPr>
        <w:t>przez upoważnione podmioty jako dokument w postaci papierowej</w:t>
      </w:r>
      <w:r w:rsidRPr="0030212B">
        <w:rPr>
          <w:rFonts w:asciiTheme="minorHAnsi" w:hAnsiTheme="minorHAnsi" w:cstheme="minorHAnsi"/>
        </w:rPr>
        <w:t>, przekazuje się cyfrowe odwzorowanie</w:t>
      </w:r>
      <w:r w:rsidRPr="0030212B">
        <w:rPr>
          <w:rFonts w:asciiTheme="minorHAnsi" w:hAnsiTheme="minorHAnsi" w:cstheme="minorHAnsi"/>
          <w:spacing w:val="-6"/>
        </w:rPr>
        <w:t xml:space="preserve"> </w:t>
      </w:r>
      <w:r w:rsidRPr="0030212B">
        <w:rPr>
          <w:rFonts w:asciiTheme="minorHAnsi" w:hAnsiTheme="minorHAnsi" w:cstheme="minorHAnsi"/>
        </w:rPr>
        <w:t>tego</w:t>
      </w:r>
      <w:r w:rsidRPr="0030212B">
        <w:rPr>
          <w:rFonts w:asciiTheme="minorHAnsi" w:hAnsiTheme="minorHAnsi" w:cstheme="minorHAnsi"/>
          <w:spacing w:val="-4"/>
        </w:rPr>
        <w:t xml:space="preserve"> </w:t>
      </w:r>
      <w:r w:rsidRPr="0030212B">
        <w:rPr>
          <w:rFonts w:asciiTheme="minorHAnsi" w:hAnsiTheme="minorHAnsi" w:cstheme="minorHAnsi"/>
        </w:rPr>
        <w:t>dokumentu</w:t>
      </w:r>
      <w:r w:rsidRPr="0030212B">
        <w:rPr>
          <w:rFonts w:asciiTheme="minorHAnsi" w:hAnsiTheme="minorHAnsi" w:cstheme="minorHAnsi"/>
          <w:spacing w:val="-4"/>
        </w:rPr>
        <w:t xml:space="preserve"> </w:t>
      </w:r>
      <w:r w:rsidRPr="0030212B">
        <w:rPr>
          <w:rFonts w:asciiTheme="minorHAnsi" w:hAnsiTheme="minorHAnsi" w:cstheme="minorHAnsi"/>
        </w:rPr>
        <w:t>opatrzone</w:t>
      </w:r>
      <w:r w:rsidRPr="0030212B">
        <w:rPr>
          <w:rFonts w:asciiTheme="minorHAnsi" w:hAnsiTheme="minorHAnsi" w:cstheme="minorHAnsi"/>
          <w:spacing w:val="-4"/>
        </w:rPr>
        <w:t xml:space="preserve"> </w:t>
      </w:r>
      <w:r w:rsidRPr="0030212B">
        <w:rPr>
          <w:rFonts w:asciiTheme="minorHAnsi" w:hAnsiTheme="minorHAnsi" w:cstheme="minorHAnsi"/>
        </w:rPr>
        <w:t>kwalifikowanym</w:t>
      </w:r>
      <w:r w:rsidRPr="0030212B">
        <w:rPr>
          <w:rFonts w:asciiTheme="minorHAnsi" w:hAnsiTheme="minorHAnsi" w:cstheme="minorHAnsi"/>
          <w:spacing w:val="-3"/>
        </w:rPr>
        <w:t xml:space="preserve"> </w:t>
      </w:r>
      <w:r w:rsidRPr="0030212B">
        <w:rPr>
          <w:rFonts w:asciiTheme="minorHAnsi" w:hAnsiTheme="minorHAnsi" w:cstheme="minorHAnsi"/>
        </w:rPr>
        <w:t>podpisem</w:t>
      </w:r>
      <w:r w:rsidRPr="0030212B">
        <w:rPr>
          <w:rFonts w:asciiTheme="minorHAnsi" w:hAnsiTheme="minorHAnsi" w:cstheme="minorHAnsi"/>
          <w:spacing w:val="-3"/>
        </w:rPr>
        <w:t xml:space="preserve"> </w:t>
      </w:r>
      <w:r w:rsidRPr="0030212B">
        <w:rPr>
          <w:rFonts w:asciiTheme="minorHAnsi" w:hAnsiTheme="minorHAnsi" w:cstheme="minorHAnsi"/>
        </w:rPr>
        <w:t>elektronicznym</w:t>
      </w:r>
      <w:r w:rsidRPr="0030212B">
        <w:rPr>
          <w:rFonts w:asciiTheme="minorHAnsi" w:hAnsiTheme="minorHAnsi" w:cstheme="minorHAnsi"/>
          <w:spacing w:val="-3"/>
        </w:rPr>
        <w:t xml:space="preserve"> </w:t>
      </w:r>
      <w:r w:rsidRPr="0030212B">
        <w:rPr>
          <w:rFonts w:asciiTheme="minorHAnsi" w:hAnsiTheme="minorHAnsi" w:cstheme="minorHAnsi"/>
        </w:rPr>
        <w:t>lub</w:t>
      </w:r>
      <w:r w:rsidRPr="0030212B">
        <w:rPr>
          <w:rFonts w:asciiTheme="minorHAnsi" w:hAnsiTheme="minorHAnsi" w:cstheme="minorHAnsi"/>
          <w:spacing w:val="-4"/>
        </w:rPr>
        <w:t xml:space="preserve"> </w:t>
      </w:r>
      <w:r w:rsidRPr="0030212B">
        <w:rPr>
          <w:rFonts w:asciiTheme="minorHAnsi" w:hAnsiTheme="minorHAnsi" w:cstheme="minorHAnsi"/>
        </w:rPr>
        <w:t>podpisem zaufanym, lub podpisem osobistym, poświadczające zgodność cyfrowego odwzorowania z dokumentem w postaci papierowej w przypadku:</w:t>
      </w:r>
    </w:p>
    <w:p w14:paraId="1595B4E0" w14:textId="77777777" w:rsidR="00383220" w:rsidRPr="0030212B" w:rsidRDefault="00377290" w:rsidP="001419CF">
      <w:pPr>
        <w:pStyle w:val="Akapitzlist"/>
        <w:numPr>
          <w:ilvl w:val="1"/>
          <w:numId w:val="13"/>
        </w:numPr>
        <w:tabs>
          <w:tab w:val="left" w:pos="1378"/>
        </w:tabs>
        <w:spacing w:line="276" w:lineRule="auto"/>
        <w:ind w:right="457"/>
        <w:rPr>
          <w:rFonts w:asciiTheme="minorHAnsi" w:hAnsiTheme="minorHAnsi" w:cstheme="minorHAnsi"/>
        </w:rPr>
      </w:pPr>
      <w:r w:rsidRPr="0030212B">
        <w:rPr>
          <w:rFonts w:asciiTheme="minorHAnsi" w:hAnsiTheme="minorHAnsi" w:cstheme="minorHAnsi"/>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2B48BFDB" w14:textId="77777777" w:rsidR="00383220" w:rsidRPr="0030212B" w:rsidRDefault="00377290" w:rsidP="001419CF">
      <w:pPr>
        <w:pStyle w:val="Akapitzlist"/>
        <w:numPr>
          <w:ilvl w:val="1"/>
          <w:numId w:val="13"/>
        </w:numPr>
        <w:tabs>
          <w:tab w:val="left" w:pos="1378"/>
          <w:tab w:val="left" w:pos="1432"/>
        </w:tabs>
        <w:spacing w:line="276" w:lineRule="auto"/>
        <w:ind w:right="459"/>
        <w:rPr>
          <w:rFonts w:asciiTheme="minorHAnsi" w:hAnsiTheme="minorHAnsi" w:cstheme="minorHAnsi"/>
        </w:rPr>
      </w:pPr>
      <w:r w:rsidRPr="0030212B">
        <w:rPr>
          <w:rFonts w:asciiTheme="minorHAnsi" w:hAnsiTheme="minorHAnsi" w:cstheme="minorHAnsi"/>
        </w:rPr>
        <w:tab/>
        <w:t>przedmiotowych środków dowodowych – odpowiednio wykonawca lub wykonawca wspólnie ubiegający się o udzielenie zamówienia;</w:t>
      </w:r>
    </w:p>
    <w:p w14:paraId="20F4FD2B" w14:textId="77777777" w:rsidR="00383220" w:rsidRPr="0030212B" w:rsidRDefault="00377290" w:rsidP="001419CF">
      <w:pPr>
        <w:pStyle w:val="Akapitzlist"/>
        <w:numPr>
          <w:ilvl w:val="1"/>
          <w:numId w:val="13"/>
        </w:numPr>
        <w:tabs>
          <w:tab w:val="left" w:pos="1378"/>
          <w:tab w:val="left" w:pos="1432"/>
        </w:tabs>
        <w:spacing w:line="276" w:lineRule="auto"/>
        <w:ind w:right="457"/>
        <w:rPr>
          <w:rFonts w:asciiTheme="minorHAnsi" w:hAnsiTheme="minorHAnsi" w:cstheme="minorHAnsi"/>
        </w:rPr>
      </w:pPr>
      <w:r w:rsidRPr="0030212B">
        <w:rPr>
          <w:rFonts w:asciiTheme="minorHAnsi" w:hAnsiTheme="minorHAnsi" w:cstheme="minorHAnsi"/>
        </w:rPr>
        <w:tab/>
        <w:t>innych dokumentów – odpowiednio wykonawca lub wykonawca wspólnie ubiegający się o udzielenie zamówienia, w zakresie dokumentów, które każdego z nich dotyczą.</w:t>
      </w:r>
    </w:p>
    <w:p w14:paraId="71A10E78" w14:textId="1607ADC8" w:rsidR="00383220" w:rsidRPr="0030212B" w:rsidRDefault="00377290" w:rsidP="001419CF">
      <w:pPr>
        <w:pStyle w:val="Akapitzlist"/>
        <w:numPr>
          <w:ilvl w:val="0"/>
          <w:numId w:val="26"/>
        </w:numPr>
        <w:tabs>
          <w:tab w:val="left" w:pos="1005"/>
          <w:tab w:val="left" w:pos="1018"/>
        </w:tabs>
        <w:spacing w:line="276" w:lineRule="auto"/>
        <w:ind w:right="458"/>
        <w:rPr>
          <w:rFonts w:asciiTheme="minorHAnsi" w:hAnsiTheme="minorHAnsi" w:cstheme="minorHAnsi"/>
        </w:rPr>
      </w:pPr>
      <w:r w:rsidRPr="0030212B">
        <w:rPr>
          <w:rFonts w:asciiTheme="minorHAnsi" w:hAnsiTheme="minorHAnsi" w:cstheme="minorHAnsi"/>
        </w:rPr>
        <w:t xml:space="preserve">Podmiotowe środki dowodowe, oraz zobowiązanie podmiotu udostępniającego zasoby, przedmiotowe środki dowodowe, </w:t>
      </w:r>
      <w:r w:rsidRPr="0030212B">
        <w:rPr>
          <w:rFonts w:asciiTheme="minorHAnsi" w:hAnsiTheme="minorHAnsi" w:cstheme="minorHAnsi"/>
          <w:b/>
          <w:u w:val="single"/>
        </w:rPr>
        <w:t>niewystawione przez upoważnione podmioty oraz</w:t>
      </w:r>
      <w:r w:rsidRPr="0030212B">
        <w:rPr>
          <w:rFonts w:asciiTheme="minorHAnsi" w:hAnsiTheme="minorHAnsi" w:cstheme="minorHAnsi"/>
          <w:b/>
        </w:rPr>
        <w:t xml:space="preserve"> </w:t>
      </w:r>
      <w:r w:rsidRPr="0030212B">
        <w:rPr>
          <w:rFonts w:asciiTheme="minorHAnsi" w:hAnsiTheme="minorHAnsi" w:cstheme="minorHAnsi"/>
          <w:b/>
          <w:u w:val="single"/>
        </w:rPr>
        <w:t>pełnomocnictwo</w:t>
      </w:r>
      <w:r w:rsidRPr="0030212B">
        <w:rPr>
          <w:rFonts w:asciiTheme="minorHAnsi" w:hAnsiTheme="minorHAnsi" w:cstheme="minorHAnsi"/>
          <w:b/>
        </w:rPr>
        <w:t xml:space="preserve"> </w:t>
      </w:r>
      <w:r w:rsidRPr="0030212B">
        <w:rPr>
          <w:rFonts w:asciiTheme="minorHAnsi" w:hAnsiTheme="minorHAnsi" w:cstheme="minorHAnsi"/>
        </w:rPr>
        <w:t>przekazuje się w postaci elektronicznej i opatruje się kwalifikowanym podpisem elektronicznym lub podpisem zaufanym, lub podpisem osobistym.</w:t>
      </w:r>
    </w:p>
    <w:p w14:paraId="4AB5061B" w14:textId="7760A0C1" w:rsidR="00383220" w:rsidRPr="0030212B" w:rsidRDefault="00377290" w:rsidP="001419CF">
      <w:pPr>
        <w:pStyle w:val="Akapitzlist"/>
        <w:numPr>
          <w:ilvl w:val="0"/>
          <w:numId w:val="26"/>
        </w:numPr>
        <w:tabs>
          <w:tab w:val="left" w:pos="1005"/>
          <w:tab w:val="left" w:pos="1018"/>
        </w:tabs>
        <w:spacing w:line="276" w:lineRule="auto"/>
        <w:ind w:right="456"/>
        <w:rPr>
          <w:rFonts w:asciiTheme="minorHAnsi" w:hAnsiTheme="minorHAnsi" w:cstheme="minorHAnsi"/>
        </w:rPr>
      </w:pPr>
      <w:r w:rsidRPr="0030212B">
        <w:rPr>
          <w:rFonts w:asciiTheme="minorHAnsi" w:hAnsiTheme="minorHAnsi" w:cstheme="minorHAnsi"/>
        </w:rPr>
        <w:t>W przypadku gdy podmiotowe środki dowodowe, oraz zobowiązanie podmiotu udostępniającego z</w:t>
      </w:r>
      <w:r w:rsidR="004B3F34" w:rsidRPr="0030212B">
        <w:rPr>
          <w:rFonts w:asciiTheme="minorHAnsi" w:hAnsiTheme="minorHAnsi" w:cstheme="minorHAnsi"/>
        </w:rPr>
        <w:t>as</w:t>
      </w:r>
      <w:r w:rsidRPr="0030212B">
        <w:rPr>
          <w:rFonts w:asciiTheme="minorHAnsi" w:hAnsiTheme="minorHAnsi" w:cstheme="minorHAnsi"/>
        </w:rPr>
        <w:t xml:space="preserve">oby, przedmiotowe środki dowodowe, </w:t>
      </w:r>
      <w:r w:rsidRPr="0030212B">
        <w:rPr>
          <w:rFonts w:asciiTheme="minorHAnsi" w:hAnsiTheme="minorHAnsi" w:cstheme="minorHAnsi"/>
          <w:b/>
          <w:u w:val="single"/>
        </w:rPr>
        <w:t>niewystawione przez upoważnione podmioty lub</w:t>
      </w:r>
      <w:r w:rsidRPr="0030212B">
        <w:rPr>
          <w:rFonts w:asciiTheme="minorHAnsi" w:hAnsiTheme="minorHAnsi" w:cstheme="minorHAnsi"/>
          <w:b/>
        </w:rPr>
        <w:t xml:space="preserve"> </w:t>
      </w:r>
      <w:r w:rsidRPr="0030212B">
        <w:rPr>
          <w:rFonts w:asciiTheme="minorHAnsi" w:hAnsiTheme="minorHAnsi" w:cstheme="minorHAnsi"/>
          <w:b/>
          <w:u w:val="single"/>
        </w:rPr>
        <w:t>pełnomocnictwo</w:t>
      </w:r>
      <w:r w:rsidRPr="0030212B">
        <w:rPr>
          <w:rFonts w:asciiTheme="minorHAnsi" w:hAnsiTheme="minorHAnsi" w:cstheme="minorHAnsi"/>
        </w:rPr>
        <w:t>, zostały sporządzone jako dokument w postaci papierowej i opatrzone własnoręcznym podpisem, przekazuje się cyfrowe odwzorowanie tego dokumentu opatrzone kwalifikowanym podpisem elektronicznym, lub podpisem zaufanym, lub podpisem osobistym poświadczającym zgodność cyfrowego odwzorowania z dokumentem w postaci papierowej. Poświadczenia zgodności cyfrowego odwzorowania z dokumentem w postaci papierowej dokonuje w przypadku:</w:t>
      </w:r>
    </w:p>
    <w:p w14:paraId="1DB82509" w14:textId="77777777" w:rsidR="00383220" w:rsidRPr="0030212B" w:rsidRDefault="00377290" w:rsidP="001419CF">
      <w:pPr>
        <w:pStyle w:val="Akapitzlist"/>
        <w:numPr>
          <w:ilvl w:val="1"/>
          <w:numId w:val="26"/>
        </w:numPr>
        <w:tabs>
          <w:tab w:val="left" w:pos="1378"/>
        </w:tabs>
        <w:spacing w:line="276" w:lineRule="auto"/>
        <w:ind w:right="458"/>
        <w:rPr>
          <w:rFonts w:asciiTheme="minorHAnsi" w:hAnsiTheme="minorHAnsi" w:cstheme="minorHAnsi"/>
        </w:rPr>
      </w:pPr>
      <w:r w:rsidRPr="0030212B">
        <w:rPr>
          <w:rFonts w:asciiTheme="minorHAnsi" w:hAnsiTheme="minorHAnsi" w:cstheme="minorHAnsi"/>
        </w:rPr>
        <w:t>podmiotowych środków dowodowych – odpowiednio wykonawca, wykonawca wspólnie ubiegający się o udzielenie zamówienia, podmiot udostępniający zasoby lub podwykonawca, w zakresie podmiotowych środków dowodowych, które każdego z nich dotyczą;</w:t>
      </w:r>
    </w:p>
    <w:p w14:paraId="3C717AF9" w14:textId="77777777" w:rsidR="00383220" w:rsidRPr="0030212B" w:rsidRDefault="00377290" w:rsidP="001419CF">
      <w:pPr>
        <w:pStyle w:val="Akapitzlist"/>
        <w:numPr>
          <w:ilvl w:val="1"/>
          <w:numId w:val="26"/>
        </w:numPr>
        <w:tabs>
          <w:tab w:val="left" w:pos="1378"/>
          <w:tab w:val="left" w:pos="1432"/>
        </w:tabs>
        <w:spacing w:before="1" w:line="276" w:lineRule="auto"/>
        <w:ind w:right="454"/>
        <w:rPr>
          <w:rFonts w:asciiTheme="minorHAnsi" w:hAnsiTheme="minorHAnsi" w:cstheme="minorHAnsi"/>
        </w:rPr>
      </w:pPr>
      <w:r w:rsidRPr="0030212B">
        <w:rPr>
          <w:rFonts w:asciiTheme="minorHAnsi" w:hAnsiTheme="minorHAnsi" w:cstheme="minorHAnsi"/>
        </w:rPr>
        <w:tab/>
        <w:t>przedmiotowego środka dowodowego lub zobowiązania podmiotu udostępniającego zasoby – odpowiednio wykonawca lub wykonawca wspólnie ubiegający się o udzielenie zamówienia;</w:t>
      </w:r>
    </w:p>
    <w:p w14:paraId="68877ED7" w14:textId="77777777" w:rsidR="00383220" w:rsidRPr="0030212B" w:rsidRDefault="00383220" w:rsidP="0030212B">
      <w:pPr>
        <w:spacing w:line="276" w:lineRule="auto"/>
        <w:jc w:val="both"/>
        <w:rPr>
          <w:rFonts w:asciiTheme="minorHAnsi" w:hAnsiTheme="minorHAnsi" w:cstheme="minorHAnsi"/>
        </w:rPr>
        <w:sectPr w:rsidR="00383220" w:rsidRPr="0030212B" w:rsidSect="000038AF">
          <w:type w:val="continuous"/>
          <w:pgSz w:w="11910" w:h="16840"/>
          <w:pgMar w:top="1440" w:right="1080" w:bottom="1440" w:left="1080" w:header="0" w:footer="1026" w:gutter="0"/>
          <w:cols w:space="708"/>
          <w:docGrid w:linePitch="299"/>
        </w:sectPr>
      </w:pPr>
    </w:p>
    <w:p w14:paraId="3119FCE3" w14:textId="77777777" w:rsidR="00383220" w:rsidRPr="0030212B" w:rsidRDefault="00377290" w:rsidP="001419CF">
      <w:pPr>
        <w:pStyle w:val="Akapitzlist"/>
        <w:numPr>
          <w:ilvl w:val="1"/>
          <w:numId w:val="26"/>
        </w:numPr>
        <w:tabs>
          <w:tab w:val="left" w:pos="1377"/>
        </w:tabs>
        <w:spacing w:before="70" w:line="276" w:lineRule="auto"/>
        <w:ind w:left="1377" w:hanging="359"/>
        <w:rPr>
          <w:rFonts w:asciiTheme="minorHAnsi" w:hAnsiTheme="minorHAnsi" w:cstheme="minorHAnsi"/>
        </w:rPr>
      </w:pPr>
      <w:r w:rsidRPr="0030212B">
        <w:rPr>
          <w:rFonts w:asciiTheme="minorHAnsi" w:hAnsiTheme="minorHAnsi" w:cstheme="minorHAnsi"/>
        </w:rPr>
        <w:t>pełnomocnictwa</w:t>
      </w:r>
      <w:r w:rsidRPr="0030212B">
        <w:rPr>
          <w:rFonts w:asciiTheme="minorHAnsi" w:hAnsiTheme="minorHAnsi" w:cstheme="minorHAnsi"/>
          <w:spacing w:val="-5"/>
        </w:rPr>
        <w:t xml:space="preserve"> </w:t>
      </w:r>
      <w:r w:rsidRPr="0030212B">
        <w:rPr>
          <w:rFonts w:asciiTheme="minorHAnsi" w:hAnsiTheme="minorHAnsi" w:cstheme="minorHAnsi"/>
        </w:rPr>
        <w:t>–</w:t>
      </w:r>
      <w:r w:rsidRPr="0030212B">
        <w:rPr>
          <w:rFonts w:asciiTheme="minorHAnsi" w:hAnsiTheme="minorHAnsi" w:cstheme="minorHAnsi"/>
          <w:spacing w:val="-6"/>
        </w:rPr>
        <w:t xml:space="preserve"> </w:t>
      </w:r>
      <w:r w:rsidRPr="0030212B">
        <w:rPr>
          <w:rFonts w:asciiTheme="minorHAnsi" w:hAnsiTheme="minorHAnsi" w:cstheme="minorHAnsi"/>
          <w:spacing w:val="-2"/>
        </w:rPr>
        <w:t>mocodawca.</w:t>
      </w:r>
    </w:p>
    <w:p w14:paraId="4D0750D4" w14:textId="77777777" w:rsidR="00383220" w:rsidRPr="0030212B" w:rsidRDefault="00377290" w:rsidP="001419CF">
      <w:pPr>
        <w:pStyle w:val="Akapitzlist"/>
        <w:numPr>
          <w:ilvl w:val="0"/>
          <w:numId w:val="26"/>
        </w:numPr>
        <w:tabs>
          <w:tab w:val="left" w:pos="1005"/>
          <w:tab w:val="left" w:pos="1018"/>
        </w:tabs>
        <w:spacing w:line="276" w:lineRule="auto"/>
        <w:ind w:right="456"/>
        <w:rPr>
          <w:rFonts w:asciiTheme="minorHAnsi" w:hAnsiTheme="minorHAnsi" w:cstheme="minorHAnsi"/>
        </w:rPr>
      </w:pPr>
      <w:r w:rsidRPr="0030212B">
        <w:rPr>
          <w:rFonts w:asciiTheme="minorHAnsi" w:hAnsiTheme="minorHAnsi" w:cstheme="minorHAnsi"/>
        </w:rPr>
        <w:t>Formularz oferty oraz wszystkie załączniki zostaną podpisane przez upełnomocnionego przedstawiciela</w:t>
      </w:r>
      <w:r w:rsidRPr="0030212B">
        <w:rPr>
          <w:rFonts w:asciiTheme="minorHAnsi" w:hAnsiTheme="minorHAnsi" w:cstheme="minorHAnsi"/>
          <w:spacing w:val="-3"/>
        </w:rPr>
        <w:t xml:space="preserve"> </w:t>
      </w:r>
      <w:r w:rsidRPr="0030212B">
        <w:rPr>
          <w:rFonts w:asciiTheme="minorHAnsi" w:hAnsiTheme="minorHAnsi" w:cstheme="minorHAnsi"/>
        </w:rPr>
        <w:t>Wykonawcy.</w:t>
      </w:r>
      <w:r w:rsidRPr="0030212B">
        <w:rPr>
          <w:rFonts w:asciiTheme="minorHAnsi" w:hAnsiTheme="minorHAnsi" w:cstheme="minorHAnsi"/>
          <w:spacing w:val="-3"/>
        </w:rPr>
        <w:t xml:space="preserve"> </w:t>
      </w:r>
      <w:r w:rsidRPr="0030212B">
        <w:rPr>
          <w:rFonts w:asciiTheme="minorHAnsi" w:hAnsiTheme="minorHAnsi" w:cstheme="minorHAnsi"/>
        </w:rPr>
        <w:t>Pełnomocnictwo</w:t>
      </w:r>
      <w:r w:rsidRPr="0030212B">
        <w:rPr>
          <w:rFonts w:asciiTheme="minorHAnsi" w:hAnsiTheme="minorHAnsi" w:cstheme="minorHAnsi"/>
          <w:spacing w:val="-3"/>
        </w:rPr>
        <w:t xml:space="preserve"> </w:t>
      </w:r>
      <w:r w:rsidRPr="0030212B">
        <w:rPr>
          <w:rFonts w:asciiTheme="minorHAnsi" w:hAnsiTheme="minorHAnsi" w:cstheme="minorHAnsi"/>
        </w:rPr>
        <w:t>do</w:t>
      </w:r>
      <w:r w:rsidRPr="0030212B">
        <w:rPr>
          <w:rFonts w:asciiTheme="minorHAnsi" w:hAnsiTheme="minorHAnsi" w:cstheme="minorHAnsi"/>
          <w:spacing w:val="-3"/>
        </w:rPr>
        <w:t xml:space="preserve"> </w:t>
      </w:r>
      <w:r w:rsidRPr="0030212B">
        <w:rPr>
          <w:rFonts w:asciiTheme="minorHAnsi" w:hAnsiTheme="minorHAnsi" w:cstheme="minorHAnsi"/>
        </w:rPr>
        <w:t>podpisania</w:t>
      </w:r>
      <w:r w:rsidRPr="0030212B">
        <w:rPr>
          <w:rFonts w:asciiTheme="minorHAnsi" w:hAnsiTheme="minorHAnsi" w:cstheme="minorHAnsi"/>
          <w:spacing w:val="-3"/>
        </w:rPr>
        <w:t xml:space="preserve"> </w:t>
      </w:r>
      <w:r w:rsidRPr="0030212B">
        <w:rPr>
          <w:rFonts w:asciiTheme="minorHAnsi" w:hAnsiTheme="minorHAnsi" w:cstheme="minorHAnsi"/>
        </w:rPr>
        <w:t>oferty</w:t>
      </w:r>
      <w:r w:rsidRPr="0030212B">
        <w:rPr>
          <w:rFonts w:asciiTheme="minorHAnsi" w:hAnsiTheme="minorHAnsi" w:cstheme="minorHAnsi"/>
          <w:spacing w:val="-3"/>
        </w:rPr>
        <w:t xml:space="preserve"> </w:t>
      </w:r>
      <w:r w:rsidRPr="0030212B">
        <w:rPr>
          <w:rFonts w:asciiTheme="minorHAnsi" w:hAnsiTheme="minorHAnsi" w:cstheme="minorHAnsi"/>
        </w:rPr>
        <w:t>winno</w:t>
      </w:r>
      <w:r w:rsidRPr="0030212B">
        <w:rPr>
          <w:rFonts w:asciiTheme="minorHAnsi" w:hAnsiTheme="minorHAnsi" w:cstheme="minorHAnsi"/>
          <w:spacing w:val="-3"/>
        </w:rPr>
        <w:t xml:space="preserve"> </w:t>
      </w:r>
      <w:r w:rsidRPr="0030212B">
        <w:rPr>
          <w:rFonts w:asciiTheme="minorHAnsi" w:hAnsiTheme="minorHAnsi" w:cstheme="minorHAnsi"/>
        </w:rPr>
        <w:t>być</w:t>
      </w:r>
      <w:r w:rsidRPr="0030212B">
        <w:rPr>
          <w:rFonts w:asciiTheme="minorHAnsi" w:hAnsiTheme="minorHAnsi" w:cstheme="minorHAnsi"/>
          <w:spacing w:val="-3"/>
        </w:rPr>
        <w:t xml:space="preserve"> </w:t>
      </w:r>
      <w:r w:rsidRPr="0030212B">
        <w:rPr>
          <w:rFonts w:asciiTheme="minorHAnsi" w:hAnsiTheme="minorHAnsi" w:cstheme="minorHAnsi"/>
        </w:rPr>
        <w:t>dołączone</w:t>
      </w:r>
      <w:r w:rsidRPr="0030212B">
        <w:rPr>
          <w:rFonts w:asciiTheme="minorHAnsi" w:hAnsiTheme="minorHAnsi" w:cstheme="minorHAnsi"/>
          <w:spacing w:val="-3"/>
        </w:rPr>
        <w:t xml:space="preserve"> </w:t>
      </w:r>
      <w:r w:rsidRPr="0030212B">
        <w:rPr>
          <w:rFonts w:asciiTheme="minorHAnsi" w:hAnsiTheme="minorHAnsi" w:cstheme="minorHAnsi"/>
        </w:rPr>
        <w:t>do</w:t>
      </w:r>
      <w:r w:rsidRPr="0030212B">
        <w:rPr>
          <w:rFonts w:asciiTheme="minorHAnsi" w:hAnsiTheme="minorHAnsi" w:cstheme="minorHAnsi"/>
          <w:spacing w:val="-6"/>
        </w:rPr>
        <w:t xml:space="preserve"> </w:t>
      </w:r>
      <w:r w:rsidRPr="0030212B">
        <w:rPr>
          <w:rFonts w:asciiTheme="minorHAnsi" w:hAnsiTheme="minorHAnsi" w:cstheme="minorHAnsi"/>
        </w:rPr>
        <w:t>oferty, o ile nie wynika ono z ustawy albo z innych dokumentów załączonych do oferty.</w:t>
      </w:r>
    </w:p>
    <w:p w14:paraId="2CB4AFFB" w14:textId="77777777" w:rsidR="00383220" w:rsidRPr="0030212B" w:rsidRDefault="00377290" w:rsidP="001419CF">
      <w:pPr>
        <w:pStyle w:val="Akapitzlist"/>
        <w:numPr>
          <w:ilvl w:val="0"/>
          <w:numId w:val="26"/>
        </w:numPr>
        <w:tabs>
          <w:tab w:val="left" w:pos="1005"/>
          <w:tab w:val="left" w:pos="1018"/>
        </w:tabs>
        <w:spacing w:line="276" w:lineRule="auto"/>
        <w:ind w:right="454"/>
        <w:rPr>
          <w:rFonts w:asciiTheme="minorHAnsi" w:hAnsiTheme="minorHAnsi" w:cstheme="minorHAnsi"/>
          <w:b/>
        </w:rPr>
      </w:pPr>
      <w:r w:rsidRPr="0030212B">
        <w:rPr>
          <w:rFonts w:asciiTheme="minorHAnsi" w:hAnsiTheme="minorHAnsi" w:cstheme="minorHAnsi"/>
        </w:rPr>
        <w:t>Wykonawcy wspólnie ubiegający się o udzielenie zamówienia publicznego składają jeden lub kilka dokumentów tak, aby wspólnie udokumentować spełnianie warunków podmiotowych, brak</w:t>
      </w:r>
      <w:r w:rsidRPr="0030212B">
        <w:rPr>
          <w:rFonts w:asciiTheme="minorHAnsi" w:hAnsiTheme="minorHAnsi" w:cstheme="minorHAnsi"/>
          <w:spacing w:val="40"/>
        </w:rPr>
        <w:t xml:space="preserve"> </w:t>
      </w:r>
      <w:r w:rsidRPr="0030212B">
        <w:rPr>
          <w:rFonts w:asciiTheme="minorHAnsi" w:hAnsiTheme="minorHAnsi" w:cstheme="minorHAnsi"/>
        </w:rPr>
        <w:t>podstaw do wykluczenia oraz dotyczących przedmiotu zamówienia. Wymagane oświadczenia należy złożyć w sposób wyraźnie wskazujący, iż oświadczenie składają wszyscy Wykonawcy wspólnie ubiegający się o udzielenie zamówienia publicznego. Nadto, Wykonawcy wspólnie ubiegający się o udzielenie zamówienia publicznego, ustanawiają pełnomocnika do</w:t>
      </w:r>
      <w:r w:rsidRPr="0030212B">
        <w:rPr>
          <w:rFonts w:asciiTheme="minorHAnsi" w:hAnsiTheme="minorHAnsi" w:cstheme="minorHAnsi"/>
          <w:spacing w:val="40"/>
        </w:rPr>
        <w:t xml:space="preserve"> </w:t>
      </w:r>
      <w:r w:rsidRPr="0030212B">
        <w:rPr>
          <w:rFonts w:asciiTheme="minorHAnsi" w:hAnsiTheme="minorHAnsi" w:cstheme="minorHAnsi"/>
        </w:rPr>
        <w:t xml:space="preserve">reprezentowania ich w postępowaniu o udzielenie zamówienia albo reprezentowania w postępowaniu i zawarcia umowy w sprawie zamówienia publicznego. Stosowne pełnomocnictwo musi zostać opatrzone kwalifikowanym podpisem elektronicznym lub podpisem zaufanym, lub podpisem osobistym. </w:t>
      </w:r>
      <w:r w:rsidRPr="0030212B">
        <w:rPr>
          <w:rFonts w:asciiTheme="minorHAnsi" w:hAnsiTheme="minorHAnsi" w:cstheme="minorHAnsi"/>
          <w:b/>
        </w:rPr>
        <w:t>Wspólnicy spółki cywilnej traktowani są jak wykonawcy ubiegający się wspólnie o udzielenie zamówienia publicznego.</w:t>
      </w:r>
    </w:p>
    <w:p w14:paraId="2ACFF74B" w14:textId="77777777" w:rsidR="00383220" w:rsidRPr="0030212B" w:rsidRDefault="00377290" w:rsidP="001419CF">
      <w:pPr>
        <w:pStyle w:val="Akapitzlist"/>
        <w:numPr>
          <w:ilvl w:val="0"/>
          <w:numId w:val="26"/>
        </w:numPr>
        <w:tabs>
          <w:tab w:val="left" w:pos="1005"/>
          <w:tab w:val="left" w:pos="1018"/>
        </w:tabs>
        <w:spacing w:before="2" w:line="276" w:lineRule="auto"/>
        <w:ind w:right="458"/>
        <w:rPr>
          <w:rFonts w:asciiTheme="minorHAnsi" w:hAnsiTheme="minorHAnsi" w:cstheme="minorHAnsi"/>
        </w:rPr>
      </w:pPr>
      <w:r w:rsidRPr="0030212B">
        <w:rPr>
          <w:rFonts w:asciiTheme="minorHAnsi" w:hAnsiTheme="minorHAnsi" w:cstheme="minorHAnsi"/>
        </w:rPr>
        <w:t>Poświadczenia zgodności cyfrowego odwzorowania z dokumentem w postaci papierowej, może dokonać również notariusz.</w:t>
      </w:r>
    </w:p>
    <w:p w14:paraId="074EBA30" w14:textId="77777777" w:rsidR="00383220" w:rsidRPr="0030212B" w:rsidRDefault="00377290" w:rsidP="001419CF">
      <w:pPr>
        <w:pStyle w:val="Akapitzlist"/>
        <w:numPr>
          <w:ilvl w:val="0"/>
          <w:numId w:val="26"/>
        </w:numPr>
        <w:tabs>
          <w:tab w:val="left" w:pos="1005"/>
          <w:tab w:val="left" w:pos="1018"/>
        </w:tabs>
        <w:spacing w:line="276" w:lineRule="auto"/>
        <w:ind w:right="457"/>
        <w:rPr>
          <w:rFonts w:asciiTheme="minorHAnsi" w:hAnsiTheme="minorHAnsi" w:cstheme="minorHAnsi"/>
        </w:rPr>
      </w:pPr>
      <w:r w:rsidRPr="0030212B">
        <w:rPr>
          <w:rFonts w:asciiTheme="minorHAnsi" w:hAnsiTheme="minorHAnsi" w:cstheme="minorHAnsi"/>
        </w:rPr>
        <w:t>W przypadku załączania do oferty dokumentów lub oświadczeń sporządzonych w języku obcym, z zastrzeżeniem postanowień Rozdziału 1, Dział IV SWZ należy je złożyć wraz z tłumaczeniem na język polski.</w:t>
      </w:r>
    </w:p>
    <w:p w14:paraId="724970EB" w14:textId="77777777" w:rsidR="00383220" w:rsidRPr="0030212B" w:rsidRDefault="00377290" w:rsidP="001419CF">
      <w:pPr>
        <w:pStyle w:val="Akapitzlist"/>
        <w:numPr>
          <w:ilvl w:val="0"/>
          <w:numId w:val="26"/>
        </w:numPr>
        <w:tabs>
          <w:tab w:val="left" w:pos="1005"/>
          <w:tab w:val="left" w:pos="1018"/>
        </w:tabs>
        <w:spacing w:line="276" w:lineRule="auto"/>
        <w:ind w:right="461"/>
        <w:rPr>
          <w:rFonts w:asciiTheme="minorHAnsi" w:hAnsiTheme="minorHAnsi" w:cstheme="minorHAnsi"/>
        </w:rPr>
      </w:pPr>
      <w:r w:rsidRPr="0030212B">
        <w:rPr>
          <w:rFonts w:asciiTheme="minorHAnsi" w:hAnsiTheme="minorHAnsi" w:cstheme="minorHAnsi"/>
        </w:rPr>
        <w:t>Zamawiający zaleca wykorzystanie formularzy załączonych do SWZ. Dopuszcza się złożenie załączników opracowanych</w:t>
      </w:r>
      <w:r w:rsidRPr="0030212B">
        <w:rPr>
          <w:rFonts w:asciiTheme="minorHAnsi" w:hAnsiTheme="minorHAnsi" w:cstheme="minorHAnsi"/>
          <w:spacing w:val="-1"/>
        </w:rPr>
        <w:t xml:space="preserve"> </w:t>
      </w:r>
      <w:r w:rsidRPr="0030212B">
        <w:rPr>
          <w:rFonts w:asciiTheme="minorHAnsi" w:hAnsiTheme="minorHAnsi" w:cstheme="minorHAnsi"/>
        </w:rPr>
        <w:t>przez</w:t>
      </w:r>
      <w:r w:rsidRPr="0030212B">
        <w:rPr>
          <w:rFonts w:asciiTheme="minorHAnsi" w:hAnsiTheme="minorHAnsi" w:cstheme="minorHAnsi"/>
          <w:spacing w:val="-1"/>
        </w:rPr>
        <w:t xml:space="preserve"> </w:t>
      </w:r>
      <w:r w:rsidRPr="0030212B">
        <w:rPr>
          <w:rFonts w:asciiTheme="minorHAnsi" w:hAnsiTheme="minorHAnsi" w:cstheme="minorHAnsi"/>
        </w:rPr>
        <w:t>Wykonawców pod warunkiem, że będą one zgodne co do treści z formularzami określonymi przez Zamawiającego.</w:t>
      </w:r>
    </w:p>
    <w:p w14:paraId="067DCB08" w14:textId="77777777" w:rsidR="00383220" w:rsidRPr="0030212B" w:rsidRDefault="00377290" w:rsidP="0030212B">
      <w:pPr>
        <w:pStyle w:val="Tekstpodstawowy"/>
        <w:spacing w:line="276" w:lineRule="auto"/>
        <w:ind w:firstLine="0"/>
        <w:rPr>
          <w:rFonts w:asciiTheme="minorHAnsi" w:hAnsiTheme="minorHAnsi" w:cstheme="minorHAnsi"/>
        </w:rPr>
      </w:pPr>
      <w:r w:rsidRPr="0030212B">
        <w:rPr>
          <w:rFonts w:asciiTheme="minorHAnsi" w:hAnsiTheme="minorHAnsi" w:cstheme="minorHAnsi"/>
          <w:noProof/>
        </w:rPr>
        <mc:AlternateContent>
          <mc:Choice Requires="wps">
            <w:drawing>
              <wp:anchor distT="0" distB="0" distL="0" distR="0" simplePos="0" relativeHeight="487593472" behindDoc="1" locked="0" layoutInCell="1" allowOverlap="1" wp14:anchorId="1A5EF6FC" wp14:editId="126EE341">
                <wp:simplePos x="0" y="0"/>
                <wp:positionH relativeFrom="page">
                  <wp:posOffset>1033145</wp:posOffset>
                </wp:positionH>
                <wp:positionV relativeFrom="paragraph">
                  <wp:posOffset>173990</wp:posOffset>
                </wp:positionV>
                <wp:extent cx="5820410" cy="373380"/>
                <wp:effectExtent l="0" t="0" r="27940" b="26670"/>
                <wp:wrapTopAndBottom/>
                <wp:docPr id="17" name="Text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20410" cy="373380"/>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7CAA4DDE" w14:textId="77777777" w:rsidR="00383220" w:rsidRDefault="00377290" w:rsidP="004B3F34">
                            <w:pPr>
                              <w:pBdr>
                                <w:top w:val="single" w:sz="4" w:space="1" w:color="auto"/>
                                <w:left w:val="single" w:sz="4" w:space="4" w:color="auto"/>
                                <w:bottom w:val="single" w:sz="4" w:space="1" w:color="auto"/>
                                <w:right w:val="single" w:sz="4" w:space="4" w:color="auto"/>
                              </w:pBdr>
                              <w:shd w:val="clear" w:color="auto" w:fill="DBE5F1" w:themeFill="accent1" w:themeFillTint="33"/>
                              <w:ind w:left="1879" w:hanging="1613"/>
                              <w:rPr>
                                <w:b/>
                                <w:color w:val="000000"/>
                              </w:rPr>
                            </w:pPr>
                            <w:r>
                              <w:rPr>
                                <w:b/>
                                <w:color w:val="000000"/>
                              </w:rPr>
                              <w:t>DZIAŁ</w:t>
                            </w:r>
                            <w:r>
                              <w:rPr>
                                <w:b/>
                                <w:color w:val="000000"/>
                                <w:spacing w:val="-5"/>
                              </w:rPr>
                              <w:t xml:space="preserve"> </w:t>
                            </w:r>
                            <w:r>
                              <w:rPr>
                                <w:b/>
                                <w:color w:val="000000"/>
                              </w:rPr>
                              <w:t>X</w:t>
                            </w:r>
                            <w:r>
                              <w:rPr>
                                <w:b/>
                                <w:color w:val="000000"/>
                                <w:spacing w:val="-4"/>
                              </w:rPr>
                              <w:t xml:space="preserve"> </w:t>
                            </w:r>
                            <w:r>
                              <w:rPr>
                                <w:b/>
                                <w:color w:val="000000"/>
                              </w:rPr>
                              <w:t>Wskazanie</w:t>
                            </w:r>
                            <w:r>
                              <w:rPr>
                                <w:b/>
                                <w:color w:val="000000"/>
                                <w:spacing w:val="-3"/>
                              </w:rPr>
                              <w:t xml:space="preserve"> </w:t>
                            </w:r>
                            <w:r>
                              <w:rPr>
                                <w:b/>
                                <w:color w:val="000000"/>
                              </w:rPr>
                              <w:t>osób</w:t>
                            </w:r>
                            <w:r>
                              <w:rPr>
                                <w:b/>
                                <w:color w:val="000000"/>
                                <w:spacing w:val="-3"/>
                              </w:rPr>
                              <w:t xml:space="preserve"> </w:t>
                            </w:r>
                            <w:r>
                              <w:rPr>
                                <w:b/>
                                <w:color w:val="000000"/>
                              </w:rPr>
                              <w:t>uprawnionych</w:t>
                            </w:r>
                            <w:r>
                              <w:rPr>
                                <w:b/>
                                <w:color w:val="000000"/>
                                <w:spacing w:val="-3"/>
                              </w:rPr>
                              <w:t xml:space="preserve"> </w:t>
                            </w:r>
                            <w:r>
                              <w:rPr>
                                <w:b/>
                                <w:color w:val="000000"/>
                              </w:rPr>
                              <w:t>do</w:t>
                            </w:r>
                            <w:r>
                              <w:rPr>
                                <w:b/>
                                <w:color w:val="000000"/>
                                <w:spacing w:val="-3"/>
                              </w:rPr>
                              <w:t xml:space="preserve"> </w:t>
                            </w:r>
                            <w:r>
                              <w:rPr>
                                <w:b/>
                                <w:color w:val="000000"/>
                              </w:rPr>
                              <w:t>komunikowania</w:t>
                            </w:r>
                            <w:r>
                              <w:rPr>
                                <w:b/>
                                <w:color w:val="000000"/>
                                <w:spacing w:val="-5"/>
                              </w:rPr>
                              <w:t xml:space="preserve"> </w:t>
                            </w:r>
                            <w:r>
                              <w:rPr>
                                <w:b/>
                                <w:color w:val="000000"/>
                              </w:rPr>
                              <w:t>się</w:t>
                            </w:r>
                            <w:r>
                              <w:rPr>
                                <w:b/>
                                <w:color w:val="000000"/>
                                <w:spacing w:val="-3"/>
                              </w:rPr>
                              <w:t xml:space="preserve"> </w:t>
                            </w:r>
                            <w:r>
                              <w:rPr>
                                <w:b/>
                                <w:color w:val="000000"/>
                              </w:rPr>
                              <w:t>z</w:t>
                            </w:r>
                            <w:r>
                              <w:rPr>
                                <w:b/>
                                <w:color w:val="000000"/>
                                <w:spacing w:val="-5"/>
                              </w:rPr>
                              <w:t xml:space="preserve"> </w:t>
                            </w:r>
                            <w:r>
                              <w:rPr>
                                <w:b/>
                                <w:color w:val="000000"/>
                              </w:rPr>
                              <w:t>wykonawcami.</w:t>
                            </w:r>
                            <w:r>
                              <w:rPr>
                                <w:b/>
                                <w:color w:val="000000"/>
                                <w:spacing w:val="-3"/>
                              </w:rPr>
                              <w:t xml:space="preserve"> </w:t>
                            </w:r>
                            <w:r>
                              <w:rPr>
                                <w:b/>
                                <w:color w:val="000000"/>
                              </w:rPr>
                              <w:t>Informacje</w:t>
                            </w:r>
                            <w:r>
                              <w:rPr>
                                <w:b/>
                                <w:color w:val="000000"/>
                                <w:spacing w:val="-3"/>
                              </w:rPr>
                              <w:t xml:space="preserve"> </w:t>
                            </w:r>
                            <w:r>
                              <w:rPr>
                                <w:b/>
                                <w:color w:val="000000"/>
                              </w:rPr>
                              <w:t>o sposobie komunikowania się zamawiającego z wykonawcami</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1A5EF6FC" id="Textbox 17" o:spid="_x0000_s1035" type="#_x0000_t202" style="position:absolute;left:0;text-align:left;margin-left:81.35pt;margin-top:13.7pt;width:458.3pt;height:29.4pt;z-index:-1572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" fillcolor="white [3201]" strokecolor="#4bacc6 [3208]" strokeweight="2pt">
                <v:path arrowok="t"/>
                <v:textbox inset="0,0,0,0">
                  <w:txbxContent>
                    <w:p w14:paraId="7CAA4DDE" w14:textId="77777777" w:rsidR="00383220" w:rsidRDefault="00377290" w:rsidP="004B3F34">
                      <w:pPr>
                        <w:pBdr>
                          <w:top w:val="single" w:sz="4" w:space="1" w:color="auto"/>
                          <w:left w:val="single" w:sz="4" w:space="4" w:color="auto"/>
                          <w:bottom w:val="single" w:sz="4" w:space="1" w:color="auto"/>
                          <w:right w:val="single" w:sz="4" w:space="4" w:color="auto"/>
                        </w:pBdr>
                        <w:shd w:val="clear" w:color="auto" w:fill="DBE5F1" w:themeFill="accent1" w:themeFillTint="33"/>
                        <w:ind w:left="1879" w:hanging="1613"/>
                        <w:rPr>
                          <w:b/>
                          <w:color w:val="000000"/>
                        </w:rPr>
                      </w:pPr>
                      <w:r>
                        <w:rPr>
                          <w:b/>
                          <w:color w:val="000000"/>
                        </w:rPr>
                        <w:t>DZIAŁ</w:t>
                      </w:r>
                      <w:r>
                        <w:rPr>
                          <w:b/>
                          <w:color w:val="000000"/>
                          <w:spacing w:val="-5"/>
                        </w:rPr>
                        <w:t xml:space="preserve"> </w:t>
                      </w:r>
                      <w:r>
                        <w:rPr>
                          <w:b/>
                          <w:color w:val="000000"/>
                        </w:rPr>
                        <w:t>X</w:t>
                      </w:r>
                      <w:r>
                        <w:rPr>
                          <w:b/>
                          <w:color w:val="000000"/>
                          <w:spacing w:val="-4"/>
                        </w:rPr>
                        <w:t xml:space="preserve"> </w:t>
                      </w:r>
                      <w:r>
                        <w:rPr>
                          <w:b/>
                          <w:color w:val="000000"/>
                        </w:rPr>
                        <w:t>Wskazanie</w:t>
                      </w:r>
                      <w:r>
                        <w:rPr>
                          <w:b/>
                          <w:color w:val="000000"/>
                          <w:spacing w:val="-3"/>
                        </w:rPr>
                        <w:t xml:space="preserve"> </w:t>
                      </w:r>
                      <w:r>
                        <w:rPr>
                          <w:b/>
                          <w:color w:val="000000"/>
                        </w:rPr>
                        <w:t>osób</w:t>
                      </w:r>
                      <w:r>
                        <w:rPr>
                          <w:b/>
                          <w:color w:val="000000"/>
                          <w:spacing w:val="-3"/>
                        </w:rPr>
                        <w:t xml:space="preserve"> </w:t>
                      </w:r>
                      <w:r>
                        <w:rPr>
                          <w:b/>
                          <w:color w:val="000000"/>
                        </w:rPr>
                        <w:t>uprawnionych</w:t>
                      </w:r>
                      <w:r>
                        <w:rPr>
                          <w:b/>
                          <w:color w:val="000000"/>
                          <w:spacing w:val="-3"/>
                        </w:rPr>
                        <w:t xml:space="preserve"> </w:t>
                      </w:r>
                      <w:r>
                        <w:rPr>
                          <w:b/>
                          <w:color w:val="000000"/>
                        </w:rPr>
                        <w:t>do</w:t>
                      </w:r>
                      <w:r>
                        <w:rPr>
                          <w:b/>
                          <w:color w:val="000000"/>
                          <w:spacing w:val="-3"/>
                        </w:rPr>
                        <w:t xml:space="preserve"> </w:t>
                      </w:r>
                      <w:r>
                        <w:rPr>
                          <w:b/>
                          <w:color w:val="000000"/>
                        </w:rPr>
                        <w:t>komunikowania</w:t>
                      </w:r>
                      <w:r>
                        <w:rPr>
                          <w:b/>
                          <w:color w:val="000000"/>
                          <w:spacing w:val="-5"/>
                        </w:rPr>
                        <w:t xml:space="preserve"> </w:t>
                      </w:r>
                      <w:r>
                        <w:rPr>
                          <w:b/>
                          <w:color w:val="000000"/>
                        </w:rPr>
                        <w:t>się</w:t>
                      </w:r>
                      <w:r>
                        <w:rPr>
                          <w:b/>
                          <w:color w:val="000000"/>
                          <w:spacing w:val="-3"/>
                        </w:rPr>
                        <w:t xml:space="preserve"> </w:t>
                      </w:r>
                      <w:r>
                        <w:rPr>
                          <w:b/>
                          <w:color w:val="000000"/>
                        </w:rPr>
                        <w:t>z</w:t>
                      </w:r>
                      <w:r>
                        <w:rPr>
                          <w:b/>
                          <w:color w:val="000000"/>
                          <w:spacing w:val="-5"/>
                        </w:rPr>
                        <w:t xml:space="preserve"> </w:t>
                      </w:r>
                      <w:r>
                        <w:rPr>
                          <w:b/>
                          <w:color w:val="000000"/>
                        </w:rPr>
                        <w:t>wykonawcami.</w:t>
                      </w:r>
                      <w:r>
                        <w:rPr>
                          <w:b/>
                          <w:color w:val="000000"/>
                          <w:spacing w:val="-3"/>
                        </w:rPr>
                        <w:t xml:space="preserve"> </w:t>
                      </w:r>
                      <w:r>
                        <w:rPr>
                          <w:b/>
                          <w:color w:val="000000"/>
                        </w:rPr>
                        <w:t>Informacje</w:t>
                      </w:r>
                      <w:r>
                        <w:rPr>
                          <w:b/>
                          <w:color w:val="000000"/>
                          <w:spacing w:val="-3"/>
                        </w:rPr>
                        <w:t xml:space="preserve"> </w:t>
                      </w:r>
                      <w:r>
                        <w:rPr>
                          <w:b/>
                          <w:color w:val="000000"/>
                        </w:rPr>
                        <w:t>o sposobie komunikowania się zamawiającego z wykonawcami</w:t>
                      </w:r>
                    </w:p>
                  </w:txbxContent>
                </v:textbox>
                <w10:wrap type="topAndBottom" anchorx="page"/>
              </v:shape>
            </w:pict>
          </mc:Fallback>
        </mc:AlternateContent>
      </w:r>
    </w:p>
    <w:p w14:paraId="22E29580" w14:textId="77777777" w:rsidR="00383220" w:rsidRPr="0030212B" w:rsidRDefault="00377290" w:rsidP="001419CF">
      <w:pPr>
        <w:pStyle w:val="Akapitzlist"/>
        <w:numPr>
          <w:ilvl w:val="0"/>
          <w:numId w:val="12"/>
        </w:numPr>
        <w:tabs>
          <w:tab w:val="left" w:pos="1005"/>
        </w:tabs>
        <w:spacing w:before="3" w:line="276" w:lineRule="auto"/>
        <w:ind w:left="1005" w:hanging="347"/>
        <w:rPr>
          <w:rFonts w:asciiTheme="minorHAnsi" w:hAnsiTheme="minorHAnsi" w:cstheme="minorHAnsi"/>
        </w:rPr>
      </w:pPr>
      <w:r w:rsidRPr="0030212B">
        <w:rPr>
          <w:rFonts w:asciiTheme="minorHAnsi" w:hAnsiTheme="minorHAnsi" w:cstheme="minorHAnsi"/>
        </w:rPr>
        <w:t>Osobą</w:t>
      </w:r>
      <w:r w:rsidRPr="0030212B">
        <w:rPr>
          <w:rFonts w:asciiTheme="minorHAnsi" w:hAnsiTheme="minorHAnsi" w:cstheme="minorHAnsi"/>
          <w:spacing w:val="-7"/>
        </w:rPr>
        <w:t xml:space="preserve"> </w:t>
      </w:r>
      <w:r w:rsidRPr="0030212B">
        <w:rPr>
          <w:rFonts w:asciiTheme="minorHAnsi" w:hAnsiTheme="minorHAnsi" w:cstheme="minorHAnsi"/>
        </w:rPr>
        <w:t>uprawnioną</w:t>
      </w:r>
      <w:r w:rsidRPr="0030212B">
        <w:rPr>
          <w:rFonts w:asciiTheme="minorHAnsi" w:hAnsiTheme="minorHAnsi" w:cstheme="minorHAnsi"/>
          <w:spacing w:val="-4"/>
        </w:rPr>
        <w:t xml:space="preserve"> </w:t>
      </w:r>
      <w:r w:rsidRPr="0030212B">
        <w:rPr>
          <w:rFonts w:asciiTheme="minorHAnsi" w:hAnsiTheme="minorHAnsi" w:cstheme="minorHAnsi"/>
        </w:rPr>
        <w:t>przez</w:t>
      </w:r>
      <w:r w:rsidRPr="0030212B">
        <w:rPr>
          <w:rFonts w:asciiTheme="minorHAnsi" w:hAnsiTheme="minorHAnsi" w:cstheme="minorHAnsi"/>
          <w:spacing w:val="-5"/>
        </w:rPr>
        <w:t xml:space="preserve"> </w:t>
      </w:r>
      <w:r w:rsidRPr="0030212B">
        <w:rPr>
          <w:rFonts w:asciiTheme="minorHAnsi" w:hAnsiTheme="minorHAnsi" w:cstheme="minorHAnsi"/>
        </w:rPr>
        <w:t>Zamawiającego</w:t>
      </w:r>
      <w:r w:rsidRPr="0030212B">
        <w:rPr>
          <w:rFonts w:asciiTheme="minorHAnsi" w:hAnsiTheme="minorHAnsi" w:cstheme="minorHAnsi"/>
          <w:spacing w:val="-4"/>
        </w:rPr>
        <w:t xml:space="preserve"> </w:t>
      </w:r>
      <w:r w:rsidRPr="0030212B">
        <w:rPr>
          <w:rFonts w:asciiTheme="minorHAnsi" w:hAnsiTheme="minorHAnsi" w:cstheme="minorHAnsi"/>
        </w:rPr>
        <w:t>do</w:t>
      </w:r>
      <w:r w:rsidRPr="0030212B">
        <w:rPr>
          <w:rFonts w:asciiTheme="minorHAnsi" w:hAnsiTheme="minorHAnsi" w:cstheme="minorHAnsi"/>
          <w:spacing w:val="-5"/>
        </w:rPr>
        <w:t xml:space="preserve"> </w:t>
      </w:r>
      <w:r w:rsidRPr="0030212B">
        <w:rPr>
          <w:rFonts w:asciiTheme="minorHAnsi" w:hAnsiTheme="minorHAnsi" w:cstheme="minorHAnsi"/>
        </w:rPr>
        <w:t>porozumiewania</w:t>
      </w:r>
      <w:r w:rsidRPr="0030212B">
        <w:rPr>
          <w:rFonts w:asciiTheme="minorHAnsi" w:hAnsiTheme="minorHAnsi" w:cstheme="minorHAnsi"/>
          <w:spacing w:val="-6"/>
        </w:rPr>
        <w:t xml:space="preserve"> </w:t>
      </w:r>
      <w:r w:rsidRPr="0030212B">
        <w:rPr>
          <w:rFonts w:asciiTheme="minorHAnsi" w:hAnsiTheme="minorHAnsi" w:cstheme="minorHAnsi"/>
        </w:rPr>
        <w:t>się</w:t>
      </w:r>
      <w:r w:rsidRPr="0030212B">
        <w:rPr>
          <w:rFonts w:asciiTheme="minorHAnsi" w:hAnsiTheme="minorHAnsi" w:cstheme="minorHAnsi"/>
          <w:spacing w:val="-5"/>
        </w:rPr>
        <w:t xml:space="preserve"> </w:t>
      </w:r>
      <w:r w:rsidRPr="0030212B">
        <w:rPr>
          <w:rFonts w:asciiTheme="minorHAnsi" w:hAnsiTheme="minorHAnsi" w:cstheme="minorHAnsi"/>
        </w:rPr>
        <w:t>z</w:t>
      </w:r>
      <w:r w:rsidRPr="0030212B">
        <w:rPr>
          <w:rFonts w:asciiTheme="minorHAnsi" w:hAnsiTheme="minorHAnsi" w:cstheme="minorHAnsi"/>
          <w:spacing w:val="-6"/>
        </w:rPr>
        <w:t xml:space="preserve"> </w:t>
      </w:r>
      <w:r w:rsidRPr="0030212B">
        <w:rPr>
          <w:rFonts w:asciiTheme="minorHAnsi" w:hAnsiTheme="minorHAnsi" w:cstheme="minorHAnsi"/>
        </w:rPr>
        <w:t>Wykonawcami</w:t>
      </w:r>
      <w:r w:rsidRPr="0030212B">
        <w:rPr>
          <w:rFonts w:asciiTheme="minorHAnsi" w:hAnsiTheme="minorHAnsi" w:cstheme="minorHAnsi"/>
          <w:spacing w:val="-3"/>
        </w:rPr>
        <w:t xml:space="preserve"> </w:t>
      </w:r>
      <w:r w:rsidRPr="0030212B">
        <w:rPr>
          <w:rFonts w:asciiTheme="minorHAnsi" w:hAnsiTheme="minorHAnsi" w:cstheme="minorHAnsi"/>
          <w:spacing w:val="-2"/>
        </w:rPr>
        <w:t>jest:</w:t>
      </w:r>
    </w:p>
    <w:p w14:paraId="57B6547A" w14:textId="2E797AFB" w:rsidR="004B3F34" w:rsidRPr="0030212B" w:rsidRDefault="004B3F34" w:rsidP="001419CF">
      <w:pPr>
        <w:pStyle w:val="Akapitzlist"/>
        <w:numPr>
          <w:ilvl w:val="1"/>
          <w:numId w:val="12"/>
        </w:numPr>
        <w:tabs>
          <w:tab w:val="left" w:pos="1377"/>
        </w:tabs>
        <w:spacing w:before="2" w:line="276" w:lineRule="auto"/>
        <w:ind w:left="1377" w:hanging="359"/>
        <w:rPr>
          <w:rFonts w:asciiTheme="minorHAnsi" w:hAnsiTheme="minorHAnsi" w:cstheme="minorHAnsi"/>
        </w:rPr>
      </w:pPr>
      <w:r w:rsidRPr="0030212B">
        <w:rPr>
          <w:rFonts w:asciiTheme="minorHAnsi" w:hAnsiTheme="minorHAnsi" w:cstheme="minorHAnsi"/>
          <w:color w:val="000000"/>
        </w:rPr>
        <w:t>Pa</w:t>
      </w:r>
      <w:r w:rsidR="001B7508">
        <w:rPr>
          <w:rFonts w:asciiTheme="minorHAnsi" w:hAnsiTheme="minorHAnsi" w:cstheme="minorHAnsi"/>
          <w:color w:val="000000"/>
        </w:rPr>
        <w:t>ni Monika Skiba</w:t>
      </w:r>
      <w:r w:rsidRPr="0030212B">
        <w:rPr>
          <w:rFonts w:asciiTheme="minorHAnsi" w:hAnsiTheme="minorHAnsi" w:cstheme="minorHAnsi"/>
          <w:color w:val="000000"/>
        </w:rPr>
        <w:t>, tel. 598</w:t>
      </w:r>
      <w:r w:rsidR="001B7508">
        <w:rPr>
          <w:rFonts w:asciiTheme="minorHAnsi" w:hAnsiTheme="minorHAnsi" w:cstheme="minorHAnsi"/>
          <w:color w:val="000000"/>
        </w:rPr>
        <w:t>570953</w:t>
      </w:r>
      <w:r w:rsidRPr="0030212B">
        <w:rPr>
          <w:rFonts w:asciiTheme="minorHAnsi" w:hAnsiTheme="minorHAnsi" w:cstheme="minorHAnsi"/>
          <w:color w:val="000000"/>
        </w:rPr>
        <w:t xml:space="preserve">, e-mail: </w:t>
      </w:r>
      <w:hyperlink r:id="rId21" w:history="1">
        <w:r w:rsidR="001B7508" w:rsidRPr="005F4A83">
          <w:rPr>
            <w:rStyle w:val="Hipercze"/>
            <w:rFonts w:asciiTheme="minorHAnsi" w:hAnsiTheme="minorHAnsi" w:cstheme="minorHAnsi"/>
          </w:rPr>
          <w:t>zamowienia@szpitalmiastko.pl</w:t>
        </w:r>
      </w:hyperlink>
    </w:p>
    <w:p w14:paraId="09B01001" w14:textId="67A0AC64" w:rsidR="00383220" w:rsidRPr="0030212B" w:rsidRDefault="00383220" w:rsidP="0030212B">
      <w:pPr>
        <w:tabs>
          <w:tab w:val="left" w:pos="1377"/>
        </w:tabs>
        <w:spacing w:before="2" w:line="276" w:lineRule="auto"/>
        <w:ind w:left="1018"/>
        <w:jc w:val="both"/>
        <w:rPr>
          <w:rFonts w:asciiTheme="minorHAnsi" w:hAnsiTheme="minorHAnsi" w:cstheme="minorHAnsi"/>
        </w:rPr>
      </w:pPr>
    </w:p>
    <w:p w14:paraId="72DF8976" w14:textId="137710EE" w:rsidR="004B3F34" w:rsidRPr="0030212B" w:rsidRDefault="004B3F34" w:rsidP="001419CF">
      <w:pPr>
        <w:pStyle w:val="Akapitzlist"/>
        <w:numPr>
          <w:ilvl w:val="0"/>
          <w:numId w:val="12"/>
        </w:numPr>
        <w:tabs>
          <w:tab w:val="left" w:pos="993"/>
        </w:tabs>
        <w:adjustRightInd w:val="0"/>
        <w:spacing w:after="142" w:line="276" w:lineRule="auto"/>
        <w:rPr>
          <w:rFonts w:asciiTheme="minorHAnsi" w:hAnsiTheme="minorHAnsi" w:cstheme="minorHAnsi"/>
          <w:color w:val="000000"/>
        </w:rPr>
      </w:pPr>
      <w:r w:rsidRPr="0030212B">
        <w:rPr>
          <w:rFonts w:asciiTheme="minorHAnsi" w:hAnsiTheme="minorHAnsi" w:cstheme="minorHAnsi"/>
          <w:color w:val="000000"/>
        </w:rPr>
        <w:t xml:space="preserve">Komunikacja między Zamawiającym a wykonawcami odbywa się przy użyciu Platformy e-Zamówienia, która jest dostępna pod adresem </w:t>
      </w:r>
      <w:hyperlink r:id="rId22" w:history="1">
        <w:r w:rsidRPr="0030212B">
          <w:rPr>
            <w:rStyle w:val="Hipercze"/>
            <w:rFonts w:asciiTheme="minorHAnsi" w:hAnsiTheme="minorHAnsi" w:cstheme="minorHAnsi"/>
          </w:rPr>
          <w:t>https://ezamowienia.gov.pl</w:t>
        </w:r>
      </w:hyperlink>
      <w:r w:rsidRPr="0030212B">
        <w:rPr>
          <w:rFonts w:asciiTheme="minorHAnsi" w:hAnsiTheme="minorHAnsi" w:cstheme="minorHAnsi"/>
          <w:color w:val="000000"/>
        </w:rPr>
        <w:t xml:space="preserve"> . </w:t>
      </w:r>
    </w:p>
    <w:p w14:paraId="5BF5677A" w14:textId="129863FA" w:rsidR="00383220" w:rsidRPr="0030212B" w:rsidRDefault="00377290" w:rsidP="001419CF">
      <w:pPr>
        <w:pStyle w:val="Akapitzlist"/>
        <w:numPr>
          <w:ilvl w:val="0"/>
          <w:numId w:val="12"/>
        </w:numPr>
        <w:tabs>
          <w:tab w:val="left" w:pos="1005"/>
          <w:tab w:val="left" w:pos="1018"/>
        </w:tabs>
        <w:spacing w:line="276" w:lineRule="auto"/>
        <w:ind w:left="1018" w:right="457" w:hanging="360"/>
        <w:rPr>
          <w:rFonts w:asciiTheme="minorHAnsi" w:hAnsiTheme="minorHAnsi" w:cstheme="minorHAnsi"/>
        </w:rPr>
      </w:pPr>
      <w:r w:rsidRPr="0030212B">
        <w:rPr>
          <w:rFonts w:asciiTheme="minorHAnsi" w:hAnsiTheme="minorHAnsi" w:cstheme="minorHAnsi"/>
        </w:rPr>
        <w:t xml:space="preserve">Dokumenty elektroniczne, oświadczenia lub elektroniczne kopie dokumentów lub oświadczeń, o których mowa w niniejszej SWZ, składane są przez Wykonawcę za pośrednictwem </w:t>
      </w:r>
      <w:hyperlink r:id="rId23" w:history="1">
        <w:r w:rsidR="004B3F34" w:rsidRPr="0030212B">
          <w:rPr>
            <w:rStyle w:val="Hipercze"/>
            <w:rFonts w:asciiTheme="minorHAnsi" w:hAnsiTheme="minorHAnsi" w:cstheme="minorHAnsi"/>
          </w:rPr>
          <w:t>https://ezamowienia.gov.pl</w:t>
        </w:r>
      </w:hyperlink>
      <w:r w:rsidR="004B3F34" w:rsidRPr="0030212B">
        <w:rPr>
          <w:rFonts w:asciiTheme="minorHAnsi" w:hAnsiTheme="minorHAnsi" w:cstheme="minorHAnsi"/>
          <w:color w:val="000000"/>
        </w:rPr>
        <w:t xml:space="preserve"> zakładka Formularze do komunikacji</w:t>
      </w:r>
    </w:p>
    <w:p w14:paraId="708FA090" w14:textId="77777777" w:rsidR="00383220" w:rsidRPr="0030212B" w:rsidRDefault="00377290" w:rsidP="001419CF">
      <w:pPr>
        <w:pStyle w:val="Akapitzlist"/>
        <w:numPr>
          <w:ilvl w:val="0"/>
          <w:numId w:val="12"/>
        </w:numPr>
        <w:tabs>
          <w:tab w:val="left" w:pos="1018"/>
          <w:tab w:val="left" w:pos="1060"/>
        </w:tabs>
        <w:spacing w:line="276" w:lineRule="auto"/>
        <w:ind w:left="1018" w:right="458" w:hanging="360"/>
        <w:rPr>
          <w:rFonts w:asciiTheme="minorHAnsi" w:hAnsiTheme="minorHAnsi" w:cstheme="minorHAnsi"/>
        </w:rPr>
      </w:pPr>
      <w:r w:rsidRPr="0030212B">
        <w:rPr>
          <w:rFonts w:asciiTheme="minorHAnsi" w:hAnsiTheme="minorHAnsi" w:cstheme="minorHAnsi"/>
        </w:rPr>
        <w:tab/>
        <w:t xml:space="preserve">Sposób sporządzenia dokumentów elektronicznych, oświadczeń lub elektronicznych kopii dokumentów lub oświadczeń musi być zgody z wymaganiami określonymi w rozporządzeniu </w:t>
      </w:r>
      <w:r w:rsidRPr="0030212B">
        <w:rPr>
          <w:rFonts w:asciiTheme="minorHAnsi" w:hAnsiTheme="minorHAnsi" w:cstheme="minorHAnsi"/>
          <w:b/>
        </w:rPr>
        <w:t>Prezesa Rady Ministrów z dnia 30 grudnia 2020 r. w sprawie sposobu sporządzania i przekazywania</w:t>
      </w:r>
      <w:r w:rsidRPr="0030212B">
        <w:rPr>
          <w:rFonts w:asciiTheme="minorHAnsi" w:hAnsiTheme="minorHAnsi" w:cstheme="minorHAnsi"/>
          <w:b/>
          <w:spacing w:val="-4"/>
        </w:rPr>
        <w:t xml:space="preserve"> </w:t>
      </w:r>
      <w:r w:rsidRPr="0030212B">
        <w:rPr>
          <w:rFonts w:asciiTheme="minorHAnsi" w:hAnsiTheme="minorHAnsi" w:cstheme="minorHAnsi"/>
          <w:b/>
        </w:rPr>
        <w:t>informacji</w:t>
      </w:r>
      <w:r w:rsidRPr="0030212B">
        <w:rPr>
          <w:rFonts w:asciiTheme="minorHAnsi" w:hAnsiTheme="minorHAnsi" w:cstheme="minorHAnsi"/>
          <w:b/>
          <w:spacing w:val="-1"/>
        </w:rPr>
        <w:t xml:space="preserve"> </w:t>
      </w:r>
      <w:r w:rsidRPr="0030212B">
        <w:rPr>
          <w:rFonts w:asciiTheme="minorHAnsi" w:hAnsiTheme="minorHAnsi" w:cstheme="minorHAnsi"/>
          <w:b/>
        </w:rPr>
        <w:t>oraz</w:t>
      </w:r>
      <w:r w:rsidRPr="0030212B">
        <w:rPr>
          <w:rFonts w:asciiTheme="minorHAnsi" w:hAnsiTheme="minorHAnsi" w:cstheme="minorHAnsi"/>
          <w:b/>
          <w:spacing w:val="-4"/>
        </w:rPr>
        <w:t xml:space="preserve"> </w:t>
      </w:r>
      <w:r w:rsidRPr="0030212B">
        <w:rPr>
          <w:rFonts w:asciiTheme="minorHAnsi" w:hAnsiTheme="minorHAnsi" w:cstheme="minorHAnsi"/>
          <w:b/>
        </w:rPr>
        <w:t>wymagań</w:t>
      </w:r>
      <w:r w:rsidRPr="0030212B">
        <w:rPr>
          <w:rFonts w:asciiTheme="minorHAnsi" w:hAnsiTheme="minorHAnsi" w:cstheme="minorHAnsi"/>
          <w:b/>
          <w:spacing w:val="-5"/>
        </w:rPr>
        <w:t xml:space="preserve"> </w:t>
      </w:r>
      <w:r w:rsidRPr="0030212B">
        <w:rPr>
          <w:rFonts w:asciiTheme="minorHAnsi" w:hAnsiTheme="minorHAnsi" w:cstheme="minorHAnsi"/>
          <w:b/>
        </w:rPr>
        <w:t>technicznych</w:t>
      </w:r>
      <w:r w:rsidRPr="0030212B">
        <w:rPr>
          <w:rFonts w:asciiTheme="minorHAnsi" w:hAnsiTheme="minorHAnsi" w:cstheme="minorHAnsi"/>
          <w:b/>
          <w:spacing w:val="-2"/>
        </w:rPr>
        <w:t xml:space="preserve"> </w:t>
      </w:r>
      <w:r w:rsidRPr="0030212B">
        <w:rPr>
          <w:rFonts w:asciiTheme="minorHAnsi" w:hAnsiTheme="minorHAnsi" w:cstheme="minorHAnsi"/>
          <w:b/>
        </w:rPr>
        <w:t>dla</w:t>
      </w:r>
      <w:r w:rsidRPr="0030212B">
        <w:rPr>
          <w:rFonts w:asciiTheme="minorHAnsi" w:hAnsiTheme="minorHAnsi" w:cstheme="minorHAnsi"/>
          <w:b/>
          <w:spacing w:val="-2"/>
        </w:rPr>
        <w:t xml:space="preserve"> </w:t>
      </w:r>
      <w:r w:rsidRPr="0030212B">
        <w:rPr>
          <w:rFonts w:asciiTheme="minorHAnsi" w:hAnsiTheme="minorHAnsi" w:cstheme="minorHAnsi"/>
          <w:b/>
        </w:rPr>
        <w:t>dokumentów</w:t>
      </w:r>
      <w:r w:rsidRPr="0030212B">
        <w:rPr>
          <w:rFonts w:asciiTheme="minorHAnsi" w:hAnsiTheme="minorHAnsi" w:cstheme="minorHAnsi"/>
          <w:b/>
          <w:spacing w:val="-1"/>
        </w:rPr>
        <w:t xml:space="preserve"> </w:t>
      </w:r>
      <w:r w:rsidRPr="0030212B">
        <w:rPr>
          <w:rFonts w:asciiTheme="minorHAnsi" w:hAnsiTheme="minorHAnsi" w:cstheme="minorHAnsi"/>
          <w:b/>
        </w:rPr>
        <w:t>elektronicznych</w:t>
      </w:r>
      <w:r w:rsidRPr="0030212B">
        <w:rPr>
          <w:rFonts w:asciiTheme="minorHAnsi" w:hAnsiTheme="minorHAnsi" w:cstheme="minorHAnsi"/>
          <w:b/>
          <w:spacing w:val="-2"/>
        </w:rPr>
        <w:t xml:space="preserve"> </w:t>
      </w:r>
      <w:r w:rsidRPr="0030212B">
        <w:rPr>
          <w:rFonts w:asciiTheme="minorHAnsi" w:hAnsiTheme="minorHAnsi" w:cstheme="minorHAnsi"/>
          <w:b/>
        </w:rPr>
        <w:t>oraz środków komunikacji elektronicznej w postępowaniu o udzielenie zamówienia publicznego</w:t>
      </w:r>
      <w:r w:rsidRPr="0030212B">
        <w:rPr>
          <w:rFonts w:asciiTheme="minorHAnsi" w:hAnsiTheme="minorHAnsi" w:cstheme="minorHAnsi"/>
          <w:b/>
          <w:spacing w:val="40"/>
        </w:rPr>
        <w:t xml:space="preserve"> </w:t>
      </w:r>
      <w:r w:rsidRPr="0030212B">
        <w:rPr>
          <w:rFonts w:asciiTheme="minorHAnsi" w:hAnsiTheme="minorHAnsi" w:cstheme="minorHAnsi"/>
          <w:b/>
        </w:rPr>
        <w:t xml:space="preserve">lub konkursie (Dz. U. poz. 2452) </w:t>
      </w:r>
      <w:r w:rsidRPr="0030212B">
        <w:rPr>
          <w:rFonts w:asciiTheme="minorHAnsi" w:hAnsiTheme="minorHAnsi" w:cstheme="minorHAnsi"/>
        </w:rPr>
        <w:t>oraz rozporządzeniu Ministra Rozwoju, Pracy i Technologii z dnia 23 grudnia 2020 r. w sprawie podmiotowych środków dowodowych oraz innych dokumentów lub oświadczeń, jakich może żądać zamawiający od wykonawcy (Dz. U. poz. 2415).</w:t>
      </w:r>
    </w:p>
    <w:p w14:paraId="510FAE12" w14:textId="77777777" w:rsidR="00383220" w:rsidRPr="0030212B" w:rsidRDefault="00377290" w:rsidP="001419CF">
      <w:pPr>
        <w:pStyle w:val="Akapitzlist"/>
        <w:numPr>
          <w:ilvl w:val="0"/>
          <w:numId w:val="12"/>
        </w:numPr>
        <w:tabs>
          <w:tab w:val="left" w:pos="1005"/>
          <w:tab w:val="left" w:pos="1018"/>
        </w:tabs>
        <w:spacing w:line="276" w:lineRule="auto"/>
        <w:ind w:left="1018" w:right="456" w:hanging="360"/>
        <w:rPr>
          <w:rFonts w:asciiTheme="minorHAnsi" w:hAnsiTheme="minorHAnsi" w:cstheme="minorHAnsi"/>
        </w:rPr>
      </w:pPr>
      <w:r w:rsidRPr="0030212B">
        <w:rPr>
          <w:rFonts w:asciiTheme="minorHAnsi" w:hAnsiTheme="minorHAnsi" w:cstheme="minorHAnsi"/>
        </w:rPr>
        <w:t>Wykonawcy mogą zwracać się do Zamawiającego o wyjaśnienie treści SWZ, zgodnie z art.</w:t>
      </w:r>
      <w:r w:rsidRPr="0030212B">
        <w:rPr>
          <w:rFonts w:asciiTheme="minorHAnsi" w:hAnsiTheme="minorHAnsi" w:cstheme="minorHAnsi"/>
          <w:spacing w:val="34"/>
        </w:rPr>
        <w:t xml:space="preserve"> </w:t>
      </w:r>
      <w:r w:rsidRPr="0030212B">
        <w:rPr>
          <w:rFonts w:asciiTheme="minorHAnsi" w:hAnsiTheme="minorHAnsi" w:cstheme="minorHAnsi"/>
        </w:rPr>
        <w:t>284</w:t>
      </w:r>
      <w:r w:rsidRPr="0030212B">
        <w:rPr>
          <w:rFonts w:asciiTheme="minorHAnsi" w:hAnsiTheme="minorHAnsi" w:cstheme="minorHAnsi"/>
          <w:spacing w:val="40"/>
        </w:rPr>
        <w:t xml:space="preserve"> </w:t>
      </w:r>
      <w:r w:rsidRPr="0030212B">
        <w:rPr>
          <w:rFonts w:asciiTheme="minorHAnsi" w:hAnsiTheme="minorHAnsi" w:cstheme="minorHAnsi"/>
        </w:rPr>
        <w:t>ust. 1 PZP, kierując swoje zapytania do Zamawiającego, ze wskazaniem numeru postępowania określonego w SWZ. Zapytania winny być składane w sposób określony w pkt. 2.</w:t>
      </w:r>
    </w:p>
    <w:p w14:paraId="6195C8D2" w14:textId="77777777" w:rsidR="00383220" w:rsidRPr="0030212B" w:rsidRDefault="00377290" w:rsidP="001419CF">
      <w:pPr>
        <w:pStyle w:val="Akapitzlist"/>
        <w:numPr>
          <w:ilvl w:val="0"/>
          <w:numId w:val="12"/>
        </w:numPr>
        <w:tabs>
          <w:tab w:val="left" w:pos="1005"/>
          <w:tab w:val="left" w:pos="1018"/>
        </w:tabs>
        <w:spacing w:line="276" w:lineRule="auto"/>
        <w:ind w:left="1018" w:right="459" w:hanging="360"/>
        <w:rPr>
          <w:rFonts w:asciiTheme="minorHAnsi" w:hAnsiTheme="minorHAnsi" w:cstheme="minorHAnsi"/>
        </w:rPr>
      </w:pPr>
      <w:r w:rsidRPr="0030212B">
        <w:rPr>
          <w:rFonts w:asciiTheme="minorHAnsi" w:hAnsiTheme="minorHAnsi" w:cstheme="minorHAnsi"/>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4A4609CA" w14:textId="77777777" w:rsidR="00383220" w:rsidRPr="0030212B" w:rsidRDefault="00377290" w:rsidP="001419CF">
      <w:pPr>
        <w:pStyle w:val="Akapitzlist"/>
        <w:numPr>
          <w:ilvl w:val="0"/>
          <w:numId w:val="12"/>
        </w:numPr>
        <w:tabs>
          <w:tab w:val="left" w:pos="1005"/>
          <w:tab w:val="left" w:pos="1018"/>
        </w:tabs>
        <w:spacing w:line="276" w:lineRule="auto"/>
        <w:ind w:left="1018" w:right="458" w:hanging="360"/>
        <w:rPr>
          <w:rFonts w:asciiTheme="minorHAnsi" w:hAnsiTheme="minorHAnsi" w:cstheme="minorHAnsi"/>
        </w:rPr>
      </w:pPr>
      <w:r w:rsidRPr="0030212B">
        <w:rPr>
          <w:rFonts w:asciiTheme="minorHAnsi" w:hAnsiTheme="minorHAnsi" w:cstheme="minorHAnsi"/>
        </w:rPr>
        <w:t>Jeżeli zamawiający nie udzieli wyjaśnień w terminie, o którym mowa w pkt 6, przedłuża termin składania ofert o czas niezbędny do zapoznania się wszystkich zainteresowanych wykonawców z wyjaśnieniami niezbędnymi do należytego przygotowania i złożenia ofert.</w:t>
      </w:r>
    </w:p>
    <w:p w14:paraId="7BF25AA1" w14:textId="77777777" w:rsidR="00383220" w:rsidRPr="0030212B" w:rsidRDefault="00377290" w:rsidP="001419CF">
      <w:pPr>
        <w:pStyle w:val="Akapitzlist"/>
        <w:numPr>
          <w:ilvl w:val="0"/>
          <w:numId w:val="12"/>
        </w:numPr>
        <w:tabs>
          <w:tab w:val="left" w:pos="1005"/>
          <w:tab w:val="left" w:pos="1018"/>
        </w:tabs>
        <w:spacing w:line="276" w:lineRule="auto"/>
        <w:ind w:left="1018" w:right="464" w:hanging="360"/>
        <w:rPr>
          <w:rFonts w:asciiTheme="minorHAnsi" w:hAnsiTheme="minorHAnsi" w:cstheme="minorHAnsi"/>
        </w:rPr>
      </w:pPr>
      <w:r w:rsidRPr="0030212B">
        <w:rPr>
          <w:rFonts w:asciiTheme="minorHAnsi" w:hAnsiTheme="minorHAnsi" w:cstheme="minorHAnsi"/>
        </w:rPr>
        <w:t>Przedłużenie terminu składania ofert nie wpływa na bieg terminu składania wniosku o wyjaśnienie treści SWZ, o którym mowa w pkt 6.</w:t>
      </w:r>
    </w:p>
    <w:p w14:paraId="1B8BC0EF" w14:textId="77777777" w:rsidR="00383220" w:rsidRPr="0030212B" w:rsidRDefault="00377290" w:rsidP="001419CF">
      <w:pPr>
        <w:pStyle w:val="Akapitzlist"/>
        <w:numPr>
          <w:ilvl w:val="0"/>
          <w:numId w:val="12"/>
        </w:numPr>
        <w:tabs>
          <w:tab w:val="left" w:pos="1005"/>
          <w:tab w:val="left" w:pos="1018"/>
        </w:tabs>
        <w:spacing w:line="276" w:lineRule="auto"/>
        <w:ind w:left="1018" w:right="462" w:hanging="360"/>
        <w:rPr>
          <w:rFonts w:asciiTheme="minorHAnsi" w:hAnsiTheme="minorHAnsi" w:cstheme="minorHAnsi"/>
        </w:rPr>
      </w:pPr>
      <w:r w:rsidRPr="0030212B">
        <w:rPr>
          <w:rFonts w:asciiTheme="minorHAnsi" w:hAnsiTheme="minorHAnsi" w:cstheme="minorHAnsi"/>
        </w:rPr>
        <w:t>W przypadku gdy wniosek o wyjaśnienie treści SWZ nie wpłynął w terminie, o którym mowa w pkt. 6, zamawiający nie ma obowiązku udzielania wyjaśnień SWZ oraz obowiązku przedłużenia terminu składania ofert.</w:t>
      </w:r>
    </w:p>
    <w:p w14:paraId="5B7560C5" w14:textId="77777777" w:rsidR="00383220" w:rsidRPr="0030212B" w:rsidRDefault="00383220" w:rsidP="0030212B">
      <w:pPr>
        <w:spacing w:line="276" w:lineRule="auto"/>
        <w:jc w:val="both"/>
        <w:rPr>
          <w:rFonts w:asciiTheme="minorHAnsi" w:hAnsiTheme="minorHAnsi" w:cstheme="minorHAnsi"/>
        </w:rPr>
        <w:sectPr w:rsidR="00383220" w:rsidRPr="0030212B" w:rsidSect="000038AF">
          <w:type w:val="continuous"/>
          <w:pgSz w:w="11910" w:h="16840"/>
          <w:pgMar w:top="1440" w:right="1080" w:bottom="1440" w:left="1080" w:header="0" w:footer="1026" w:gutter="0"/>
          <w:cols w:space="708"/>
          <w:docGrid w:linePitch="299"/>
        </w:sectPr>
      </w:pPr>
    </w:p>
    <w:p w14:paraId="410E5E80" w14:textId="77777777" w:rsidR="00383220" w:rsidRPr="0030212B" w:rsidRDefault="00377290" w:rsidP="001419CF">
      <w:pPr>
        <w:pStyle w:val="Akapitzlist"/>
        <w:numPr>
          <w:ilvl w:val="0"/>
          <w:numId w:val="12"/>
        </w:numPr>
        <w:tabs>
          <w:tab w:val="left" w:pos="1005"/>
          <w:tab w:val="left" w:pos="1018"/>
        </w:tabs>
        <w:spacing w:before="70" w:line="276" w:lineRule="auto"/>
        <w:ind w:left="1018" w:right="459" w:hanging="360"/>
        <w:rPr>
          <w:rFonts w:asciiTheme="minorHAnsi" w:hAnsiTheme="minorHAnsi" w:cstheme="minorHAnsi"/>
        </w:rPr>
      </w:pPr>
      <w:r w:rsidRPr="0030212B">
        <w:rPr>
          <w:rFonts w:asciiTheme="minorHAnsi" w:hAnsiTheme="minorHAnsi" w:cstheme="minorHAnsi"/>
        </w:rPr>
        <w:t>Treść</w:t>
      </w:r>
      <w:r w:rsidRPr="0030212B">
        <w:rPr>
          <w:rFonts w:asciiTheme="minorHAnsi" w:hAnsiTheme="minorHAnsi" w:cstheme="minorHAnsi"/>
          <w:spacing w:val="-5"/>
        </w:rPr>
        <w:t xml:space="preserve"> </w:t>
      </w:r>
      <w:r w:rsidRPr="0030212B">
        <w:rPr>
          <w:rFonts w:asciiTheme="minorHAnsi" w:hAnsiTheme="minorHAnsi" w:cstheme="minorHAnsi"/>
        </w:rPr>
        <w:t>zapytań</w:t>
      </w:r>
      <w:r w:rsidRPr="0030212B">
        <w:rPr>
          <w:rFonts w:asciiTheme="minorHAnsi" w:hAnsiTheme="minorHAnsi" w:cstheme="minorHAnsi"/>
          <w:spacing w:val="-3"/>
        </w:rPr>
        <w:t xml:space="preserve"> </w:t>
      </w:r>
      <w:r w:rsidRPr="0030212B">
        <w:rPr>
          <w:rFonts w:asciiTheme="minorHAnsi" w:hAnsiTheme="minorHAnsi" w:cstheme="minorHAnsi"/>
        </w:rPr>
        <w:t>wraz</w:t>
      </w:r>
      <w:r w:rsidRPr="0030212B">
        <w:rPr>
          <w:rFonts w:asciiTheme="minorHAnsi" w:hAnsiTheme="minorHAnsi" w:cstheme="minorHAnsi"/>
          <w:spacing w:val="-3"/>
        </w:rPr>
        <w:t xml:space="preserve"> </w:t>
      </w:r>
      <w:r w:rsidRPr="0030212B">
        <w:rPr>
          <w:rFonts w:asciiTheme="minorHAnsi" w:hAnsiTheme="minorHAnsi" w:cstheme="minorHAnsi"/>
        </w:rPr>
        <w:t>z</w:t>
      </w:r>
      <w:r w:rsidRPr="0030212B">
        <w:rPr>
          <w:rFonts w:asciiTheme="minorHAnsi" w:hAnsiTheme="minorHAnsi" w:cstheme="minorHAnsi"/>
          <w:spacing w:val="-3"/>
        </w:rPr>
        <w:t xml:space="preserve"> </w:t>
      </w:r>
      <w:r w:rsidRPr="0030212B">
        <w:rPr>
          <w:rFonts w:asciiTheme="minorHAnsi" w:hAnsiTheme="minorHAnsi" w:cstheme="minorHAnsi"/>
        </w:rPr>
        <w:t>wyjaśnieniami</w:t>
      </w:r>
      <w:r w:rsidRPr="0030212B">
        <w:rPr>
          <w:rFonts w:asciiTheme="minorHAnsi" w:hAnsiTheme="minorHAnsi" w:cstheme="minorHAnsi"/>
          <w:spacing w:val="-2"/>
        </w:rPr>
        <w:t xml:space="preserve"> </w:t>
      </w:r>
      <w:r w:rsidRPr="0030212B">
        <w:rPr>
          <w:rFonts w:asciiTheme="minorHAnsi" w:hAnsiTheme="minorHAnsi" w:cstheme="minorHAnsi"/>
        </w:rPr>
        <w:t>zamawiający</w:t>
      </w:r>
      <w:r w:rsidRPr="0030212B">
        <w:rPr>
          <w:rFonts w:asciiTheme="minorHAnsi" w:hAnsiTheme="minorHAnsi" w:cstheme="minorHAnsi"/>
          <w:spacing w:val="-3"/>
        </w:rPr>
        <w:t xml:space="preserve"> </w:t>
      </w:r>
      <w:r w:rsidRPr="0030212B">
        <w:rPr>
          <w:rFonts w:asciiTheme="minorHAnsi" w:hAnsiTheme="minorHAnsi" w:cstheme="minorHAnsi"/>
        </w:rPr>
        <w:t>udostępnia</w:t>
      </w:r>
      <w:r w:rsidRPr="0030212B">
        <w:rPr>
          <w:rFonts w:asciiTheme="minorHAnsi" w:hAnsiTheme="minorHAnsi" w:cstheme="minorHAnsi"/>
          <w:spacing w:val="-3"/>
        </w:rPr>
        <w:t xml:space="preserve"> </w:t>
      </w:r>
      <w:r w:rsidRPr="0030212B">
        <w:rPr>
          <w:rFonts w:asciiTheme="minorHAnsi" w:hAnsiTheme="minorHAnsi" w:cstheme="minorHAnsi"/>
        </w:rPr>
        <w:t>na</w:t>
      </w:r>
      <w:r w:rsidRPr="0030212B">
        <w:rPr>
          <w:rFonts w:asciiTheme="minorHAnsi" w:hAnsiTheme="minorHAnsi" w:cstheme="minorHAnsi"/>
          <w:spacing w:val="-5"/>
        </w:rPr>
        <w:t xml:space="preserve"> </w:t>
      </w:r>
      <w:r w:rsidRPr="0030212B">
        <w:rPr>
          <w:rFonts w:asciiTheme="minorHAnsi" w:hAnsiTheme="minorHAnsi" w:cstheme="minorHAnsi"/>
        </w:rPr>
        <w:t>stronie</w:t>
      </w:r>
      <w:r w:rsidRPr="0030212B">
        <w:rPr>
          <w:rFonts w:asciiTheme="minorHAnsi" w:hAnsiTheme="minorHAnsi" w:cstheme="minorHAnsi"/>
          <w:spacing w:val="-3"/>
        </w:rPr>
        <w:t xml:space="preserve"> </w:t>
      </w:r>
      <w:r w:rsidRPr="0030212B">
        <w:rPr>
          <w:rFonts w:asciiTheme="minorHAnsi" w:hAnsiTheme="minorHAnsi" w:cstheme="minorHAnsi"/>
        </w:rPr>
        <w:t>internetowej</w:t>
      </w:r>
      <w:r w:rsidRPr="0030212B">
        <w:rPr>
          <w:rFonts w:asciiTheme="minorHAnsi" w:hAnsiTheme="minorHAnsi" w:cstheme="minorHAnsi"/>
          <w:spacing w:val="-2"/>
        </w:rPr>
        <w:t xml:space="preserve"> </w:t>
      </w:r>
      <w:r w:rsidRPr="0030212B">
        <w:rPr>
          <w:rFonts w:asciiTheme="minorHAnsi" w:hAnsiTheme="minorHAnsi" w:cstheme="minorHAnsi"/>
        </w:rPr>
        <w:t xml:space="preserve">prowadzonego </w:t>
      </w:r>
      <w:r w:rsidRPr="0030212B">
        <w:rPr>
          <w:rFonts w:asciiTheme="minorHAnsi" w:hAnsiTheme="minorHAnsi" w:cstheme="minorHAnsi"/>
          <w:spacing w:val="-2"/>
        </w:rPr>
        <w:t>postępowania.</w:t>
      </w:r>
    </w:p>
    <w:p w14:paraId="5F4C34C8" w14:textId="77777777" w:rsidR="00383220" w:rsidRPr="0030212B" w:rsidRDefault="00377290" w:rsidP="001419CF">
      <w:pPr>
        <w:pStyle w:val="Akapitzlist"/>
        <w:numPr>
          <w:ilvl w:val="0"/>
          <w:numId w:val="12"/>
        </w:numPr>
        <w:tabs>
          <w:tab w:val="left" w:pos="1005"/>
          <w:tab w:val="left" w:pos="1018"/>
        </w:tabs>
        <w:spacing w:before="1" w:line="276" w:lineRule="auto"/>
        <w:ind w:left="1018" w:right="457" w:hanging="360"/>
        <w:rPr>
          <w:rFonts w:asciiTheme="minorHAnsi" w:hAnsiTheme="minorHAnsi" w:cstheme="minorHAnsi"/>
        </w:rPr>
      </w:pPr>
      <w:r w:rsidRPr="0030212B">
        <w:rPr>
          <w:rFonts w:asciiTheme="minorHAnsi" w:hAnsiTheme="minorHAnsi" w:cstheme="minorHAnsi"/>
        </w:rPr>
        <w:t>Wszelkie</w:t>
      </w:r>
      <w:r w:rsidRPr="0030212B">
        <w:rPr>
          <w:rFonts w:asciiTheme="minorHAnsi" w:hAnsiTheme="minorHAnsi" w:cstheme="minorHAnsi"/>
          <w:spacing w:val="80"/>
        </w:rPr>
        <w:t xml:space="preserve"> </w:t>
      </w:r>
      <w:r w:rsidRPr="0030212B">
        <w:rPr>
          <w:rFonts w:asciiTheme="minorHAnsi" w:hAnsiTheme="minorHAnsi" w:cstheme="minorHAnsi"/>
        </w:rPr>
        <w:t>wyjaśnienia</w:t>
      </w:r>
      <w:r w:rsidRPr="0030212B">
        <w:rPr>
          <w:rFonts w:asciiTheme="minorHAnsi" w:hAnsiTheme="minorHAnsi" w:cstheme="minorHAnsi"/>
          <w:spacing w:val="80"/>
        </w:rPr>
        <w:t xml:space="preserve"> </w:t>
      </w:r>
      <w:r w:rsidRPr="0030212B">
        <w:rPr>
          <w:rFonts w:asciiTheme="minorHAnsi" w:hAnsiTheme="minorHAnsi" w:cstheme="minorHAnsi"/>
        </w:rPr>
        <w:t>i</w:t>
      </w:r>
      <w:r w:rsidRPr="0030212B">
        <w:rPr>
          <w:rFonts w:asciiTheme="minorHAnsi" w:hAnsiTheme="minorHAnsi" w:cstheme="minorHAnsi"/>
          <w:spacing w:val="80"/>
        </w:rPr>
        <w:t xml:space="preserve"> </w:t>
      </w:r>
      <w:r w:rsidRPr="0030212B">
        <w:rPr>
          <w:rFonts w:asciiTheme="minorHAnsi" w:hAnsiTheme="minorHAnsi" w:cstheme="minorHAnsi"/>
        </w:rPr>
        <w:t>modyfikacje,</w:t>
      </w:r>
      <w:r w:rsidRPr="0030212B">
        <w:rPr>
          <w:rFonts w:asciiTheme="minorHAnsi" w:hAnsiTheme="minorHAnsi" w:cstheme="minorHAnsi"/>
          <w:spacing w:val="80"/>
        </w:rPr>
        <w:t xml:space="preserve"> </w:t>
      </w:r>
      <w:r w:rsidRPr="0030212B">
        <w:rPr>
          <w:rFonts w:asciiTheme="minorHAnsi" w:hAnsiTheme="minorHAnsi" w:cstheme="minorHAnsi"/>
        </w:rPr>
        <w:t>w</w:t>
      </w:r>
      <w:r w:rsidRPr="0030212B">
        <w:rPr>
          <w:rFonts w:asciiTheme="minorHAnsi" w:hAnsiTheme="minorHAnsi" w:cstheme="minorHAnsi"/>
          <w:spacing w:val="80"/>
        </w:rPr>
        <w:t xml:space="preserve"> </w:t>
      </w:r>
      <w:r w:rsidRPr="0030212B">
        <w:rPr>
          <w:rFonts w:asciiTheme="minorHAnsi" w:hAnsiTheme="minorHAnsi" w:cstheme="minorHAnsi"/>
        </w:rPr>
        <w:t>tym</w:t>
      </w:r>
      <w:r w:rsidRPr="0030212B">
        <w:rPr>
          <w:rFonts w:asciiTheme="minorHAnsi" w:hAnsiTheme="minorHAnsi" w:cstheme="minorHAnsi"/>
          <w:spacing w:val="80"/>
        </w:rPr>
        <w:t xml:space="preserve"> </w:t>
      </w:r>
      <w:r w:rsidRPr="0030212B">
        <w:rPr>
          <w:rFonts w:asciiTheme="minorHAnsi" w:hAnsiTheme="minorHAnsi" w:cstheme="minorHAnsi"/>
        </w:rPr>
        <w:t>zmiany</w:t>
      </w:r>
      <w:r w:rsidRPr="0030212B">
        <w:rPr>
          <w:rFonts w:asciiTheme="minorHAnsi" w:hAnsiTheme="minorHAnsi" w:cstheme="minorHAnsi"/>
          <w:spacing w:val="80"/>
        </w:rPr>
        <w:t xml:space="preserve"> </w:t>
      </w:r>
      <w:r w:rsidRPr="0030212B">
        <w:rPr>
          <w:rFonts w:asciiTheme="minorHAnsi" w:hAnsiTheme="minorHAnsi" w:cstheme="minorHAnsi"/>
        </w:rPr>
        <w:t>terminów</w:t>
      </w:r>
      <w:r w:rsidRPr="0030212B">
        <w:rPr>
          <w:rFonts w:asciiTheme="minorHAnsi" w:hAnsiTheme="minorHAnsi" w:cstheme="minorHAnsi"/>
          <w:spacing w:val="80"/>
        </w:rPr>
        <w:t xml:space="preserve"> </w:t>
      </w:r>
      <w:r w:rsidRPr="0030212B">
        <w:rPr>
          <w:rFonts w:asciiTheme="minorHAnsi" w:hAnsiTheme="minorHAnsi" w:cstheme="minorHAnsi"/>
        </w:rPr>
        <w:t>stają</w:t>
      </w:r>
      <w:r w:rsidRPr="0030212B">
        <w:rPr>
          <w:rFonts w:asciiTheme="minorHAnsi" w:hAnsiTheme="minorHAnsi" w:cstheme="minorHAnsi"/>
          <w:spacing w:val="80"/>
        </w:rPr>
        <w:t xml:space="preserve"> </w:t>
      </w:r>
      <w:r w:rsidRPr="0030212B">
        <w:rPr>
          <w:rFonts w:asciiTheme="minorHAnsi" w:hAnsiTheme="minorHAnsi" w:cstheme="minorHAnsi"/>
        </w:rPr>
        <w:t>się</w:t>
      </w:r>
      <w:r w:rsidRPr="0030212B">
        <w:rPr>
          <w:rFonts w:asciiTheme="minorHAnsi" w:hAnsiTheme="minorHAnsi" w:cstheme="minorHAnsi"/>
          <w:spacing w:val="80"/>
        </w:rPr>
        <w:t xml:space="preserve"> </w:t>
      </w:r>
      <w:r w:rsidRPr="0030212B">
        <w:rPr>
          <w:rFonts w:asciiTheme="minorHAnsi" w:hAnsiTheme="minorHAnsi" w:cstheme="minorHAnsi"/>
        </w:rPr>
        <w:t>integralną</w:t>
      </w:r>
      <w:r w:rsidRPr="0030212B">
        <w:rPr>
          <w:rFonts w:asciiTheme="minorHAnsi" w:hAnsiTheme="minorHAnsi" w:cstheme="minorHAnsi"/>
          <w:spacing w:val="80"/>
        </w:rPr>
        <w:t xml:space="preserve"> </w:t>
      </w:r>
      <w:r w:rsidRPr="0030212B">
        <w:rPr>
          <w:rFonts w:asciiTheme="minorHAnsi" w:hAnsiTheme="minorHAnsi" w:cstheme="minorHAnsi"/>
        </w:rPr>
        <w:t>częścią specyfikacji</w:t>
      </w:r>
      <w:r w:rsidRPr="0030212B">
        <w:rPr>
          <w:rFonts w:asciiTheme="minorHAnsi" w:hAnsiTheme="minorHAnsi" w:cstheme="minorHAnsi"/>
          <w:spacing w:val="40"/>
        </w:rPr>
        <w:t xml:space="preserve"> </w:t>
      </w:r>
      <w:r w:rsidRPr="0030212B">
        <w:rPr>
          <w:rFonts w:asciiTheme="minorHAnsi" w:hAnsiTheme="minorHAnsi" w:cstheme="minorHAnsi"/>
        </w:rPr>
        <w:t>warunków zamówienia i są wiążące dla Zamawiającego i Wykonawców.</w:t>
      </w:r>
    </w:p>
    <w:p w14:paraId="0991C629" w14:textId="77777777" w:rsidR="00383220" w:rsidRPr="0030212B" w:rsidRDefault="00377290" w:rsidP="0030212B">
      <w:pPr>
        <w:pStyle w:val="Tekstpodstawowy"/>
        <w:spacing w:line="276" w:lineRule="auto"/>
        <w:ind w:firstLine="0"/>
        <w:rPr>
          <w:rFonts w:asciiTheme="minorHAnsi" w:hAnsiTheme="minorHAnsi" w:cstheme="minorHAnsi"/>
        </w:rPr>
      </w:pPr>
      <w:r w:rsidRPr="0030212B">
        <w:rPr>
          <w:rFonts w:asciiTheme="minorHAnsi" w:hAnsiTheme="minorHAnsi" w:cstheme="minorHAnsi"/>
          <w:noProof/>
        </w:rPr>
        <mc:AlternateContent>
          <mc:Choice Requires="wps">
            <w:drawing>
              <wp:anchor distT="0" distB="0" distL="0" distR="0" simplePos="0" relativeHeight="487593984" behindDoc="1" locked="0" layoutInCell="1" allowOverlap="1" wp14:anchorId="556DAB03" wp14:editId="2ADDF87B">
                <wp:simplePos x="0" y="0"/>
                <wp:positionH relativeFrom="page">
                  <wp:posOffset>961948</wp:posOffset>
                </wp:positionH>
                <wp:positionV relativeFrom="paragraph">
                  <wp:posOffset>164519</wp:posOffset>
                </wp:positionV>
                <wp:extent cx="6014720" cy="268605"/>
                <wp:effectExtent l="0" t="0" r="24130" b="17145"/>
                <wp:wrapTopAndBottom/>
                <wp:docPr id="18" name="Text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4720" cy="26860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69222040" w14:textId="77777777" w:rsidR="00383220" w:rsidRDefault="00377290" w:rsidP="00472C2A">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7" w:right="4"/>
                              <w:jc w:val="center"/>
                              <w:rPr>
                                <w:b/>
                                <w:color w:val="000000"/>
                              </w:rPr>
                            </w:pPr>
                            <w:r>
                              <w:rPr>
                                <w:b/>
                                <w:color w:val="000000"/>
                              </w:rPr>
                              <w:t>DZIAŁ</w:t>
                            </w:r>
                            <w:r>
                              <w:rPr>
                                <w:b/>
                                <w:color w:val="000000"/>
                                <w:spacing w:val="-6"/>
                              </w:rPr>
                              <w:t xml:space="preserve"> </w:t>
                            </w:r>
                            <w:r>
                              <w:rPr>
                                <w:b/>
                                <w:color w:val="000000"/>
                              </w:rPr>
                              <w:t>XI</w:t>
                            </w:r>
                            <w:r>
                              <w:rPr>
                                <w:b/>
                                <w:color w:val="000000"/>
                                <w:spacing w:val="-4"/>
                              </w:rPr>
                              <w:t xml:space="preserve"> </w:t>
                            </w:r>
                            <w:r>
                              <w:rPr>
                                <w:b/>
                                <w:color w:val="000000"/>
                              </w:rPr>
                              <w:t>Termin</w:t>
                            </w:r>
                            <w:r>
                              <w:rPr>
                                <w:b/>
                                <w:color w:val="000000"/>
                                <w:spacing w:val="-4"/>
                              </w:rPr>
                              <w:t xml:space="preserve"> </w:t>
                            </w:r>
                            <w:r>
                              <w:rPr>
                                <w:b/>
                                <w:color w:val="000000"/>
                              </w:rPr>
                              <w:t>związania</w:t>
                            </w:r>
                            <w:r>
                              <w:rPr>
                                <w:b/>
                                <w:color w:val="000000"/>
                                <w:spacing w:val="-3"/>
                              </w:rPr>
                              <w:t xml:space="preserve"> </w:t>
                            </w:r>
                            <w:r>
                              <w:rPr>
                                <w:b/>
                                <w:color w:val="000000"/>
                                <w:spacing w:val="-2"/>
                              </w:rPr>
                              <w:t>ofertą</w:t>
                            </w:r>
                          </w:p>
                        </w:txbxContent>
                      </wps:txbx>
                      <wps:bodyPr wrap="square" lIns="0" tIns="0" rIns="0" bIns="0" rtlCol="0">
                        <a:noAutofit/>
                      </wps:bodyPr>
                    </wps:wsp>
                  </a:graphicData>
                </a:graphic>
              </wp:anchor>
            </w:drawing>
          </mc:Choice>
          <mc:Fallback>
            <w:pict>
              <v:shape w14:anchorId="556DAB03" id="Textbox 18" o:spid="_x0000_s1036" type="#_x0000_t202" style="position:absolute;left:0;text-align:left;margin-left:75.75pt;margin-top:12.95pt;width:473.6pt;height:21.15pt;z-index:-1572249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" fillcolor="white [3201]" strokecolor="#4bacc6 [3208]" strokeweight="2pt">
                <v:path arrowok="t"/>
                <v:textbox inset="0,0,0,0">
                  <w:txbxContent>
                    <w:p w14:paraId="69222040" w14:textId="77777777" w:rsidR="00383220" w:rsidRDefault="00377290" w:rsidP="00472C2A">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7" w:right="4"/>
                        <w:jc w:val="center"/>
                        <w:rPr>
                          <w:b/>
                          <w:color w:val="000000"/>
                        </w:rPr>
                      </w:pPr>
                      <w:r>
                        <w:rPr>
                          <w:b/>
                          <w:color w:val="000000"/>
                        </w:rPr>
                        <w:t>DZIAŁ</w:t>
                      </w:r>
                      <w:r>
                        <w:rPr>
                          <w:b/>
                          <w:color w:val="000000"/>
                          <w:spacing w:val="-6"/>
                        </w:rPr>
                        <w:t xml:space="preserve"> </w:t>
                      </w:r>
                      <w:r>
                        <w:rPr>
                          <w:b/>
                          <w:color w:val="000000"/>
                        </w:rPr>
                        <w:t>XI</w:t>
                      </w:r>
                      <w:r>
                        <w:rPr>
                          <w:b/>
                          <w:color w:val="000000"/>
                          <w:spacing w:val="-4"/>
                        </w:rPr>
                        <w:t xml:space="preserve"> </w:t>
                      </w:r>
                      <w:r>
                        <w:rPr>
                          <w:b/>
                          <w:color w:val="000000"/>
                        </w:rPr>
                        <w:t>Termin</w:t>
                      </w:r>
                      <w:r>
                        <w:rPr>
                          <w:b/>
                          <w:color w:val="000000"/>
                          <w:spacing w:val="-4"/>
                        </w:rPr>
                        <w:t xml:space="preserve"> </w:t>
                      </w:r>
                      <w:r>
                        <w:rPr>
                          <w:b/>
                          <w:color w:val="000000"/>
                        </w:rPr>
                        <w:t>związania</w:t>
                      </w:r>
                      <w:r>
                        <w:rPr>
                          <w:b/>
                          <w:color w:val="000000"/>
                          <w:spacing w:val="-3"/>
                        </w:rPr>
                        <w:t xml:space="preserve"> </w:t>
                      </w:r>
                      <w:r>
                        <w:rPr>
                          <w:b/>
                          <w:color w:val="000000"/>
                          <w:spacing w:val="-2"/>
                        </w:rPr>
                        <w:t>ofertą</w:t>
                      </w:r>
                    </w:p>
                  </w:txbxContent>
                </v:textbox>
                <w10:wrap type="topAndBottom" anchorx="page"/>
              </v:shape>
            </w:pict>
          </mc:Fallback>
        </mc:AlternateContent>
      </w:r>
    </w:p>
    <w:p w14:paraId="386BBCC8" w14:textId="317886A7" w:rsidR="00383220" w:rsidRPr="0030212B" w:rsidRDefault="00377290" w:rsidP="001419CF">
      <w:pPr>
        <w:pStyle w:val="Akapitzlist"/>
        <w:numPr>
          <w:ilvl w:val="0"/>
          <w:numId w:val="11"/>
        </w:numPr>
        <w:tabs>
          <w:tab w:val="left" w:pos="1005"/>
          <w:tab w:val="left" w:pos="1018"/>
        </w:tabs>
        <w:spacing w:before="3" w:line="276" w:lineRule="auto"/>
        <w:ind w:right="370" w:hanging="360"/>
        <w:rPr>
          <w:rFonts w:asciiTheme="minorHAnsi" w:hAnsiTheme="minorHAnsi" w:cstheme="minorHAnsi"/>
        </w:rPr>
      </w:pPr>
      <w:r w:rsidRPr="0030212B">
        <w:rPr>
          <w:rFonts w:asciiTheme="minorHAnsi" w:hAnsiTheme="minorHAnsi" w:cstheme="minorHAnsi"/>
        </w:rPr>
        <w:t xml:space="preserve">Wykonawca jest związany ofertą nie dłużej niż </w:t>
      </w:r>
      <w:r w:rsidRPr="0030212B">
        <w:rPr>
          <w:rFonts w:asciiTheme="minorHAnsi" w:hAnsiTheme="minorHAnsi" w:cstheme="minorHAnsi"/>
          <w:b/>
          <w:u w:val="single"/>
        </w:rPr>
        <w:t>30 dni</w:t>
      </w:r>
      <w:r w:rsidRPr="0030212B">
        <w:rPr>
          <w:rFonts w:asciiTheme="minorHAnsi" w:hAnsiTheme="minorHAnsi" w:cstheme="minorHAnsi"/>
          <w:b/>
        </w:rPr>
        <w:t xml:space="preserve"> </w:t>
      </w:r>
      <w:r w:rsidRPr="0030212B">
        <w:rPr>
          <w:rFonts w:asciiTheme="minorHAnsi" w:hAnsiTheme="minorHAnsi" w:cstheme="minorHAnsi"/>
        </w:rPr>
        <w:t xml:space="preserve">od dnia upływu terminu składania ofert, tj. do dnia </w:t>
      </w:r>
      <w:r w:rsidR="004F32B3" w:rsidRPr="004F32B3">
        <w:rPr>
          <w:rFonts w:asciiTheme="minorHAnsi" w:hAnsiTheme="minorHAnsi" w:cstheme="minorHAnsi"/>
          <w:b/>
          <w:color w:val="FF0000"/>
        </w:rPr>
        <w:t>0</w:t>
      </w:r>
      <w:r w:rsidR="00B02EFC">
        <w:rPr>
          <w:rFonts w:asciiTheme="minorHAnsi" w:hAnsiTheme="minorHAnsi" w:cstheme="minorHAnsi"/>
          <w:b/>
          <w:color w:val="FF0000"/>
        </w:rPr>
        <w:t>6</w:t>
      </w:r>
      <w:r w:rsidR="004F32B3" w:rsidRPr="004F32B3">
        <w:rPr>
          <w:rFonts w:asciiTheme="minorHAnsi" w:hAnsiTheme="minorHAnsi" w:cstheme="minorHAnsi"/>
          <w:b/>
          <w:color w:val="FF0000"/>
        </w:rPr>
        <w:t>.12.</w:t>
      </w:r>
      <w:r w:rsidR="00203421" w:rsidRPr="004F32B3">
        <w:rPr>
          <w:rFonts w:asciiTheme="minorHAnsi" w:hAnsiTheme="minorHAnsi" w:cstheme="minorHAnsi"/>
          <w:b/>
          <w:color w:val="FF0000"/>
        </w:rPr>
        <w:t>2024 r.</w:t>
      </w:r>
      <w:r w:rsidRPr="004F32B3">
        <w:rPr>
          <w:rFonts w:asciiTheme="minorHAnsi" w:hAnsiTheme="minorHAnsi" w:cstheme="minorHAnsi"/>
          <w:color w:val="FF0000"/>
        </w:rPr>
        <w:t xml:space="preserve">, </w:t>
      </w:r>
      <w:r w:rsidRPr="0030212B">
        <w:rPr>
          <w:rFonts w:asciiTheme="minorHAnsi" w:hAnsiTheme="minorHAnsi" w:cstheme="minorHAnsi"/>
        </w:rPr>
        <w:t>przy czym pierwszym dniem terminu związania ofertą jest dzień, w którym upływa termin składania ofert.</w:t>
      </w:r>
    </w:p>
    <w:p w14:paraId="18360CBD" w14:textId="77777777" w:rsidR="00383220" w:rsidRPr="0030212B" w:rsidRDefault="00377290" w:rsidP="001419CF">
      <w:pPr>
        <w:pStyle w:val="Akapitzlist"/>
        <w:numPr>
          <w:ilvl w:val="0"/>
          <w:numId w:val="11"/>
        </w:numPr>
        <w:tabs>
          <w:tab w:val="left" w:pos="1005"/>
          <w:tab w:val="left" w:pos="1018"/>
        </w:tabs>
        <w:spacing w:before="2" w:line="276" w:lineRule="auto"/>
        <w:ind w:right="371" w:hanging="360"/>
        <w:rPr>
          <w:rFonts w:asciiTheme="minorHAnsi" w:hAnsiTheme="minorHAnsi" w:cstheme="minorHAnsi"/>
        </w:rPr>
      </w:pPr>
      <w:r w:rsidRPr="0030212B">
        <w:rPr>
          <w:rFonts w:asciiTheme="minorHAnsi" w:hAnsiTheme="minorHAnsi" w:cstheme="minorHAnsi"/>
        </w:rPr>
        <w:t>W przypadku gdy wybór najkorzystniejszej oferty nie nastąpi przed upływem terminu związania ofertą, o którym mowa w pkt. 1, zamawiający przed upływem terminu związania ofertą, zwraca się jednokrotnie do wykonawców</w:t>
      </w:r>
      <w:r w:rsidRPr="0030212B">
        <w:rPr>
          <w:rFonts w:asciiTheme="minorHAnsi" w:hAnsiTheme="minorHAnsi" w:cstheme="minorHAnsi"/>
          <w:spacing w:val="-1"/>
        </w:rPr>
        <w:t xml:space="preserve"> </w:t>
      </w:r>
      <w:r w:rsidRPr="0030212B">
        <w:rPr>
          <w:rFonts w:asciiTheme="minorHAnsi" w:hAnsiTheme="minorHAnsi" w:cstheme="minorHAnsi"/>
        </w:rPr>
        <w:t>o wyrażenie zgody na przedłużenie tego terminu o</w:t>
      </w:r>
      <w:r w:rsidRPr="0030212B">
        <w:rPr>
          <w:rFonts w:asciiTheme="minorHAnsi" w:hAnsiTheme="minorHAnsi" w:cstheme="minorHAnsi"/>
          <w:spacing w:val="-2"/>
        </w:rPr>
        <w:t xml:space="preserve"> </w:t>
      </w:r>
      <w:r w:rsidRPr="0030212B">
        <w:rPr>
          <w:rFonts w:asciiTheme="minorHAnsi" w:hAnsiTheme="minorHAnsi" w:cstheme="minorHAnsi"/>
        </w:rPr>
        <w:t>wskazywany przez niego okres, nie dłuższy niż 30 dni.</w:t>
      </w:r>
    </w:p>
    <w:p w14:paraId="6C937E75" w14:textId="77777777" w:rsidR="00383220" w:rsidRPr="0030212B" w:rsidRDefault="00377290" w:rsidP="001419CF">
      <w:pPr>
        <w:pStyle w:val="Akapitzlist"/>
        <w:numPr>
          <w:ilvl w:val="0"/>
          <w:numId w:val="11"/>
        </w:numPr>
        <w:tabs>
          <w:tab w:val="left" w:pos="1005"/>
          <w:tab w:val="left" w:pos="1018"/>
        </w:tabs>
        <w:spacing w:line="276" w:lineRule="auto"/>
        <w:ind w:right="370" w:hanging="360"/>
        <w:rPr>
          <w:rFonts w:asciiTheme="minorHAnsi" w:hAnsiTheme="minorHAnsi" w:cstheme="minorHAnsi"/>
        </w:rPr>
      </w:pPr>
      <w:r w:rsidRPr="0030212B">
        <w:rPr>
          <w:rFonts w:asciiTheme="minorHAnsi" w:hAnsiTheme="minorHAnsi" w:cstheme="minorHAnsi"/>
        </w:rPr>
        <w:t>Przedłużenie terminu związania ofertą, o którym mowa w pkt. 2, wymaga złożenia przez</w:t>
      </w:r>
      <w:r w:rsidRPr="0030212B">
        <w:rPr>
          <w:rFonts w:asciiTheme="minorHAnsi" w:hAnsiTheme="minorHAnsi" w:cstheme="minorHAnsi"/>
          <w:spacing w:val="80"/>
        </w:rPr>
        <w:t xml:space="preserve"> </w:t>
      </w:r>
      <w:r w:rsidRPr="0030212B">
        <w:rPr>
          <w:rFonts w:asciiTheme="minorHAnsi" w:hAnsiTheme="minorHAnsi" w:cstheme="minorHAnsi"/>
        </w:rPr>
        <w:t>wykonawcę pisemnego oświadczenia o wyrażeniu zgody na przedłużenie terminu związania ofertą.</w:t>
      </w:r>
    </w:p>
    <w:p w14:paraId="71673980" w14:textId="77777777" w:rsidR="00383220" w:rsidRPr="0030212B" w:rsidRDefault="00377290" w:rsidP="001419CF">
      <w:pPr>
        <w:pStyle w:val="Akapitzlist"/>
        <w:numPr>
          <w:ilvl w:val="0"/>
          <w:numId w:val="11"/>
        </w:numPr>
        <w:tabs>
          <w:tab w:val="left" w:pos="1005"/>
          <w:tab w:val="left" w:pos="1018"/>
        </w:tabs>
        <w:spacing w:line="276" w:lineRule="auto"/>
        <w:ind w:right="369" w:hanging="360"/>
        <w:rPr>
          <w:rFonts w:asciiTheme="minorHAnsi" w:hAnsiTheme="minorHAnsi" w:cstheme="minorHAnsi"/>
        </w:rPr>
      </w:pPr>
      <w:r w:rsidRPr="0030212B">
        <w:rPr>
          <w:rFonts w:asciiTheme="minorHAnsi" w:hAnsiTheme="minorHAnsi" w:cstheme="minorHAnsi"/>
        </w:rPr>
        <w:t>W przypadku gdy zamawiający żąda wniesienia wadium, przedłużenie terminu związania ofertą, którym</w:t>
      </w:r>
      <w:r w:rsidRPr="0030212B">
        <w:rPr>
          <w:rFonts w:asciiTheme="minorHAnsi" w:hAnsiTheme="minorHAnsi" w:cstheme="minorHAnsi"/>
          <w:spacing w:val="-4"/>
        </w:rPr>
        <w:t xml:space="preserve"> </w:t>
      </w:r>
      <w:r w:rsidRPr="0030212B">
        <w:rPr>
          <w:rFonts w:asciiTheme="minorHAnsi" w:hAnsiTheme="minorHAnsi" w:cstheme="minorHAnsi"/>
        </w:rPr>
        <w:t>mowa</w:t>
      </w:r>
      <w:r w:rsidRPr="0030212B">
        <w:rPr>
          <w:rFonts w:asciiTheme="minorHAnsi" w:hAnsiTheme="minorHAnsi" w:cstheme="minorHAnsi"/>
          <w:spacing w:val="-2"/>
        </w:rPr>
        <w:t xml:space="preserve"> </w:t>
      </w:r>
      <w:r w:rsidRPr="0030212B">
        <w:rPr>
          <w:rFonts w:asciiTheme="minorHAnsi" w:hAnsiTheme="minorHAnsi" w:cstheme="minorHAnsi"/>
        </w:rPr>
        <w:t>w</w:t>
      </w:r>
      <w:r w:rsidRPr="0030212B">
        <w:rPr>
          <w:rFonts w:asciiTheme="minorHAnsi" w:hAnsiTheme="minorHAnsi" w:cstheme="minorHAnsi"/>
          <w:spacing w:val="-2"/>
        </w:rPr>
        <w:t xml:space="preserve"> </w:t>
      </w:r>
      <w:r w:rsidRPr="0030212B">
        <w:rPr>
          <w:rFonts w:asciiTheme="minorHAnsi" w:hAnsiTheme="minorHAnsi" w:cstheme="minorHAnsi"/>
        </w:rPr>
        <w:t>pkt.</w:t>
      </w:r>
      <w:r w:rsidRPr="0030212B">
        <w:rPr>
          <w:rFonts w:asciiTheme="minorHAnsi" w:hAnsiTheme="minorHAnsi" w:cstheme="minorHAnsi"/>
          <w:spacing w:val="-2"/>
        </w:rPr>
        <w:t xml:space="preserve"> </w:t>
      </w:r>
      <w:r w:rsidRPr="0030212B">
        <w:rPr>
          <w:rFonts w:asciiTheme="minorHAnsi" w:hAnsiTheme="minorHAnsi" w:cstheme="minorHAnsi"/>
        </w:rPr>
        <w:t>2,</w:t>
      </w:r>
      <w:r w:rsidRPr="0030212B">
        <w:rPr>
          <w:rFonts w:asciiTheme="minorHAnsi" w:hAnsiTheme="minorHAnsi" w:cstheme="minorHAnsi"/>
          <w:spacing w:val="-2"/>
        </w:rPr>
        <w:t xml:space="preserve"> </w:t>
      </w:r>
      <w:r w:rsidRPr="0030212B">
        <w:rPr>
          <w:rFonts w:asciiTheme="minorHAnsi" w:hAnsiTheme="minorHAnsi" w:cstheme="minorHAnsi"/>
        </w:rPr>
        <w:t>następuje</w:t>
      </w:r>
      <w:r w:rsidRPr="0030212B">
        <w:rPr>
          <w:rFonts w:asciiTheme="minorHAnsi" w:hAnsiTheme="minorHAnsi" w:cstheme="minorHAnsi"/>
          <w:spacing w:val="-2"/>
        </w:rPr>
        <w:t xml:space="preserve"> </w:t>
      </w:r>
      <w:r w:rsidRPr="0030212B">
        <w:rPr>
          <w:rFonts w:asciiTheme="minorHAnsi" w:hAnsiTheme="minorHAnsi" w:cstheme="minorHAnsi"/>
        </w:rPr>
        <w:t>wraz</w:t>
      </w:r>
      <w:r w:rsidRPr="0030212B">
        <w:rPr>
          <w:rFonts w:asciiTheme="minorHAnsi" w:hAnsiTheme="minorHAnsi" w:cstheme="minorHAnsi"/>
          <w:spacing w:val="-2"/>
        </w:rPr>
        <w:t xml:space="preserve"> </w:t>
      </w:r>
      <w:r w:rsidRPr="0030212B">
        <w:rPr>
          <w:rFonts w:asciiTheme="minorHAnsi" w:hAnsiTheme="minorHAnsi" w:cstheme="minorHAnsi"/>
        </w:rPr>
        <w:t>z</w:t>
      </w:r>
      <w:r w:rsidRPr="0030212B">
        <w:rPr>
          <w:rFonts w:asciiTheme="minorHAnsi" w:hAnsiTheme="minorHAnsi" w:cstheme="minorHAnsi"/>
          <w:spacing w:val="-2"/>
        </w:rPr>
        <w:t xml:space="preserve"> </w:t>
      </w:r>
      <w:r w:rsidRPr="0030212B">
        <w:rPr>
          <w:rFonts w:asciiTheme="minorHAnsi" w:hAnsiTheme="minorHAnsi" w:cstheme="minorHAnsi"/>
        </w:rPr>
        <w:t>przedłużeniem</w:t>
      </w:r>
      <w:r w:rsidRPr="0030212B">
        <w:rPr>
          <w:rFonts w:asciiTheme="minorHAnsi" w:hAnsiTheme="minorHAnsi" w:cstheme="minorHAnsi"/>
          <w:spacing w:val="-1"/>
        </w:rPr>
        <w:t xml:space="preserve"> </w:t>
      </w:r>
      <w:r w:rsidRPr="0030212B">
        <w:rPr>
          <w:rFonts w:asciiTheme="minorHAnsi" w:hAnsiTheme="minorHAnsi" w:cstheme="minorHAnsi"/>
        </w:rPr>
        <w:t>okresu</w:t>
      </w:r>
      <w:r w:rsidRPr="0030212B">
        <w:rPr>
          <w:rFonts w:asciiTheme="minorHAnsi" w:hAnsiTheme="minorHAnsi" w:cstheme="minorHAnsi"/>
          <w:spacing w:val="-2"/>
        </w:rPr>
        <w:t xml:space="preserve"> </w:t>
      </w:r>
      <w:r w:rsidRPr="0030212B">
        <w:rPr>
          <w:rFonts w:asciiTheme="minorHAnsi" w:hAnsiTheme="minorHAnsi" w:cstheme="minorHAnsi"/>
        </w:rPr>
        <w:t>ważności</w:t>
      </w:r>
      <w:r w:rsidRPr="0030212B">
        <w:rPr>
          <w:rFonts w:asciiTheme="minorHAnsi" w:hAnsiTheme="minorHAnsi" w:cstheme="minorHAnsi"/>
          <w:spacing w:val="-1"/>
        </w:rPr>
        <w:t xml:space="preserve"> </w:t>
      </w:r>
      <w:r w:rsidRPr="0030212B">
        <w:rPr>
          <w:rFonts w:asciiTheme="minorHAnsi" w:hAnsiTheme="minorHAnsi" w:cstheme="minorHAnsi"/>
        </w:rPr>
        <w:t>wadium</w:t>
      </w:r>
      <w:r w:rsidRPr="0030212B">
        <w:rPr>
          <w:rFonts w:asciiTheme="minorHAnsi" w:hAnsiTheme="minorHAnsi" w:cstheme="minorHAnsi"/>
          <w:spacing w:val="-4"/>
        </w:rPr>
        <w:t xml:space="preserve"> </w:t>
      </w:r>
      <w:r w:rsidRPr="0030212B">
        <w:rPr>
          <w:rFonts w:asciiTheme="minorHAnsi" w:hAnsiTheme="minorHAnsi" w:cstheme="minorHAnsi"/>
        </w:rPr>
        <w:t>albo,</w:t>
      </w:r>
      <w:r w:rsidRPr="0030212B">
        <w:rPr>
          <w:rFonts w:asciiTheme="minorHAnsi" w:hAnsiTheme="minorHAnsi" w:cstheme="minorHAnsi"/>
          <w:spacing w:val="-2"/>
        </w:rPr>
        <w:t xml:space="preserve"> </w:t>
      </w:r>
      <w:r w:rsidRPr="0030212B">
        <w:rPr>
          <w:rFonts w:asciiTheme="minorHAnsi" w:hAnsiTheme="minorHAnsi" w:cstheme="minorHAnsi"/>
        </w:rPr>
        <w:t>jeżeli</w:t>
      </w:r>
      <w:r w:rsidRPr="0030212B">
        <w:rPr>
          <w:rFonts w:asciiTheme="minorHAnsi" w:hAnsiTheme="minorHAnsi" w:cstheme="minorHAnsi"/>
          <w:spacing w:val="-1"/>
        </w:rPr>
        <w:t xml:space="preserve"> </w:t>
      </w:r>
      <w:r w:rsidRPr="0030212B">
        <w:rPr>
          <w:rFonts w:asciiTheme="minorHAnsi" w:hAnsiTheme="minorHAnsi" w:cstheme="minorHAnsi"/>
        </w:rPr>
        <w:t>nie</w:t>
      </w:r>
      <w:r w:rsidRPr="0030212B">
        <w:rPr>
          <w:rFonts w:asciiTheme="minorHAnsi" w:hAnsiTheme="minorHAnsi" w:cstheme="minorHAnsi"/>
          <w:spacing w:val="-4"/>
        </w:rPr>
        <w:t xml:space="preserve"> </w:t>
      </w:r>
      <w:r w:rsidRPr="0030212B">
        <w:rPr>
          <w:rFonts w:asciiTheme="minorHAnsi" w:hAnsiTheme="minorHAnsi" w:cstheme="minorHAnsi"/>
        </w:rPr>
        <w:t>jest to możliwe, z wniesieniem nowego wadium na przedłużony okres związania ofertą</w:t>
      </w:r>
    </w:p>
    <w:p w14:paraId="2015CC07" w14:textId="77777777" w:rsidR="00383220" w:rsidRPr="0030212B" w:rsidRDefault="00377290" w:rsidP="0030212B">
      <w:pPr>
        <w:pStyle w:val="Tekstpodstawowy"/>
        <w:spacing w:before="7" w:line="276" w:lineRule="auto"/>
        <w:ind w:firstLine="0"/>
        <w:rPr>
          <w:rFonts w:asciiTheme="minorHAnsi" w:hAnsiTheme="minorHAnsi" w:cstheme="minorHAnsi"/>
        </w:rPr>
      </w:pPr>
      <w:r w:rsidRPr="0030212B">
        <w:rPr>
          <w:rFonts w:asciiTheme="minorHAnsi" w:hAnsiTheme="minorHAnsi" w:cstheme="minorHAnsi"/>
          <w:noProof/>
        </w:rPr>
        <mc:AlternateContent>
          <mc:Choice Requires="wps">
            <w:drawing>
              <wp:anchor distT="0" distB="0" distL="0" distR="0" simplePos="0" relativeHeight="487594496" behindDoc="1" locked="0" layoutInCell="1" allowOverlap="1" wp14:anchorId="0A7E9A6B" wp14:editId="0B91700E">
                <wp:simplePos x="0" y="0"/>
                <wp:positionH relativeFrom="page">
                  <wp:posOffset>961948</wp:posOffset>
                </wp:positionH>
                <wp:positionV relativeFrom="paragraph">
                  <wp:posOffset>161797</wp:posOffset>
                </wp:positionV>
                <wp:extent cx="6014720" cy="268605"/>
                <wp:effectExtent l="0" t="0" r="24130" b="17145"/>
                <wp:wrapTopAndBottom/>
                <wp:docPr id="19" name="Text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4720" cy="26860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66F4F3AB" w14:textId="77777777" w:rsidR="00383220" w:rsidRDefault="00377290" w:rsidP="00472C2A">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4" w:right="4"/>
                              <w:jc w:val="center"/>
                              <w:rPr>
                                <w:b/>
                                <w:color w:val="000000"/>
                              </w:rPr>
                            </w:pPr>
                            <w:r>
                              <w:rPr>
                                <w:b/>
                                <w:color w:val="000000"/>
                              </w:rPr>
                              <w:t>DZIAŁ</w:t>
                            </w:r>
                            <w:r>
                              <w:rPr>
                                <w:b/>
                                <w:color w:val="000000"/>
                                <w:spacing w:val="-6"/>
                              </w:rPr>
                              <w:t xml:space="preserve"> </w:t>
                            </w:r>
                            <w:r>
                              <w:rPr>
                                <w:b/>
                                <w:color w:val="000000"/>
                              </w:rPr>
                              <w:t>XII</w:t>
                            </w:r>
                            <w:r>
                              <w:rPr>
                                <w:b/>
                                <w:color w:val="000000"/>
                                <w:spacing w:val="-2"/>
                              </w:rPr>
                              <w:t xml:space="preserve"> </w:t>
                            </w:r>
                            <w:r>
                              <w:rPr>
                                <w:b/>
                                <w:color w:val="000000"/>
                              </w:rPr>
                              <w:t>Opis</w:t>
                            </w:r>
                            <w:r>
                              <w:rPr>
                                <w:b/>
                                <w:color w:val="000000"/>
                                <w:spacing w:val="-3"/>
                              </w:rPr>
                              <w:t xml:space="preserve"> </w:t>
                            </w:r>
                            <w:r>
                              <w:rPr>
                                <w:b/>
                                <w:color w:val="000000"/>
                              </w:rPr>
                              <w:t>sposobu</w:t>
                            </w:r>
                            <w:r>
                              <w:rPr>
                                <w:b/>
                                <w:color w:val="000000"/>
                                <w:spacing w:val="-6"/>
                              </w:rPr>
                              <w:t xml:space="preserve"> </w:t>
                            </w:r>
                            <w:r>
                              <w:rPr>
                                <w:b/>
                                <w:color w:val="000000"/>
                              </w:rPr>
                              <w:t>przygotowywania</w:t>
                            </w:r>
                            <w:r>
                              <w:rPr>
                                <w:b/>
                                <w:color w:val="000000"/>
                                <w:spacing w:val="-5"/>
                              </w:rPr>
                              <w:t xml:space="preserve"> </w:t>
                            </w:r>
                            <w:r>
                              <w:rPr>
                                <w:b/>
                                <w:color w:val="000000"/>
                                <w:spacing w:val="-2"/>
                              </w:rPr>
                              <w:t>oferty</w:t>
                            </w:r>
                          </w:p>
                        </w:txbxContent>
                      </wps:txbx>
                      <wps:bodyPr wrap="square" lIns="0" tIns="0" rIns="0" bIns="0" rtlCol="0">
                        <a:noAutofit/>
                      </wps:bodyPr>
                    </wps:wsp>
                  </a:graphicData>
                </a:graphic>
              </wp:anchor>
            </w:drawing>
          </mc:Choice>
          <mc:Fallback>
            <w:pict>
              <v:shape w14:anchorId="0A7E9A6B" id="Textbox 19" o:spid="_x0000_s1037" type="#_x0000_t202" style="position:absolute;left:0;text-align:left;margin-left:75.75pt;margin-top:12.75pt;width:473.6pt;height:21.15pt;z-index:-1572198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" fillcolor="white [3201]" strokecolor="#4bacc6 [3208]" strokeweight="2pt">
                <v:path arrowok="t"/>
                <v:textbox inset="0,0,0,0">
                  <w:txbxContent>
                    <w:p w14:paraId="66F4F3AB" w14:textId="77777777" w:rsidR="00383220" w:rsidRDefault="00377290" w:rsidP="00472C2A">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4" w:right="4"/>
                        <w:jc w:val="center"/>
                        <w:rPr>
                          <w:b/>
                          <w:color w:val="000000"/>
                        </w:rPr>
                      </w:pPr>
                      <w:r>
                        <w:rPr>
                          <w:b/>
                          <w:color w:val="000000"/>
                        </w:rPr>
                        <w:t>DZIAŁ</w:t>
                      </w:r>
                      <w:r>
                        <w:rPr>
                          <w:b/>
                          <w:color w:val="000000"/>
                          <w:spacing w:val="-6"/>
                        </w:rPr>
                        <w:t xml:space="preserve"> </w:t>
                      </w:r>
                      <w:r>
                        <w:rPr>
                          <w:b/>
                          <w:color w:val="000000"/>
                        </w:rPr>
                        <w:t>XII</w:t>
                      </w:r>
                      <w:r>
                        <w:rPr>
                          <w:b/>
                          <w:color w:val="000000"/>
                          <w:spacing w:val="-2"/>
                        </w:rPr>
                        <w:t xml:space="preserve"> </w:t>
                      </w:r>
                      <w:r>
                        <w:rPr>
                          <w:b/>
                          <w:color w:val="000000"/>
                        </w:rPr>
                        <w:t>Opis</w:t>
                      </w:r>
                      <w:r>
                        <w:rPr>
                          <w:b/>
                          <w:color w:val="000000"/>
                          <w:spacing w:val="-3"/>
                        </w:rPr>
                        <w:t xml:space="preserve"> </w:t>
                      </w:r>
                      <w:r>
                        <w:rPr>
                          <w:b/>
                          <w:color w:val="000000"/>
                        </w:rPr>
                        <w:t>sposobu</w:t>
                      </w:r>
                      <w:r>
                        <w:rPr>
                          <w:b/>
                          <w:color w:val="000000"/>
                          <w:spacing w:val="-6"/>
                        </w:rPr>
                        <w:t xml:space="preserve"> </w:t>
                      </w:r>
                      <w:r>
                        <w:rPr>
                          <w:b/>
                          <w:color w:val="000000"/>
                        </w:rPr>
                        <w:t>przygotowywania</w:t>
                      </w:r>
                      <w:r>
                        <w:rPr>
                          <w:b/>
                          <w:color w:val="000000"/>
                          <w:spacing w:val="-5"/>
                        </w:rPr>
                        <w:t xml:space="preserve"> </w:t>
                      </w:r>
                      <w:r>
                        <w:rPr>
                          <w:b/>
                          <w:color w:val="000000"/>
                          <w:spacing w:val="-2"/>
                        </w:rPr>
                        <w:t>oferty</w:t>
                      </w:r>
                    </w:p>
                  </w:txbxContent>
                </v:textbox>
                <w10:wrap type="topAndBottom" anchorx="page"/>
              </v:shape>
            </w:pict>
          </mc:Fallback>
        </mc:AlternateContent>
      </w:r>
    </w:p>
    <w:p w14:paraId="7F40EB00" w14:textId="77777777" w:rsidR="00383220" w:rsidRPr="0030212B" w:rsidRDefault="00377290" w:rsidP="001419CF">
      <w:pPr>
        <w:pStyle w:val="Akapitzlist"/>
        <w:numPr>
          <w:ilvl w:val="0"/>
          <w:numId w:val="10"/>
        </w:numPr>
        <w:tabs>
          <w:tab w:val="left" w:pos="1005"/>
        </w:tabs>
        <w:spacing w:before="3" w:line="276" w:lineRule="auto"/>
        <w:ind w:left="1005" w:hanging="347"/>
        <w:rPr>
          <w:rFonts w:asciiTheme="minorHAnsi" w:hAnsiTheme="minorHAnsi" w:cstheme="minorHAnsi"/>
        </w:rPr>
      </w:pPr>
      <w:r w:rsidRPr="0030212B">
        <w:rPr>
          <w:rFonts w:asciiTheme="minorHAnsi" w:hAnsiTheme="minorHAnsi" w:cstheme="minorHAnsi"/>
        </w:rPr>
        <w:t>Wykonawca</w:t>
      </w:r>
      <w:r w:rsidRPr="0030212B">
        <w:rPr>
          <w:rFonts w:asciiTheme="minorHAnsi" w:hAnsiTheme="minorHAnsi" w:cstheme="minorHAnsi"/>
          <w:spacing w:val="-4"/>
        </w:rPr>
        <w:t xml:space="preserve"> </w:t>
      </w:r>
      <w:r w:rsidRPr="0030212B">
        <w:rPr>
          <w:rFonts w:asciiTheme="minorHAnsi" w:hAnsiTheme="minorHAnsi" w:cstheme="minorHAnsi"/>
        </w:rPr>
        <w:t>może</w:t>
      </w:r>
      <w:r w:rsidRPr="0030212B">
        <w:rPr>
          <w:rFonts w:asciiTheme="minorHAnsi" w:hAnsiTheme="minorHAnsi" w:cstheme="minorHAnsi"/>
          <w:spacing w:val="-4"/>
        </w:rPr>
        <w:t xml:space="preserve"> </w:t>
      </w:r>
      <w:r w:rsidRPr="0030212B">
        <w:rPr>
          <w:rFonts w:asciiTheme="minorHAnsi" w:hAnsiTheme="minorHAnsi" w:cstheme="minorHAnsi"/>
        </w:rPr>
        <w:t>złożyć</w:t>
      </w:r>
      <w:r w:rsidRPr="0030212B">
        <w:rPr>
          <w:rFonts w:asciiTheme="minorHAnsi" w:hAnsiTheme="minorHAnsi" w:cstheme="minorHAnsi"/>
          <w:spacing w:val="-4"/>
        </w:rPr>
        <w:t xml:space="preserve"> </w:t>
      </w:r>
      <w:r w:rsidRPr="0030212B">
        <w:rPr>
          <w:rFonts w:asciiTheme="minorHAnsi" w:hAnsiTheme="minorHAnsi" w:cstheme="minorHAnsi"/>
        </w:rPr>
        <w:t>tylko</w:t>
      </w:r>
      <w:r w:rsidRPr="0030212B">
        <w:rPr>
          <w:rFonts w:asciiTheme="minorHAnsi" w:hAnsiTheme="minorHAnsi" w:cstheme="minorHAnsi"/>
          <w:spacing w:val="-5"/>
        </w:rPr>
        <w:t xml:space="preserve"> </w:t>
      </w:r>
      <w:r w:rsidRPr="0030212B">
        <w:rPr>
          <w:rFonts w:asciiTheme="minorHAnsi" w:hAnsiTheme="minorHAnsi" w:cstheme="minorHAnsi"/>
        </w:rPr>
        <w:t>jedną</w:t>
      </w:r>
      <w:r w:rsidRPr="0030212B">
        <w:rPr>
          <w:rFonts w:asciiTheme="minorHAnsi" w:hAnsiTheme="minorHAnsi" w:cstheme="minorHAnsi"/>
          <w:spacing w:val="-2"/>
        </w:rPr>
        <w:t xml:space="preserve"> ofertę.</w:t>
      </w:r>
    </w:p>
    <w:p w14:paraId="7884639F" w14:textId="77777777" w:rsidR="00383220" w:rsidRPr="0030212B" w:rsidRDefault="00377290" w:rsidP="001419CF">
      <w:pPr>
        <w:pStyle w:val="Akapitzlist"/>
        <w:numPr>
          <w:ilvl w:val="0"/>
          <w:numId w:val="10"/>
        </w:numPr>
        <w:tabs>
          <w:tab w:val="left" w:pos="1005"/>
        </w:tabs>
        <w:spacing w:line="276" w:lineRule="auto"/>
        <w:ind w:left="1005" w:hanging="347"/>
        <w:rPr>
          <w:rFonts w:asciiTheme="minorHAnsi" w:hAnsiTheme="minorHAnsi" w:cstheme="minorHAnsi"/>
        </w:rPr>
      </w:pPr>
      <w:r w:rsidRPr="0030212B">
        <w:rPr>
          <w:rFonts w:asciiTheme="minorHAnsi" w:hAnsiTheme="minorHAnsi" w:cstheme="minorHAnsi"/>
        </w:rPr>
        <w:t>Treść</w:t>
      </w:r>
      <w:r w:rsidRPr="0030212B">
        <w:rPr>
          <w:rFonts w:asciiTheme="minorHAnsi" w:hAnsiTheme="minorHAnsi" w:cstheme="minorHAnsi"/>
          <w:spacing w:val="-6"/>
        </w:rPr>
        <w:t xml:space="preserve"> </w:t>
      </w:r>
      <w:r w:rsidRPr="0030212B">
        <w:rPr>
          <w:rFonts w:asciiTheme="minorHAnsi" w:hAnsiTheme="minorHAnsi" w:cstheme="minorHAnsi"/>
        </w:rPr>
        <w:t>oferty</w:t>
      </w:r>
      <w:r w:rsidRPr="0030212B">
        <w:rPr>
          <w:rFonts w:asciiTheme="minorHAnsi" w:hAnsiTheme="minorHAnsi" w:cstheme="minorHAnsi"/>
          <w:spacing w:val="-4"/>
        </w:rPr>
        <w:t xml:space="preserve"> </w:t>
      </w:r>
      <w:r w:rsidRPr="0030212B">
        <w:rPr>
          <w:rFonts w:asciiTheme="minorHAnsi" w:hAnsiTheme="minorHAnsi" w:cstheme="minorHAnsi"/>
        </w:rPr>
        <w:t>musi</w:t>
      </w:r>
      <w:r w:rsidRPr="0030212B">
        <w:rPr>
          <w:rFonts w:asciiTheme="minorHAnsi" w:hAnsiTheme="minorHAnsi" w:cstheme="minorHAnsi"/>
          <w:spacing w:val="-5"/>
        </w:rPr>
        <w:t xml:space="preserve"> </w:t>
      </w:r>
      <w:r w:rsidRPr="0030212B">
        <w:rPr>
          <w:rFonts w:asciiTheme="minorHAnsi" w:hAnsiTheme="minorHAnsi" w:cstheme="minorHAnsi"/>
        </w:rPr>
        <w:t>odpowiadać</w:t>
      </w:r>
      <w:r w:rsidRPr="0030212B">
        <w:rPr>
          <w:rFonts w:asciiTheme="minorHAnsi" w:hAnsiTheme="minorHAnsi" w:cstheme="minorHAnsi"/>
          <w:spacing w:val="-4"/>
        </w:rPr>
        <w:t xml:space="preserve"> </w:t>
      </w:r>
      <w:r w:rsidRPr="0030212B">
        <w:rPr>
          <w:rFonts w:asciiTheme="minorHAnsi" w:hAnsiTheme="minorHAnsi" w:cstheme="minorHAnsi"/>
        </w:rPr>
        <w:t>treści</w:t>
      </w:r>
      <w:r w:rsidRPr="0030212B">
        <w:rPr>
          <w:rFonts w:asciiTheme="minorHAnsi" w:hAnsiTheme="minorHAnsi" w:cstheme="minorHAnsi"/>
          <w:spacing w:val="-3"/>
        </w:rPr>
        <w:t xml:space="preserve"> </w:t>
      </w:r>
      <w:r w:rsidRPr="0030212B">
        <w:rPr>
          <w:rFonts w:asciiTheme="minorHAnsi" w:hAnsiTheme="minorHAnsi" w:cstheme="minorHAnsi"/>
          <w:spacing w:val="-4"/>
        </w:rPr>
        <w:t>SWZ.</w:t>
      </w:r>
    </w:p>
    <w:p w14:paraId="09EEB816" w14:textId="77777777" w:rsidR="00383220" w:rsidRPr="0030212B" w:rsidRDefault="00377290" w:rsidP="001419CF">
      <w:pPr>
        <w:pStyle w:val="Akapitzlist"/>
        <w:numPr>
          <w:ilvl w:val="0"/>
          <w:numId w:val="10"/>
        </w:numPr>
        <w:tabs>
          <w:tab w:val="left" w:pos="1005"/>
          <w:tab w:val="left" w:pos="1018"/>
        </w:tabs>
        <w:spacing w:before="2" w:line="276" w:lineRule="auto"/>
        <w:ind w:left="1018" w:right="366" w:hanging="360"/>
        <w:rPr>
          <w:rFonts w:asciiTheme="minorHAnsi" w:hAnsiTheme="minorHAnsi" w:cstheme="minorHAnsi"/>
          <w:b/>
        </w:rPr>
      </w:pPr>
      <w:r w:rsidRPr="0030212B">
        <w:rPr>
          <w:rFonts w:asciiTheme="minorHAnsi" w:hAnsiTheme="minorHAnsi" w:cstheme="minorHAnsi"/>
        </w:rPr>
        <w:t>Wykonawca</w:t>
      </w:r>
      <w:r w:rsidRPr="0030212B">
        <w:rPr>
          <w:rFonts w:asciiTheme="minorHAnsi" w:hAnsiTheme="minorHAnsi" w:cstheme="minorHAnsi"/>
          <w:spacing w:val="-1"/>
        </w:rPr>
        <w:t xml:space="preserve"> </w:t>
      </w:r>
      <w:r w:rsidRPr="0030212B">
        <w:rPr>
          <w:rFonts w:asciiTheme="minorHAnsi" w:hAnsiTheme="minorHAnsi" w:cstheme="minorHAnsi"/>
        </w:rPr>
        <w:t>poniesie</w:t>
      </w:r>
      <w:r w:rsidRPr="0030212B">
        <w:rPr>
          <w:rFonts w:asciiTheme="minorHAnsi" w:hAnsiTheme="minorHAnsi" w:cstheme="minorHAnsi"/>
          <w:spacing w:val="-3"/>
        </w:rPr>
        <w:t xml:space="preserve"> </w:t>
      </w:r>
      <w:r w:rsidRPr="0030212B">
        <w:rPr>
          <w:rFonts w:asciiTheme="minorHAnsi" w:hAnsiTheme="minorHAnsi" w:cstheme="minorHAnsi"/>
        </w:rPr>
        <w:t>wszelkie</w:t>
      </w:r>
      <w:r w:rsidRPr="0030212B">
        <w:rPr>
          <w:rFonts w:asciiTheme="minorHAnsi" w:hAnsiTheme="minorHAnsi" w:cstheme="minorHAnsi"/>
          <w:spacing w:val="-1"/>
        </w:rPr>
        <w:t xml:space="preserve"> </w:t>
      </w:r>
      <w:r w:rsidRPr="0030212B">
        <w:rPr>
          <w:rFonts w:asciiTheme="minorHAnsi" w:hAnsiTheme="minorHAnsi" w:cstheme="minorHAnsi"/>
        </w:rPr>
        <w:t>koszty</w:t>
      </w:r>
      <w:r w:rsidRPr="0030212B">
        <w:rPr>
          <w:rFonts w:asciiTheme="minorHAnsi" w:hAnsiTheme="minorHAnsi" w:cstheme="minorHAnsi"/>
          <w:spacing w:val="-1"/>
        </w:rPr>
        <w:t xml:space="preserve"> </w:t>
      </w:r>
      <w:r w:rsidRPr="0030212B">
        <w:rPr>
          <w:rFonts w:asciiTheme="minorHAnsi" w:hAnsiTheme="minorHAnsi" w:cstheme="minorHAnsi"/>
        </w:rPr>
        <w:t>związane</w:t>
      </w:r>
      <w:r w:rsidRPr="0030212B">
        <w:rPr>
          <w:rFonts w:asciiTheme="minorHAnsi" w:hAnsiTheme="minorHAnsi" w:cstheme="minorHAnsi"/>
          <w:spacing w:val="-1"/>
        </w:rPr>
        <w:t xml:space="preserve"> </w:t>
      </w:r>
      <w:r w:rsidRPr="0030212B">
        <w:rPr>
          <w:rFonts w:asciiTheme="minorHAnsi" w:hAnsiTheme="minorHAnsi" w:cstheme="minorHAnsi"/>
        </w:rPr>
        <w:t>z</w:t>
      </w:r>
      <w:r w:rsidRPr="0030212B">
        <w:rPr>
          <w:rFonts w:asciiTheme="minorHAnsi" w:hAnsiTheme="minorHAnsi" w:cstheme="minorHAnsi"/>
          <w:spacing w:val="-3"/>
        </w:rPr>
        <w:t xml:space="preserve"> </w:t>
      </w:r>
      <w:r w:rsidRPr="0030212B">
        <w:rPr>
          <w:rFonts w:asciiTheme="minorHAnsi" w:hAnsiTheme="minorHAnsi" w:cstheme="minorHAnsi"/>
        </w:rPr>
        <w:t>przygotowaniem i</w:t>
      </w:r>
      <w:r w:rsidRPr="0030212B">
        <w:rPr>
          <w:rFonts w:asciiTheme="minorHAnsi" w:hAnsiTheme="minorHAnsi" w:cstheme="minorHAnsi"/>
          <w:spacing w:val="-2"/>
        </w:rPr>
        <w:t xml:space="preserve"> </w:t>
      </w:r>
      <w:r w:rsidRPr="0030212B">
        <w:rPr>
          <w:rFonts w:asciiTheme="minorHAnsi" w:hAnsiTheme="minorHAnsi" w:cstheme="minorHAnsi"/>
        </w:rPr>
        <w:t xml:space="preserve">złożeniem oferty, </w:t>
      </w:r>
      <w:r w:rsidRPr="0030212B">
        <w:rPr>
          <w:rFonts w:asciiTheme="minorHAnsi" w:hAnsiTheme="minorHAnsi" w:cstheme="minorHAnsi"/>
          <w:b/>
          <w:u w:val="single"/>
        </w:rPr>
        <w:t>w</w:t>
      </w:r>
      <w:r w:rsidRPr="0030212B">
        <w:rPr>
          <w:rFonts w:asciiTheme="minorHAnsi" w:hAnsiTheme="minorHAnsi" w:cstheme="minorHAnsi"/>
          <w:b/>
          <w:spacing w:val="-2"/>
          <w:u w:val="single"/>
        </w:rPr>
        <w:t xml:space="preserve"> </w:t>
      </w:r>
      <w:r w:rsidRPr="0030212B">
        <w:rPr>
          <w:rFonts w:asciiTheme="minorHAnsi" w:hAnsiTheme="minorHAnsi" w:cstheme="minorHAnsi"/>
          <w:b/>
          <w:u w:val="single"/>
        </w:rPr>
        <w:t>tym koszty</w:t>
      </w:r>
      <w:r w:rsidRPr="0030212B">
        <w:rPr>
          <w:rFonts w:asciiTheme="minorHAnsi" w:hAnsiTheme="minorHAnsi" w:cstheme="minorHAnsi"/>
          <w:b/>
        </w:rPr>
        <w:t xml:space="preserve"> </w:t>
      </w:r>
      <w:r w:rsidRPr="0030212B">
        <w:rPr>
          <w:rFonts w:asciiTheme="minorHAnsi" w:hAnsiTheme="minorHAnsi" w:cstheme="minorHAnsi"/>
          <w:b/>
          <w:u w:val="single"/>
        </w:rPr>
        <w:t>poniesione z tytułu nabycia kwalifikowanego podpisu elektronicznego, bądź poniesione w</w:t>
      </w:r>
      <w:r w:rsidRPr="0030212B">
        <w:rPr>
          <w:rFonts w:asciiTheme="minorHAnsi" w:hAnsiTheme="minorHAnsi" w:cstheme="minorHAnsi"/>
          <w:b/>
        </w:rPr>
        <w:t xml:space="preserve"> </w:t>
      </w:r>
      <w:r w:rsidRPr="0030212B">
        <w:rPr>
          <w:rFonts w:asciiTheme="minorHAnsi" w:hAnsiTheme="minorHAnsi" w:cstheme="minorHAnsi"/>
          <w:b/>
          <w:u w:val="single"/>
        </w:rPr>
        <w:t>związku z nabyciem lub korzystaniem z podpisu zaufanego lub podpisu osobistego.</w:t>
      </w:r>
    </w:p>
    <w:p w14:paraId="2618D812" w14:textId="77777777" w:rsidR="00383220" w:rsidRPr="0030212B" w:rsidRDefault="00377290" w:rsidP="001419CF">
      <w:pPr>
        <w:pStyle w:val="Akapitzlist"/>
        <w:numPr>
          <w:ilvl w:val="0"/>
          <w:numId w:val="10"/>
        </w:numPr>
        <w:tabs>
          <w:tab w:val="left" w:pos="1005"/>
          <w:tab w:val="left" w:pos="1018"/>
        </w:tabs>
        <w:spacing w:line="276" w:lineRule="auto"/>
        <w:ind w:left="1018" w:right="373" w:hanging="360"/>
        <w:rPr>
          <w:rFonts w:asciiTheme="minorHAnsi" w:hAnsiTheme="minorHAnsi" w:cstheme="minorHAnsi"/>
        </w:rPr>
      </w:pPr>
      <w:r w:rsidRPr="0030212B">
        <w:rPr>
          <w:rFonts w:asciiTheme="minorHAnsi" w:hAnsiTheme="minorHAnsi" w:cstheme="minorHAnsi"/>
        </w:rPr>
        <w:t>Wykonawca zobowiązany jest do zdobycia wszelkich informacji, które mogą być konieczne do przygotowania oferty oraz podpisania umowy.</w:t>
      </w:r>
    </w:p>
    <w:p w14:paraId="2D422639" w14:textId="613D9D19" w:rsidR="00472C2A" w:rsidRPr="0030212B" w:rsidRDefault="00472C2A" w:rsidP="001419CF">
      <w:pPr>
        <w:pStyle w:val="Akapitzlist"/>
        <w:numPr>
          <w:ilvl w:val="0"/>
          <w:numId w:val="10"/>
        </w:numPr>
        <w:tabs>
          <w:tab w:val="left" w:pos="1005"/>
          <w:tab w:val="left" w:pos="1018"/>
        </w:tabs>
        <w:spacing w:line="276" w:lineRule="auto"/>
        <w:ind w:left="1018" w:right="373" w:hanging="360"/>
        <w:rPr>
          <w:rFonts w:asciiTheme="minorHAnsi" w:hAnsiTheme="minorHAnsi" w:cstheme="minorHAnsi"/>
        </w:rPr>
      </w:pPr>
      <w:r w:rsidRPr="0030212B">
        <w:rPr>
          <w:rFonts w:asciiTheme="minorHAnsi" w:hAnsiTheme="minorHAnsi" w:cstheme="minorHAnsi"/>
        </w:rPr>
        <w:t xml:space="preserve">Wykonawca składa ofertę z wykorzystaniem Platformy e-Zamówienia, która jest dostępna pod adresem: </w:t>
      </w:r>
      <w:hyperlink r:id="rId24" w:history="1">
        <w:r w:rsidRPr="0030212B">
          <w:rPr>
            <w:rFonts w:asciiTheme="minorHAnsi" w:hAnsiTheme="minorHAnsi" w:cstheme="minorHAnsi"/>
            <w:b/>
            <w:bCs/>
          </w:rPr>
          <w:t>https://ezamowienia.gov.pl</w:t>
        </w:r>
      </w:hyperlink>
      <w:r w:rsidRPr="0030212B">
        <w:rPr>
          <w:rFonts w:asciiTheme="minorHAnsi" w:hAnsiTheme="minorHAnsi" w:cstheme="minorHAnsi"/>
          <w:b/>
          <w:bCs/>
        </w:rPr>
        <w:t xml:space="preserve"> ,</w:t>
      </w:r>
      <w:r w:rsidRPr="0030212B">
        <w:rPr>
          <w:rFonts w:asciiTheme="minorHAnsi" w:hAnsiTheme="minorHAnsi" w:cstheme="minorHAnsi"/>
        </w:rPr>
        <w:t xml:space="preserve"> za pośrednictwem zakładki „Oferty/wnioski” widocznej w podglądzie postępowania po zalogowaniu się na konto Wykonawcy. Szczegółowe informacje dotyczące przygotowania i składania ofert z wykorzystaniem Platformy e-Zamówienia opisane zostały w rozdziale IX SWZ</w:t>
      </w:r>
      <w:r w:rsidRPr="0030212B">
        <w:rPr>
          <w:rFonts w:asciiTheme="minorHAnsi" w:hAnsiTheme="minorHAnsi" w:cstheme="minorHAnsi"/>
          <w:color w:val="000000"/>
          <w:lang w:eastAsia="pl-PL"/>
        </w:rPr>
        <w:t>.</w:t>
      </w:r>
    </w:p>
    <w:p w14:paraId="2324A138" w14:textId="26B3722D" w:rsidR="00383220" w:rsidRPr="0030212B" w:rsidRDefault="00377290" w:rsidP="001419CF">
      <w:pPr>
        <w:pStyle w:val="Akapitzlist"/>
        <w:numPr>
          <w:ilvl w:val="0"/>
          <w:numId w:val="10"/>
        </w:numPr>
        <w:tabs>
          <w:tab w:val="left" w:pos="1005"/>
        </w:tabs>
        <w:spacing w:line="276" w:lineRule="auto"/>
        <w:ind w:left="1005" w:hanging="347"/>
        <w:rPr>
          <w:rFonts w:asciiTheme="minorHAnsi" w:hAnsiTheme="minorHAnsi" w:cstheme="minorHAnsi"/>
        </w:rPr>
      </w:pPr>
      <w:r w:rsidRPr="0030212B">
        <w:rPr>
          <w:rFonts w:asciiTheme="minorHAnsi" w:hAnsiTheme="minorHAnsi" w:cstheme="minorHAnsi"/>
        </w:rPr>
        <w:t>Korzystanie</w:t>
      </w:r>
      <w:r w:rsidRPr="0030212B">
        <w:rPr>
          <w:rFonts w:asciiTheme="minorHAnsi" w:hAnsiTheme="minorHAnsi" w:cstheme="minorHAnsi"/>
          <w:spacing w:val="-8"/>
        </w:rPr>
        <w:t xml:space="preserve"> </w:t>
      </w:r>
      <w:r w:rsidRPr="0030212B">
        <w:rPr>
          <w:rFonts w:asciiTheme="minorHAnsi" w:hAnsiTheme="minorHAnsi" w:cstheme="minorHAnsi"/>
        </w:rPr>
        <w:t>z</w:t>
      </w:r>
      <w:r w:rsidRPr="0030212B">
        <w:rPr>
          <w:rFonts w:asciiTheme="minorHAnsi" w:hAnsiTheme="minorHAnsi" w:cstheme="minorHAnsi"/>
          <w:spacing w:val="-8"/>
        </w:rPr>
        <w:t xml:space="preserve"> </w:t>
      </w:r>
      <w:r w:rsidRPr="0030212B">
        <w:rPr>
          <w:rFonts w:asciiTheme="minorHAnsi" w:hAnsiTheme="minorHAnsi" w:cstheme="minorHAnsi"/>
        </w:rPr>
        <w:t>platformy</w:t>
      </w:r>
      <w:r w:rsidRPr="0030212B">
        <w:rPr>
          <w:rFonts w:asciiTheme="minorHAnsi" w:hAnsiTheme="minorHAnsi" w:cstheme="minorHAnsi"/>
          <w:spacing w:val="-6"/>
        </w:rPr>
        <w:t xml:space="preserve"> </w:t>
      </w:r>
      <w:r w:rsidRPr="0030212B">
        <w:rPr>
          <w:rFonts w:asciiTheme="minorHAnsi" w:hAnsiTheme="minorHAnsi" w:cstheme="minorHAnsi"/>
        </w:rPr>
        <w:t>przez</w:t>
      </w:r>
      <w:r w:rsidRPr="0030212B">
        <w:rPr>
          <w:rFonts w:asciiTheme="minorHAnsi" w:hAnsiTheme="minorHAnsi" w:cstheme="minorHAnsi"/>
          <w:spacing w:val="-6"/>
        </w:rPr>
        <w:t xml:space="preserve"> </w:t>
      </w:r>
      <w:r w:rsidRPr="0030212B">
        <w:rPr>
          <w:rFonts w:asciiTheme="minorHAnsi" w:hAnsiTheme="minorHAnsi" w:cstheme="minorHAnsi"/>
        </w:rPr>
        <w:t>Wykonawcę</w:t>
      </w:r>
      <w:r w:rsidRPr="0030212B">
        <w:rPr>
          <w:rFonts w:asciiTheme="minorHAnsi" w:hAnsiTheme="minorHAnsi" w:cstheme="minorHAnsi"/>
          <w:spacing w:val="-8"/>
        </w:rPr>
        <w:t xml:space="preserve"> </w:t>
      </w:r>
      <w:r w:rsidRPr="0030212B">
        <w:rPr>
          <w:rFonts w:asciiTheme="minorHAnsi" w:hAnsiTheme="minorHAnsi" w:cstheme="minorHAnsi"/>
        </w:rPr>
        <w:t>jest</w:t>
      </w:r>
      <w:r w:rsidRPr="0030212B">
        <w:rPr>
          <w:rFonts w:asciiTheme="minorHAnsi" w:hAnsiTheme="minorHAnsi" w:cstheme="minorHAnsi"/>
          <w:spacing w:val="-4"/>
        </w:rPr>
        <w:t xml:space="preserve"> </w:t>
      </w:r>
      <w:r w:rsidRPr="0030212B">
        <w:rPr>
          <w:rFonts w:asciiTheme="minorHAnsi" w:hAnsiTheme="minorHAnsi" w:cstheme="minorHAnsi"/>
          <w:spacing w:val="-2"/>
        </w:rPr>
        <w:t>bezpłatne.</w:t>
      </w:r>
    </w:p>
    <w:p w14:paraId="70F549A2" w14:textId="77777777" w:rsidR="00383220" w:rsidRPr="0030212B" w:rsidRDefault="00377290" w:rsidP="001419CF">
      <w:pPr>
        <w:pStyle w:val="Akapitzlist"/>
        <w:numPr>
          <w:ilvl w:val="0"/>
          <w:numId w:val="10"/>
        </w:numPr>
        <w:tabs>
          <w:tab w:val="left" w:pos="1005"/>
          <w:tab w:val="left" w:pos="1018"/>
        </w:tabs>
        <w:spacing w:before="1" w:line="276" w:lineRule="auto"/>
        <w:ind w:left="1018" w:right="372" w:hanging="360"/>
        <w:rPr>
          <w:rFonts w:asciiTheme="minorHAnsi" w:hAnsiTheme="minorHAnsi" w:cstheme="minorHAnsi"/>
        </w:rPr>
      </w:pPr>
      <w:r w:rsidRPr="0030212B">
        <w:rPr>
          <w:rFonts w:asciiTheme="minorHAnsi" w:hAnsiTheme="minorHAnsi" w:cstheme="minorHAnsi"/>
        </w:rPr>
        <w:t>Oferta powinna być sporządzona w języku polskim, z zachowaniem formy elektronicznej pod rygorem nieważności i podpisana kwalifikowanym podpisem elektronicznym lub podpisem zaufanym, lub podpisem osobistym.</w:t>
      </w:r>
    </w:p>
    <w:p w14:paraId="0D16B547" w14:textId="61BB7199" w:rsidR="00383220" w:rsidRPr="00B93B61" w:rsidRDefault="00377290" w:rsidP="001419CF">
      <w:pPr>
        <w:pStyle w:val="Nagwek2"/>
        <w:numPr>
          <w:ilvl w:val="0"/>
          <w:numId w:val="10"/>
        </w:numPr>
        <w:tabs>
          <w:tab w:val="left" w:pos="1005"/>
          <w:tab w:val="left" w:pos="1018"/>
        </w:tabs>
        <w:spacing w:line="276" w:lineRule="auto"/>
        <w:ind w:left="1018" w:right="369" w:hanging="360"/>
        <w:jc w:val="both"/>
        <w:rPr>
          <w:rFonts w:asciiTheme="minorHAnsi" w:hAnsiTheme="minorHAnsi" w:cstheme="minorHAnsi"/>
        </w:rPr>
      </w:pPr>
      <w:r w:rsidRPr="00B93B61">
        <w:rPr>
          <w:rFonts w:asciiTheme="minorHAnsi" w:hAnsiTheme="minorHAnsi" w:cstheme="minorHAnsi"/>
        </w:rPr>
        <w:t>Ofertę stanowi wypełniony Formularz Ofertowy (załącznik nr 1 do IDW) wraz Formularzem asortymentowo-ilościowym (załącznik nr 2 do IDW</w:t>
      </w:r>
      <w:r w:rsidR="001278F2">
        <w:rPr>
          <w:rFonts w:asciiTheme="minorHAnsi" w:hAnsiTheme="minorHAnsi" w:cstheme="minorHAnsi"/>
        </w:rPr>
        <w:t>)</w:t>
      </w:r>
    </w:p>
    <w:p w14:paraId="3B352E26" w14:textId="77777777" w:rsidR="00383220" w:rsidRPr="00B93B61" w:rsidRDefault="00377290" w:rsidP="0030212B">
      <w:pPr>
        <w:pStyle w:val="Tekstpodstawowy"/>
        <w:spacing w:line="276" w:lineRule="auto"/>
        <w:ind w:left="1018" w:right="370" w:firstLine="0"/>
        <w:rPr>
          <w:rFonts w:asciiTheme="minorHAnsi" w:hAnsiTheme="minorHAnsi" w:cstheme="minorHAnsi"/>
        </w:rPr>
      </w:pPr>
      <w:r w:rsidRPr="00B93B61">
        <w:rPr>
          <w:rFonts w:asciiTheme="minorHAnsi" w:hAnsiTheme="minorHAnsi" w:cstheme="minorHAnsi"/>
        </w:rPr>
        <w:t>W przypadku, gdy Wykonawca nie korzysta z przygotowanego przez Zamawiającego wzoru, w treści oferty należy zamieścić wszystkie informacje wymagane w Formularzu Ofertowym.</w:t>
      </w:r>
    </w:p>
    <w:p w14:paraId="02383AFB" w14:textId="77777777" w:rsidR="00383220" w:rsidRPr="00B93B61" w:rsidRDefault="00377290" w:rsidP="001419CF">
      <w:pPr>
        <w:pStyle w:val="Akapitzlist"/>
        <w:numPr>
          <w:ilvl w:val="0"/>
          <w:numId w:val="10"/>
        </w:numPr>
        <w:tabs>
          <w:tab w:val="left" w:pos="1005"/>
        </w:tabs>
        <w:spacing w:line="276" w:lineRule="auto"/>
        <w:ind w:left="1005" w:hanging="347"/>
        <w:rPr>
          <w:rFonts w:asciiTheme="minorHAnsi" w:hAnsiTheme="minorHAnsi" w:cstheme="minorHAnsi"/>
          <w:b/>
          <w:bCs/>
        </w:rPr>
      </w:pPr>
      <w:r w:rsidRPr="00B93B61">
        <w:rPr>
          <w:rFonts w:asciiTheme="minorHAnsi" w:hAnsiTheme="minorHAnsi" w:cstheme="minorHAnsi"/>
          <w:b/>
          <w:bCs/>
        </w:rPr>
        <w:t>Wraz</w:t>
      </w:r>
      <w:r w:rsidRPr="00B93B61">
        <w:rPr>
          <w:rFonts w:asciiTheme="minorHAnsi" w:hAnsiTheme="minorHAnsi" w:cstheme="minorHAnsi"/>
          <w:b/>
          <w:bCs/>
          <w:spacing w:val="-4"/>
        </w:rPr>
        <w:t xml:space="preserve"> </w:t>
      </w:r>
      <w:r w:rsidRPr="00B93B61">
        <w:rPr>
          <w:rFonts w:asciiTheme="minorHAnsi" w:hAnsiTheme="minorHAnsi" w:cstheme="minorHAnsi"/>
          <w:b/>
          <w:bCs/>
        </w:rPr>
        <w:t>z</w:t>
      </w:r>
      <w:r w:rsidRPr="00B93B61">
        <w:rPr>
          <w:rFonts w:asciiTheme="minorHAnsi" w:hAnsiTheme="minorHAnsi" w:cstheme="minorHAnsi"/>
          <w:b/>
          <w:bCs/>
          <w:spacing w:val="-3"/>
        </w:rPr>
        <w:t xml:space="preserve"> </w:t>
      </w:r>
      <w:r w:rsidRPr="00B93B61">
        <w:rPr>
          <w:rFonts w:asciiTheme="minorHAnsi" w:hAnsiTheme="minorHAnsi" w:cstheme="minorHAnsi"/>
          <w:b/>
          <w:bCs/>
        </w:rPr>
        <w:t>ofertą</w:t>
      </w:r>
      <w:r w:rsidRPr="00B93B61">
        <w:rPr>
          <w:rFonts w:asciiTheme="minorHAnsi" w:hAnsiTheme="minorHAnsi" w:cstheme="minorHAnsi"/>
          <w:b/>
          <w:bCs/>
          <w:spacing w:val="-5"/>
        </w:rPr>
        <w:t xml:space="preserve"> </w:t>
      </w:r>
      <w:r w:rsidRPr="00B93B61">
        <w:rPr>
          <w:rFonts w:asciiTheme="minorHAnsi" w:hAnsiTheme="minorHAnsi" w:cstheme="minorHAnsi"/>
          <w:b/>
          <w:bCs/>
        </w:rPr>
        <w:t>Wykonawca</w:t>
      </w:r>
      <w:r w:rsidRPr="00B93B61">
        <w:rPr>
          <w:rFonts w:asciiTheme="minorHAnsi" w:hAnsiTheme="minorHAnsi" w:cstheme="minorHAnsi"/>
          <w:b/>
          <w:bCs/>
          <w:spacing w:val="-5"/>
        </w:rPr>
        <w:t xml:space="preserve"> </w:t>
      </w:r>
      <w:r w:rsidRPr="00B93B61">
        <w:rPr>
          <w:rFonts w:asciiTheme="minorHAnsi" w:hAnsiTheme="minorHAnsi" w:cstheme="minorHAnsi"/>
          <w:b/>
          <w:bCs/>
        </w:rPr>
        <w:t>jest</w:t>
      </w:r>
      <w:r w:rsidRPr="00B93B61">
        <w:rPr>
          <w:rFonts w:asciiTheme="minorHAnsi" w:hAnsiTheme="minorHAnsi" w:cstheme="minorHAnsi"/>
          <w:b/>
          <w:bCs/>
          <w:spacing w:val="-3"/>
        </w:rPr>
        <w:t xml:space="preserve"> </w:t>
      </w:r>
      <w:r w:rsidRPr="00B93B61">
        <w:rPr>
          <w:rFonts w:asciiTheme="minorHAnsi" w:hAnsiTheme="minorHAnsi" w:cstheme="minorHAnsi"/>
          <w:b/>
          <w:bCs/>
        </w:rPr>
        <w:t>zobowiązany</w:t>
      </w:r>
      <w:r w:rsidRPr="00B93B61">
        <w:rPr>
          <w:rFonts w:asciiTheme="minorHAnsi" w:hAnsiTheme="minorHAnsi" w:cstheme="minorHAnsi"/>
          <w:b/>
          <w:bCs/>
          <w:spacing w:val="-5"/>
        </w:rPr>
        <w:t xml:space="preserve"> </w:t>
      </w:r>
      <w:r w:rsidRPr="00B93B61">
        <w:rPr>
          <w:rFonts w:asciiTheme="minorHAnsi" w:hAnsiTheme="minorHAnsi" w:cstheme="minorHAnsi"/>
          <w:b/>
          <w:bCs/>
          <w:spacing w:val="-2"/>
        </w:rPr>
        <w:t>złożyć:</w:t>
      </w:r>
    </w:p>
    <w:p w14:paraId="423B5420" w14:textId="77777777" w:rsidR="00383220" w:rsidRPr="00B93B61" w:rsidRDefault="00377290" w:rsidP="001419CF">
      <w:pPr>
        <w:pStyle w:val="Akapitzlist"/>
        <w:numPr>
          <w:ilvl w:val="1"/>
          <w:numId w:val="10"/>
        </w:numPr>
        <w:tabs>
          <w:tab w:val="left" w:pos="1365"/>
        </w:tabs>
        <w:spacing w:line="276" w:lineRule="auto"/>
        <w:ind w:left="1365" w:hanging="359"/>
        <w:rPr>
          <w:rFonts w:asciiTheme="minorHAnsi" w:hAnsiTheme="minorHAnsi" w:cstheme="minorHAnsi"/>
          <w:b/>
          <w:bCs/>
        </w:rPr>
      </w:pPr>
      <w:r w:rsidRPr="00B93B61">
        <w:rPr>
          <w:rFonts w:asciiTheme="minorHAnsi" w:hAnsiTheme="minorHAnsi" w:cstheme="minorHAnsi"/>
          <w:b/>
          <w:bCs/>
        </w:rPr>
        <w:t>oświadczenie,</w:t>
      </w:r>
      <w:r w:rsidRPr="00B93B61">
        <w:rPr>
          <w:rFonts w:asciiTheme="minorHAnsi" w:hAnsiTheme="minorHAnsi" w:cstheme="minorHAnsi"/>
          <w:b/>
          <w:bCs/>
          <w:spacing w:val="-5"/>
        </w:rPr>
        <w:t xml:space="preserve"> </w:t>
      </w:r>
      <w:r w:rsidRPr="00B93B61">
        <w:rPr>
          <w:rFonts w:asciiTheme="minorHAnsi" w:hAnsiTheme="minorHAnsi" w:cstheme="minorHAnsi"/>
          <w:b/>
          <w:bCs/>
        </w:rPr>
        <w:t>o</w:t>
      </w:r>
      <w:r w:rsidRPr="00B93B61">
        <w:rPr>
          <w:rFonts w:asciiTheme="minorHAnsi" w:hAnsiTheme="minorHAnsi" w:cstheme="minorHAnsi"/>
          <w:b/>
          <w:bCs/>
          <w:spacing w:val="-2"/>
        </w:rPr>
        <w:t xml:space="preserve"> </w:t>
      </w:r>
      <w:r w:rsidRPr="00B93B61">
        <w:rPr>
          <w:rFonts w:asciiTheme="minorHAnsi" w:hAnsiTheme="minorHAnsi" w:cstheme="minorHAnsi"/>
          <w:b/>
          <w:bCs/>
        </w:rPr>
        <w:t>którym</w:t>
      </w:r>
      <w:r w:rsidRPr="00B93B61">
        <w:rPr>
          <w:rFonts w:asciiTheme="minorHAnsi" w:hAnsiTheme="minorHAnsi" w:cstheme="minorHAnsi"/>
          <w:b/>
          <w:bCs/>
          <w:spacing w:val="-5"/>
        </w:rPr>
        <w:t xml:space="preserve"> </w:t>
      </w:r>
      <w:r w:rsidRPr="00B93B61">
        <w:rPr>
          <w:rFonts w:asciiTheme="minorHAnsi" w:hAnsiTheme="minorHAnsi" w:cstheme="minorHAnsi"/>
          <w:b/>
          <w:bCs/>
        </w:rPr>
        <w:t>mowa</w:t>
      </w:r>
      <w:r w:rsidRPr="00B93B61">
        <w:rPr>
          <w:rFonts w:asciiTheme="minorHAnsi" w:hAnsiTheme="minorHAnsi" w:cstheme="minorHAnsi"/>
          <w:b/>
          <w:bCs/>
          <w:spacing w:val="-2"/>
        </w:rPr>
        <w:t xml:space="preserve"> </w:t>
      </w:r>
      <w:r w:rsidRPr="00B93B61">
        <w:rPr>
          <w:rFonts w:asciiTheme="minorHAnsi" w:hAnsiTheme="minorHAnsi" w:cstheme="minorHAnsi"/>
          <w:b/>
          <w:bCs/>
        </w:rPr>
        <w:t>w</w:t>
      </w:r>
      <w:r w:rsidRPr="00B93B61">
        <w:rPr>
          <w:rFonts w:asciiTheme="minorHAnsi" w:hAnsiTheme="minorHAnsi" w:cstheme="minorHAnsi"/>
          <w:b/>
          <w:bCs/>
          <w:spacing w:val="-3"/>
        </w:rPr>
        <w:t xml:space="preserve"> </w:t>
      </w:r>
      <w:r w:rsidRPr="00B93B61">
        <w:rPr>
          <w:rFonts w:asciiTheme="minorHAnsi" w:hAnsiTheme="minorHAnsi" w:cstheme="minorHAnsi"/>
          <w:b/>
          <w:bCs/>
        </w:rPr>
        <w:t>Dziale</w:t>
      </w:r>
      <w:r w:rsidRPr="00B93B61">
        <w:rPr>
          <w:rFonts w:asciiTheme="minorHAnsi" w:hAnsiTheme="minorHAnsi" w:cstheme="minorHAnsi"/>
          <w:b/>
          <w:bCs/>
          <w:spacing w:val="-2"/>
        </w:rPr>
        <w:t xml:space="preserve"> </w:t>
      </w:r>
      <w:r w:rsidRPr="00B93B61">
        <w:rPr>
          <w:rFonts w:asciiTheme="minorHAnsi" w:hAnsiTheme="minorHAnsi" w:cstheme="minorHAnsi"/>
          <w:b/>
          <w:bCs/>
        </w:rPr>
        <w:t>VIII</w:t>
      </w:r>
      <w:r w:rsidRPr="00B93B61">
        <w:rPr>
          <w:rFonts w:asciiTheme="minorHAnsi" w:hAnsiTheme="minorHAnsi" w:cstheme="minorHAnsi"/>
          <w:b/>
          <w:bCs/>
          <w:spacing w:val="-5"/>
        </w:rPr>
        <w:t xml:space="preserve"> </w:t>
      </w:r>
      <w:r w:rsidRPr="00B93B61">
        <w:rPr>
          <w:rFonts w:asciiTheme="minorHAnsi" w:hAnsiTheme="minorHAnsi" w:cstheme="minorHAnsi"/>
          <w:b/>
          <w:bCs/>
        </w:rPr>
        <w:t>pkt.</w:t>
      </w:r>
      <w:r w:rsidRPr="00B93B61">
        <w:rPr>
          <w:rFonts w:asciiTheme="minorHAnsi" w:hAnsiTheme="minorHAnsi" w:cstheme="minorHAnsi"/>
          <w:b/>
          <w:bCs/>
          <w:spacing w:val="-2"/>
        </w:rPr>
        <w:t xml:space="preserve"> </w:t>
      </w:r>
      <w:r w:rsidRPr="00B93B61">
        <w:rPr>
          <w:rFonts w:asciiTheme="minorHAnsi" w:hAnsiTheme="minorHAnsi" w:cstheme="minorHAnsi"/>
          <w:b/>
          <w:bCs/>
        </w:rPr>
        <w:t>1</w:t>
      </w:r>
      <w:r w:rsidRPr="00B93B61">
        <w:rPr>
          <w:rFonts w:asciiTheme="minorHAnsi" w:hAnsiTheme="minorHAnsi" w:cstheme="minorHAnsi"/>
          <w:b/>
          <w:bCs/>
          <w:spacing w:val="-2"/>
        </w:rPr>
        <w:t xml:space="preserve"> </w:t>
      </w:r>
      <w:r w:rsidRPr="00B93B61">
        <w:rPr>
          <w:rFonts w:asciiTheme="minorHAnsi" w:hAnsiTheme="minorHAnsi" w:cstheme="minorHAnsi"/>
          <w:b/>
          <w:bCs/>
        </w:rPr>
        <w:t>ppkt</w:t>
      </w:r>
      <w:r w:rsidRPr="00B93B61">
        <w:rPr>
          <w:rFonts w:asciiTheme="minorHAnsi" w:hAnsiTheme="minorHAnsi" w:cstheme="minorHAnsi"/>
          <w:b/>
          <w:bCs/>
          <w:spacing w:val="-2"/>
        </w:rPr>
        <w:t xml:space="preserve"> </w:t>
      </w:r>
      <w:r w:rsidRPr="00B93B61">
        <w:rPr>
          <w:rFonts w:asciiTheme="minorHAnsi" w:hAnsiTheme="minorHAnsi" w:cstheme="minorHAnsi"/>
          <w:b/>
          <w:bCs/>
        </w:rPr>
        <w:t>1</w:t>
      </w:r>
      <w:r w:rsidRPr="00B93B61">
        <w:rPr>
          <w:rFonts w:asciiTheme="minorHAnsi" w:hAnsiTheme="minorHAnsi" w:cstheme="minorHAnsi"/>
          <w:b/>
          <w:bCs/>
          <w:spacing w:val="-2"/>
        </w:rPr>
        <w:t xml:space="preserve"> </w:t>
      </w:r>
      <w:r w:rsidRPr="00B93B61">
        <w:rPr>
          <w:rFonts w:asciiTheme="minorHAnsi" w:hAnsiTheme="minorHAnsi" w:cstheme="minorHAnsi"/>
          <w:b/>
          <w:bCs/>
          <w:spacing w:val="-4"/>
        </w:rPr>
        <w:t>SWZ;</w:t>
      </w:r>
    </w:p>
    <w:p w14:paraId="79171828" w14:textId="77777777" w:rsidR="00383220" w:rsidRPr="00B93B61" w:rsidRDefault="00377290" w:rsidP="001419CF">
      <w:pPr>
        <w:pStyle w:val="Akapitzlist"/>
        <w:numPr>
          <w:ilvl w:val="1"/>
          <w:numId w:val="10"/>
        </w:numPr>
        <w:tabs>
          <w:tab w:val="left" w:pos="1366"/>
        </w:tabs>
        <w:spacing w:line="276" w:lineRule="auto"/>
        <w:ind w:left="1366" w:right="367"/>
        <w:rPr>
          <w:rFonts w:asciiTheme="minorHAnsi" w:hAnsiTheme="minorHAnsi" w:cstheme="minorHAnsi"/>
          <w:b/>
          <w:bCs/>
        </w:rPr>
      </w:pPr>
      <w:r w:rsidRPr="00B93B61">
        <w:rPr>
          <w:rFonts w:asciiTheme="minorHAnsi" w:hAnsiTheme="minorHAnsi" w:cstheme="minorHAnsi"/>
          <w:b/>
          <w:bCs/>
        </w:rPr>
        <w:t>zobowiązanie innego podmiotu oraz jego oświadczenie, o których mowa w Dziale VIII pkt. 1 ppkt</w:t>
      </w:r>
      <w:r w:rsidRPr="00B93B61">
        <w:rPr>
          <w:rFonts w:asciiTheme="minorHAnsi" w:hAnsiTheme="minorHAnsi" w:cstheme="minorHAnsi"/>
          <w:b/>
          <w:bCs/>
          <w:spacing w:val="40"/>
        </w:rPr>
        <w:t xml:space="preserve"> </w:t>
      </w:r>
      <w:r w:rsidRPr="00B93B61">
        <w:rPr>
          <w:rFonts w:asciiTheme="minorHAnsi" w:hAnsiTheme="minorHAnsi" w:cstheme="minorHAnsi"/>
          <w:b/>
          <w:bCs/>
        </w:rPr>
        <w:t>1 i 2 SWZ (jeżeli</w:t>
      </w:r>
      <w:r w:rsidRPr="00B93B61">
        <w:rPr>
          <w:rFonts w:asciiTheme="minorHAnsi" w:hAnsiTheme="minorHAnsi" w:cstheme="minorHAnsi"/>
          <w:b/>
          <w:bCs/>
          <w:spacing w:val="80"/>
        </w:rPr>
        <w:t xml:space="preserve"> </w:t>
      </w:r>
      <w:r w:rsidRPr="00B93B61">
        <w:rPr>
          <w:rFonts w:asciiTheme="minorHAnsi" w:hAnsiTheme="minorHAnsi" w:cstheme="minorHAnsi"/>
          <w:b/>
          <w:bCs/>
        </w:rPr>
        <w:t>dotyczy);</w:t>
      </w:r>
    </w:p>
    <w:p w14:paraId="0606A0C9" w14:textId="77777777" w:rsidR="00383220" w:rsidRPr="00B93B61" w:rsidRDefault="00377290" w:rsidP="001419CF">
      <w:pPr>
        <w:pStyle w:val="Akapitzlist"/>
        <w:numPr>
          <w:ilvl w:val="1"/>
          <w:numId w:val="10"/>
        </w:numPr>
        <w:tabs>
          <w:tab w:val="left" w:pos="1366"/>
        </w:tabs>
        <w:spacing w:line="276" w:lineRule="auto"/>
        <w:ind w:left="1366" w:right="373"/>
        <w:rPr>
          <w:rFonts w:asciiTheme="minorHAnsi" w:hAnsiTheme="minorHAnsi" w:cstheme="minorHAnsi"/>
          <w:b/>
          <w:bCs/>
        </w:rPr>
      </w:pPr>
      <w:r w:rsidRPr="00B93B61">
        <w:rPr>
          <w:rFonts w:asciiTheme="minorHAnsi" w:hAnsiTheme="minorHAnsi" w:cstheme="minorHAnsi"/>
          <w:b/>
          <w:bCs/>
        </w:rPr>
        <w:t xml:space="preserve">dokumenty, z których wynika prawo do podpisania oferty; odpowiednie pełnomocnictwa (jeżeli </w:t>
      </w:r>
      <w:r w:rsidRPr="00B93B61">
        <w:rPr>
          <w:rFonts w:asciiTheme="minorHAnsi" w:hAnsiTheme="minorHAnsi" w:cstheme="minorHAnsi"/>
          <w:b/>
          <w:bCs/>
          <w:spacing w:val="-2"/>
        </w:rPr>
        <w:t>dotyczy);</w:t>
      </w:r>
    </w:p>
    <w:p w14:paraId="4752E203" w14:textId="4872A6B2" w:rsidR="00383220" w:rsidRPr="005316EB" w:rsidRDefault="00377290" w:rsidP="001419CF">
      <w:pPr>
        <w:pStyle w:val="Akapitzlist"/>
        <w:numPr>
          <w:ilvl w:val="1"/>
          <w:numId w:val="10"/>
        </w:numPr>
        <w:tabs>
          <w:tab w:val="left" w:pos="1365"/>
        </w:tabs>
        <w:spacing w:before="1" w:line="276" w:lineRule="auto"/>
        <w:ind w:left="1365" w:hanging="359"/>
        <w:rPr>
          <w:rFonts w:asciiTheme="minorHAnsi" w:hAnsiTheme="minorHAnsi" w:cstheme="minorHAnsi"/>
          <w:b/>
          <w:bCs/>
        </w:rPr>
      </w:pPr>
      <w:r w:rsidRPr="005316EB">
        <w:rPr>
          <w:rFonts w:asciiTheme="minorHAnsi" w:hAnsiTheme="minorHAnsi" w:cstheme="minorHAnsi"/>
          <w:b/>
          <w:bCs/>
        </w:rPr>
        <w:t>przedmiotowe</w:t>
      </w:r>
      <w:r w:rsidRPr="005316EB">
        <w:rPr>
          <w:rFonts w:asciiTheme="minorHAnsi" w:hAnsiTheme="minorHAnsi" w:cstheme="minorHAnsi"/>
          <w:b/>
          <w:bCs/>
          <w:spacing w:val="-8"/>
        </w:rPr>
        <w:t xml:space="preserve"> </w:t>
      </w:r>
      <w:r w:rsidRPr="005316EB">
        <w:rPr>
          <w:rFonts w:asciiTheme="minorHAnsi" w:hAnsiTheme="minorHAnsi" w:cstheme="minorHAnsi"/>
          <w:b/>
          <w:bCs/>
        </w:rPr>
        <w:t>środki</w:t>
      </w:r>
      <w:r w:rsidRPr="005316EB">
        <w:rPr>
          <w:rFonts w:asciiTheme="minorHAnsi" w:hAnsiTheme="minorHAnsi" w:cstheme="minorHAnsi"/>
          <w:b/>
          <w:bCs/>
          <w:spacing w:val="-6"/>
        </w:rPr>
        <w:t xml:space="preserve"> </w:t>
      </w:r>
      <w:r w:rsidRPr="005316EB">
        <w:rPr>
          <w:rFonts w:asciiTheme="minorHAnsi" w:hAnsiTheme="minorHAnsi" w:cstheme="minorHAnsi"/>
          <w:b/>
          <w:bCs/>
          <w:spacing w:val="-2"/>
        </w:rPr>
        <w:t>dowodowe</w:t>
      </w:r>
      <w:r w:rsidR="00472C2A" w:rsidRPr="005316EB">
        <w:rPr>
          <w:rFonts w:asciiTheme="minorHAnsi" w:hAnsiTheme="minorHAnsi" w:cstheme="minorHAnsi"/>
          <w:b/>
          <w:bCs/>
          <w:spacing w:val="-2"/>
        </w:rPr>
        <w:t xml:space="preserve"> </w:t>
      </w:r>
      <w:r w:rsidR="001B7508" w:rsidRPr="005316EB">
        <w:rPr>
          <w:rFonts w:asciiTheme="minorHAnsi" w:hAnsiTheme="minorHAnsi" w:cstheme="minorHAnsi"/>
          <w:b/>
          <w:bCs/>
          <w:spacing w:val="-2"/>
        </w:rPr>
        <w:t xml:space="preserve"> </w:t>
      </w:r>
      <w:r w:rsidR="001278F2">
        <w:rPr>
          <w:rFonts w:asciiTheme="minorHAnsi" w:hAnsiTheme="minorHAnsi" w:cstheme="minorHAnsi"/>
          <w:b/>
          <w:bCs/>
          <w:spacing w:val="-2"/>
        </w:rPr>
        <w:t>(jeśli dotyczy)</w:t>
      </w:r>
    </w:p>
    <w:p w14:paraId="51B56042" w14:textId="77777777" w:rsidR="00383220" w:rsidRPr="0030212B" w:rsidRDefault="00377290" w:rsidP="001419CF">
      <w:pPr>
        <w:pStyle w:val="Akapitzlist"/>
        <w:numPr>
          <w:ilvl w:val="0"/>
          <w:numId w:val="10"/>
        </w:numPr>
        <w:tabs>
          <w:tab w:val="left" w:pos="1005"/>
          <w:tab w:val="left" w:pos="1018"/>
        </w:tabs>
        <w:spacing w:line="276" w:lineRule="auto"/>
        <w:ind w:left="1018" w:right="365" w:hanging="360"/>
        <w:rPr>
          <w:rFonts w:asciiTheme="minorHAnsi" w:hAnsiTheme="minorHAnsi" w:cstheme="minorHAnsi"/>
        </w:rPr>
      </w:pPr>
      <w:r w:rsidRPr="0030212B">
        <w:rPr>
          <w:rFonts w:asciiTheme="minorHAnsi" w:hAnsiTheme="minorHAnsi" w:cstheme="minorHAnsi"/>
        </w:rPr>
        <w:t xml:space="preserve">Każdy Wykonawca przedłoży tylko jedną ofertę, sam lub jako reprezentant spółki czy konsorcjum. Złożenie więcej niż jednej oferty przez jednego Wykonawcę spowoduje odrzucenie wszystkich jego </w:t>
      </w:r>
      <w:r w:rsidRPr="0030212B">
        <w:rPr>
          <w:rFonts w:asciiTheme="minorHAnsi" w:hAnsiTheme="minorHAnsi" w:cstheme="minorHAnsi"/>
          <w:spacing w:val="-2"/>
        </w:rPr>
        <w:t>ofert</w:t>
      </w:r>
    </w:p>
    <w:p w14:paraId="363AB5A5" w14:textId="77777777" w:rsidR="00383220" w:rsidRPr="0030212B" w:rsidRDefault="00383220" w:rsidP="0030212B">
      <w:pPr>
        <w:spacing w:line="276" w:lineRule="auto"/>
        <w:jc w:val="both"/>
        <w:rPr>
          <w:rFonts w:asciiTheme="minorHAnsi" w:hAnsiTheme="minorHAnsi" w:cstheme="minorHAnsi"/>
        </w:rPr>
        <w:sectPr w:rsidR="00383220" w:rsidRPr="0030212B" w:rsidSect="000038AF">
          <w:type w:val="continuous"/>
          <w:pgSz w:w="11910" w:h="16840"/>
          <w:pgMar w:top="1440" w:right="1080" w:bottom="1440" w:left="1080" w:header="0" w:footer="1026" w:gutter="0"/>
          <w:cols w:space="708"/>
          <w:docGrid w:linePitch="299"/>
        </w:sectPr>
      </w:pPr>
    </w:p>
    <w:p w14:paraId="0557437A" w14:textId="77777777" w:rsidR="00383220" w:rsidRPr="0030212B" w:rsidRDefault="00377290" w:rsidP="001419CF">
      <w:pPr>
        <w:pStyle w:val="Akapitzlist"/>
        <w:numPr>
          <w:ilvl w:val="0"/>
          <w:numId w:val="10"/>
        </w:numPr>
        <w:tabs>
          <w:tab w:val="left" w:pos="1005"/>
          <w:tab w:val="left" w:pos="1018"/>
        </w:tabs>
        <w:spacing w:before="70" w:line="276" w:lineRule="auto"/>
        <w:ind w:left="1018" w:right="370" w:hanging="360"/>
        <w:rPr>
          <w:rFonts w:asciiTheme="minorHAnsi" w:hAnsiTheme="minorHAnsi" w:cstheme="minorHAnsi"/>
        </w:rPr>
      </w:pPr>
      <w:r w:rsidRPr="0030212B">
        <w:rPr>
          <w:rFonts w:asciiTheme="minorHAnsi" w:hAnsiTheme="minorHAnsi" w:cstheme="minorHAnsi"/>
        </w:rPr>
        <w:t>Formularz oferty oraz wszystkie załączniki zostaną podpisane przez upełnomocnionego przedstawiciela Wykonawcy. Pełnomocnictwo do podpisania oferty winno być dołączone do oferty, o ile nie wynika ono z ustawy albo z innych dokumentów załączonych do oferty.</w:t>
      </w:r>
    </w:p>
    <w:p w14:paraId="7FC44C33" w14:textId="77777777" w:rsidR="00383220" w:rsidRPr="0030212B" w:rsidRDefault="00377290" w:rsidP="001419CF">
      <w:pPr>
        <w:pStyle w:val="Akapitzlist"/>
        <w:numPr>
          <w:ilvl w:val="0"/>
          <w:numId w:val="10"/>
        </w:numPr>
        <w:tabs>
          <w:tab w:val="left" w:pos="1005"/>
          <w:tab w:val="left" w:pos="1018"/>
        </w:tabs>
        <w:spacing w:line="276" w:lineRule="auto"/>
        <w:ind w:left="1018" w:right="365" w:hanging="360"/>
        <w:rPr>
          <w:rFonts w:asciiTheme="minorHAnsi" w:hAnsiTheme="minorHAnsi" w:cstheme="minorHAnsi"/>
          <w:b/>
        </w:rPr>
      </w:pPr>
      <w:r w:rsidRPr="0030212B">
        <w:rPr>
          <w:rFonts w:asciiTheme="minorHAnsi" w:hAnsiTheme="minorHAnsi" w:cstheme="minorHAnsi"/>
        </w:rPr>
        <w:t>Wykonawcy wspólnie ubiegający się o udzielenie zamówienia publicznego składają jeden lub kilka dokumentów tak, aby wspólnie udokumentować spełnianie warunków podmiotowych, brak podstaw do wykluczenia oraz dotyczących przedmiotu zamówienia</w:t>
      </w:r>
      <w:r w:rsidRPr="0030212B">
        <w:rPr>
          <w:rFonts w:asciiTheme="minorHAnsi" w:hAnsiTheme="minorHAnsi" w:cstheme="minorHAnsi"/>
          <w:b/>
        </w:rPr>
        <w:t xml:space="preserve">. </w:t>
      </w:r>
      <w:r w:rsidRPr="0030212B">
        <w:rPr>
          <w:rFonts w:asciiTheme="minorHAnsi" w:hAnsiTheme="minorHAnsi" w:cstheme="minorHAnsi"/>
        </w:rPr>
        <w:t xml:space="preserve">Wymagane oświadczenia należy złożyć w sposób wyraźnie wskazujący, iż oświadczenie składają wszyscy Wykonawcy wspólnie ubiegający się o udzielenie zamówienia publicznego. Nadto, Wykonawcy wspólnie ubiegający się o udzielenie zamówienia publicznego, ustanawiają pełnomocnika do reprezentowania ich w postępowaniu o udzielenie zamówienia albo reprezentowania w postępowaniu i zawarcia umowy w sprawie zamówienia publicznego. Stosowne pełnomocnictwo musi zostać opatrzone kwalifikowanym podpisem elektronicznym lub podpisem zaufanym, lub podpisem osobistym. </w:t>
      </w:r>
      <w:r w:rsidRPr="0030212B">
        <w:rPr>
          <w:rFonts w:asciiTheme="minorHAnsi" w:hAnsiTheme="minorHAnsi" w:cstheme="minorHAnsi"/>
          <w:b/>
        </w:rPr>
        <w:t xml:space="preserve">Wspólnicy spółki cywilnej traktowani są jak wykonawcy ubiegający się wspólnie o udzielenie zamówienia </w:t>
      </w:r>
      <w:r w:rsidRPr="0030212B">
        <w:rPr>
          <w:rFonts w:asciiTheme="minorHAnsi" w:hAnsiTheme="minorHAnsi" w:cstheme="minorHAnsi"/>
          <w:b/>
          <w:spacing w:val="-2"/>
        </w:rPr>
        <w:t>publicznego.</w:t>
      </w:r>
    </w:p>
    <w:p w14:paraId="28AC392A" w14:textId="77777777" w:rsidR="00383220" w:rsidRPr="0030212B" w:rsidRDefault="00377290" w:rsidP="0030212B">
      <w:pPr>
        <w:pStyle w:val="Tekstpodstawowy"/>
        <w:spacing w:before="1" w:line="276" w:lineRule="auto"/>
        <w:ind w:firstLine="0"/>
        <w:rPr>
          <w:rFonts w:asciiTheme="minorHAnsi" w:hAnsiTheme="minorHAnsi" w:cstheme="minorHAnsi"/>
          <w:b/>
        </w:rPr>
      </w:pPr>
      <w:r w:rsidRPr="0030212B">
        <w:rPr>
          <w:rFonts w:asciiTheme="minorHAnsi" w:hAnsiTheme="minorHAnsi" w:cstheme="minorHAnsi"/>
          <w:noProof/>
        </w:rPr>
        <mc:AlternateContent>
          <mc:Choice Requires="wps">
            <w:drawing>
              <wp:anchor distT="0" distB="0" distL="0" distR="0" simplePos="0" relativeHeight="487595008" behindDoc="1" locked="0" layoutInCell="1" allowOverlap="1" wp14:anchorId="52776A6B" wp14:editId="15FEA093">
                <wp:simplePos x="0" y="0"/>
                <wp:positionH relativeFrom="page">
                  <wp:posOffset>961948</wp:posOffset>
                </wp:positionH>
                <wp:positionV relativeFrom="paragraph">
                  <wp:posOffset>165417</wp:posOffset>
                </wp:positionV>
                <wp:extent cx="6014720" cy="268605"/>
                <wp:effectExtent l="0" t="0" r="24130" b="17145"/>
                <wp:wrapTopAndBottom/>
                <wp:docPr id="20"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4720" cy="26860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2C53A714" w14:textId="77777777" w:rsidR="00383220" w:rsidRDefault="00377290" w:rsidP="00472C2A">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3" w:right="4"/>
                              <w:jc w:val="center"/>
                              <w:rPr>
                                <w:b/>
                                <w:color w:val="000000"/>
                              </w:rPr>
                            </w:pPr>
                            <w:r>
                              <w:rPr>
                                <w:b/>
                                <w:color w:val="000000"/>
                              </w:rPr>
                              <w:t>DZIAŁ</w:t>
                            </w:r>
                            <w:r>
                              <w:rPr>
                                <w:b/>
                                <w:color w:val="000000"/>
                                <w:spacing w:val="-5"/>
                              </w:rPr>
                              <w:t xml:space="preserve"> </w:t>
                            </w:r>
                            <w:r>
                              <w:rPr>
                                <w:b/>
                                <w:color w:val="000000"/>
                              </w:rPr>
                              <w:t>XIII</w:t>
                            </w:r>
                            <w:r>
                              <w:rPr>
                                <w:b/>
                                <w:color w:val="000000"/>
                                <w:spacing w:val="-3"/>
                              </w:rPr>
                              <w:t xml:space="preserve"> </w:t>
                            </w:r>
                            <w:r>
                              <w:rPr>
                                <w:b/>
                                <w:color w:val="000000"/>
                              </w:rPr>
                              <w:t>Termin</w:t>
                            </w:r>
                            <w:r>
                              <w:rPr>
                                <w:b/>
                                <w:color w:val="000000"/>
                                <w:spacing w:val="-5"/>
                              </w:rPr>
                              <w:t xml:space="preserve"> </w:t>
                            </w:r>
                            <w:r>
                              <w:rPr>
                                <w:b/>
                                <w:color w:val="000000"/>
                              </w:rPr>
                              <w:t>składania</w:t>
                            </w:r>
                            <w:r>
                              <w:rPr>
                                <w:b/>
                                <w:color w:val="000000"/>
                                <w:spacing w:val="-3"/>
                              </w:rPr>
                              <w:t xml:space="preserve"> </w:t>
                            </w:r>
                            <w:r>
                              <w:rPr>
                                <w:b/>
                                <w:color w:val="000000"/>
                              </w:rPr>
                              <w:t>i</w:t>
                            </w:r>
                            <w:r>
                              <w:rPr>
                                <w:b/>
                                <w:color w:val="000000"/>
                                <w:spacing w:val="-4"/>
                              </w:rPr>
                              <w:t xml:space="preserve"> </w:t>
                            </w:r>
                            <w:r>
                              <w:rPr>
                                <w:b/>
                                <w:color w:val="000000"/>
                              </w:rPr>
                              <w:t>otwarcia</w:t>
                            </w:r>
                            <w:r>
                              <w:rPr>
                                <w:b/>
                                <w:color w:val="000000"/>
                                <w:spacing w:val="-5"/>
                              </w:rPr>
                              <w:t xml:space="preserve"> </w:t>
                            </w:r>
                            <w:r>
                              <w:rPr>
                                <w:b/>
                                <w:color w:val="000000"/>
                                <w:spacing w:val="-2"/>
                              </w:rPr>
                              <w:t>ofert</w:t>
                            </w:r>
                          </w:p>
                        </w:txbxContent>
                      </wps:txbx>
                      <wps:bodyPr wrap="square" lIns="0" tIns="0" rIns="0" bIns="0" rtlCol="0">
                        <a:noAutofit/>
                      </wps:bodyPr>
                    </wps:wsp>
                  </a:graphicData>
                </a:graphic>
              </wp:anchor>
            </w:drawing>
          </mc:Choice>
          <mc:Fallback>
            <w:pict>
              <v:shape w14:anchorId="52776A6B" id="Textbox 20" o:spid="_x0000_s1038" type="#_x0000_t202" style="position:absolute;left:0;text-align:left;margin-left:75.75pt;margin-top:13pt;width:473.6pt;height:21.15pt;z-index:-1572147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" fillcolor="white [3201]" strokecolor="#4bacc6 [3208]" strokeweight="2pt">
                <v:path arrowok="t"/>
                <v:textbox inset="0,0,0,0">
                  <w:txbxContent>
                    <w:p w14:paraId="2C53A714" w14:textId="77777777" w:rsidR="00383220" w:rsidRDefault="00377290" w:rsidP="00472C2A">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3" w:right="4"/>
                        <w:jc w:val="center"/>
                        <w:rPr>
                          <w:b/>
                          <w:color w:val="000000"/>
                        </w:rPr>
                      </w:pPr>
                      <w:r>
                        <w:rPr>
                          <w:b/>
                          <w:color w:val="000000"/>
                        </w:rPr>
                        <w:t>DZIAŁ</w:t>
                      </w:r>
                      <w:r>
                        <w:rPr>
                          <w:b/>
                          <w:color w:val="000000"/>
                          <w:spacing w:val="-5"/>
                        </w:rPr>
                        <w:t xml:space="preserve"> </w:t>
                      </w:r>
                      <w:r>
                        <w:rPr>
                          <w:b/>
                          <w:color w:val="000000"/>
                        </w:rPr>
                        <w:t>XIII</w:t>
                      </w:r>
                      <w:r>
                        <w:rPr>
                          <w:b/>
                          <w:color w:val="000000"/>
                          <w:spacing w:val="-3"/>
                        </w:rPr>
                        <w:t xml:space="preserve"> </w:t>
                      </w:r>
                      <w:r>
                        <w:rPr>
                          <w:b/>
                          <w:color w:val="000000"/>
                        </w:rPr>
                        <w:t>Termin</w:t>
                      </w:r>
                      <w:r>
                        <w:rPr>
                          <w:b/>
                          <w:color w:val="000000"/>
                          <w:spacing w:val="-5"/>
                        </w:rPr>
                        <w:t xml:space="preserve"> </w:t>
                      </w:r>
                      <w:r>
                        <w:rPr>
                          <w:b/>
                          <w:color w:val="000000"/>
                        </w:rPr>
                        <w:t>składania</w:t>
                      </w:r>
                      <w:r>
                        <w:rPr>
                          <w:b/>
                          <w:color w:val="000000"/>
                          <w:spacing w:val="-3"/>
                        </w:rPr>
                        <w:t xml:space="preserve"> </w:t>
                      </w:r>
                      <w:r>
                        <w:rPr>
                          <w:b/>
                          <w:color w:val="000000"/>
                        </w:rPr>
                        <w:t>i</w:t>
                      </w:r>
                      <w:r>
                        <w:rPr>
                          <w:b/>
                          <w:color w:val="000000"/>
                          <w:spacing w:val="-4"/>
                        </w:rPr>
                        <w:t xml:space="preserve"> </w:t>
                      </w:r>
                      <w:r>
                        <w:rPr>
                          <w:b/>
                          <w:color w:val="000000"/>
                        </w:rPr>
                        <w:t>otwarcia</w:t>
                      </w:r>
                      <w:r>
                        <w:rPr>
                          <w:b/>
                          <w:color w:val="000000"/>
                          <w:spacing w:val="-5"/>
                        </w:rPr>
                        <w:t xml:space="preserve"> </w:t>
                      </w:r>
                      <w:r>
                        <w:rPr>
                          <w:b/>
                          <w:color w:val="000000"/>
                          <w:spacing w:val="-2"/>
                        </w:rPr>
                        <w:t>ofert</w:t>
                      </w:r>
                    </w:p>
                  </w:txbxContent>
                </v:textbox>
                <w10:wrap type="topAndBottom" anchorx="page"/>
              </v:shape>
            </w:pict>
          </mc:Fallback>
        </mc:AlternateContent>
      </w:r>
    </w:p>
    <w:p w14:paraId="7219C4D1" w14:textId="573CC08D" w:rsidR="00383220" w:rsidRPr="0030212B" w:rsidRDefault="00377290" w:rsidP="001419CF">
      <w:pPr>
        <w:pStyle w:val="Akapitzlist"/>
        <w:numPr>
          <w:ilvl w:val="0"/>
          <w:numId w:val="9"/>
        </w:numPr>
        <w:tabs>
          <w:tab w:val="left" w:pos="1005"/>
          <w:tab w:val="left" w:pos="1018"/>
        </w:tabs>
        <w:spacing w:before="3" w:line="276" w:lineRule="auto"/>
        <w:ind w:right="365" w:hanging="360"/>
        <w:rPr>
          <w:rFonts w:asciiTheme="minorHAnsi" w:hAnsiTheme="minorHAnsi" w:cstheme="minorHAnsi"/>
          <w:b/>
        </w:rPr>
      </w:pPr>
      <w:r w:rsidRPr="0030212B">
        <w:rPr>
          <w:rFonts w:asciiTheme="minorHAnsi" w:hAnsiTheme="minorHAnsi" w:cstheme="minorHAnsi"/>
        </w:rPr>
        <w:t>Ofertę wraz z załącznikami należy złożyć za pośrednictwem</w:t>
      </w:r>
      <w:r w:rsidR="00285C97" w:rsidRPr="0030212B">
        <w:rPr>
          <w:rFonts w:asciiTheme="minorHAnsi" w:hAnsiTheme="minorHAnsi" w:cstheme="minorHAnsi"/>
        </w:rPr>
        <w:t xml:space="preserve"> Platformy e-Zamówienia, która jest dostępna pod adresem: </w:t>
      </w:r>
      <w:hyperlink r:id="rId25" w:history="1">
        <w:r w:rsidR="00285C97" w:rsidRPr="0030212B">
          <w:rPr>
            <w:rFonts w:asciiTheme="minorHAnsi" w:hAnsiTheme="minorHAnsi" w:cstheme="minorHAnsi"/>
            <w:b/>
            <w:bCs/>
          </w:rPr>
          <w:t>https://ezamowienia.gov.pl</w:t>
        </w:r>
      </w:hyperlink>
      <w:r w:rsidRPr="0030212B">
        <w:rPr>
          <w:rFonts w:asciiTheme="minorHAnsi" w:hAnsiTheme="minorHAnsi" w:cstheme="minorHAnsi"/>
        </w:rPr>
        <w:t xml:space="preserve"> w terminie najpóźniej do dnia</w:t>
      </w:r>
      <w:r w:rsidR="004F32B3">
        <w:rPr>
          <w:rFonts w:asciiTheme="minorHAnsi" w:hAnsiTheme="minorHAnsi" w:cstheme="minorHAnsi"/>
        </w:rPr>
        <w:t xml:space="preserve"> </w:t>
      </w:r>
      <w:r w:rsidR="004F32B3" w:rsidRPr="004F32B3">
        <w:rPr>
          <w:rFonts w:asciiTheme="minorHAnsi" w:hAnsiTheme="minorHAnsi" w:cstheme="minorHAnsi"/>
          <w:b/>
          <w:bCs/>
          <w:color w:val="FF0000"/>
        </w:rPr>
        <w:t>0</w:t>
      </w:r>
      <w:r w:rsidR="00851CC9">
        <w:rPr>
          <w:rFonts w:asciiTheme="minorHAnsi" w:hAnsiTheme="minorHAnsi" w:cstheme="minorHAnsi"/>
          <w:b/>
          <w:bCs/>
          <w:color w:val="FF0000"/>
        </w:rPr>
        <w:t>7</w:t>
      </w:r>
      <w:r w:rsidR="004F32B3" w:rsidRPr="004F32B3">
        <w:rPr>
          <w:rFonts w:asciiTheme="minorHAnsi" w:hAnsiTheme="minorHAnsi" w:cstheme="minorHAnsi"/>
          <w:b/>
          <w:bCs/>
          <w:color w:val="FF0000"/>
        </w:rPr>
        <w:t>.11.</w:t>
      </w:r>
      <w:r w:rsidR="00FC5CC5" w:rsidRPr="004F32B3">
        <w:rPr>
          <w:rFonts w:asciiTheme="minorHAnsi" w:hAnsiTheme="minorHAnsi" w:cstheme="minorHAnsi"/>
          <w:b/>
          <w:bCs/>
          <w:color w:val="FF0000"/>
        </w:rPr>
        <w:t>2024 r.</w:t>
      </w:r>
      <w:r w:rsidRPr="004F32B3">
        <w:rPr>
          <w:rFonts w:asciiTheme="minorHAnsi" w:hAnsiTheme="minorHAnsi" w:cstheme="minorHAnsi"/>
          <w:b/>
          <w:bCs/>
          <w:color w:val="FF0000"/>
        </w:rPr>
        <w:t xml:space="preserve"> do</w:t>
      </w:r>
      <w:r w:rsidRPr="004F32B3">
        <w:rPr>
          <w:rFonts w:asciiTheme="minorHAnsi" w:hAnsiTheme="minorHAnsi" w:cstheme="minorHAnsi"/>
          <w:b/>
          <w:bCs/>
          <w:color w:val="FF0000"/>
          <w:spacing w:val="40"/>
        </w:rPr>
        <w:t xml:space="preserve"> </w:t>
      </w:r>
      <w:r w:rsidRPr="004F32B3">
        <w:rPr>
          <w:rFonts w:asciiTheme="minorHAnsi" w:hAnsiTheme="minorHAnsi" w:cstheme="minorHAnsi"/>
          <w:b/>
          <w:bCs/>
          <w:color w:val="FF0000"/>
        </w:rPr>
        <w:t xml:space="preserve">godziny </w:t>
      </w:r>
      <w:r w:rsidR="004F32B3" w:rsidRPr="004F32B3">
        <w:rPr>
          <w:rFonts w:asciiTheme="minorHAnsi" w:hAnsiTheme="minorHAnsi" w:cstheme="minorHAnsi"/>
          <w:b/>
          <w:bCs/>
          <w:color w:val="FF0000"/>
        </w:rPr>
        <w:t>10</w:t>
      </w:r>
      <w:r w:rsidRPr="004F32B3">
        <w:rPr>
          <w:rFonts w:asciiTheme="minorHAnsi" w:hAnsiTheme="minorHAnsi" w:cstheme="minorHAnsi"/>
          <w:b/>
          <w:bCs/>
          <w:color w:val="FF0000"/>
        </w:rPr>
        <w:t>:00</w:t>
      </w:r>
    </w:p>
    <w:p w14:paraId="61A0677B" w14:textId="1DB11D3B" w:rsidR="00383220" w:rsidRPr="0030212B" w:rsidRDefault="00377290" w:rsidP="001419CF">
      <w:pPr>
        <w:pStyle w:val="Akapitzlist"/>
        <w:numPr>
          <w:ilvl w:val="0"/>
          <w:numId w:val="9"/>
        </w:numPr>
        <w:tabs>
          <w:tab w:val="left" w:pos="1005"/>
          <w:tab w:val="left" w:pos="1018"/>
        </w:tabs>
        <w:spacing w:before="2" w:line="276" w:lineRule="auto"/>
        <w:ind w:right="366" w:hanging="360"/>
        <w:rPr>
          <w:rFonts w:asciiTheme="minorHAnsi" w:hAnsiTheme="minorHAnsi" w:cstheme="minorHAnsi"/>
        </w:rPr>
      </w:pPr>
      <w:r w:rsidRPr="0030212B">
        <w:rPr>
          <w:rFonts w:asciiTheme="minorHAnsi" w:hAnsiTheme="minorHAnsi" w:cstheme="minorHAnsi"/>
        </w:rPr>
        <w:t>Otwarcie</w:t>
      </w:r>
      <w:r w:rsidRPr="0030212B">
        <w:rPr>
          <w:rFonts w:asciiTheme="minorHAnsi" w:hAnsiTheme="minorHAnsi" w:cstheme="minorHAnsi"/>
          <w:spacing w:val="-2"/>
        </w:rPr>
        <w:t xml:space="preserve"> </w:t>
      </w:r>
      <w:r w:rsidRPr="0030212B">
        <w:rPr>
          <w:rFonts w:asciiTheme="minorHAnsi" w:hAnsiTheme="minorHAnsi" w:cstheme="minorHAnsi"/>
        </w:rPr>
        <w:t>ofert</w:t>
      </w:r>
      <w:r w:rsidRPr="0030212B">
        <w:rPr>
          <w:rFonts w:asciiTheme="minorHAnsi" w:hAnsiTheme="minorHAnsi" w:cstheme="minorHAnsi"/>
          <w:spacing w:val="-1"/>
        </w:rPr>
        <w:t xml:space="preserve"> </w:t>
      </w:r>
      <w:r w:rsidRPr="0030212B">
        <w:rPr>
          <w:rFonts w:asciiTheme="minorHAnsi" w:hAnsiTheme="minorHAnsi" w:cstheme="minorHAnsi"/>
        </w:rPr>
        <w:t>nastąpi</w:t>
      </w:r>
      <w:r w:rsidRPr="0030212B">
        <w:rPr>
          <w:rFonts w:asciiTheme="minorHAnsi" w:hAnsiTheme="minorHAnsi" w:cstheme="minorHAnsi"/>
          <w:spacing w:val="-1"/>
        </w:rPr>
        <w:t xml:space="preserve"> </w:t>
      </w:r>
      <w:r w:rsidRPr="0030212B">
        <w:rPr>
          <w:rFonts w:asciiTheme="minorHAnsi" w:hAnsiTheme="minorHAnsi" w:cstheme="minorHAnsi"/>
        </w:rPr>
        <w:t>w</w:t>
      </w:r>
      <w:r w:rsidRPr="0030212B">
        <w:rPr>
          <w:rFonts w:asciiTheme="minorHAnsi" w:hAnsiTheme="minorHAnsi" w:cstheme="minorHAnsi"/>
          <w:spacing w:val="-2"/>
        </w:rPr>
        <w:t xml:space="preserve"> </w:t>
      </w:r>
      <w:r w:rsidRPr="004F32B3">
        <w:rPr>
          <w:rFonts w:asciiTheme="minorHAnsi" w:hAnsiTheme="minorHAnsi" w:cstheme="minorHAnsi"/>
          <w:bCs/>
        </w:rPr>
        <w:t>dniu</w:t>
      </w:r>
      <w:r w:rsidRPr="0030212B">
        <w:rPr>
          <w:rFonts w:asciiTheme="minorHAnsi" w:hAnsiTheme="minorHAnsi" w:cstheme="minorHAnsi"/>
          <w:b/>
          <w:spacing w:val="-3"/>
        </w:rPr>
        <w:t xml:space="preserve"> </w:t>
      </w:r>
      <w:r w:rsidR="004F32B3" w:rsidRPr="004F32B3">
        <w:rPr>
          <w:rFonts w:asciiTheme="minorHAnsi" w:hAnsiTheme="minorHAnsi" w:cstheme="minorHAnsi"/>
          <w:b/>
          <w:color w:val="FF0000"/>
        </w:rPr>
        <w:t>0</w:t>
      </w:r>
      <w:r w:rsidR="00851CC9">
        <w:rPr>
          <w:rFonts w:asciiTheme="minorHAnsi" w:hAnsiTheme="minorHAnsi" w:cstheme="minorHAnsi"/>
          <w:b/>
          <w:color w:val="FF0000"/>
        </w:rPr>
        <w:t>7</w:t>
      </w:r>
      <w:r w:rsidR="004F32B3" w:rsidRPr="004F32B3">
        <w:rPr>
          <w:rFonts w:asciiTheme="minorHAnsi" w:hAnsiTheme="minorHAnsi" w:cstheme="minorHAnsi"/>
          <w:b/>
          <w:color w:val="FF0000"/>
        </w:rPr>
        <w:t>.11.</w:t>
      </w:r>
      <w:r w:rsidR="00401CD2" w:rsidRPr="004F32B3">
        <w:rPr>
          <w:rFonts w:asciiTheme="minorHAnsi" w:hAnsiTheme="minorHAnsi" w:cstheme="minorHAnsi"/>
          <w:b/>
          <w:color w:val="FF0000"/>
        </w:rPr>
        <w:t>2024</w:t>
      </w:r>
      <w:r w:rsidRPr="004F32B3">
        <w:rPr>
          <w:rFonts w:asciiTheme="minorHAnsi" w:hAnsiTheme="minorHAnsi" w:cstheme="minorHAnsi"/>
          <w:b/>
          <w:color w:val="FF0000"/>
          <w:spacing w:val="-2"/>
        </w:rPr>
        <w:t xml:space="preserve"> </w:t>
      </w:r>
      <w:r w:rsidRPr="004F32B3">
        <w:rPr>
          <w:rFonts w:asciiTheme="minorHAnsi" w:hAnsiTheme="minorHAnsi" w:cstheme="minorHAnsi"/>
          <w:b/>
          <w:color w:val="FF0000"/>
        </w:rPr>
        <w:t>r.</w:t>
      </w:r>
      <w:r w:rsidRPr="004F32B3">
        <w:rPr>
          <w:rFonts w:asciiTheme="minorHAnsi" w:hAnsiTheme="minorHAnsi" w:cstheme="minorHAnsi"/>
          <w:b/>
          <w:color w:val="FF0000"/>
          <w:spacing w:val="-2"/>
        </w:rPr>
        <w:t xml:space="preserve"> </w:t>
      </w:r>
      <w:r w:rsidRPr="004F32B3">
        <w:rPr>
          <w:rFonts w:asciiTheme="minorHAnsi" w:hAnsiTheme="minorHAnsi" w:cstheme="minorHAnsi"/>
          <w:b/>
          <w:color w:val="FF0000"/>
        </w:rPr>
        <w:t>o</w:t>
      </w:r>
      <w:r w:rsidRPr="004F32B3">
        <w:rPr>
          <w:rFonts w:asciiTheme="minorHAnsi" w:hAnsiTheme="minorHAnsi" w:cstheme="minorHAnsi"/>
          <w:b/>
          <w:color w:val="FF0000"/>
          <w:spacing w:val="-2"/>
        </w:rPr>
        <w:t xml:space="preserve"> </w:t>
      </w:r>
      <w:r w:rsidRPr="004F32B3">
        <w:rPr>
          <w:rFonts w:asciiTheme="minorHAnsi" w:hAnsiTheme="minorHAnsi" w:cstheme="minorHAnsi"/>
          <w:b/>
          <w:color w:val="FF0000"/>
        </w:rPr>
        <w:t>godz.</w:t>
      </w:r>
      <w:r w:rsidRPr="004F32B3">
        <w:rPr>
          <w:rFonts w:asciiTheme="minorHAnsi" w:hAnsiTheme="minorHAnsi" w:cstheme="minorHAnsi"/>
          <w:b/>
          <w:color w:val="FF0000"/>
          <w:spacing w:val="-1"/>
        </w:rPr>
        <w:t xml:space="preserve"> </w:t>
      </w:r>
      <w:r w:rsidR="004F32B3" w:rsidRPr="004F32B3">
        <w:rPr>
          <w:rFonts w:asciiTheme="minorHAnsi" w:hAnsiTheme="minorHAnsi" w:cstheme="minorHAnsi"/>
          <w:b/>
          <w:color w:val="FF0000"/>
        </w:rPr>
        <w:t>10</w:t>
      </w:r>
      <w:r w:rsidR="00285C97" w:rsidRPr="004F32B3">
        <w:rPr>
          <w:rFonts w:asciiTheme="minorHAnsi" w:hAnsiTheme="minorHAnsi" w:cstheme="minorHAnsi"/>
          <w:b/>
          <w:color w:val="FF0000"/>
        </w:rPr>
        <w:t>:30</w:t>
      </w:r>
      <w:r w:rsidRPr="004F32B3">
        <w:rPr>
          <w:rFonts w:asciiTheme="minorHAnsi" w:hAnsiTheme="minorHAnsi" w:cstheme="minorHAnsi"/>
          <w:b/>
          <w:color w:val="FF0000"/>
          <w:spacing w:val="-2"/>
        </w:rPr>
        <w:t xml:space="preserve"> </w:t>
      </w:r>
      <w:r w:rsidRPr="0030212B">
        <w:rPr>
          <w:rFonts w:asciiTheme="minorHAnsi" w:hAnsiTheme="minorHAnsi" w:cstheme="minorHAnsi"/>
        </w:rPr>
        <w:t>i</w:t>
      </w:r>
      <w:r w:rsidRPr="0030212B">
        <w:rPr>
          <w:rFonts w:asciiTheme="minorHAnsi" w:hAnsiTheme="minorHAnsi" w:cstheme="minorHAnsi"/>
          <w:spacing w:val="-1"/>
        </w:rPr>
        <w:t xml:space="preserve"> </w:t>
      </w:r>
      <w:r w:rsidRPr="0030212B">
        <w:rPr>
          <w:rFonts w:asciiTheme="minorHAnsi" w:hAnsiTheme="minorHAnsi" w:cstheme="minorHAnsi"/>
        </w:rPr>
        <w:t>realizowane</w:t>
      </w:r>
      <w:r w:rsidRPr="0030212B">
        <w:rPr>
          <w:rFonts w:asciiTheme="minorHAnsi" w:hAnsiTheme="minorHAnsi" w:cstheme="minorHAnsi"/>
          <w:spacing w:val="-2"/>
        </w:rPr>
        <w:t xml:space="preserve"> </w:t>
      </w:r>
      <w:r w:rsidRPr="0030212B">
        <w:rPr>
          <w:rFonts w:asciiTheme="minorHAnsi" w:hAnsiTheme="minorHAnsi" w:cstheme="minorHAnsi"/>
        </w:rPr>
        <w:t>będzie</w:t>
      </w:r>
      <w:r w:rsidRPr="0030212B">
        <w:rPr>
          <w:rFonts w:asciiTheme="minorHAnsi" w:hAnsiTheme="minorHAnsi" w:cstheme="minorHAnsi"/>
          <w:spacing w:val="-2"/>
        </w:rPr>
        <w:t xml:space="preserve"> </w:t>
      </w:r>
      <w:r w:rsidRPr="0030212B">
        <w:rPr>
          <w:rFonts w:asciiTheme="minorHAnsi" w:hAnsiTheme="minorHAnsi" w:cstheme="minorHAnsi"/>
        </w:rPr>
        <w:t>przy</w:t>
      </w:r>
      <w:r w:rsidRPr="0030212B">
        <w:rPr>
          <w:rFonts w:asciiTheme="minorHAnsi" w:hAnsiTheme="minorHAnsi" w:cstheme="minorHAnsi"/>
          <w:spacing w:val="-2"/>
        </w:rPr>
        <w:t xml:space="preserve"> </w:t>
      </w:r>
      <w:r w:rsidRPr="0030212B">
        <w:rPr>
          <w:rFonts w:asciiTheme="minorHAnsi" w:hAnsiTheme="minorHAnsi" w:cstheme="minorHAnsi"/>
        </w:rPr>
        <w:t>użyciu</w:t>
      </w:r>
      <w:r w:rsidRPr="0030212B">
        <w:rPr>
          <w:rFonts w:asciiTheme="minorHAnsi" w:hAnsiTheme="minorHAnsi" w:cstheme="minorHAnsi"/>
          <w:spacing w:val="-2"/>
        </w:rPr>
        <w:t xml:space="preserve"> </w:t>
      </w:r>
      <w:r w:rsidRPr="0030212B">
        <w:rPr>
          <w:rFonts w:asciiTheme="minorHAnsi" w:hAnsiTheme="minorHAnsi" w:cstheme="minorHAnsi"/>
        </w:rPr>
        <w:t xml:space="preserve">systemu </w:t>
      </w:r>
      <w:r w:rsidRPr="0030212B">
        <w:rPr>
          <w:rFonts w:asciiTheme="minorHAnsi" w:hAnsiTheme="minorHAnsi" w:cstheme="minorHAnsi"/>
          <w:spacing w:val="-2"/>
        </w:rPr>
        <w:t>teleinformatycznego.</w:t>
      </w:r>
    </w:p>
    <w:p w14:paraId="61AEC6B4" w14:textId="77777777" w:rsidR="00383220" w:rsidRPr="0030212B" w:rsidRDefault="00377290" w:rsidP="001419CF">
      <w:pPr>
        <w:pStyle w:val="Akapitzlist"/>
        <w:numPr>
          <w:ilvl w:val="0"/>
          <w:numId w:val="9"/>
        </w:numPr>
        <w:tabs>
          <w:tab w:val="left" w:pos="1005"/>
          <w:tab w:val="left" w:pos="1018"/>
        </w:tabs>
        <w:spacing w:line="276" w:lineRule="auto"/>
        <w:ind w:right="366" w:hanging="360"/>
        <w:rPr>
          <w:rFonts w:asciiTheme="minorHAnsi" w:hAnsiTheme="minorHAnsi" w:cstheme="minorHAnsi"/>
        </w:rPr>
      </w:pPr>
      <w:r w:rsidRPr="0030212B">
        <w:rPr>
          <w:rFonts w:asciiTheme="minorHAnsi" w:hAnsiTheme="minorHAnsi" w:cstheme="minorHAnsi"/>
        </w:rPr>
        <w:t>Bezpośrednio przed otwarciem ofert Zamawiający udostępni na stronie internetowej prowadzonego postępowania informację o kwocie, jaką zamierza przeznaczyć na sfinansowanie zamówienia.</w:t>
      </w:r>
    </w:p>
    <w:p w14:paraId="57ED5318" w14:textId="70ED7E27" w:rsidR="00383220" w:rsidRPr="004F32B3" w:rsidRDefault="00377290" w:rsidP="003E5175">
      <w:pPr>
        <w:pStyle w:val="Akapitzlist"/>
        <w:numPr>
          <w:ilvl w:val="1"/>
          <w:numId w:val="9"/>
        </w:numPr>
        <w:tabs>
          <w:tab w:val="left" w:pos="1005"/>
          <w:tab w:val="left" w:pos="1018"/>
        </w:tabs>
        <w:spacing w:line="276" w:lineRule="auto"/>
        <w:ind w:right="375"/>
        <w:rPr>
          <w:rFonts w:asciiTheme="minorHAnsi" w:hAnsiTheme="minorHAnsi" w:cstheme="minorHAnsi"/>
        </w:rPr>
      </w:pPr>
      <w:r w:rsidRPr="004F32B3">
        <w:rPr>
          <w:rFonts w:asciiTheme="minorHAnsi" w:hAnsiTheme="minorHAnsi" w:cstheme="minorHAnsi"/>
        </w:rPr>
        <w:t>Zamawiający, niezwłocznie po otwarciu ofert, udostępnia na stronie internetowej prowadzonego postępowania informacje pod adresem:</w:t>
      </w:r>
      <w:r w:rsidR="00285C97" w:rsidRPr="004F32B3">
        <w:rPr>
          <w:rFonts w:asciiTheme="minorHAnsi" w:hAnsiTheme="minorHAnsi" w:cstheme="minorHAnsi"/>
          <w:b/>
          <w:bCs/>
        </w:rPr>
        <w:t xml:space="preserve"> </w:t>
      </w:r>
      <w:hyperlink r:id="rId26" w:history="1">
        <w:r w:rsidR="004F32B3" w:rsidRPr="00D776F7">
          <w:rPr>
            <w:rStyle w:val="Hipercze"/>
          </w:rPr>
          <w:t>https://ezamowienia.gov.pl/mp-client/tenders/ocds-148610-358eeb6f-5bbe-4b63-a3e1-72e98b6208ed</w:t>
        </w:r>
      </w:hyperlink>
      <w:r w:rsidR="004F32B3">
        <w:t xml:space="preserve"> ,o </w:t>
      </w:r>
      <w:r w:rsidRPr="004F32B3">
        <w:rPr>
          <w:rFonts w:asciiTheme="minorHAnsi" w:hAnsiTheme="minorHAnsi" w:cstheme="minorHAnsi"/>
        </w:rPr>
        <w:t>nazwach albo imionach i nazwiskach oraz siedzibach lub miejscach prowadzonej działalności gospodarczej albo miejscach zamieszkania wykonawców, których oferty zostały otwarte;</w:t>
      </w:r>
    </w:p>
    <w:p w14:paraId="4699A120" w14:textId="77777777" w:rsidR="00383220" w:rsidRPr="0030212B" w:rsidRDefault="00377290" w:rsidP="001419CF">
      <w:pPr>
        <w:pStyle w:val="Akapitzlist"/>
        <w:numPr>
          <w:ilvl w:val="1"/>
          <w:numId w:val="9"/>
        </w:numPr>
        <w:tabs>
          <w:tab w:val="left" w:pos="1420"/>
        </w:tabs>
        <w:spacing w:line="276" w:lineRule="auto"/>
        <w:ind w:left="1420" w:hanging="414"/>
        <w:rPr>
          <w:rFonts w:asciiTheme="minorHAnsi" w:hAnsiTheme="minorHAnsi" w:cstheme="minorHAnsi"/>
        </w:rPr>
      </w:pPr>
      <w:r w:rsidRPr="0030212B">
        <w:rPr>
          <w:rFonts w:asciiTheme="minorHAnsi" w:hAnsiTheme="minorHAnsi" w:cstheme="minorHAnsi"/>
        </w:rPr>
        <w:t>cenach</w:t>
      </w:r>
      <w:r w:rsidRPr="0030212B">
        <w:rPr>
          <w:rFonts w:asciiTheme="minorHAnsi" w:hAnsiTheme="minorHAnsi" w:cstheme="minorHAnsi"/>
          <w:spacing w:val="-3"/>
        </w:rPr>
        <w:t xml:space="preserve"> </w:t>
      </w:r>
      <w:r w:rsidRPr="0030212B">
        <w:rPr>
          <w:rFonts w:asciiTheme="minorHAnsi" w:hAnsiTheme="minorHAnsi" w:cstheme="minorHAnsi"/>
        </w:rPr>
        <w:t>lub</w:t>
      </w:r>
      <w:r w:rsidRPr="0030212B">
        <w:rPr>
          <w:rFonts w:asciiTheme="minorHAnsi" w:hAnsiTheme="minorHAnsi" w:cstheme="minorHAnsi"/>
          <w:spacing w:val="-2"/>
        </w:rPr>
        <w:t xml:space="preserve"> </w:t>
      </w:r>
      <w:r w:rsidRPr="0030212B">
        <w:rPr>
          <w:rFonts w:asciiTheme="minorHAnsi" w:hAnsiTheme="minorHAnsi" w:cstheme="minorHAnsi"/>
        </w:rPr>
        <w:t>kosztach</w:t>
      </w:r>
      <w:r w:rsidRPr="0030212B">
        <w:rPr>
          <w:rFonts w:asciiTheme="minorHAnsi" w:hAnsiTheme="minorHAnsi" w:cstheme="minorHAnsi"/>
          <w:spacing w:val="-3"/>
        </w:rPr>
        <w:t xml:space="preserve"> </w:t>
      </w:r>
      <w:r w:rsidRPr="0030212B">
        <w:rPr>
          <w:rFonts w:asciiTheme="minorHAnsi" w:hAnsiTheme="minorHAnsi" w:cstheme="minorHAnsi"/>
        </w:rPr>
        <w:t>zawartych</w:t>
      </w:r>
      <w:r w:rsidRPr="0030212B">
        <w:rPr>
          <w:rFonts w:asciiTheme="minorHAnsi" w:hAnsiTheme="minorHAnsi" w:cstheme="minorHAnsi"/>
          <w:spacing w:val="-2"/>
        </w:rPr>
        <w:t xml:space="preserve"> </w:t>
      </w:r>
      <w:r w:rsidRPr="0030212B">
        <w:rPr>
          <w:rFonts w:asciiTheme="minorHAnsi" w:hAnsiTheme="minorHAnsi" w:cstheme="minorHAnsi"/>
        </w:rPr>
        <w:t>w</w:t>
      </w:r>
      <w:r w:rsidRPr="0030212B">
        <w:rPr>
          <w:rFonts w:asciiTheme="minorHAnsi" w:hAnsiTheme="minorHAnsi" w:cstheme="minorHAnsi"/>
          <w:spacing w:val="-2"/>
        </w:rPr>
        <w:t xml:space="preserve"> ofertach.</w:t>
      </w:r>
    </w:p>
    <w:p w14:paraId="0EC72790" w14:textId="77777777" w:rsidR="00383220" w:rsidRPr="0030212B" w:rsidRDefault="00377290" w:rsidP="0030212B">
      <w:pPr>
        <w:pStyle w:val="Tekstpodstawowy"/>
        <w:spacing w:line="276" w:lineRule="auto"/>
        <w:ind w:firstLine="0"/>
        <w:rPr>
          <w:rFonts w:asciiTheme="minorHAnsi" w:hAnsiTheme="minorHAnsi" w:cstheme="minorHAnsi"/>
        </w:rPr>
      </w:pPr>
      <w:r w:rsidRPr="0030212B">
        <w:rPr>
          <w:rFonts w:asciiTheme="minorHAnsi" w:hAnsiTheme="minorHAnsi" w:cstheme="minorHAnsi"/>
          <w:noProof/>
        </w:rPr>
        <mc:AlternateContent>
          <mc:Choice Requires="wps">
            <w:drawing>
              <wp:anchor distT="0" distB="0" distL="0" distR="0" simplePos="0" relativeHeight="487595520" behindDoc="1" locked="0" layoutInCell="1" allowOverlap="1" wp14:anchorId="3EF117E0" wp14:editId="40AD0D50">
                <wp:simplePos x="0" y="0"/>
                <wp:positionH relativeFrom="page">
                  <wp:posOffset>961948</wp:posOffset>
                </wp:positionH>
                <wp:positionV relativeFrom="paragraph">
                  <wp:posOffset>164882</wp:posOffset>
                </wp:positionV>
                <wp:extent cx="6014720" cy="268605"/>
                <wp:effectExtent l="0" t="0" r="24130" b="17145"/>
                <wp:wrapTopAndBottom/>
                <wp:docPr id="21" name="Text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4720" cy="26860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71D3FF0F" w14:textId="77777777" w:rsidR="00383220" w:rsidRDefault="00377290" w:rsidP="00472C2A">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4" w:right="4"/>
                              <w:jc w:val="center"/>
                              <w:rPr>
                                <w:b/>
                                <w:color w:val="000000"/>
                              </w:rPr>
                            </w:pPr>
                            <w:r>
                              <w:rPr>
                                <w:b/>
                                <w:color w:val="000000"/>
                              </w:rPr>
                              <w:t>DZIAŁ</w:t>
                            </w:r>
                            <w:r>
                              <w:rPr>
                                <w:b/>
                                <w:color w:val="000000"/>
                                <w:spacing w:val="-6"/>
                              </w:rPr>
                              <w:t xml:space="preserve"> </w:t>
                            </w:r>
                            <w:r>
                              <w:rPr>
                                <w:b/>
                                <w:color w:val="000000"/>
                              </w:rPr>
                              <w:t>XIV</w:t>
                            </w:r>
                            <w:r>
                              <w:rPr>
                                <w:b/>
                                <w:color w:val="000000"/>
                                <w:spacing w:val="-2"/>
                              </w:rPr>
                              <w:t xml:space="preserve"> </w:t>
                            </w:r>
                            <w:r>
                              <w:rPr>
                                <w:b/>
                                <w:color w:val="000000"/>
                              </w:rPr>
                              <w:t>Sposób</w:t>
                            </w:r>
                            <w:r>
                              <w:rPr>
                                <w:b/>
                                <w:color w:val="000000"/>
                                <w:spacing w:val="-7"/>
                              </w:rPr>
                              <w:t xml:space="preserve"> </w:t>
                            </w:r>
                            <w:r>
                              <w:rPr>
                                <w:b/>
                                <w:color w:val="000000"/>
                              </w:rPr>
                              <w:t>obliczenia</w:t>
                            </w:r>
                            <w:r>
                              <w:rPr>
                                <w:b/>
                                <w:color w:val="000000"/>
                                <w:spacing w:val="-5"/>
                              </w:rPr>
                              <w:t xml:space="preserve"> </w:t>
                            </w:r>
                            <w:r>
                              <w:rPr>
                                <w:b/>
                                <w:color w:val="000000"/>
                                <w:spacing w:val="-4"/>
                              </w:rPr>
                              <w:t>ceny</w:t>
                            </w:r>
                          </w:p>
                        </w:txbxContent>
                      </wps:txbx>
                      <wps:bodyPr wrap="square" lIns="0" tIns="0" rIns="0" bIns="0" rtlCol="0">
                        <a:noAutofit/>
                      </wps:bodyPr>
                    </wps:wsp>
                  </a:graphicData>
                </a:graphic>
              </wp:anchor>
            </w:drawing>
          </mc:Choice>
          <mc:Fallback>
            <w:pict>
              <v:shape w14:anchorId="3EF117E0" id="Textbox 21" o:spid="_x0000_s1039" type="#_x0000_t202" style="position:absolute;left:0;text-align:left;margin-left:75.75pt;margin-top:13pt;width:473.6pt;height:21.15pt;z-index:-1572096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" fillcolor="white [3201]" strokecolor="#4bacc6 [3208]" strokeweight="2pt">
                <v:path arrowok="t"/>
                <v:textbox inset="0,0,0,0">
                  <w:txbxContent>
                    <w:p w14:paraId="71D3FF0F" w14:textId="77777777" w:rsidR="00383220" w:rsidRDefault="00377290" w:rsidP="00472C2A">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4" w:right="4"/>
                        <w:jc w:val="center"/>
                        <w:rPr>
                          <w:b/>
                          <w:color w:val="000000"/>
                        </w:rPr>
                      </w:pPr>
                      <w:r>
                        <w:rPr>
                          <w:b/>
                          <w:color w:val="000000"/>
                        </w:rPr>
                        <w:t>DZIAŁ</w:t>
                      </w:r>
                      <w:r>
                        <w:rPr>
                          <w:b/>
                          <w:color w:val="000000"/>
                          <w:spacing w:val="-6"/>
                        </w:rPr>
                        <w:t xml:space="preserve"> </w:t>
                      </w:r>
                      <w:r>
                        <w:rPr>
                          <w:b/>
                          <w:color w:val="000000"/>
                        </w:rPr>
                        <w:t>XIV</w:t>
                      </w:r>
                      <w:r>
                        <w:rPr>
                          <w:b/>
                          <w:color w:val="000000"/>
                          <w:spacing w:val="-2"/>
                        </w:rPr>
                        <w:t xml:space="preserve"> </w:t>
                      </w:r>
                      <w:r>
                        <w:rPr>
                          <w:b/>
                          <w:color w:val="000000"/>
                        </w:rPr>
                        <w:t>Sposób</w:t>
                      </w:r>
                      <w:r>
                        <w:rPr>
                          <w:b/>
                          <w:color w:val="000000"/>
                          <w:spacing w:val="-7"/>
                        </w:rPr>
                        <w:t xml:space="preserve"> </w:t>
                      </w:r>
                      <w:r>
                        <w:rPr>
                          <w:b/>
                          <w:color w:val="000000"/>
                        </w:rPr>
                        <w:t>obliczenia</w:t>
                      </w:r>
                      <w:r>
                        <w:rPr>
                          <w:b/>
                          <w:color w:val="000000"/>
                          <w:spacing w:val="-5"/>
                        </w:rPr>
                        <w:t xml:space="preserve"> </w:t>
                      </w:r>
                      <w:r>
                        <w:rPr>
                          <w:b/>
                          <w:color w:val="000000"/>
                          <w:spacing w:val="-4"/>
                        </w:rPr>
                        <w:t>ceny</w:t>
                      </w:r>
                    </w:p>
                  </w:txbxContent>
                </v:textbox>
                <w10:wrap type="topAndBottom" anchorx="page"/>
              </v:shape>
            </w:pict>
          </mc:Fallback>
        </mc:AlternateContent>
      </w:r>
    </w:p>
    <w:p w14:paraId="0945781D" w14:textId="77777777" w:rsidR="00383220" w:rsidRPr="0030212B" w:rsidRDefault="00377290" w:rsidP="001419CF">
      <w:pPr>
        <w:pStyle w:val="Akapitzlist"/>
        <w:numPr>
          <w:ilvl w:val="0"/>
          <w:numId w:val="8"/>
        </w:numPr>
        <w:tabs>
          <w:tab w:val="left" w:pos="1005"/>
          <w:tab w:val="left" w:pos="1018"/>
        </w:tabs>
        <w:spacing w:before="3" w:line="276" w:lineRule="auto"/>
        <w:ind w:right="366" w:hanging="360"/>
        <w:rPr>
          <w:rFonts w:asciiTheme="minorHAnsi" w:hAnsiTheme="minorHAnsi" w:cstheme="minorHAnsi"/>
        </w:rPr>
      </w:pPr>
      <w:r w:rsidRPr="0030212B">
        <w:rPr>
          <w:rFonts w:asciiTheme="minorHAnsi" w:hAnsiTheme="minorHAnsi" w:cstheme="minorHAnsi"/>
        </w:rPr>
        <w:t>Podana w ofercie cena musi uwzględniać wszystkie wymagania niniejszej SWZ oraz obejmować wszelkie koszty, jakie poniesie Wykonawca z tytułu należytej oraz zgodnej z obowiązującymi przepisami realizacji przedmiotu zamówienia.</w:t>
      </w:r>
    </w:p>
    <w:p w14:paraId="491D97DF" w14:textId="77777777" w:rsidR="00383220" w:rsidRPr="0030212B" w:rsidRDefault="00377290" w:rsidP="001419CF">
      <w:pPr>
        <w:pStyle w:val="Akapitzlist"/>
        <w:numPr>
          <w:ilvl w:val="0"/>
          <w:numId w:val="8"/>
        </w:numPr>
        <w:tabs>
          <w:tab w:val="left" w:pos="1005"/>
        </w:tabs>
        <w:spacing w:line="276" w:lineRule="auto"/>
        <w:ind w:left="1005" w:hanging="347"/>
        <w:rPr>
          <w:rFonts w:asciiTheme="minorHAnsi" w:hAnsiTheme="minorHAnsi" w:cstheme="minorHAnsi"/>
        </w:rPr>
      </w:pPr>
      <w:r w:rsidRPr="0030212B">
        <w:rPr>
          <w:rFonts w:asciiTheme="minorHAnsi" w:hAnsiTheme="minorHAnsi" w:cstheme="minorHAnsi"/>
        </w:rPr>
        <w:t>Wykonawca</w:t>
      </w:r>
      <w:r w:rsidRPr="0030212B">
        <w:rPr>
          <w:rFonts w:asciiTheme="minorHAnsi" w:hAnsiTheme="minorHAnsi" w:cstheme="minorHAnsi"/>
          <w:spacing w:val="-7"/>
        </w:rPr>
        <w:t xml:space="preserve"> </w:t>
      </w:r>
      <w:r w:rsidRPr="0030212B">
        <w:rPr>
          <w:rFonts w:asciiTheme="minorHAnsi" w:hAnsiTheme="minorHAnsi" w:cstheme="minorHAnsi"/>
        </w:rPr>
        <w:t>określi</w:t>
      </w:r>
      <w:r w:rsidRPr="0030212B">
        <w:rPr>
          <w:rFonts w:asciiTheme="minorHAnsi" w:hAnsiTheme="minorHAnsi" w:cstheme="minorHAnsi"/>
          <w:spacing w:val="-5"/>
        </w:rPr>
        <w:t xml:space="preserve"> </w:t>
      </w:r>
      <w:r w:rsidRPr="0030212B">
        <w:rPr>
          <w:rFonts w:asciiTheme="minorHAnsi" w:hAnsiTheme="minorHAnsi" w:cstheme="minorHAnsi"/>
        </w:rPr>
        <w:t>wartość</w:t>
      </w:r>
      <w:r w:rsidRPr="0030212B">
        <w:rPr>
          <w:rFonts w:asciiTheme="minorHAnsi" w:hAnsiTheme="minorHAnsi" w:cstheme="minorHAnsi"/>
          <w:spacing w:val="-4"/>
        </w:rPr>
        <w:t xml:space="preserve"> </w:t>
      </w:r>
      <w:r w:rsidRPr="0030212B">
        <w:rPr>
          <w:rFonts w:asciiTheme="minorHAnsi" w:hAnsiTheme="minorHAnsi" w:cstheme="minorHAnsi"/>
        </w:rPr>
        <w:t>netto</w:t>
      </w:r>
      <w:r w:rsidRPr="0030212B">
        <w:rPr>
          <w:rFonts w:asciiTheme="minorHAnsi" w:hAnsiTheme="minorHAnsi" w:cstheme="minorHAnsi"/>
          <w:spacing w:val="-7"/>
        </w:rPr>
        <w:t xml:space="preserve"> </w:t>
      </w:r>
      <w:r w:rsidRPr="0030212B">
        <w:rPr>
          <w:rFonts w:asciiTheme="minorHAnsi" w:hAnsiTheme="minorHAnsi" w:cstheme="minorHAnsi"/>
        </w:rPr>
        <w:t>i</w:t>
      </w:r>
      <w:r w:rsidRPr="0030212B">
        <w:rPr>
          <w:rFonts w:asciiTheme="minorHAnsi" w:hAnsiTheme="minorHAnsi" w:cstheme="minorHAnsi"/>
          <w:spacing w:val="-3"/>
        </w:rPr>
        <w:t xml:space="preserve"> </w:t>
      </w:r>
      <w:r w:rsidRPr="0030212B">
        <w:rPr>
          <w:rFonts w:asciiTheme="minorHAnsi" w:hAnsiTheme="minorHAnsi" w:cstheme="minorHAnsi"/>
        </w:rPr>
        <w:t>brutto,</w:t>
      </w:r>
      <w:r w:rsidRPr="0030212B">
        <w:rPr>
          <w:rFonts w:asciiTheme="minorHAnsi" w:hAnsiTheme="minorHAnsi" w:cstheme="minorHAnsi"/>
          <w:spacing w:val="-4"/>
        </w:rPr>
        <w:t xml:space="preserve"> </w:t>
      </w:r>
      <w:r w:rsidRPr="0030212B">
        <w:rPr>
          <w:rFonts w:asciiTheme="minorHAnsi" w:hAnsiTheme="minorHAnsi" w:cstheme="minorHAnsi"/>
        </w:rPr>
        <w:t>stawkę</w:t>
      </w:r>
      <w:r w:rsidRPr="0030212B">
        <w:rPr>
          <w:rFonts w:asciiTheme="minorHAnsi" w:hAnsiTheme="minorHAnsi" w:cstheme="minorHAnsi"/>
          <w:spacing w:val="-4"/>
        </w:rPr>
        <w:t xml:space="preserve"> </w:t>
      </w:r>
      <w:r w:rsidRPr="0030212B">
        <w:rPr>
          <w:rFonts w:asciiTheme="minorHAnsi" w:hAnsiTheme="minorHAnsi" w:cstheme="minorHAnsi"/>
        </w:rPr>
        <w:t>VAT</w:t>
      </w:r>
      <w:r w:rsidRPr="0030212B">
        <w:rPr>
          <w:rFonts w:asciiTheme="minorHAnsi" w:hAnsiTheme="minorHAnsi" w:cstheme="minorHAnsi"/>
          <w:spacing w:val="-4"/>
        </w:rPr>
        <w:t xml:space="preserve"> </w:t>
      </w:r>
      <w:r w:rsidRPr="0030212B">
        <w:rPr>
          <w:rFonts w:asciiTheme="minorHAnsi" w:hAnsiTheme="minorHAnsi" w:cstheme="minorHAnsi"/>
        </w:rPr>
        <w:t>na</w:t>
      </w:r>
      <w:r w:rsidRPr="0030212B">
        <w:rPr>
          <w:rFonts w:asciiTheme="minorHAnsi" w:hAnsiTheme="minorHAnsi" w:cstheme="minorHAnsi"/>
          <w:spacing w:val="-2"/>
        </w:rPr>
        <w:t xml:space="preserve"> </w:t>
      </w:r>
      <w:r w:rsidRPr="0030212B">
        <w:rPr>
          <w:rFonts w:asciiTheme="minorHAnsi" w:hAnsiTheme="minorHAnsi" w:cstheme="minorHAnsi"/>
          <w:b/>
        </w:rPr>
        <w:t>formularzu</w:t>
      </w:r>
      <w:r w:rsidRPr="0030212B">
        <w:rPr>
          <w:rFonts w:asciiTheme="minorHAnsi" w:hAnsiTheme="minorHAnsi" w:cstheme="minorHAnsi"/>
          <w:b/>
          <w:spacing w:val="-4"/>
        </w:rPr>
        <w:t xml:space="preserve"> </w:t>
      </w:r>
      <w:r w:rsidRPr="0030212B">
        <w:rPr>
          <w:rFonts w:asciiTheme="minorHAnsi" w:hAnsiTheme="minorHAnsi" w:cstheme="minorHAnsi"/>
          <w:b/>
          <w:spacing w:val="-2"/>
        </w:rPr>
        <w:t>oferty</w:t>
      </w:r>
      <w:r w:rsidRPr="0030212B">
        <w:rPr>
          <w:rFonts w:asciiTheme="minorHAnsi" w:hAnsiTheme="minorHAnsi" w:cstheme="minorHAnsi"/>
          <w:spacing w:val="-2"/>
        </w:rPr>
        <w:t>.</w:t>
      </w:r>
    </w:p>
    <w:p w14:paraId="0F582DB7" w14:textId="77777777" w:rsidR="00383220" w:rsidRPr="0030212B" w:rsidRDefault="00377290" w:rsidP="001419CF">
      <w:pPr>
        <w:pStyle w:val="Akapitzlist"/>
        <w:numPr>
          <w:ilvl w:val="0"/>
          <w:numId w:val="8"/>
        </w:numPr>
        <w:tabs>
          <w:tab w:val="left" w:pos="1018"/>
          <w:tab w:val="left" w:pos="1060"/>
        </w:tabs>
        <w:spacing w:before="2" w:line="276" w:lineRule="auto"/>
        <w:ind w:right="369" w:hanging="360"/>
        <w:rPr>
          <w:rFonts w:asciiTheme="minorHAnsi" w:hAnsiTheme="minorHAnsi" w:cstheme="minorHAnsi"/>
        </w:rPr>
      </w:pPr>
      <w:r w:rsidRPr="0030212B">
        <w:rPr>
          <w:rFonts w:asciiTheme="minorHAnsi" w:hAnsiTheme="minorHAnsi" w:cstheme="minorHAnsi"/>
        </w:rPr>
        <w:tab/>
        <w:t>Cena oferty (wartość brutto) musi być wyrażona w złotych polskich z dokładnością do dwóch</w:t>
      </w:r>
      <w:r w:rsidRPr="0030212B">
        <w:rPr>
          <w:rFonts w:asciiTheme="minorHAnsi" w:hAnsiTheme="minorHAnsi" w:cstheme="minorHAnsi"/>
          <w:spacing w:val="40"/>
        </w:rPr>
        <w:t xml:space="preserve"> </w:t>
      </w:r>
      <w:r w:rsidRPr="0030212B">
        <w:rPr>
          <w:rFonts w:asciiTheme="minorHAnsi" w:hAnsiTheme="minorHAnsi" w:cstheme="minorHAnsi"/>
        </w:rPr>
        <w:t>miejsc po przecinku.</w:t>
      </w:r>
    </w:p>
    <w:p w14:paraId="44DE87F1" w14:textId="77777777" w:rsidR="00383220" w:rsidRPr="0030212B" w:rsidRDefault="00377290" w:rsidP="001419CF">
      <w:pPr>
        <w:pStyle w:val="Akapitzlist"/>
        <w:numPr>
          <w:ilvl w:val="0"/>
          <w:numId w:val="8"/>
        </w:numPr>
        <w:tabs>
          <w:tab w:val="left" w:pos="1005"/>
        </w:tabs>
        <w:spacing w:line="276" w:lineRule="auto"/>
        <w:ind w:left="1005" w:hanging="347"/>
        <w:rPr>
          <w:rFonts w:asciiTheme="minorHAnsi" w:hAnsiTheme="minorHAnsi" w:cstheme="minorHAnsi"/>
        </w:rPr>
      </w:pPr>
      <w:r w:rsidRPr="0030212B">
        <w:rPr>
          <w:rFonts w:asciiTheme="minorHAnsi" w:hAnsiTheme="minorHAnsi" w:cstheme="minorHAnsi"/>
        </w:rPr>
        <w:t>Cena</w:t>
      </w:r>
      <w:r w:rsidRPr="0030212B">
        <w:rPr>
          <w:rFonts w:asciiTheme="minorHAnsi" w:hAnsiTheme="minorHAnsi" w:cstheme="minorHAnsi"/>
          <w:spacing w:val="-5"/>
        </w:rPr>
        <w:t xml:space="preserve"> </w:t>
      </w:r>
      <w:r w:rsidRPr="0030212B">
        <w:rPr>
          <w:rFonts w:asciiTheme="minorHAnsi" w:hAnsiTheme="minorHAnsi" w:cstheme="minorHAnsi"/>
        </w:rPr>
        <w:t>powinna</w:t>
      </w:r>
      <w:r w:rsidRPr="0030212B">
        <w:rPr>
          <w:rFonts w:asciiTheme="minorHAnsi" w:hAnsiTheme="minorHAnsi" w:cstheme="minorHAnsi"/>
          <w:spacing w:val="-4"/>
        </w:rPr>
        <w:t xml:space="preserve"> </w:t>
      </w:r>
      <w:r w:rsidRPr="0030212B">
        <w:rPr>
          <w:rFonts w:asciiTheme="minorHAnsi" w:hAnsiTheme="minorHAnsi" w:cstheme="minorHAnsi"/>
        </w:rPr>
        <w:t>zostać</w:t>
      </w:r>
      <w:r w:rsidRPr="0030212B">
        <w:rPr>
          <w:rFonts w:asciiTheme="minorHAnsi" w:hAnsiTheme="minorHAnsi" w:cstheme="minorHAnsi"/>
          <w:spacing w:val="-3"/>
        </w:rPr>
        <w:t xml:space="preserve"> </w:t>
      </w:r>
      <w:r w:rsidRPr="0030212B">
        <w:rPr>
          <w:rFonts w:asciiTheme="minorHAnsi" w:hAnsiTheme="minorHAnsi" w:cstheme="minorHAnsi"/>
        </w:rPr>
        <w:t>wyrażona</w:t>
      </w:r>
      <w:r w:rsidRPr="0030212B">
        <w:rPr>
          <w:rFonts w:asciiTheme="minorHAnsi" w:hAnsiTheme="minorHAnsi" w:cstheme="minorHAnsi"/>
          <w:spacing w:val="-4"/>
        </w:rPr>
        <w:t xml:space="preserve"> </w:t>
      </w:r>
      <w:r w:rsidRPr="0030212B">
        <w:rPr>
          <w:rFonts w:asciiTheme="minorHAnsi" w:hAnsiTheme="minorHAnsi" w:cstheme="minorHAnsi"/>
          <w:spacing w:val="-2"/>
        </w:rPr>
        <w:t>cyfrowo.</w:t>
      </w:r>
    </w:p>
    <w:p w14:paraId="281206D0" w14:textId="098D3DF6" w:rsidR="00383220" w:rsidRPr="0030212B" w:rsidRDefault="00377290" w:rsidP="001419CF">
      <w:pPr>
        <w:pStyle w:val="Akapitzlist"/>
        <w:numPr>
          <w:ilvl w:val="0"/>
          <w:numId w:val="8"/>
        </w:numPr>
        <w:tabs>
          <w:tab w:val="left" w:pos="1005"/>
          <w:tab w:val="left" w:pos="1018"/>
        </w:tabs>
        <w:spacing w:line="276" w:lineRule="auto"/>
        <w:ind w:right="371" w:hanging="360"/>
        <w:rPr>
          <w:rFonts w:asciiTheme="minorHAnsi" w:hAnsiTheme="minorHAnsi" w:cstheme="minorHAnsi"/>
        </w:rPr>
      </w:pPr>
      <w:r w:rsidRPr="0030212B">
        <w:rPr>
          <w:rFonts w:asciiTheme="minorHAnsi" w:hAnsiTheme="minorHAnsi" w:cstheme="minorHAnsi"/>
        </w:rPr>
        <w:t>Cenę należy</w:t>
      </w:r>
      <w:r w:rsidRPr="0030212B">
        <w:rPr>
          <w:rFonts w:asciiTheme="minorHAnsi" w:hAnsiTheme="minorHAnsi" w:cstheme="minorHAnsi"/>
          <w:spacing w:val="-1"/>
        </w:rPr>
        <w:t xml:space="preserve"> </w:t>
      </w:r>
      <w:r w:rsidRPr="0030212B">
        <w:rPr>
          <w:rFonts w:asciiTheme="minorHAnsi" w:hAnsiTheme="minorHAnsi" w:cstheme="minorHAnsi"/>
        </w:rPr>
        <w:t>obliczyć na</w:t>
      </w:r>
      <w:r w:rsidRPr="0030212B">
        <w:rPr>
          <w:rFonts w:asciiTheme="minorHAnsi" w:hAnsiTheme="minorHAnsi" w:cstheme="minorHAnsi"/>
          <w:spacing w:val="-1"/>
        </w:rPr>
        <w:t xml:space="preserve"> </w:t>
      </w:r>
      <w:r w:rsidRPr="0030212B">
        <w:rPr>
          <w:rFonts w:asciiTheme="minorHAnsi" w:hAnsiTheme="minorHAnsi" w:cstheme="minorHAnsi"/>
        </w:rPr>
        <w:t>podstawie</w:t>
      </w:r>
      <w:r w:rsidRPr="0030212B">
        <w:rPr>
          <w:rFonts w:asciiTheme="minorHAnsi" w:hAnsiTheme="minorHAnsi" w:cstheme="minorHAnsi"/>
          <w:spacing w:val="-1"/>
        </w:rPr>
        <w:t xml:space="preserve"> </w:t>
      </w:r>
      <w:r w:rsidRPr="0030212B">
        <w:rPr>
          <w:rFonts w:asciiTheme="minorHAnsi" w:hAnsiTheme="minorHAnsi" w:cstheme="minorHAnsi"/>
        </w:rPr>
        <w:t>szczegółowego opisu przedmiotu zamówienia</w:t>
      </w:r>
      <w:r w:rsidRPr="0030212B">
        <w:rPr>
          <w:rFonts w:asciiTheme="minorHAnsi" w:hAnsiTheme="minorHAnsi" w:cstheme="minorHAnsi"/>
          <w:spacing w:val="-3"/>
        </w:rPr>
        <w:t xml:space="preserve"> </w:t>
      </w:r>
      <w:r w:rsidRPr="0030212B">
        <w:rPr>
          <w:rFonts w:asciiTheme="minorHAnsi" w:hAnsiTheme="minorHAnsi" w:cstheme="minorHAnsi"/>
        </w:rPr>
        <w:t>zawartego</w:t>
      </w:r>
      <w:r w:rsidRPr="0030212B">
        <w:rPr>
          <w:rFonts w:asciiTheme="minorHAnsi" w:hAnsiTheme="minorHAnsi" w:cstheme="minorHAnsi"/>
          <w:spacing w:val="-1"/>
        </w:rPr>
        <w:t xml:space="preserve"> </w:t>
      </w:r>
      <w:r w:rsidRPr="0030212B">
        <w:rPr>
          <w:rFonts w:asciiTheme="minorHAnsi" w:hAnsiTheme="minorHAnsi" w:cstheme="minorHAnsi"/>
        </w:rPr>
        <w:t>w SWZ.</w:t>
      </w:r>
    </w:p>
    <w:p w14:paraId="569C205E" w14:textId="77777777" w:rsidR="00383220" w:rsidRPr="0030212B" w:rsidRDefault="00377290" w:rsidP="001419CF">
      <w:pPr>
        <w:pStyle w:val="Akapitzlist"/>
        <w:numPr>
          <w:ilvl w:val="0"/>
          <w:numId w:val="8"/>
        </w:numPr>
        <w:tabs>
          <w:tab w:val="left" w:pos="1005"/>
          <w:tab w:val="left" w:pos="1018"/>
        </w:tabs>
        <w:spacing w:before="1" w:line="276" w:lineRule="auto"/>
        <w:ind w:right="372" w:hanging="360"/>
        <w:rPr>
          <w:rFonts w:asciiTheme="minorHAnsi" w:hAnsiTheme="minorHAnsi" w:cstheme="minorHAnsi"/>
        </w:rPr>
      </w:pPr>
      <w:r w:rsidRPr="0030212B">
        <w:rPr>
          <w:rFonts w:asciiTheme="minorHAnsi" w:hAnsiTheme="minorHAnsi" w:cstheme="minorHAnsi"/>
        </w:rPr>
        <w:t>Wszystkie</w:t>
      </w:r>
      <w:r w:rsidRPr="0030212B">
        <w:rPr>
          <w:rFonts w:asciiTheme="minorHAnsi" w:hAnsiTheme="minorHAnsi" w:cstheme="minorHAnsi"/>
          <w:spacing w:val="80"/>
        </w:rPr>
        <w:t xml:space="preserve"> </w:t>
      </w:r>
      <w:r w:rsidRPr="0030212B">
        <w:rPr>
          <w:rFonts w:asciiTheme="minorHAnsi" w:hAnsiTheme="minorHAnsi" w:cstheme="minorHAnsi"/>
        </w:rPr>
        <w:t>elementy</w:t>
      </w:r>
      <w:r w:rsidRPr="0030212B">
        <w:rPr>
          <w:rFonts w:asciiTheme="minorHAnsi" w:hAnsiTheme="minorHAnsi" w:cstheme="minorHAnsi"/>
          <w:spacing w:val="80"/>
        </w:rPr>
        <w:t xml:space="preserve"> </w:t>
      </w:r>
      <w:r w:rsidRPr="0030212B">
        <w:rPr>
          <w:rFonts w:asciiTheme="minorHAnsi" w:hAnsiTheme="minorHAnsi" w:cstheme="minorHAnsi"/>
        </w:rPr>
        <w:t>oferty</w:t>
      </w:r>
      <w:r w:rsidRPr="0030212B">
        <w:rPr>
          <w:rFonts w:asciiTheme="minorHAnsi" w:hAnsiTheme="minorHAnsi" w:cstheme="minorHAnsi"/>
          <w:spacing w:val="80"/>
        </w:rPr>
        <w:t xml:space="preserve"> </w:t>
      </w:r>
      <w:r w:rsidRPr="0030212B">
        <w:rPr>
          <w:rFonts w:asciiTheme="minorHAnsi" w:hAnsiTheme="minorHAnsi" w:cstheme="minorHAnsi"/>
        </w:rPr>
        <w:t>powinny</w:t>
      </w:r>
      <w:r w:rsidRPr="0030212B">
        <w:rPr>
          <w:rFonts w:asciiTheme="minorHAnsi" w:hAnsiTheme="minorHAnsi" w:cstheme="minorHAnsi"/>
          <w:spacing w:val="80"/>
        </w:rPr>
        <w:t xml:space="preserve"> </w:t>
      </w:r>
      <w:r w:rsidRPr="0030212B">
        <w:rPr>
          <w:rFonts w:asciiTheme="minorHAnsi" w:hAnsiTheme="minorHAnsi" w:cstheme="minorHAnsi"/>
        </w:rPr>
        <w:t>zawierać</w:t>
      </w:r>
      <w:r w:rsidRPr="0030212B">
        <w:rPr>
          <w:rFonts w:asciiTheme="minorHAnsi" w:hAnsiTheme="minorHAnsi" w:cstheme="minorHAnsi"/>
          <w:spacing w:val="80"/>
        </w:rPr>
        <w:t xml:space="preserve"> </w:t>
      </w:r>
      <w:r w:rsidRPr="0030212B">
        <w:rPr>
          <w:rFonts w:asciiTheme="minorHAnsi" w:hAnsiTheme="minorHAnsi" w:cstheme="minorHAnsi"/>
        </w:rPr>
        <w:t>w</w:t>
      </w:r>
      <w:r w:rsidRPr="0030212B">
        <w:rPr>
          <w:rFonts w:asciiTheme="minorHAnsi" w:hAnsiTheme="minorHAnsi" w:cstheme="minorHAnsi"/>
          <w:spacing w:val="80"/>
        </w:rPr>
        <w:t xml:space="preserve"> </w:t>
      </w:r>
      <w:r w:rsidRPr="0030212B">
        <w:rPr>
          <w:rFonts w:asciiTheme="minorHAnsi" w:hAnsiTheme="minorHAnsi" w:cstheme="minorHAnsi"/>
        </w:rPr>
        <w:t>sobie</w:t>
      </w:r>
      <w:r w:rsidRPr="0030212B">
        <w:rPr>
          <w:rFonts w:asciiTheme="minorHAnsi" w:hAnsiTheme="minorHAnsi" w:cstheme="minorHAnsi"/>
          <w:spacing w:val="80"/>
        </w:rPr>
        <w:t xml:space="preserve"> </w:t>
      </w:r>
      <w:r w:rsidRPr="0030212B">
        <w:rPr>
          <w:rFonts w:asciiTheme="minorHAnsi" w:hAnsiTheme="minorHAnsi" w:cstheme="minorHAnsi"/>
        </w:rPr>
        <w:t>ewentualne</w:t>
      </w:r>
      <w:r w:rsidRPr="0030212B">
        <w:rPr>
          <w:rFonts w:asciiTheme="minorHAnsi" w:hAnsiTheme="minorHAnsi" w:cstheme="minorHAnsi"/>
          <w:spacing w:val="80"/>
        </w:rPr>
        <w:t xml:space="preserve"> </w:t>
      </w:r>
      <w:r w:rsidRPr="0030212B">
        <w:rPr>
          <w:rFonts w:asciiTheme="minorHAnsi" w:hAnsiTheme="minorHAnsi" w:cstheme="minorHAnsi"/>
        </w:rPr>
        <w:t>upusty</w:t>
      </w:r>
      <w:r w:rsidRPr="0030212B">
        <w:rPr>
          <w:rFonts w:asciiTheme="minorHAnsi" w:hAnsiTheme="minorHAnsi" w:cstheme="minorHAnsi"/>
          <w:spacing w:val="80"/>
        </w:rPr>
        <w:t xml:space="preserve"> </w:t>
      </w:r>
      <w:r w:rsidRPr="0030212B">
        <w:rPr>
          <w:rFonts w:asciiTheme="minorHAnsi" w:hAnsiTheme="minorHAnsi" w:cstheme="minorHAnsi"/>
        </w:rPr>
        <w:t>stosowane</w:t>
      </w:r>
      <w:r w:rsidRPr="0030212B">
        <w:rPr>
          <w:rFonts w:asciiTheme="minorHAnsi" w:hAnsiTheme="minorHAnsi" w:cstheme="minorHAnsi"/>
          <w:spacing w:val="80"/>
        </w:rPr>
        <w:t xml:space="preserve"> </w:t>
      </w:r>
      <w:r w:rsidRPr="0030212B">
        <w:rPr>
          <w:rFonts w:asciiTheme="minorHAnsi" w:hAnsiTheme="minorHAnsi" w:cstheme="minorHAnsi"/>
        </w:rPr>
        <w:t>przez Wykonawcę, tzn. muszą być one wkalkulowane w cenę oferty.</w:t>
      </w:r>
    </w:p>
    <w:p w14:paraId="3E92A8F0" w14:textId="77777777" w:rsidR="00383220" w:rsidRPr="0030212B" w:rsidRDefault="00377290" w:rsidP="001419CF">
      <w:pPr>
        <w:pStyle w:val="Akapitzlist"/>
        <w:numPr>
          <w:ilvl w:val="0"/>
          <w:numId w:val="8"/>
        </w:numPr>
        <w:tabs>
          <w:tab w:val="left" w:pos="1005"/>
        </w:tabs>
        <w:spacing w:line="276" w:lineRule="auto"/>
        <w:ind w:left="1005" w:hanging="347"/>
        <w:rPr>
          <w:rFonts w:asciiTheme="minorHAnsi" w:hAnsiTheme="minorHAnsi" w:cstheme="minorHAnsi"/>
        </w:rPr>
      </w:pPr>
      <w:r w:rsidRPr="0030212B">
        <w:rPr>
          <w:rFonts w:asciiTheme="minorHAnsi" w:hAnsiTheme="minorHAnsi" w:cstheme="minorHAnsi"/>
        </w:rPr>
        <w:t>Wszystkie</w:t>
      </w:r>
      <w:r w:rsidRPr="0030212B">
        <w:rPr>
          <w:rFonts w:asciiTheme="minorHAnsi" w:hAnsiTheme="minorHAnsi" w:cstheme="minorHAnsi"/>
          <w:spacing w:val="-8"/>
        </w:rPr>
        <w:t xml:space="preserve"> </w:t>
      </w:r>
      <w:r w:rsidRPr="0030212B">
        <w:rPr>
          <w:rFonts w:asciiTheme="minorHAnsi" w:hAnsiTheme="minorHAnsi" w:cstheme="minorHAnsi"/>
        </w:rPr>
        <w:t>ceny</w:t>
      </w:r>
      <w:r w:rsidRPr="0030212B">
        <w:rPr>
          <w:rFonts w:asciiTheme="minorHAnsi" w:hAnsiTheme="minorHAnsi" w:cstheme="minorHAnsi"/>
          <w:spacing w:val="-4"/>
        </w:rPr>
        <w:t xml:space="preserve"> </w:t>
      </w:r>
      <w:r w:rsidRPr="0030212B">
        <w:rPr>
          <w:rFonts w:asciiTheme="minorHAnsi" w:hAnsiTheme="minorHAnsi" w:cstheme="minorHAnsi"/>
        </w:rPr>
        <w:t>określone</w:t>
      </w:r>
      <w:r w:rsidRPr="0030212B">
        <w:rPr>
          <w:rFonts w:asciiTheme="minorHAnsi" w:hAnsiTheme="minorHAnsi" w:cstheme="minorHAnsi"/>
          <w:spacing w:val="-5"/>
        </w:rPr>
        <w:t xml:space="preserve"> </w:t>
      </w:r>
      <w:r w:rsidRPr="0030212B">
        <w:rPr>
          <w:rFonts w:asciiTheme="minorHAnsi" w:hAnsiTheme="minorHAnsi" w:cstheme="minorHAnsi"/>
        </w:rPr>
        <w:t>przez</w:t>
      </w:r>
      <w:r w:rsidRPr="0030212B">
        <w:rPr>
          <w:rFonts w:asciiTheme="minorHAnsi" w:hAnsiTheme="minorHAnsi" w:cstheme="minorHAnsi"/>
          <w:spacing w:val="-4"/>
        </w:rPr>
        <w:t xml:space="preserve"> </w:t>
      </w:r>
      <w:r w:rsidRPr="0030212B">
        <w:rPr>
          <w:rFonts w:asciiTheme="minorHAnsi" w:hAnsiTheme="minorHAnsi" w:cstheme="minorHAnsi"/>
        </w:rPr>
        <w:t>Wykonawcę</w:t>
      </w:r>
      <w:r w:rsidRPr="0030212B">
        <w:rPr>
          <w:rFonts w:asciiTheme="minorHAnsi" w:hAnsiTheme="minorHAnsi" w:cstheme="minorHAnsi"/>
          <w:spacing w:val="-3"/>
        </w:rPr>
        <w:t xml:space="preserve"> </w:t>
      </w:r>
      <w:r w:rsidRPr="0030212B">
        <w:rPr>
          <w:rFonts w:asciiTheme="minorHAnsi" w:hAnsiTheme="minorHAnsi" w:cstheme="minorHAnsi"/>
        </w:rPr>
        <w:t>są</w:t>
      </w:r>
      <w:r w:rsidRPr="0030212B">
        <w:rPr>
          <w:rFonts w:asciiTheme="minorHAnsi" w:hAnsiTheme="minorHAnsi" w:cstheme="minorHAnsi"/>
          <w:spacing w:val="-4"/>
        </w:rPr>
        <w:t xml:space="preserve"> </w:t>
      </w:r>
      <w:r w:rsidRPr="0030212B">
        <w:rPr>
          <w:rFonts w:asciiTheme="minorHAnsi" w:hAnsiTheme="minorHAnsi" w:cstheme="minorHAnsi"/>
        </w:rPr>
        <w:t>wiążące</w:t>
      </w:r>
      <w:r w:rsidRPr="0030212B">
        <w:rPr>
          <w:rFonts w:asciiTheme="minorHAnsi" w:hAnsiTheme="minorHAnsi" w:cstheme="minorHAnsi"/>
          <w:spacing w:val="-3"/>
        </w:rPr>
        <w:t xml:space="preserve"> </w:t>
      </w:r>
      <w:r w:rsidRPr="0030212B">
        <w:rPr>
          <w:rFonts w:asciiTheme="minorHAnsi" w:hAnsiTheme="minorHAnsi" w:cstheme="minorHAnsi"/>
        </w:rPr>
        <w:t>i</w:t>
      </w:r>
      <w:r w:rsidRPr="0030212B">
        <w:rPr>
          <w:rFonts w:asciiTheme="minorHAnsi" w:hAnsiTheme="minorHAnsi" w:cstheme="minorHAnsi"/>
          <w:spacing w:val="-6"/>
        </w:rPr>
        <w:t xml:space="preserve"> </w:t>
      </w:r>
      <w:r w:rsidRPr="0030212B">
        <w:rPr>
          <w:rFonts w:asciiTheme="minorHAnsi" w:hAnsiTheme="minorHAnsi" w:cstheme="minorHAnsi"/>
        </w:rPr>
        <w:t>zostaną</w:t>
      </w:r>
      <w:r w:rsidRPr="0030212B">
        <w:rPr>
          <w:rFonts w:asciiTheme="minorHAnsi" w:hAnsiTheme="minorHAnsi" w:cstheme="minorHAnsi"/>
          <w:spacing w:val="-5"/>
        </w:rPr>
        <w:t xml:space="preserve"> </w:t>
      </w:r>
      <w:r w:rsidRPr="0030212B">
        <w:rPr>
          <w:rFonts w:asciiTheme="minorHAnsi" w:hAnsiTheme="minorHAnsi" w:cstheme="minorHAnsi"/>
        </w:rPr>
        <w:t>wprowadzone</w:t>
      </w:r>
      <w:r w:rsidRPr="0030212B">
        <w:rPr>
          <w:rFonts w:asciiTheme="minorHAnsi" w:hAnsiTheme="minorHAnsi" w:cstheme="minorHAnsi"/>
          <w:spacing w:val="-6"/>
        </w:rPr>
        <w:t xml:space="preserve"> </w:t>
      </w:r>
      <w:r w:rsidRPr="0030212B">
        <w:rPr>
          <w:rFonts w:asciiTheme="minorHAnsi" w:hAnsiTheme="minorHAnsi" w:cstheme="minorHAnsi"/>
        </w:rPr>
        <w:t>do</w:t>
      </w:r>
      <w:r w:rsidRPr="0030212B">
        <w:rPr>
          <w:rFonts w:asciiTheme="minorHAnsi" w:hAnsiTheme="minorHAnsi" w:cstheme="minorHAnsi"/>
          <w:spacing w:val="-3"/>
        </w:rPr>
        <w:t xml:space="preserve"> </w:t>
      </w:r>
      <w:r w:rsidRPr="0030212B">
        <w:rPr>
          <w:rFonts w:asciiTheme="minorHAnsi" w:hAnsiTheme="minorHAnsi" w:cstheme="minorHAnsi"/>
          <w:spacing w:val="-2"/>
        </w:rPr>
        <w:t>umowy.</w:t>
      </w:r>
    </w:p>
    <w:p w14:paraId="1B67E385" w14:textId="77777777" w:rsidR="00383220" w:rsidRPr="0030212B" w:rsidRDefault="00377290" w:rsidP="001419CF">
      <w:pPr>
        <w:pStyle w:val="Akapitzlist"/>
        <w:numPr>
          <w:ilvl w:val="0"/>
          <w:numId w:val="8"/>
        </w:numPr>
        <w:tabs>
          <w:tab w:val="left" w:pos="1005"/>
          <w:tab w:val="left" w:pos="1018"/>
        </w:tabs>
        <w:spacing w:line="276" w:lineRule="auto"/>
        <w:ind w:right="371" w:hanging="360"/>
        <w:rPr>
          <w:rFonts w:asciiTheme="minorHAnsi" w:hAnsiTheme="minorHAnsi" w:cstheme="minorHAnsi"/>
        </w:rPr>
      </w:pPr>
      <w:r w:rsidRPr="0030212B">
        <w:rPr>
          <w:rFonts w:asciiTheme="minorHAnsi" w:hAnsiTheme="minorHAnsi" w:cstheme="minorHAnsi"/>
        </w:rPr>
        <w:t>Jeżeli została złożona oferta, której wybór prowadziłby do powstania u zamawiającego obowiązku podatkowego zgodnie z ustawą z dnia 11 marca 2004 r. o podatku od towarów i usług (t.j. Dz. U. z 2020 r. poz. 106 ze zm.), dla celów zastosowania kryterium ceny zamawiający dolicza do przedstawionej w tej ofercie ceny kwotę podatku od towarów i usług, którą miałby obowiązek rozliczyć. Wykonawca w takim przypadku ma obowiązek:</w:t>
      </w:r>
    </w:p>
    <w:p w14:paraId="7B90211B" w14:textId="77777777" w:rsidR="00383220" w:rsidRPr="0030212B" w:rsidRDefault="00377290" w:rsidP="001419CF">
      <w:pPr>
        <w:pStyle w:val="Akapitzlist"/>
        <w:numPr>
          <w:ilvl w:val="1"/>
          <w:numId w:val="8"/>
        </w:numPr>
        <w:tabs>
          <w:tab w:val="left" w:pos="1582"/>
        </w:tabs>
        <w:spacing w:line="276" w:lineRule="auto"/>
        <w:ind w:right="372"/>
        <w:rPr>
          <w:rFonts w:asciiTheme="minorHAnsi" w:hAnsiTheme="minorHAnsi" w:cstheme="minorHAnsi"/>
        </w:rPr>
      </w:pPr>
      <w:r w:rsidRPr="0030212B">
        <w:rPr>
          <w:rFonts w:asciiTheme="minorHAnsi" w:hAnsiTheme="minorHAnsi" w:cstheme="minorHAnsi"/>
        </w:rPr>
        <w:t>poinformowania</w:t>
      </w:r>
      <w:r w:rsidRPr="0030212B">
        <w:rPr>
          <w:rFonts w:asciiTheme="minorHAnsi" w:hAnsiTheme="minorHAnsi" w:cstheme="minorHAnsi"/>
          <w:spacing w:val="40"/>
        </w:rPr>
        <w:t xml:space="preserve"> </w:t>
      </w:r>
      <w:r w:rsidRPr="0030212B">
        <w:rPr>
          <w:rFonts w:asciiTheme="minorHAnsi" w:hAnsiTheme="minorHAnsi" w:cstheme="minorHAnsi"/>
        </w:rPr>
        <w:t>zamawiającego,</w:t>
      </w:r>
      <w:r w:rsidRPr="0030212B">
        <w:rPr>
          <w:rFonts w:asciiTheme="minorHAnsi" w:hAnsiTheme="minorHAnsi" w:cstheme="minorHAnsi"/>
          <w:spacing w:val="40"/>
        </w:rPr>
        <w:t xml:space="preserve"> </w:t>
      </w:r>
      <w:r w:rsidRPr="0030212B">
        <w:rPr>
          <w:rFonts w:asciiTheme="minorHAnsi" w:hAnsiTheme="minorHAnsi" w:cstheme="minorHAnsi"/>
        </w:rPr>
        <w:t>że</w:t>
      </w:r>
      <w:r w:rsidRPr="0030212B">
        <w:rPr>
          <w:rFonts w:asciiTheme="minorHAnsi" w:hAnsiTheme="minorHAnsi" w:cstheme="minorHAnsi"/>
          <w:spacing w:val="40"/>
        </w:rPr>
        <w:t xml:space="preserve"> </w:t>
      </w:r>
      <w:r w:rsidRPr="0030212B">
        <w:rPr>
          <w:rFonts w:asciiTheme="minorHAnsi" w:hAnsiTheme="minorHAnsi" w:cstheme="minorHAnsi"/>
        </w:rPr>
        <w:t>wybór</w:t>
      </w:r>
      <w:r w:rsidRPr="0030212B">
        <w:rPr>
          <w:rFonts w:asciiTheme="minorHAnsi" w:hAnsiTheme="minorHAnsi" w:cstheme="minorHAnsi"/>
          <w:spacing w:val="40"/>
        </w:rPr>
        <w:t xml:space="preserve"> </w:t>
      </w:r>
      <w:r w:rsidRPr="0030212B">
        <w:rPr>
          <w:rFonts w:asciiTheme="minorHAnsi" w:hAnsiTheme="minorHAnsi" w:cstheme="minorHAnsi"/>
        </w:rPr>
        <w:t>jego</w:t>
      </w:r>
      <w:r w:rsidRPr="0030212B">
        <w:rPr>
          <w:rFonts w:asciiTheme="minorHAnsi" w:hAnsiTheme="minorHAnsi" w:cstheme="minorHAnsi"/>
          <w:spacing w:val="40"/>
        </w:rPr>
        <w:t xml:space="preserve"> </w:t>
      </w:r>
      <w:r w:rsidRPr="0030212B">
        <w:rPr>
          <w:rFonts w:asciiTheme="minorHAnsi" w:hAnsiTheme="minorHAnsi" w:cstheme="minorHAnsi"/>
        </w:rPr>
        <w:t>oferty</w:t>
      </w:r>
      <w:r w:rsidRPr="0030212B">
        <w:rPr>
          <w:rFonts w:asciiTheme="minorHAnsi" w:hAnsiTheme="minorHAnsi" w:cstheme="minorHAnsi"/>
          <w:spacing w:val="40"/>
        </w:rPr>
        <w:t xml:space="preserve"> </w:t>
      </w:r>
      <w:r w:rsidRPr="0030212B">
        <w:rPr>
          <w:rFonts w:asciiTheme="minorHAnsi" w:hAnsiTheme="minorHAnsi" w:cstheme="minorHAnsi"/>
        </w:rPr>
        <w:t>będzie</w:t>
      </w:r>
      <w:r w:rsidRPr="0030212B">
        <w:rPr>
          <w:rFonts w:asciiTheme="minorHAnsi" w:hAnsiTheme="minorHAnsi" w:cstheme="minorHAnsi"/>
          <w:spacing w:val="40"/>
        </w:rPr>
        <w:t xml:space="preserve"> </w:t>
      </w:r>
      <w:r w:rsidRPr="0030212B">
        <w:rPr>
          <w:rFonts w:asciiTheme="minorHAnsi" w:hAnsiTheme="minorHAnsi" w:cstheme="minorHAnsi"/>
        </w:rPr>
        <w:t>prowadził</w:t>
      </w:r>
      <w:r w:rsidRPr="0030212B">
        <w:rPr>
          <w:rFonts w:asciiTheme="minorHAnsi" w:hAnsiTheme="minorHAnsi" w:cstheme="minorHAnsi"/>
          <w:spacing w:val="40"/>
        </w:rPr>
        <w:t xml:space="preserve"> </w:t>
      </w:r>
      <w:r w:rsidRPr="0030212B">
        <w:rPr>
          <w:rFonts w:asciiTheme="minorHAnsi" w:hAnsiTheme="minorHAnsi" w:cstheme="minorHAnsi"/>
        </w:rPr>
        <w:t>do</w:t>
      </w:r>
      <w:r w:rsidRPr="0030212B">
        <w:rPr>
          <w:rFonts w:asciiTheme="minorHAnsi" w:hAnsiTheme="minorHAnsi" w:cstheme="minorHAnsi"/>
          <w:spacing w:val="40"/>
        </w:rPr>
        <w:t xml:space="preserve"> </w:t>
      </w:r>
      <w:r w:rsidRPr="0030212B">
        <w:rPr>
          <w:rFonts w:asciiTheme="minorHAnsi" w:hAnsiTheme="minorHAnsi" w:cstheme="minorHAnsi"/>
        </w:rPr>
        <w:t>powstania</w:t>
      </w:r>
      <w:r w:rsidRPr="0030212B">
        <w:rPr>
          <w:rFonts w:asciiTheme="minorHAnsi" w:hAnsiTheme="minorHAnsi" w:cstheme="minorHAnsi"/>
          <w:spacing w:val="40"/>
        </w:rPr>
        <w:t xml:space="preserve"> </w:t>
      </w:r>
      <w:r w:rsidRPr="0030212B">
        <w:rPr>
          <w:rFonts w:asciiTheme="minorHAnsi" w:hAnsiTheme="minorHAnsi" w:cstheme="minorHAnsi"/>
        </w:rPr>
        <w:t>u zamawiającego obowiązku podatkowego;</w:t>
      </w:r>
    </w:p>
    <w:p w14:paraId="63530710" w14:textId="77777777" w:rsidR="00383220" w:rsidRPr="0030212B" w:rsidRDefault="00377290" w:rsidP="001419CF">
      <w:pPr>
        <w:pStyle w:val="Akapitzlist"/>
        <w:numPr>
          <w:ilvl w:val="1"/>
          <w:numId w:val="8"/>
        </w:numPr>
        <w:tabs>
          <w:tab w:val="left" w:pos="1582"/>
        </w:tabs>
        <w:spacing w:line="276" w:lineRule="auto"/>
        <w:ind w:right="373"/>
        <w:rPr>
          <w:rFonts w:asciiTheme="minorHAnsi" w:hAnsiTheme="minorHAnsi" w:cstheme="minorHAnsi"/>
        </w:rPr>
      </w:pPr>
      <w:r w:rsidRPr="0030212B">
        <w:rPr>
          <w:rFonts w:asciiTheme="minorHAnsi" w:hAnsiTheme="minorHAnsi" w:cstheme="minorHAnsi"/>
        </w:rPr>
        <w:t>wskazania</w:t>
      </w:r>
      <w:r w:rsidRPr="0030212B">
        <w:rPr>
          <w:rFonts w:asciiTheme="minorHAnsi" w:hAnsiTheme="minorHAnsi" w:cstheme="minorHAnsi"/>
          <w:spacing w:val="80"/>
        </w:rPr>
        <w:t xml:space="preserve"> </w:t>
      </w:r>
      <w:r w:rsidRPr="0030212B">
        <w:rPr>
          <w:rFonts w:asciiTheme="minorHAnsi" w:hAnsiTheme="minorHAnsi" w:cstheme="minorHAnsi"/>
        </w:rPr>
        <w:t>nazwy</w:t>
      </w:r>
      <w:r w:rsidRPr="0030212B">
        <w:rPr>
          <w:rFonts w:asciiTheme="minorHAnsi" w:hAnsiTheme="minorHAnsi" w:cstheme="minorHAnsi"/>
          <w:spacing w:val="80"/>
        </w:rPr>
        <w:t xml:space="preserve"> </w:t>
      </w:r>
      <w:r w:rsidRPr="0030212B">
        <w:rPr>
          <w:rFonts w:asciiTheme="minorHAnsi" w:hAnsiTheme="minorHAnsi" w:cstheme="minorHAnsi"/>
        </w:rPr>
        <w:t>(rodzaju)</w:t>
      </w:r>
      <w:r w:rsidRPr="0030212B">
        <w:rPr>
          <w:rFonts w:asciiTheme="minorHAnsi" w:hAnsiTheme="minorHAnsi" w:cstheme="minorHAnsi"/>
          <w:spacing w:val="80"/>
        </w:rPr>
        <w:t xml:space="preserve"> </w:t>
      </w:r>
      <w:r w:rsidRPr="0030212B">
        <w:rPr>
          <w:rFonts w:asciiTheme="minorHAnsi" w:hAnsiTheme="minorHAnsi" w:cstheme="minorHAnsi"/>
        </w:rPr>
        <w:t>towaru</w:t>
      </w:r>
      <w:r w:rsidRPr="0030212B">
        <w:rPr>
          <w:rFonts w:asciiTheme="minorHAnsi" w:hAnsiTheme="minorHAnsi" w:cstheme="minorHAnsi"/>
          <w:spacing w:val="80"/>
        </w:rPr>
        <w:t xml:space="preserve"> </w:t>
      </w:r>
      <w:r w:rsidRPr="0030212B">
        <w:rPr>
          <w:rFonts w:asciiTheme="minorHAnsi" w:hAnsiTheme="minorHAnsi" w:cstheme="minorHAnsi"/>
        </w:rPr>
        <w:t>lub</w:t>
      </w:r>
      <w:r w:rsidRPr="0030212B">
        <w:rPr>
          <w:rFonts w:asciiTheme="minorHAnsi" w:hAnsiTheme="minorHAnsi" w:cstheme="minorHAnsi"/>
          <w:spacing w:val="80"/>
        </w:rPr>
        <w:t xml:space="preserve"> </w:t>
      </w:r>
      <w:r w:rsidRPr="0030212B">
        <w:rPr>
          <w:rFonts w:asciiTheme="minorHAnsi" w:hAnsiTheme="minorHAnsi" w:cstheme="minorHAnsi"/>
        </w:rPr>
        <w:t>usługi,</w:t>
      </w:r>
      <w:r w:rsidRPr="0030212B">
        <w:rPr>
          <w:rFonts w:asciiTheme="minorHAnsi" w:hAnsiTheme="minorHAnsi" w:cstheme="minorHAnsi"/>
          <w:spacing w:val="80"/>
        </w:rPr>
        <w:t xml:space="preserve"> </w:t>
      </w:r>
      <w:r w:rsidRPr="0030212B">
        <w:rPr>
          <w:rFonts w:asciiTheme="minorHAnsi" w:hAnsiTheme="minorHAnsi" w:cstheme="minorHAnsi"/>
        </w:rPr>
        <w:t>których</w:t>
      </w:r>
      <w:r w:rsidRPr="0030212B">
        <w:rPr>
          <w:rFonts w:asciiTheme="minorHAnsi" w:hAnsiTheme="minorHAnsi" w:cstheme="minorHAnsi"/>
          <w:spacing w:val="80"/>
        </w:rPr>
        <w:t xml:space="preserve"> </w:t>
      </w:r>
      <w:r w:rsidRPr="0030212B">
        <w:rPr>
          <w:rFonts w:asciiTheme="minorHAnsi" w:hAnsiTheme="minorHAnsi" w:cstheme="minorHAnsi"/>
        </w:rPr>
        <w:t>dostawa</w:t>
      </w:r>
      <w:r w:rsidRPr="0030212B">
        <w:rPr>
          <w:rFonts w:asciiTheme="minorHAnsi" w:hAnsiTheme="minorHAnsi" w:cstheme="minorHAnsi"/>
          <w:spacing w:val="80"/>
        </w:rPr>
        <w:t xml:space="preserve"> </w:t>
      </w:r>
      <w:r w:rsidRPr="0030212B">
        <w:rPr>
          <w:rFonts w:asciiTheme="minorHAnsi" w:hAnsiTheme="minorHAnsi" w:cstheme="minorHAnsi"/>
        </w:rPr>
        <w:t>lub</w:t>
      </w:r>
      <w:r w:rsidRPr="0030212B">
        <w:rPr>
          <w:rFonts w:asciiTheme="minorHAnsi" w:hAnsiTheme="minorHAnsi" w:cstheme="minorHAnsi"/>
          <w:spacing w:val="80"/>
        </w:rPr>
        <w:t xml:space="preserve"> </w:t>
      </w:r>
      <w:r w:rsidRPr="0030212B">
        <w:rPr>
          <w:rFonts w:asciiTheme="minorHAnsi" w:hAnsiTheme="minorHAnsi" w:cstheme="minorHAnsi"/>
        </w:rPr>
        <w:t>świadczenie</w:t>
      </w:r>
      <w:r w:rsidRPr="0030212B">
        <w:rPr>
          <w:rFonts w:asciiTheme="minorHAnsi" w:hAnsiTheme="minorHAnsi" w:cstheme="minorHAnsi"/>
          <w:spacing w:val="80"/>
        </w:rPr>
        <w:t xml:space="preserve"> </w:t>
      </w:r>
      <w:r w:rsidRPr="0030212B">
        <w:rPr>
          <w:rFonts w:asciiTheme="minorHAnsi" w:hAnsiTheme="minorHAnsi" w:cstheme="minorHAnsi"/>
        </w:rPr>
        <w:t>będą prowadziły do powstania obowiązku podatkowego;</w:t>
      </w:r>
    </w:p>
    <w:p w14:paraId="0342CD34" w14:textId="77777777" w:rsidR="00383220" w:rsidRPr="0030212B" w:rsidRDefault="00377290" w:rsidP="001419CF">
      <w:pPr>
        <w:pStyle w:val="Akapitzlist"/>
        <w:numPr>
          <w:ilvl w:val="1"/>
          <w:numId w:val="8"/>
        </w:numPr>
        <w:tabs>
          <w:tab w:val="left" w:pos="1582"/>
        </w:tabs>
        <w:spacing w:line="276" w:lineRule="auto"/>
        <w:ind w:right="369"/>
        <w:rPr>
          <w:rFonts w:asciiTheme="minorHAnsi" w:hAnsiTheme="minorHAnsi" w:cstheme="minorHAnsi"/>
        </w:rPr>
      </w:pPr>
      <w:r w:rsidRPr="0030212B">
        <w:rPr>
          <w:rFonts w:asciiTheme="minorHAnsi" w:hAnsiTheme="minorHAnsi" w:cstheme="minorHAnsi"/>
        </w:rPr>
        <w:t>wskazania</w:t>
      </w:r>
      <w:r w:rsidRPr="0030212B">
        <w:rPr>
          <w:rFonts w:asciiTheme="minorHAnsi" w:hAnsiTheme="minorHAnsi" w:cstheme="minorHAnsi"/>
          <w:spacing w:val="34"/>
        </w:rPr>
        <w:t xml:space="preserve"> </w:t>
      </w:r>
      <w:r w:rsidRPr="0030212B">
        <w:rPr>
          <w:rFonts w:asciiTheme="minorHAnsi" w:hAnsiTheme="minorHAnsi" w:cstheme="minorHAnsi"/>
        </w:rPr>
        <w:t>wartości</w:t>
      </w:r>
      <w:r w:rsidRPr="0030212B">
        <w:rPr>
          <w:rFonts w:asciiTheme="minorHAnsi" w:hAnsiTheme="minorHAnsi" w:cstheme="minorHAnsi"/>
          <w:spacing w:val="35"/>
        </w:rPr>
        <w:t xml:space="preserve"> </w:t>
      </w:r>
      <w:r w:rsidRPr="0030212B">
        <w:rPr>
          <w:rFonts w:asciiTheme="minorHAnsi" w:hAnsiTheme="minorHAnsi" w:cstheme="minorHAnsi"/>
        </w:rPr>
        <w:t>towaru</w:t>
      </w:r>
      <w:r w:rsidRPr="0030212B">
        <w:rPr>
          <w:rFonts w:asciiTheme="minorHAnsi" w:hAnsiTheme="minorHAnsi" w:cstheme="minorHAnsi"/>
          <w:spacing w:val="36"/>
        </w:rPr>
        <w:t xml:space="preserve"> </w:t>
      </w:r>
      <w:r w:rsidRPr="0030212B">
        <w:rPr>
          <w:rFonts w:asciiTheme="minorHAnsi" w:hAnsiTheme="minorHAnsi" w:cstheme="minorHAnsi"/>
        </w:rPr>
        <w:t>lub</w:t>
      </w:r>
      <w:r w:rsidRPr="0030212B">
        <w:rPr>
          <w:rFonts w:asciiTheme="minorHAnsi" w:hAnsiTheme="minorHAnsi" w:cstheme="minorHAnsi"/>
          <w:spacing w:val="34"/>
        </w:rPr>
        <w:t xml:space="preserve"> </w:t>
      </w:r>
      <w:r w:rsidRPr="0030212B">
        <w:rPr>
          <w:rFonts w:asciiTheme="minorHAnsi" w:hAnsiTheme="minorHAnsi" w:cstheme="minorHAnsi"/>
        </w:rPr>
        <w:t>usługi</w:t>
      </w:r>
      <w:r w:rsidRPr="0030212B">
        <w:rPr>
          <w:rFonts w:asciiTheme="minorHAnsi" w:hAnsiTheme="minorHAnsi" w:cstheme="minorHAnsi"/>
          <w:spacing w:val="37"/>
        </w:rPr>
        <w:t xml:space="preserve"> </w:t>
      </w:r>
      <w:r w:rsidRPr="0030212B">
        <w:rPr>
          <w:rFonts w:asciiTheme="minorHAnsi" w:hAnsiTheme="minorHAnsi" w:cstheme="minorHAnsi"/>
        </w:rPr>
        <w:t>objętego</w:t>
      </w:r>
      <w:r w:rsidRPr="0030212B">
        <w:rPr>
          <w:rFonts w:asciiTheme="minorHAnsi" w:hAnsiTheme="minorHAnsi" w:cstheme="minorHAnsi"/>
          <w:spacing w:val="36"/>
        </w:rPr>
        <w:t xml:space="preserve"> </w:t>
      </w:r>
      <w:r w:rsidRPr="0030212B">
        <w:rPr>
          <w:rFonts w:asciiTheme="minorHAnsi" w:hAnsiTheme="minorHAnsi" w:cstheme="minorHAnsi"/>
        </w:rPr>
        <w:t>obowiązkiem</w:t>
      </w:r>
      <w:r w:rsidRPr="0030212B">
        <w:rPr>
          <w:rFonts w:asciiTheme="minorHAnsi" w:hAnsiTheme="minorHAnsi" w:cstheme="minorHAnsi"/>
          <w:spacing w:val="37"/>
        </w:rPr>
        <w:t xml:space="preserve"> </w:t>
      </w:r>
      <w:r w:rsidRPr="0030212B">
        <w:rPr>
          <w:rFonts w:asciiTheme="minorHAnsi" w:hAnsiTheme="minorHAnsi" w:cstheme="minorHAnsi"/>
        </w:rPr>
        <w:t>podatkowym</w:t>
      </w:r>
      <w:r w:rsidRPr="0030212B">
        <w:rPr>
          <w:rFonts w:asciiTheme="minorHAnsi" w:hAnsiTheme="minorHAnsi" w:cstheme="minorHAnsi"/>
          <w:spacing w:val="35"/>
        </w:rPr>
        <w:t xml:space="preserve"> </w:t>
      </w:r>
      <w:r w:rsidRPr="0030212B">
        <w:rPr>
          <w:rFonts w:asciiTheme="minorHAnsi" w:hAnsiTheme="minorHAnsi" w:cstheme="minorHAnsi"/>
        </w:rPr>
        <w:t>zamawiającego, bez kwoty podatku;</w:t>
      </w:r>
    </w:p>
    <w:p w14:paraId="34C6F5F2" w14:textId="77777777" w:rsidR="00383220" w:rsidRPr="0030212B" w:rsidRDefault="00377290" w:rsidP="001419CF">
      <w:pPr>
        <w:pStyle w:val="Akapitzlist"/>
        <w:numPr>
          <w:ilvl w:val="1"/>
          <w:numId w:val="8"/>
        </w:numPr>
        <w:tabs>
          <w:tab w:val="left" w:pos="1582"/>
        </w:tabs>
        <w:spacing w:line="276" w:lineRule="auto"/>
        <w:ind w:right="373"/>
        <w:rPr>
          <w:rFonts w:asciiTheme="minorHAnsi" w:hAnsiTheme="minorHAnsi" w:cstheme="minorHAnsi"/>
        </w:rPr>
      </w:pPr>
      <w:r w:rsidRPr="0030212B">
        <w:rPr>
          <w:rFonts w:asciiTheme="minorHAnsi" w:hAnsiTheme="minorHAnsi" w:cstheme="minorHAnsi"/>
        </w:rPr>
        <w:t>wskazania</w:t>
      </w:r>
      <w:r w:rsidRPr="0030212B">
        <w:rPr>
          <w:rFonts w:asciiTheme="minorHAnsi" w:hAnsiTheme="minorHAnsi" w:cstheme="minorHAnsi"/>
          <w:spacing w:val="26"/>
        </w:rPr>
        <w:t xml:space="preserve"> </w:t>
      </w:r>
      <w:r w:rsidRPr="0030212B">
        <w:rPr>
          <w:rFonts w:asciiTheme="minorHAnsi" w:hAnsiTheme="minorHAnsi" w:cstheme="minorHAnsi"/>
        </w:rPr>
        <w:t>stawki</w:t>
      </w:r>
      <w:r w:rsidRPr="0030212B">
        <w:rPr>
          <w:rFonts w:asciiTheme="minorHAnsi" w:hAnsiTheme="minorHAnsi" w:cstheme="minorHAnsi"/>
          <w:spacing w:val="26"/>
        </w:rPr>
        <w:t xml:space="preserve"> </w:t>
      </w:r>
      <w:r w:rsidRPr="0030212B">
        <w:rPr>
          <w:rFonts w:asciiTheme="minorHAnsi" w:hAnsiTheme="minorHAnsi" w:cstheme="minorHAnsi"/>
        </w:rPr>
        <w:t>podatku od</w:t>
      </w:r>
      <w:r w:rsidRPr="0030212B">
        <w:rPr>
          <w:rFonts w:asciiTheme="minorHAnsi" w:hAnsiTheme="minorHAnsi" w:cstheme="minorHAnsi"/>
          <w:spacing w:val="25"/>
        </w:rPr>
        <w:t xml:space="preserve"> </w:t>
      </w:r>
      <w:r w:rsidRPr="0030212B">
        <w:rPr>
          <w:rFonts w:asciiTheme="minorHAnsi" w:hAnsiTheme="minorHAnsi" w:cstheme="minorHAnsi"/>
        </w:rPr>
        <w:t>towarów i</w:t>
      </w:r>
      <w:r w:rsidRPr="0030212B">
        <w:rPr>
          <w:rFonts w:asciiTheme="minorHAnsi" w:hAnsiTheme="minorHAnsi" w:cstheme="minorHAnsi"/>
          <w:spacing w:val="26"/>
        </w:rPr>
        <w:t xml:space="preserve"> </w:t>
      </w:r>
      <w:r w:rsidRPr="0030212B">
        <w:rPr>
          <w:rFonts w:asciiTheme="minorHAnsi" w:hAnsiTheme="minorHAnsi" w:cstheme="minorHAnsi"/>
        </w:rPr>
        <w:t>usług,</w:t>
      </w:r>
      <w:r w:rsidRPr="0030212B">
        <w:rPr>
          <w:rFonts w:asciiTheme="minorHAnsi" w:hAnsiTheme="minorHAnsi" w:cstheme="minorHAnsi"/>
          <w:spacing w:val="25"/>
        </w:rPr>
        <w:t xml:space="preserve"> </w:t>
      </w:r>
      <w:r w:rsidRPr="0030212B">
        <w:rPr>
          <w:rFonts w:asciiTheme="minorHAnsi" w:hAnsiTheme="minorHAnsi" w:cstheme="minorHAnsi"/>
        </w:rPr>
        <w:t>która zgodnie</w:t>
      </w:r>
      <w:r w:rsidRPr="0030212B">
        <w:rPr>
          <w:rFonts w:asciiTheme="minorHAnsi" w:hAnsiTheme="minorHAnsi" w:cstheme="minorHAnsi"/>
          <w:spacing w:val="26"/>
        </w:rPr>
        <w:t xml:space="preserve"> </w:t>
      </w:r>
      <w:r w:rsidRPr="0030212B">
        <w:rPr>
          <w:rFonts w:asciiTheme="minorHAnsi" w:hAnsiTheme="minorHAnsi" w:cstheme="minorHAnsi"/>
        </w:rPr>
        <w:t>z</w:t>
      </w:r>
      <w:r w:rsidRPr="0030212B">
        <w:rPr>
          <w:rFonts w:asciiTheme="minorHAnsi" w:hAnsiTheme="minorHAnsi" w:cstheme="minorHAnsi"/>
          <w:spacing w:val="26"/>
        </w:rPr>
        <w:t xml:space="preserve"> </w:t>
      </w:r>
      <w:r w:rsidRPr="0030212B">
        <w:rPr>
          <w:rFonts w:asciiTheme="minorHAnsi" w:hAnsiTheme="minorHAnsi" w:cstheme="minorHAnsi"/>
        </w:rPr>
        <w:t>wiedzą</w:t>
      </w:r>
      <w:r w:rsidRPr="0030212B">
        <w:rPr>
          <w:rFonts w:asciiTheme="minorHAnsi" w:hAnsiTheme="minorHAnsi" w:cstheme="minorHAnsi"/>
          <w:spacing w:val="26"/>
        </w:rPr>
        <w:t xml:space="preserve"> </w:t>
      </w:r>
      <w:r w:rsidRPr="0030212B">
        <w:rPr>
          <w:rFonts w:asciiTheme="minorHAnsi" w:hAnsiTheme="minorHAnsi" w:cstheme="minorHAnsi"/>
        </w:rPr>
        <w:t>wykonawcy,</w:t>
      </w:r>
      <w:r w:rsidRPr="0030212B">
        <w:rPr>
          <w:rFonts w:asciiTheme="minorHAnsi" w:hAnsiTheme="minorHAnsi" w:cstheme="minorHAnsi"/>
          <w:spacing w:val="26"/>
        </w:rPr>
        <w:t xml:space="preserve"> </w:t>
      </w:r>
      <w:r w:rsidRPr="0030212B">
        <w:rPr>
          <w:rFonts w:asciiTheme="minorHAnsi" w:hAnsiTheme="minorHAnsi" w:cstheme="minorHAnsi"/>
        </w:rPr>
        <w:t>będzie miała zastosowanie.</w:t>
      </w:r>
    </w:p>
    <w:p w14:paraId="4FD60547" w14:textId="77777777" w:rsidR="00383220" w:rsidRPr="0030212B" w:rsidRDefault="00377290" w:rsidP="001419CF">
      <w:pPr>
        <w:pStyle w:val="Akapitzlist"/>
        <w:numPr>
          <w:ilvl w:val="0"/>
          <w:numId w:val="8"/>
        </w:numPr>
        <w:tabs>
          <w:tab w:val="left" w:pos="1005"/>
        </w:tabs>
        <w:spacing w:line="276" w:lineRule="auto"/>
        <w:ind w:left="1005" w:hanging="347"/>
        <w:rPr>
          <w:rFonts w:asciiTheme="minorHAnsi" w:hAnsiTheme="minorHAnsi" w:cstheme="minorHAnsi"/>
        </w:rPr>
      </w:pPr>
      <w:r w:rsidRPr="0030212B">
        <w:rPr>
          <w:rFonts w:asciiTheme="minorHAnsi" w:hAnsiTheme="minorHAnsi" w:cstheme="minorHAnsi"/>
        </w:rPr>
        <w:t>Rozliczenia</w:t>
      </w:r>
      <w:r w:rsidRPr="0030212B">
        <w:rPr>
          <w:rFonts w:asciiTheme="minorHAnsi" w:hAnsiTheme="minorHAnsi" w:cstheme="minorHAnsi"/>
          <w:spacing w:val="-5"/>
        </w:rPr>
        <w:t xml:space="preserve"> </w:t>
      </w:r>
      <w:r w:rsidRPr="0030212B">
        <w:rPr>
          <w:rFonts w:asciiTheme="minorHAnsi" w:hAnsiTheme="minorHAnsi" w:cstheme="minorHAnsi"/>
        </w:rPr>
        <w:t>będą</w:t>
      </w:r>
      <w:r w:rsidRPr="0030212B">
        <w:rPr>
          <w:rFonts w:asciiTheme="minorHAnsi" w:hAnsiTheme="minorHAnsi" w:cstheme="minorHAnsi"/>
          <w:spacing w:val="-4"/>
        </w:rPr>
        <w:t xml:space="preserve"> </w:t>
      </w:r>
      <w:r w:rsidRPr="0030212B">
        <w:rPr>
          <w:rFonts w:asciiTheme="minorHAnsi" w:hAnsiTheme="minorHAnsi" w:cstheme="minorHAnsi"/>
        </w:rPr>
        <w:t>prowadzone</w:t>
      </w:r>
      <w:r w:rsidRPr="0030212B">
        <w:rPr>
          <w:rFonts w:asciiTheme="minorHAnsi" w:hAnsiTheme="minorHAnsi" w:cstheme="minorHAnsi"/>
          <w:spacing w:val="-2"/>
        </w:rPr>
        <w:t xml:space="preserve"> </w:t>
      </w:r>
      <w:r w:rsidRPr="0030212B">
        <w:rPr>
          <w:rFonts w:asciiTheme="minorHAnsi" w:hAnsiTheme="minorHAnsi" w:cstheme="minorHAnsi"/>
        </w:rPr>
        <w:t>w</w:t>
      </w:r>
      <w:r w:rsidRPr="0030212B">
        <w:rPr>
          <w:rFonts w:asciiTheme="minorHAnsi" w:hAnsiTheme="minorHAnsi" w:cstheme="minorHAnsi"/>
          <w:spacing w:val="-5"/>
        </w:rPr>
        <w:t xml:space="preserve"> </w:t>
      </w:r>
      <w:r w:rsidRPr="0030212B">
        <w:rPr>
          <w:rFonts w:asciiTheme="minorHAnsi" w:hAnsiTheme="minorHAnsi" w:cstheme="minorHAnsi"/>
        </w:rPr>
        <w:t>walucie:</w:t>
      </w:r>
      <w:r w:rsidRPr="0030212B">
        <w:rPr>
          <w:rFonts w:asciiTheme="minorHAnsi" w:hAnsiTheme="minorHAnsi" w:cstheme="minorHAnsi"/>
          <w:spacing w:val="-3"/>
        </w:rPr>
        <w:t xml:space="preserve"> </w:t>
      </w:r>
      <w:r w:rsidRPr="0030212B">
        <w:rPr>
          <w:rFonts w:asciiTheme="minorHAnsi" w:hAnsiTheme="minorHAnsi" w:cstheme="minorHAnsi"/>
          <w:spacing w:val="-4"/>
        </w:rPr>
        <w:t>PLN.</w:t>
      </w:r>
    </w:p>
    <w:p w14:paraId="609566C2" w14:textId="77777777" w:rsidR="00383220" w:rsidRPr="0030212B" w:rsidRDefault="00383220" w:rsidP="0030212B">
      <w:pPr>
        <w:spacing w:line="276" w:lineRule="auto"/>
        <w:jc w:val="both"/>
        <w:rPr>
          <w:rFonts w:asciiTheme="minorHAnsi" w:hAnsiTheme="minorHAnsi" w:cstheme="minorHAnsi"/>
        </w:rPr>
        <w:sectPr w:rsidR="00383220" w:rsidRPr="0030212B" w:rsidSect="000038AF">
          <w:type w:val="continuous"/>
          <w:pgSz w:w="11910" w:h="16840"/>
          <w:pgMar w:top="1440" w:right="1080" w:bottom="1440" w:left="1080" w:header="0" w:footer="1026" w:gutter="0"/>
          <w:cols w:space="708"/>
          <w:docGrid w:linePitch="299"/>
        </w:sectPr>
      </w:pPr>
    </w:p>
    <w:p w14:paraId="5E9404E1" w14:textId="77777777" w:rsidR="00383220" w:rsidRPr="0030212B" w:rsidRDefault="00377290" w:rsidP="0030212B">
      <w:pPr>
        <w:pStyle w:val="Tekstpodstawowy"/>
        <w:spacing w:line="276" w:lineRule="auto"/>
        <w:ind w:left="389" w:firstLine="0"/>
        <w:rPr>
          <w:rFonts w:asciiTheme="minorHAnsi" w:hAnsiTheme="minorHAnsi" w:cstheme="minorHAnsi"/>
        </w:rPr>
      </w:pPr>
      <w:r w:rsidRPr="0030212B">
        <w:rPr>
          <w:rFonts w:asciiTheme="minorHAnsi" w:hAnsiTheme="minorHAnsi" w:cstheme="minorHAnsi"/>
          <w:noProof/>
        </w:rPr>
        <mc:AlternateContent>
          <mc:Choice Requires="wps">
            <w:drawing>
              <wp:inline distT="0" distB="0" distL="0" distR="0" wp14:anchorId="6DE9A261" wp14:editId="0D8D3984">
                <wp:extent cx="6014720" cy="270510"/>
                <wp:effectExtent l="0" t="0" r="24130" b="15240"/>
                <wp:docPr id="22" name="Text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4720" cy="270510"/>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528A02D6" w14:textId="77777777" w:rsidR="00383220" w:rsidRDefault="00377290" w:rsidP="00285C97">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64"/>
                              <w:rPr>
                                <w:b/>
                                <w:color w:val="000000"/>
                              </w:rPr>
                            </w:pPr>
                            <w:r>
                              <w:rPr>
                                <w:b/>
                                <w:color w:val="000000"/>
                              </w:rPr>
                              <w:t>DZIAŁ</w:t>
                            </w:r>
                            <w:r>
                              <w:rPr>
                                <w:b/>
                                <w:color w:val="000000"/>
                                <w:spacing w:val="-7"/>
                              </w:rPr>
                              <w:t xml:space="preserve"> </w:t>
                            </w:r>
                            <w:r>
                              <w:rPr>
                                <w:b/>
                                <w:color w:val="000000"/>
                              </w:rPr>
                              <w:t>XV</w:t>
                            </w:r>
                            <w:r>
                              <w:rPr>
                                <w:b/>
                                <w:color w:val="000000"/>
                                <w:spacing w:val="-3"/>
                              </w:rPr>
                              <w:t xml:space="preserve"> </w:t>
                            </w:r>
                            <w:r>
                              <w:rPr>
                                <w:b/>
                                <w:color w:val="000000"/>
                              </w:rPr>
                              <w:t>Opis</w:t>
                            </w:r>
                            <w:r>
                              <w:rPr>
                                <w:b/>
                                <w:color w:val="000000"/>
                                <w:spacing w:val="-3"/>
                              </w:rPr>
                              <w:t xml:space="preserve"> </w:t>
                            </w:r>
                            <w:r>
                              <w:rPr>
                                <w:b/>
                                <w:color w:val="000000"/>
                              </w:rPr>
                              <w:t>kryteriów</w:t>
                            </w:r>
                            <w:r>
                              <w:rPr>
                                <w:b/>
                                <w:color w:val="000000"/>
                                <w:spacing w:val="-2"/>
                              </w:rPr>
                              <w:t xml:space="preserve"> </w:t>
                            </w:r>
                            <w:r>
                              <w:rPr>
                                <w:b/>
                                <w:color w:val="000000"/>
                              </w:rPr>
                              <w:t>oceny</w:t>
                            </w:r>
                            <w:r>
                              <w:rPr>
                                <w:b/>
                                <w:color w:val="000000"/>
                                <w:spacing w:val="-3"/>
                              </w:rPr>
                              <w:t xml:space="preserve"> </w:t>
                            </w:r>
                            <w:r>
                              <w:rPr>
                                <w:b/>
                                <w:color w:val="000000"/>
                              </w:rPr>
                              <w:t>ofert</w:t>
                            </w:r>
                            <w:r>
                              <w:rPr>
                                <w:b/>
                                <w:color w:val="000000"/>
                                <w:spacing w:val="-5"/>
                              </w:rPr>
                              <w:t xml:space="preserve"> </w:t>
                            </w:r>
                            <w:r>
                              <w:rPr>
                                <w:b/>
                                <w:color w:val="000000"/>
                              </w:rPr>
                              <w:t>wraz</w:t>
                            </w:r>
                            <w:r>
                              <w:rPr>
                                <w:b/>
                                <w:color w:val="000000"/>
                                <w:spacing w:val="-5"/>
                              </w:rPr>
                              <w:t xml:space="preserve"> </w:t>
                            </w:r>
                            <w:r>
                              <w:rPr>
                                <w:b/>
                                <w:color w:val="000000"/>
                              </w:rPr>
                              <w:t>z</w:t>
                            </w:r>
                            <w:r>
                              <w:rPr>
                                <w:b/>
                                <w:color w:val="000000"/>
                                <w:spacing w:val="-3"/>
                              </w:rPr>
                              <w:t xml:space="preserve"> </w:t>
                            </w:r>
                            <w:r>
                              <w:rPr>
                                <w:b/>
                                <w:color w:val="000000"/>
                              </w:rPr>
                              <w:t>podaniem</w:t>
                            </w:r>
                            <w:r>
                              <w:rPr>
                                <w:b/>
                                <w:color w:val="000000"/>
                                <w:spacing w:val="-5"/>
                              </w:rPr>
                              <w:t xml:space="preserve"> </w:t>
                            </w:r>
                            <w:r>
                              <w:rPr>
                                <w:b/>
                                <w:color w:val="000000"/>
                              </w:rPr>
                              <w:t>wag</w:t>
                            </w:r>
                            <w:r>
                              <w:rPr>
                                <w:b/>
                                <w:color w:val="000000"/>
                                <w:spacing w:val="-3"/>
                              </w:rPr>
                              <w:t xml:space="preserve"> </w:t>
                            </w:r>
                            <w:r>
                              <w:rPr>
                                <w:b/>
                                <w:color w:val="000000"/>
                              </w:rPr>
                              <w:t>tych</w:t>
                            </w:r>
                            <w:r>
                              <w:rPr>
                                <w:b/>
                                <w:color w:val="000000"/>
                                <w:spacing w:val="-3"/>
                              </w:rPr>
                              <w:t xml:space="preserve"> </w:t>
                            </w:r>
                            <w:r>
                              <w:rPr>
                                <w:b/>
                                <w:color w:val="000000"/>
                              </w:rPr>
                              <w:t>kryteriów</w:t>
                            </w:r>
                            <w:r>
                              <w:rPr>
                                <w:b/>
                                <w:color w:val="000000"/>
                                <w:spacing w:val="-5"/>
                              </w:rPr>
                              <w:t xml:space="preserve"> </w:t>
                            </w:r>
                            <w:r>
                              <w:rPr>
                                <w:b/>
                                <w:color w:val="000000"/>
                              </w:rPr>
                              <w:t>i</w:t>
                            </w:r>
                            <w:r>
                              <w:rPr>
                                <w:b/>
                                <w:color w:val="000000"/>
                                <w:spacing w:val="-5"/>
                              </w:rPr>
                              <w:t xml:space="preserve"> </w:t>
                            </w:r>
                            <w:r>
                              <w:rPr>
                                <w:b/>
                                <w:color w:val="000000"/>
                              </w:rPr>
                              <w:t>sposobu</w:t>
                            </w:r>
                            <w:r>
                              <w:rPr>
                                <w:b/>
                                <w:color w:val="000000"/>
                                <w:spacing w:val="-3"/>
                              </w:rPr>
                              <w:t xml:space="preserve"> </w:t>
                            </w:r>
                            <w:r>
                              <w:rPr>
                                <w:b/>
                                <w:color w:val="000000"/>
                              </w:rPr>
                              <w:t>oceny</w:t>
                            </w:r>
                            <w:r>
                              <w:rPr>
                                <w:b/>
                                <w:color w:val="000000"/>
                                <w:spacing w:val="-3"/>
                              </w:rPr>
                              <w:t xml:space="preserve"> </w:t>
                            </w:r>
                            <w:r>
                              <w:rPr>
                                <w:b/>
                                <w:color w:val="000000"/>
                                <w:spacing w:val="-2"/>
                              </w:rPr>
                              <w:t>ofert</w:t>
                            </w:r>
                          </w:p>
                        </w:txbxContent>
                      </wps:txbx>
                      <wps:bodyPr wrap="square" lIns="0" tIns="0" rIns="0" bIns="0" rtlCol="0">
                        <a:noAutofit/>
                      </wps:bodyPr>
                    </wps:wsp>
                  </a:graphicData>
                </a:graphic>
              </wp:inline>
            </w:drawing>
          </mc:Choice>
          <mc:Fallback>
            <w:pict>
              <v:shape w14:anchorId="6DE9A261" id="Textbox 22" o:spid="_x0000_s1040" type="#_x0000_t202" style="width:473.6pt;height:21.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" fillcolor="white [3201]" strokecolor="#4bacc6 [3208]" strokeweight="2pt">
                <v:path arrowok="t"/>
                <v:textbox inset="0,0,0,0">
                  <w:txbxContent>
                    <w:p w14:paraId="528A02D6" w14:textId="77777777" w:rsidR="00383220" w:rsidRDefault="00377290" w:rsidP="00285C97">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64"/>
                        <w:rPr>
                          <w:b/>
                          <w:color w:val="000000"/>
                        </w:rPr>
                      </w:pPr>
                      <w:r>
                        <w:rPr>
                          <w:b/>
                          <w:color w:val="000000"/>
                        </w:rPr>
                        <w:t>DZIAŁ</w:t>
                      </w:r>
                      <w:r>
                        <w:rPr>
                          <w:b/>
                          <w:color w:val="000000"/>
                          <w:spacing w:val="-7"/>
                        </w:rPr>
                        <w:t xml:space="preserve"> </w:t>
                      </w:r>
                      <w:r>
                        <w:rPr>
                          <w:b/>
                          <w:color w:val="000000"/>
                        </w:rPr>
                        <w:t>XV</w:t>
                      </w:r>
                      <w:r>
                        <w:rPr>
                          <w:b/>
                          <w:color w:val="000000"/>
                          <w:spacing w:val="-3"/>
                        </w:rPr>
                        <w:t xml:space="preserve"> </w:t>
                      </w:r>
                      <w:r>
                        <w:rPr>
                          <w:b/>
                          <w:color w:val="000000"/>
                        </w:rPr>
                        <w:t>Opis</w:t>
                      </w:r>
                      <w:r>
                        <w:rPr>
                          <w:b/>
                          <w:color w:val="000000"/>
                          <w:spacing w:val="-3"/>
                        </w:rPr>
                        <w:t xml:space="preserve"> </w:t>
                      </w:r>
                      <w:r>
                        <w:rPr>
                          <w:b/>
                          <w:color w:val="000000"/>
                        </w:rPr>
                        <w:t>kryteriów</w:t>
                      </w:r>
                      <w:r>
                        <w:rPr>
                          <w:b/>
                          <w:color w:val="000000"/>
                          <w:spacing w:val="-2"/>
                        </w:rPr>
                        <w:t xml:space="preserve"> </w:t>
                      </w:r>
                      <w:r>
                        <w:rPr>
                          <w:b/>
                          <w:color w:val="000000"/>
                        </w:rPr>
                        <w:t>oceny</w:t>
                      </w:r>
                      <w:r>
                        <w:rPr>
                          <w:b/>
                          <w:color w:val="000000"/>
                          <w:spacing w:val="-3"/>
                        </w:rPr>
                        <w:t xml:space="preserve"> </w:t>
                      </w:r>
                      <w:r>
                        <w:rPr>
                          <w:b/>
                          <w:color w:val="000000"/>
                        </w:rPr>
                        <w:t>ofert</w:t>
                      </w:r>
                      <w:r>
                        <w:rPr>
                          <w:b/>
                          <w:color w:val="000000"/>
                          <w:spacing w:val="-5"/>
                        </w:rPr>
                        <w:t xml:space="preserve"> </w:t>
                      </w:r>
                      <w:r>
                        <w:rPr>
                          <w:b/>
                          <w:color w:val="000000"/>
                        </w:rPr>
                        <w:t>wraz</w:t>
                      </w:r>
                      <w:r>
                        <w:rPr>
                          <w:b/>
                          <w:color w:val="000000"/>
                          <w:spacing w:val="-5"/>
                        </w:rPr>
                        <w:t xml:space="preserve"> </w:t>
                      </w:r>
                      <w:r>
                        <w:rPr>
                          <w:b/>
                          <w:color w:val="000000"/>
                        </w:rPr>
                        <w:t>z</w:t>
                      </w:r>
                      <w:r>
                        <w:rPr>
                          <w:b/>
                          <w:color w:val="000000"/>
                          <w:spacing w:val="-3"/>
                        </w:rPr>
                        <w:t xml:space="preserve"> </w:t>
                      </w:r>
                      <w:r>
                        <w:rPr>
                          <w:b/>
                          <w:color w:val="000000"/>
                        </w:rPr>
                        <w:t>podaniem</w:t>
                      </w:r>
                      <w:r>
                        <w:rPr>
                          <w:b/>
                          <w:color w:val="000000"/>
                          <w:spacing w:val="-5"/>
                        </w:rPr>
                        <w:t xml:space="preserve"> </w:t>
                      </w:r>
                      <w:r>
                        <w:rPr>
                          <w:b/>
                          <w:color w:val="000000"/>
                        </w:rPr>
                        <w:t>wag</w:t>
                      </w:r>
                      <w:r>
                        <w:rPr>
                          <w:b/>
                          <w:color w:val="000000"/>
                          <w:spacing w:val="-3"/>
                        </w:rPr>
                        <w:t xml:space="preserve"> </w:t>
                      </w:r>
                      <w:r>
                        <w:rPr>
                          <w:b/>
                          <w:color w:val="000000"/>
                        </w:rPr>
                        <w:t>tych</w:t>
                      </w:r>
                      <w:r>
                        <w:rPr>
                          <w:b/>
                          <w:color w:val="000000"/>
                          <w:spacing w:val="-3"/>
                        </w:rPr>
                        <w:t xml:space="preserve"> </w:t>
                      </w:r>
                      <w:r>
                        <w:rPr>
                          <w:b/>
                          <w:color w:val="000000"/>
                        </w:rPr>
                        <w:t>kryteriów</w:t>
                      </w:r>
                      <w:r>
                        <w:rPr>
                          <w:b/>
                          <w:color w:val="000000"/>
                          <w:spacing w:val="-5"/>
                        </w:rPr>
                        <w:t xml:space="preserve"> </w:t>
                      </w:r>
                      <w:r>
                        <w:rPr>
                          <w:b/>
                          <w:color w:val="000000"/>
                        </w:rPr>
                        <w:t>i</w:t>
                      </w:r>
                      <w:r>
                        <w:rPr>
                          <w:b/>
                          <w:color w:val="000000"/>
                          <w:spacing w:val="-5"/>
                        </w:rPr>
                        <w:t xml:space="preserve"> </w:t>
                      </w:r>
                      <w:r>
                        <w:rPr>
                          <w:b/>
                          <w:color w:val="000000"/>
                        </w:rPr>
                        <w:t>sposobu</w:t>
                      </w:r>
                      <w:r>
                        <w:rPr>
                          <w:b/>
                          <w:color w:val="000000"/>
                          <w:spacing w:val="-3"/>
                        </w:rPr>
                        <w:t xml:space="preserve"> </w:t>
                      </w:r>
                      <w:r>
                        <w:rPr>
                          <w:b/>
                          <w:color w:val="000000"/>
                        </w:rPr>
                        <w:t>oceny</w:t>
                      </w:r>
                      <w:r>
                        <w:rPr>
                          <w:b/>
                          <w:color w:val="000000"/>
                          <w:spacing w:val="-3"/>
                        </w:rPr>
                        <w:t xml:space="preserve"> </w:t>
                      </w:r>
                      <w:r>
                        <w:rPr>
                          <w:b/>
                          <w:color w:val="000000"/>
                          <w:spacing w:val="-2"/>
                        </w:rPr>
                        <w:t>ofert</w:t>
                      </w:r>
                    </w:p>
                  </w:txbxContent>
                </v:textbox>
                <w10:anchorlock/>
              </v:shape>
            </w:pict>
          </mc:Fallback>
        </mc:AlternateContent>
      </w:r>
    </w:p>
    <w:p w14:paraId="0CF5148F" w14:textId="64566DE2" w:rsidR="001B7508" w:rsidRPr="001B7508" w:rsidRDefault="001B7508" w:rsidP="003151A0">
      <w:pPr>
        <w:pStyle w:val="Akapitzlist"/>
        <w:widowControl/>
        <w:numPr>
          <w:ilvl w:val="1"/>
          <w:numId w:val="35"/>
        </w:numPr>
        <w:suppressAutoHyphens/>
        <w:autoSpaceDE/>
        <w:autoSpaceDN/>
        <w:spacing w:line="276" w:lineRule="auto"/>
        <w:rPr>
          <w:noProof/>
          <w:lang w:eastAsia="pl-PL"/>
        </w:rPr>
      </w:pPr>
      <w:bookmarkStart w:id="5" w:name="_Hlk180759256"/>
      <w:r w:rsidRPr="001B7508">
        <w:rPr>
          <w:lang w:eastAsia="pl-PL"/>
        </w:rPr>
        <w:t>Przy wyborze i ocenie ofert zamawiający kierować się będzie następującymi kryteriami:</w:t>
      </w:r>
    </w:p>
    <w:p w14:paraId="31226188" w14:textId="77777777" w:rsidR="001B7508" w:rsidRPr="001B7508" w:rsidRDefault="001B7508" w:rsidP="001419CF">
      <w:pPr>
        <w:widowControl/>
        <w:numPr>
          <w:ilvl w:val="2"/>
          <w:numId w:val="35"/>
        </w:numPr>
        <w:tabs>
          <w:tab w:val="left" w:pos="1418"/>
        </w:tabs>
        <w:suppressAutoHyphens/>
        <w:autoSpaceDE/>
        <w:autoSpaceDN/>
        <w:adjustRightInd w:val="0"/>
        <w:spacing w:line="276" w:lineRule="auto"/>
        <w:ind w:hanging="388"/>
        <w:jc w:val="both"/>
        <w:rPr>
          <w:b/>
          <w:lang w:eastAsia="pl-PL"/>
        </w:rPr>
      </w:pPr>
      <w:r w:rsidRPr="001B7508">
        <w:rPr>
          <w:b/>
          <w:lang w:eastAsia="pl-PL"/>
        </w:rPr>
        <w:t>Cena – 100%</w:t>
      </w:r>
    </w:p>
    <w:p w14:paraId="0F045EFF" w14:textId="77777777" w:rsidR="001B7508" w:rsidRPr="001B7508" w:rsidRDefault="001B7508" w:rsidP="001419CF">
      <w:pPr>
        <w:widowControl/>
        <w:numPr>
          <w:ilvl w:val="1"/>
          <w:numId w:val="35"/>
        </w:numPr>
        <w:tabs>
          <w:tab w:val="left" w:pos="1418"/>
          <w:tab w:val="left" w:pos="1560"/>
        </w:tabs>
        <w:suppressAutoHyphens/>
        <w:autoSpaceDE/>
        <w:autoSpaceDN/>
        <w:adjustRightInd w:val="0"/>
        <w:spacing w:line="276" w:lineRule="auto"/>
        <w:jc w:val="both"/>
        <w:rPr>
          <w:lang w:eastAsia="pl-PL"/>
        </w:rPr>
      </w:pPr>
      <w:r w:rsidRPr="001B7508">
        <w:rPr>
          <w:lang w:eastAsia="pl-PL"/>
        </w:rPr>
        <w:t>Oferty zostaną ocenione za pomocą systemu punktowego, zgodnie z poniższymi zasadami:</w:t>
      </w:r>
    </w:p>
    <w:p w14:paraId="35BD2624" w14:textId="77777777" w:rsidR="001B7508" w:rsidRPr="001B7508" w:rsidRDefault="001B7508" w:rsidP="001419CF">
      <w:pPr>
        <w:widowControl/>
        <w:numPr>
          <w:ilvl w:val="2"/>
          <w:numId w:val="35"/>
        </w:numPr>
        <w:tabs>
          <w:tab w:val="left" w:pos="1418"/>
        </w:tabs>
        <w:suppressAutoHyphens/>
        <w:autoSpaceDE/>
        <w:autoSpaceDN/>
        <w:adjustRightInd w:val="0"/>
        <w:spacing w:line="276" w:lineRule="auto"/>
        <w:ind w:hanging="363"/>
        <w:jc w:val="both"/>
        <w:rPr>
          <w:lang w:eastAsia="pl-PL"/>
        </w:rPr>
      </w:pPr>
      <w:r w:rsidRPr="001B7508">
        <w:rPr>
          <w:lang w:eastAsia="pl-PL"/>
        </w:rPr>
        <w:t>Kryterium ceny:</w:t>
      </w:r>
      <w:r w:rsidRPr="001B7508">
        <w:rPr>
          <w:lang w:eastAsia="pl-PL"/>
        </w:rPr>
        <w:tab/>
      </w:r>
      <w:r w:rsidRPr="001B7508">
        <w:rPr>
          <w:lang w:eastAsia="pl-PL"/>
        </w:rPr>
        <w:br/>
      </w:r>
      <w:r w:rsidRPr="001B7508">
        <w:rPr>
          <w:b/>
          <w:lang w:eastAsia="pl-PL"/>
        </w:rPr>
        <w:t>Pc = (Cn: Co) x 100</w:t>
      </w:r>
    </w:p>
    <w:p w14:paraId="346D1430" w14:textId="77777777" w:rsidR="001B7508" w:rsidRPr="001B7508" w:rsidRDefault="001B7508" w:rsidP="001B7508">
      <w:pPr>
        <w:tabs>
          <w:tab w:val="left" w:pos="1418"/>
        </w:tabs>
        <w:adjustRightInd w:val="0"/>
        <w:spacing w:line="276" w:lineRule="auto"/>
        <w:ind w:left="1214"/>
        <w:jc w:val="both"/>
        <w:rPr>
          <w:lang w:eastAsia="pl-PL"/>
        </w:rPr>
      </w:pPr>
      <w:r w:rsidRPr="001B7508">
        <w:rPr>
          <w:lang w:eastAsia="pl-PL"/>
        </w:rPr>
        <w:t>gdzie:</w:t>
      </w:r>
      <w:r w:rsidRPr="001B7508">
        <w:rPr>
          <w:lang w:eastAsia="pl-PL"/>
        </w:rPr>
        <w:tab/>
      </w:r>
    </w:p>
    <w:p w14:paraId="57AC387F" w14:textId="77777777" w:rsidR="001B7508" w:rsidRPr="001B7508" w:rsidRDefault="001B7508" w:rsidP="001B7508">
      <w:pPr>
        <w:tabs>
          <w:tab w:val="left" w:pos="1418"/>
        </w:tabs>
        <w:adjustRightInd w:val="0"/>
        <w:spacing w:line="276" w:lineRule="auto"/>
        <w:ind w:left="1214"/>
        <w:jc w:val="both"/>
        <w:rPr>
          <w:lang w:eastAsia="pl-PL"/>
        </w:rPr>
      </w:pPr>
      <w:r w:rsidRPr="001B7508">
        <w:rPr>
          <w:lang w:eastAsia="pl-PL"/>
        </w:rPr>
        <w:t>Pc – ilość punktów za cenę (max. 100)</w:t>
      </w:r>
      <w:r w:rsidRPr="001B7508">
        <w:rPr>
          <w:lang w:eastAsia="pl-PL"/>
        </w:rPr>
        <w:tab/>
      </w:r>
      <w:r w:rsidRPr="001B7508">
        <w:rPr>
          <w:lang w:eastAsia="pl-PL"/>
        </w:rPr>
        <w:br/>
        <w:t>Cn – cena najniższa wśród ofert badanych (nie podlegających odrzuceniu) - w PLN</w:t>
      </w:r>
    </w:p>
    <w:p w14:paraId="05004FC9" w14:textId="77777777" w:rsidR="001B7508" w:rsidRPr="001B7508" w:rsidRDefault="001B7508" w:rsidP="001B7508">
      <w:pPr>
        <w:tabs>
          <w:tab w:val="left" w:pos="1418"/>
        </w:tabs>
        <w:adjustRightInd w:val="0"/>
        <w:spacing w:line="276" w:lineRule="auto"/>
        <w:ind w:left="1214"/>
        <w:jc w:val="both"/>
        <w:rPr>
          <w:lang w:eastAsia="pl-PL"/>
        </w:rPr>
      </w:pPr>
      <w:r w:rsidRPr="001B7508">
        <w:rPr>
          <w:lang w:eastAsia="pl-PL"/>
        </w:rPr>
        <w:t>Co – cena danego Wykonawcy - w PLN</w:t>
      </w:r>
    </w:p>
    <w:p w14:paraId="780177DB" w14:textId="77777777" w:rsidR="001B7508" w:rsidRPr="001B7508" w:rsidRDefault="001B7508" w:rsidP="001419CF">
      <w:pPr>
        <w:widowControl/>
        <w:numPr>
          <w:ilvl w:val="0"/>
          <w:numId w:val="38"/>
        </w:numPr>
        <w:suppressAutoHyphens/>
        <w:autoSpaceDE/>
        <w:autoSpaceDN/>
        <w:adjustRightInd w:val="0"/>
        <w:spacing w:line="276" w:lineRule="auto"/>
        <w:jc w:val="both"/>
        <w:rPr>
          <w:lang w:eastAsia="pl-PL"/>
        </w:rPr>
      </w:pPr>
      <w:r w:rsidRPr="001B7508">
        <w:rPr>
          <w:lang w:eastAsia="pl-PL"/>
        </w:rPr>
        <w:t>Zamawiający udzieli zamówienia wykonawcy, którego oferta:</w:t>
      </w:r>
    </w:p>
    <w:p w14:paraId="6B600258" w14:textId="77777777" w:rsidR="001B7508" w:rsidRPr="001B7508" w:rsidRDefault="001B7508" w:rsidP="001419CF">
      <w:pPr>
        <w:widowControl/>
        <w:numPr>
          <w:ilvl w:val="0"/>
          <w:numId w:val="34"/>
        </w:numPr>
        <w:suppressAutoHyphens/>
        <w:autoSpaceDE/>
        <w:autoSpaceDN/>
        <w:adjustRightInd w:val="0"/>
        <w:spacing w:line="276" w:lineRule="auto"/>
        <w:jc w:val="both"/>
        <w:rPr>
          <w:lang w:eastAsia="pl-PL"/>
        </w:rPr>
      </w:pPr>
      <w:r w:rsidRPr="001B7508">
        <w:rPr>
          <w:lang w:eastAsia="pl-PL"/>
        </w:rPr>
        <w:t>Odpowiada wymaganiom określonym w Ustawie.</w:t>
      </w:r>
    </w:p>
    <w:p w14:paraId="5D46D87D" w14:textId="77777777" w:rsidR="001B7508" w:rsidRPr="001B7508" w:rsidRDefault="001B7508" w:rsidP="001419CF">
      <w:pPr>
        <w:widowControl/>
        <w:numPr>
          <w:ilvl w:val="0"/>
          <w:numId w:val="34"/>
        </w:numPr>
        <w:suppressAutoHyphens/>
        <w:autoSpaceDE/>
        <w:autoSpaceDN/>
        <w:adjustRightInd w:val="0"/>
        <w:spacing w:line="276" w:lineRule="auto"/>
        <w:jc w:val="both"/>
        <w:rPr>
          <w:lang w:eastAsia="pl-PL"/>
        </w:rPr>
      </w:pPr>
      <w:r w:rsidRPr="001B7508">
        <w:rPr>
          <w:lang w:eastAsia="pl-PL"/>
        </w:rPr>
        <w:t>Odpowiada wszystkim wymaganiom zawartym w SWZ.</w:t>
      </w:r>
    </w:p>
    <w:p w14:paraId="01EC0A42" w14:textId="77777777" w:rsidR="001B7508" w:rsidRPr="001B7508" w:rsidRDefault="001B7508" w:rsidP="001419CF">
      <w:pPr>
        <w:widowControl/>
        <w:numPr>
          <w:ilvl w:val="0"/>
          <w:numId w:val="34"/>
        </w:numPr>
        <w:suppressAutoHyphens/>
        <w:autoSpaceDE/>
        <w:autoSpaceDN/>
        <w:adjustRightInd w:val="0"/>
        <w:spacing w:line="276" w:lineRule="auto"/>
        <w:jc w:val="both"/>
        <w:rPr>
          <w:lang w:eastAsia="pl-PL"/>
        </w:rPr>
      </w:pPr>
      <w:r w:rsidRPr="001B7508">
        <w:rPr>
          <w:lang w:eastAsia="pl-PL"/>
        </w:rPr>
        <w:t>Uzyskała najwyższą ilość punktów w kryterium oceny ofert</w:t>
      </w:r>
    </w:p>
    <w:p w14:paraId="57522718" w14:textId="77777777" w:rsidR="001B7508" w:rsidRPr="001B7508" w:rsidRDefault="001B7508" w:rsidP="001419CF">
      <w:pPr>
        <w:widowControl/>
        <w:numPr>
          <w:ilvl w:val="0"/>
          <w:numId w:val="38"/>
        </w:numPr>
        <w:suppressAutoHyphens/>
        <w:autoSpaceDE/>
        <w:autoSpaceDN/>
        <w:adjustRightInd w:val="0"/>
        <w:spacing w:line="276" w:lineRule="auto"/>
        <w:jc w:val="both"/>
        <w:rPr>
          <w:lang w:eastAsia="pl-PL"/>
        </w:rPr>
      </w:pPr>
      <w:r w:rsidRPr="001B7508">
        <w:rPr>
          <w:lang w:eastAsia="pl-PL"/>
        </w:rPr>
        <w:t>Niezwłocznie po wyborze najkorzystniejszej oferty zamawiający informuje równocześnie wykonawców, którzy złożyli oferty, o:</w:t>
      </w:r>
    </w:p>
    <w:p w14:paraId="05B2A881" w14:textId="77777777" w:rsidR="001B7508" w:rsidRPr="001B7508" w:rsidRDefault="001B7508" w:rsidP="001419CF">
      <w:pPr>
        <w:widowControl/>
        <w:numPr>
          <w:ilvl w:val="0"/>
          <w:numId w:val="36"/>
        </w:numPr>
        <w:suppressAutoHyphens/>
        <w:autoSpaceDE/>
        <w:autoSpaceDN/>
        <w:spacing w:line="276" w:lineRule="auto"/>
        <w:jc w:val="both"/>
        <w:rPr>
          <w:lang w:eastAsia="pl-PL"/>
        </w:rPr>
      </w:pPr>
      <w:r w:rsidRPr="001B7508">
        <w:rPr>
          <w:lang w:eastAsia="pl-PL"/>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31F70CBE" w14:textId="77777777" w:rsidR="001B7508" w:rsidRPr="001B7508" w:rsidRDefault="001B7508" w:rsidP="001419CF">
      <w:pPr>
        <w:widowControl/>
        <w:numPr>
          <w:ilvl w:val="0"/>
          <w:numId w:val="36"/>
        </w:numPr>
        <w:suppressAutoHyphens/>
        <w:autoSpaceDE/>
        <w:autoSpaceDN/>
        <w:spacing w:line="276" w:lineRule="auto"/>
        <w:jc w:val="both"/>
        <w:rPr>
          <w:lang w:eastAsia="pl-PL"/>
        </w:rPr>
      </w:pPr>
      <w:r w:rsidRPr="001B7508">
        <w:rPr>
          <w:lang w:eastAsia="pl-PL"/>
        </w:rPr>
        <w:t>wykonawcach, których oferty zostały odrzucone</w:t>
      </w:r>
    </w:p>
    <w:p w14:paraId="41512F44" w14:textId="19F83406" w:rsidR="001B7508" w:rsidRPr="003151A0" w:rsidRDefault="001B7508" w:rsidP="003151A0">
      <w:pPr>
        <w:widowControl/>
        <w:autoSpaceDE/>
        <w:autoSpaceDN/>
        <w:spacing w:line="276" w:lineRule="auto"/>
        <w:ind w:left="1080"/>
        <w:jc w:val="both"/>
        <w:rPr>
          <w:lang w:eastAsia="pl-PL"/>
        </w:rPr>
      </w:pPr>
      <w:r w:rsidRPr="001B7508">
        <w:rPr>
          <w:lang w:eastAsia="pl-PL"/>
        </w:rPr>
        <w:t xml:space="preserve">  </w:t>
      </w:r>
      <w:r w:rsidRPr="001B7508">
        <w:rPr>
          <w:lang w:eastAsia="pl-PL"/>
        </w:rPr>
        <w:tab/>
        <w:t xml:space="preserve"> - podając uzasadnienie faktyczne i prawne</w:t>
      </w:r>
      <w:bookmarkEnd w:id="5"/>
    </w:p>
    <w:p w14:paraId="676F2315" w14:textId="51A63F06" w:rsidR="00383220" w:rsidRPr="0030212B" w:rsidRDefault="00377290" w:rsidP="003151A0">
      <w:pPr>
        <w:pStyle w:val="Akapitzlist"/>
        <w:numPr>
          <w:ilvl w:val="0"/>
          <w:numId w:val="38"/>
        </w:numPr>
        <w:tabs>
          <w:tab w:val="left" w:pos="1006"/>
        </w:tabs>
        <w:spacing w:line="276" w:lineRule="auto"/>
        <w:ind w:right="365"/>
        <w:rPr>
          <w:rFonts w:asciiTheme="minorHAnsi" w:hAnsiTheme="minorHAnsi" w:cstheme="minorHAnsi"/>
        </w:rPr>
      </w:pPr>
      <w:r w:rsidRPr="0030212B">
        <w:rPr>
          <w:rFonts w:asciiTheme="minorHAnsi" w:hAnsiTheme="minorHAnsi" w:cstheme="minorHAnsi"/>
        </w:rPr>
        <w:t>W wyniku komisyjnej analizy i oceny otrzymanych ofert, stosując kryteria ustawowe i określone w SWZ dokonany zostanie wybór najkorzystniejszej oferty.</w:t>
      </w:r>
    </w:p>
    <w:p w14:paraId="2DA1D3C4" w14:textId="40B8A97C" w:rsidR="00383220" w:rsidRPr="0030212B" w:rsidRDefault="00377290" w:rsidP="003151A0">
      <w:pPr>
        <w:pStyle w:val="Akapitzlist"/>
        <w:numPr>
          <w:ilvl w:val="0"/>
          <w:numId w:val="38"/>
        </w:numPr>
        <w:tabs>
          <w:tab w:val="left" w:pos="1006"/>
        </w:tabs>
        <w:spacing w:before="1" w:line="276" w:lineRule="auto"/>
        <w:ind w:right="372"/>
        <w:rPr>
          <w:rFonts w:asciiTheme="minorHAnsi" w:hAnsiTheme="minorHAnsi" w:cstheme="minorHAnsi"/>
        </w:rPr>
      </w:pPr>
      <w:r w:rsidRPr="0030212B">
        <w:rPr>
          <w:rFonts w:asciiTheme="minorHAnsi" w:hAnsiTheme="minorHAnsi" w:cstheme="minorHAnsi"/>
        </w:rPr>
        <w:t>W toku badania i oceny ofert zamawiający może żądać od wykonawców wyjaśnień dotyczących treści złożonych ofert oraz przedmiotowych środków dowodowych lub innych składanych dokumentów lub oświadczeń.</w:t>
      </w:r>
    </w:p>
    <w:p w14:paraId="3445D8B3" w14:textId="44AB8746" w:rsidR="00383220" w:rsidRPr="0030212B" w:rsidRDefault="00377290" w:rsidP="003151A0">
      <w:pPr>
        <w:pStyle w:val="Akapitzlist"/>
        <w:numPr>
          <w:ilvl w:val="0"/>
          <w:numId w:val="38"/>
        </w:numPr>
        <w:tabs>
          <w:tab w:val="left" w:pos="1005"/>
        </w:tabs>
        <w:spacing w:line="276" w:lineRule="auto"/>
        <w:rPr>
          <w:rFonts w:asciiTheme="minorHAnsi" w:hAnsiTheme="minorHAnsi" w:cstheme="minorHAnsi"/>
        </w:rPr>
      </w:pPr>
      <w:r w:rsidRPr="0030212B">
        <w:rPr>
          <w:rFonts w:asciiTheme="minorHAnsi" w:hAnsiTheme="minorHAnsi" w:cstheme="minorHAnsi"/>
        </w:rPr>
        <w:t>Zgodnie</w:t>
      </w:r>
      <w:r w:rsidRPr="0030212B">
        <w:rPr>
          <w:rFonts w:asciiTheme="minorHAnsi" w:hAnsiTheme="minorHAnsi" w:cstheme="minorHAnsi"/>
          <w:spacing w:val="-6"/>
        </w:rPr>
        <w:t xml:space="preserve"> </w:t>
      </w:r>
      <w:r w:rsidRPr="0030212B">
        <w:rPr>
          <w:rFonts w:asciiTheme="minorHAnsi" w:hAnsiTheme="minorHAnsi" w:cstheme="minorHAnsi"/>
        </w:rPr>
        <w:t>z</w:t>
      </w:r>
      <w:r w:rsidRPr="0030212B">
        <w:rPr>
          <w:rFonts w:asciiTheme="minorHAnsi" w:hAnsiTheme="minorHAnsi" w:cstheme="minorHAnsi"/>
          <w:spacing w:val="-2"/>
        </w:rPr>
        <w:t xml:space="preserve"> </w:t>
      </w:r>
      <w:r w:rsidRPr="0030212B">
        <w:rPr>
          <w:rFonts w:asciiTheme="minorHAnsi" w:hAnsiTheme="minorHAnsi" w:cstheme="minorHAnsi"/>
        </w:rPr>
        <w:t>art.</w:t>
      </w:r>
      <w:r w:rsidRPr="0030212B">
        <w:rPr>
          <w:rFonts w:asciiTheme="minorHAnsi" w:hAnsiTheme="minorHAnsi" w:cstheme="minorHAnsi"/>
          <w:spacing w:val="-5"/>
        </w:rPr>
        <w:t xml:space="preserve"> </w:t>
      </w:r>
      <w:r w:rsidRPr="0030212B">
        <w:rPr>
          <w:rFonts w:asciiTheme="minorHAnsi" w:hAnsiTheme="minorHAnsi" w:cstheme="minorHAnsi"/>
        </w:rPr>
        <w:t>223</w:t>
      </w:r>
      <w:r w:rsidRPr="0030212B">
        <w:rPr>
          <w:rFonts w:asciiTheme="minorHAnsi" w:hAnsiTheme="minorHAnsi" w:cstheme="minorHAnsi"/>
          <w:spacing w:val="-1"/>
        </w:rPr>
        <w:t xml:space="preserve"> </w:t>
      </w:r>
      <w:r w:rsidRPr="0030212B">
        <w:rPr>
          <w:rFonts w:asciiTheme="minorHAnsi" w:hAnsiTheme="minorHAnsi" w:cstheme="minorHAnsi"/>
        </w:rPr>
        <w:t>ust.</w:t>
      </w:r>
      <w:r w:rsidRPr="0030212B">
        <w:rPr>
          <w:rFonts w:asciiTheme="minorHAnsi" w:hAnsiTheme="minorHAnsi" w:cstheme="minorHAnsi"/>
          <w:spacing w:val="-2"/>
        </w:rPr>
        <w:t xml:space="preserve"> </w:t>
      </w:r>
      <w:r w:rsidRPr="0030212B">
        <w:rPr>
          <w:rFonts w:asciiTheme="minorHAnsi" w:hAnsiTheme="minorHAnsi" w:cstheme="minorHAnsi"/>
        </w:rPr>
        <w:t>2</w:t>
      </w:r>
      <w:r w:rsidRPr="0030212B">
        <w:rPr>
          <w:rFonts w:asciiTheme="minorHAnsi" w:hAnsiTheme="minorHAnsi" w:cstheme="minorHAnsi"/>
          <w:spacing w:val="-2"/>
        </w:rPr>
        <w:t xml:space="preserve"> </w:t>
      </w:r>
      <w:r w:rsidRPr="0030212B">
        <w:rPr>
          <w:rFonts w:asciiTheme="minorHAnsi" w:hAnsiTheme="minorHAnsi" w:cstheme="minorHAnsi"/>
        </w:rPr>
        <w:t>PZP</w:t>
      </w:r>
      <w:r w:rsidRPr="0030212B">
        <w:rPr>
          <w:rFonts w:asciiTheme="minorHAnsi" w:hAnsiTheme="minorHAnsi" w:cstheme="minorHAnsi"/>
          <w:spacing w:val="-3"/>
        </w:rPr>
        <w:t xml:space="preserve"> </w:t>
      </w:r>
      <w:r w:rsidRPr="0030212B">
        <w:rPr>
          <w:rFonts w:asciiTheme="minorHAnsi" w:hAnsiTheme="minorHAnsi" w:cstheme="minorHAnsi"/>
        </w:rPr>
        <w:t>Zamawiający</w:t>
      </w:r>
      <w:r w:rsidRPr="0030212B">
        <w:rPr>
          <w:rFonts w:asciiTheme="minorHAnsi" w:hAnsiTheme="minorHAnsi" w:cstheme="minorHAnsi"/>
          <w:spacing w:val="-4"/>
        </w:rPr>
        <w:t xml:space="preserve"> </w:t>
      </w:r>
      <w:r w:rsidRPr="0030212B">
        <w:rPr>
          <w:rFonts w:asciiTheme="minorHAnsi" w:hAnsiTheme="minorHAnsi" w:cstheme="minorHAnsi"/>
        </w:rPr>
        <w:t>poprawi</w:t>
      </w:r>
      <w:r w:rsidRPr="0030212B">
        <w:rPr>
          <w:rFonts w:asciiTheme="minorHAnsi" w:hAnsiTheme="minorHAnsi" w:cstheme="minorHAnsi"/>
          <w:spacing w:val="-4"/>
        </w:rPr>
        <w:t xml:space="preserve"> </w:t>
      </w:r>
      <w:r w:rsidRPr="0030212B">
        <w:rPr>
          <w:rFonts w:asciiTheme="minorHAnsi" w:hAnsiTheme="minorHAnsi" w:cstheme="minorHAnsi"/>
        </w:rPr>
        <w:t>w</w:t>
      </w:r>
      <w:r w:rsidRPr="0030212B">
        <w:rPr>
          <w:rFonts w:asciiTheme="minorHAnsi" w:hAnsiTheme="minorHAnsi" w:cstheme="minorHAnsi"/>
          <w:spacing w:val="-3"/>
        </w:rPr>
        <w:t xml:space="preserve"> </w:t>
      </w:r>
      <w:r w:rsidRPr="0030212B">
        <w:rPr>
          <w:rFonts w:asciiTheme="minorHAnsi" w:hAnsiTheme="minorHAnsi" w:cstheme="minorHAnsi"/>
        </w:rPr>
        <w:t>treści</w:t>
      </w:r>
      <w:r w:rsidRPr="0030212B">
        <w:rPr>
          <w:rFonts w:asciiTheme="minorHAnsi" w:hAnsiTheme="minorHAnsi" w:cstheme="minorHAnsi"/>
          <w:spacing w:val="-3"/>
        </w:rPr>
        <w:t xml:space="preserve"> </w:t>
      </w:r>
      <w:r w:rsidRPr="0030212B">
        <w:rPr>
          <w:rFonts w:asciiTheme="minorHAnsi" w:hAnsiTheme="minorHAnsi" w:cstheme="minorHAnsi"/>
          <w:spacing w:val="-2"/>
        </w:rPr>
        <w:t>oferty:</w:t>
      </w:r>
    </w:p>
    <w:p w14:paraId="76972457" w14:textId="77777777" w:rsidR="00383220" w:rsidRPr="0030212B" w:rsidRDefault="00377290" w:rsidP="003151A0">
      <w:pPr>
        <w:pStyle w:val="Akapitzlist"/>
        <w:numPr>
          <w:ilvl w:val="1"/>
          <w:numId w:val="38"/>
        </w:numPr>
        <w:tabs>
          <w:tab w:val="left" w:pos="1377"/>
        </w:tabs>
        <w:spacing w:line="276" w:lineRule="auto"/>
        <w:ind w:left="1377" w:hanging="359"/>
        <w:rPr>
          <w:rFonts w:asciiTheme="minorHAnsi" w:hAnsiTheme="minorHAnsi" w:cstheme="minorHAnsi"/>
        </w:rPr>
      </w:pPr>
      <w:r w:rsidRPr="0030212B">
        <w:rPr>
          <w:rFonts w:asciiTheme="minorHAnsi" w:hAnsiTheme="minorHAnsi" w:cstheme="minorHAnsi"/>
        </w:rPr>
        <w:t>oczywiste</w:t>
      </w:r>
      <w:r w:rsidRPr="0030212B">
        <w:rPr>
          <w:rFonts w:asciiTheme="minorHAnsi" w:hAnsiTheme="minorHAnsi" w:cstheme="minorHAnsi"/>
          <w:spacing w:val="-7"/>
        </w:rPr>
        <w:t xml:space="preserve"> </w:t>
      </w:r>
      <w:r w:rsidRPr="0030212B">
        <w:rPr>
          <w:rFonts w:asciiTheme="minorHAnsi" w:hAnsiTheme="minorHAnsi" w:cstheme="minorHAnsi"/>
        </w:rPr>
        <w:t>omyłki</w:t>
      </w:r>
      <w:r w:rsidRPr="0030212B">
        <w:rPr>
          <w:rFonts w:asciiTheme="minorHAnsi" w:hAnsiTheme="minorHAnsi" w:cstheme="minorHAnsi"/>
          <w:spacing w:val="-3"/>
        </w:rPr>
        <w:t xml:space="preserve"> </w:t>
      </w:r>
      <w:r w:rsidRPr="0030212B">
        <w:rPr>
          <w:rFonts w:asciiTheme="minorHAnsi" w:hAnsiTheme="minorHAnsi" w:cstheme="minorHAnsi"/>
          <w:spacing w:val="-2"/>
        </w:rPr>
        <w:t>pisarskie,</w:t>
      </w:r>
    </w:p>
    <w:p w14:paraId="1F5A0B3A" w14:textId="77777777" w:rsidR="00383220" w:rsidRPr="0030212B" w:rsidRDefault="00377290" w:rsidP="003151A0">
      <w:pPr>
        <w:pStyle w:val="Akapitzlist"/>
        <w:numPr>
          <w:ilvl w:val="1"/>
          <w:numId w:val="38"/>
        </w:numPr>
        <w:tabs>
          <w:tab w:val="left" w:pos="1378"/>
          <w:tab w:val="left" w:pos="1432"/>
        </w:tabs>
        <w:spacing w:before="1" w:line="276" w:lineRule="auto"/>
        <w:ind w:right="371"/>
        <w:rPr>
          <w:rFonts w:asciiTheme="minorHAnsi" w:hAnsiTheme="minorHAnsi" w:cstheme="minorHAnsi"/>
        </w:rPr>
      </w:pPr>
      <w:r w:rsidRPr="0030212B">
        <w:rPr>
          <w:rFonts w:asciiTheme="minorHAnsi" w:hAnsiTheme="minorHAnsi" w:cstheme="minorHAnsi"/>
        </w:rPr>
        <w:tab/>
        <w:t>oczywiste omyłki rachunkowe, z uwzględnieniem konsekwencji rachunkowych dokonanych poprawek, oraz</w:t>
      </w:r>
    </w:p>
    <w:p w14:paraId="5C6D8004" w14:textId="77777777" w:rsidR="00383220" w:rsidRPr="0030212B" w:rsidRDefault="00377290" w:rsidP="003151A0">
      <w:pPr>
        <w:pStyle w:val="Akapitzlist"/>
        <w:numPr>
          <w:ilvl w:val="1"/>
          <w:numId w:val="38"/>
        </w:numPr>
        <w:tabs>
          <w:tab w:val="left" w:pos="1378"/>
        </w:tabs>
        <w:spacing w:before="1" w:line="276" w:lineRule="auto"/>
        <w:ind w:right="368"/>
        <w:rPr>
          <w:rFonts w:asciiTheme="minorHAnsi" w:hAnsiTheme="minorHAnsi" w:cstheme="minorHAnsi"/>
        </w:rPr>
      </w:pPr>
      <w:r w:rsidRPr="0030212B">
        <w:rPr>
          <w:rFonts w:asciiTheme="minorHAnsi" w:hAnsiTheme="minorHAnsi" w:cstheme="minorHAnsi"/>
        </w:rPr>
        <w:t>inne</w:t>
      </w:r>
      <w:r w:rsidRPr="0030212B">
        <w:rPr>
          <w:rFonts w:asciiTheme="minorHAnsi" w:hAnsiTheme="minorHAnsi" w:cstheme="minorHAnsi"/>
          <w:spacing w:val="-1"/>
        </w:rPr>
        <w:t xml:space="preserve"> </w:t>
      </w:r>
      <w:r w:rsidRPr="0030212B">
        <w:rPr>
          <w:rFonts w:asciiTheme="minorHAnsi" w:hAnsiTheme="minorHAnsi" w:cstheme="minorHAnsi"/>
        </w:rPr>
        <w:t>omyłki polegające</w:t>
      </w:r>
      <w:r w:rsidRPr="0030212B">
        <w:rPr>
          <w:rFonts w:asciiTheme="minorHAnsi" w:hAnsiTheme="minorHAnsi" w:cstheme="minorHAnsi"/>
          <w:spacing w:val="-1"/>
        </w:rPr>
        <w:t xml:space="preserve"> </w:t>
      </w:r>
      <w:r w:rsidRPr="0030212B">
        <w:rPr>
          <w:rFonts w:asciiTheme="minorHAnsi" w:hAnsiTheme="minorHAnsi" w:cstheme="minorHAnsi"/>
        </w:rPr>
        <w:t>na</w:t>
      </w:r>
      <w:r w:rsidRPr="0030212B">
        <w:rPr>
          <w:rFonts w:asciiTheme="minorHAnsi" w:hAnsiTheme="minorHAnsi" w:cstheme="minorHAnsi"/>
          <w:spacing w:val="-3"/>
        </w:rPr>
        <w:t xml:space="preserve"> </w:t>
      </w:r>
      <w:r w:rsidRPr="0030212B">
        <w:rPr>
          <w:rFonts w:asciiTheme="minorHAnsi" w:hAnsiTheme="minorHAnsi" w:cstheme="minorHAnsi"/>
        </w:rPr>
        <w:t>niezgodności</w:t>
      </w:r>
      <w:r w:rsidRPr="0030212B">
        <w:rPr>
          <w:rFonts w:asciiTheme="minorHAnsi" w:hAnsiTheme="minorHAnsi" w:cstheme="minorHAnsi"/>
          <w:spacing w:val="-2"/>
        </w:rPr>
        <w:t xml:space="preserve"> </w:t>
      </w:r>
      <w:r w:rsidRPr="0030212B">
        <w:rPr>
          <w:rFonts w:asciiTheme="minorHAnsi" w:hAnsiTheme="minorHAnsi" w:cstheme="minorHAnsi"/>
        </w:rPr>
        <w:t>oferty</w:t>
      </w:r>
      <w:r w:rsidRPr="0030212B">
        <w:rPr>
          <w:rFonts w:asciiTheme="minorHAnsi" w:hAnsiTheme="minorHAnsi" w:cstheme="minorHAnsi"/>
          <w:spacing w:val="-1"/>
        </w:rPr>
        <w:t xml:space="preserve"> </w:t>
      </w:r>
      <w:r w:rsidRPr="0030212B">
        <w:rPr>
          <w:rFonts w:asciiTheme="minorHAnsi" w:hAnsiTheme="minorHAnsi" w:cstheme="minorHAnsi"/>
        </w:rPr>
        <w:t>ze</w:t>
      </w:r>
      <w:r w:rsidRPr="0030212B">
        <w:rPr>
          <w:rFonts w:asciiTheme="minorHAnsi" w:hAnsiTheme="minorHAnsi" w:cstheme="minorHAnsi"/>
          <w:spacing w:val="-3"/>
        </w:rPr>
        <w:t xml:space="preserve"> </w:t>
      </w:r>
      <w:r w:rsidRPr="0030212B">
        <w:rPr>
          <w:rFonts w:asciiTheme="minorHAnsi" w:hAnsiTheme="minorHAnsi" w:cstheme="minorHAnsi"/>
        </w:rPr>
        <w:t>specyfikacją</w:t>
      </w:r>
      <w:r w:rsidRPr="0030212B">
        <w:rPr>
          <w:rFonts w:asciiTheme="minorHAnsi" w:hAnsiTheme="minorHAnsi" w:cstheme="minorHAnsi"/>
          <w:spacing w:val="-1"/>
        </w:rPr>
        <w:t xml:space="preserve"> </w:t>
      </w:r>
      <w:r w:rsidRPr="0030212B">
        <w:rPr>
          <w:rFonts w:asciiTheme="minorHAnsi" w:hAnsiTheme="minorHAnsi" w:cstheme="minorHAnsi"/>
        </w:rPr>
        <w:t>istotnych</w:t>
      </w:r>
      <w:r w:rsidRPr="0030212B">
        <w:rPr>
          <w:rFonts w:asciiTheme="minorHAnsi" w:hAnsiTheme="minorHAnsi" w:cstheme="minorHAnsi"/>
          <w:spacing w:val="-1"/>
        </w:rPr>
        <w:t xml:space="preserve"> </w:t>
      </w:r>
      <w:r w:rsidRPr="0030212B">
        <w:rPr>
          <w:rFonts w:asciiTheme="minorHAnsi" w:hAnsiTheme="minorHAnsi" w:cstheme="minorHAnsi"/>
        </w:rPr>
        <w:t>warunków</w:t>
      </w:r>
      <w:r w:rsidRPr="0030212B">
        <w:rPr>
          <w:rFonts w:asciiTheme="minorHAnsi" w:hAnsiTheme="minorHAnsi" w:cstheme="minorHAnsi"/>
          <w:spacing w:val="-2"/>
        </w:rPr>
        <w:t xml:space="preserve"> </w:t>
      </w:r>
      <w:r w:rsidRPr="0030212B">
        <w:rPr>
          <w:rFonts w:asciiTheme="minorHAnsi" w:hAnsiTheme="minorHAnsi" w:cstheme="minorHAnsi"/>
        </w:rPr>
        <w:t>zamówienia, niepowodujące istotnych zmian w</w:t>
      </w:r>
      <w:r w:rsidRPr="0030212B">
        <w:rPr>
          <w:rFonts w:asciiTheme="minorHAnsi" w:hAnsiTheme="minorHAnsi" w:cstheme="minorHAnsi"/>
          <w:spacing w:val="-1"/>
        </w:rPr>
        <w:t xml:space="preserve"> </w:t>
      </w:r>
      <w:r w:rsidRPr="0030212B">
        <w:rPr>
          <w:rFonts w:asciiTheme="minorHAnsi" w:hAnsiTheme="minorHAnsi" w:cstheme="minorHAnsi"/>
        </w:rPr>
        <w:t>treści oferty, niezwłocznie zawiadamiając o tym Wykonawcę, którego oferta została poprawiona.</w:t>
      </w:r>
    </w:p>
    <w:p w14:paraId="6FD51263" w14:textId="68DBBED7" w:rsidR="00383220" w:rsidRPr="0030212B" w:rsidRDefault="00315DFE" w:rsidP="003151A0">
      <w:pPr>
        <w:pStyle w:val="Akapitzlist"/>
        <w:numPr>
          <w:ilvl w:val="0"/>
          <w:numId w:val="38"/>
        </w:numPr>
        <w:tabs>
          <w:tab w:val="left" w:pos="1006"/>
        </w:tabs>
        <w:spacing w:line="276" w:lineRule="auto"/>
        <w:ind w:right="370"/>
        <w:rPr>
          <w:rFonts w:asciiTheme="minorHAnsi" w:hAnsiTheme="minorHAnsi" w:cstheme="minorHAnsi"/>
        </w:rPr>
      </w:pPr>
      <w:r w:rsidRPr="0030212B">
        <w:rPr>
          <w:rFonts w:asciiTheme="minorHAnsi" w:hAnsiTheme="minorHAnsi" w:cstheme="minorHAnsi"/>
          <w:noProof/>
        </w:rPr>
        <mc:AlternateContent>
          <mc:Choice Requires="wps">
            <w:drawing>
              <wp:anchor distT="0" distB="0" distL="0" distR="0" simplePos="0" relativeHeight="487596544" behindDoc="1" locked="0" layoutInCell="1" allowOverlap="1" wp14:anchorId="2E99192A" wp14:editId="5890642D">
                <wp:simplePos x="0" y="0"/>
                <wp:positionH relativeFrom="page">
                  <wp:posOffset>930275</wp:posOffset>
                </wp:positionH>
                <wp:positionV relativeFrom="paragraph">
                  <wp:posOffset>875030</wp:posOffset>
                </wp:positionV>
                <wp:extent cx="6046470" cy="340995"/>
                <wp:effectExtent l="0" t="0" r="11430" b="20955"/>
                <wp:wrapTopAndBottom/>
                <wp:docPr id="23" name="Text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46470" cy="34099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56BE84B2" w14:textId="77777777" w:rsidR="00383220" w:rsidRDefault="00377290" w:rsidP="000F0003">
                            <w:pPr>
                              <w:pBdr>
                                <w:top w:val="single" w:sz="4" w:space="1" w:color="auto"/>
                                <w:left w:val="single" w:sz="4" w:space="4" w:color="auto"/>
                                <w:bottom w:val="single" w:sz="4" w:space="1" w:color="auto"/>
                                <w:right w:val="single" w:sz="4" w:space="4" w:color="auto"/>
                              </w:pBdr>
                              <w:shd w:val="clear" w:color="auto" w:fill="DBE5F1" w:themeFill="accent1" w:themeFillTint="33"/>
                              <w:spacing w:before="1"/>
                              <w:ind w:left="3" w:right="4"/>
                              <w:jc w:val="center"/>
                              <w:rPr>
                                <w:b/>
                                <w:color w:val="000000"/>
                              </w:rPr>
                            </w:pPr>
                            <w:bookmarkStart w:id="6" w:name="_bookmark18"/>
                            <w:bookmarkEnd w:id="6"/>
                            <w:r>
                              <w:rPr>
                                <w:b/>
                                <w:color w:val="000000"/>
                              </w:rPr>
                              <w:t>DZIAŁ</w:t>
                            </w:r>
                            <w:r>
                              <w:rPr>
                                <w:b/>
                                <w:color w:val="000000"/>
                                <w:spacing w:val="-6"/>
                              </w:rPr>
                              <w:t xml:space="preserve"> </w:t>
                            </w:r>
                            <w:r>
                              <w:rPr>
                                <w:b/>
                                <w:color w:val="000000"/>
                              </w:rPr>
                              <w:t>XVI</w:t>
                            </w:r>
                            <w:r>
                              <w:rPr>
                                <w:b/>
                                <w:color w:val="000000"/>
                                <w:spacing w:val="-3"/>
                              </w:rPr>
                              <w:t xml:space="preserve"> </w:t>
                            </w:r>
                            <w:r>
                              <w:rPr>
                                <w:b/>
                                <w:color w:val="000000"/>
                              </w:rPr>
                              <w:t>Informacja</w:t>
                            </w:r>
                            <w:r>
                              <w:rPr>
                                <w:b/>
                                <w:color w:val="000000"/>
                                <w:spacing w:val="-3"/>
                              </w:rPr>
                              <w:t xml:space="preserve"> </w:t>
                            </w:r>
                            <w:r>
                              <w:rPr>
                                <w:b/>
                                <w:color w:val="000000"/>
                              </w:rPr>
                              <w:t>o</w:t>
                            </w:r>
                            <w:r>
                              <w:rPr>
                                <w:b/>
                                <w:color w:val="000000"/>
                                <w:spacing w:val="-6"/>
                              </w:rPr>
                              <w:t xml:space="preserve"> </w:t>
                            </w:r>
                            <w:r>
                              <w:rPr>
                                <w:b/>
                                <w:color w:val="000000"/>
                              </w:rPr>
                              <w:t>podstawie</w:t>
                            </w:r>
                            <w:r>
                              <w:rPr>
                                <w:b/>
                                <w:color w:val="000000"/>
                                <w:spacing w:val="-4"/>
                              </w:rPr>
                              <w:t xml:space="preserve"> </w:t>
                            </w:r>
                            <w:r>
                              <w:rPr>
                                <w:b/>
                                <w:color w:val="000000"/>
                              </w:rPr>
                              <w:t>odrzucenia</w:t>
                            </w:r>
                            <w:r>
                              <w:rPr>
                                <w:b/>
                                <w:color w:val="000000"/>
                                <w:spacing w:val="-3"/>
                              </w:rPr>
                              <w:t xml:space="preserve"> </w:t>
                            </w:r>
                            <w:r>
                              <w:rPr>
                                <w:b/>
                                <w:color w:val="000000"/>
                                <w:spacing w:val="-4"/>
                              </w:rPr>
                              <w:t>ofert</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2E99192A" id="Textbox 23" o:spid="_x0000_s1041" type="#_x0000_t202" style="position:absolute;left:0;text-align:left;margin-left:73.25pt;margin-top:68.9pt;width:476.1pt;height:26.85pt;z-index:-157199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" fillcolor="white [3201]" strokecolor="#4bacc6 [3208]" strokeweight="2pt">
                <v:path arrowok="t"/>
                <v:textbox inset="0,0,0,0">
                  <w:txbxContent>
                    <w:p w14:paraId="56BE84B2" w14:textId="77777777" w:rsidR="00383220" w:rsidRDefault="00377290" w:rsidP="000F0003">
                      <w:pPr>
                        <w:pBdr>
                          <w:top w:val="single" w:sz="4" w:space="1" w:color="auto"/>
                          <w:left w:val="single" w:sz="4" w:space="4" w:color="auto"/>
                          <w:bottom w:val="single" w:sz="4" w:space="1" w:color="auto"/>
                          <w:right w:val="single" w:sz="4" w:space="4" w:color="auto"/>
                        </w:pBdr>
                        <w:shd w:val="clear" w:color="auto" w:fill="DBE5F1" w:themeFill="accent1" w:themeFillTint="33"/>
                        <w:spacing w:before="1"/>
                        <w:ind w:left="3" w:right="4"/>
                        <w:jc w:val="center"/>
                        <w:rPr>
                          <w:b/>
                          <w:color w:val="000000"/>
                        </w:rPr>
                      </w:pPr>
                      <w:bookmarkStart w:id="7" w:name="_bookmark18"/>
                      <w:bookmarkEnd w:id="7"/>
                      <w:r>
                        <w:rPr>
                          <w:b/>
                          <w:color w:val="000000"/>
                        </w:rPr>
                        <w:t>DZIAŁ</w:t>
                      </w:r>
                      <w:r>
                        <w:rPr>
                          <w:b/>
                          <w:color w:val="000000"/>
                          <w:spacing w:val="-6"/>
                        </w:rPr>
                        <w:t xml:space="preserve"> </w:t>
                      </w:r>
                      <w:r>
                        <w:rPr>
                          <w:b/>
                          <w:color w:val="000000"/>
                        </w:rPr>
                        <w:t>XVI</w:t>
                      </w:r>
                      <w:r>
                        <w:rPr>
                          <w:b/>
                          <w:color w:val="000000"/>
                          <w:spacing w:val="-3"/>
                        </w:rPr>
                        <w:t xml:space="preserve"> </w:t>
                      </w:r>
                      <w:r>
                        <w:rPr>
                          <w:b/>
                          <w:color w:val="000000"/>
                        </w:rPr>
                        <w:t>Informacja</w:t>
                      </w:r>
                      <w:r>
                        <w:rPr>
                          <w:b/>
                          <w:color w:val="000000"/>
                          <w:spacing w:val="-3"/>
                        </w:rPr>
                        <w:t xml:space="preserve"> </w:t>
                      </w:r>
                      <w:r>
                        <w:rPr>
                          <w:b/>
                          <w:color w:val="000000"/>
                        </w:rPr>
                        <w:t>o</w:t>
                      </w:r>
                      <w:r>
                        <w:rPr>
                          <w:b/>
                          <w:color w:val="000000"/>
                          <w:spacing w:val="-6"/>
                        </w:rPr>
                        <w:t xml:space="preserve"> </w:t>
                      </w:r>
                      <w:r>
                        <w:rPr>
                          <w:b/>
                          <w:color w:val="000000"/>
                        </w:rPr>
                        <w:t>podstawie</w:t>
                      </w:r>
                      <w:r>
                        <w:rPr>
                          <w:b/>
                          <w:color w:val="000000"/>
                          <w:spacing w:val="-4"/>
                        </w:rPr>
                        <w:t xml:space="preserve"> </w:t>
                      </w:r>
                      <w:r>
                        <w:rPr>
                          <w:b/>
                          <w:color w:val="000000"/>
                        </w:rPr>
                        <w:t>odrzucenia</w:t>
                      </w:r>
                      <w:r>
                        <w:rPr>
                          <w:b/>
                          <w:color w:val="000000"/>
                          <w:spacing w:val="-3"/>
                        </w:rPr>
                        <w:t xml:space="preserve"> </w:t>
                      </w:r>
                      <w:r>
                        <w:rPr>
                          <w:b/>
                          <w:color w:val="000000"/>
                          <w:spacing w:val="-4"/>
                        </w:rPr>
                        <w:t>ofert</w:t>
                      </w:r>
                    </w:p>
                  </w:txbxContent>
                </v:textbox>
                <w10:wrap type="topAndBottom" anchorx="page"/>
              </v:shape>
            </w:pict>
          </mc:Fallback>
        </mc:AlternateContent>
      </w:r>
      <w:r w:rsidR="00377290" w:rsidRPr="0030212B">
        <w:rPr>
          <w:rFonts w:asciiTheme="minorHAnsi" w:hAnsiTheme="minorHAnsi" w:cstheme="minorHAnsi"/>
        </w:rPr>
        <w:t>W przypadku, o którym mowa w pkt. 5 ppkt 3, zamawiający wyznacza wykonawcy odpowiedni termin na wyrażenie zgody na poprawienie w ofercie omyłki lub zakwestionowanie jej poprawienia. Brak odpowiedzi w wyznaczonym terminie uznaje się za wyrażenie zgody na poprawienie omyłki.</w:t>
      </w:r>
    </w:p>
    <w:p w14:paraId="5C2F403F" w14:textId="7D8A9084" w:rsidR="00383220" w:rsidRPr="0030212B" w:rsidRDefault="00383220" w:rsidP="0030212B">
      <w:pPr>
        <w:pStyle w:val="Tekstpodstawowy"/>
        <w:spacing w:before="9" w:line="276" w:lineRule="auto"/>
        <w:ind w:firstLine="0"/>
        <w:rPr>
          <w:rFonts w:asciiTheme="minorHAnsi" w:hAnsiTheme="minorHAnsi" w:cstheme="minorHAnsi"/>
        </w:rPr>
      </w:pPr>
    </w:p>
    <w:p w14:paraId="1BC09A77" w14:textId="77777777" w:rsidR="00383220" w:rsidRPr="0030212B" w:rsidRDefault="00377290" w:rsidP="001419CF">
      <w:pPr>
        <w:pStyle w:val="Akapitzlist"/>
        <w:numPr>
          <w:ilvl w:val="0"/>
          <w:numId w:val="6"/>
        </w:numPr>
        <w:tabs>
          <w:tab w:val="left" w:pos="1005"/>
          <w:tab w:val="left" w:pos="1018"/>
        </w:tabs>
        <w:spacing w:before="3" w:line="276" w:lineRule="auto"/>
        <w:ind w:right="370" w:hanging="360"/>
        <w:rPr>
          <w:rFonts w:asciiTheme="minorHAnsi" w:hAnsiTheme="minorHAnsi" w:cstheme="minorHAnsi"/>
        </w:rPr>
      </w:pPr>
      <w:r w:rsidRPr="0030212B">
        <w:rPr>
          <w:rFonts w:asciiTheme="minorHAnsi" w:hAnsiTheme="minorHAnsi" w:cstheme="minorHAnsi"/>
        </w:rPr>
        <w:t>Zamawiający</w:t>
      </w:r>
      <w:r w:rsidRPr="0030212B">
        <w:rPr>
          <w:rFonts w:asciiTheme="minorHAnsi" w:hAnsiTheme="minorHAnsi" w:cstheme="minorHAnsi"/>
          <w:spacing w:val="77"/>
        </w:rPr>
        <w:t xml:space="preserve"> </w:t>
      </w:r>
      <w:r w:rsidRPr="0030212B">
        <w:rPr>
          <w:rFonts w:asciiTheme="minorHAnsi" w:hAnsiTheme="minorHAnsi" w:cstheme="minorHAnsi"/>
        </w:rPr>
        <w:t>odrzuca</w:t>
      </w:r>
      <w:r w:rsidRPr="0030212B">
        <w:rPr>
          <w:rFonts w:asciiTheme="minorHAnsi" w:hAnsiTheme="minorHAnsi" w:cstheme="minorHAnsi"/>
          <w:spacing w:val="77"/>
        </w:rPr>
        <w:t xml:space="preserve"> </w:t>
      </w:r>
      <w:r w:rsidRPr="0030212B">
        <w:rPr>
          <w:rFonts w:asciiTheme="minorHAnsi" w:hAnsiTheme="minorHAnsi" w:cstheme="minorHAnsi"/>
        </w:rPr>
        <w:t>ofertę</w:t>
      </w:r>
      <w:r w:rsidRPr="0030212B">
        <w:rPr>
          <w:rFonts w:asciiTheme="minorHAnsi" w:hAnsiTheme="minorHAnsi" w:cstheme="minorHAnsi"/>
          <w:spacing w:val="77"/>
        </w:rPr>
        <w:t xml:space="preserve"> </w:t>
      </w:r>
      <w:r w:rsidRPr="0030212B">
        <w:rPr>
          <w:rFonts w:asciiTheme="minorHAnsi" w:hAnsiTheme="minorHAnsi" w:cstheme="minorHAnsi"/>
        </w:rPr>
        <w:t>Wykonawcy,</w:t>
      </w:r>
      <w:r w:rsidRPr="0030212B">
        <w:rPr>
          <w:rFonts w:asciiTheme="minorHAnsi" w:hAnsiTheme="minorHAnsi" w:cstheme="minorHAnsi"/>
          <w:spacing w:val="76"/>
        </w:rPr>
        <w:t xml:space="preserve"> </w:t>
      </w:r>
      <w:r w:rsidRPr="0030212B">
        <w:rPr>
          <w:rFonts w:asciiTheme="minorHAnsi" w:hAnsiTheme="minorHAnsi" w:cstheme="minorHAnsi"/>
        </w:rPr>
        <w:t>jeżeli</w:t>
      </w:r>
      <w:r w:rsidRPr="0030212B">
        <w:rPr>
          <w:rFonts w:asciiTheme="minorHAnsi" w:hAnsiTheme="minorHAnsi" w:cstheme="minorHAnsi"/>
          <w:spacing w:val="79"/>
        </w:rPr>
        <w:t xml:space="preserve"> </w:t>
      </w:r>
      <w:r w:rsidRPr="0030212B">
        <w:rPr>
          <w:rFonts w:asciiTheme="minorHAnsi" w:hAnsiTheme="minorHAnsi" w:cstheme="minorHAnsi"/>
        </w:rPr>
        <w:t>zachodzi</w:t>
      </w:r>
      <w:r w:rsidRPr="0030212B">
        <w:rPr>
          <w:rFonts w:asciiTheme="minorHAnsi" w:hAnsiTheme="minorHAnsi" w:cstheme="minorHAnsi"/>
          <w:spacing w:val="79"/>
        </w:rPr>
        <w:t xml:space="preserve"> </w:t>
      </w:r>
      <w:r w:rsidRPr="0030212B">
        <w:rPr>
          <w:rFonts w:asciiTheme="minorHAnsi" w:hAnsiTheme="minorHAnsi" w:cstheme="minorHAnsi"/>
        </w:rPr>
        <w:t>którakolwiek</w:t>
      </w:r>
      <w:r w:rsidRPr="0030212B">
        <w:rPr>
          <w:rFonts w:asciiTheme="minorHAnsi" w:hAnsiTheme="minorHAnsi" w:cstheme="minorHAnsi"/>
          <w:spacing w:val="77"/>
        </w:rPr>
        <w:t xml:space="preserve"> </w:t>
      </w:r>
      <w:r w:rsidRPr="0030212B">
        <w:rPr>
          <w:rFonts w:asciiTheme="minorHAnsi" w:hAnsiTheme="minorHAnsi" w:cstheme="minorHAnsi"/>
        </w:rPr>
        <w:t>z</w:t>
      </w:r>
      <w:r w:rsidRPr="0030212B">
        <w:rPr>
          <w:rFonts w:asciiTheme="minorHAnsi" w:hAnsiTheme="minorHAnsi" w:cstheme="minorHAnsi"/>
          <w:spacing w:val="77"/>
        </w:rPr>
        <w:t xml:space="preserve"> </w:t>
      </w:r>
      <w:r w:rsidRPr="0030212B">
        <w:rPr>
          <w:rFonts w:asciiTheme="minorHAnsi" w:hAnsiTheme="minorHAnsi" w:cstheme="minorHAnsi"/>
        </w:rPr>
        <w:t>przesłanek</w:t>
      </w:r>
      <w:r w:rsidRPr="0030212B">
        <w:rPr>
          <w:rFonts w:asciiTheme="minorHAnsi" w:hAnsiTheme="minorHAnsi" w:cstheme="minorHAnsi"/>
          <w:spacing w:val="77"/>
        </w:rPr>
        <w:t xml:space="preserve"> </w:t>
      </w:r>
      <w:r w:rsidRPr="0030212B">
        <w:rPr>
          <w:rFonts w:asciiTheme="minorHAnsi" w:hAnsiTheme="minorHAnsi" w:cstheme="minorHAnsi"/>
        </w:rPr>
        <w:t>zawarta w art. 226 ust 1 ustawy Pzp.</w:t>
      </w:r>
    </w:p>
    <w:p w14:paraId="46F27815" w14:textId="77777777" w:rsidR="00383220" w:rsidRPr="0030212B" w:rsidRDefault="00383220" w:rsidP="0030212B">
      <w:pPr>
        <w:spacing w:line="276" w:lineRule="auto"/>
        <w:jc w:val="both"/>
        <w:rPr>
          <w:rFonts w:asciiTheme="minorHAnsi" w:hAnsiTheme="minorHAnsi" w:cstheme="minorHAnsi"/>
        </w:rPr>
        <w:sectPr w:rsidR="00383220" w:rsidRPr="0030212B" w:rsidSect="000038AF">
          <w:type w:val="continuous"/>
          <w:pgSz w:w="11910" w:h="16840"/>
          <w:pgMar w:top="1440" w:right="1080" w:bottom="1440" w:left="1080" w:header="0" w:footer="1026" w:gutter="0"/>
          <w:cols w:space="708"/>
          <w:docGrid w:linePitch="299"/>
        </w:sectPr>
      </w:pPr>
    </w:p>
    <w:p w14:paraId="5EF5A7F3" w14:textId="77777777" w:rsidR="00383220" w:rsidRPr="0030212B" w:rsidRDefault="00377290" w:rsidP="0030212B">
      <w:pPr>
        <w:pStyle w:val="Tekstpodstawowy"/>
        <w:spacing w:line="276" w:lineRule="auto"/>
        <w:ind w:left="389" w:firstLine="0"/>
        <w:rPr>
          <w:rFonts w:asciiTheme="minorHAnsi" w:hAnsiTheme="minorHAnsi" w:cstheme="minorHAnsi"/>
        </w:rPr>
      </w:pPr>
      <w:r w:rsidRPr="0030212B">
        <w:rPr>
          <w:rFonts w:asciiTheme="minorHAnsi" w:hAnsiTheme="minorHAnsi" w:cstheme="minorHAnsi"/>
          <w:noProof/>
        </w:rPr>
        <mc:AlternateContent>
          <mc:Choice Requires="wps">
            <w:drawing>
              <wp:inline distT="0" distB="0" distL="0" distR="0" wp14:anchorId="0C830A63" wp14:editId="403DE0FE">
                <wp:extent cx="6014720" cy="429370"/>
                <wp:effectExtent l="0" t="0" r="24130" b="27940"/>
                <wp:docPr id="24" name="Text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4720" cy="429370"/>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151EBBE7" w14:textId="77777777" w:rsidR="00383220" w:rsidRDefault="00377290" w:rsidP="000F0003">
                            <w:pPr>
                              <w:pBdr>
                                <w:top w:val="single" w:sz="4" w:space="1" w:color="auto"/>
                                <w:left w:val="single" w:sz="4" w:space="4" w:color="auto"/>
                                <w:bottom w:val="single" w:sz="4" w:space="1" w:color="auto"/>
                                <w:right w:val="single" w:sz="4" w:space="4" w:color="auto"/>
                              </w:pBdr>
                              <w:shd w:val="clear" w:color="auto" w:fill="DBE5F1" w:themeFill="accent1" w:themeFillTint="33"/>
                              <w:ind w:left="2047" w:hanging="1776"/>
                              <w:rPr>
                                <w:b/>
                                <w:color w:val="000000"/>
                              </w:rPr>
                            </w:pPr>
                            <w:bookmarkStart w:id="8" w:name="_bookmark19"/>
                            <w:bookmarkEnd w:id="8"/>
                            <w:r>
                              <w:rPr>
                                <w:b/>
                                <w:color w:val="000000"/>
                              </w:rPr>
                              <w:t>DZIAŁ</w:t>
                            </w:r>
                            <w:r>
                              <w:rPr>
                                <w:b/>
                                <w:color w:val="000000"/>
                                <w:spacing w:val="-5"/>
                              </w:rPr>
                              <w:t xml:space="preserve"> </w:t>
                            </w:r>
                            <w:r>
                              <w:rPr>
                                <w:b/>
                                <w:color w:val="000000"/>
                              </w:rPr>
                              <w:t>XVII</w:t>
                            </w:r>
                            <w:r>
                              <w:rPr>
                                <w:b/>
                                <w:color w:val="000000"/>
                                <w:spacing w:val="-2"/>
                              </w:rPr>
                              <w:t xml:space="preserve"> </w:t>
                            </w:r>
                            <w:r>
                              <w:rPr>
                                <w:b/>
                                <w:color w:val="000000"/>
                              </w:rPr>
                              <w:t>Informacje</w:t>
                            </w:r>
                            <w:r>
                              <w:rPr>
                                <w:b/>
                                <w:color w:val="000000"/>
                                <w:spacing w:val="-5"/>
                              </w:rPr>
                              <w:t xml:space="preserve"> </w:t>
                            </w:r>
                            <w:r>
                              <w:rPr>
                                <w:b/>
                                <w:color w:val="000000"/>
                              </w:rPr>
                              <w:t>o</w:t>
                            </w:r>
                            <w:r>
                              <w:rPr>
                                <w:b/>
                                <w:color w:val="000000"/>
                                <w:spacing w:val="-3"/>
                              </w:rPr>
                              <w:t xml:space="preserve"> </w:t>
                            </w:r>
                            <w:r>
                              <w:rPr>
                                <w:b/>
                                <w:color w:val="000000"/>
                              </w:rPr>
                              <w:t>formalnościach,</w:t>
                            </w:r>
                            <w:r>
                              <w:rPr>
                                <w:b/>
                                <w:color w:val="000000"/>
                                <w:spacing w:val="-5"/>
                              </w:rPr>
                              <w:t xml:space="preserve"> </w:t>
                            </w:r>
                            <w:r>
                              <w:rPr>
                                <w:b/>
                                <w:color w:val="000000"/>
                              </w:rPr>
                              <w:t>jakie</w:t>
                            </w:r>
                            <w:r>
                              <w:rPr>
                                <w:b/>
                                <w:color w:val="000000"/>
                                <w:spacing w:val="-5"/>
                              </w:rPr>
                              <w:t xml:space="preserve"> </w:t>
                            </w:r>
                            <w:r>
                              <w:rPr>
                                <w:b/>
                                <w:color w:val="000000"/>
                              </w:rPr>
                              <w:t>muszą</w:t>
                            </w:r>
                            <w:r>
                              <w:rPr>
                                <w:b/>
                                <w:color w:val="000000"/>
                                <w:spacing w:val="-3"/>
                              </w:rPr>
                              <w:t xml:space="preserve"> </w:t>
                            </w:r>
                            <w:r>
                              <w:rPr>
                                <w:b/>
                                <w:color w:val="000000"/>
                              </w:rPr>
                              <w:t>zostać</w:t>
                            </w:r>
                            <w:r>
                              <w:rPr>
                                <w:b/>
                                <w:color w:val="000000"/>
                                <w:spacing w:val="-3"/>
                              </w:rPr>
                              <w:t xml:space="preserve"> </w:t>
                            </w:r>
                            <w:r>
                              <w:rPr>
                                <w:b/>
                                <w:color w:val="000000"/>
                              </w:rPr>
                              <w:t>dopełnione</w:t>
                            </w:r>
                            <w:r>
                              <w:rPr>
                                <w:b/>
                                <w:color w:val="000000"/>
                                <w:spacing w:val="-3"/>
                              </w:rPr>
                              <w:t xml:space="preserve"> </w:t>
                            </w:r>
                            <w:r>
                              <w:rPr>
                                <w:b/>
                                <w:color w:val="000000"/>
                              </w:rPr>
                              <w:t>po</w:t>
                            </w:r>
                            <w:r>
                              <w:rPr>
                                <w:b/>
                                <w:color w:val="000000"/>
                                <w:spacing w:val="-5"/>
                              </w:rPr>
                              <w:t xml:space="preserve"> </w:t>
                            </w:r>
                            <w:r>
                              <w:rPr>
                                <w:b/>
                                <w:color w:val="000000"/>
                              </w:rPr>
                              <w:t>wyborze</w:t>
                            </w:r>
                            <w:r>
                              <w:rPr>
                                <w:b/>
                                <w:color w:val="000000"/>
                                <w:spacing w:val="-3"/>
                              </w:rPr>
                              <w:t xml:space="preserve"> </w:t>
                            </w:r>
                            <w:r>
                              <w:rPr>
                                <w:b/>
                                <w:color w:val="000000"/>
                              </w:rPr>
                              <w:t>oferty</w:t>
                            </w:r>
                            <w:r>
                              <w:rPr>
                                <w:b/>
                                <w:color w:val="000000"/>
                                <w:spacing w:val="-5"/>
                              </w:rPr>
                              <w:t xml:space="preserve"> </w:t>
                            </w:r>
                            <w:r>
                              <w:rPr>
                                <w:b/>
                                <w:color w:val="000000"/>
                              </w:rPr>
                              <w:t>w celu zawarcia umowy w sprawie zamówienia publicznego</w:t>
                            </w:r>
                          </w:p>
                        </w:txbxContent>
                      </wps:txbx>
                      <wps:bodyPr wrap="square" lIns="0" tIns="0" rIns="0" bIns="0" rtlCol="0">
                        <a:noAutofit/>
                      </wps:bodyPr>
                    </wps:wsp>
                  </a:graphicData>
                </a:graphic>
              </wp:inline>
            </w:drawing>
          </mc:Choice>
          <mc:Fallback>
            <w:pict>
              <v:shape w14:anchorId="0C830A63" id="Textbox 24" o:spid="_x0000_s1042" type="#_x0000_t202" style="width:473.6pt;height:3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" fillcolor="white [3201]" strokecolor="#4bacc6 [3208]" strokeweight="2pt">
                <v:path arrowok="t"/>
                <v:textbox inset="0,0,0,0">
                  <w:txbxContent>
                    <w:p w14:paraId="151EBBE7" w14:textId="77777777" w:rsidR="00383220" w:rsidRDefault="00377290" w:rsidP="000F0003">
                      <w:pPr>
                        <w:pBdr>
                          <w:top w:val="single" w:sz="4" w:space="1" w:color="auto"/>
                          <w:left w:val="single" w:sz="4" w:space="4" w:color="auto"/>
                          <w:bottom w:val="single" w:sz="4" w:space="1" w:color="auto"/>
                          <w:right w:val="single" w:sz="4" w:space="4" w:color="auto"/>
                        </w:pBdr>
                        <w:shd w:val="clear" w:color="auto" w:fill="DBE5F1" w:themeFill="accent1" w:themeFillTint="33"/>
                        <w:ind w:left="2047" w:hanging="1776"/>
                        <w:rPr>
                          <w:b/>
                          <w:color w:val="000000"/>
                        </w:rPr>
                      </w:pPr>
                      <w:bookmarkStart w:id="9" w:name="_bookmark19"/>
                      <w:bookmarkEnd w:id="9"/>
                      <w:r>
                        <w:rPr>
                          <w:b/>
                          <w:color w:val="000000"/>
                        </w:rPr>
                        <w:t>DZIAŁ</w:t>
                      </w:r>
                      <w:r>
                        <w:rPr>
                          <w:b/>
                          <w:color w:val="000000"/>
                          <w:spacing w:val="-5"/>
                        </w:rPr>
                        <w:t xml:space="preserve"> </w:t>
                      </w:r>
                      <w:r>
                        <w:rPr>
                          <w:b/>
                          <w:color w:val="000000"/>
                        </w:rPr>
                        <w:t>XVII</w:t>
                      </w:r>
                      <w:r>
                        <w:rPr>
                          <w:b/>
                          <w:color w:val="000000"/>
                          <w:spacing w:val="-2"/>
                        </w:rPr>
                        <w:t xml:space="preserve"> </w:t>
                      </w:r>
                      <w:r>
                        <w:rPr>
                          <w:b/>
                          <w:color w:val="000000"/>
                        </w:rPr>
                        <w:t>Informacje</w:t>
                      </w:r>
                      <w:r>
                        <w:rPr>
                          <w:b/>
                          <w:color w:val="000000"/>
                          <w:spacing w:val="-5"/>
                        </w:rPr>
                        <w:t xml:space="preserve"> </w:t>
                      </w:r>
                      <w:r>
                        <w:rPr>
                          <w:b/>
                          <w:color w:val="000000"/>
                        </w:rPr>
                        <w:t>o</w:t>
                      </w:r>
                      <w:r>
                        <w:rPr>
                          <w:b/>
                          <w:color w:val="000000"/>
                          <w:spacing w:val="-3"/>
                        </w:rPr>
                        <w:t xml:space="preserve"> </w:t>
                      </w:r>
                      <w:r>
                        <w:rPr>
                          <w:b/>
                          <w:color w:val="000000"/>
                        </w:rPr>
                        <w:t>formalnościach,</w:t>
                      </w:r>
                      <w:r>
                        <w:rPr>
                          <w:b/>
                          <w:color w:val="000000"/>
                          <w:spacing w:val="-5"/>
                        </w:rPr>
                        <w:t xml:space="preserve"> </w:t>
                      </w:r>
                      <w:r>
                        <w:rPr>
                          <w:b/>
                          <w:color w:val="000000"/>
                        </w:rPr>
                        <w:t>jakie</w:t>
                      </w:r>
                      <w:r>
                        <w:rPr>
                          <w:b/>
                          <w:color w:val="000000"/>
                          <w:spacing w:val="-5"/>
                        </w:rPr>
                        <w:t xml:space="preserve"> </w:t>
                      </w:r>
                      <w:r>
                        <w:rPr>
                          <w:b/>
                          <w:color w:val="000000"/>
                        </w:rPr>
                        <w:t>muszą</w:t>
                      </w:r>
                      <w:r>
                        <w:rPr>
                          <w:b/>
                          <w:color w:val="000000"/>
                          <w:spacing w:val="-3"/>
                        </w:rPr>
                        <w:t xml:space="preserve"> </w:t>
                      </w:r>
                      <w:r>
                        <w:rPr>
                          <w:b/>
                          <w:color w:val="000000"/>
                        </w:rPr>
                        <w:t>zostać</w:t>
                      </w:r>
                      <w:r>
                        <w:rPr>
                          <w:b/>
                          <w:color w:val="000000"/>
                          <w:spacing w:val="-3"/>
                        </w:rPr>
                        <w:t xml:space="preserve"> </w:t>
                      </w:r>
                      <w:r>
                        <w:rPr>
                          <w:b/>
                          <w:color w:val="000000"/>
                        </w:rPr>
                        <w:t>dopełnione</w:t>
                      </w:r>
                      <w:r>
                        <w:rPr>
                          <w:b/>
                          <w:color w:val="000000"/>
                          <w:spacing w:val="-3"/>
                        </w:rPr>
                        <w:t xml:space="preserve"> </w:t>
                      </w:r>
                      <w:r>
                        <w:rPr>
                          <w:b/>
                          <w:color w:val="000000"/>
                        </w:rPr>
                        <w:t>po</w:t>
                      </w:r>
                      <w:r>
                        <w:rPr>
                          <w:b/>
                          <w:color w:val="000000"/>
                          <w:spacing w:val="-5"/>
                        </w:rPr>
                        <w:t xml:space="preserve"> </w:t>
                      </w:r>
                      <w:r>
                        <w:rPr>
                          <w:b/>
                          <w:color w:val="000000"/>
                        </w:rPr>
                        <w:t>wyborze</w:t>
                      </w:r>
                      <w:r>
                        <w:rPr>
                          <w:b/>
                          <w:color w:val="000000"/>
                          <w:spacing w:val="-3"/>
                        </w:rPr>
                        <w:t xml:space="preserve"> </w:t>
                      </w:r>
                      <w:r>
                        <w:rPr>
                          <w:b/>
                          <w:color w:val="000000"/>
                        </w:rPr>
                        <w:t>oferty</w:t>
                      </w:r>
                      <w:r>
                        <w:rPr>
                          <w:b/>
                          <w:color w:val="000000"/>
                          <w:spacing w:val="-5"/>
                        </w:rPr>
                        <w:t xml:space="preserve"> </w:t>
                      </w:r>
                      <w:r>
                        <w:rPr>
                          <w:b/>
                          <w:color w:val="000000"/>
                        </w:rPr>
                        <w:t>w celu zawarcia umowy w sprawie zamówienia publicznego</w:t>
                      </w:r>
                    </w:p>
                  </w:txbxContent>
                </v:textbox>
                <w10:anchorlock/>
              </v:shape>
            </w:pict>
          </mc:Fallback>
        </mc:AlternateContent>
      </w:r>
    </w:p>
    <w:p w14:paraId="7119EB8E" w14:textId="77777777" w:rsidR="000F0003" w:rsidRPr="0030212B" w:rsidRDefault="00377290" w:rsidP="001419CF">
      <w:pPr>
        <w:pStyle w:val="Akapitzlist"/>
        <w:numPr>
          <w:ilvl w:val="0"/>
          <w:numId w:val="28"/>
        </w:numPr>
        <w:shd w:val="clear" w:color="auto" w:fill="FFFFFF"/>
        <w:spacing w:before="120" w:after="120" w:line="276" w:lineRule="auto"/>
        <w:rPr>
          <w:rFonts w:asciiTheme="minorHAnsi" w:hAnsiTheme="minorHAnsi" w:cstheme="minorHAnsi"/>
        </w:rPr>
      </w:pPr>
      <w:r w:rsidRPr="0030212B">
        <w:rPr>
          <w:rFonts w:asciiTheme="minorHAnsi" w:hAnsiTheme="minorHAnsi" w:cstheme="minorHAnsi"/>
        </w:rPr>
        <w:t>Zamawiający zawrze umowę w sprawie zamówienia publicznego z Wykonawcą, którego oferta zostanie uznana za najkorzystniejszą, w terminach określonych w art. 264 PZP</w:t>
      </w:r>
      <w:r w:rsidR="000F0003" w:rsidRPr="0030212B">
        <w:rPr>
          <w:rFonts w:asciiTheme="minorHAnsi" w:hAnsiTheme="minorHAnsi" w:cstheme="minorHAnsi"/>
        </w:rPr>
        <w:t xml:space="preserve"> w terminie nie krótszym niż̇ 5 dni od dnia przesłania zawiadomienia o wyborze najkorzystniejszej oferty, jeżeli zawiadomienie to zostało przesłane przy użyciu środków komunikacji elektronicznej, albo 10 dni, jeżeli zostało przesłane w inny sposób. </w:t>
      </w:r>
    </w:p>
    <w:p w14:paraId="5855AE97" w14:textId="63FA203F" w:rsidR="000F0003" w:rsidRPr="0030212B" w:rsidRDefault="001B7508" w:rsidP="001419CF">
      <w:pPr>
        <w:pStyle w:val="Akapitzlist"/>
        <w:numPr>
          <w:ilvl w:val="0"/>
          <w:numId w:val="28"/>
        </w:numPr>
        <w:shd w:val="clear" w:color="auto" w:fill="FFFFFF"/>
        <w:spacing w:before="120" w:after="120" w:line="276" w:lineRule="auto"/>
        <w:rPr>
          <w:rFonts w:asciiTheme="minorHAnsi" w:hAnsiTheme="minorHAnsi" w:cstheme="minorHAnsi"/>
        </w:rPr>
      </w:pPr>
      <w:r w:rsidRPr="001B7508">
        <w:rPr>
          <w:rFonts w:asciiTheme="minorHAnsi" w:hAnsiTheme="minorHAnsi" w:cstheme="minorHAnsi"/>
        </w:rPr>
        <w:t xml:space="preserve">Istotne postanowienia umowy kompleksowej </w:t>
      </w:r>
      <w:r w:rsidR="000F0003" w:rsidRPr="0030212B">
        <w:rPr>
          <w:rFonts w:asciiTheme="minorHAnsi" w:hAnsiTheme="minorHAnsi" w:cstheme="minorHAnsi"/>
        </w:rPr>
        <w:t xml:space="preserve">stanowi Część II – </w:t>
      </w:r>
      <w:r w:rsidRPr="001B7508">
        <w:rPr>
          <w:rFonts w:asciiTheme="minorHAnsi" w:hAnsiTheme="minorHAnsi" w:cstheme="minorHAnsi"/>
        </w:rPr>
        <w:t>Istotne postanowienia umowy kompleksowej</w:t>
      </w:r>
      <w:r w:rsidR="000F0003" w:rsidRPr="0030212B">
        <w:rPr>
          <w:rFonts w:asciiTheme="minorHAnsi" w:hAnsiTheme="minorHAnsi" w:cstheme="minorHAnsi"/>
        </w:rPr>
        <w:t xml:space="preserve"> w sprawie zamówienia publicznego</w:t>
      </w:r>
      <w:r w:rsidR="00A64A9D">
        <w:rPr>
          <w:rFonts w:asciiTheme="minorHAnsi" w:hAnsiTheme="minorHAnsi" w:cstheme="minorHAnsi"/>
        </w:rPr>
        <w:t xml:space="preserve"> </w:t>
      </w:r>
    </w:p>
    <w:p w14:paraId="6A17B5F0" w14:textId="1F2AE404" w:rsidR="000F0003" w:rsidRPr="0030212B" w:rsidRDefault="000F0003" w:rsidP="001419CF">
      <w:pPr>
        <w:pStyle w:val="Akapitzlist"/>
        <w:numPr>
          <w:ilvl w:val="0"/>
          <w:numId w:val="28"/>
        </w:numPr>
        <w:shd w:val="clear" w:color="auto" w:fill="FFFFFF"/>
        <w:spacing w:before="120" w:after="120" w:line="276" w:lineRule="auto"/>
        <w:rPr>
          <w:rFonts w:asciiTheme="minorHAnsi" w:hAnsiTheme="minorHAnsi" w:cstheme="minorHAnsi"/>
        </w:rPr>
      </w:pPr>
      <w:r w:rsidRPr="0030212B">
        <w:rPr>
          <w:rFonts w:asciiTheme="minorHAnsi" w:hAnsiTheme="minorHAnsi" w:cstheme="minorHAnsi"/>
        </w:rPr>
        <w:t>Zamawiający może zawrzeć́ umowę̨ w sprawie zamówienia publicznego przed upływem terminu, o którym mowa w ust. 1, jeżeli w postepowaniu o udzielenie zamówienia złożono tylko jedną ofertę̨.</w:t>
      </w:r>
    </w:p>
    <w:p w14:paraId="4566CE84" w14:textId="77777777" w:rsidR="00383220" w:rsidRPr="0030212B" w:rsidRDefault="00377290" w:rsidP="001419CF">
      <w:pPr>
        <w:pStyle w:val="Akapitzlist"/>
        <w:numPr>
          <w:ilvl w:val="0"/>
          <w:numId w:val="28"/>
        </w:numPr>
        <w:shd w:val="clear" w:color="auto" w:fill="FFFFFF"/>
        <w:spacing w:before="120" w:after="120" w:line="276" w:lineRule="auto"/>
        <w:rPr>
          <w:rFonts w:asciiTheme="minorHAnsi" w:hAnsiTheme="minorHAnsi" w:cstheme="minorHAnsi"/>
        </w:rPr>
      </w:pPr>
      <w:r w:rsidRPr="0030212B">
        <w:rPr>
          <w:rFonts w:asciiTheme="minorHAnsi" w:hAnsiTheme="minorHAnsi" w:cstheme="minorHAnsi"/>
        </w:rPr>
        <w:t xml:space="preserve">Wykonawca będzie zobowiązany do podpisania umowy w terminie wskazanym przez </w:t>
      </w:r>
      <w:r w:rsidRPr="0030212B">
        <w:rPr>
          <w:rFonts w:asciiTheme="minorHAnsi" w:hAnsiTheme="minorHAnsi" w:cstheme="minorHAnsi"/>
          <w:spacing w:val="-2"/>
        </w:rPr>
        <w:t>Zamawiającego.</w:t>
      </w:r>
    </w:p>
    <w:p w14:paraId="1FB1A8F2" w14:textId="464FAF89" w:rsidR="00BE0B96" w:rsidRPr="0030212B" w:rsidRDefault="00BE0B96" w:rsidP="001419CF">
      <w:pPr>
        <w:pStyle w:val="Akapitzlist"/>
        <w:numPr>
          <w:ilvl w:val="0"/>
          <w:numId w:val="28"/>
        </w:numPr>
        <w:shd w:val="clear" w:color="auto" w:fill="FFFFFF"/>
        <w:spacing w:before="120" w:after="120" w:line="276" w:lineRule="auto"/>
        <w:rPr>
          <w:rFonts w:asciiTheme="minorHAnsi" w:hAnsiTheme="minorHAnsi" w:cstheme="minorHAnsi"/>
        </w:rPr>
      </w:pPr>
      <w:r w:rsidRPr="0030212B">
        <w:rPr>
          <w:rFonts w:asciiTheme="minorHAnsi" w:hAnsiTheme="minorHAnsi" w:cstheme="minorHAnsi"/>
        </w:rPr>
        <w:t xml:space="preserve">Wykonawca, o którym mowa w ust. 1, ma obowiązek zawrzeć umowę w sprawie zamówienia na warunkach określonych w </w:t>
      </w:r>
      <w:r w:rsidR="001419CF" w:rsidRPr="00F459BF">
        <w:rPr>
          <w:rFonts w:asciiTheme="minorHAnsi" w:hAnsiTheme="minorHAnsi" w:cstheme="minorHAnsi"/>
        </w:rPr>
        <w:t>Istotn</w:t>
      </w:r>
      <w:r w:rsidR="001419CF">
        <w:rPr>
          <w:rFonts w:asciiTheme="minorHAnsi" w:hAnsiTheme="minorHAnsi" w:cstheme="minorHAnsi"/>
        </w:rPr>
        <w:t>ych</w:t>
      </w:r>
      <w:r w:rsidR="001419CF" w:rsidRPr="00F459BF">
        <w:rPr>
          <w:rFonts w:asciiTheme="minorHAnsi" w:hAnsiTheme="minorHAnsi" w:cstheme="minorHAnsi"/>
        </w:rPr>
        <w:t xml:space="preserve"> postanowienia</w:t>
      </w:r>
      <w:r w:rsidR="001419CF">
        <w:rPr>
          <w:rFonts w:asciiTheme="minorHAnsi" w:hAnsiTheme="minorHAnsi" w:cstheme="minorHAnsi"/>
        </w:rPr>
        <w:t>ch</w:t>
      </w:r>
      <w:r w:rsidR="001419CF" w:rsidRPr="00F459BF">
        <w:rPr>
          <w:rFonts w:asciiTheme="minorHAnsi" w:hAnsiTheme="minorHAnsi" w:cstheme="minorHAnsi"/>
        </w:rPr>
        <w:t xml:space="preserve"> umowy kompleksowej</w:t>
      </w:r>
      <w:r w:rsidRPr="0030212B">
        <w:rPr>
          <w:rFonts w:asciiTheme="minorHAnsi" w:hAnsiTheme="minorHAnsi" w:cstheme="minorHAnsi"/>
        </w:rPr>
        <w:t>, które stanowią Część II SWZ. Umowa zostanie uzupełniona o zapisy wynikające ze złożonej oferty.</w:t>
      </w:r>
    </w:p>
    <w:p w14:paraId="7DAB1CFC" w14:textId="67D596E6" w:rsidR="00BE0B96" w:rsidRPr="0030212B" w:rsidRDefault="00BE0B96" w:rsidP="001419CF">
      <w:pPr>
        <w:pStyle w:val="Akapitzlist"/>
        <w:numPr>
          <w:ilvl w:val="0"/>
          <w:numId w:val="28"/>
        </w:numPr>
        <w:shd w:val="clear" w:color="auto" w:fill="FFFFFF"/>
        <w:spacing w:before="120" w:after="120" w:line="276" w:lineRule="auto"/>
        <w:rPr>
          <w:rFonts w:asciiTheme="minorHAnsi" w:hAnsiTheme="minorHAnsi" w:cstheme="minorHAnsi"/>
        </w:rPr>
      </w:pPr>
      <w:r w:rsidRPr="0030212B">
        <w:rPr>
          <w:rFonts w:asciiTheme="minorHAnsi" w:hAnsiTheme="minorHAnsi" w:cstheme="minorHAnsi"/>
        </w:rPr>
        <w:t>Przed podpisaniem umowy Wykonawcy wspólnie ubiegający się o udzielenie zamówienia (w przypadku wyboru ich oferty jako najkorzystniejszej) przedstawią Zamawiającemu umowę regulującą współpracę tych Wykonawców.</w:t>
      </w:r>
    </w:p>
    <w:p w14:paraId="1584E654" w14:textId="5C5CA521" w:rsidR="00BE0B96" w:rsidRPr="0030212B" w:rsidRDefault="00BE0B96" w:rsidP="001419CF">
      <w:pPr>
        <w:pStyle w:val="Akapitzlist"/>
        <w:numPr>
          <w:ilvl w:val="0"/>
          <w:numId w:val="28"/>
        </w:numPr>
        <w:shd w:val="clear" w:color="auto" w:fill="FFFFFF"/>
        <w:spacing w:before="120" w:after="120" w:line="276" w:lineRule="auto"/>
        <w:rPr>
          <w:rFonts w:asciiTheme="minorHAnsi" w:hAnsiTheme="minorHAnsi" w:cstheme="minorHAnsi"/>
        </w:rPr>
      </w:pPr>
      <w:r w:rsidRPr="0030212B">
        <w:rPr>
          <w:rFonts w:asciiTheme="minorHAnsi" w:hAnsiTheme="minorHAnsi" w:cstheme="minorHAnsi"/>
        </w:rPr>
        <w:t>Jeżeli Wykonawca, którego oferta została wybrana jako najkorzystniejsza, uchyla się̨ od zawarcia umowy w sprawie zamówienia publicznego Zamawiający może dokonać́ ponownego badania i oceny ofert spośród ofert pozostałych w postepowaniu Wykonawców albo unieważnić́ postępowanie.</w:t>
      </w:r>
    </w:p>
    <w:p w14:paraId="140D74F3" w14:textId="77777777" w:rsidR="00383220" w:rsidRPr="0030212B" w:rsidRDefault="00377290" w:rsidP="0030212B">
      <w:pPr>
        <w:pStyle w:val="Tekstpodstawowy"/>
        <w:spacing w:before="8" w:line="276" w:lineRule="auto"/>
        <w:ind w:firstLine="0"/>
        <w:rPr>
          <w:rFonts w:asciiTheme="minorHAnsi" w:hAnsiTheme="minorHAnsi" w:cstheme="minorHAnsi"/>
        </w:rPr>
      </w:pPr>
      <w:r w:rsidRPr="0030212B">
        <w:rPr>
          <w:rFonts w:asciiTheme="minorHAnsi" w:hAnsiTheme="minorHAnsi" w:cstheme="minorHAnsi"/>
          <w:noProof/>
        </w:rPr>
        <mc:AlternateContent>
          <mc:Choice Requires="wps">
            <w:drawing>
              <wp:anchor distT="0" distB="0" distL="0" distR="0" simplePos="0" relativeHeight="487597568" behindDoc="1" locked="0" layoutInCell="1" allowOverlap="1" wp14:anchorId="13996A21" wp14:editId="6E05C1A4">
                <wp:simplePos x="0" y="0"/>
                <wp:positionH relativeFrom="page">
                  <wp:posOffset>961948</wp:posOffset>
                </wp:positionH>
                <wp:positionV relativeFrom="paragraph">
                  <wp:posOffset>133173</wp:posOffset>
                </wp:positionV>
                <wp:extent cx="6014720" cy="269875"/>
                <wp:effectExtent l="0" t="0" r="24130" b="15875"/>
                <wp:wrapTopAndBottom/>
                <wp:docPr id="25" name="Text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4720" cy="26987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4A4042D9" w14:textId="77777777" w:rsidR="00383220" w:rsidRDefault="00377290" w:rsidP="000F0003">
                            <w:pPr>
                              <w:pBdr>
                                <w:top w:val="single" w:sz="4" w:space="1" w:color="auto"/>
                                <w:left w:val="single" w:sz="4" w:space="4" w:color="auto"/>
                                <w:bottom w:val="single" w:sz="4" w:space="1" w:color="auto"/>
                                <w:right w:val="single" w:sz="4" w:space="4" w:color="auto"/>
                              </w:pBdr>
                              <w:shd w:val="clear" w:color="auto" w:fill="DBE5F1" w:themeFill="accent1" w:themeFillTint="33"/>
                              <w:spacing w:before="1"/>
                              <w:ind w:left="3" w:right="4"/>
                              <w:jc w:val="center"/>
                              <w:rPr>
                                <w:b/>
                                <w:color w:val="000000"/>
                              </w:rPr>
                            </w:pPr>
                            <w:bookmarkStart w:id="10" w:name="_bookmark20"/>
                            <w:bookmarkEnd w:id="10"/>
                            <w:r>
                              <w:rPr>
                                <w:b/>
                                <w:color w:val="000000"/>
                              </w:rPr>
                              <w:t>DZIAŁ</w:t>
                            </w:r>
                            <w:r>
                              <w:rPr>
                                <w:b/>
                                <w:color w:val="000000"/>
                                <w:spacing w:val="-5"/>
                              </w:rPr>
                              <w:t xml:space="preserve"> </w:t>
                            </w:r>
                            <w:r>
                              <w:rPr>
                                <w:b/>
                                <w:color w:val="000000"/>
                              </w:rPr>
                              <w:t>XVIII</w:t>
                            </w:r>
                            <w:r>
                              <w:rPr>
                                <w:b/>
                                <w:color w:val="000000"/>
                                <w:spacing w:val="-3"/>
                              </w:rPr>
                              <w:t xml:space="preserve"> </w:t>
                            </w:r>
                            <w:r>
                              <w:rPr>
                                <w:b/>
                                <w:color w:val="000000"/>
                                <w:spacing w:val="-2"/>
                              </w:rPr>
                              <w:t>Wadium</w:t>
                            </w:r>
                          </w:p>
                        </w:txbxContent>
                      </wps:txbx>
                      <wps:bodyPr wrap="square" lIns="0" tIns="0" rIns="0" bIns="0" rtlCol="0">
                        <a:noAutofit/>
                      </wps:bodyPr>
                    </wps:wsp>
                  </a:graphicData>
                </a:graphic>
              </wp:anchor>
            </w:drawing>
          </mc:Choice>
          <mc:Fallback>
            <w:pict>
              <v:shape w14:anchorId="13996A21" id="Textbox 25" o:spid="_x0000_s1043" type="#_x0000_t202" style="position:absolute;left:0;text-align:left;margin-left:75.75pt;margin-top:10.5pt;width:473.6pt;height:21.25pt;z-index:-1571891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" fillcolor="white [3201]" strokecolor="#4bacc6 [3208]" strokeweight="2pt">
                <v:path arrowok="t"/>
                <v:textbox inset="0,0,0,0">
                  <w:txbxContent>
                    <w:p w14:paraId="4A4042D9" w14:textId="77777777" w:rsidR="00383220" w:rsidRDefault="00377290" w:rsidP="000F0003">
                      <w:pPr>
                        <w:pBdr>
                          <w:top w:val="single" w:sz="4" w:space="1" w:color="auto"/>
                          <w:left w:val="single" w:sz="4" w:space="4" w:color="auto"/>
                          <w:bottom w:val="single" w:sz="4" w:space="1" w:color="auto"/>
                          <w:right w:val="single" w:sz="4" w:space="4" w:color="auto"/>
                        </w:pBdr>
                        <w:shd w:val="clear" w:color="auto" w:fill="DBE5F1" w:themeFill="accent1" w:themeFillTint="33"/>
                        <w:spacing w:before="1"/>
                        <w:ind w:left="3" w:right="4"/>
                        <w:jc w:val="center"/>
                        <w:rPr>
                          <w:b/>
                          <w:color w:val="000000"/>
                        </w:rPr>
                      </w:pPr>
                      <w:bookmarkStart w:id="11" w:name="_bookmark20"/>
                      <w:bookmarkEnd w:id="11"/>
                      <w:r>
                        <w:rPr>
                          <w:b/>
                          <w:color w:val="000000"/>
                        </w:rPr>
                        <w:t>DZIAŁ</w:t>
                      </w:r>
                      <w:r>
                        <w:rPr>
                          <w:b/>
                          <w:color w:val="000000"/>
                          <w:spacing w:val="-5"/>
                        </w:rPr>
                        <w:t xml:space="preserve"> </w:t>
                      </w:r>
                      <w:r>
                        <w:rPr>
                          <w:b/>
                          <w:color w:val="000000"/>
                        </w:rPr>
                        <w:t>XVIII</w:t>
                      </w:r>
                      <w:r>
                        <w:rPr>
                          <w:b/>
                          <w:color w:val="000000"/>
                          <w:spacing w:val="-3"/>
                        </w:rPr>
                        <w:t xml:space="preserve"> </w:t>
                      </w:r>
                      <w:r>
                        <w:rPr>
                          <w:b/>
                          <w:color w:val="000000"/>
                          <w:spacing w:val="-2"/>
                        </w:rPr>
                        <w:t>Wadium</w:t>
                      </w:r>
                    </w:p>
                  </w:txbxContent>
                </v:textbox>
                <w10:wrap type="topAndBottom" anchorx="page"/>
              </v:shape>
            </w:pict>
          </mc:Fallback>
        </mc:AlternateContent>
      </w:r>
    </w:p>
    <w:p w14:paraId="634C3D55" w14:textId="0DE781EE" w:rsidR="00383220" w:rsidRPr="0030212B" w:rsidRDefault="00377290" w:rsidP="001419CF">
      <w:pPr>
        <w:pStyle w:val="Akapitzlist"/>
        <w:numPr>
          <w:ilvl w:val="0"/>
          <w:numId w:val="5"/>
        </w:numPr>
        <w:tabs>
          <w:tab w:val="left" w:pos="1005"/>
        </w:tabs>
        <w:spacing w:before="3" w:line="276" w:lineRule="auto"/>
        <w:ind w:left="1005" w:hanging="347"/>
        <w:rPr>
          <w:rFonts w:asciiTheme="minorHAnsi" w:hAnsiTheme="minorHAnsi" w:cstheme="minorHAnsi"/>
        </w:rPr>
      </w:pPr>
      <w:r w:rsidRPr="0030212B">
        <w:rPr>
          <w:rFonts w:asciiTheme="minorHAnsi" w:hAnsiTheme="minorHAnsi" w:cstheme="minorHAnsi"/>
        </w:rPr>
        <w:t>Zamawiający</w:t>
      </w:r>
      <w:r w:rsidR="000F0003" w:rsidRPr="0030212B">
        <w:rPr>
          <w:rFonts w:asciiTheme="minorHAnsi" w:hAnsiTheme="minorHAnsi" w:cstheme="minorHAnsi"/>
        </w:rPr>
        <w:t xml:space="preserve"> nie</w:t>
      </w:r>
      <w:r w:rsidRPr="0030212B">
        <w:rPr>
          <w:rFonts w:asciiTheme="minorHAnsi" w:hAnsiTheme="minorHAnsi" w:cstheme="minorHAnsi"/>
          <w:spacing w:val="-7"/>
        </w:rPr>
        <w:t xml:space="preserve"> </w:t>
      </w:r>
      <w:r w:rsidRPr="0030212B">
        <w:rPr>
          <w:rFonts w:asciiTheme="minorHAnsi" w:hAnsiTheme="minorHAnsi" w:cstheme="minorHAnsi"/>
        </w:rPr>
        <w:t>wymaga</w:t>
      </w:r>
      <w:r w:rsidRPr="0030212B">
        <w:rPr>
          <w:rFonts w:asciiTheme="minorHAnsi" w:hAnsiTheme="minorHAnsi" w:cstheme="minorHAnsi"/>
          <w:spacing w:val="-6"/>
        </w:rPr>
        <w:t xml:space="preserve"> </w:t>
      </w:r>
      <w:r w:rsidRPr="0030212B">
        <w:rPr>
          <w:rFonts w:asciiTheme="minorHAnsi" w:hAnsiTheme="minorHAnsi" w:cstheme="minorHAnsi"/>
        </w:rPr>
        <w:t>wniesienia</w:t>
      </w:r>
      <w:r w:rsidRPr="0030212B">
        <w:rPr>
          <w:rFonts w:asciiTheme="minorHAnsi" w:hAnsiTheme="minorHAnsi" w:cstheme="minorHAnsi"/>
          <w:spacing w:val="-8"/>
        </w:rPr>
        <w:t xml:space="preserve"> </w:t>
      </w:r>
      <w:r w:rsidRPr="0030212B">
        <w:rPr>
          <w:rFonts w:asciiTheme="minorHAnsi" w:hAnsiTheme="minorHAnsi" w:cstheme="minorHAnsi"/>
          <w:spacing w:val="-2"/>
        </w:rPr>
        <w:t>wadium.</w:t>
      </w:r>
    </w:p>
    <w:p w14:paraId="1E9A7747" w14:textId="77777777" w:rsidR="00383220" w:rsidRPr="0030212B" w:rsidRDefault="00377290" w:rsidP="0030212B">
      <w:pPr>
        <w:pStyle w:val="Tekstpodstawowy"/>
        <w:spacing w:before="11" w:line="276" w:lineRule="auto"/>
        <w:ind w:firstLine="0"/>
        <w:rPr>
          <w:rFonts w:asciiTheme="minorHAnsi" w:hAnsiTheme="minorHAnsi" w:cstheme="minorHAnsi"/>
        </w:rPr>
      </w:pPr>
      <w:r w:rsidRPr="0030212B">
        <w:rPr>
          <w:rFonts w:asciiTheme="minorHAnsi" w:hAnsiTheme="minorHAnsi" w:cstheme="minorHAnsi"/>
          <w:noProof/>
        </w:rPr>
        <mc:AlternateContent>
          <mc:Choice Requires="wps">
            <w:drawing>
              <wp:anchor distT="0" distB="0" distL="0" distR="0" simplePos="0" relativeHeight="487598080" behindDoc="1" locked="0" layoutInCell="1" allowOverlap="1" wp14:anchorId="4C03AEAB" wp14:editId="3A603124">
                <wp:simplePos x="0" y="0"/>
                <wp:positionH relativeFrom="page">
                  <wp:posOffset>961948</wp:posOffset>
                </wp:positionH>
                <wp:positionV relativeFrom="paragraph">
                  <wp:posOffset>164447</wp:posOffset>
                </wp:positionV>
                <wp:extent cx="6014720" cy="269875"/>
                <wp:effectExtent l="0" t="0" r="24130" b="15875"/>
                <wp:wrapTopAndBottom/>
                <wp:docPr id="26" name="Text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4720" cy="26987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31E04EDD" w14:textId="77777777" w:rsidR="00383220" w:rsidRDefault="00377290" w:rsidP="000F0003">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4" w:right="4"/>
                              <w:jc w:val="center"/>
                              <w:rPr>
                                <w:b/>
                                <w:color w:val="000000"/>
                              </w:rPr>
                            </w:pPr>
                            <w:bookmarkStart w:id="12" w:name="_bookmark21"/>
                            <w:bookmarkEnd w:id="12"/>
                            <w:r>
                              <w:rPr>
                                <w:b/>
                                <w:color w:val="000000"/>
                              </w:rPr>
                              <w:t>DZIAŁ</w:t>
                            </w:r>
                            <w:r>
                              <w:rPr>
                                <w:b/>
                                <w:color w:val="000000"/>
                                <w:spacing w:val="-8"/>
                              </w:rPr>
                              <w:t xml:space="preserve"> </w:t>
                            </w:r>
                            <w:r>
                              <w:rPr>
                                <w:b/>
                                <w:color w:val="000000"/>
                              </w:rPr>
                              <w:t>XIX</w:t>
                            </w:r>
                            <w:r>
                              <w:rPr>
                                <w:b/>
                                <w:color w:val="000000"/>
                                <w:spacing w:val="-5"/>
                              </w:rPr>
                              <w:t xml:space="preserve"> </w:t>
                            </w:r>
                            <w:r>
                              <w:rPr>
                                <w:b/>
                                <w:color w:val="000000"/>
                              </w:rPr>
                              <w:t>Zabezpieczenie</w:t>
                            </w:r>
                            <w:r>
                              <w:rPr>
                                <w:b/>
                                <w:color w:val="000000"/>
                                <w:spacing w:val="-5"/>
                              </w:rPr>
                              <w:t xml:space="preserve"> </w:t>
                            </w:r>
                            <w:r>
                              <w:rPr>
                                <w:b/>
                                <w:color w:val="000000"/>
                              </w:rPr>
                              <w:t>należytego</w:t>
                            </w:r>
                            <w:r>
                              <w:rPr>
                                <w:b/>
                                <w:color w:val="000000"/>
                                <w:spacing w:val="-5"/>
                              </w:rPr>
                              <w:t xml:space="preserve"> </w:t>
                            </w:r>
                            <w:r>
                              <w:rPr>
                                <w:b/>
                                <w:color w:val="000000"/>
                              </w:rPr>
                              <w:t>wykonania</w:t>
                            </w:r>
                            <w:r>
                              <w:rPr>
                                <w:b/>
                                <w:color w:val="000000"/>
                                <w:spacing w:val="-8"/>
                              </w:rPr>
                              <w:t xml:space="preserve"> </w:t>
                            </w:r>
                            <w:r>
                              <w:rPr>
                                <w:b/>
                                <w:color w:val="000000"/>
                                <w:spacing w:val="-2"/>
                              </w:rPr>
                              <w:t>umowy</w:t>
                            </w:r>
                          </w:p>
                        </w:txbxContent>
                      </wps:txbx>
                      <wps:bodyPr wrap="square" lIns="0" tIns="0" rIns="0" bIns="0" rtlCol="0">
                        <a:noAutofit/>
                      </wps:bodyPr>
                    </wps:wsp>
                  </a:graphicData>
                </a:graphic>
              </wp:anchor>
            </w:drawing>
          </mc:Choice>
          <mc:Fallback>
            <w:pict>
              <v:shape w14:anchorId="4C03AEAB" id="Textbox 26" o:spid="_x0000_s1044" type="#_x0000_t202" style="position:absolute;left:0;text-align:left;margin-left:75.75pt;margin-top:12.95pt;width:473.6pt;height:21.25pt;z-index:-1571840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" fillcolor="white [3201]" strokecolor="#4bacc6 [3208]" strokeweight="2pt">
                <v:path arrowok="t"/>
                <v:textbox inset="0,0,0,0">
                  <w:txbxContent>
                    <w:p w14:paraId="31E04EDD" w14:textId="77777777" w:rsidR="00383220" w:rsidRDefault="00377290" w:rsidP="000F0003">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4" w:right="4"/>
                        <w:jc w:val="center"/>
                        <w:rPr>
                          <w:b/>
                          <w:color w:val="000000"/>
                        </w:rPr>
                      </w:pPr>
                      <w:bookmarkStart w:id="13" w:name="_bookmark21"/>
                      <w:bookmarkEnd w:id="13"/>
                      <w:r>
                        <w:rPr>
                          <w:b/>
                          <w:color w:val="000000"/>
                        </w:rPr>
                        <w:t>DZIAŁ</w:t>
                      </w:r>
                      <w:r>
                        <w:rPr>
                          <w:b/>
                          <w:color w:val="000000"/>
                          <w:spacing w:val="-8"/>
                        </w:rPr>
                        <w:t xml:space="preserve"> </w:t>
                      </w:r>
                      <w:r>
                        <w:rPr>
                          <w:b/>
                          <w:color w:val="000000"/>
                        </w:rPr>
                        <w:t>XIX</w:t>
                      </w:r>
                      <w:r>
                        <w:rPr>
                          <w:b/>
                          <w:color w:val="000000"/>
                          <w:spacing w:val="-5"/>
                        </w:rPr>
                        <w:t xml:space="preserve"> </w:t>
                      </w:r>
                      <w:r>
                        <w:rPr>
                          <w:b/>
                          <w:color w:val="000000"/>
                        </w:rPr>
                        <w:t>Zabezpieczenie</w:t>
                      </w:r>
                      <w:r>
                        <w:rPr>
                          <w:b/>
                          <w:color w:val="000000"/>
                          <w:spacing w:val="-5"/>
                        </w:rPr>
                        <w:t xml:space="preserve"> </w:t>
                      </w:r>
                      <w:r>
                        <w:rPr>
                          <w:b/>
                          <w:color w:val="000000"/>
                        </w:rPr>
                        <w:t>należytego</w:t>
                      </w:r>
                      <w:r>
                        <w:rPr>
                          <w:b/>
                          <w:color w:val="000000"/>
                          <w:spacing w:val="-5"/>
                        </w:rPr>
                        <w:t xml:space="preserve"> </w:t>
                      </w:r>
                      <w:r>
                        <w:rPr>
                          <w:b/>
                          <w:color w:val="000000"/>
                        </w:rPr>
                        <w:t>wykonania</w:t>
                      </w:r>
                      <w:r>
                        <w:rPr>
                          <w:b/>
                          <w:color w:val="000000"/>
                          <w:spacing w:val="-8"/>
                        </w:rPr>
                        <w:t xml:space="preserve"> </w:t>
                      </w:r>
                      <w:r>
                        <w:rPr>
                          <w:b/>
                          <w:color w:val="000000"/>
                          <w:spacing w:val="-2"/>
                        </w:rPr>
                        <w:t>umowy</w:t>
                      </w:r>
                    </w:p>
                  </w:txbxContent>
                </v:textbox>
                <w10:wrap type="topAndBottom" anchorx="page"/>
              </v:shape>
            </w:pict>
          </mc:Fallback>
        </mc:AlternateContent>
      </w:r>
    </w:p>
    <w:p w14:paraId="26DE9139" w14:textId="6AA0F73C" w:rsidR="00383220" w:rsidRPr="00CB291F" w:rsidRDefault="00CB291F" w:rsidP="001419CF">
      <w:pPr>
        <w:pStyle w:val="Akapitzlist"/>
        <w:numPr>
          <w:ilvl w:val="0"/>
          <w:numId w:val="4"/>
        </w:numPr>
        <w:tabs>
          <w:tab w:val="left" w:pos="1005"/>
        </w:tabs>
        <w:spacing w:before="3" w:line="276" w:lineRule="auto"/>
        <w:ind w:left="1005" w:hanging="347"/>
        <w:rPr>
          <w:rFonts w:asciiTheme="minorHAnsi" w:hAnsiTheme="minorHAnsi" w:cstheme="minorHAnsi"/>
          <w:i/>
        </w:rPr>
      </w:pPr>
      <w:r w:rsidRPr="0030212B">
        <w:rPr>
          <w:rFonts w:asciiTheme="minorHAnsi" w:hAnsiTheme="minorHAnsi" w:cstheme="minorHAnsi"/>
          <w:noProof/>
        </w:rPr>
        <mc:AlternateContent>
          <mc:Choice Requires="wps">
            <w:drawing>
              <wp:anchor distT="0" distB="0" distL="0" distR="0" simplePos="0" relativeHeight="487602176" behindDoc="1" locked="0" layoutInCell="1" allowOverlap="1" wp14:anchorId="4C057112" wp14:editId="774414FF">
                <wp:simplePos x="0" y="0"/>
                <wp:positionH relativeFrom="page">
                  <wp:posOffset>961390</wp:posOffset>
                </wp:positionH>
                <wp:positionV relativeFrom="paragraph">
                  <wp:posOffset>349885</wp:posOffset>
                </wp:positionV>
                <wp:extent cx="6014720" cy="397510"/>
                <wp:effectExtent l="0" t="0" r="24130" b="21590"/>
                <wp:wrapTopAndBottom/>
                <wp:docPr id="1531583888"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4720" cy="397510"/>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782A42A3" w14:textId="663207D2" w:rsidR="00CB291F" w:rsidRDefault="00CB291F" w:rsidP="00CB291F">
                            <w:pPr>
                              <w:pBdr>
                                <w:top w:val="single" w:sz="4" w:space="1" w:color="auto"/>
                                <w:left w:val="single" w:sz="4" w:space="4" w:color="auto"/>
                                <w:bottom w:val="single" w:sz="4" w:space="1" w:color="auto"/>
                                <w:right w:val="single" w:sz="4" w:space="4" w:color="auto"/>
                              </w:pBdr>
                              <w:shd w:val="clear" w:color="auto" w:fill="DBE5F1" w:themeFill="accent1" w:themeFillTint="33"/>
                              <w:spacing w:before="1"/>
                              <w:ind w:left="64"/>
                              <w:rPr>
                                <w:b/>
                                <w:color w:val="000000"/>
                              </w:rPr>
                            </w:pPr>
                            <w:r>
                              <w:rPr>
                                <w:b/>
                                <w:color w:val="000000"/>
                              </w:rPr>
                              <w:t>DZIAŁ</w:t>
                            </w:r>
                            <w:r>
                              <w:rPr>
                                <w:b/>
                                <w:color w:val="000000"/>
                                <w:spacing w:val="-9"/>
                              </w:rPr>
                              <w:t xml:space="preserve"> </w:t>
                            </w:r>
                            <w:r>
                              <w:rPr>
                                <w:b/>
                                <w:color w:val="000000"/>
                              </w:rPr>
                              <w:t>XX</w:t>
                            </w:r>
                            <w:r>
                              <w:rPr>
                                <w:b/>
                                <w:color w:val="000000"/>
                                <w:spacing w:val="-5"/>
                              </w:rPr>
                              <w:t xml:space="preserve"> </w:t>
                            </w:r>
                            <w:r>
                              <w:rPr>
                                <w:b/>
                                <w:color w:val="000000"/>
                              </w:rPr>
                              <w:t>P</w:t>
                            </w:r>
                            <w:r w:rsidRPr="00CB291F">
                              <w:rPr>
                                <w:b/>
                                <w:color w:val="000000"/>
                              </w:rPr>
                              <w:t>rojektowane postanowienia umowy w sprawie zamówienia publicznego, które zostaną wprowadzone do treści tej umowy</w:t>
                            </w:r>
                          </w:p>
                        </w:txbxContent>
                      </wps:txbx>
                      <wps:bodyPr wrap="square" lIns="0" tIns="0" rIns="0" bIns="0" rtlCol="0">
                        <a:noAutofit/>
                      </wps:bodyPr>
                    </wps:wsp>
                  </a:graphicData>
                </a:graphic>
                <wp14:sizeRelV relativeFrom="margin">
                  <wp14:pctHeight>0</wp14:pctHeight>
                </wp14:sizeRelV>
              </wp:anchor>
            </w:drawing>
          </mc:Choice>
          <mc:Fallback>
            <w:pict>
              <v:shape w14:anchorId="4C057112" id="Textbox 27" o:spid="_x0000_s1045" type="#_x0000_t202" style="position:absolute;left:0;text-align:left;margin-left:75.7pt;margin-top:27.55pt;width:473.6pt;height:31.3pt;z-index:-15714304;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" fillcolor="white [3201]" strokecolor="#4bacc6 [3208]" strokeweight="2pt">
                <v:path arrowok="t"/>
                <v:textbox inset="0,0,0,0">
                  <w:txbxContent>
                    <w:p w14:paraId="782A42A3" w14:textId="663207D2" w:rsidR="00CB291F" w:rsidRDefault="00CB291F" w:rsidP="00CB291F">
                      <w:pPr>
                        <w:pBdr>
                          <w:top w:val="single" w:sz="4" w:space="1" w:color="auto"/>
                          <w:left w:val="single" w:sz="4" w:space="4" w:color="auto"/>
                          <w:bottom w:val="single" w:sz="4" w:space="1" w:color="auto"/>
                          <w:right w:val="single" w:sz="4" w:space="4" w:color="auto"/>
                        </w:pBdr>
                        <w:shd w:val="clear" w:color="auto" w:fill="DBE5F1" w:themeFill="accent1" w:themeFillTint="33"/>
                        <w:spacing w:before="1"/>
                        <w:ind w:left="64"/>
                        <w:rPr>
                          <w:b/>
                          <w:color w:val="000000"/>
                        </w:rPr>
                      </w:pPr>
                      <w:r>
                        <w:rPr>
                          <w:b/>
                          <w:color w:val="000000"/>
                        </w:rPr>
                        <w:t>DZIAŁ</w:t>
                      </w:r>
                      <w:r>
                        <w:rPr>
                          <w:b/>
                          <w:color w:val="000000"/>
                          <w:spacing w:val="-9"/>
                        </w:rPr>
                        <w:t xml:space="preserve"> </w:t>
                      </w:r>
                      <w:r>
                        <w:rPr>
                          <w:b/>
                          <w:color w:val="000000"/>
                        </w:rPr>
                        <w:t>XX</w:t>
                      </w:r>
                      <w:r>
                        <w:rPr>
                          <w:b/>
                          <w:color w:val="000000"/>
                          <w:spacing w:val="-5"/>
                        </w:rPr>
                        <w:t xml:space="preserve"> </w:t>
                      </w:r>
                      <w:r>
                        <w:rPr>
                          <w:b/>
                          <w:color w:val="000000"/>
                        </w:rPr>
                        <w:t>P</w:t>
                      </w:r>
                      <w:r w:rsidRPr="00CB291F">
                        <w:rPr>
                          <w:b/>
                          <w:color w:val="000000"/>
                        </w:rPr>
                        <w:t>rojektowane postanowienia umowy w sprawie zamówienia publicznego, które zostaną wprowadzone do treści tej umowy</w:t>
                      </w:r>
                    </w:p>
                  </w:txbxContent>
                </v:textbox>
                <w10:wrap type="topAndBottom" anchorx="page"/>
              </v:shape>
            </w:pict>
          </mc:Fallback>
        </mc:AlternateContent>
      </w:r>
      <w:r w:rsidRPr="0030212B">
        <w:rPr>
          <w:rFonts w:asciiTheme="minorHAnsi" w:hAnsiTheme="minorHAnsi" w:cstheme="minorHAnsi"/>
        </w:rPr>
        <w:t>Zamawiający</w:t>
      </w:r>
      <w:r w:rsidRPr="0030212B">
        <w:rPr>
          <w:rFonts w:asciiTheme="minorHAnsi" w:hAnsiTheme="minorHAnsi" w:cstheme="minorHAnsi"/>
          <w:spacing w:val="-10"/>
        </w:rPr>
        <w:t xml:space="preserve"> </w:t>
      </w:r>
      <w:r w:rsidRPr="0030212B">
        <w:rPr>
          <w:rFonts w:asciiTheme="minorHAnsi" w:hAnsiTheme="minorHAnsi" w:cstheme="minorHAnsi"/>
        </w:rPr>
        <w:t>nie</w:t>
      </w:r>
      <w:r w:rsidRPr="0030212B">
        <w:rPr>
          <w:rFonts w:asciiTheme="minorHAnsi" w:hAnsiTheme="minorHAnsi" w:cstheme="minorHAnsi"/>
          <w:spacing w:val="-5"/>
        </w:rPr>
        <w:t xml:space="preserve"> </w:t>
      </w:r>
      <w:r w:rsidRPr="0030212B">
        <w:rPr>
          <w:rFonts w:asciiTheme="minorHAnsi" w:hAnsiTheme="minorHAnsi" w:cstheme="minorHAnsi"/>
        </w:rPr>
        <w:t>wymaga</w:t>
      </w:r>
      <w:r w:rsidRPr="0030212B">
        <w:rPr>
          <w:rFonts w:asciiTheme="minorHAnsi" w:hAnsiTheme="minorHAnsi" w:cstheme="minorHAnsi"/>
          <w:spacing w:val="-7"/>
        </w:rPr>
        <w:t xml:space="preserve"> </w:t>
      </w:r>
      <w:r w:rsidRPr="0030212B">
        <w:rPr>
          <w:rFonts w:asciiTheme="minorHAnsi" w:hAnsiTheme="minorHAnsi" w:cstheme="minorHAnsi"/>
        </w:rPr>
        <w:t>wniesienia</w:t>
      </w:r>
      <w:r w:rsidRPr="0030212B">
        <w:rPr>
          <w:rFonts w:asciiTheme="minorHAnsi" w:hAnsiTheme="minorHAnsi" w:cstheme="minorHAnsi"/>
          <w:spacing w:val="46"/>
        </w:rPr>
        <w:t xml:space="preserve"> </w:t>
      </w:r>
      <w:r w:rsidRPr="0030212B">
        <w:rPr>
          <w:rFonts w:asciiTheme="minorHAnsi" w:hAnsiTheme="minorHAnsi" w:cstheme="minorHAnsi"/>
          <w:i/>
        </w:rPr>
        <w:t>zabezpieczenia</w:t>
      </w:r>
      <w:r w:rsidRPr="0030212B">
        <w:rPr>
          <w:rFonts w:asciiTheme="minorHAnsi" w:hAnsiTheme="minorHAnsi" w:cstheme="minorHAnsi"/>
          <w:i/>
          <w:spacing w:val="-9"/>
        </w:rPr>
        <w:t xml:space="preserve"> </w:t>
      </w:r>
      <w:r w:rsidRPr="0030212B">
        <w:rPr>
          <w:rFonts w:asciiTheme="minorHAnsi" w:hAnsiTheme="minorHAnsi" w:cstheme="minorHAnsi"/>
          <w:i/>
        </w:rPr>
        <w:t>należytego</w:t>
      </w:r>
      <w:r w:rsidRPr="0030212B">
        <w:rPr>
          <w:rFonts w:asciiTheme="minorHAnsi" w:hAnsiTheme="minorHAnsi" w:cstheme="minorHAnsi"/>
          <w:i/>
          <w:spacing w:val="-5"/>
        </w:rPr>
        <w:t xml:space="preserve"> </w:t>
      </w:r>
      <w:r w:rsidRPr="0030212B">
        <w:rPr>
          <w:rFonts w:asciiTheme="minorHAnsi" w:hAnsiTheme="minorHAnsi" w:cstheme="minorHAnsi"/>
          <w:i/>
        </w:rPr>
        <w:t>wykonania</w:t>
      </w:r>
      <w:r w:rsidRPr="0030212B">
        <w:rPr>
          <w:rFonts w:asciiTheme="minorHAnsi" w:hAnsiTheme="minorHAnsi" w:cstheme="minorHAnsi"/>
          <w:i/>
          <w:spacing w:val="-5"/>
        </w:rPr>
        <w:t xml:space="preserve"> </w:t>
      </w:r>
      <w:r w:rsidRPr="0030212B">
        <w:rPr>
          <w:rFonts w:asciiTheme="minorHAnsi" w:hAnsiTheme="minorHAnsi" w:cstheme="minorHAnsi"/>
          <w:i/>
          <w:spacing w:val="-2"/>
        </w:rPr>
        <w:t>umowy.</w:t>
      </w:r>
    </w:p>
    <w:p w14:paraId="6260303D" w14:textId="77777777" w:rsidR="00956ED5" w:rsidRDefault="00956ED5" w:rsidP="00CB291F">
      <w:pPr>
        <w:tabs>
          <w:tab w:val="left" w:pos="1005"/>
        </w:tabs>
        <w:spacing w:before="3" w:line="276" w:lineRule="auto"/>
        <w:rPr>
          <w:rFonts w:asciiTheme="minorHAnsi" w:hAnsiTheme="minorHAnsi" w:cstheme="minorHAnsi"/>
          <w:iCs/>
        </w:rPr>
      </w:pPr>
    </w:p>
    <w:p w14:paraId="4CA669F7" w14:textId="2918F9DF" w:rsidR="00CB291F" w:rsidRDefault="001419CF" w:rsidP="00956ED5">
      <w:pPr>
        <w:tabs>
          <w:tab w:val="left" w:pos="1005"/>
        </w:tabs>
        <w:spacing w:before="3" w:line="276" w:lineRule="auto"/>
        <w:ind w:left="426"/>
        <w:rPr>
          <w:rFonts w:asciiTheme="minorHAnsi" w:hAnsiTheme="minorHAnsi" w:cstheme="minorHAnsi"/>
          <w:iCs/>
        </w:rPr>
      </w:pPr>
      <w:r w:rsidRPr="001419CF">
        <w:rPr>
          <w:rFonts w:asciiTheme="minorHAnsi" w:hAnsiTheme="minorHAnsi" w:cstheme="minorHAnsi"/>
          <w:iCs/>
        </w:rPr>
        <w:t>Istotne postanowienia umowy kompleksowej</w:t>
      </w:r>
      <w:r w:rsidR="00956ED5" w:rsidRPr="00956ED5">
        <w:rPr>
          <w:rFonts w:asciiTheme="minorHAnsi" w:hAnsiTheme="minorHAnsi" w:cstheme="minorHAnsi"/>
          <w:iCs/>
        </w:rPr>
        <w:t xml:space="preserve"> </w:t>
      </w:r>
      <w:r>
        <w:rPr>
          <w:rFonts w:asciiTheme="minorHAnsi" w:hAnsiTheme="minorHAnsi" w:cstheme="minorHAnsi"/>
          <w:iCs/>
        </w:rPr>
        <w:t xml:space="preserve"> </w:t>
      </w:r>
      <w:r w:rsidR="00956ED5" w:rsidRPr="00956ED5">
        <w:rPr>
          <w:rFonts w:asciiTheme="minorHAnsi" w:hAnsiTheme="minorHAnsi" w:cstheme="minorHAnsi"/>
          <w:iCs/>
        </w:rPr>
        <w:t xml:space="preserve">w sprawie zamówienia publicznego, które zostaną wprowadzone do treści tej umowy, określone zostały w załączniku </w:t>
      </w:r>
      <w:r w:rsidR="009E3229" w:rsidRPr="009E3229">
        <w:rPr>
          <w:rFonts w:asciiTheme="minorHAnsi" w:hAnsiTheme="minorHAnsi" w:cstheme="minorHAnsi"/>
          <w:iCs/>
        </w:rPr>
        <w:t xml:space="preserve">SWZ - Część II </w:t>
      </w:r>
      <w:r>
        <w:rPr>
          <w:rFonts w:asciiTheme="minorHAnsi" w:hAnsiTheme="minorHAnsi" w:cstheme="minorHAnsi"/>
          <w:iCs/>
        </w:rPr>
        <w:t>.</w:t>
      </w:r>
    </w:p>
    <w:p w14:paraId="0B6FDE36" w14:textId="77777777" w:rsidR="00CB291F" w:rsidRPr="00CB291F" w:rsidRDefault="00CB291F" w:rsidP="00CB291F">
      <w:pPr>
        <w:tabs>
          <w:tab w:val="left" w:pos="1005"/>
        </w:tabs>
        <w:spacing w:before="3" w:line="276" w:lineRule="auto"/>
        <w:rPr>
          <w:rFonts w:asciiTheme="minorHAnsi" w:hAnsiTheme="minorHAnsi" w:cstheme="minorHAnsi"/>
          <w:iCs/>
        </w:rPr>
      </w:pPr>
    </w:p>
    <w:p w14:paraId="4375F48D" w14:textId="77777777" w:rsidR="00383220" w:rsidRPr="0030212B" w:rsidRDefault="00377290" w:rsidP="0030212B">
      <w:pPr>
        <w:pStyle w:val="Tekstpodstawowy"/>
        <w:spacing w:before="10" w:line="276" w:lineRule="auto"/>
        <w:ind w:firstLine="0"/>
        <w:rPr>
          <w:rFonts w:asciiTheme="minorHAnsi" w:hAnsiTheme="minorHAnsi" w:cstheme="minorHAnsi"/>
          <w:i/>
        </w:rPr>
      </w:pPr>
      <w:r w:rsidRPr="0030212B">
        <w:rPr>
          <w:rFonts w:asciiTheme="minorHAnsi" w:hAnsiTheme="minorHAnsi" w:cstheme="minorHAnsi"/>
          <w:noProof/>
        </w:rPr>
        <mc:AlternateContent>
          <mc:Choice Requires="wps">
            <w:drawing>
              <wp:anchor distT="0" distB="0" distL="0" distR="0" simplePos="0" relativeHeight="487598592" behindDoc="1" locked="0" layoutInCell="1" allowOverlap="1" wp14:anchorId="683BADDD" wp14:editId="179BAEA9">
                <wp:simplePos x="0" y="0"/>
                <wp:positionH relativeFrom="page">
                  <wp:posOffset>961948</wp:posOffset>
                </wp:positionH>
                <wp:positionV relativeFrom="paragraph">
                  <wp:posOffset>163589</wp:posOffset>
                </wp:positionV>
                <wp:extent cx="6014720" cy="269875"/>
                <wp:effectExtent l="0" t="0" r="24130" b="15875"/>
                <wp:wrapTopAndBottom/>
                <wp:docPr id="27"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4720" cy="26987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41C978FD" w14:textId="7EB814C9" w:rsidR="00383220" w:rsidRDefault="00377290" w:rsidP="000F0003">
                            <w:pPr>
                              <w:pBdr>
                                <w:top w:val="single" w:sz="4" w:space="1" w:color="auto"/>
                                <w:left w:val="single" w:sz="4" w:space="4" w:color="auto"/>
                                <w:bottom w:val="single" w:sz="4" w:space="1" w:color="auto"/>
                                <w:right w:val="single" w:sz="4" w:space="4" w:color="auto"/>
                              </w:pBdr>
                              <w:shd w:val="clear" w:color="auto" w:fill="DBE5F1" w:themeFill="accent1" w:themeFillTint="33"/>
                              <w:spacing w:before="1"/>
                              <w:ind w:left="64"/>
                              <w:rPr>
                                <w:b/>
                                <w:color w:val="000000"/>
                              </w:rPr>
                            </w:pPr>
                            <w:bookmarkStart w:id="14" w:name="_bookmark22"/>
                            <w:bookmarkEnd w:id="14"/>
                            <w:r>
                              <w:rPr>
                                <w:b/>
                                <w:color w:val="000000"/>
                              </w:rPr>
                              <w:t>DZIAŁ</w:t>
                            </w:r>
                            <w:r>
                              <w:rPr>
                                <w:b/>
                                <w:color w:val="000000"/>
                                <w:spacing w:val="-9"/>
                              </w:rPr>
                              <w:t xml:space="preserve"> </w:t>
                            </w:r>
                            <w:r>
                              <w:rPr>
                                <w:b/>
                                <w:color w:val="000000"/>
                              </w:rPr>
                              <w:t>XX</w:t>
                            </w:r>
                            <w:r w:rsidR="00837AF9">
                              <w:rPr>
                                <w:b/>
                                <w:color w:val="000000"/>
                              </w:rPr>
                              <w:t>I</w:t>
                            </w:r>
                            <w:r>
                              <w:rPr>
                                <w:b/>
                                <w:color w:val="000000"/>
                                <w:spacing w:val="-5"/>
                              </w:rPr>
                              <w:t xml:space="preserve"> </w:t>
                            </w:r>
                            <w:r>
                              <w:rPr>
                                <w:b/>
                                <w:color w:val="000000"/>
                              </w:rPr>
                              <w:t>Pouczenie</w:t>
                            </w:r>
                            <w:r>
                              <w:rPr>
                                <w:b/>
                                <w:color w:val="000000"/>
                                <w:spacing w:val="-7"/>
                              </w:rPr>
                              <w:t xml:space="preserve"> </w:t>
                            </w:r>
                            <w:r>
                              <w:rPr>
                                <w:b/>
                                <w:color w:val="000000"/>
                              </w:rPr>
                              <w:t>o</w:t>
                            </w:r>
                            <w:r>
                              <w:rPr>
                                <w:b/>
                                <w:color w:val="000000"/>
                                <w:spacing w:val="-4"/>
                              </w:rPr>
                              <w:t xml:space="preserve"> </w:t>
                            </w:r>
                            <w:r>
                              <w:rPr>
                                <w:b/>
                                <w:color w:val="000000"/>
                              </w:rPr>
                              <w:t>środkach</w:t>
                            </w:r>
                            <w:r>
                              <w:rPr>
                                <w:b/>
                                <w:color w:val="000000"/>
                                <w:spacing w:val="-4"/>
                              </w:rPr>
                              <w:t xml:space="preserve"> </w:t>
                            </w:r>
                            <w:r>
                              <w:rPr>
                                <w:b/>
                                <w:color w:val="000000"/>
                              </w:rPr>
                              <w:t>ochrony</w:t>
                            </w:r>
                            <w:r>
                              <w:rPr>
                                <w:b/>
                                <w:color w:val="000000"/>
                                <w:spacing w:val="-5"/>
                              </w:rPr>
                              <w:t xml:space="preserve"> </w:t>
                            </w:r>
                            <w:r>
                              <w:rPr>
                                <w:b/>
                                <w:color w:val="000000"/>
                              </w:rPr>
                              <w:t>prawnej</w:t>
                            </w:r>
                            <w:r>
                              <w:rPr>
                                <w:b/>
                                <w:color w:val="000000"/>
                                <w:spacing w:val="-6"/>
                              </w:rPr>
                              <w:t xml:space="preserve"> </w:t>
                            </w:r>
                            <w:r>
                              <w:rPr>
                                <w:b/>
                                <w:color w:val="000000"/>
                              </w:rPr>
                              <w:t>przysługujących</w:t>
                            </w:r>
                            <w:r>
                              <w:rPr>
                                <w:b/>
                                <w:color w:val="000000"/>
                                <w:spacing w:val="-7"/>
                              </w:rPr>
                              <w:t xml:space="preserve"> </w:t>
                            </w:r>
                            <w:r>
                              <w:rPr>
                                <w:b/>
                                <w:color w:val="000000"/>
                                <w:spacing w:val="-2"/>
                              </w:rPr>
                              <w:t>wykonawcy</w:t>
                            </w:r>
                          </w:p>
                        </w:txbxContent>
                      </wps:txbx>
                      <wps:bodyPr wrap="square" lIns="0" tIns="0" rIns="0" bIns="0" rtlCol="0">
                        <a:noAutofit/>
                      </wps:bodyPr>
                    </wps:wsp>
                  </a:graphicData>
                </a:graphic>
              </wp:anchor>
            </w:drawing>
          </mc:Choice>
          <mc:Fallback>
            <w:pict>
              <v:shape w14:anchorId="683BADDD" id="_x0000_s1046" type="#_x0000_t202" style="position:absolute;left:0;text-align:left;margin-left:75.75pt;margin-top:12.9pt;width:473.6pt;height:21.25pt;z-index:-1571788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" fillcolor="white [3201]" strokecolor="#4bacc6 [3208]" strokeweight="2pt">
                <v:path arrowok="t"/>
                <v:textbox inset="0,0,0,0">
                  <w:txbxContent>
                    <w:p w14:paraId="41C978FD" w14:textId="7EB814C9" w:rsidR="00383220" w:rsidRDefault="00377290" w:rsidP="000F0003">
                      <w:pPr>
                        <w:pBdr>
                          <w:top w:val="single" w:sz="4" w:space="1" w:color="auto"/>
                          <w:left w:val="single" w:sz="4" w:space="4" w:color="auto"/>
                          <w:bottom w:val="single" w:sz="4" w:space="1" w:color="auto"/>
                          <w:right w:val="single" w:sz="4" w:space="4" w:color="auto"/>
                        </w:pBdr>
                        <w:shd w:val="clear" w:color="auto" w:fill="DBE5F1" w:themeFill="accent1" w:themeFillTint="33"/>
                        <w:spacing w:before="1"/>
                        <w:ind w:left="64"/>
                        <w:rPr>
                          <w:b/>
                          <w:color w:val="000000"/>
                        </w:rPr>
                      </w:pPr>
                      <w:bookmarkStart w:id="15" w:name="_bookmark22"/>
                      <w:bookmarkEnd w:id="15"/>
                      <w:r>
                        <w:rPr>
                          <w:b/>
                          <w:color w:val="000000"/>
                        </w:rPr>
                        <w:t>DZIAŁ</w:t>
                      </w:r>
                      <w:r>
                        <w:rPr>
                          <w:b/>
                          <w:color w:val="000000"/>
                          <w:spacing w:val="-9"/>
                        </w:rPr>
                        <w:t xml:space="preserve"> </w:t>
                      </w:r>
                      <w:r>
                        <w:rPr>
                          <w:b/>
                          <w:color w:val="000000"/>
                        </w:rPr>
                        <w:t>XX</w:t>
                      </w:r>
                      <w:r w:rsidR="00837AF9">
                        <w:rPr>
                          <w:b/>
                          <w:color w:val="000000"/>
                        </w:rPr>
                        <w:t>I</w:t>
                      </w:r>
                      <w:r>
                        <w:rPr>
                          <w:b/>
                          <w:color w:val="000000"/>
                          <w:spacing w:val="-5"/>
                        </w:rPr>
                        <w:t xml:space="preserve"> </w:t>
                      </w:r>
                      <w:r>
                        <w:rPr>
                          <w:b/>
                          <w:color w:val="000000"/>
                        </w:rPr>
                        <w:t>Pouczenie</w:t>
                      </w:r>
                      <w:r>
                        <w:rPr>
                          <w:b/>
                          <w:color w:val="000000"/>
                          <w:spacing w:val="-7"/>
                        </w:rPr>
                        <w:t xml:space="preserve"> </w:t>
                      </w:r>
                      <w:r>
                        <w:rPr>
                          <w:b/>
                          <w:color w:val="000000"/>
                        </w:rPr>
                        <w:t>o</w:t>
                      </w:r>
                      <w:r>
                        <w:rPr>
                          <w:b/>
                          <w:color w:val="000000"/>
                          <w:spacing w:val="-4"/>
                        </w:rPr>
                        <w:t xml:space="preserve"> </w:t>
                      </w:r>
                      <w:r>
                        <w:rPr>
                          <w:b/>
                          <w:color w:val="000000"/>
                        </w:rPr>
                        <w:t>środkach</w:t>
                      </w:r>
                      <w:r>
                        <w:rPr>
                          <w:b/>
                          <w:color w:val="000000"/>
                          <w:spacing w:val="-4"/>
                        </w:rPr>
                        <w:t xml:space="preserve"> </w:t>
                      </w:r>
                      <w:r>
                        <w:rPr>
                          <w:b/>
                          <w:color w:val="000000"/>
                        </w:rPr>
                        <w:t>ochrony</w:t>
                      </w:r>
                      <w:r>
                        <w:rPr>
                          <w:b/>
                          <w:color w:val="000000"/>
                          <w:spacing w:val="-5"/>
                        </w:rPr>
                        <w:t xml:space="preserve"> </w:t>
                      </w:r>
                      <w:r>
                        <w:rPr>
                          <w:b/>
                          <w:color w:val="000000"/>
                        </w:rPr>
                        <w:t>prawnej</w:t>
                      </w:r>
                      <w:r>
                        <w:rPr>
                          <w:b/>
                          <w:color w:val="000000"/>
                          <w:spacing w:val="-6"/>
                        </w:rPr>
                        <w:t xml:space="preserve"> </w:t>
                      </w:r>
                      <w:r>
                        <w:rPr>
                          <w:b/>
                          <w:color w:val="000000"/>
                        </w:rPr>
                        <w:t>przysługujących</w:t>
                      </w:r>
                      <w:r>
                        <w:rPr>
                          <w:b/>
                          <w:color w:val="000000"/>
                          <w:spacing w:val="-7"/>
                        </w:rPr>
                        <w:t xml:space="preserve"> </w:t>
                      </w:r>
                      <w:r>
                        <w:rPr>
                          <w:b/>
                          <w:color w:val="000000"/>
                          <w:spacing w:val="-2"/>
                        </w:rPr>
                        <w:t>wykonawcy</w:t>
                      </w:r>
                    </w:p>
                  </w:txbxContent>
                </v:textbox>
                <w10:wrap type="topAndBottom" anchorx="page"/>
              </v:shape>
            </w:pict>
          </mc:Fallback>
        </mc:AlternateContent>
      </w:r>
    </w:p>
    <w:p w14:paraId="1F338B95" w14:textId="77777777" w:rsidR="00383220" w:rsidRPr="0030212B" w:rsidRDefault="00377290" w:rsidP="001419CF">
      <w:pPr>
        <w:pStyle w:val="Akapitzlist"/>
        <w:numPr>
          <w:ilvl w:val="0"/>
          <w:numId w:val="3"/>
        </w:numPr>
        <w:tabs>
          <w:tab w:val="left" w:pos="1005"/>
        </w:tabs>
        <w:spacing w:before="3" w:line="276" w:lineRule="auto"/>
        <w:ind w:left="1005" w:hanging="347"/>
        <w:rPr>
          <w:rFonts w:asciiTheme="minorHAnsi" w:hAnsiTheme="minorHAnsi" w:cstheme="minorHAnsi"/>
        </w:rPr>
      </w:pPr>
      <w:r w:rsidRPr="0030212B">
        <w:rPr>
          <w:rFonts w:asciiTheme="minorHAnsi" w:hAnsiTheme="minorHAnsi" w:cstheme="minorHAnsi"/>
        </w:rPr>
        <w:t>Odwołanie</w:t>
      </w:r>
      <w:r w:rsidRPr="0030212B">
        <w:rPr>
          <w:rFonts w:asciiTheme="minorHAnsi" w:hAnsiTheme="minorHAnsi" w:cstheme="minorHAnsi"/>
          <w:spacing w:val="-8"/>
        </w:rPr>
        <w:t xml:space="preserve"> </w:t>
      </w:r>
      <w:r w:rsidRPr="0030212B">
        <w:rPr>
          <w:rFonts w:asciiTheme="minorHAnsi" w:hAnsiTheme="minorHAnsi" w:cstheme="minorHAnsi"/>
        </w:rPr>
        <w:t>przysługuje</w:t>
      </w:r>
      <w:r w:rsidRPr="0030212B">
        <w:rPr>
          <w:rFonts w:asciiTheme="minorHAnsi" w:hAnsiTheme="minorHAnsi" w:cstheme="minorHAnsi"/>
          <w:spacing w:val="-7"/>
        </w:rPr>
        <w:t xml:space="preserve"> </w:t>
      </w:r>
      <w:r w:rsidRPr="0030212B">
        <w:rPr>
          <w:rFonts w:asciiTheme="minorHAnsi" w:hAnsiTheme="minorHAnsi" w:cstheme="minorHAnsi"/>
          <w:spacing w:val="-5"/>
        </w:rPr>
        <w:t>na:</w:t>
      </w:r>
    </w:p>
    <w:p w14:paraId="177E9C1D" w14:textId="77777777" w:rsidR="00383220" w:rsidRPr="0030212B" w:rsidRDefault="00377290" w:rsidP="001419CF">
      <w:pPr>
        <w:pStyle w:val="Akapitzlist"/>
        <w:numPr>
          <w:ilvl w:val="1"/>
          <w:numId w:val="3"/>
        </w:numPr>
        <w:tabs>
          <w:tab w:val="left" w:pos="1378"/>
        </w:tabs>
        <w:spacing w:line="276" w:lineRule="auto"/>
        <w:ind w:right="372"/>
        <w:rPr>
          <w:rFonts w:asciiTheme="minorHAnsi" w:hAnsiTheme="minorHAnsi" w:cstheme="minorHAnsi"/>
        </w:rPr>
      </w:pPr>
      <w:r w:rsidRPr="0030212B">
        <w:rPr>
          <w:rFonts w:asciiTheme="minorHAnsi" w:hAnsiTheme="minorHAnsi" w:cstheme="minorHAnsi"/>
        </w:rPr>
        <w:t>niezgodną z przepisami ustawy czynność zamawiającego, podjętą w postępowaniu o udzielenie zamówienia, o zawarcie umowy ramowej, dynamicznym systemie zakupów, systemie kwalifikowania wykonawców lub konkursie, w tym na projektowane postanowienie umowy;</w:t>
      </w:r>
    </w:p>
    <w:p w14:paraId="6F37B4DD" w14:textId="77777777" w:rsidR="00383220" w:rsidRPr="0030212B" w:rsidRDefault="00377290" w:rsidP="001419CF">
      <w:pPr>
        <w:pStyle w:val="Akapitzlist"/>
        <w:numPr>
          <w:ilvl w:val="1"/>
          <w:numId w:val="3"/>
        </w:numPr>
        <w:tabs>
          <w:tab w:val="left" w:pos="1378"/>
        </w:tabs>
        <w:spacing w:line="276" w:lineRule="auto"/>
        <w:ind w:right="371"/>
        <w:rPr>
          <w:rFonts w:asciiTheme="minorHAnsi" w:hAnsiTheme="minorHAnsi" w:cstheme="minorHAnsi"/>
        </w:rPr>
      </w:pPr>
      <w:r w:rsidRPr="0030212B">
        <w:rPr>
          <w:rFonts w:asciiTheme="minorHAnsi" w:hAnsiTheme="minorHAnsi" w:cstheme="minorHAnsi"/>
        </w:rPr>
        <w:t>zaniechanie czynności w postępowaniu o udzielenie zamówienia, o zawarcie umowy ramowej, dynamicznym systemie zakupów, systemie kwalifikowania wykonawców lub konkursie, do której zamawiający był obowiązany na podstawie ustawy;</w:t>
      </w:r>
    </w:p>
    <w:p w14:paraId="47226231" w14:textId="77777777" w:rsidR="00383220" w:rsidRPr="0030212B" w:rsidRDefault="00377290" w:rsidP="001419CF">
      <w:pPr>
        <w:pStyle w:val="Akapitzlist"/>
        <w:numPr>
          <w:ilvl w:val="1"/>
          <w:numId w:val="3"/>
        </w:numPr>
        <w:tabs>
          <w:tab w:val="left" w:pos="1378"/>
        </w:tabs>
        <w:spacing w:before="1" w:line="276" w:lineRule="auto"/>
        <w:ind w:right="369"/>
        <w:rPr>
          <w:rFonts w:asciiTheme="minorHAnsi" w:hAnsiTheme="minorHAnsi" w:cstheme="minorHAnsi"/>
        </w:rPr>
      </w:pPr>
      <w:r w:rsidRPr="0030212B">
        <w:rPr>
          <w:rFonts w:asciiTheme="minorHAnsi" w:hAnsiTheme="minorHAnsi" w:cstheme="minorHAnsi"/>
        </w:rPr>
        <w:t>zaniechanie przeprowadzenia postępowania o udzielenie zamówienia lub zorganizowania konkursu na podstawie ustawy, mimo że zamawiający był do tego obowiązany</w:t>
      </w:r>
    </w:p>
    <w:p w14:paraId="0D1DDED3" w14:textId="77777777" w:rsidR="00383220" w:rsidRPr="0030212B" w:rsidRDefault="00377290" w:rsidP="001419CF">
      <w:pPr>
        <w:pStyle w:val="Akapitzlist"/>
        <w:numPr>
          <w:ilvl w:val="0"/>
          <w:numId w:val="3"/>
        </w:numPr>
        <w:tabs>
          <w:tab w:val="left" w:pos="1005"/>
          <w:tab w:val="left" w:pos="1018"/>
        </w:tabs>
        <w:spacing w:line="276" w:lineRule="auto"/>
        <w:ind w:left="1018" w:right="371" w:hanging="360"/>
        <w:rPr>
          <w:rFonts w:asciiTheme="minorHAnsi" w:hAnsiTheme="minorHAnsi" w:cstheme="minorHAnsi"/>
        </w:rPr>
      </w:pPr>
      <w:r w:rsidRPr="0030212B">
        <w:rPr>
          <w:rFonts w:asciiTheme="minorHAnsi" w:hAnsiTheme="minorHAnsi" w:cstheme="minorHAnsi"/>
        </w:rPr>
        <w:t>Odwołujący przekazuje zamawiającemu odwołanie wniesione w formie elektronicznej albo postaci elektronicznej</w:t>
      </w:r>
      <w:r w:rsidRPr="0030212B">
        <w:rPr>
          <w:rFonts w:asciiTheme="minorHAnsi" w:hAnsiTheme="minorHAnsi" w:cstheme="minorHAnsi"/>
          <w:spacing w:val="30"/>
        </w:rPr>
        <w:t xml:space="preserve"> </w:t>
      </w:r>
      <w:r w:rsidRPr="0030212B">
        <w:rPr>
          <w:rFonts w:asciiTheme="minorHAnsi" w:hAnsiTheme="minorHAnsi" w:cstheme="minorHAnsi"/>
        </w:rPr>
        <w:t>albo</w:t>
      </w:r>
      <w:r w:rsidRPr="0030212B">
        <w:rPr>
          <w:rFonts w:asciiTheme="minorHAnsi" w:hAnsiTheme="minorHAnsi" w:cstheme="minorHAnsi"/>
          <w:spacing w:val="29"/>
        </w:rPr>
        <w:t xml:space="preserve"> </w:t>
      </w:r>
      <w:r w:rsidRPr="0030212B">
        <w:rPr>
          <w:rFonts w:asciiTheme="minorHAnsi" w:hAnsiTheme="minorHAnsi" w:cstheme="minorHAnsi"/>
        </w:rPr>
        <w:t>kopię</w:t>
      </w:r>
      <w:r w:rsidRPr="0030212B">
        <w:rPr>
          <w:rFonts w:asciiTheme="minorHAnsi" w:hAnsiTheme="minorHAnsi" w:cstheme="minorHAnsi"/>
          <w:spacing w:val="27"/>
        </w:rPr>
        <w:t xml:space="preserve"> </w:t>
      </w:r>
      <w:r w:rsidRPr="0030212B">
        <w:rPr>
          <w:rFonts w:asciiTheme="minorHAnsi" w:hAnsiTheme="minorHAnsi" w:cstheme="minorHAnsi"/>
        </w:rPr>
        <w:t>tego</w:t>
      </w:r>
      <w:r w:rsidRPr="0030212B">
        <w:rPr>
          <w:rFonts w:asciiTheme="minorHAnsi" w:hAnsiTheme="minorHAnsi" w:cstheme="minorHAnsi"/>
          <w:spacing w:val="29"/>
        </w:rPr>
        <w:t xml:space="preserve"> </w:t>
      </w:r>
      <w:r w:rsidRPr="0030212B">
        <w:rPr>
          <w:rFonts w:asciiTheme="minorHAnsi" w:hAnsiTheme="minorHAnsi" w:cstheme="minorHAnsi"/>
        </w:rPr>
        <w:t>odwołania,</w:t>
      </w:r>
      <w:r w:rsidRPr="0030212B">
        <w:rPr>
          <w:rFonts w:asciiTheme="minorHAnsi" w:hAnsiTheme="minorHAnsi" w:cstheme="minorHAnsi"/>
          <w:spacing w:val="27"/>
        </w:rPr>
        <w:t xml:space="preserve"> </w:t>
      </w:r>
      <w:r w:rsidRPr="0030212B">
        <w:rPr>
          <w:rFonts w:asciiTheme="minorHAnsi" w:hAnsiTheme="minorHAnsi" w:cstheme="minorHAnsi"/>
        </w:rPr>
        <w:t>jeżeli</w:t>
      </w:r>
      <w:r w:rsidRPr="0030212B">
        <w:rPr>
          <w:rFonts w:asciiTheme="minorHAnsi" w:hAnsiTheme="minorHAnsi" w:cstheme="minorHAnsi"/>
          <w:spacing w:val="30"/>
        </w:rPr>
        <w:t xml:space="preserve"> </w:t>
      </w:r>
      <w:r w:rsidRPr="0030212B">
        <w:rPr>
          <w:rFonts w:asciiTheme="minorHAnsi" w:hAnsiTheme="minorHAnsi" w:cstheme="minorHAnsi"/>
        </w:rPr>
        <w:t>zostało</w:t>
      </w:r>
      <w:r w:rsidRPr="0030212B">
        <w:rPr>
          <w:rFonts w:asciiTheme="minorHAnsi" w:hAnsiTheme="minorHAnsi" w:cstheme="minorHAnsi"/>
          <w:spacing w:val="29"/>
        </w:rPr>
        <w:t xml:space="preserve"> </w:t>
      </w:r>
      <w:r w:rsidRPr="0030212B">
        <w:rPr>
          <w:rFonts w:asciiTheme="minorHAnsi" w:hAnsiTheme="minorHAnsi" w:cstheme="minorHAnsi"/>
        </w:rPr>
        <w:t>ono</w:t>
      </w:r>
      <w:r w:rsidRPr="0030212B">
        <w:rPr>
          <w:rFonts w:asciiTheme="minorHAnsi" w:hAnsiTheme="minorHAnsi" w:cstheme="minorHAnsi"/>
          <w:spacing w:val="29"/>
        </w:rPr>
        <w:t xml:space="preserve"> </w:t>
      </w:r>
      <w:r w:rsidRPr="0030212B">
        <w:rPr>
          <w:rFonts w:asciiTheme="minorHAnsi" w:hAnsiTheme="minorHAnsi" w:cstheme="minorHAnsi"/>
        </w:rPr>
        <w:t>wniesione</w:t>
      </w:r>
      <w:r w:rsidRPr="0030212B">
        <w:rPr>
          <w:rFonts w:asciiTheme="minorHAnsi" w:hAnsiTheme="minorHAnsi" w:cstheme="minorHAnsi"/>
          <w:spacing w:val="29"/>
        </w:rPr>
        <w:t xml:space="preserve"> </w:t>
      </w:r>
      <w:r w:rsidRPr="0030212B">
        <w:rPr>
          <w:rFonts w:asciiTheme="minorHAnsi" w:hAnsiTheme="minorHAnsi" w:cstheme="minorHAnsi"/>
        </w:rPr>
        <w:t>w</w:t>
      </w:r>
      <w:r w:rsidRPr="0030212B">
        <w:rPr>
          <w:rFonts w:asciiTheme="minorHAnsi" w:hAnsiTheme="minorHAnsi" w:cstheme="minorHAnsi"/>
          <w:spacing w:val="27"/>
        </w:rPr>
        <w:t xml:space="preserve"> </w:t>
      </w:r>
      <w:r w:rsidRPr="0030212B">
        <w:rPr>
          <w:rFonts w:asciiTheme="minorHAnsi" w:hAnsiTheme="minorHAnsi" w:cstheme="minorHAnsi"/>
        </w:rPr>
        <w:t>formie</w:t>
      </w:r>
      <w:r w:rsidRPr="0030212B">
        <w:rPr>
          <w:rFonts w:asciiTheme="minorHAnsi" w:hAnsiTheme="minorHAnsi" w:cstheme="minorHAnsi"/>
          <w:spacing w:val="29"/>
        </w:rPr>
        <w:t xml:space="preserve"> </w:t>
      </w:r>
      <w:r w:rsidRPr="0030212B">
        <w:rPr>
          <w:rFonts w:asciiTheme="minorHAnsi" w:hAnsiTheme="minorHAnsi" w:cstheme="minorHAnsi"/>
        </w:rPr>
        <w:t>pisemnej,</w:t>
      </w:r>
      <w:r w:rsidRPr="0030212B">
        <w:rPr>
          <w:rFonts w:asciiTheme="minorHAnsi" w:hAnsiTheme="minorHAnsi" w:cstheme="minorHAnsi"/>
          <w:spacing w:val="29"/>
        </w:rPr>
        <w:t xml:space="preserve"> </w:t>
      </w:r>
      <w:r w:rsidRPr="0030212B">
        <w:rPr>
          <w:rFonts w:asciiTheme="minorHAnsi" w:hAnsiTheme="minorHAnsi" w:cstheme="minorHAnsi"/>
        </w:rPr>
        <w:t>przed</w:t>
      </w:r>
    </w:p>
    <w:p w14:paraId="4DFA0324" w14:textId="77777777" w:rsidR="00383220" w:rsidRPr="0030212B" w:rsidRDefault="00383220" w:rsidP="0030212B">
      <w:pPr>
        <w:spacing w:line="276" w:lineRule="auto"/>
        <w:jc w:val="both"/>
        <w:rPr>
          <w:rFonts w:asciiTheme="minorHAnsi" w:hAnsiTheme="minorHAnsi" w:cstheme="minorHAnsi"/>
        </w:rPr>
        <w:sectPr w:rsidR="00383220" w:rsidRPr="0030212B" w:rsidSect="000038AF">
          <w:type w:val="continuous"/>
          <w:pgSz w:w="11910" w:h="16840"/>
          <w:pgMar w:top="1440" w:right="1080" w:bottom="1440" w:left="1080" w:header="0" w:footer="1026" w:gutter="0"/>
          <w:cols w:space="708"/>
          <w:docGrid w:linePitch="299"/>
        </w:sectPr>
      </w:pPr>
    </w:p>
    <w:p w14:paraId="0B5768A7" w14:textId="77777777" w:rsidR="00383220" w:rsidRPr="0030212B" w:rsidRDefault="00377290" w:rsidP="0030212B">
      <w:pPr>
        <w:pStyle w:val="Tekstpodstawowy"/>
        <w:spacing w:before="70" w:line="276" w:lineRule="auto"/>
        <w:ind w:left="1018" w:right="373" w:firstLine="0"/>
        <w:rPr>
          <w:rFonts w:asciiTheme="minorHAnsi" w:hAnsiTheme="minorHAnsi" w:cstheme="minorHAnsi"/>
        </w:rPr>
      </w:pPr>
      <w:r w:rsidRPr="0030212B">
        <w:rPr>
          <w:rFonts w:asciiTheme="minorHAnsi" w:hAnsiTheme="minorHAnsi" w:cstheme="minorHAnsi"/>
        </w:rPr>
        <w:t>upływem terminu do wniesienia odwołania w taki sposób, aby mógł on zapoznać się z jego treścią przed upływem tego terminu.</w:t>
      </w:r>
    </w:p>
    <w:p w14:paraId="335689B6" w14:textId="77777777" w:rsidR="00383220" w:rsidRPr="0030212B" w:rsidRDefault="00377290" w:rsidP="001419CF">
      <w:pPr>
        <w:pStyle w:val="Akapitzlist"/>
        <w:numPr>
          <w:ilvl w:val="0"/>
          <w:numId w:val="3"/>
        </w:numPr>
        <w:tabs>
          <w:tab w:val="left" w:pos="1005"/>
          <w:tab w:val="left" w:pos="1018"/>
        </w:tabs>
        <w:spacing w:before="1" w:line="276" w:lineRule="auto"/>
        <w:ind w:left="1018" w:right="366" w:hanging="360"/>
        <w:rPr>
          <w:rFonts w:asciiTheme="minorHAnsi" w:hAnsiTheme="minorHAnsi" w:cstheme="minorHAnsi"/>
        </w:rPr>
      </w:pPr>
      <w:r w:rsidRPr="0030212B">
        <w:rPr>
          <w:rFonts w:asciiTheme="minorHAnsi" w:hAnsiTheme="minorHAnsi" w:cstheme="minorHAnsi"/>
        </w:rPr>
        <w:t>Domniemywa</w:t>
      </w:r>
      <w:r w:rsidRPr="0030212B">
        <w:rPr>
          <w:rFonts w:asciiTheme="minorHAnsi" w:hAnsiTheme="minorHAnsi" w:cstheme="minorHAnsi"/>
          <w:spacing w:val="-2"/>
        </w:rPr>
        <w:t xml:space="preserve"> </w:t>
      </w:r>
      <w:r w:rsidRPr="0030212B">
        <w:rPr>
          <w:rFonts w:asciiTheme="minorHAnsi" w:hAnsiTheme="minorHAnsi" w:cstheme="minorHAnsi"/>
        </w:rPr>
        <w:t>się,</w:t>
      </w:r>
      <w:r w:rsidRPr="0030212B">
        <w:rPr>
          <w:rFonts w:asciiTheme="minorHAnsi" w:hAnsiTheme="minorHAnsi" w:cstheme="minorHAnsi"/>
          <w:spacing w:val="-2"/>
        </w:rPr>
        <w:t xml:space="preserve"> </w:t>
      </w:r>
      <w:r w:rsidRPr="0030212B">
        <w:rPr>
          <w:rFonts w:asciiTheme="minorHAnsi" w:hAnsiTheme="minorHAnsi" w:cstheme="minorHAnsi"/>
        </w:rPr>
        <w:t>że</w:t>
      </w:r>
      <w:r w:rsidRPr="0030212B">
        <w:rPr>
          <w:rFonts w:asciiTheme="minorHAnsi" w:hAnsiTheme="minorHAnsi" w:cstheme="minorHAnsi"/>
          <w:spacing w:val="-2"/>
        </w:rPr>
        <w:t xml:space="preserve"> </w:t>
      </w:r>
      <w:r w:rsidRPr="0030212B">
        <w:rPr>
          <w:rFonts w:asciiTheme="minorHAnsi" w:hAnsiTheme="minorHAnsi" w:cstheme="minorHAnsi"/>
        </w:rPr>
        <w:t>zamawiający</w:t>
      </w:r>
      <w:r w:rsidRPr="0030212B">
        <w:rPr>
          <w:rFonts w:asciiTheme="minorHAnsi" w:hAnsiTheme="minorHAnsi" w:cstheme="minorHAnsi"/>
          <w:spacing w:val="-2"/>
        </w:rPr>
        <w:t xml:space="preserve"> </w:t>
      </w:r>
      <w:r w:rsidRPr="0030212B">
        <w:rPr>
          <w:rFonts w:asciiTheme="minorHAnsi" w:hAnsiTheme="minorHAnsi" w:cstheme="minorHAnsi"/>
        </w:rPr>
        <w:t>mógł</w:t>
      </w:r>
      <w:r w:rsidRPr="0030212B">
        <w:rPr>
          <w:rFonts w:asciiTheme="minorHAnsi" w:hAnsiTheme="minorHAnsi" w:cstheme="minorHAnsi"/>
          <w:spacing w:val="-1"/>
        </w:rPr>
        <w:t xml:space="preserve"> </w:t>
      </w:r>
      <w:r w:rsidRPr="0030212B">
        <w:rPr>
          <w:rFonts w:asciiTheme="minorHAnsi" w:hAnsiTheme="minorHAnsi" w:cstheme="minorHAnsi"/>
        </w:rPr>
        <w:t>zapoznać</w:t>
      </w:r>
      <w:r w:rsidRPr="0030212B">
        <w:rPr>
          <w:rFonts w:asciiTheme="minorHAnsi" w:hAnsiTheme="minorHAnsi" w:cstheme="minorHAnsi"/>
          <w:spacing w:val="-2"/>
        </w:rPr>
        <w:t xml:space="preserve"> </w:t>
      </w:r>
      <w:r w:rsidRPr="0030212B">
        <w:rPr>
          <w:rFonts w:asciiTheme="minorHAnsi" w:hAnsiTheme="minorHAnsi" w:cstheme="minorHAnsi"/>
        </w:rPr>
        <w:t>się</w:t>
      </w:r>
      <w:r w:rsidRPr="0030212B">
        <w:rPr>
          <w:rFonts w:asciiTheme="minorHAnsi" w:hAnsiTheme="minorHAnsi" w:cstheme="minorHAnsi"/>
          <w:spacing w:val="-4"/>
        </w:rPr>
        <w:t xml:space="preserve"> </w:t>
      </w:r>
      <w:r w:rsidRPr="0030212B">
        <w:rPr>
          <w:rFonts w:asciiTheme="minorHAnsi" w:hAnsiTheme="minorHAnsi" w:cstheme="minorHAnsi"/>
        </w:rPr>
        <w:t>z</w:t>
      </w:r>
      <w:r w:rsidRPr="0030212B">
        <w:rPr>
          <w:rFonts w:asciiTheme="minorHAnsi" w:hAnsiTheme="minorHAnsi" w:cstheme="minorHAnsi"/>
          <w:spacing w:val="-2"/>
        </w:rPr>
        <w:t xml:space="preserve"> </w:t>
      </w:r>
      <w:r w:rsidRPr="0030212B">
        <w:rPr>
          <w:rFonts w:asciiTheme="minorHAnsi" w:hAnsiTheme="minorHAnsi" w:cstheme="minorHAnsi"/>
        </w:rPr>
        <w:t>treścią</w:t>
      </w:r>
      <w:r w:rsidRPr="0030212B">
        <w:rPr>
          <w:rFonts w:asciiTheme="minorHAnsi" w:hAnsiTheme="minorHAnsi" w:cstheme="minorHAnsi"/>
          <w:spacing w:val="-2"/>
        </w:rPr>
        <w:t xml:space="preserve"> </w:t>
      </w:r>
      <w:r w:rsidRPr="0030212B">
        <w:rPr>
          <w:rFonts w:asciiTheme="minorHAnsi" w:hAnsiTheme="minorHAnsi" w:cstheme="minorHAnsi"/>
        </w:rPr>
        <w:t>odwołania</w:t>
      </w:r>
      <w:r w:rsidRPr="0030212B">
        <w:rPr>
          <w:rFonts w:asciiTheme="minorHAnsi" w:hAnsiTheme="minorHAnsi" w:cstheme="minorHAnsi"/>
          <w:spacing w:val="-2"/>
        </w:rPr>
        <w:t xml:space="preserve"> </w:t>
      </w:r>
      <w:r w:rsidRPr="0030212B">
        <w:rPr>
          <w:rFonts w:asciiTheme="minorHAnsi" w:hAnsiTheme="minorHAnsi" w:cstheme="minorHAnsi"/>
        </w:rPr>
        <w:t>przed</w:t>
      </w:r>
      <w:r w:rsidRPr="0030212B">
        <w:rPr>
          <w:rFonts w:asciiTheme="minorHAnsi" w:hAnsiTheme="minorHAnsi" w:cstheme="minorHAnsi"/>
          <w:spacing w:val="-2"/>
        </w:rPr>
        <w:t xml:space="preserve"> </w:t>
      </w:r>
      <w:r w:rsidRPr="0030212B">
        <w:rPr>
          <w:rFonts w:asciiTheme="minorHAnsi" w:hAnsiTheme="minorHAnsi" w:cstheme="minorHAnsi"/>
        </w:rPr>
        <w:t>upływem</w:t>
      </w:r>
      <w:r w:rsidRPr="0030212B">
        <w:rPr>
          <w:rFonts w:asciiTheme="minorHAnsi" w:hAnsiTheme="minorHAnsi" w:cstheme="minorHAnsi"/>
          <w:spacing w:val="-1"/>
        </w:rPr>
        <w:t xml:space="preserve"> </w:t>
      </w:r>
      <w:r w:rsidRPr="0030212B">
        <w:rPr>
          <w:rFonts w:asciiTheme="minorHAnsi" w:hAnsiTheme="minorHAnsi" w:cstheme="minorHAnsi"/>
        </w:rPr>
        <w:t>terminu</w:t>
      </w:r>
      <w:r w:rsidRPr="0030212B">
        <w:rPr>
          <w:rFonts w:asciiTheme="minorHAnsi" w:hAnsiTheme="minorHAnsi" w:cstheme="minorHAnsi"/>
          <w:spacing w:val="-2"/>
        </w:rPr>
        <w:t xml:space="preserve"> </w:t>
      </w:r>
      <w:r w:rsidRPr="0030212B">
        <w:rPr>
          <w:rFonts w:asciiTheme="minorHAnsi" w:hAnsiTheme="minorHAnsi" w:cstheme="minorHAnsi"/>
        </w:rPr>
        <w:t>do jego wniesienia, jeżeli przekazanie odpowiednio odwołania albo jego kopii nastąpiło przed upływem terminu do jego wniesienia przy użyciu środków komunikacji elektronicznej.</w:t>
      </w:r>
    </w:p>
    <w:p w14:paraId="19EDEA0E" w14:textId="77777777" w:rsidR="00383220" w:rsidRPr="0030212B" w:rsidRDefault="00377290" w:rsidP="001419CF">
      <w:pPr>
        <w:pStyle w:val="Akapitzlist"/>
        <w:numPr>
          <w:ilvl w:val="0"/>
          <w:numId w:val="3"/>
        </w:numPr>
        <w:tabs>
          <w:tab w:val="left" w:pos="1005"/>
        </w:tabs>
        <w:spacing w:line="276" w:lineRule="auto"/>
        <w:ind w:left="1005" w:hanging="347"/>
        <w:rPr>
          <w:rFonts w:asciiTheme="minorHAnsi" w:hAnsiTheme="minorHAnsi" w:cstheme="minorHAnsi"/>
        </w:rPr>
      </w:pPr>
      <w:r w:rsidRPr="0030212B">
        <w:rPr>
          <w:rFonts w:asciiTheme="minorHAnsi" w:hAnsiTheme="minorHAnsi" w:cstheme="minorHAnsi"/>
        </w:rPr>
        <w:t>Odwołanie</w:t>
      </w:r>
      <w:r w:rsidRPr="0030212B">
        <w:rPr>
          <w:rFonts w:asciiTheme="minorHAnsi" w:hAnsiTheme="minorHAnsi" w:cstheme="minorHAnsi"/>
          <w:spacing w:val="-3"/>
        </w:rPr>
        <w:t xml:space="preserve"> </w:t>
      </w:r>
      <w:r w:rsidRPr="0030212B">
        <w:rPr>
          <w:rFonts w:asciiTheme="minorHAnsi" w:hAnsiTheme="minorHAnsi" w:cstheme="minorHAnsi"/>
        </w:rPr>
        <w:t>wnosi</w:t>
      </w:r>
      <w:r w:rsidRPr="0030212B">
        <w:rPr>
          <w:rFonts w:asciiTheme="minorHAnsi" w:hAnsiTheme="minorHAnsi" w:cstheme="minorHAnsi"/>
          <w:spacing w:val="-2"/>
        </w:rPr>
        <w:t xml:space="preserve"> </w:t>
      </w:r>
      <w:r w:rsidRPr="0030212B">
        <w:rPr>
          <w:rFonts w:asciiTheme="minorHAnsi" w:hAnsiTheme="minorHAnsi" w:cstheme="minorHAnsi"/>
        </w:rPr>
        <w:t>się</w:t>
      </w:r>
      <w:r w:rsidRPr="0030212B">
        <w:rPr>
          <w:rFonts w:asciiTheme="minorHAnsi" w:hAnsiTheme="minorHAnsi" w:cstheme="minorHAnsi"/>
          <w:spacing w:val="-3"/>
        </w:rPr>
        <w:t xml:space="preserve"> </w:t>
      </w:r>
      <w:r w:rsidRPr="0030212B">
        <w:rPr>
          <w:rFonts w:asciiTheme="minorHAnsi" w:hAnsiTheme="minorHAnsi" w:cstheme="minorHAnsi"/>
        </w:rPr>
        <w:t>do</w:t>
      </w:r>
      <w:r w:rsidRPr="0030212B">
        <w:rPr>
          <w:rFonts w:asciiTheme="minorHAnsi" w:hAnsiTheme="minorHAnsi" w:cstheme="minorHAnsi"/>
          <w:spacing w:val="-5"/>
        </w:rPr>
        <w:t xml:space="preserve"> </w:t>
      </w:r>
      <w:r w:rsidRPr="0030212B">
        <w:rPr>
          <w:rFonts w:asciiTheme="minorHAnsi" w:hAnsiTheme="minorHAnsi" w:cstheme="minorHAnsi"/>
        </w:rPr>
        <w:t>Prezesa</w:t>
      </w:r>
      <w:r w:rsidRPr="0030212B">
        <w:rPr>
          <w:rFonts w:asciiTheme="minorHAnsi" w:hAnsiTheme="minorHAnsi" w:cstheme="minorHAnsi"/>
          <w:spacing w:val="-3"/>
        </w:rPr>
        <w:t xml:space="preserve"> </w:t>
      </w:r>
      <w:r w:rsidRPr="0030212B">
        <w:rPr>
          <w:rFonts w:asciiTheme="minorHAnsi" w:hAnsiTheme="minorHAnsi" w:cstheme="minorHAnsi"/>
        </w:rPr>
        <w:t>Izby</w:t>
      </w:r>
      <w:r w:rsidRPr="0030212B">
        <w:rPr>
          <w:rFonts w:asciiTheme="minorHAnsi" w:hAnsiTheme="minorHAnsi" w:cstheme="minorHAnsi"/>
          <w:spacing w:val="49"/>
        </w:rPr>
        <w:t xml:space="preserve"> </w:t>
      </w:r>
      <w:r w:rsidRPr="0030212B">
        <w:rPr>
          <w:rFonts w:asciiTheme="minorHAnsi" w:hAnsiTheme="minorHAnsi" w:cstheme="minorHAnsi"/>
        </w:rPr>
        <w:t>w</w:t>
      </w:r>
      <w:r w:rsidRPr="0030212B">
        <w:rPr>
          <w:rFonts w:asciiTheme="minorHAnsi" w:hAnsiTheme="minorHAnsi" w:cstheme="minorHAnsi"/>
          <w:spacing w:val="-2"/>
        </w:rPr>
        <w:t xml:space="preserve"> terminie:</w:t>
      </w:r>
    </w:p>
    <w:p w14:paraId="5738D3E1" w14:textId="77777777" w:rsidR="00383220" w:rsidRPr="0030212B" w:rsidRDefault="00377290" w:rsidP="001419CF">
      <w:pPr>
        <w:pStyle w:val="Akapitzlist"/>
        <w:numPr>
          <w:ilvl w:val="1"/>
          <w:numId w:val="3"/>
        </w:numPr>
        <w:tabs>
          <w:tab w:val="left" w:pos="1378"/>
        </w:tabs>
        <w:spacing w:line="276" w:lineRule="auto"/>
        <w:ind w:right="371"/>
        <w:rPr>
          <w:rFonts w:asciiTheme="minorHAnsi" w:hAnsiTheme="minorHAnsi" w:cstheme="minorHAnsi"/>
        </w:rPr>
      </w:pPr>
      <w:r w:rsidRPr="0030212B">
        <w:rPr>
          <w:rFonts w:asciiTheme="minorHAnsi" w:hAnsiTheme="minorHAnsi" w:cstheme="minorHAnsi"/>
        </w:rPr>
        <w:t xml:space="preserve">5 dni od dnia przekazania informacji o czynności zamawiającego stanowiącej podstawę jego wniesienia, jeżeli informacja została przekazana przy użyciu środków komunikacji </w:t>
      </w:r>
      <w:r w:rsidRPr="0030212B">
        <w:rPr>
          <w:rFonts w:asciiTheme="minorHAnsi" w:hAnsiTheme="minorHAnsi" w:cstheme="minorHAnsi"/>
          <w:spacing w:val="-2"/>
        </w:rPr>
        <w:t>elektronicznej,</w:t>
      </w:r>
    </w:p>
    <w:p w14:paraId="3A2552CE" w14:textId="77777777" w:rsidR="00383220" w:rsidRPr="0030212B" w:rsidRDefault="00377290" w:rsidP="001419CF">
      <w:pPr>
        <w:pStyle w:val="Akapitzlist"/>
        <w:numPr>
          <w:ilvl w:val="1"/>
          <w:numId w:val="3"/>
        </w:numPr>
        <w:tabs>
          <w:tab w:val="left" w:pos="1378"/>
          <w:tab w:val="left" w:pos="1432"/>
        </w:tabs>
        <w:spacing w:line="276" w:lineRule="auto"/>
        <w:ind w:right="365"/>
        <w:rPr>
          <w:rFonts w:asciiTheme="minorHAnsi" w:hAnsiTheme="minorHAnsi" w:cstheme="minorHAnsi"/>
        </w:rPr>
      </w:pPr>
      <w:r w:rsidRPr="0030212B">
        <w:rPr>
          <w:rFonts w:asciiTheme="minorHAnsi" w:hAnsiTheme="minorHAnsi" w:cstheme="minorHAnsi"/>
        </w:rPr>
        <w:tab/>
        <w:t>10 dni od dnia przekazania informacji o czynności zamawiającego stanowiącej podstawę jego wniesienia, jeżeli informacja została przekazana w sposób inny niż określony w ppkt 1;</w:t>
      </w:r>
    </w:p>
    <w:p w14:paraId="44E66A2C" w14:textId="77777777" w:rsidR="00383220" w:rsidRPr="0030212B" w:rsidRDefault="00377290" w:rsidP="001419CF">
      <w:pPr>
        <w:pStyle w:val="Akapitzlist"/>
        <w:numPr>
          <w:ilvl w:val="1"/>
          <w:numId w:val="3"/>
        </w:numPr>
        <w:tabs>
          <w:tab w:val="left" w:pos="1378"/>
        </w:tabs>
        <w:spacing w:line="276" w:lineRule="auto"/>
        <w:ind w:right="366"/>
        <w:rPr>
          <w:rFonts w:asciiTheme="minorHAnsi" w:hAnsiTheme="minorHAnsi" w:cstheme="minorHAnsi"/>
        </w:rPr>
      </w:pPr>
      <w:r w:rsidRPr="0030212B">
        <w:rPr>
          <w:rFonts w:asciiTheme="minorHAnsi" w:hAnsiTheme="minorHAnsi" w:cstheme="minorHAnsi"/>
        </w:rPr>
        <w:t>odwołanie wobec treści ogłoszenia wszczynającego postępowanie o udzielenie zamówienia lub konkurs lub wobec treści dokumentów zamówienia wnosi się w terminie: 10 dni od dnia zamieszczenia ogłoszenia w Biuletynie Zamówień Publicznych lub zamieszczenia dokumentów zamówienia na stronie internetowej;</w:t>
      </w:r>
    </w:p>
    <w:p w14:paraId="568402CF" w14:textId="77777777" w:rsidR="00383220" w:rsidRPr="0030212B" w:rsidRDefault="00377290" w:rsidP="001419CF">
      <w:pPr>
        <w:pStyle w:val="Akapitzlist"/>
        <w:numPr>
          <w:ilvl w:val="1"/>
          <w:numId w:val="3"/>
        </w:numPr>
        <w:tabs>
          <w:tab w:val="left" w:pos="1378"/>
        </w:tabs>
        <w:spacing w:before="1" w:line="276" w:lineRule="auto"/>
        <w:ind w:right="369"/>
        <w:rPr>
          <w:rFonts w:asciiTheme="minorHAnsi" w:hAnsiTheme="minorHAnsi" w:cstheme="minorHAnsi"/>
        </w:rPr>
      </w:pPr>
      <w:r w:rsidRPr="0030212B">
        <w:rPr>
          <w:rFonts w:asciiTheme="minorHAnsi" w:hAnsiTheme="minorHAnsi" w:cstheme="minorHAnsi"/>
        </w:rPr>
        <w:t>odwołanie w przypadkach innych niż określone w ppkt 1-3 wnosi się w terminie: 5 dni od dnia, w którym powzięto lub przy zachowaniu należytej staranności można było powziąć wiadomość</w:t>
      </w:r>
      <w:r w:rsidRPr="0030212B">
        <w:rPr>
          <w:rFonts w:asciiTheme="minorHAnsi" w:hAnsiTheme="minorHAnsi" w:cstheme="minorHAnsi"/>
          <w:spacing w:val="40"/>
        </w:rPr>
        <w:t xml:space="preserve"> </w:t>
      </w:r>
      <w:r w:rsidRPr="0030212B">
        <w:rPr>
          <w:rFonts w:asciiTheme="minorHAnsi" w:hAnsiTheme="minorHAnsi" w:cstheme="minorHAnsi"/>
        </w:rPr>
        <w:t>o okolicznościach stanowiących podstawę jego wniesienia.</w:t>
      </w:r>
    </w:p>
    <w:p w14:paraId="216C9D76" w14:textId="77777777" w:rsidR="00383220" w:rsidRPr="0030212B" w:rsidRDefault="00377290" w:rsidP="0030212B">
      <w:pPr>
        <w:pStyle w:val="Tekstpodstawowy"/>
        <w:spacing w:before="1" w:line="276" w:lineRule="auto"/>
        <w:ind w:firstLine="0"/>
        <w:rPr>
          <w:rFonts w:asciiTheme="minorHAnsi" w:hAnsiTheme="minorHAnsi" w:cstheme="minorHAnsi"/>
        </w:rPr>
      </w:pPr>
      <w:r w:rsidRPr="0030212B">
        <w:rPr>
          <w:rFonts w:asciiTheme="minorHAnsi" w:hAnsiTheme="minorHAnsi" w:cstheme="minorHAnsi"/>
          <w:noProof/>
        </w:rPr>
        <mc:AlternateContent>
          <mc:Choice Requires="wps">
            <w:drawing>
              <wp:anchor distT="0" distB="0" distL="0" distR="0" simplePos="0" relativeHeight="487599104" behindDoc="1" locked="0" layoutInCell="1" allowOverlap="1" wp14:anchorId="477BBB09" wp14:editId="5B09690C">
                <wp:simplePos x="0" y="0"/>
                <wp:positionH relativeFrom="page">
                  <wp:posOffset>961948</wp:posOffset>
                </wp:positionH>
                <wp:positionV relativeFrom="paragraph">
                  <wp:posOffset>165361</wp:posOffset>
                </wp:positionV>
                <wp:extent cx="6014720" cy="268605"/>
                <wp:effectExtent l="0" t="0" r="24130" b="17145"/>
                <wp:wrapTopAndBottom/>
                <wp:docPr id="28" name="Text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4720" cy="26860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70AFF94D" w14:textId="7702635E" w:rsidR="00383220" w:rsidRDefault="00377290" w:rsidP="00BE0B96">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4" w:right="4"/>
                              <w:jc w:val="center"/>
                              <w:rPr>
                                <w:b/>
                                <w:color w:val="000000"/>
                              </w:rPr>
                            </w:pPr>
                            <w:bookmarkStart w:id="16" w:name="_bookmark23"/>
                            <w:bookmarkEnd w:id="16"/>
                            <w:r>
                              <w:rPr>
                                <w:b/>
                                <w:color w:val="000000"/>
                              </w:rPr>
                              <w:t>DZIAŁ</w:t>
                            </w:r>
                            <w:r>
                              <w:rPr>
                                <w:b/>
                                <w:color w:val="000000"/>
                                <w:spacing w:val="-6"/>
                              </w:rPr>
                              <w:t xml:space="preserve"> </w:t>
                            </w:r>
                            <w:r>
                              <w:rPr>
                                <w:b/>
                                <w:color w:val="000000"/>
                              </w:rPr>
                              <w:t>XX</w:t>
                            </w:r>
                            <w:r w:rsidR="00837AF9">
                              <w:rPr>
                                <w:b/>
                                <w:color w:val="000000"/>
                              </w:rPr>
                              <w:t>I</w:t>
                            </w:r>
                            <w:r>
                              <w:rPr>
                                <w:b/>
                                <w:color w:val="000000"/>
                              </w:rPr>
                              <w:t>I</w:t>
                            </w:r>
                            <w:r>
                              <w:rPr>
                                <w:b/>
                                <w:color w:val="000000"/>
                                <w:spacing w:val="-4"/>
                              </w:rPr>
                              <w:t xml:space="preserve"> </w:t>
                            </w:r>
                            <w:r>
                              <w:rPr>
                                <w:b/>
                                <w:color w:val="000000"/>
                              </w:rPr>
                              <w:t>Pozasądowe</w:t>
                            </w:r>
                            <w:r>
                              <w:rPr>
                                <w:b/>
                                <w:color w:val="000000"/>
                                <w:spacing w:val="-6"/>
                              </w:rPr>
                              <w:t xml:space="preserve"> </w:t>
                            </w:r>
                            <w:r>
                              <w:rPr>
                                <w:b/>
                                <w:color w:val="000000"/>
                              </w:rPr>
                              <w:t>rozwiązywanie</w:t>
                            </w:r>
                            <w:r>
                              <w:rPr>
                                <w:b/>
                                <w:color w:val="000000"/>
                                <w:spacing w:val="-4"/>
                              </w:rPr>
                              <w:t xml:space="preserve"> </w:t>
                            </w:r>
                            <w:r>
                              <w:rPr>
                                <w:b/>
                                <w:color w:val="000000"/>
                                <w:spacing w:val="-2"/>
                              </w:rPr>
                              <w:t>sporów</w:t>
                            </w:r>
                          </w:p>
                        </w:txbxContent>
                      </wps:txbx>
                      <wps:bodyPr wrap="square" lIns="0" tIns="0" rIns="0" bIns="0" rtlCol="0">
                        <a:noAutofit/>
                      </wps:bodyPr>
                    </wps:wsp>
                  </a:graphicData>
                </a:graphic>
              </wp:anchor>
            </w:drawing>
          </mc:Choice>
          <mc:Fallback>
            <w:pict>
              <v:shape w14:anchorId="477BBB09" id="Textbox 28" o:spid="_x0000_s1047" type="#_x0000_t202" style="position:absolute;left:0;text-align:left;margin-left:75.75pt;margin-top:13pt;width:473.6pt;height:21.15pt;z-index:-1571737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" fillcolor="white [3201]" strokecolor="#4bacc6 [3208]" strokeweight="2pt">
                <v:path arrowok="t"/>
                <v:textbox inset="0,0,0,0">
                  <w:txbxContent>
                    <w:p w14:paraId="70AFF94D" w14:textId="7702635E" w:rsidR="00383220" w:rsidRDefault="00377290" w:rsidP="00BE0B96">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4" w:right="4"/>
                        <w:jc w:val="center"/>
                        <w:rPr>
                          <w:b/>
                          <w:color w:val="000000"/>
                        </w:rPr>
                      </w:pPr>
                      <w:bookmarkStart w:id="17" w:name="_bookmark23"/>
                      <w:bookmarkEnd w:id="17"/>
                      <w:r>
                        <w:rPr>
                          <w:b/>
                          <w:color w:val="000000"/>
                        </w:rPr>
                        <w:t>DZIAŁ</w:t>
                      </w:r>
                      <w:r>
                        <w:rPr>
                          <w:b/>
                          <w:color w:val="000000"/>
                          <w:spacing w:val="-6"/>
                        </w:rPr>
                        <w:t xml:space="preserve"> </w:t>
                      </w:r>
                      <w:r>
                        <w:rPr>
                          <w:b/>
                          <w:color w:val="000000"/>
                        </w:rPr>
                        <w:t>XX</w:t>
                      </w:r>
                      <w:r w:rsidR="00837AF9">
                        <w:rPr>
                          <w:b/>
                          <w:color w:val="000000"/>
                        </w:rPr>
                        <w:t>I</w:t>
                      </w:r>
                      <w:r>
                        <w:rPr>
                          <w:b/>
                          <w:color w:val="000000"/>
                        </w:rPr>
                        <w:t>I</w:t>
                      </w:r>
                      <w:r>
                        <w:rPr>
                          <w:b/>
                          <w:color w:val="000000"/>
                          <w:spacing w:val="-4"/>
                        </w:rPr>
                        <w:t xml:space="preserve"> </w:t>
                      </w:r>
                      <w:r>
                        <w:rPr>
                          <w:b/>
                          <w:color w:val="000000"/>
                        </w:rPr>
                        <w:t>Pozasądowe</w:t>
                      </w:r>
                      <w:r>
                        <w:rPr>
                          <w:b/>
                          <w:color w:val="000000"/>
                          <w:spacing w:val="-6"/>
                        </w:rPr>
                        <w:t xml:space="preserve"> </w:t>
                      </w:r>
                      <w:r>
                        <w:rPr>
                          <w:b/>
                          <w:color w:val="000000"/>
                        </w:rPr>
                        <w:t>rozwiązywanie</w:t>
                      </w:r>
                      <w:r>
                        <w:rPr>
                          <w:b/>
                          <w:color w:val="000000"/>
                          <w:spacing w:val="-4"/>
                        </w:rPr>
                        <w:t xml:space="preserve"> </w:t>
                      </w:r>
                      <w:r>
                        <w:rPr>
                          <w:b/>
                          <w:color w:val="000000"/>
                          <w:spacing w:val="-2"/>
                        </w:rPr>
                        <w:t>sporów</w:t>
                      </w:r>
                    </w:p>
                  </w:txbxContent>
                </v:textbox>
                <w10:wrap type="topAndBottom" anchorx="page"/>
              </v:shape>
            </w:pict>
          </mc:Fallback>
        </mc:AlternateContent>
      </w:r>
    </w:p>
    <w:p w14:paraId="5EE17EAC" w14:textId="77777777" w:rsidR="00383220" w:rsidRPr="0030212B" w:rsidRDefault="00377290" w:rsidP="001419CF">
      <w:pPr>
        <w:pStyle w:val="Akapitzlist"/>
        <w:numPr>
          <w:ilvl w:val="0"/>
          <w:numId w:val="2"/>
        </w:numPr>
        <w:tabs>
          <w:tab w:val="left" w:pos="1005"/>
          <w:tab w:val="left" w:pos="1018"/>
        </w:tabs>
        <w:spacing w:before="3" w:line="276" w:lineRule="auto"/>
        <w:ind w:right="365" w:hanging="360"/>
        <w:rPr>
          <w:rFonts w:asciiTheme="minorHAnsi" w:hAnsiTheme="minorHAnsi" w:cstheme="minorHAnsi"/>
        </w:rPr>
      </w:pPr>
      <w:r w:rsidRPr="0030212B">
        <w:rPr>
          <w:rFonts w:asciiTheme="minorHAnsi" w:hAnsiTheme="minorHAnsi" w:cstheme="minorHAnsi"/>
        </w:rPr>
        <w:t>W</w:t>
      </w:r>
      <w:r w:rsidRPr="0030212B">
        <w:rPr>
          <w:rFonts w:asciiTheme="minorHAnsi" w:hAnsiTheme="minorHAnsi" w:cstheme="minorHAnsi"/>
          <w:spacing w:val="72"/>
        </w:rPr>
        <w:t xml:space="preserve"> </w:t>
      </w:r>
      <w:r w:rsidRPr="0030212B">
        <w:rPr>
          <w:rFonts w:asciiTheme="minorHAnsi" w:hAnsiTheme="minorHAnsi" w:cstheme="minorHAnsi"/>
        </w:rPr>
        <w:t>sprawie</w:t>
      </w:r>
      <w:r w:rsidRPr="0030212B">
        <w:rPr>
          <w:rFonts w:asciiTheme="minorHAnsi" w:hAnsiTheme="minorHAnsi" w:cstheme="minorHAnsi"/>
          <w:spacing w:val="70"/>
        </w:rPr>
        <w:t xml:space="preserve"> </w:t>
      </w:r>
      <w:r w:rsidRPr="0030212B">
        <w:rPr>
          <w:rFonts w:asciiTheme="minorHAnsi" w:hAnsiTheme="minorHAnsi" w:cstheme="minorHAnsi"/>
        </w:rPr>
        <w:t>majątkowej,</w:t>
      </w:r>
      <w:r w:rsidRPr="0030212B">
        <w:rPr>
          <w:rFonts w:asciiTheme="minorHAnsi" w:hAnsiTheme="minorHAnsi" w:cstheme="minorHAnsi"/>
          <w:spacing w:val="69"/>
        </w:rPr>
        <w:t xml:space="preserve"> </w:t>
      </w:r>
      <w:r w:rsidRPr="0030212B">
        <w:rPr>
          <w:rFonts w:asciiTheme="minorHAnsi" w:hAnsiTheme="minorHAnsi" w:cstheme="minorHAnsi"/>
        </w:rPr>
        <w:t>w</w:t>
      </w:r>
      <w:r w:rsidRPr="0030212B">
        <w:rPr>
          <w:rFonts w:asciiTheme="minorHAnsi" w:hAnsiTheme="minorHAnsi" w:cstheme="minorHAnsi"/>
          <w:spacing w:val="71"/>
        </w:rPr>
        <w:t xml:space="preserve"> </w:t>
      </w:r>
      <w:r w:rsidRPr="0030212B">
        <w:rPr>
          <w:rFonts w:asciiTheme="minorHAnsi" w:hAnsiTheme="minorHAnsi" w:cstheme="minorHAnsi"/>
        </w:rPr>
        <w:t>której</w:t>
      </w:r>
      <w:r w:rsidRPr="0030212B">
        <w:rPr>
          <w:rFonts w:asciiTheme="minorHAnsi" w:hAnsiTheme="minorHAnsi" w:cstheme="minorHAnsi"/>
          <w:spacing w:val="71"/>
        </w:rPr>
        <w:t xml:space="preserve"> </w:t>
      </w:r>
      <w:r w:rsidRPr="0030212B">
        <w:rPr>
          <w:rFonts w:asciiTheme="minorHAnsi" w:hAnsiTheme="minorHAnsi" w:cstheme="minorHAnsi"/>
        </w:rPr>
        <w:t>zawarcie</w:t>
      </w:r>
      <w:r w:rsidRPr="0030212B">
        <w:rPr>
          <w:rFonts w:asciiTheme="minorHAnsi" w:hAnsiTheme="minorHAnsi" w:cstheme="minorHAnsi"/>
          <w:spacing w:val="70"/>
        </w:rPr>
        <w:t xml:space="preserve"> </w:t>
      </w:r>
      <w:r w:rsidRPr="0030212B">
        <w:rPr>
          <w:rFonts w:asciiTheme="minorHAnsi" w:hAnsiTheme="minorHAnsi" w:cstheme="minorHAnsi"/>
        </w:rPr>
        <w:t>ugody</w:t>
      </w:r>
      <w:r w:rsidRPr="0030212B">
        <w:rPr>
          <w:rFonts w:asciiTheme="minorHAnsi" w:hAnsiTheme="minorHAnsi" w:cstheme="minorHAnsi"/>
          <w:spacing w:val="69"/>
        </w:rPr>
        <w:t xml:space="preserve"> </w:t>
      </w:r>
      <w:r w:rsidRPr="0030212B">
        <w:rPr>
          <w:rFonts w:asciiTheme="minorHAnsi" w:hAnsiTheme="minorHAnsi" w:cstheme="minorHAnsi"/>
        </w:rPr>
        <w:t>jest</w:t>
      </w:r>
      <w:r w:rsidRPr="0030212B">
        <w:rPr>
          <w:rFonts w:asciiTheme="minorHAnsi" w:hAnsiTheme="minorHAnsi" w:cstheme="minorHAnsi"/>
          <w:spacing w:val="71"/>
        </w:rPr>
        <w:t xml:space="preserve"> </w:t>
      </w:r>
      <w:r w:rsidRPr="0030212B">
        <w:rPr>
          <w:rFonts w:asciiTheme="minorHAnsi" w:hAnsiTheme="minorHAnsi" w:cstheme="minorHAnsi"/>
        </w:rPr>
        <w:t>dopuszczalne,</w:t>
      </w:r>
      <w:r w:rsidRPr="0030212B">
        <w:rPr>
          <w:rFonts w:asciiTheme="minorHAnsi" w:hAnsiTheme="minorHAnsi" w:cstheme="minorHAnsi"/>
          <w:spacing w:val="72"/>
        </w:rPr>
        <w:t xml:space="preserve"> </w:t>
      </w:r>
      <w:r w:rsidRPr="0030212B">
        <w:rPr>
          <w:rFonts w:asciiTheme="minorHAnsi" w:hAnsiTheme="minorHAnsi" w:cstheme="minorHAnsi"/>
        </w:rPr>
        <w:t>każda</w:t>
      </w:r>
      <w:r w:rsidRPr="0030212B">
        <w:rPr>
          <w:rFonts w:asciiTheme="minorHAnsi" w:hAnsiTheme="minorHAnsi" w:cstheme="minorHAnsi"/>
          <w:spacing w:val="70"/>
        </w:rPr>
        <w:t xml:space="preserve"> </w:t>
      </w:r>
      <w:r w:rsidRPr="0030212B">
        <w:rPr>
          <w:rFonts w:asciiTheme="minorHAnsi" w:hAnsiTheme="minorHAnsi" w:cstheme="minorHAnsi"/>
        </w:rPr>
        <w:t>ze</w:t>
      </w:r>
      <w:r w:rsidRPr="0030212B">
        <w:rPr>
          <w:rFonts w:asciiTheme="minorHAnsi" w:hAnsiTheme="minorHAnsi" w:cstheme="minorHAnsi"/>
          <w:spacing w:val="70"/>
        </w:rPr>
        <w:t xml:space="preserve"> </w:t>
      </w:r>
      <w:r w:rsidRPr="0030212B">
        <w:rPr>
          <w:rFonts w:asciiTheme="minorHAnsi" w:hAnsiTheme="minorHAnsi" w:cstheme="minorHAnsi"/>
        </w:rPr>
        <w:t>stron</w:t>
      </w:r>
      <w:r w:rsidRPr="0030212B">
        <w:rPr>
          <w:rFonts w:asciiTheme="minorHAnsi" w:hAnsiTheme="minorHAnsi" w:cstheme="minorHAnsi"/>
          <w:spacing w:val="69"/>
        </w:rPr>
        <w:t xml:space="preserve"> </w:t>
      </w:r>
      <w:r w:rsidRPr="0030212B">
        <w:rPr>
          <w:rFonts w:asciiTheme="minorHAnsi" w:hAnsiTheme="minorHAnsi" w:cstheme="minorHAnsi"/>
        </w:rPr>
        <w:t>umowy, w przypadku sporu wynikającego z zamówienia, może złożyć wniosek o przeprowadzenie mediacji lub inne polubowne rozwiązanie sporu do Sądu Polubownego przy Prokuratorii Generalnej Rzeczypospolitej Polskiej, wybranego mediatora albo osoby prowadzącej inne polubowne rozwiązanie sporu.</w:t>
      </w:r>
    </w:p>
    <w:p w14:paraId="0BC57F47" w14:textId="77777777" w:rsidR="00383220" w:rsidRPr="0030212B" w:rsidRDefault="00377290" w:rsidP="001419CF">
      <w:pPr>
        <w:pStyle w:val="Akapitzlist"/>
        <w:numPr>
          <w:ilvl w:val="0"/>
          <w:numId w:val="2"/>
        </w:numPr>
        <w:tabs>
          <w:tab w:val="left" w:pos="1005"/>
          <w:tab w:val="left" w:pos="1018"/>
        </w:tabs>
        <w:spacing w:line="276" w:lineRule="auto"/>
        <w:ind w:right="368" w:hanging="360"/>
        <w:rPr>
          <w:rFonts w:asciiTheme="minorHAnsi" w:hAnsiTheme="minorHAnsi" w:cstheme="minorHAnsi"/>
        </w:rPr>
      </w:pPr>
      <w:r w:rsidRPr="0030212B">
        <w:rPr>
          <w:rFonts w:asciiTheme="minorHAnsi" w:hAnsiTheme="minorHAnsi" w:cstheme="minorHAnsi"/>
        </w:rPr>
        <w:t>Umowa może zawierać postanowienia o mediacji lub innym polubownym rozwiązaniu sporu. Umowa o mediację lub inne polubowne rozwiązanie sporu może być zawarta także przez wyrażenie przez stronę zgody na mediację lub inne polubowne rozwiązanie sporu, gdy druga strona złożyła wniosek, o którym mowa w pkt. 1</w:t>
      </w:r>
    </w:p>
    <w:p w14:paraId="32B084C3" w14:textId="77777777" w:rsidR="00383220" w:rsidRPr="0030212B" w:rsidRDefault="00377290" w:rsidP="001419CF">
      <w:pPr>
        <w:pStyle w:val="Akapitzlist"/>
        <w:numPr>
          <w:ilvl w:val="0"/>
          <w:numId w:val="2"/>
        </w:numPr>
        <w:tabs>
          <w:tab w:val="left" w:pos="1005"/>
        </w:tabs>
        <w:spacing w:before="1" w:line="276" w:lineRule="auto"/>
        <w:ind w:left="1005" w:hanging="347"/>
        <w:rPr>
          <w:rFonts w:asciiTheme="minorHAnsi" w:hAnsiTheme="minorHAnsi" w:cstheme="minorHAnsi"/>
        </w:rPr>
      </w:pPr>
      <w:r w:rsidRPr="0030212B">
        <w:rPr>
          <w:rFonts w:asciiTheme="minorHAnsi" w:hAnsiTheme="minorHAnsi" w:cstheme="minorHAnsi"/>
        </w:rPr>
        <w:t>Zawarcie</w:t>
      </w:r>
      <w:r w:rsidRPr="0030212B">
        <w:rPr>
          <w:rFonts w:asciiTheme="minorHAnsi" w:hAnsiTheme="minorHAnsi" w:cstheme="minorHAnsi"/>
          <w:spacing w:val="-4"/>
        </w:rPr>
        <w:t xml:space="preserve"> </w:t>
      </w:r>
      <w:r w:rsidRPr="0030212B">
        <w:rPr>
          <w:rFonts w:asciiTheme="minorHAnsi" w:hAnsiTheme="minorHAnsi" w:cstheme="minorHAnsi"/>
        </w:rPr>
        <w:t>ugody</w:t>
      </w:r>
      <w:r w:rsidRPr="0030212B">
        <w:rPr>
          <w:rFonts w:asciiTheme="minorHAnsi" w:hAnsiTheme="minorHAnsi" w:cstheme="minorHAnsi"/>
          <w:spacing w:val="-3"/>
        </w:rPr>
        <w:t xml:space="preserve"> </w:t>
      </w:r>
      <w:r w:rsidRPr="0030212B">
        <w:rPr>
          <w:rFonts w:asciiTheme="minorHAnsi" w:hAnsiTheme="minorHAnsi" w:cstheme="minorHAnsi"/>
        </w:rPr>
        <w:t>nie</w:t>
      </w:r>
      <w:r w:rsidRPr="0030212B">
        <w:rPr>
          <w:rFonts w:asciiTheme="minorHAnsi" w:hAnsiTheme="minorHAnsi" w:cstheme="minorHAnsi"/>
          <w:spacing w:val="-5"/>
        </w:rPr>
        <w:t xml:space="preserve"> </w:t>
      </w:r>
      <w:r w:rsidRPr="0030212B">
        <w:rPr>
          <w:rFonts w:asciiTheme="minorHAnsi" w:hAnsiTheme="minorHAnsi" w:cstheme="minorHAnsi"/>
        </w:rPr>
        <w:t>może</w:t>
      </w:r>
      <w:r w:rsidRPr="0030212B">
        <w:rPr>
          <w:rFonts w:asciiTheme="minorHAnsi" w:hAnsiTheme="minorHAnsi" w:cstheme="minorHAnsi"/>
          <w:spacing w:val="-3"/>
        </w:rPr>
        <w:t xml:space="preserve"> </w:t>
      </w:r>
      <w:r w:rsidRPr="0030212B">
        <w:rPr>
          <w:rFonts w:asciiTheme="minorHAnsi" w:hAnsiTheme="minorHAnsi" w:cstheme="minorHAnsi"/>
        </w:rPr>
        <w:t>prowadzić</w:t>
      </w:r>
      <w:r w:rsidRPr="0030212B">
        <w:rPr>
          <w:rFonts w:asciiTheme="minorHAnsi" w:hAnsiTheme="minorHAnsi" w:cstheme="minorHAnsi"/>
          <w:spacing w:val="-3"/>
        </w:rPr>
        <w:t xml:space="preserve"> </w:t>
      </w:r>
      <w:r w:rsidRPr="0030212B">
        <w:rPr>
          <w:rFonts w:asciiTheme="minorHAnsi" w:hAnsiTheme="minorHAnsi" w:cstheme="minorHAnsi"/>
        </w:rPr>
        <w:t>do</w:t>
      </w:r>
      <w:r w:rsidRPr="0030212B">
        <w:rPr>
          <w:rFonts w:asciiTheme="minorHAnsi" w:hAnsiTheme="minorHAnsi" w:cstheme="minorHAnsi"/>
          <w:spacing w:val="-6"/>
        </w:rPr>
        <w:t xml:space="preserve"> </w:t>
      </w:r>
      <w:r w:rsidRPr="0030212B">
        <w:rPr>
          <w:rFonts w:asciiTheme="minorHAnsi" w:hAnsiTheme="minorHAnsi" w:cstheme="minorHAnsi"/>
        </w:rPr>
        <w:t>naruszenia</w:t>
      </w:r>
      <w:r w:rsidRPr="0030212B">
        <w:rPr>
          <w:rFonts w:asciiTheme="minorHAnsi" w:hAnsiTheme="minorHAnsi" w:cstheme="minorHAnsi"/>
          <w:spacing w:val="-3"/>
        </w:rPr>
        <w:t xml:space="preserve"> </w:t>
      </w:r>
      <w:r w:rsidRPr="0030212B">
        <w:rPr>
          <w:rFonts w:asciiTheme="minorHAnsi" w:hAnsiTheme="minorHAnsi" w:cstheme="minorHAnsi"/>
        </w:rPr>
        <w:t>przepisów</w:t>
      </w:r>
      <w:r w:rsidRPr="0030212B">
        <w:rPr>
          <w:rFonts w:asciiTheme="minorHAnsi" w:hAnsiTheme="minorHAnsi" w:cstheme="minorHAnsi"/>
          <w:spacing w:val="-6"/>
        </w:rPr>
        <w:t xml:space="preserve"> </w:t>
      </w:r>
      <w:r w:rsidRPr="0030212B">
        <w:rPr>
          <w:rFonts w:asciiTheme="minorHAnsi" w:hAnsiTheme="minorHAnsi" w:cstheme="minorHAnsi"/>
        </w:rPr>
        <w:t>działu</w:t>
      </w:r>
      <w:r w:rsidRPr="0030212B">
        <w:rPr>
          <w:rFonts w:asciiTheme="minorHAnsi" w:hAnsiTheme="minorHAnsi" w:cstheme="minorHAnsi"/>
          <w:spacing w:val="-3"/>
        </w:rPr>
        <w:t xml:space="preserve"> </w:t>
      </w:r>
      <w:r w:rsidRPr="0030212B">
        <w:rPr>
          <w:rFonts w:asciiTheme="minorHAnsi" w:hAnsiTheme="minorHAnsi" w:cstheme="minorHAnsi"/>
        </w:rPr>
        <w:t>VII</w:t>
      </w:r>
      <w:r w:rsidRPr="0030212B">
        <w:rPr>
          <w:rFonts w:asciiTheme="minorHAnsi" w:hAnsiTheme="minorHAnsi" w:cstheme="minorHAnsi"/>
          <w:spacing w:val="-5"/>
        </w:rPr>
        <w:t xml:space="preserve"> </w:t>
      </w:r>
      <w:r w:rsidRPr="0030212B">
        <w:rPr>
          <w:rFonts w:asciiTheme="minorHAnsi" w:hAnsiTheme="minorHAnsi" w:cstheme="minorHAnsi"/>
        </w:rPr>
        <w:t>rozdziału</w:t>
      </w:r>
      <w:r w:rsidRPr="0030212B">
        <w:rPr>
          <w:rFonts w:asciiTheme="minorHAnsi" w:hAnsiTheme="minorHAnsi" w:cstheme="minorHAnsi"/>
          <w:spacing w:val="-6"/>
        </w:rPr>
        <w:t xml:space="preserve"> </w:t>
      </w:r>
      <w:r w:rsidRPr="0030212B">
        <w:rPr>
          <w:rFonts w:asciiTheme="minorHAnsi" w:hAnsiTheme="minorHAnsi" w:cstheme="minorHAnsi"/>
        </w:rPr>
        <w:t>3</w:t>
      </w:r>
      <w:r w:rsidRPr="0030212B">
        <w:rPr>
          <w:rFonts w:asciiTheme="minorHAnsi" w:hAnsiTheme="minorHAnsi" w:cstheme="minorHAnsi"/>
          <w:spacing w:val="-3"/>
        </w:rPr>
        <w:t xml:space="preserve"> </w:t>
      </w:r>
      <w:r w:rsidRPr="0030212B">
        <w:rPr>
          <w:rFonts w:asciiTheme="minorHAnsi" w:hAnsiTheme="minorHAnsi" w:cstheme="minorHAnsi"/>
          <w:spacing w:val="-4"/>
        </w:rPr>
        <w:t>PZP.</w:t>
      </w:r>
    </w:p>
    <w:p w14:paraId="38E1E8A2" w14:textId="77777777" w:rsidR="00383220" w:rsidRPr="0030212B" w:rsidRDefault="00377290" w:rsidP="0030212B">
      <w:pPr>
        <w:pStyle w:val="Tekstpodstawowy"/>
        <w:spacing w:before="10" w:line="276" w:lineRule="auto"/>
        <w:ind w:firstLine="0"/>
        <w:rPr>
          <w:rFonts w:asciiTheme="minorHAnsi" w:hAnsiTheme="minorHAnsi" w:cstheme="minorHAnsi"/>
        </w:rPr>
      </w:pPr>
      <w:r w:rsidRPr="0030212B">
        <w:rPr>
          <w:rFonts w:asciiTheme="minorHAnsi" w:hAnsiTheme="minorHAnsi" w:cstheme="minorHAnsi"/>
          <w:noProof/>
        </w:rPr>
        <mc:AlternateContent>
          <mc:Choice Requires="wps">
            <w:drawing>
              <wp:anchor distT="0" distB="0" distL="0" distR="0" simplePos="0" relativeHeight="487599616" behindDoc="1" locked="0" layoutInCell="1" allowOverlap="1" wp14:anchorId="0ACC4928" wp14:editId="5FA8788F">
                <wp:simplePos x="0" y="0"/>
                <wp:positionH relativeFrom="page">
                  <wp:posOffset>961948</wp:posOffset>
                </wp:positionH>
                <wp:positionV relativeFrom="paragraph">
                  <wp:posOffset>163712</wp:posOffset>
                </wp:positionV>
                <wp:extent cx="6014720" cy="269875"/>
                <wp:effectExtent l="0" t="0" r="24130" b="15875"/>
                <wp:wrapTopAndBottom/>
                <wp:docPr id="29" name="Text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4720" cy="26987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419648D2" w14:textId="31AB1332" w:rsidR="00383220" w:rsidRDefault="00377290" w:rsidP="00BE0B96">
                            <w:pPr>
                              <w:pBdr>
                                <w:top w:val="single" w:sz="4" w:space="1" w:color="auto"/>
                                <w:left w:val="single" w:sz="4" w:space="4" w:color="auto"/>
                                <w:bottom w:val="single" w:sz="4" w:space="1" w:color="auto"/>
                                <w:right w:val="single" w:sz="4" w:space="4" w:color="auto"/>
                              </w:pBdr>
                              <w:shd w:val="clear" w:color="auto" w:fill="DBE5F1" w:themeFill="accent1" w:themeFillTint="33"/>
                              <w:spacing w:before="1"/>
                              <w:ind w:left="64"/>
                              <w:rPr>
                                <w:b/>
                                <w:color w:val="000000"/>
                              </w:rPr>
                            </w:pPr>
                            <w:bookmarkStart w:id="18" w:name="_bookmark24"/>
                            <w:bookmarkEnd w:id="18"/>
                            <w:r>
                              <w:rPr>
                                <w:b/>
                                <w:color w:val="000000"/>
                              </w:rPr>
                              <w:t>DZIAŁ</w:t>
                            </w:r>
                            <w:r>
                              <w:rPr>
                                <w:b/>
                                <w:color w:val="000000"/>
                                <w:spacing w:val="-11"/>
                              </w:rPr>
                              <w:t xml:space="preserve"> </w:t>
                            </w:r>
                            <w:r>
                              <w:rPr>
                                <w:b/>
                                <w:color w:val="000000"/>
                              </w:rPr>
                              <w:t>XXI</w:t>
                            </w:r>
                            <w:r w:rsidR="00837AF9">
                              <w:rPr>
                                <w:b/>
                                <w:color w:val="000000"/>
                              </w:rPr>
                              <w:t>I</w:t>
                            </w:r>
                            <w:r>
                              <w:rPr>
                                <w:b/>
                                <w:color w:val="000000"/>
                              </w:rPr>
                              <w:t>I</w:t>
                            </w:r>
                            <w:r>
                              <w:rPr>
                                <w:b/>
                                <w:color w:val="000000"/>
                                <w:spacing w:val="-5"/>
                              </w:rPr>
                              <w:t xml:space="preserve"> </w:t>
                            </w:r>
                            <w:r>
                              <w:rPr>
                                <w:b/>
                                <w:color w:val="000000"/>
                              </w:rPr>
                              <w:t>Jawność</w:t>
                            </w:r>
                            <w:r>
                              <w:rPr>
                                <w:b/>
                                <w:color w:val="000000"/>
                                <w:spacing w:val="-6"/>
                              </w:rPr>
                              <w:t xml:space="preserve"> </w:t>
                            </w:r>
                            <w:r>
                              <w:rPr>
                                <w:b/>
                                <w:color w:val="000000"/>
                              </w:rPr>
                              <w:t>postępowania.</w:t>
                            </w:r>
                            <w:r>
                              <w:rPr>
                                <w:b/>
                                <w:color w:val="000000"/>
                                <w:spacing w:val="-6"/>
                              </w:rPr>
                              <w:t xml:space="preserve"> </w:t>
                            </w:r>
                            <w:r>
                              <w:rPr>
                                <w:b/>
                                <w:color w:val="000000"/>
                              </w:rPr>
                              <w:t>Informacja</w:t>
                            </w:r>
                            <w:r>
                              <w:rPr>
                                <w:b/>
                                <w:color w:val="000000"/>
                                <w:spacing w:val="-7"/>
                              </w:rPr>
                              <w:t xml:space="preserve"> </w:t>
                            </w:r>
                            <w:r>
                              <w:rPr>
                                <w:b/>
                                <w:color w:val="000000"/>
                              </w:rPr>
                              <w:t>dotycząca</w:t>
                            </w:r>
                            <w:r>
                              <w:rPr>
                                <w:b/>
                                <w:color w:val="000000"/>
                                <w:spacing w:val="-6"/>
                              </w:rPr>
                              <w:t xml:space="preserve"> </w:t>
                            </w:r>
                            <w:r>
                              <w:rPr>
                                <w:b/>
                                <w:color w:val="000000"/>
                              </w:rPr>
                              <w:t>przetwarzania</w:t>
                            </w:r>
                            <w:r>
                              <w:rPr>
                                <w:b/>
                                <w:color w:val="000000"/>
                                <w:spacing w:val="-6"/>
                              </w:rPr>
                              <w:t xml:space="preserve"> </w:t>
                            </w:r>
                            <w:r>
                              <w:rPr>
                                <w:b/>
                                <w:color w:val="000000"/>
                              </w:rPr>
                              <w:t>danych</w:t>
                            </w:r>
                            <w:r>
                              <w:rPr>
                                <w:b/>
                                <w:color w:val="000000"/>
                                <w:spacing w:val="-6"/>
                              </w:rPr>
                              <w:t xml:space="preserve"> </w:t>
                            </w:r>
                            <w:r>
                              <w:rPr>
                                <w:b/>
                                <w:color w:val="000000"/>
                                <w:spacing w:val="-2"/>
                              </w:rPr>
                              <w:t>osobowych</w:t>
                            </w:r>
                          </w:p>
                        </w:txbxContent>
                      </wps:txbx>
                      <wps:bodyPr wrap="square" lIns="0" tIns="0" rIns="0" bIns="0" rtlCol="0">
                        <a:noAutofit/>
                      </wps:bodyPr>
                    </wps:wsp>
                  </a:graphicData>
                </a:graphic>
              </wp:anchor>
            </w:drawing>
          </mc:Choice>
          <mc:Fallback>
            <w:pict>
              <v:shape w14:anchorId="0ACC4928" id="Textbox 29" o:spid="_x0000_s1048" type="#_x0000_t202" style="position:absolute;left:0;text-align:left;margin-left:75.75pt;margin-top:12.9pt;width:473.6pt;height:21.25pt;z-index:-157168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" fillcolor="white [3201]" strokecolor="#4bacc6 [3208]" strokeweight="2pt">
                <v:path arrowok="t"/>
                <v:textbox inset="0,0,0,0">
                  <w:txbxContent>
                    <w:p w14:paraId="419648D2" w14:textId="31AB1332" w:rsidR="00383220" w:rsidRDefault="00377290" w:rsidP="00BE0B96">
                      <w:pPr>
                        <w:pBdr>
                          <w:top w:val="single" w:sz="4" w:space="1" w:color="auto"/>
                          <w:left w:val="single" w:sz="4" w:space="4" w:color="auto"/>
                          <w:bottom w:val="single" w:sz="4" w:space="1" w:color="auto"/>
                          <w:right w:val="single" w:sz="4" w:space="4" w:color="auto"/>
                        </w:pBdr>
                        <w:shd w:val="clear" w:color="auto" w:fill="DBE5F1" w:themeFill="accent1" w:themeFillTint="33"/>
                        <w:spacing w:before="1"/>
                        <w:ind w:left="64"/>
                        <w:rPr>
                          <w:b/>
                          <w:color w:val="000000"/>
                        </w:rPr>
                      </w:pPr>
                      <w:bookmarkStart w:id="19" w:name="_bookmark24"/>
                      <w:bookmarkEnd w:id="19"/>
                      <w:r>
                        <w:rPr>
                          <w:b/>
                          <w:color w:val="000000"/>
                        </w:rPr>
                        <w:t>DZIAŁ</w:t>
                      </w:r>
                      <w:r>
                        <w:rPr>
                          <w:b/>
                          <w:color w:val="000000"/>
                          <w:spacing w:val="-11"/>
                        </w:rPr>
                        <w:t xml:space="preserve"> </w:t>
                      </w:r>
                      <w:r>
                        <w:rPr>
                          <w:b/>
                          <w:color w:val="000000"/>
                        </w:rPr>
                        <w:t>XXI</w:t>
                      </w:r>
                      <w:r w:rsidR="00837AF9">
                        <w:rPr>
                          <w:b/>
                          <w:color w:val="000000"/>
                        </w:rPr>
                        <w:t>I</w:t>
                      </w:r>
                      <w:r>
                        <w:rPr>
                          <w:b/>
                          <w:color w:val="000000"/>
                        </w:rPr>
                        <w:t>I</w:t>
                      </w:r>
                      <w:r>
                        <w:rPr>
                          <w:b/>
                          <w:color w:val="000000"/>
                          <w:spacing w:val="-5"/>
                        </w:rPr>
                        <w:t xml:space="preserve"> </w:t>
                      </w:r>
                      <w:r>
                        <w:rPr>
                          <w:b/>
                          <w:color w:val="000000"/>
                        </w:rPr>
                        <w:t>Jawność</w:t>
                      </w:r>
                      <w:r>
                        <w:rPr>
                          <w:b/>
                          <w:color w:val="000000"/>
                          <w:spacing w:val="-6"/>
                        </w:rPr>
                        <w:t xml:space="preserve"> </w:t>
                      </w:r>
                      <w:r>
                        <w:rPr>
                          <w:b/>
                          <w:color w:val="000000"/>
                        </w:rPr>
                        <w:t>postępowania.</w:t>
                      </w:r>
                      <w:r>
                        <w:rPr>
                          <w:b/>
                          <w:color w:val="000000"/>
                          <w:spacing w:val="-6"/>
                        </w:rPr>
                        <w:t xml:space="preserve"> </w:t>
                      </w:r>
                      <w:r>
                        <w:rPr>
                          <w:b/>
                          <w:color w:val="000000"/>
                        </w:rPr>
                        <w:t>Informacja</w:t>
                      </w:r>
                      <w:r>
                        <w:rPr>
                          <w:b/>
                          <w:color w:val="000000"/>
                          <w:spacing w:val="-7"/>
                        </w:rPr>
                        <w:t xml:space="preserve"> </w:t>
                      </w:r>
                      <w:r>
                        <w:rPr>
                          <w:b/>
                          <w:color w:val="000000"/>
                        </w:rPr>
                        <w:t>dotycząca</w:t>
                      </w:r>
                      <w:r>
                        <w:rPr>
                          <w:b/>
                          <w:color w:val="000000"/>
                          <w:spacing w:val="-6"/>
                        </w:rPr>
                        <w:t xml:space="preserve"> </w:t>
                      </w:r>
                      <w:r>
                        <w:rPr>
                          <w:b/>
                          <w:color w:val="000000"/>
                        </w:rPr>
                        <w:t>przetwarzania</w:t>
                      </w:r>
                      <w:r>
                        <w:rPr>
                          <w:b/>
                          <w:color w:val="000000"/>
                          <w:spacing w:val="-6"/>
                        </w:rPr>
                        <w:t xml:space="preserve"> </w:t>
                      </w:r>
                      <w:r>
                        <w:rPr>
                          <w:b/>
                          <w:color w:val="000000"/>
                        </w:rPr>
                        <w:t>danych</w:t>
                      </w:r>
                      <w:r>
                        <w:rPr>
                          <w:b/>
                          <w:color w:val="000000"/>
                          <w:spacing w:val="-6"/>
                        </w:rPr>
                        <w:t xml:space="preserve"> </w:t>
                      </w:r>
                      <w:r>
                        <w:rPr>
                          <w:b/>
                          <w:color w:val="000000"/>
                          <w:spacing w:val="-2"/>
                        </w:rPr>
                        <w:t>osobowych</w:t>
                      </w:r>
                    </w:p>
                  </w:txbxContent>
                </v:textbox>
                <w10:wrap type="topAndBottom" anchorx="page"/>
              </v:shape>
            </w:pict>
          </mc:Fallback>
        </mc:AlternateContent>
      </w:r>
    </w:p>
    <w:p w14:paraId="4DA666BE" w14:textId="77777777" w:rsidR="00383220" w:rsidRPr="0030212B" w:rsidRDefault="00377290" w:rsidP="001419CF">
      <w:pPr>
        <w:pStyle w:val="Akapitzlist"/>
        <w:numPr>
          <w:ilvl w:val="0"/>
          <w:numId w:val="1"/>
        </w:numPr>
        <w:tabs>
          <w:tab w:val="left" w:pos="1005"/>
          <w:tab w:val="left" w:pos="1018"/>
        </w:tabs>
        <w:spacing w:before="3" w:line="276" w:lineRule="auto"/>
        <w:ind w:right="373" w:hanging="360"/>
        <w:rPr>
          <w:rFonts w:asciiTheme="minorHAnsi" w:hAnsiTheme="minorHAnsi" w:cstheme="minorHAnsi"/>
        </w:rPr>
      </w:pPr>
      <w:r w:rsidRPr="0030212B">
        <w:rPr>
          <w:rFonts w:asciiTheme="minorHAnsi" w:hAnsiTheme="minorHAnsi" w:cstheme="minorHAnsi"/>
        </w:rPr>
        <w:t xml:space="preserve">Zamawiający informuje, iż zgodnie z art. 18 ust. 1 PZP postępowanie o udzielenie zamówienia jest </w:t>
      </w:r>
      <w:r w:rsidRPr="0030212B">
        <w:rPr>
          <w:rFonts w:asciiTheme="minorHAnsi" w:hAnsiTheme="minorHAnsi" w:cstheme="minorHAnsi"/>
          <w:spacing w:val="-2"/>
        </w:rPr>
        <w:t>jawne.</w:t>
      </w:r>
    </w:p>
    <w:p w14:paraId="03C06357" w14:textId="77777777" w:rsidR="00383220" w:rsidRPr="0030212B" w:rsidRDefault="00377290" w:rsidP="001419CF">
      <w:pPr>
        <w:pStyle w:val="Akapitzlist"/>
        <w:numPr>
          <w:ilvl w:val="0"/>
          <w:numId w:val="1"/>
        </w:numPr>
        <w:tabs>
          <w:tab w:val="left" w:pos="1005"/>
          <w:tab w:val="left" w:pos="1018"/>
        </w:tabs>
        <w:spacing w:before="1" w:line="276" w:lineRule="auto"/>
        <w:ind w:right="366" w:hanging="360"/>
        <w:rPr>
          <w:rFonts w:asciiTheme="minorHAnsi" w:hAnsiTheme="minorHAnsi" w:cstheme="minorHAnsi"/>
        </w:rPr>
      </w:pPr>
      <w:r w:rsidRPr="0030212B">
        <w:rPr>
          <w:rFonts w:asciiTheme="minorHAnsi" w:hAnsiTheme="minorHAnsi" w:cstheme="minorHAnsi"/>
        </w:rPr>
        <w:t>Protokół wraz załącznikami jest jawny i udostępniany na wniosek. Oferty wraz z załącznikami udostępnia</w:t>
      </w:r>
      <w:r w:rsidRPr="0030212B">
        <w:rPr>
          <w:rFonts w:asciiTheme="minorHAnsi" w:hAnsiTheme="minorHAnsi" w:cstheme="minorHAnsi"/>
          <w:spacing w:val="-2"/>
        </w:rPr>
        <w:t xml:space="preserve"> </w:t>
      </w:r>
      <w:r w:rsidRPr="0030212B">
        <w:rPr>
          <w:rFonts w:asciiTheme="minorHAnsi" w:hAnsiTheme="minorHAnsi" w:cstheme="minorHAnsi"/>
        </w:rPr>
        <w:t>się</w:t>
      </w:r>
      <w:r w:rsidRPr="0030212B">
        <w:rPr>
          <w:rFonts w:asciiTheme="minorHAnsi" w:hAnsiTheme="minorHAnsi" w:cstheme="minorHAnsi"/>
          <w:spacing w:val="-2"/>
        </w:rPr>
        <w:t xml:space="preserve"> </w:t>
      </w:r>
      <w:r w:rsidRPr="0030212B">
        <w:rPr>
          <w:rFonts w:asciiTheme="minorHAnsi" w:hAnsiTheme="minorHAnsi" w:cstheme="minorHAnsi"/>
        </w:rPr>
        <w:t>na</w:t>
      </w:r>
      <w:r w:rsidRPr="0030212B">
        <w:rPr>
          <w:rFonts w:asciiTheme="minorHAnsi" w:hAnsiTheme="minorHAnsi" w:cstheme="minorHAnsi"/>
          <w:spacing w:val="-2"/>
        </w:rPr>
        <w:t xml:space="preserve"> </w:t>
      </w:r>
      <w:r w:rsidRPr="0030212B">
        <w:rPr>
          <w:rFonts w:asciiTheme="minorHAnsi" w:hAnsiTheme="minorHAnsi" w:cstheme="minorHAnsi"/>
        </w:rPr>
        <w:t>wniosek</w:t>
      </w:r>
      <w:r w:rsidRPr="0030212B">
        <w:rPr>
          <w:rFonts w:asciiTheme="minorHAnsi" w:hAnsiTheme="minorHAnsi" w:cstheme="minorHAnsi"/>
          <w:spacing w:val="-3"/>
        </w:rPr>
        <w:t xml:space="preserve"> </w:t>
      </w:r>
      <w:r w:rsidRPr="0030212B">
        <w:rPr>
          <w:rFonts w:asciiTheme="minorHAnsi" w:hAnsiTheme="minorHAnsi" w:cstheme="minorHAnsi"/>
        </w:rPr>
        <w:t>niezwłocznie</w:t>
      </w:r>
      <w:r w:rsidRPr="0030212B">
        <w:rPr>
          <w:rFonts w:asciiTheme="minorHAnsi" w:hAnsiTheme="minorHAnsi" w:cstheme="minorHAnsi"/>
          <w:spacing w:val="-4"/>
        </w:rPr>
        <w:t xml:space="preserve"> </w:t>
      </w:r>
      <w:r w:rsidRPr="0030212B">
        <w:rPr>
          <w:rFonts w:asciiTheme="minorHAnsi" w:hAnsiTheme="minorHAnsi" w:cstheme="minorHAnsi"/>
        </w:rPr>
        <w:t>po</w:t>
      </w:r>
      <w:r w:rsidRPr="0030212B">
        <w:rPr>
          <w:rFonts w:asciiTheme="minorHAnsi" w:hAnsiTheme="minorHAnsi" w:cstheme="minorHAnsi"/>
          <w:spacing w:val="-2"/>
        </w:rPr>
        <w:t xml:space="preserve"> </w:t>
      </w:r>
      <w:r w:rsidRPr="0030212B">
        <w:rPr>
          <w:rFonts w:asciiTheme="minorHAnsi" w:hAnsiTheme="minorHAnsi" w:cstheme="minorHAnsi"/>
        </w:rPr>
        <w:t>otwarciu</w:t>
      </w:r>
      <w:r w:rsidRPr="0030212B">
        <w:rPr>
          <w:rFonts w:asciiTheme="minorHAnsi" w:hAnsiTheme="minorHAnsi" w:cstheme="minorHAnsi"/>
          <w:spacing w:val="-2"/>
        </w:rPr>
        <w:t xml:space="preserve"> </w:t>
      </w:r>
      <w:r w:rsidRPr="0030212B">
        <w:rPr>
          <w:rFonts w:asciiTheme="minorHAnsi" w:hAnsiTheme="minorHAnsi" w:cstheme="minorHAnsi"/>
        </w:rPr>
        <w:t>ofert,</w:t>
      </w:r>
      <w:r w:rsidRPr="0030212B">
        <w:rPr>
          <w:rFonts w:asciiTheme="minorHAnsi" w:hAnsiTheme="minorHAnsi" w:cstheme="minorHAnsi"/>
          <w:spacing w:val="-2"/>
        </w:rPr>
        <w:t xml:space="preserve"> </w:t>
      </w:r>
      <w:r w:rsidRPr="0030212B">
        <w:rPr>
          <w:rFonts w:asciiTheme="minorHAnsi" w:hAnsiTheme="minorHAnsi" w:cstheme="minorHAnsi"/>
        </w:rPr>
        <w:t>nie</w:t>
      </w:r>
      <w:r w:rsidRPr="0030212B">
        <w:rPr>
          <w:rFonts w:asciiTheme="minorHAnsi" w:hAnsiTheme="minorHAnsi" w:cstheme="minorHAnsi"/>
          <w:spacing w:val="-2"/>
        </w:rPr>
        <w:t xml:space="preserve"> </w:t>
      </w:r>
      <w:r w:rsidRPr="0030212B">
        <w:rPr>
          <w:rFonts w:asciiTheme="minorHAnsi" w:hAnsiTheme="minorHAnsi" w:cstheme="minorHAnsi"/>
        </w:rPr>
        <w:t>później</w:t>
      </w:r>
      <w:r w:rsidRPr="0030212B">
        <w:rPr>
          <w:rFonts w:asciiTheme="minorHAnsi" w:hAnsiTheme="minorHAnsi" w:cstheme="minorHAnsi"/>
          <w:spacing w:val="-2"/>
        </w:rPr>
        <w:t xml:space="preserve"> </w:t>
      </w:r>
      <w:r w:rsidRPr="0030212B">
        <w:rPr>
          <w:rFonts w:asciiTheme="minorHAnsi" w:hAnsiTheme="minorHAnsi" w:cstheme="minorHAnsi"/>
        </w:rPr>
        <w:t>jednak</w:t>
      </w:r>
      <w:r w:rsidRPr="0030212B">
        <w:rPr>
          <w:rFonts w:asciiTheme="minorHAnsi" w:hAnsiTheme="minorHAnsi" w:cstheme="minorHAnsi"/>
          <w:spacing w:val="-2"/>
        </w:rPr>
        <w:t xml:space="preserve"> </w:t>
      </w:r>
      <w:r w:rsidRPr="0030212B">
        <w:rPr>
          <w:rFonts w:asciiTheme="minorHAnsi" w:hAnsiTheme="minorHAnsi" w:cstheme="minorHAnsi"/>
        </w:rPr>
        <w:t>niż</w:t>
      </w:r>
      <w:r w:rsidRPr="0030212B">
        <w:rPr>
          <w:rFonts w:asciiTheme="minorHAnsi" w:hAnsiTheme="minorHAnsi" w:cstheme="minorHAnsi"/>
          <w:spacing w:val="-4"/>
        </w:rPr>
        <w:t xml:space="preserve"> </w:t>
      </w:r>
      <w:r w:rsidRPr="0030212B">
        <w:rPr>
          <w:rFonts w:asciiTheme="minorHAnsi" w:hAnsiTheme="minorHAnsi" w:cstheme="minorHAnsi"/>
        </w:rPr>
        <w:t>w</w:t>
      </w:r>
      <w:r w:rsidRPr="0030212B">
        <w:rPr>
          <w:rFonts w:asciiTheme="minorHAnsi" w:hAnsiTheme="minorHAnsi" w:cstheme="minorHAnsi"/>
          <w:spacing w:val="-3"/>
        </w:rPr>
        <w:t xml:space="preserve"> </w:t>
      </w:r>
      <w:r w:rsidRPr="0030212B">
        <w:rPr>
          <w:rFonts w:asciiTheme="minorHAnsi" w:hAnsiTheme="minorHAnsi" w:cstheme="minorHAnsi"/>
        </w:rPr>
        <w:t>terminie</w:t>
      </w:r>
      <w:r w:rsidRPr="0030212B">
        <w:rPr>
          <w:rFonts w:asciiTheme="minorHAnsi" w:hAnsiTheme="minorHAnsi" w:cstheme="minorHAnsi"/>
          <w:spacing w:val="-2"/>
        </w:rPr>
        <w:t xml:space="preserve"> </w:t>
      </w:r>
      <w:r w:rsidRPr="0030212B">
        <w:rPr>
          <w:rFonts w:asciiTheme="minorHAnsi" w:hAnsiTheme="minorHAnsi" w:cstheme="minorHAnsi"/>
        </w:rPr>
        <w:t>3</w:t>
      </w:r>
      <w:r w:rsidRPr="0030212B">
        <w:rPr>
          <w:rFonts w:asciiTheme="minorHAnsi" w:hAnsiTheme="minorHAnsi" w:cstheme="minorHAnsi"/>
          <w:spacing w:val="-4"/>
        </w:rPr>
        <w:t xml:space="preserve"> </w:t>
      </w:r>
      <w:r w:rsidRPr="0030212B">
        <w:rPr>
          <w:rFonts w:asciiTheme="minorHAnsi" w:hAnsiTheme="minorHAnsi" w:cstheme="minorHAnsi"/>
        </w:rPr>
        <w:t>dni</w:t>
      </w:r>
      <w:r w:rsidRPr="0030212B">
        <w:rPr>
          <w:rFonts w:asciiTheme="minorHAnsi" w:hAnsiTheme="minorHAnsi" w:cstheme="minorHAnsi"/>
          <w:spacing w:val="-1"/>
        </w:rPr>
        <w:t xml:space="preserve"> </w:t>
      </w:r>
      <w:r w:rsidRPr="0030212B">
        <w:rPr>
          <w:rFonts w:asciiTheme="minorHAnsi" w:hAnsiTheme="minorHAnsi" w:cstheme="minorHAnsi"/>
        </w:rPr>
        <w:t>od dnia otwarcia ofert.</w:t>
      </w:r>
      <w:r w:rsidRPr="0030212B">
        <w:rPr>
          <w:rFonts w:asciiTheme="minorHAnsi" w:hAnsiTheme="minorHAnsi" w:cstheme="minorHAnsi"/>
          <w:spacing w:val="80"/>
        </w:rPr>
        <w:t xml:space="preserve"> </w:t>
      </w:r>
      <w:r w:rsidRPr="0030212B">
        <w:rPr>
          <w:rFonts w:asciiTheme="minorHAnsi" w:hAnsiTheme="minorHAnsi" w:cstheme="minorHAnsi"/>
        </w:rPr>
        <w:t>W przypadku gdy wniesienie żądania dotyczącego prawa, o którym mowa w</w:t>
      </w:r>
      <w:r w:rsidRPr="0030212B">
        <w:rPr>
          <w:rFonts w:asciiTheme="minorHAnsi" w:hAnsiTheme="minorHAnsi" w:cstheme="minorHAnsi"/>
          <w:spacing w:val="40"/>
        </w:rPr>
        <w:t xml:space="preserve"> </w:t>
      </w:r>
      <w:r w:rsidRPr="0030212B">
        <w:rPr>
          <w:rFonts w:asciiTheme="minorHAnsi" w:hAnsiTheme="minorHAnsi" w:cstheme="minorHAnsi"/>
        </w:rPr>
        <w:t>art. 18 ust. 1 rozporządzenia 2016/679,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033684EB" w14:textId="05160392" w:rsidR="00BE0B96" w:rsidRPr="0030212B" w:rsidRDefault="00BE0B96" w:rsidP="001419CF">
      <w:pPr>
        <w:pStyle w:val="Akapitzlist"/>
        <w:numPr>
          <w:ilvl w:val="0"/>
          <w:numId w:val="1"/>
        </w:numPr>
        <w:tabs>
          <w:tab w:val="left" w:pos="1005"/>
          <w:tab w:val="left" w:pos="1018"/>
        </w:tabs>
        <w:spacing w:before="1" w:line="276" w:lineRule="auto"/>
        <w:ind w:right="366" w:hanging="360"/>
        <w:rPr>
          <w:rFonts w:asciiTheme="minorHAnsi" w:hAnsiTheme="minorHAnsi" w:cstheme="minorHAnsi"/>
        </w:rPr>
      </w:pPr>
      <w:r w:rsidRPr="0030212B">
        <w:rPr>
          <w:rFonts w:asciiTheme="minorHAnsi" w:hAnsiTheme="minorHAnsi" w:cstheme="minorHAnsi"/>
        </w:rPr>
        <w:t xml:space="preserve">Zgodnie z art. 13 ust. 1 i 3 rozporządzenia Parlamentu Europejskiego i Rady (UE) 2016/679 z dnia 27 kwietnia 2016 r. w sprawie ochrony osób fizycznych w związku z przetwarzaniem danych osobowych </w:t>
      </w:r>
      <w:r w:rsidRPr="0030212B">
        <w:rPr>
          <w:rFonts w:asciiTheme="minorHAnsi" w:hAnsiTheme="minorHAnsi" w:cstheme="minorHAnsi"/>
        </w:rPr>
        <w:br/>
        <w:t xml:space="preserve">i w sprawie swobodnego przepływu takich danych oraz uchylenia dyrektywy 95/46/WE (ogólne rozporządzenie o ochronie danych) (Dz. Urz. UE L 119 z 04.05.2016 z późniejszymi zmianami), dalej „RODO”, informuję, że: </w:t>
      </w:r>
    </w:p>
    <w:p w14:paraId="3016675F" w14:textId="0B6238C5" w:rsidR="00BE0B96" w:rsidRPr="0030212B" w:rsidRDefault="00BE0B96" w:rsidP="001419CF">
      <w:pPr>
        <w:pStyle w:val="Akapitzlist"/>
        <w:numPr>
          <w:ilvl w:val="0"/>
          <w:numId w:val="31"/>
        </w:numPr>
        <w:tabs>
          <w:tab w:val="left" w:pos="1005"/>
          <w:tab w:val="left" w:pos="1018"/>
        </w:tabs>
        <w:spacing w:before="1" w:line="276" w:lineRule="auto"/>
        <w:ind w:right="366" w:hanging="153"/>
        <w:rPr>
          <w:rFonts w:asciiTheme="minorHAnsi" w:hAnsiTheme="minorHAnsi" w:cstheme="minorHAnsi"/>
        </w:rPr>
      </w:pPr>
      <w:r w:rsidRPr="0030212B">
        <w:rPr>
          <w:rFonts w:asciiTheme="minorHAnsi" w:hAnsiTheme="minorHAnsi" w:cstheme="minorHAnsi"/>
        </w:rPr>
        <w:t>W przypadku powzięcia informacji o niezgodnym z prawem przetwarzaniu w trakcie trwania postępowania czy realizacji umowy na zamówienie, przysługuje Pani/Panu prawo wniesienia skargi do organu nadzorczego właściwego w sprawach ochrony danych osobowych.</w:t>
      </w:r>
    </w:p>
    <w:p w14:paraId="1C503CF5" w14:textId="28637245" w:rsidR="00BE0B96" w:rsidRPr="0030212B" w:rsidRDefault="00BE0B96" w:rsidP="001419CF">
      <w:pPr>
        <w:pStyle w:val="Akapitzlist"/>
        <w:numPr>
          <w:ilvl w:val="0"/>
          <w:numId w:val="31"/>
        </w:numPr>
        <w:tabs>
          <w:tab w:val="left" w:pos="1005"/>
          <w:tab w:val="left" w:pos="1018"/>
        </w:tabs>
        <w:spacing w:before="1" w:line="276" w:lineRule="auto"/>
        <w:ind w:right="366" w:hanging="153"/>
        <w:rPr>
          <w:rFonts w:asciiTheme="minorHAnsi" w:hAnsiTheme="minorHAnsi" w:cstheme="minorHAnsi"/>
        </w:rPr>
      </w:pPr>
      <w:r w:rsidRPr="0030212B">
        <w:rPr>
          <w:rFonts w:asciiTheme="minorHAnsi" w:hAnsiTheme="minorHAnsi" w:cstheme="minorHAnsi"/>
        </w:rPr>
        <w:t>Podanie przez Panią/Pana danych osobowych jest obowiązkowe, gdyż przesłankę przetwarzania danych osobowych stanowi przepis prawa Pani/Pan dane mogą być przetwarzane w sposób zautomatyzowany  i  nie  będą profilowane.</w:t>
      </w:r>
    </w:p>
    <w:p w14:paraId="4D3F4D68" w14:textId="58FACCD7" w:rsidR="00BE0B96" w:rsidRPr="0030212B" w:rsidRDefault="00BE0B96" w:rsidP="001419CF">
      <w:pPr>
        <w:pStyle w:val="Akapitzlist"/>
        <w:numPr>
          <w:ilvl w:val="0"/>
          <w:numId w:val="31"/>
        </w:numPr>
        <w:tabs>
          <w:tab w:val="left" w:pos="1005"/>
          <w:tab w:val="left" w:pos="1018"/>
        </w:tabs>
        <w:spacing w:before="1" w:line="276" w:lineRule="auto"/>
        <w:ind w:right="366" w:hanging="153"/>
        <w:rPr>
          <w:rFonts w:asciiTheme="minorHAnsi" w:hAnsiTheme="minorHAnsi" w:cstheme="minorHAnsi"/>
        </w:rPr>
      </w:pPr>
      <w:r w:rsidRPr="0030212B">
        <w:rPr>
          <w:rFonts w:asciiTheme="minorHAnsi" w:hAnsiTheme="minorHAnsi" w:cstheme="minorHAnsi"/>
        </w:rPr>
        <w:t>Ponadto:</w:t>
      </w:r>
    </w:p>
    <w:p w14:paraId="108976C9" w14:textId="6EB0C03B" w:rsidR="00BE0B96" w:rsidRPr="0030212B" w:rsidRDefault="00BE0B96" w:rsidP="001419CF">
      <w:pPr>
        <w:pStyle w:val="Akapitzlist"/>
        <w:widowControl/>
        <w:numPr>
          <w:ilvl w:val="0"/>
          <w:numId w:val="29"/>
        </w:numPr>
        <w:autoSpaceDE/>
        <w:autoSpaceDN/>
        <w:spacing w:before="120" w:after="120" w:line="276" w:lineRule="auto"/>
        <w:ind w:left="714" w:hanging="357"/>
        <w:contextualSpacing/>
        <w:rPr>
          <w:rFonts w:asciiTheme="minorHAnsi" w:hAnsiTheme="minorHAnsi" w:cstheme="minorHAnsi"/>
          <w:b/>
          <w:bCs/>
          <w:lang w:eastAsia="pl-PL"/>
        </w:rPr>
      </w:pPr>
      <w:r w:rsidRPr="0030212B">
        <w:rPr>
          <w:rFonts w:asciiTheme="minorHAnsi" w:hAnsiTheme="minorHAnsi" w:cstheme="minorHAnsi"/>
        </w:rPr>
        <w:t>administratorem Pani/Pana danych osobowych jest</w:t>
      </w:r>
      <w:r w:rsidRPr="0030212B">
        <w:rPr>
          <w:rFonts w:asciiTheme="minorHAnsi" w:hAnsiTheme="minorHAnsi" w:cstheme="minorHAnsi"/>
          <w:b/>
          <w:bCs/>
        </w:rPr>
        <w:t xml:space="preserve"> </w:t>
      </w:r>
      <w:r w:rsidR="001419CF">
        <w:rPr>
          <w:rFonts w:asciiTheme="minorHAnsi" w:hAnsiTheme="minorHAnsi" w:cstheme="minorHAnsi"/>
          <w:b/>
          <w:bCs/>
          <w:lang w:eastAsia="pl-PL"/>
        </w:rPr>
        <w:t>Szpital Miejski w Miastku, ul. Gen. Wybickiego 30, 77-200 Miastko</w:t>
      </w:r>
    </w:p>
    <w:p w14:paraId="049EB4FF" w14:textId="77E59C71" w:rsidR="00BE0B96" w:rsidRPr="0030212B" w:rsidRDefault="00BE0B96" w:rsidP="001419CF">
      <w:pPr>
        <w:pStyle w:val="Akapitzlist"/>
        <w:widowControl/>
        <w:numPr>
          <w:ilvl w:val="0"/>
          <w:numId w:val="29"/>
        </w:numPr>
        <w:autoSpaceDE/>
        <w:autoSpaceDN/>
        <w:spacing w:before="120" w:after="120" w:line="276" w:lineRule="auto"/>
        <w:contextualSpacing/>
        <w:rPr>
          <w:rFonts w:asciiTheme="minorHAnsi" w:hAnsiTheme="minorHAnsi" w:cstheme="minorHAnsi"/>
          <w:bCs/>
          <w:lang w:eastAsia="pl-PL"/>
        </w:rPr>
      </w:pPr>
      <w:r w:rsidRPr="0030212B">
        <w:rPr>
          <w:rFonts w:asciiTheme="minorHAnsi" w:hAnsiTheme="minorHAnsi" w:cstheme="minorHAnsi"/>
          <w:bCs/>
          <w:lang w:eastAsia="pl-PL"/>
        </w:rPr>
        <w:t xml:space="preserve">w sprawach z zakresu ochrony danych osobowych może się Pan/Pani kontaktować z Inspektorem Ochrony Danych pod adresem e-mail: </w:t>
      </w:r>
      <w:hyperlink r:id="rId27" w:history="1">
        <w:r w:rsidR="001419CF" w:rsidRPr="005F4A83">
          <w:rPr>
            <w:rStyle w:val="Hipercze"/>
            <w:rFonts w:asciiTheme="minorHAnsi" w:hAnsiTheme="minorHAnsi" w:cstheme="minorHAnsi"/>
            <w:bCs/>
            <w:lang w:eastAsia="pl-PL"/>
          </w:rPr>
          <w:t>iodo@szpitalmiastko.pl</w:t>
        </w:r>
      </w:hyperlink>
      <w:r w:rsidRPr="0030212B">
        <w:rPr>
          <w:rFonts w:asciiTheme="minorHAnsi" w:hAnsiTheme="minorHAnsi" w:cstheme="minorHAnsi"/>
          <w:bCs/>
          <w:lang w:eastAsia="pl-PL"/>
        </w:rPr>
        <w:t xml:space="preserve">  ;</w:t>
      </w:r>
    </w:p>
    <w:p w14:paraId="5792420C" w14:textId="75974D73" w:rsidR="00BE0B96" w:rsidRPr="00FB578F" w:rsidRDefault="00BE0B96" w:rsidP="001419CF">
      <w:pPr>
        <w:pStyle w:val="Akapitzlist"/>
        <w:widowControl/>
        <w:numPr>
          <w:ilvl w:val="0"/>
          <w:numId w:val="29"/>
        </w:numPr>
        <w:autoSpaceDE/>
        <w:autoSpaceDN/>
        <w:spacing w:before="120" w:after="120" w:line="276" w:lineRule="auto"/>
        <w:contextualSpacing/>
        <w:rPr>
          <w:rFonts w:asciiTheme="minorHAnsi" w:hAnsiTheme="minorHAnsi" w:cstheme="minorHAnsi"/>
          <w:b/>
        </w:rPr>
      </w:pPr>
      <w:r w:rsidRPr="00FB578F">
        <w:rPr>
          <w:rFonts w:asciiTheme="minorHAnsi" w:hAnsiTheme="minorHAnsi" w:cstheme="minorHAnsi"/>
        </w:rPr>
        <w:t>Pani/Pana dane osobowe przetwarzane będą na podstawie art. 6 ust. 1 lit. c RODO w celu związanym z postępowaniem o udzielenie zamówienia publicznego:</w:t>
      </w:r>
      <w:r w:rsidR="00460C44" w:rsidRPr="00FB578F">
        <w:rPr>
          <w:rFonts w:asciiTheme="minorHAnsi" w:hAnsiTheme="minorHAnsi" w:cstheme="minorHAnsi"/>
          <w:b/>
          <w:bCs/>
        </w:rPr>
        <w:t>,</w:t>
      </w:r>
      <w:r w:rsidR="001419CF" w:rsidRPr="001419CF">
        <w:t xml:space="preserve"> </w:t>
      </w:r>
      <w:r w:rsidR="001419CF" w:rsidRPr="001419CF">
        <w:rPr>
          <w:rFonts w:asciiTheme="minorHAnsi" w:hAnsiTheme="minorHAnsi" w:cstheme="minorHAnsi"/>
          <w:b/>
          <w:bCs/>
        </w:rPr>
        <w:t>Dostawa Energii Elektrycznej dla obiektów Szpitala Miejskiego w Miastku Sp. z o.o.</w:t>
      </w:r>
      <w:r w:rsidRPr="00FB578F">
        <w:rPr>
          <w:rFonts w:asciiTheme="minorHAnsi" w:hAnsiTheme="minorHAnsi" w:cstheme="minorHAnsi"/>
          <w:b/>
        </w:rPr>
        <w:t xml:space="preserve"> </w:t>
      </w:r>
      <w:r w:rsidR="00FB578F">
        <w:rPr>
          <w:rFonts w:asciiTheme="minorHAnsi" w:hAnsiTheme="minorHAnsi" w:cstheme="minorHAnsi"/>
          <w:b/>
        </w:rPr>
        <w:t xml:space="preserve">, </w:t>
      </w:r>
      <w:r w:rsidRPr="00FB578F">
        <w:rPr>
          <w:rFonts w:asciiTheme="minorHAnsi" w:hAnsiTheme="minorHAnsi" w:cstheme="minorHAnsi"/>
          <w:b/>
          <w:bCs/>
        </w:rPr>
        <w:t>Znak sprawy:</w:t>
      </w:r>
      <w:r w:rsidR="001369FA" w:rsidRPr="00FB578F">
        <w:rPr>
          <w:rFonts w:asciiTheme="minorHAnsi" w:hAnsiTheme="minorHAnsi" w:cstheme="minorHAnsi"/>
          <w:b/>
          <w:bCs/>
        </w:rPr>
        <w:t xml:space="preserve"> </w:t>
      </w:r>
      <w:r w:rsidR="001419CF">
        <w:rPr>
          <w:rFonts w:asciiTheme="minorHAnsi" w:hAnsiTheme="minorHAnsi" w:cstheme="minorHAnsi"/>
          <w:b/>
          <w:bCs/>
        </w:rPr>
        <w:t>21/TP/2024</w:t>
      </w:r>
      <w:r w:rsidRPr="00FB578F">
        <w:rPr>
          <w:rFonts w:asciiTheme="minorHAnsi" w:hAnsiTheme="minorHAnsi" w:cstheme="minorHAnsi"/>
          <w:b/>
          <w:bCs/>
        </w:rPr>
        <w:t>,</w:t>
      </w:r>
      <w:r w:rsidRPr="00FB578F">
        <w:rPr>
          <w:rFonts w:asciiTheme="minorHAnsi" w:hAnsiTheme="minorHAnsi" w:cstheme="minorHAnsi"/>
          <w:b/>
          <w:iCs/>
        </w:rPr>
        <w:t xml:space="preserve"> </w:t>
      </w:r>
      <w:r w:rsidRPr="00FB578F">
        <w:rPr>
          <w:rFonts w:asciiTheme="minorHAnsi" w:hAnsiTheme="minorHAnsi" w:cstheme="minorHAnsi"/>
          <w:b/>
          <w:bCs/>
        </w:rPr>
        <w:t xml:space="preserve">prowadzonym w trybie podstawowym </w:t>
      </w:r>
      <w:r w:rsidR="00605386" w:rsidRPr="00FB578F">
        <w:rPr>
          <w:rFonts w:asciiTheme="minorHAnsi" w:hAnsiTheme="minorHAnsi" w:cstheme="minorHAnsi"/>
          <w:b/>
          <w:bCs/>
        </w:rPr>
        <w:t>bez możliwości negocjacji</w:t>
      </w:r>
      <w:r w:rsidRPr="00FB578F">
        <w:rPr>
          <w:rFonts w:asciiTheme="minorHAnsi" w:hAnsiTheme="minorHAnsi" w:cstheme="minorHAnsi"/>
          <w:b/>
          <w:bCs/>
        </w:rPr>
        <w:t xml:space="preserve">; </w:t>
      </w:r>
    </w:p>
    <w:p w14:paraId="20FCB508" w14:textId="77777777" w:rsidR="00BE0B96" w:rsidRPr="0030212B" w:rsidRDefault="00BE0B96" w:rsidP="001419CF">
      <w:pPr>
        <w:pStyle w:val="Akapitzlist"/>
        <w:widowControl/>
        <w:numPr>
          <w:ilvl w:val="0"/>
          <w:numId w:val="30"/>
        </w:numPr>
        <w:autoSpaceDE/>
        <w:autoSpaceDN/>
        <w:spacing w:before="120" w:after="120" w:line="276" w:lineRule="auto"/>
        <w:ind w:left="714" w:hanging="357"/>
        <w:contextualSpacing/>
        <w:rPr>
          <w:rFonts w:asciiTheme="minorHAnsi" w:hAnsiTheme="minorHAnsi" w:cstheme="minorHAnsi"/>
        </w:rPr>
      </w:pPr>
      <w:r w:rsidRPr="0030212B">
        <w:rPr>
          <w:rFonts w:asciiTheme="minorHAnsi" w:hAnsiTheme="minorHAnsi" w:cstheme="minorHAnsi"/>
        </w:rPr>
        <w:t xml:space="preserve">odbiorcami Pani/Pana danych osobowych będą osoby lub podmioty, którym udostępniona zostanie dokumentacja postępowania w oparciu o art. 18 oraz art. 78 ustawy Prawo zamówień publicznych, dalej „ustawa Pzp”;  </w:t>
      </w:r>
    </w:p>
    <w:p w14:paraId="19B9B240" w14:textId="77777777" w:rsidR="00BE0B96" w:rsidRPr="0030212B" w:rsidRDefault="00BE0B96" w:rsidP="001419CF">
      <w:pPr>
        <w:pStyle w:val="Akapitzlist"/>
        <w:widowControl/>
        <w:numPr>
          <w:ilvl w:val="0"/>
          <w:numId w:val="30"/>
        </w:numPr>
        <w:autoSpaceDE/>
        <w:autoSpaceDN/>
        <w:spacing w:before="120" w:after="120" w:line="276" w:lineRule="auto"/>
        <w:ind w:left="714" w:hanging="357"/>
        <w:contextualSpacing/>
        <w:rPr>
          <w:rFonts w:asciiTheme="minorHAnsi" w:hAnsiTheme="minorHAnsi" w:cstheme="minorHAnsi"/>
        </w:rPr>
      </w:pPr>
      <w:r w:rsidRPr="0030212B">
        <w:rPr>
          <w:rFonts w:asciiTheme="minorHAnsi" w:hAnsiTheme="minorHAnsi" w:cstheme="minorHAnsi"/>
        </w:rPr>
        <w:t>Pani/Pana dane osobowe będą przechowywane, zgodnie z art. 78 ustawy Pzp, przez okres co najmniej 4 lat od dnia zakończenie postępowania, a jeżeli zobowiązania wskazane w ofercie i umowie przekroczą w/w przedział czasowy, okres przechowywania obejmuje ten termin;</w:t>
      </w:r>
    </w:p>
    <w:p w14:paraId="03F7F986" w14:textId="77777777" w:rsidR="00BE0B96" w:rsidRPr="0030212B" w:rsidRDefault="00BE0B96" w:rsidP="001419CF">
      <w:pPr>
        <w:pStyle w:val="Akapitzlist"/>
        <w:widowControl/>
        <w:numPr>
          <w:ilvl w:val="0"/>
          <w:numId w:val="30"/>
        </w:numPr>
        <w:autoSpaceDE/>
        <w:autoSpaceDN/>
        <w:spacing w:before="120" w:after="120" w:line="276" w:lineRule="auto"/>
        <w:contextualSpacing/>
        <w:rPr>
          <w:rFonts w:asciiTheme="minorHAnsi" w:hAnsiTheme="minorHAnsi" w:cstheme="minorHAnsi"/>
        </w:rPr>
      </w:pPr>
      <w:r w:rsidRPr="0030212B">
        <w:rPr>
          <w:rFonts w:asciiTheme="minorHAnsi" w:hAnsiTheme="minorHAnsi" w:cstheme="minorHAnsi"/>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5B2C4CF7" w14:textId="77777777" w:rsidR="00BE0B96" w:rsidRPr="0030212B" w:rsidRDefault="00BE0B96" w:rsidP="001419CF">
      <w:pPr>
        <w:pStyle w:val="Akapitzlist"/>
        <w:widowControl/>
        <w:numPr>
          <w:ilvl w:val="0"/>
          <w:numId w:val="30"/>
        </w:numPr>
        <w:autoSpaceDE/>
        <w:autoSpaceDN/>
        <w:spacing w:before="120" w:after="120" w:line="276" w:lineRule="auto"/>
        <w:contextualSpacing/>
        <w:rPr>
          <w:rFonts w:asciiTheme="minorHAnsi" w:hAnsiTheme="minorHAnsi" w:cstheme="minorHAnsi"/>
        </w:rPr>
      </w:pPr>
      <w:r w:rsidRPr="0030212B">
        <w:rPr>
          <w:rFonts w:asciiTheme="minorHAnsi" w:hAnsiTheme="minorHAnsi" w:cstheme="minorHAnsi"/>
        </w:rPr>
        <w:t>w odniesieniu do Pani/Pana danych osobowych decyzje nie będą podejmowane w sposób zautomatyzowany, stosowanie do art. 22 RODO;</w:t>
      </w:r>
    </w:p>
    <w:p w14:paraId="4D917DEA" w14:textId="77777777" w:rsidR="00BE0B96" w:rsidRPr="0030212B" w:rsidRDefault="00BE0B96" w:rsidP="001419CF">
      <w:pPr>
        <w:pStyle w:val="Akapitzlist"/>
        <w:widowControl/>
        <w:numPr>
          <w:ilvl w:val="0"/>
          <w:numId w:val="30"/>
        </w:numPr>
        <w:autoSpaceDE/>
        <w:autoSpaceDN/>
        <w:spacing w:before="120" w:after="120" w:line="276" w:lineRule="auto"/>
        <w:contextualSpacing/>
        <w:rPr>
          <w:rFonts w:asciiTheme="minorHAnsi" w:hAnsiTheme="minorHAnsi" w:cstheme="minorHAnsi"/>
        </w:rPr>
      </w:pPr>
      <w:r w:rsidRPr="0030212B">
        <w:rPr>
          <w:rFonts w:asciiTheme="minorHAnsi" w:hAnsiTheme="minorHAnsi" w:cstheme="minorHAnsi"/>
        </w:rPr>
        <w:t>posiada Pani/Pan:</w:t>
      </w:r>
    </w:p>
    <w:p w14:paraId="61986035" w14:textId="562D812A" w:rsidR="00BE0B96" w:rsidRPr="0030212B" w:rsidRDefault="00BE0B96" w:rsidP="001419CF">
      <w:pPr>
        <w:pStyle w:val="Akapitzlist"/>
        <w:widowControl/>
        <w:numPr>
          <w:ilvl w:val="0"/>
          <w:numId w:val="33"/>
        </w:numPr>
        <w:autoSpaceDE/>
        <w:autoSpaceDN/>
        <w:spacing w:before="120" w:after="120" w:line="276" w:lineRule="auto"/>
        <w:contextualSpacing/>
        <w:rPr>
          <w:rFonts w:asciiTheme="minorHAnsi" w:hAnsiTheme="minorHAnsi" w:cstheme="minorHAnsi"/>
        </w:rPr>
      </w:pPr>
      <w:r w:rsidRPr="0030212B">
        <w:rPr>
          <w:rFonts w:asciiTheme="minorHAnsi" w:hAnsiTheme="minorHAnsi" w:cstheme="minorHAnsi"/>
        </w:rPr>
        <w:t>na podstawie art. 15 RODO prawo dostępu do danych osobowych Pani/Pana dotyczących;</w:t>
      </w:r>
    </w:p>
    <w:p w14:paraId="2DAFC82B" w14:textId="5066A8C8" w:rsidR="00BE0B96" w:rsidRPr="0030212B" w:rsidRDefault="00BE0B96" w:rsidP="001419CF">
      <w:pPr>
        <w:pStyle w:val="Akapitzlist"/>
        <w:widowControl/>
        <w:numPr>
          <w:ilvl w:val="0"/>
          <w:numId w:val="33"/>
        </w:numPr>
        <w:autoSpaceDE/>
        <w:autoSpaceDN/>
        <w:spacing w:before="120" w:after="120" w:line="276" w:lineRule="auto"/>
        <w:contextualSpacing/>
        <w:rPr>
          <w:rFonts w:asciiTheme="minorHAnsi" w:hAnsiTheme="minorHAnsi" w:cstheme="minorHAnsi"/>
        </w:rPr>
      </w:pPr>
      <w:r w:rsidRPr="0030212B">
        <w:rPr>
          <w:rFonts w:asciiTheme="minorHAnsi" w:hAnsiTheme="minorHAnsi" w:cstheme="minorHAnsi"/>
        </w:rPr>
        <w:t>na podstawie art. 16 RODO prawo do sprostowania Pani/Pana danych osobowych **;</w:t>
      </w:r>
    </w:p>
    <w:p w14:paraId="4B9ED736" w14:textId="33F112A3" w:rsidR="00BE0B96" w:rsidRPr="0030212B" w:rsidRDefault="00BE0B96" w:rsidP="001419CF">
      <w:pPr>
        <w:pStyle w:val="Akapitzlist"/>
        <w:widowControl/>
        <w:numPr>
          <w:ilvl w:val="0"/>
          <w:numId w:val="33"/>
        </w:numPr>
        <w:autoSpaceDE/>
        <w:autoSpaceDN/>
        <w:spacing w:before="120" w:after="120" w:line="276" w:lineRule="auto"/>
        <w:contextualSpacing/>
        <w:rPr>
          <w:rFonts w:asciiTheme="minorHAnsi" w:hAnsiTheme="minorHAnsi" w:cstheme="minorHAnsi"/>
        </w:rPr>
      </w:pPr>
      <w:r w:rsidRPr="0030212B">
        <w:rPr>
          <w:rFonts w:asciiTheme="minorHAnsi" w:hAnsiTheme="minorHAnsi" w:cstheme="minorHAnsi"/>
        </w:rPr>
        <w:t xml:space="preserve">na podstawie art. 18 RODO prawo żądania od administratora ograniczenia przetwarzania danych osobowych z zastrzeżeniem przypadków, o których mowa w art. 18 ust. 2 RODO ***;  </w:t>
      </w:r>
    </w:p>
    <w:p w14:paraId="27B3184C" w14:textId="31133557" w:rsidR="00BE0B96" w:rsidRPr="0030212B" w:rsidRDefault="00BE0B96" w:rsidP="001419CF">
      <w:pPr>
        <w:pStyle w:val="Akapitzlist"/>
        <w:widowControl/>
        <w:numPr>
          <w:ilvl w:val="0"/>
          <w:numId w:val="33"/>
        </w:numPr>
        <w:autoSpaceDE/>
        <w:autoSpaceDN/>
        <w:spacing w:before="120" w:after="120" w:line="276" w:lineRule="auto"/>
        <w:contextualSpacing/>
        <w:rPr>
          <w:rFonts w:asciiTheme="minorHAnsi" w:hAnsiTheme="minorHAnsi" w:cstheme="minorHAnsi"/>
        </w:rPr>
      </w:pPr>
      <w:r w:rsidRPr="0030212B">
        <w:rPr>
          <w:rFonts w:asciiTheme="minorHAnsi" w:hAnsiTheme="minorHAnsi" w:cstheme="minorHAnsi"/>
        </w:rPr>
        <w:t>prawo do wniesienia skargi do Prezesa Urzędu Ochrony Danych Osobowych, gdy uzna Pani/Pan, że przetwarzanie danych osobowych Pani/Pana dotyczących narusza przepisy RODO;</w:t>
      </w:r>
    </w:p>
    <w:p w14:paraId="1CB7E1BF" w14:textId="77777777" w:rsidR="00BE0B96" w:rsidRPr="0030212B" w:rsidRDefault="00BE0B96" w:rsidP="001419CF">
      <w:pPr>
        <w:pStyle w:val="Akapitzlist"/>
        <w:widowControl/>
        <w:numPr>
          <w:ilvl w:val="0"/>
          <w:numId w:val="30"/>
        </w:numPr>
        <w:autoSpaceDE/>
        <w:autoSpaceDN/>
        <w:spacing w:before="120" w:after="120" w:line="276" w:lineRule="auto"/>
        <w:contextualSpacing/>
        <w:rPr>
          <w:rFonts w:asciiTheme="minorHAnsi" w:hAnsiTheme="minorHAnsi" w:cstheme="minorHAnsi"/>
        </w:rPr>
      </w:pPr>
      <w:r w:rsidRPr="0030212B">
        <w:rPr>
          <w:rFonts w:asciiTheme="minorHAnsi" w:hAnsiTheme="minorHAnsi" w:cstheme="minorHAnsi"/>
        </w:rPr>
        <w:t>nie przysługuje Pani/Panu:</w:t>
      </w:r>
    </w:p>
    <w:p w14:paraId="555C1076" w14:textId="4CE21900" w:rsidR="00BE0B96" w:rsidRPr="0030212B" w:rsidRDefault="00BE0B96" w:rsidP="001419CF">
      <w:pPr>
        <w:pStyle w:val="Akapitzlist"/>
        <w:widowControl/>
        <w:numPr>
          <w:ilvl w:val="0"/>
          <w:numId w:val="32"/>
        </w:numPr>
        <w:autoSpaceDE/>
        <w:autoSpaceDN/>
        <w:spacing w:before="120" w:after="120" w:line="276" w:lineRule="auto"/>
        <w:contextualSpacing/>
        <w:rPr>
          <w:rFonts w:asciiTheme="minorHAnsi" w:hAnsiTheme="minorHAnsi" w:cstheme="minorHAnsi"/>
        </w:rPr>
      </w:pPr>
      <w:r w:rsidRPr="0030212B">
        <w:rPr>
          <w:rFonts w:asciiTheme="minorHAnsi" w:hAnsiTheme="minorHAnsi" w:cstheme="minorHAnsi"/>
        </w:rPr>
        <w:t>w związku z art. 17 ust. 3 lit. b, d lub e RODO prawo do usunięcia danych osobowych;</w:t>
      </w:r>
    </w:p>
    <w:p w14:paraId="47F061EC" w14:textId="1CB8F10A" w:rsidR="00BE0B96" w:rsidRPr="0030212B" w:rsidRDefault="00BE0B96" w:rsidP="001419CF">
      <w:pPr>
        <w:pStyle w:val="Akapitzlist"/>
        <w:widowControl/>
        <w:numPr>
          <w:ilvl w:val="0"/>
          <w:numId w:val="32"/>
        </w:numPr>
        <w:autoSpaceDE/>
        <w:autoSpaceDN/>
        <w:spacing w:before="120" w:after="120" w:line="276" w:lineRule="auto"/>
        <w:contextualSpacing/>
        <w:rPr>
          <w:rFonts w:asciiTheme="minorHAnsi" w:hAnsiTheme="minorHAnsi" w:cstheme="minorHAnsi"/>
        </w:rPr>
      </w:pPr>
      <w:r w:rsidRPr="0030212B">
        <w:rPr>
          <w:rFonts w:asciiTheme="minorHAnsi" w:hAnsiTheme="minorHAnsi" w:cstheme="minorHAnsi"/>
        </w:rPr>
        <w:t>prawo do przenoszenia danych osobowych, o którym mowa w art. 20 RODO;</w:t>
      </w:r>
    </w:p>
    <w:p w14:paraId="6BE97984" w14:textId="309AE2DA" w:rsidR="00BE0B96" w:rsidRPr="0030212B" w:rsidRDefault="00BE0B96" w:rsidP="001419CF">
      <w:pPr>
        <w:pStyle w:val="Akapitzlist"/>
        <w:widowControl/>
        <w:numPr>
          <w:ilvl w:val="0"/>
          <w:numId w:val="32"/>
        </w:numPr>
        <w:autoSpaceDE/>
        <w:autoSpaceDN/>
        <w:spacing w:before="120" w:after="120" w:line="276" w:lineRule="auto"/>
        <w:contextualSpacing/>
        <w:rPr>
          <w:rFonts w:asciiTheme="minorHAnsi" w:hAnsiTheme="minorHAnsi" w:cstheme="minorHAnsi"/>
        </w:rPr>
      </w:pPr>
      <w:r w:rsidRPr="0030212B">
        <w:rPr>
          <w:rFonts w:asciiTheme="minorHAnsi" w:hAnsiTheme="minorHAnsi" w:cstheme="minorHAnsi"/>
        </w:rPr>
        <w:t xml:space="preserve">na podstawie art. 21 RODO prawo sprzeciwu, wobec przetwarzania danych osobowych, gdyż podstawą prawną przetwarzania Pani/Pana danych osobowych jest art. 6 ust. 1 lit. c RODO. </w:t>
      </w:r>
    </w:p>
    <w:p w14:paraId="76E7B489" w14:textId="77777777" w:rsidR="00BE0B96" w:rsidRPr="0030212B" w:rsidRDefault="00BE0B96" w:rsidP="0030212B">
      <w:pPr>
        <w:pStyle w:val="Akapitzlist"/>
        <w:spacing w:before="120" w:after="120" w:line="276" w:lineRule="auto"/>
        <w:rPr>
          <w:rFonts w:asciiTheme="minorHAnsi" w:hAnsiTheme="minorHAnsi" w:cstheme="minorHAnsi"/>
        </w:rPr>
      </w:pPr>
      <w:r w:rsidRPr="0030212B">
        <w:rPr>
          <w:rFonts w:asciiTheme="minorHAnsi" w:hAnsiTheme="minorHAnsi" w:cstheme="minorHAnsi"/>
        </w:rPr>
        <w:t>Wystąpienie z żądaniem, o którym mowa w art. 18 ust. 1 rozporządzenia 2016/679, nie ogranicza przetwarzania danych osobowych do czasu zakończenia postępowania o udzielenie zamówienia publicznego.</w:t>
      </w:r>
    </w:p>
    <w:p w14:paraId="2D4C78F7" w14:textId="40E18B3A" w:rsidR="00BE0B96" w:rsidRPr="0030212B" w:rsidRDefault="00BE0B96" w:rsidP="0030212B">
      <w:pPr>
        <w:pStyle w:val="Akapitzlist"/>
        <w:spacing w:before="120" w:after="120" w:line="276" w:lineRule="auto"/>
        <w:rPr>
          <w:rFonts w:asciiTheme="minorHAnsi" w:hAnsiTheme="minorHAnsi" w:cstheme="minorHAnsi"/>
        </w:rPr>
      </w:pPr>
      <w:r w:rsidRPr="0030212B">
        <w:rPr>
          <w:rFonts w:asciiTheme="minorHAnsi" w:hAnsiTheme="minorHAnsi" w:cstheme="minorHAnsi"/>
        </w:rPr>
        <w:t>W trakcie oraz po zakończeniu postępowania o udzielenie zamówienia publicznego, w przypadku gdy wykonanie obowiązków, o których mowa w art. 15 ust. 1-3 rozporządzenia 2016/679, wymagałoby niewspółmiernie dużego wysiłku, zamawiający może żądać od osoby, której dane dotyczą, wskazania dodatkowych informacji mających w szczególności na celu sprecyzowanie nazwy lub daty zakończonego postępowania o udzielenie zamówienia.</w:t>
      </w:r>
    </w:p>
    <w:p w14:paraId="1338DBE3" w14:textId="77777777" w:rsidR="00383220" w:rsidRPr="0030212B" w:rsidRDefault="00377290" w:rsidP="001419CF">
      <w:pPr>
        <w:pStyle w:val="Akapitzlist"/>
        <w:numPr>
          <w:ilvl w:val="0"/>
          <w:numId w:val="1"/>
        </w:numPr>
        <w:tabs>
          <w:tab w:val="left" w:pos="1005"/>
          <w:tab w:val="left" w:pos="1018"/>
        </w:tabs>
        <w:spacing w:line="276" w:lineRule="auto"/>
        <w:ind w:right="369" w:hanging="360"/>
        <w:rPr>
          <w:rFonts w:asciiTheme="minorHAnsi" w:hAnsiTheme="minorHAnsi" w:cstheme="minorHAnsi"/>
        </w:rPr>
      </w:pPr>
      <w:r w:rsidRPr="0030212B">
        <w:rPr>
          <w:rFonts w:asciiTheme="minorHAnsi" w:hAnsiTheme="minorHAnsi" w:cstheme="minorHAnsi"/>
        </w:rPr>
        <w:t>Udostępnianie, o którym mowa w pkt 2 ma zastosowanie do wszystkich danych osobowych, z wyjątkiem danych, o których mowa w art. 9 ust. 1 rozporządzenia 2016/679, zebranych w toku postępowania o udzielenie zamówienia. Ograniczenia zasady jawności, o których mowa w pkt 17 i art. 18 ust. 3–6 PZP, stosuje się odpowiednio.</w:t>
      </w:r>
    </w:p>
    <w:p w14:paraId="07584D2A" w14:textId="77777777" w:rsidR="00383220" w:rsidRPr="0030212B" w:rsidRDefault="00377290" w:rsidP="001419CF">
      <w:pPr>
        <w:pStyle w:val="Akapitzlist"/>
        <w:numPr>
          <w:ilvl w:val="0"/>
          <w:numId w:val="1"/>
        </w:numPr>
        <w:tabs>
          <w:tab w:val="left" w:pos="1005"/>
          <w:tab w:val="left" w:pos="1018"/>
        </w:tabs>
        <w:spacing w:before="1" w:line="276" w:lineRule="auto"/>
        <w:ind w:right="368" w:hanging="360"/>
        <w:rPr>
          <w:rFonts w:asciiTheme="minorHAnsi" w:hAnsiTheme="minorHAnsi" w:cstheme="minorHAnsi"/>
        </w:rPr>
      </w:pPr>
      <w:r w:rsidRPr="0030212B">
        <w:rPr>
          <w:rFonts w:asciiTheme="minorHAnsi" w:hAnsiTheme="minorHAnsi" w:cstheme="minorHAnsi"/>
        </w:rPr>
        <w:t>W przypadku</w:t>
      </w:r>
      <w:r w:rsidRPr="0030212B">
        <w:rPr>
          <w:rFonts w:asciiTheme="minorHAnsi" w:hAnsiTheme="minorHAnsi" w:cstheme="minorHAnsi"/>
          <w:spacing w:val="-1"/>
        </w:rPr>
        <w:t xml:space="preserve"> </w:t>
      </w:r>
      <w:r w:rsidRPr="0030212B">
        <w:rPr>
          <w:rFonts w:asciiTheme="minorHAnsi" w:hAnsiTheme="minorHAnsi" w:cstheme="minorHAnsi"/>
        </w:rPr>
        <w:t>korzystania przez</w:t>
      </w:r>
      <w:r w:rsidRPr="0030212B">
        <w:rPr>
          <w:rFonts w:asciiTheme="minorHAnsi" w:hAnsiTheme="minorHAnsi" w:cstheme="minorHAnsi"/>
          <w:spacing w:val="-2"/>
        </w:rPr>
        <w:t xml:space="preserve"> </w:t>
      </w:r>
      <w:r w:rsidRPr="0030212B">
        <w:rPr>
          <w:rFonts w:asciiTheme="minorHAnsi" w:hAnsiTheme="minorHAnsi" w:cstheme="minorHAnsi"/>
        </w:rPr>
        <w:t>osobę, której</w:t>
      </w:r>
      <w:r w:rsidRPr="0030212B">
        <w:rPr>
          <w:rFonts w:asciiTheme="minorHAnsi" w:hAnsiTheme="minorHAnsi" w:cstheme="minorHAnsi"/>
          <w:spacing w:val="-1"/>
        </w:rPr>
        <w:t xml:space="preserve"> </w:t>
      </w:r>
      <w:r w:rsidRPr="0030212B">
        <w:rPr>
          <w:rFonts w:asciiTheme="minorHAnsi" w:hAnsiTheme="minorHAnsi" w:cstheme="minorHAnsi"/>
        </w:rPr>
        <w:t>dane osobowe</w:t>
      </w:r>
      <w:r w:rsidRPr="0030212B">
        <w:rPr>
          <w:rFonts w:asciiTheme="minorHAnsi" w:hAnsiTheme="minorHAnsi" w:cstheme="minorHAnsi"/>
          <w:spacing w:val="-1"/>
        </w:rPr>
        <w:t xml:space="preserve"> </w:t>
      </w:r>
      <w:r w:rsidRPr="0030212B">
        <w:rPr>
          <w:rFonts w:asciiTheme="minorHAnsi" w:hAnsiTheme="minorHAnsi" w:cstheme="minorHAnsi"/>
        </w:rPr>
        <w:t>są</w:t>
      </w:r>
      <w:r w:rsidRPr="0030212B">
        <w:rPr>
          <w:rFonts w:asciiTheme="minorHAnsi" w:hAnsiTheme="minorHAnsi" w:cstheme="minorHAnsi"/>
          <w:spacing w:val="-2"/>
        </w:rPr>
        <w:t xml:space="preserve"> </w:t>
      </w:r>
      <w:r w:rsidRPr="0030212B">
        <w:rPr>
          <w:rFonts w:asciiTheme="minorHAnsi" w:hAnsiTheme="minorHAnsi" w:cstheme="minorHAnsi"/>
        </w:rPr>
        <w:t>przetwarzane</w:t>
      </w:r>
      <w:r w:rsidRPr="0030212B">
        <w:rPr>
          <w:rFonts w:asciiTheme="minorHAnsi" w:hAnsiTheme="minorHAnsi" w:cstheme="minorHAnsi"/>
          <w:spacing w:val="-2"/>
        </w:rPr>
        <w:t xml:space="preserve"> </w:t>
      </w:r>
      <w:r w:rsidRPr="0030212B">
        <w:rPr>
          <w:rFonts w:asciiTheme="minorHAnsi" w:hAnsiTheme="minorHAnsi" w:cstheme="minorHAnsi"/>
        </w:rPr>
        <w:t>przez zamawiającego,</w:t>
      </w:r>
      <w:r w:rsidRPr="0030212B">
        <w:rPr>
          <w:rFonts w:asciiTheme="minorHAnsi" w:hAnsiTheme="minorHAnsi" w:cstheme="minorHAnsi"/>
          <w:spacing w:val="-2"/>
        </w:rPr>
        <w:t xml:space="preserve"> </w:t>
      </w:r>
      <w:r w:rsidRPr="0030212B">
        <w:rPr>
          <w:rFonts w:asciiTheme="minorHAnsi" w:hAnsiTheme="minorHAnsi" w:cstheme="minorHAnsi"/>
        </w:rPr>
        <w:t>z uprawnienia, o którym mowa w art. 15 ust. 1–3 rozporządzenia 2016/679, zamawiający może żądać od osoby występującej z żądaniem wskazania dodatkowych informacji, mających na celu sprecyzowanie nazwy lub daty zakończonego postępowania o udzielenie zamówienia.</w:t>
      </w:r>
    </w:p>
    <w:p w14:paraId="6194F27D" w14:textId="77777777" w:rsidR="00383220" w:rsidRPr="0030212B" w:rsidRDefault="00377290" w:rsidP="001419CF">
      <w:pPr>
        <w:pStyle w:val="Akapitzlist"/>
        <w:numPr>
          <w:ilvl w:val="0"/>
          <w:numId w:val="1"/>
        </w:numPr>
        <w:tabs>
          <w:tab w:val="left" w:pos="1005"/>
          <w:tab w:val="left" w:pos="1018"/>
        </w:tabs>
        <w:spacing w:line="276" w:lineRule="auto"/>
        <w:ind w:right="369" w:hanging="360"/>
        <w:rPr>
          <w:rFonts w:asciiTheme="minorHAnsi" w:hAnsiTheme="minorHAnsi" w:cstheme="minorHAnsi"/>
        </w:rPr>
      </w:pPr>
      <w:r w:rsidRPr="0030212B">
        <w:rPr>
          <w:rFonts w:asciiTheme="minorHAnsi" w:hAnsiTheme="minorHAnsi" w:cstheme="minorHAnsi"/>
        </w:rPr>
        <w:t>Skorzystanie przez osobę, której dane osobowe są przetwarzane, z uprawnienia do sprostowania lub uzupełnienia danych osobowych, o którym mowa w art. 16 rozporządzenia 2016/679, nie może naruszać integralności protokołu postępowania oraz jego załączników.</w:t>
      </w:r>
    </w:p>
    <w:p w14:paraId="2A278206" w14:textId="77777777" w:rsidR="00383220" w:rsidRPr="0030212B" w:rsidRDefault="00377290" w:rsidP="001419CF">
      <w:pPr>
        <w:pStyle w:val="Akapitzlist"/>
        <w:numPr>
          <w:ilvl w:val="0"/>
          <w:numId w:val="1"/>
        </w:numPr>
        <w:tabs>
          <w:tab w:val="left" w:pos="1005"/>
          <w:tab w:val="left" w:pos="1018"/>
        </w:tabs>
        <w:spacing w:line="276" w:lineRule="auto"/>
        <w:ind w:right="368" w:hanging="360"/>
        <w:rPr>
          <w:rFonts w:asciiTheme="minorHAnsi" w:hAnsiTheme="minorHAnsi" w:cstheme="minorHAnsi"/>
        </w:rPr>
      </w:pPr>
      <w:r w:rsidRPr="0030212B">
        <w:rPr>
          <w:rFonts w:asciiTheme="minorHAnsi" w:hAnsiTheme="minorHAnsi" w:cstheme="minorHAnsi"/>
        </w:rPr>
        <w:t>Nie ujawnia się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PZP.</w:t>
      </w:r>
    </w:p>
    <w:p w14:paraId="48B3E723" w14:textId="77777777" w:rsidR="00383220" w:rsidRPr="0030212B" w:rsidRDefault="00377290" w:rsidP="001419CF">
      <w:pPr>
        <w:pStyle w:val="Akapitzlist"/>
        <w:numPr>
          <w:ilvl w:val="0"/>
          <w:numId w:val="1"/>
        </w:numPr>
        <w:tabs>
          <w:tab w:val="left" w:pos="1005"/>
          <w:tab w:val="left" w:pos="1018"/>
        </w:tabs>
        <w:spacing w:line="276" w:lineRule="auto"/>
        <w:ind w:right="366" w:hanging="360"/>
        <w:rPr>
          <w:rFonts w:asciiTheme="minorHAnsi" w:hAnsiTheme="minorHAnsi" w:cstheme="minorHAnsi"/>
        </w:rPr>
      </w:pPr>
      <w:r w:rsidRPr="0030212B">
        <w:rPr>
          <w:rFonts w:asciiTheme="minorHAnsi" w:hAnsiTheme="minorHAnsi" w:cstheme="minorHAnsi"/>
        </w:rPr>
        <w:t>Przez tajemnicę przedsiębiorstwa w rozumieniu art. 11 ust. 2 ustawy z dnia 16 kwietnia 1993 r. o zwalczaniu nieuczciwej konkurencji (t.j. Dz. U. z 2020 r. poz. 1913) rozumie się nieujawnione do wiadomości publicznej informacje techniczne, technologiczne, organizacyjne przedsiębiorstwa lub inne informacje posiadające wartość gospodarczą, które jako całość lub w szczególnym zestawieniu</w:t>
      </w:r>
      <w:r w:rsidRPr="0030212B">
        <w:rPr>
          <w:rFonts w:asciiTheme="minorHAnsi" w:hAnsiTheme="minorHAnsi" w:cstheme="minorHAnsi"/>
          <w:spacing w:val="80"/>
        </w:rPr>
        <w:t xml:space="preserve"> </w:t>
      </w:r>
      <w:r w:rsidRPr="0030212B">
        <w:rPr>
          <w:rFonts w:asciiTheme="minorHAnsi" w:hAnsiTheme="minorHAnsi" w:cstheme="minorHAnsi"/>
        </w:rPr>
        <w:t>i zbiorze ich elementów nie są powszechnie znane osobom zwykle zajmującymi się tym rodzajem informacji albo nie są łatwo dostępne dla takich osób, o ile uprawniony do korzystania z informacji lub rozporządzenia nimi podjął, przy zachowaniu należytej</w:t>
      </w:r>
      <w:r w:rsidRPr="0030212B">
        <w:rPr>
          <w:rFonts w:asciiTheme="minorHAnsi" w:hAnsiTheme="minorHAnsi" w:cstheme="minorHAnsi"/>
          <w:spacing w:val="40"/>
        </w:rPr>
        <w:t xml:space="preserve"> </w:t>
      </w:r>
      <w:r w:rsidRPr="0030212B">
        <w:rPr>
          <w:rFonts w:asciiTheme="minorHAnsi" w:hAnsiTheme="minorHAnsi" w:cstheme="minorHAnsi"/>
        </w:rPr>
        <w:t>staranności, działania</w:t>
      </w:r>
      <w:r w:rsidRPr="0030212B">
        <w:rPr>
          <w:rFonts w:asciiTheme="minorHAnsi" w:hAnsiTheme="minorHAnsi" w:cstheme="minorHAnsi"/>
          <w:spacing w:val="-2"/>
        </w:rPr>
        <w:t xml:space="preserve"> </w:t>
      </w:r>
      <w:r w:rsidRPr="0030212B">
        <w:rPr>
          <w:rFonts w:asciiTheme="minorHAnsi" w:hAnsiTheme="minorHAnsi" w:cstheme="minorHAnsi"/>
        </w:rPr>
        <w:t>w</w:t>
      </w:r>
      <w:r w:rsidRPr="0030212B">
        <w:rPr>
          <w:rFonts w:asciiTheme="minorHAnsi" w:hAnsiTheme="minorHAnsi" w:cstheme="minorHAnsi"/>
          <w:spacing w:val="-1"/>
        </w:rPr>
        <w:t xml:space="preserve"> </w:t>
      </w:r>
      <w:r w:rsidRPr="0030212B">
        <w:rPr>
          <w:rFonts w:asciiTheme="minorHAnsi" w:hAnsiTheme="minorHAnsi" w:cstheme="minorHAnsi"/>
        </w:rPr>
        <w:t>celu utrzymania ich poufności, tzn. składając ofertę zastrzegł, iż nie mogą być one udostępnione innym uczestnikom postępowania oraz wykazał, iż zastrzeżone informacje stanowią tajemnicę przedsiębiorstwa. Wszelkie informacje stanowiące tajemnicę przedsiębiorstwa, które Wykonawca zastrzeże jako tajemnicę przedsiębiorstwa, powinny zostać</w:t>
      </w:r>
      <w:r w:rsidRPr="0030212B">
        <w:rPr>
          <w:rFonts w:asciiTheme="minorHAnsi" w:hAnsiTheme="minorHAnsi" w:cstheme="minorHAnsi"/>
          <w:spacing w:val="-1"/>
        </w:rPr>
        <w:t xml:space="preserve"> </w:t>
      </w:r>
      <w:r w:rsidRPr="0030212B">
        <w:rPr>
          <w:rFonts w:asciiTheme="minorHAnsi" w:hAnsiTheme="minorHAnsi" w:cstheme="minorHAnsi"/>
        </w:rPr>
        <w:t>załączone</w:t>
      </w:r>
      <w:r w:rsidRPr="0030212B">
        <w:rPr>
          <w:rFonts w:asciiTheme="minorHAnsi" w:hAnsiTheme="minorHAnsi" w:cstheme="minorHAnsi"/>
          <w:spacing w:val="-1"/>
        </w:rPr>
        <w:t xml:space="preserve"> </w:t>
      </w:r>
      <w:r w:rsidRPr="0030212B">
        <w:rPr>
          <w:rFonts w:asciiTheme="minorHAnsi" w:hAnsiTheme="minorHAnsi" w:cstheme="minorHAnsi"/>
        </w:rPr>
        <w:t>na platformie</w:t>
      </w:r>
      <w:r w:rsidRPr="0030212B">
        <w:rPr>
          <w:rFonts w:asciiTheme="minorHAnsi" w:hAnsiTheme="minorHAnsi" w:cstheme="minorHAnsi"/>
          <w:spacing w:val="-1"/>
        </w:rPr>
        <w:t xml:space="preserve"> </w:t>
      </w:r>
      <w:r w:rsidRPr="0030212B">
        <w:rPr>
          <w:rFonts w:asciiTheme="minorHAnsi" w:hAnsiTheme="minorHAnsi" w:cstheme="minorHAnsi"/>
        </w:rPr>
        <w:t>zakupowej zgodnie</w:t>
      </w:r>
      <w:r w:rsidRPr="0030212B">
        <w:rPr>
          <w:rFonts w:asciiTheme="minorHAnsi" w:hAnsiTheme="minorHAnsi" w:cstheme="minorHAnsi"/>
          <w:spacing w:val="-1"/>
        </w:rPr>
        <w:t xml:space="preserve"> </w:t>
      </w:r>
      <w:r w:rsidRPr="0030212B">
        <w:rPr>
          <w:rFonts w:asciiTheme="minorHAnsi" w:hAnsiTheme="minorHAnsi" w:cstheme="minorHAnsi"/>
        </w:rPr>
        <w:t>z</w:t>
      </w:r>
      <w:r w:rsidRPr="0030212B">
        <w:rPr>
          <w:rFonts w:asciiTheme="minorHAnsi" w:hAnsiTheme="minorHAnsi" w:cstheme="minorHAnsi"/>
          <w:spacing w:val="-1"/>
        </w:rPr>
        <w:t xml:space="preserve"> </w:t>
      </w:r>
      <w:r w:rsidRPr="0030212B">
        <w:rPr>
          <w:rFonts w:asciiTheme="minorHAnsi" w:hAnsiTheme="minorHAnsi" w:cstheme="minorHAnsi"/>
        </w:rPr>
        <w:t>instrukcją składania oferty dla Wykonawcy.</w:t>
      </w:r>
    </w:p>
    <w:p w14:paraId="38B70414" w14:textId="77777777" w:rsidR="00383220" w:rsidRPr="0030212B" w:rsidRDefault="00377290" w:rsidP="001419CF">
      <w:pPr>
        <w:pStyle w:val="Akapitzlist"/>
        <w:numPr>
          <w:ilvl w:val="0"/>
          <w:numId w:val="1"/>
        </w:numPr>
        <w:tabs>
          <w:tab w:val="left" w:pos="1005"/>
        </w:tabs>
        <w:spacing w:line="276" w:lineRule="auto"/>
        <w:ind w:left="1005" w:hanging="347"/>
        <w:rPr>
          <w:rFonts w:asciiTheme="minorHAnsi" w:hAnsiTheme="minorHAnsi" w:cstheme="minorHAnsi"/>
        </w:rPr>
      </w:pPr>
      <w:r w:rsidRPr="0030212B">
        <w:rPr>
          <w:rFonts w:asciiTheme="minorHAnsi" w:hAnsiTheme="minorHAnsi" w:cstheme="minorHAnsi"/>
        </w:rPr>
        <w:t>Ujawnienie</w:t>
      </w:r>
      <w:r w:rsidRPr="0030212B">
        <w:rPr>
          <w:rFonts w:asciiTheme="minorHAnsi" w:hAnsiTheme="minorHAnsi" w:cstheme="minorHAnsi"/>
          <w:spacing w:val="-9"/>
        </w:rPr>
        <w:t xml:space="preserve"> </w:t>
      </w:r>
      <w:r w:rsidRPr="0030212B">
        <w:rPr>
          <w:rFonts w:asciiTheme="minorHAnsi" w:hAnsiTheme="minorHAnsi" w:cstheme="minorHAnsi"/>
        </w:rPr>
        <w:t>niezastrzeżonej</w:t>
      </w:r>
      <w:r w:rsidRPr="0030212B">
        <w:rPr>
          <w:rFonts w:asciiTheme="minorHAnsi" w:hAnsiTheme="minorHAnsi" w:cstheme="minorHAnsi"/>
          <w:spacing w:val="-7"/>
        </w:rPr>
        <w:t xml:space="preserve"> </w:t>
      </w:r>
      <w:r w:rsidRPr="0030212B">
        <w:rPr>
          <w:rFonts w:asciiTheme="minorHAnsi" w:hAnsiTheme="minorHAnsi" w:cstheme="minorHAnsi"/>
        </w:rPr>
        <w:t>treści</w:t>
      </w:r>
      <w:r w:rsidRPr="0030212B">
        <w:rPr>
          <w:rFonts w:asciiTheme="minorHAnsi" w:hAnsiTheme="minorHAnsi" w:cstheme="minorHAnsi"/>
          <w:spacing w:val="-4"/>
        </w:rPr>
        <w:t xml:space="preserve"> </w:t>
      </w:r>
      <w:r w:rsidRPr="0030212B">
        <w:rPr>
          <w:rFonts w:asciiTheme="minorHAnsi" w:hAnsiTheme="minorHAnsi" w:cstheme="minorHAnsi"/>
        </w:rPr>
        <w:t>ofert</w:t>
      </w:r>
      <w:r w:rsidRPr="0030212B">
        <w:rPr>
          <w:rFonts w:asciiTheme="minorHAnsi" w:hAnsiTheme="minorHAnsi" w:cstheme="minorHAnsi"/>
          <w:spacing w:val="-4"/>
        </w:rPr>
        <w:t xml:space="preserve"> </w:t>
      </w:r>
      <w:r w:rsidRPr="0030212B">
        <w:rPr>
          <w:rFonts w:asciiTheme="minorHAnsi" w:hAnsiTheme="minorHAnsi" w:cstheme="minorHAnsi"/>
        </w:rPr>
        <w:t>dokonywane</w:t>
      </w:r>
      <w:r w:rsidRPr="0030212B">
        <w:rPr>
          <w:rFonts w:asciiTheme="minorHAnsi" w:hAnsiTheme="minorHAnsi" w:cstheme="minorHAnsi"/>
          <w:spacing w:val="-4"/>
        </w:rPr>
        <w:t xml:space="preserve"> </w:t>
      </w:r>
      <w:r w:rsidRPr="0030212B">
        <w:rPr>
          <w:rFonts w:asciiTheme="minorHAnsi" w:hAnsiTheme="minorHAnsi" w:cstheme="minorHAnsi"/>
        </w:rPr>
        <w:t>będzie</w:t>
      </w:r>
      <w:r w:rsidRPr="0030212B">
        <w:rPr>
          <w:rFonts w:asciiTheme="minorHAnsi" w:hAnsiTheme="minorHAnsi" w:cstheme="minorHAnsi"/>
          <w:spacing w:val="-5"/>
        </w:rPr>
        <w:t xml:space="preserve"> </w:t>
      </w:r>
      <w:r w:rsidRPr="0030212B">
        <w:rPr>
          <w:rFonts w:asciiTheme="minorHAnsi" w:hAnsiTheme="minorHAnsi" w:cstheme="minorHAnsi"/>
        </w:rPr>
        <w:t>wg</w:t>
      </w:r>
      <w:r w:rsidRPr="0030212B">
        <w:rPr>
          <w:rFonts w:asciiTheme="minorHAnsi" w:hAnsiTheme="minorHAnsi" w:cstheme="minorHAnsi"/>
          <w:spacing w:val="-8"/>
        </w:rPr>
        <w:t xml:space="preserve"> </w:t>
      </w:r>
      <w:r w:rsidRPr="0030212B">
        <w:rPr>
          <w:rFonts w:asciiTheme="minorHAnsi" w:hAnsiTheme="minorHAnsi" w:cstheme="minorHAnsi"/>
        </w:rPr>
        <w:t>poniższych</w:t>
      </w:r>
      <w:r w:rsidRPr="0030212B">
        <w:rPr>
          <w:rFonts w:asciiTheme="minorHAnsi" w:hAnsiTheme="minorHAnsi" w:cstheme="minorHAnsi"/>
          <w:spacing w:val="-4"/>
        </w:rPr>
        <w:t xml:space="preserve"> </w:t>
      </w:r>
      <w:r w:rsidRPr="0030212B">
        <w:rPr>
          <w:rFonts w:asciiTheme="minorHAnsi" w:hAnsiTheme="minorHAnsi" w:cstheme="minorHAnsi"/>
          <w:spacing w:val="-2"/>
        </w:rPr>
        <w:t>zasad:</w:t>
      </w:r>
    </w:p>
    <w:p w14:paraId="60244F5A" w14:textId="77777777" w:rsidR="00383220" w:rsidRPr="0030212B" w:rsidRDefault="00377290" w:rsidP="001419CF">
      <w:pPr>
        <w:pStyle w:val="Akapitzlist"/>
        <w:numPr>
          <w:ilvl w:val="1"/>
          <w:numId w:val="1"/>
        </w:numPr>
        <w:tabs>
          <w:tab w:val="left" w:pos="1378"/>
        </w:tabs>
        <w:spacing w:line="276" w:lineRule="auto"/>
        <w:ind w:right="371"/>
        <w:rPr>
          <w:rFonts w:asciiTheme="minorHAnsi" w:hAnsiTheme="minorHAnsi" w:cstheme="minorHAnsi"/>
        </w:rPr>
      </w:pPr>
      <w:r w:rsidRPr="0030212B">
        <w:rPr>
          <w:rFonts w:asciiTheme="minorHAnsi" w:hAnsiTheme="minorHAnsi" w:cstheme="minorHAnsi"/>
        </w:rPr>
        <w:t>osoba zainteresowana zobowiązana jest wystąpić do Zamawiającego o udostępnienie treści protokołu lub/i załączników do protokołu,</w:t>
      </w:r>
    </w:p>
    <w:p w14:paraId="6C051299" w14:textId="77777777" w:rsidR="00383220" w:rsidRPr="0030212B" w:rsidRDefault="00377290" w:rsidP="001419CF">
      <w:pPr>
        <w:pStyle w:val="Akapitzlist"/>
        <w:numPr>
          <w:ilvl w:val="1"/>
          <w:numId w:val="1"/>
        </w:numPr>
        <w:tabs>
          <w:tab w:val="left" w:pos="1378"/>
        </w:tabs>
        <w:spacing w:before="1" w:line="276" w:lineRule="auto"/>
        <w:ind w:right="372"/>
        <w:rPr>
          <w:rFonts w:asciiTheme="minorHAnsi" w:hAnsiTheme="minorHAnsi" w:cstheme="minorHAnsi"/>
        </w:rPr>
      </w:pPr>
      <w:r w:rsidRPr="0030212B">
        <w:rPr>
          <w:rFonts w:asciiTheme="minorHAnsi" w:hAnsiTheme="minorHAnsi" w:cstheme="minorHAnsi"/>
        </w:rPr>
        <w:t>Zamawiający ustali, z uwzględnieniem złożonego w ofercie zastrzeżenia o tajemnicy przedsiębiorstwa, zakres informacji, które mogą być udostępnione,</w:t>
      </w:r>
    </w:p>
    <w:p w14:paraId="19A76ECC" w14:textId="77777777" w:rsidR="00383220" w:rsidRPr="0030212B" w:rsidRDefault="00383220" w:rsidP="0030212B">
      <w:pPr>
        <w:spacing w:line="276" w:lineRule="auto"/>
        <w:jc w:val="both"/>
        <w:rPr>
          <w:rFonts w:asciiTheme="minorHAnsi" w:hAnsiTheme="minorHAnsi" w:cstheme="minorHAnsi"/>
        </w:rPr>
        <w:sectPr w:rsidR="00383220" w:rsidRPr="0030212B" w:rsidSect="000038AF">
          <w:type w:val="continuous"/>
          <w:pgSz w:w="11910" w:h="16840"/>
          <w:pgMar w:top="1440" w:right="1080" w:bottom="1440" w:left="1080" w:header="0" w:footer="1026" w:gutter="0"/>
          <w:cols w:space="708"/>
          <w:docGrid w:linePitch="299"/>
        </w:sectPr>
      </w:pPr>
    </w:p>
    <w:p w14:paraId="47523B49" w14:textId="77777777" w:rsidR="00383220" w:rsidRPr="0030212B" w:rsidRDefault="00377290" w:rsidP="001419CF">
      <w:pPr>
        <w:pStyle w:val="Akapitzlist"/>
        <w:numPr>
          <w:ilvl w:val="1"/>
          <w:numId w:val="1"/>
        </w:numPr>
        <w:tabs>
          <w:tab w:val="left" w:pos="1378"/>
          <w:tab w:val="left" w:pos="1875"/>
          <w:tab w:val="left" w:pos="3664"/>
          <w:tab w:val="left" w:pos="5027"/>
          <w:tab w:val="left" w:pos="6180"/>
          <w:tab w:val="left" w:pos="7641"/>
          <w:tab w:val="left" w:pos="9078"/>
        </w:tabs>
        <w:spacing w:before="70" w:line="276" w:lineRule="auto"/>
        <w:ind w:right="372"/>
        <w:rPr>
          <w:rFonts w:asciiTheme="minorHAnsi" w:hAnsiTheme="minorHAnsi" w:cstheme="minorHAnsi"/>
        </w:rPr>
      </w:pPr>
      <w:r w:rsidRPr="0030212B">
        <w:rPr>
          <w:rFonts w:asciiTheme="minorHAnsi" w:hAnsiTheme="minorHAnsi" w:cstheme="minorHAnsi"/>
          <w:spacing w:val="-6"/>
        </w:rPr>
        <w:t>po</w:t>
      </w:r>
      <w:r w:rsidRPr="0030212B">
        <w:rPr>
          <w:rFonts w:asciiTheme="minorHAnsi" w:hAnsiTheme="minorHAnsi" w:cstheme="minorHAnsi"/>
        </w:rPr>
        <w:tab/>
      </w:r>
      <w:r w:rsidRPr="0030212B">
        <w:rPr>
          <w:rFonts w:asciiTheme="minorHAnsi" w:hAnsiTheme="minorHAnsi" w:cstheme="minorHAnsi"/>
          <w:spacing w:val="-2"/>
        </w:rPr>
        <w:t>przeprowadzeniu</w:t>
      </w:r>
      <w:r w:rsidRPr="0030212B">
        <w:rPr>
          <w:rFonts w:asciiTheme="minorHAnsi" w:hAnsiTheme="minorHAnsi" w:cstheme="minorHAnsi"/>
        </w:rPr>
        <w:tab/>
      </w:r>
      <w:r w:rsidRPr="0030212B">
        <w:rPr>
          <w:rFonts w:asciiTheme="minorHAnsi" w:hAnsiTheme="minorHAnsi" w:cstheme="minorHAnsi"/>
          <w:spacing w:val="-2"/>
        </w:rPr>
        <w:t>powyższych</w:t>
      </w:r>
      <w:r w:rsidRPr="0030212B">
        <w:rPr>
          <w:rFonts w:asciiTheme="minorHAnsi" w:hAnsiTheme="minorHAnsi" w:cstheme="minorHAnsi"/>
        </w:rPr>
        <w:tab/>
      </w:r>
      <w:r w:rsidRPr="0030212B">
        <w:rPr>
          <w:rFonts w:asciiTheme="minorHAnsi" w:hAnsiTheme="minorHAnsi" w:cstheme="minorHAnsi"/>
          <w:spacing w:val="-2"/>
        </w:rPr>
        <w:t>czynności</w:t>
      </w:r>
      <w:r w:rsidRPr="0030212B">
        <w:rPr>
          <w:rFonts w:asciiTheme="minorHAnsi" w:hAnsiTheme="minorHAnsi" w:cstheme="minorHAnsi"/>
        </w:rPr>
        <w:tab/>
      </w:r>
      <w:r w:rsidRPr="0030212B">
        <w:rPr>
          <w:rFonts w:asciiTheme="minorHAnsi" w:hAnsiTheme="minorHAnsi" w:cstheme="minorHAnsi"/>
          <w:spacing w:val="-2"/>
        </w:rPr>
        <w:t>Zamawiający</w:t>
      </w:r>
      <w:r w:rsidRPr="0030212B">
        <w:rPr>
          <w:rFonts w:asciiTheme="minorHAnsi" w:hAnsiTheme="minorHAnsi" w:cstheme="minorHAnsi"/>
        </w:rPr>
        <w:tab/>
      </w:r>
      <w:r w:rsidRPr="0030212B">
        <w:rPr>
          <w:rFonts w:asciiTheme="minorHAnsi" w:hAnsiTheme="minorHAnsi" w:cstheme="minorHAnsi"/>
          <w:spacing w:val="-2"/>
        </w:rPr>
        <w:t>niezwłocznie</w:t>
      </w:r>
      <w:r w:rsidRPr="0030212B">
        <w:rPr>
          <w:rFonts w:asciiTheme="minorHAnsi" w:hAnsiTheme="minorHAnsi" w:cstheme="minorHAnsi"/>
        </w:rPr>
        <w:tab/>
      </w:r>
      <w:r w:rsidRPr="0030212B">
        <w:rPr>
          <w:rFonts w:asciiTheme="minorHAnsi" w:hAnsiTheme="minorHAnsi" w:cstheme="minorHAnsi"/>
          <w:spacing w:val="-2"/>
        </w:rPr>
        <w:t xml:space="preserve">udostępni </w:t>
      </w:r>
      <w:r w:rsidRPr="0030212B">
        <w:rPr>
          <w:rFonts w:asciiTheme="minorHAnsi" w:hAnsiTheme="minorHAnsi" w:cstheme="minorHAnsi"/>
        </w:rPr>
        <w:t>wnioskodawcy protokół lub/i załączniki do protokołu.</w:t>
      </w:r>
    </w:p>
    <w:p w14:paraId="596E34F4" w14:textId="77777777" w:rsidR="007639FC" w:rsidRPr="0030212B" w:rsidRDefault="007639FC" w:rsidP="0030212B">
      <w:pPr>
        <w:pStyle w:val="Tekstpodstawowy"/>
        <w:spacing w:line="276" w:lineRule="auto"/>
        <w:ind w:firstLine="0"/>
        <w:rPr>
          <w:rFonts w:asciiTheme="minorHAnsi" w:hAnsiTheme="minorHAnsi" w:cstheme="minorHAnsi"/>
        </w:rPr>
      </w:pPr>
    </w:p>
    <w:p w14:paraId="774964BA" w14:textId="77777777" w:rsidR="007639FC" w:rsidRPr="0030212B" w:rsidRDefault="007639FC" w:rsidP="0030212B">
      <w:pPr>
        <w:pStyle w:val="Akapitzlist"/>
        <w:spacing w:before="120" w:after="120" w:line="276" w:lineRule="auto"/>
        <w:rPr>
          <w:rFonts w:asciiTheme="minorHAnsi" w:hAnsiTheme="minorHAnsi" w:cstheme="minorHAnsi"/>
          <w:i/>
        </w:rPr>
      </w:pPr>
      <w:r w:rsidRPr="0030212B">
        <w:rPr>
          <w:rFonts w:asciiTheme="minorHAnsi" w:hAnsiTheme="minorHAnsi" w:cstheme="minorHAnsi"/>
          <w:i/>
        </w:rPr>
        <w:t>* Wyjaśnienie: informacja w tym zakresie jest wymagana, jeżeli w odniesieniu do danego administratora lub podmiotu przetwarzającego istnieje obowiązek wyznaczenia inspektora ochrony danych osobowych.</w:t>
      </w:r>
    </w:p>
    <w:p w14:paraId="55AA3186" w14:textId="77777777" w:rsidR="007639FC" w:rsidRPr="0030212B" w:rsidRDefault="007639FC" w:rsidP="0030212B">
      <w:pPr>
        <w:pStyle w:val="Akapitzlist"/>
        <w:spacing w:before="120" w:after="120" w:line="276" w:lineRule="auto"/>
        <w:rPr>
          <w:rFonts w:asciiTheme="minorHAnsi" w:hAnsiTheme="minorHAnsi" w:cstheme="minorHAnsi"/>
          <w:i/>
        </w:rPr>
      </w:pPr>
      <w:r w:rsidRPr="0030212B">
        <w:rPr>
          <w:rFonts w:asciiTheme="minorHAnsi" w:hAnsiTheme="minorHAnsi" w:cstheme="minorHAnsi"/>
          <w:i/>
        </w:rPr>
        <w:t>**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7D3AC88E" w14:textId="77777777" w:rsidR="007639FC" w:rsidRPr="0030212B" w:rsidRDefault="007639FC" w:rsidP="0030212B">
      <w:pPr>
        <w:pStyle w:val="Akapitzlist"/>
        <w:spacing w:before="120" w:after="120" w:line="276" w:lineRule="auto"/>
        <w:rPr>
          <w:rFonts w:asciiTheme="minorHAnsi" w:hAnsiTheme="minorHAnsi" w:cstheme="minorHAnsi"/>
        </w:rPr>
      </w:pPr>
      <w:r w:rsidRPr="0030212B">
        <w:rPr>
          <w:rFonts w:asciiTheme="minorHAnsi" w:hAnsiTheme="minorHAnsi" w:cstheme="minorHAnsi"/>
          <w:i/>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642E21C" w14:textId="77777777" w:rsidR="007639FC" w:rsidRPr="0030212B" w:rsidRDefault="007639FC" w:rsidP="0030212B">
      <w:pPr>
        <w:pStyle w:val="Tekstpodstawowy"/>
        <w:spacing w:line="276" w:lineRule="auto"/>
        <w:ind w:firstLine="0"/>
        <w:rPr>
          <w:rFonts w:asciiTheme="minorHAnsi" w:hAnsiTheme="minorHAnsi" w:cstheme="minorHAnsi"/>
        </w:rPr>
      </w:pPr>
    </w:p>
    <w:p w14:paraId="10C654B9" w14:textId="1D9570AE" w:rsidR="00383220" w:rsidRPr="0030212B" w:rsidRDefault="00377290" w:rsidP="000038AF">
      <w:pPr>
        <w:pStyle w:val="Tekstpodstawowy"/>
        <w:spacing w:line="276" w:lineRule="auto"/>
        <w:ind w:firstLine="0"/>
        <w:rPr>
          <w:rFonts w:asciiTheme="minorHAnsi" w:hAnsiTheme="minorHAnsi" w:cstheme="minorHAnsi"/>
        </w:rPr>
      </w:pPr>
      <w:r w:rsidRPr="0030212B">
        <w:rPr>
          <w:rFonts w:asciiTheme="minorHAnsi" w:hAnsiTheme="minorHAnsi" w:cstheme="minorHAnsi"/>
          <w:noProof/>
        </w:rPr>
        <mc:AlternateContent>
          <mc:Choice Requires="wps">
            <w:drawing>
              <wp:anchor distT="0" distB="0" distL="0" distR="0" simplePos="0" relativeHeight="487600128" behindDoc="1" locked="0" layoutInCell="1" allowOverlap="1" wp14:anchorId="796EA654" wp14:editId="329BC9B2">
                <wp:simplePos x="0" y="0"/>
                <wp:positionH relativeFrom="page">
                  <wp:posOffset>968044</wp:posOffset>
                </wp:positionH>
                <wp:positionV relativeFrom="paragraph">
                  <wp:posOffset>164873</wp:posOffset>
                </wp:positionV>
                <wp:extent cx="6002655" cy="268605"/>
                <wp:effectExtent l="0" t="0" r="17145" b="17145"/>
                <wp:wrapTopAndBottom/>
                <wp:docPr id="30"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02655" cy="268605"/>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39BD274E" w14:textId="19A7A811" w:rsidR="00383220" w:rsidRDefault="00377290" w:rsidP="000038AF">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64"/>
                              <w:rPr>
                                <w:b/>
                                <w:color w:val="000000"/>
                              </w:rPr>
                            </w:pPr>
                            <w:bookmarkStart w:id="20" w:name="_bookmark25"/>
                            <w:bookmarkEnd w:id="20"/>
                            <w:r>
                              <w:rPr>
                                <w:b/>
                                <w:color w:val="000000"/>
                              </w:rPr>
                              <w:t>DZIAŁ</w:t>
                            </w:r>
                            <w:r>
                              <w:rPr>
                                <w:b/>
                                <w:color w:val="000000"/>
                                <w:spacing w:val="-6"/>
                              </w:rPr>
                              <w:t xml:space="preserve"> </w:t>
                            </w:r>
                            <w:r>
                              <w:rPr>
                                <w:b/>
                                <w:color w:val="000000"/>
                              </w:rPr>
                              <w:t>XXI</w:t>
                            </w:r>
                            <w:r w:rsidR="00837AF9">
                              <w:rPr>
                                <w:b/>
                                <w:color w:val="000000"/>
                              </w:rPr>
                              <w:t>V</w:t>
                            </w:r>
                            <w:r>
                              <w:rPr>
                                <w:b/>
                                <w:color w:val="000000"/>
                                <w:spacing w:val="-4"/>
                              </w:rPr>
                              <w:t xml:space="preserve"> </w:t>
                            </w:r>
                            <w:r>
                              <w:rPr>
                                <w:b/>
                                <w:color w:val="000000"/>
                              </w:rPr>
                              <w:t>Wykaz</w:t>
                            </w:r>
                            <w:r>
                              <w:rPr>
                                <w:b/>
                                <w:color w:val="000000"/>
                                <w:spacing w:val="-6"/>
                              </w:rPr>
                              <w:t xml:space="preserve"> </w:t>
                            </w:r>
                            <w:r>
                              <w:rPr>
                                <w:b/>
                                <w:color w:val="000000"/>
                              </w:rPr>
                              <w:t>załączników</w:t>
                            </w:r>
                            <w:r>
                              <w:rPr>
                                <w:b/>
                                <w:color w:val="000000"/>
                                <w:spacing w:val="-3"/>
                              </w:rPr>
                              <w:t xml:space="preserve"> </w:t>
                            </w:r>
                            <w:r>
                              <w:rPr>
                                <w:b/>
                                <w:color w:val="000000"/>
                              </w:rPr>
                              <w:t>do</w:t>
                            </w:r>
                            <w:r>
                              <w:rPr>
                                <w:b/>
                                <w:color w:val="000000"/>
                                <w:spacing w:val="-3"/>
                              </w:rPr>
                              <w:t xml:space="preserve"> </w:t>
                            </w:r>
                            <w:r>
                              <w:rPr>
                                <w:b/>
                                <w:color w:val="000000"/>
                                <w:spacing w:val="-4"/>
                              </w:rPr>
                              <w:t>SWZ.</w:t>
                            </w:r>
                          </w:p>
                        </w:txbxContent>
                      </wps:txbx>
                      <wps:bodyPr wrap="square" lIns="0" tIns="0" rIns="0" bIns="0" rtlCol="0">
                        <a:noAutofit/>
                      </wps:bodyPr>
                    </wps:wsp>
                  </a:graphicData>
                </a:graphic>
              </wp:anchor>
            </w:drawing>
          </mc:Choice>
          <mc:Fallback>
            <w:pict>
              <v:shape w14:anchorId="796EA654" id="Textbox 30" o:spid="_x0000_s1049" type="#_x0000_t202" style="position:absolute;left:0;text-align:left;margin-left:76.2pt;margin-top:13pt;width:472.65pt;height:21.15pt;z-index:-1571635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" fillcolor="white [3201]" strokecolor="#4bacc6 [3208]" strokeweight="2pt">
                <v:path arrowok="t"/>
                <v:textbox inset="0,0,0,0">
                  <w:txbxContent>
                    <w:p w14:paraId="39BD274E" w14:textId="19A7A811" w:rsidR="00383220" w:rsidRDefault="00377290" w:rsidP="000038AF">
                      <w:pPr>
                        <w:pBdr>
                          <w:top w:val="single" w:sz="4" w:space="1" w:color="auto"/>
                          <w:left w:val="single" w:sz="4" w:space="4" w:color="auto"/>
                          <w:bottom w:val="single" w:sz="4" w:space="1" w:color="auto"/>
                          <w:right w:val="single" w:sz="4" w:space="4" w:color="auto"/>
                        </w:pBdr>
                        <w:shd w:val="clear" w:color="auto" w:fill="DBE5F1" w:themeFill="accent1" w:themeFillTint="33"/>
                        <w:spacing w:line="252" w:lineRule="exact"/>
                        <w:ind w:left="64"/>
                        <w:rPr>
                          <w:b/>
                          <w:color w:val="000000"/>
                        </w:rPr>
                      </w:pPr>
                      <w:bookmarkStart w:id="21" w:name="_bookmark25"/>
                      <w:bookmarkEnd w:id="21"/>
                      <w:r>
                        <w:rPr>
                          <w:b/>
                          <w:color w:val="000000"/>
                        </w:rPr>
                        <w:t>DZIAŁ</w:t>
                      </w:r>
                      <w:r>
                        <w:rPr>
                          <w:b/>
                          <w:color w:val="000000"/>
                          <w:spacing w:val="-6"/>
                        </w:rPr>
                        <w:t xml:space="preserve"> </w:t>
                      </w:r>
                      <w:r>
                        <w:rPr>
                          <w:b/>
                          <w:color w:val="000000"/>
                        </w:rPr>
                        <w:t>XXI</w:t>
                      </w:r>
                      <w:r w:rsidR="00837AF9">
                        <w:rPr>
                          <w:b/>
                          <w:color w:val="000000"/>
                        </w:rPr>
                        <w:t>V</w:t>
                      </w:r>
                      <w:r>
                        <w:rPr>
                          <w:b/>
                          <w:color w:val="000000"/>
                          <w:spacing w:val="-4"/>
                        </w:rPr>
                        <w:t xml:space="preserve"> </w:t>
                      </w:r>
                      <w:r>
                        <w:rPr>
                          <w:b/>
                          <w:color w:val="000000"/>
                        </w:rPr>
                        <w:t>Wykaz</w:t>
                      </w:r>
                      <w:r>
                        <w:rPr>
                          <w:b/>
                          <w:color w:val="000000"/>
                          <w:spacing w:val="-6"/>
                        </w:rPr>
                        <w:t xml:space="preserve"> </w:t>
                      </w:r>
                      <w:r>
                        <w:rPr>
                          <w:b/>
                          <w:color w:val="000000"/>
                        </w:rPr>
                        <w:t>załączników</w:t>
                      </w:r>
                      <w:r>
                        <w:rPr>
                          <w:b/>
                          <w:color w:val="000000"/>
                          <w:spacing w:val="-3"/>
                        </w:rPr>
                        <w:t xml:space="preserve"> </w:t>
                      </w:r>
                      <w:r>
                        <w:rPr>
                          <w:b/>
                          <w:color w:val="000000"/>
                        </w:rPr>
                        <w:t>do</w:t>
                      </w:r>
                      <w:r>
                        <w:rPr>
                          <w:b/>
                          <w:color w:val="000000"/>
                          <w:spacing w:val="-3"/>
                        </w:rPr>
                        <w:t xml:space="preserve"> </w:t>
                      </w:r>
                      <w:r>
                        <w:rPr>
                          <w:b/>
                          <w:color w:val="000000"/>
                          <w:spacing w:val="-4"/>
                        </w:rPr>
                        <w:t>SWZ.</w:t>
                      </w:r>
                    </w:p>
                  </w:txbxContent>
                </v:textbox>
                <w10:wrap type="topAndBottom" anchorx="page"/>
              </v:shape>
            </w:pict>
          </mc:Fallback>
        </mc:AlternateContent>
      </w:r>
    </w:p>
    <w:tbl>
      <w:tblPr>
        <w:tblStyle w:val="TableNormal"/>
        <w:tblW w:w="0" w:type="auto"/>
        <w:tblInd w:w="3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2554"/>
        <w:gridCol w:w="5811"/>
      </w:tblGrid>
      <w:tr w:rsidR="00383220" w:rsidRPr="0030212B" w14:paraId="38D3A705" w14:textId="77777777">
        <w:trPr>
          <w:trHeight w:val="253"/>
        </w:trPr>
        <w:tc>
          <w:tcPr>
            <w:tcW w:w="708" w:type="dxa"/>
          </w:tcPr>
          <w:p w14:paraId="23ACF0AF" w14:textId="77777777" w:rsidR="00383220" w:rsidRPr="0030212B" w:rsidRDefault="00377290" w:rsidP="0030212B">
            <w:pPr>
              <w:pStyle w:val="TableParagraph"/>
              <w:spacing w:line="276" w:lineRule="auto"/>
              <w:jc w:val="both"/>
              <w:rPr>
                <w:rFonts w:asciiTheme="minorHAnsi" w:hAnsiTheme="minorHAnsi" w:cstheme="minorHAnsi"/>
                <w:b/>
              </w:rPr>
            </w:pPr>
            <w:r w:rsidRPr="0030212B">
              <w:rPr>
                <w:rFonts w:asciiTheme="minorHAnsi" w:hAnsiTheme="minorHAnsi" w:cstheme="minorHAnsi"/>
                <w:b/>
                <w:spacing w:val="-5"/>
              </w:rPr>
              <w:t>Lp.</w:t>
            </w:r>
          </w:p>
        </w:tc>
        <w:tc>
          <w:tcPr>
            <w:tcW w:w="2554" w:type="dxa"/>
          </w:tcPr>
          <w:p w14:paraId="3C9A3B3F" w14:textId="77777777" w:rsidR="00383220" w:rsidRPr="0030212B" w:rsidRDefault="00377290" w:rsidP="0030212B">
            <w:pPr>
              <w:pStyle w:val="TableParagraph"/>
              <w:spacing w:line="276" w:lineRule="auto"/>
              <w:jc w:val="both"/>
              <w:rPr>
                <w:rFonts w:asciiTheme="minorHAnsi" w:hAnsiTheme="minorHAnsi" w:cstheme="minorHAnsi"/>
                <w:b/>
              </w:rPr>
            </w:pPr>
            <w:r w:rsidRPr="0030212B">
              <w:rPr>
                <w:rFonts w:asciiTheme="minorHAnsi" w:hAnsiTheme="minorHAnsi" w:cstheme="minorHAnsi"/>
                <w:b/>
              </w:rPr>
              <w:t>Oznaczenie</w:t>
            </w:r>
            <w:r w:rsidRPr="0030212B">
              <w:rPr>
                <w:rFonts w:asciiTheme="minorHAnsi" w:hAnsiTheme="minorHAnsi" w:cstheme="minorHAnsi"/>
                <w:b/>
                <w:spacing w:val="-5"/>
              </w:rPr>
              <w:t xml:space="preserve"> </w:t>
            </w:r>
            <w:r w:rsidRPr="0030212B">
              <w:rPr>
                <w:rFonts w:asciiTheme="minorHAnsi" w:hAnsiTheme="minorHAnsi" w:cstheme="minorHAnsi"/>
                <w:b/>
                <w:spacing w:val="-2"/>
              </w:rPr>
              <w:t>załącznika</w:t>
            </w:r>
          </w:p>
        </w:tc>
        <w:tc>
          <w:tcPr>
            <w:tcW w:w="5811" w:type="dxa"/>
          </w:tcPr>
          <w:p w14:paraId="03DFB948" w14:textId="77777777" w:rsidR="00383220" w:rsidRPr="0030212B" w:rsidRDefault="00377290" w:rsidP="0030212B">
            <w:pPr>
              <w:pStyle w:val="TableParagraph"/>
              <w:spacing w:line="276" w:lineRule="auto"/>
              <w:jc w:val="both"/>
              <w:rPr>
                <w:rFonts w:asciiTheme="minorHAnsi" w:hAnsiTheme="minorHAnsi" w:cstheme="minorHAnsi"/>
                <w:b/>
              </w:rPr>
            </w:pPr>
            <w:r w:rsidRPr="0030212B">
              <w:rPr>
                <w:rFonts w:asciiTheme="minorHAnsi" w:hAnsiTheme="minorHAnsi" w:cstheme="minorHAnsi"/>
                <w:b/>
              </w:rPr>
              <w:t>Nazwa</w:t>
            </w:r>
            <w:r w:rsidRPr="0030212B">
              <w:rPr>
                <w:rFonts w:asciiTheme="minorHAnsi" w:hAnsiTheme="minorHAnsi" w:cstheme="minorHAnsi"/>
                <w:b/>
                <w:spacing w:val="-8"/>
              </w:rPr>
              <w:t xml:space="preserve"> </w:t>
            </w:r>
            <w:r w:rsidRPr="0030212B">
              <w:rPr>
                <w:rFonts w:asciiTheme="minorHAnsi" w:hAnsiTheme="minorHAnsi" w:cstheme="minorHAnsi"/>
                <w:b/>
                <w:spacing w:val="-2"/>
              </w:rPr>
              <w:t>załącznika</w:t>
            </w:r>
          </w:p>
        </w:tc>
      </w:tr>
      <w:tr w:rsidR="00383220" w:rsidRPr="0030212B" w14:paraId="03E5ECD7" w14:textId="77777777">
        <w:trPr>
          <w:trHeight w:val="251"/>
        </w:trPr>
        <w:tc>
          <w:tcPr>
            <w:tcW w:w="708" w:type="dxa"/>
          </w:tcPr>
          <w:p w14:paraId="2ABB3692" w14:textId="77777777" w:rsidR="00383220" w:rsidRPr="0030212B" w:rsidRDefault="00377290" w:rsidP="0030212B">
            <w:pPr>
              <w:pStyle w:val="TableParagraph"/>
              <w:spacing w:line="276" w:lineRule="auto"/>
              <w:jc w:val="both"/>
              <w:rPr>
                <w:rFonts w:asciiTheme="minorHAnsi" w:hAnsiTheme="minorHAnsi" w:cstheme="minorHAnsi"/>
              </w:rPr>
            </w:pPr>
            <w:r w:rsidRPr="0030212B">
              <w:rPr>
                <w:rFonts w:asciiTheme="minorHAnsi" w:hAnsiTheme="minorHAnsi" w:cstheme="minorHAnsi"/>
                <w:spacing w:val="-5"/>
              </w:rPr>
              <w:t>1.</w:t>
            </w:r>
          </w:p>
        </w:tc>
        <w:tc>
          <w:tcPr>
            <w:tcW w:w="2554" w:type="dxa"/>
          </w:tcPr>
          <w:p w14:paraId="6B294B04" w14:textId="77777777" w:rsidR="00383220" w:rsidRPr="0030212B" w:rsidRDefault="00377290" w:rsidP="0030212B">
            <w:pPr>
              <w:pStyle w:val="TableParagraph"/>
              <w:spacing w:line="276" w:lineRule="auto"/>
              <w:jc w:val="both"/>
              <w:rPr>
                <w:rFonts w:asciiTheme="minorHAnsi" w:hAnsiTheme="minorHAnsi" w:cstheme="minorHAnsi"/>
              </w:rPr>
            </w:pPr>
            <w:r w:rsidRPr="0030212B">
              <w:rPr>
                <w:rFonts w:asciiTheme="minorHAnsi" w:hAnsiTheme="minorHAnsi" w:cstheme="minorHAnsi"/>
              </w:rPr>
              <w:t>Załącznik</w:t>
            </w:r>
            <w:r w:rsidRPr="0030212B">
              <w:rPr>
                <w:rFonts w:asciiTheme="minorHAnsi" w:hAnsiTheme="minorHAnsi" w:cstheme="minorHAnsi"/>
                <w:spacing w:val="-5"/>
              </w:rPr>
              <w:t xml:space="preserve"> </w:t>
            </w:r>
            <w:r w:rsidRPr="0030212B">
              <w:rPr>
                <w:rFonts w:asciiTheme="minorHAnsi" w:hAnsiTheme="minorHAnsi" w:cstheme="minorHAnsi"/>
              </w:rPr>
              <w:t>nr</w:t>
            </w:r>
            <w:r w:rsidRPr="0030212B">
              <w:rPr>
                <w:rFonts w:asciiTheme="minorHAnsi" w:hAnsiTheme="minorHAnsi" w:cstheme="minorHAnsi"/>
                <w:spacing w:val="-3"/>
              </w:rPr>
              <w:t xml:space="preserve"> </w:t>
            </w:r>
            <w:r w:rsidRPr="0030212B">
              <w:rPr>
                <w:rFonts w:asciiTheme="minorHAnsi" w:hAnsiTheme="minorHAnsi" w:cstheme="minorHAnsi"/>
                <w:spacing w:val="-10"/>
              </w:rPr>
              <w:t>1</w:t>
            </w:r>
          </w:p>
        </w:tc>
        <w:tc>
          <w:tcPr>
            <w:tcW w:w="5811" w:type="dxa"/>
          </w:tcPr>
          <w:p w14:paraId="2A2FB956" w14:textId="77777777" w:rsidR="00383220" w:rsidRPr="0030212B" w:rsidRDefault="00377290" w:rsidP="0030212B">
            <w:pPr>
              <w:pStyle w:val="TableParagraph"/>
              <w:spacing w:line="276" w:lineRule="auto"/>
              <w:jc w:val="both"/>
              <w:rPr>
                <w:rFonts w:asciiTheme="minorHAnsi" w:hAnsiTheme="minorHAnsi" w:cstheme="minorHAnsi"/>
              </w:rPr>
            </w:pPr>
            <w:r w:rsidRPr="0030212B">
              <w:rPr>
                <w:rFonts w:asciiTheme="minorHAnsi" w:hAnsiTheme="minorHAnsi" w:cstheme="minorHAnsi"/>
              </w:rPr>
              <w:t>Wzór</w:t>
            </w:r>
            <w:r w:rsidRPr="0030212B">
              <w:rPr>
                <w:rFonts w:asciiTheme="minorHAnsi" w:hAnsiTheme="minorHAnsi" w:cstheme="minorHAnsi"/>
                <w:spacing w:val="-6"/>
              </w:rPr>
              <w:t xml:space="preserve"> </w:t>
            </w:r>
            <w:r w:rsidRPr="0030212B">
              <w:rPr>
                <w:rFonts w:asciiTheme="minorHAnsi" w:hAnsiTheme="minorHAnsi" w:cstheme="minorHAnsi"/>
              </w:rPr>
              <w:t>Formularza</w:t>
            </w:r>
            <w:r w:rsidRPr="0030212B">
              <w:rPr>
                <w:rFonts w:asciiTheme="minorHAnsi" w:hAnsiTheme="minorHAnsi" w:cstheme="minorHAnsi"/>
                <w:spacing w:val="-3"/>
              </w:rPr>
              <w:t xml:space="preserve"> </w:t>
            </w:r>
            <w:r w:rsidRPr="0030212B">
              <w:rPr>
                <w:rFonts w:asciiTheme="minorHAnsi" w:hAnsiTheme="minorHAnsi" w:cstheme="minorHAnsi"/>
                <w:spacing w:val="-2"/>
              </w:rPr>
              <w:t>Oferty</w:t>
            </w:r>
          </w:p>
        </w:tc>
      </w:tr>
      <w:tr w:rsidR="00383220" w:rsidRPr="0030212B" w14:paraId="489A8103" w14:textId="77777777">
        <w:trPr>
          <w:trHeight w:val="253"/>
        </w:trPr>
        <w:tc>
          <w:tcPr>
            <w:tcW w:w="708" w:type="dxa"/>
          </w:tcPr>
          <w:p w14:paraId="26BBAA5B" w14:textId="77777777" w:rsidR="00383220" w:rsidRPr="0030212B" w:rsidRDefault="00377290" w:rsidP="0030212B">
            <w:pPr>
              <w:pStyle w:val="TableParagraph"/>
              <w:spacing w:before="1" w:line="276" w:lineRule="auto"/>
              <w:jc w:val="both"/>
              <w:rPr>
                <w:rFonts w:asciiTheme="minorHAnsi" w:hAnsiTheme="minorHAnsi" w:cstheme="minorHAnsi"/>
              </w:rPr>
            </w:pPr>
            <w:r w:rsidRPr="0030212B">
              <w:rPr>
                <w:rFonts w:asciiTheme="minorHAnsi" w:hAnsiTheme="minorHAnsi" w:cstheme="minorHAnsi"/>
                <w:spacing w:val="-5"/>
              </w:rPr>
              <w:t>2.</w:t>
            </w:r>
          </w:p>
        </w:tc>
        <w:tc>
          <w:tcPr>
            <w:tcW w:w="2554" w:type="dxa"/>
          </w:tcPr>
          <w:p w14:paraId="08832C05" w14:textId="77777777" w:rsidR="00383220" w:rsidRPr="0030212B" w:rsidRDefault="00377290" w:rsidP="0030212B">
            <w:pPr>
              <w:pStyle w:val="TableParagraph"/>
              <w:spacing w:before="1" w:line="276" w:lineRule="auto"/>
              <w:jc w:val="both"/>
              <w:rPr>
                <w:rFonts w:asciiTheme="minorHAnsi" w:hAnsiTheme="minorHAnsi" w:cstheme="minorHAnsi"/>
              </w:rPr>
            </w:pPr>
            <w:r w:rsidRPr="0030212B">
              <w:rPr>
                <w:rFonts w:asciiTheme="minorHAnsi" w:hAnsiTheme="minorHAnsi" w:cstheme="minorHAnsi"/>
              </w:rPr>
              <w:t>Załącznik</w:t>
            </w:r>
            <w:r w:rsidRPr="0030212B">
              <w:rPr>
                <w:rFonts w:asciiTheme="minorHAnsi" w:hAnsiTheme="minorHAnsi" w:cstheme="minorHAnsi"/>
                <w:spacing w:val="-5"/>
              </w:rPr>
              <w:t xml:space="preserve"> </w:t>
            </w:r>
            <w:r w:rsidRPr="0030212B">
              <w:rPr>
                <w:rFonts w:asciiTheme="minorHAnsi" w:hAnsiTheme="minorHAnsi" w:cstheme="minorHAnsi"/>
              </w:rPr>
              <w:t>nr</w:t>
            </w:r>
            <w:r w:rsidRPr="0030212B">
              <w:rPr>
                <w:rFonts w:asciiTheme="minorHAnsi" w:hAnsiTheme="minorHAnsi" w:cstheme="minorHAnsi"/>
                <w:spacing w:val="-3"/>
              </w:rPr>
              <w:t xml:space="preserve"> </w:t>
            </w:r>
            <w:r w:rsidRPr="0030212B">
              <w:rPr>
                <w:rFonts w:asciiTheme="minorHAnsi" w:hAnsiTheme="minorHAnsi" w:cstheme="minorHAnsi"/>
                <w:spacing w:val="-10"/>
              </w:rPr>
              <w:t>2</w:t>
            </w:r>
          </w:p>
        </w:tc>
        <w:tc>
          <w:tcPr>
            <w:tcW w:w="5811" w:type="dxa"/>
          </w:tcPr>
          <w:p w14:paraId="2B3C6FD1" w14:textId="77777777" w:rsidR="00383220" w:rsidRPr="0030212B" w:rsidRDefault="00377290" w:rsidP="0030212B">
            <w:pPr>
              <w:pStyle w:val="TableParagraph"/>
              <w:spacing w:before="1" w:line="276" w:lineRule="auto"/>
              <w:jc w:val="both"/>
              <w:rPr>
                <w:rFonts w:asciiTheme="minorHAnsi" w:hAnsiTheme="minorHAnsi" w:cstheme="minorHAnsi"/>
              </w:rPr>
            </w:pPr>
            <w:r w:rsidRPr="0030212B">
              <w:rPr>
                <w:rFonts w:asciiTheme="minorHAnsi" w:hAnsiTheme="minorHAnsi" w:cstheme="minorHAnsi"/>
                <w:spacing w:val="-2"/>
              </w:rPr>
              <w:t>Formularz</w:t>
            </w:r>
            <w:r w:rsidRPr="0030212B">
              <w:rPr>
                <w:rFonts w:asciiTheme="minorHAnsi" w:hAnsiTheme="minorHAnsi" w:cstheme="minorHAnsi"/>
                <w:spacing w:val="31"/>
              </w:rPr>
              <w:t xml:space="preserve"> </w:t>
            </w:r>
            <w:r w:rsidRPr="0030212B">
              <w:rPr>
                <w:rFonts w:asciiTheme="minorHAnsi" w:hAnsiTheme="minorHAnsi" w:cstheme="minorHAnsi"/>
                <w:spacing w:val="-2"/>
              </w:rPr>
              <w:t>asortymentowo-ilościowy</w:t>
            </w:r>
          </w:p>
        </w:tc>
      </w:tr>
      <w:tr w:rsidR="00383220" w:rsidRPr="0030212B" w14:paraId="70CFE5C8" w14:textId="77777777">
        <w:trPr>
          <w:trHeight w:val="253"/>
        </w:trPr>
        <w:tc>
          <w:tcPr>
            <w:tcW w:w="708" w:type="dxa"/>
          </w:tcPr>
          <w:p w14:paraId="6A5432FE" w14:textId="77777777" w:rsidR="00383220" w:rsidRPr="0030212B" w:rsidRDefault="00377290" w:rsidP="0030212B">
            <w:pPr>
              <w:pStyle w:val="TableParagraph"/>
              <w:spacing w:line="276" w:lineRule="auto"/>
              <w:jc w:val="both"/>
              <w:rPr>
                <w:rFonts w:asciiTheme="minorHAnsi" w:hAnsiTheme="minorHAnsi" w:cstheme="minorHAnsi"/>
              </w:rPr>
            </w:pPr>
            <w:r w:rsidRPr="0030212B">
              <w:rPr>
                <w:rFonts w:asciiTheme="minorHAnsi" w:hAnsiTheme="minorHAnsi" w:cstheme="minorHAnsi"/>
                <w:spacing w:val="-5"/>
              </w:rPr>
              <w:t>3.</w:t>
            </w:r>
          </w:p>
        </w:tc>
        <w:tc>
          <w:tcPr>
            <w:tcW w:w="2554" w:type="dxa"/>
          </w:tcPr>
          <w:p w14:paraId="3B35317C" w14:textId="77777777" w:rsidR="00383220" w:rsidRPr="0030212B" w:rsidRDefault="00377290" w:rsidP="0030212B">
            <w:pPr>
              <w:pStyle w:val="TableParagraph"/>
              <w:spacing w:line="276" w:lineRule="auto"/>
              <w:jc w:val="both"/>
              <w:rPr>
                <w:rFonts w:asciiTheme="minorHAnsi" w:hAnsiTheme="minorHAnsi" w:cstheme="minorHAnsi"/>
              </w:rPr>
            </w:pPr>
            <w:r w:rsidRPr="0030212B">
              <w:rPr>
                <w:rFonts w:asciiTheme="minorHAnsi" w:hAnsiTheme="minorHAnsi" w:cstheme="minorHAnsi"/>
              </w:rPr>
              <w:t>Załącznik</w:t>
            </w:r>
            <w:r w:rsidRPr="0030212B">
              <w:rPr>
                <w:rFonts w:asciiTheme="minorHAnsi" w:hAnsiTheme="minorHAnsi" w:cstheme="minorHAnsi"/>
                <w:spacing w:val="-5"/>
              </w:rPr>
              <w:t xml:space="preserve"> </w:t>
            </w:r>
            <w:r w:rsidRPr="0030212B">
              <w:rPr>
                <w:rFonts w:asciiTheme="minorHAnsi" w:hAnsiTheme="minorHAnsi" w:cstheme="minorHAnsi"/>
              </w:rPr>
              <w:t>nr</w:t>
            </w:r>
            <w:r w:rsidRPr="0030212B">
              <w:rPr>
                <w:rFonts w:asciiTheme="minorHAnsi" w:hAnsiTheme="minorHAnsi" w:cstheme="minorHAnsi"/>
                <w:spacing w:val="-3"/>
              </w:rPr>
              <w:t xml:space="preserve"> </w:t>
            </w:r>
            <w:r w:rsidRPr="0030212B">
              <w:rPr>
                <w:rFonts w:asciiTheme="minorHAnsi" w:hAnsiTheme="minorHAnsi" w:cstheme="minorHAnsi"/>
                <w:spacing w:val="-10"/>
              </w:rPr>
              <w:t>3</w:t>
            </w:r>
          </w:p>
        </w:tc>
        <w:tc>
          <w:tcPr>
            <w:tcW w:w="5811" w:type="dxa"/>
          </w:tcPr>
          <w:p w14:paraId="02B83B84" w14:textId="52014149" w:rsidR="00383220" w:rsidRPr="0030212B" w:rsidRDefault="00315DFE" w:rsidP="0030212B">
            <w:pPr>
              <w:pStyle w:val="TableParagraph"/>
              <w:spacing w:line="276" w:lineRule="auto"/>
              <w:jc w:val="both"/>
              <w:rPr>
                <w:rFonts w:asciiTheme="minorHAnsi" w:hAnsiTheme="minorHAnsi" w:cstheme="minorHAnsi"/>
              </w:rPr>
            </w:pPr>
            <w:r w:rsidRPr="00DA76F9">
              <w:t xml:space="preserve">Wzór oświadczenia dotyczącego przesłanek wykluczenia </w:t>
            </w:r>
            <w:r w:rsidRPr="00DA76F9">
              <w:br/>
              <w:t>i spełniania warunków udziału w postępowaniu</w:t>
            </w:r>
          </w:p>
        </w:tc>
      </w:tr>
    </w:tbl>
    <w:p w14:paraId="201778FC" w14:textId="77777777" w:rsidR="00F259C4" w:rsidRPr="0030212B" w:rsidRDefault="00F259C4" w:rsidP="0030212B">
      <w:pPr>
        <w:spacing w:line="276" w:lineRule="auto"/>
        <w:jc w:val="both"/>
        <w:rPr>
          <w:rFonts w:asciiTheme="minorHAnsi" w:hAnsiTheme="minorHAnsi" w:cstheme="minorHAnsi"/>
        </w:rPr>
      </w:pPr>
    </w:p>
    <w:sectPr w:rsidR="00F259C4" w:rsidRPr="0030212B" w:rsidSect="000038AF">
      <w:type w:val="continuous"/>
      <w:pgSz w:w="11910" w:h="16840"/>
      <w:pgMar w:top="1440" w:right="1080" w:bottom="1440" w:left="1080" w:header="0" w:footer="1026"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917543" w14:textId="77777777" w:rsidR="0078784D" w:rsidRDefault="0078784D">
      <w:r>
        <w:separator/>
      </w:r>
    </w:p>
  </w:endnote>
  <w:endnote w:type="continuationSeparator" w:id="0">
    <w:p w14:paraId="7F39E2B9" w14:textId="77777777" w:rsidR="0078784D" w:rsidRDefault="007878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316B74" w14:textId="77777777" w:rsidR="00383220" w:rsidRDefault="00377290">
    <w:pPr>
      <w:pStyle w:val="Tekstpodstawowy"/>
      <w:spacing w:line="14" w:lineRule="auto"/>
      <w:ind w:firstLine="0"/>
      <w:jc w:val="left"/>
      <w:rPr>
        <w:sz w:val="20"/>
      </w:rPr>
    </w:pPr>
    <w:r>
      <w:rPr>
        <w:noProof/>
      </w:rPr>
      <mc:AlternateContent>
        <mc:Choice Requires="wps">
          <w:drawing>
            <wp:anchor distT="0" distB="0" distL="0" distR="0" simplePos="0" relativeHeight="487129600" behindDoc="1" locked="0" layoutInCell="1" allowOverlap="1" wp14:anchorId="2BB2693E" wp14:editId="767C2C4A">
              <wp:simplePos x="0" y="0"/>
              <wp:positionH relativeFrom="page">
                <wp:posOffset>6830314</wp:posOffset>
              </wp:positionH>
              <wp:positionV relativeFrom="page">
                <wp:posOffset>9856554</wp:posOffset>
              </wp:positionV>
              <wp:extent cx="241300" cy="19431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14:paraId="75ECAC98" w14:textId="77777777" w:rsidR="00383220" w:rsidRDefault="00377290">
                          <w:pPr>
                            <w:spacing w:before="10"/>
                            <w:ind w:left="60"/>
                            <w:rPr>
                              <w:sz w:val="24"/>
                            </w:rPr>
                          </w:pPr>
                          <w:r>
                            <w:rPr>
                              <w:spacing w:val="-5"/>
                              <w:sz w:val="24"/>
                            </w:rPr>
                            <w:fldChar w:fldCharType="begin"/>
                          </w:r>
                          <w:r>
                            <w:rPr>
                              <w:spacing w:val="-5"/>
                              <w:sz w:val="24"/>
                            </w:rPr>
                            <w:instrText xml:space="preserve"> PAGE </w:instrText>
                          </w:r>
                          <w:r>
                            <w:rPr>
                              <w:spacing w:val="-5"/>
                              <w:sz w:val="24"/>
                            </w:rPr>
                            <w:fldChar w:fldCharType="separate"/>
                          </w:r>
                          <w:r>
                            <w:rPr>
                              <w:spacing w:val="-5"/>
                              <w:sz w:val="24"/>
                            </w:rPr>
                            <w:t>10</w:t>
                          </w:r>
                          <w:r>
                            <w:rPr>
                              <w:spacing w:val="-5"/>
                              <w:sz w:val="24"/>
                            </w:rPr>
                            <w:fldChar w:fldCharType="end"/>
                          </w:r>
                        </w:p>
                      </w:txbxContent>
                    </wps:txbx>
                    <wps:bodyPr wrap="square" lIns="0" tIns="0" rIns="0" bIns="0" rtlCol="0">
                      <a:noAutofit/>
                    </wps:bodyPr>
                  </wps:wsp>
                </a:graphicData>
              </a:graphic>
            </wp:anchor>
          </w:drawing>
        </mc:Choice>
        <mc:Fallback>
          <w:pict>
            <v:shapetype w14:anchorId="2BB2693E" id="_x0000_t202" coordsize="21600,21600" o:spt="202" path="m,l,21600r21600,l21600,xe">
              <v:stroke joinstyle="miter"/>
              <v:path gradientshapeok="t" o:connecttype="rect"/>
            </v:shapetype>
            <v:shape id="Textbox 5" o:spid="_x0000_s1050" type="#_x0000_t202" style="position:absolute;margin-left:537.8pt;margin-top:776.1pt;width:19pt;height:15.3pt;z-index:-161868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" filled="f" stroked="f">
              <v:textbox inset="0,0,0,0">
                <w:txbxContent>
                  <w:p w14:paraId="75ECAC98" w14:textId="77777777" w:rsidR="00383220" w:rsidRDefault="00377290">
                    <w:pPr>
                      <w:spacing w:before="10"/>
                      <w:ind w:left="60"/>
                      <w:rPr>
                        <w:sz w:val="24"/>
                      </w:rPr>
                    </w:pPr>
                    <w:r>
                      <w:rPr>
                        <w:spacing w:val="-5"/>
                        <w:sz w:val="24"/>
                      </w:rPr>
                      <w:fldChar w:fldCharType="begin"/>
                    </w:r>
                    <w:r>
                      <w:rPr>
                        <w:spacing w:val="-5"/>
                        <w:sz w:val="24"/>
                      </w:rPr>
                      <w:instrText xml:space="preserve"> PAGE </w:instrText>
                    </w:r>
                    <w:r>
                      <w:rPr>
                        <w:spacing w:val="-5"/>
                        <w:sz w:val="24"/>
                      </w:rPr>
                      <w:fldChar w:fldCharType="separate"/>
                    </w:r>
                    <w:r>
                      <w:rPr>
                        <w:spacing w:val="-5"/>
                        <w:sz w:val="24"/>
                      </w:rPr>
                      <w:t>10</w:t>
                    </w:r>
                    <w:r>
                      <w:rPr>
                        <w:spacing w:val="-5"/>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87E01B" w14:textId="77777777" w:rsidR="0078784D" w:rsidRDefault="0078784D">
      <w:r>
        <w:separator/>
      </w:r>
    </w:p>
  </w:footnote>
  <w:footnote w:type="continuationSeparator" w:id="0">
    <w:p w14:paraId="40D9A602" w14:textId="77777777" w:rsidR="0078784D" w:rsidRDefault="0078784D">
      <w:r>
        <w:continuationSeparator/>
      </w:r>
    </w:p>
  </w:footnote>
  <w:footnote w:id="1">
    <w:p w14:paraId="7CD797E8" w14:textId="77777777" w:rsidR="00F20676" w:rsidRDefault="00F20676" w:rsidP="00F20676">
      <w:pPr>
        <w:pStyle w:val="Tekstprzypisudolnego"/>
      </w:pPr>
      <w:r>
        <w:rPr>
          <w:rStyle w:val="Odwoanieprzypisudolnego"/>
        </w:rPr>
        <w:footnoteRef/>
      </w:r>
      <w:r>
        <w:t xml:space="preserve"> </w:t>
      </w:r>
      <w:r>
        <w:rPr>
          <w:sz w:val="18"/>
          <w:szCs w:val="18"/>
        </w:rPr>
        <w:t>Wykaz poszczególnych dokumentów i oświadczeń składanych w postępowaniu oraz ich forma, sposób sporządzania i przekazywania zostały określone przez Zamawiającego w rozdz. X SWZ</w:t>
      </w:r>
    </w:p>
  </w:footnote>
  <w:footnote w:id="2">
    <w:p w14:paraId="75EBA09B" w14:textId="77777777" w:rsidR="00F20676" w:rsidRDefault="00F20676" w:rsidP="00F20676">
      <w:pPr>
        <w:pStyle w:val="Tekstprzypisudolnego"/>
      </w:pPr>
      <w:r>
        <w:rPr>
          <w:rStyle w:val="Odwoanieprzypisudolnego"/>
        </w:rPr>
        <w:footnoteRef/>
      </w:r>
      <w:r>
        <w:t xml:space="preserve"> Dotyczy w szczególności SWZ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D15D91" w14:textId="5AD986A8" w:rsidR="00AC7753" w:rsidRDefault="00AC775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03A65"/>
    <w:multiLevelType w:val="hybridMultilevel"/>
    <w:tmpl w:val="F7E6B570"/>
    <w:lvl w:ilvl="0" w:tplc="2CD8D014">
      <w:start w:val="1"/>
      <w:numFmt w:val="decimal"/>
      <w:lvlText w:val="%1."/>
      <w:lvlJc w:val="left"/>
      <w:pPr>
        <w:ind w:left="1018"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1" w:tplc="26749B02">
      <w:numFmt w:val="bullet"/>
      <w:lvlText w:val="•"/>
      <w:lvlJc w:val="left"/>
      <w:pPr>
        <w:ind w:left="1948" w:hanging="348"/>
      </w:pPr>
      <w:rPr>
        <w:rFonts w:hint="default"/>
        <w:lang w:val="pl-PL" w:eastAsia="en-US" w:bidi="ar-SA"/>
      </w:rPr>
    </w:lvl>
    <w:lvl w:ilvl="2" w:tplc="4386B964">
      <w:numFmt w:val="bullet"/>
      <w:lvlText w:val="•"/>
      <w:lvlJc w:val="left"/>
      <w:pPr>
        <w:ind w:left="2877" w:hanging="348"/>
      </w:pPr>
      <w:rPr>
        <w:rFonts w:hint="default"/>
        <w:lang w:val="pl-PL" w:eastAsia="en-US" w:bidi="ar-SA"/>
      </w:rPr>
    </w:lvl>
    <w:lvl w:ilvl="3" w:tplc="D480E186">
      <w:numFmt w:val="bullet"/>
      <w:lvlText w:val="•"/>
      <w:lvlJc w:val="left"/>
      <w:pPr>
        <w:ind w:left="3805" w:hanging="348"/>
      </w:pPr>
      <w:rPr>
        <w:rFonts w:hint="default"/>
        <w:lang w:val="pl-PL" w:eastAsia="en-US" w:bidi="ar-SA"/>
      </w:rPr>
    </w:lvl>
    <w:lvl w:ilvl="4" w:tplc="8FB8F382">
      <w:numFmt w:val="bullet"/>
      <w:lvlText w:val="•"/>
      <w:lvlJc w:val="left"/>
      <w:pPr>
        <w:ind w:left="4734" w:hanging="348"/>
      </w:pPr>
      <w:rPr>
        <w:rFonts w:hint="default"/>
        <w:lang w:val="pl-PL" w:eastAsia="en-US" w:bidi="ar-SA"/>
      </w:rPr>
    </w:lvl>
    <w:lvl w:ilvl="5" w:tplc="5BA6669A">
      <w:numFmt w:val="bullet"/>
      <w:lvlText w:val="•"/>
      <w:lvlJc w:val="left"/>
      <w:pPr>
        <w:ind w:left="5663" w:hanging="348"/>
      </w:pPr>
      <w:rPr>
        <w:rFonts w:hint="default"/>
        <w:lang w:val="pl-PL" w:eastAsia="en-US" w:bidi="ar-SA"/>
      </w:rPr>
    </w:lvl>
    <w:lvl w:ilvl="6" w:tplc="A05EBD2E">
      <w:numFmt w:val="bullet"/>
      <w:lvlText w:val="•"/>
      <w:lvlJc w:val="left"/>
      <w:pPr>
        <w:ind w:left="6591" w:hanging="348"/>
      </w:pPr>
      <w:rPr>
        <w:rFonts w:hint="default"/>
        <w:lang w:val="pl-PL" w:eastAsia="en-US" w:bidi="ar-SA"/>
      </w:rPr>
    </w:lvl>
    <w:lvl w:ilvl="7" w:tplc="2D92B50C">
      <w:numFmt w:val="bullet"/>
      <w:lvlText w:val="•"/>
      <w:lvlJc w:val="left"/>
      <w:pPr>
        <w:ind w:left="7520" w:hanging="348"/>
      </w:pPr>
      <w:rPr>
        <w:rFonts w:hint="default"/>
        <w:lang w:val="pl-PL" w:eastAsia="en-US" w:bidi="ar-SA"/>
      </w:rPr>
    </w:lvl>
    <w:lvl w:ilvl="8" w:tplc="1ADA6F8C">
      <w:numFmt w:val="bullet"/>
      <w:lvlText w:val="•"/>
      <w:lvlJc w:val="left"/>
      <w:pPr>
        <w:ind w:left="8449" w:hanging="348"/>
      </w:pPr>
      <w:rPr>
        <w:rFonts w:hint="default"/>
        <w:lang w:val="pl-PL" w:eastAsia="en-US" w:bidi="ar-SA"/>
      </w:rPr>
    </w:lvl>
  </w:abstractNum>
  <w:abstractNum w:abstractNumId="1" w15:restartNumberingAfterBreak="0">
    <w:nsid w:val="03EC2D0A"/>
    <w:multiLevelType w:val="hybridMultilevel"/>
    <w:tmpl w:val="10EC9976"/>
    <w:lvl w:ilvl="0" w:tplc="EA266538">
      <w:start w:val="1"/>
      <w:numFmt w:val="decimal"/>
      <w:lvlText w:val="%1."/>
      <w:lvlJc w:val="left"/>
      <w:pPr>
        <w:ind w:left="1006"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1" w:tplc="7D162F16">
      <w:start w:val="1"/>
      <w:numFmt w:val="decimal"/>
      <w:lvlText w:val="%2)"/>
      <w:lvlJc w:val="left"/>
      <w:pPr>
        <w:ind w:left="1366"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EA2C1BC8">
      <w:start w:val="1"/>
      <w:numFmt w:val="lowerLetter"/>
      <w:lvlText w:val="%3)"/>
      <w:lvlJc w:val="left"/>
      <w:pPr>
        <w:ind w:left="1726"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3" w:tplc="2990EF60">
      <w:numFmt w:val="bullet"/>
      <w:lvlText w:val="•"/>
      <w:lvlJc w:val="left"/>
      <w:pPr>
        <w:ind w:left="1460" w:hanging="348"/>
      </w:pPr>
      <w:rPr>
        <w:rFonts w:hint="default"/>
        <w:lang w:val="pl-PL" w:eastAsia="en-US" w:bidi="ar-SA"/>
      </w:rPr>
    </w:lvl>
    <w:lvl w:ilvl="4" w:tplc="BA167486">
      <w:numFmt w:val="bullet"/>
      <w:lvlText w:val="•"/>
      <w:lvlJc w:val="left"/>
      <w:pPr>
        <w:ind w:left="1720" w:hanging="348"/>
      </w:pPr>
      <w:rPr>
        <w:rFonts w:hint="default"/>
        <w:lang w:val="pl-PL" w:eastAsia="en-US" w:bidi="ar-SA"/>
      </w:rPr>
    </w:lvl>
    <w:lvl w:ilvl="5" w:tplc="CA467CAC">
      <w:numFmt w:val="bullet"/>
      <w:lvlText w:val="•"/>
      <w:lvlJc w:val="left"/>
      <w:pPr>
        <w:ind w:left="1820" w:hanging="348"/>
      </w:pPr>
      <w:rPr>
        <w:rFonts w:hint="default"/>
        <w:lang w:val="pl-PL" w:eastAsia="en-US" w:bidi="ar-SA"/>
      </w:rPr>
    </w:lvl>
    <w:lvl w:ilvl="6" w:tplc="31BEA9E8">
      <w:numFmt w:val="bullet"/>
      <w:lvlText w:val="•"/>
      <w:lvlJc w:val="left"/>
      <w:pPr>
        <w:ind w:left="3517" w:hanging="348"/>
      </w:pPr>
      <w:rPr>
        <w:rFonts w:hint="default"/>
        <w:lang w:val="pl-PL" w:eastAsia="en-US" w:bidi="ar-SA"/>
      </w:rPr>
    </w:lvl>
    <w:lvl w:ilvl="7" w:tplc="B8B8159A">
      <w:numFmt w:val="bullet"/>
      <w:lvlText w:val="•"/>
      <w:lvlJc w:val="left"/>
      <w:pPr>
        <w:ind w:left="5214" w:hanging="348"/>
      </w:pPr>
      <w:rPr>
        <w:rFonts w:hint="default"/>
        <w:lang w:val="pl-PL" w:eastAsia="en-US" w:bidi="ar-SA"/>
      </w:rPr>
    </w:lvl>
    <w:lvl w:ilvl="8" w:tplc="F342F03A">
      <w:numFmt w:val="bullet"/>
      <w:lvlText w:val="•"/>
      <w:lvlJc w:val="left"/>
      <w:pPr>
        <w:ind w:left="6911" w:hanging="348"/>
      </w:pPr>
      <w:rPr>
        <w:rFonts w:hint="default"/>
        <w:lang w:val="pl-PL" w:eastAsia="en-US" w:bidi="ar-SA"/>
      </w:rPr>
    </w:lvl>
  </w:abstractNum>
  <w:abstractNum w:abstractNumId="2" w15:restartNumberingAfterBreak="0">
    <w:nsid w:val="07335538"/>
    <w:multiLevelType w:val="hybridMultilevel"/>
    <w:tmpl w:val="1564DAF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5004A4"/>
    <w:multiLevelType w:val="hybridMultilevel"/>
    <w:tmpl w:val="BBA8BE76"/>
    <w:lvl w:ilvl="0" w:tplc="3114463A">
      <w:start w:val="1"/>
      <w:numFmt w:val="decimal"/>
      <w:lvlText w:val="%1."/>
      <w:lvlJc w:val="left"/>
      <w:pPr>
        <w:ind w:left="1093" w:hanging="274"/>
      </w:pPr>
      <w:rPr>
        <w:rFonts w:hint="default"/>
        <w:b w:val="0"/>
        <w:bCs/>
        <w:spacing w:val="0"/>
        <w:w w:val="100"/>
        <w:lang w:val="pl-PL" w:eastAsia="en-US" w:bidi="ar-SA"/>
      </w:rPr>
    </w:lvl>
    <w:lvl w:ilvl="1" w:tplc="27FEA520">
      <w:start w:val="1"/>
      <w:numFmt w:val="decimal"/>
      <w:lvlText w:val="%2)"/>
      <w:lvlJc w:val="left"/>
      <w:pPr>
        <w:ind w:left="1714" w:hanging="262"/>
      </w:pPr>
      <w:rPr>
        <w:rFonts w:ascii="Times New Roman" w:eastAsia="Times New Roman" w:hAnsi="Times New Roman" w:cs="Times New Roman" w:hint="default"/>
        <w:b w:val="0"/>
        <w:bCs w:val="0"/>
        <w:i w:val="0"/>
        <w:iCs w:val="0"/>
        <w:spacing w:val="0"/>
        <w:w w:val="100"/>
        <w:sz w:val="22"/>
        <w:szCs w:val="22"/>
        <w:lang w:val="pl-PL" w:eastAsia="en-US" w:bidi="ar-SA"/>
      </w:rPr>
    </w:lvl>
    <w:lvl w:ilvl="2" w:tplc="5C28D06E">
      <w:numFmt w:val="bullet"/>
      <w:lvlText w:val="•"/>
      <w:lvlJc w:val="left"/>
      <w:pPr>
        <w:ind w:left="2674" w:hanging="262"/>
      </w:pPr>
      <w:rPr>
        <w:rFonts w:hint="default"/>
        <w:lang w:val="pl-PL" w:eastAsia="en-US" w:bidi="ar-SA"/>
      </w:rPr>
    </w:lvl>
    <w:lvl w:ilvl="3" w:tplc="C6D68B20">
      <w:numFmt w:val="bullet"/>
      <w:lvlText w:val="•"/>
      <w:lvlJc w:val="left"/>
      <w:pPr>
        <w:ind w:left="3628" w:hanging="262"/>
      </w:pPr>
      <w:rPr>
        <w:rFonts w:hint="default"/>
        <w:lang w:val="pl-PL" w:eastAsia="en-US" w:bidi="ar-SA"/>
      </w:rPr>
    </w:lvl>
    <w:lvl w:ilvl="4" w:tplc="B2E475E8">
      <w:numFmt w:val="bullet"/>
      <w:lvlText w:val="•"/>
      <w:lvlJc w:val="left"/>
      <w:pPr>
        <w:ind w:left="4582" w:hanging="262"/>
      </w:pPr>
      <w:rPr>
        <w:rFonts w:hint="default"/>
        <w:lang w:val="pl-PL" w:eastAsia="en-US" w:bidi="ar-SA"/>
      </w:rPr>
    </w:lvl>
    <w:lvl w:ilvl="5" w:tplc="A8AC5DF8">
      <w:numFmt w:val="bullet"/>
      <w:lvlText w:val="•"/>
      <w:lvlJc w:val="left"/>
      <w:pPr>
        <w:ind w:left="5536" w:hanging="262"/>
      </w:pPr>
      <w:rPr>
        <w:rFonts w:hint="default"/>
        <w:lang w:val="pl-PL" w:eastAsia="en-US" w:bidi="ar-SA"/>
      </w:rPr>
    </w:lvl>
    <w:lvl w:ilvl="6" w:tplc="634A6F9A">
      <w:numFmt w:val="bullet"/>
      <w:lvlText w:val="•"/>
      <w:lvlJc w:val="left"/>
      <w:pPr>
        <w:ind w:left="6490" w:hanging="262"/>
      </w:pPr>
      <w:rPr>
        <w:rFonts w:hint="default"/>
        <w:lang w:val="pl-PL" w:eastAsia="en-US" w:bidi="ar-SA"/>
      </w:rPr>
    </w:lvl>
    <w:lvl w:ilvl="7" w:tplc="CD68B1AA">
      <w:numFmt w:val="bullet"/>
      <w:lvlText w:val="•"/>
      <w:lvlJc w:val="left"/>
      <w:pPr>
        <w:ind w:left="7444" w:hanging="262"/>
      </w:pPr>
      <w:rPr>
        <w:rFonts w:hint="default"/>
        <w:lang w:val="pl-PL" w:eastAsia="en-US" w:bidi="ar-SA"/>
      </w:rPr>
    </w:lvl>
    <w:lvl w:ilvl="8" w:tplc="704A53DA">
      <w:numFmt w:val="bullet"/>
      <w:lvlText w:val="•"/>
      <w:lvlJc w:val="left"/>
      <w:pPr>
        <w:ind w:left="8398" w:hanging="262"/>
      </w:pPr>
      <w:rPr>
        <w:rFonts w:hint="default"/>
        <w:lang w:val="pl-PL" w:eastAsia="en-US" w:bidi="ar-SA"/>
      </w:rPr>
    </w:lvl>
  </w:abstractNum>
  <w:abstractNum w:abstractNumId="4" w15:restartNumberingAfterBreak="0">
    <w:nsid w:val="0B334A2C"/>
    <w:multiLevelType w:val="hybridMultilevel"/>
    <w:tmpl w:val="78BAEE0E"/>
    <w:lvl w:ilvl="0" w:tplc="22ACA99E">
      <w:start w:val="5"/>
      <w:numFmt w:val="decimal"/>
      <w:lvlText w:val="%1."/>
      <w:lvlJc w:val="left"/>
      <w:pPr>
        <w:ind w:left="1093" w:hanging="274"/>
      </w:pPr>
      <w:rPr>
        <w:rFonts w:ascii="Times New Roman" w:eastAsia="Times New Roman" w:hAnsi="Times New Roman" w:cs="Times New Roman" w:hint="default"/>
        <w:b w:val="0"/>
        <w:bCs w:val="0"/>
        <w:i w:val="0"/>
        <w:iCs w:val="0"/>
        <w:spacing w:val="0"/>
        <w:w w:val="100"/>
        <w:sz w:val="22"/>
        <w:szCs w:val="22"/>
        <w:lang w:val="pl-PL" w:eastAsia="en-US" w:bidi="ar-SA"/>
      </w:rPr>
    </w:lvl>
    <w:lvl w:ilvl="1" w:tplc="C40ECC76">
      <w:start w:val="1"/>
      <w:numFmt w:val="decimal"/>
      <w:lvlText w:val="%2)"/>
      <w:lvlJc w:val="left"/>
      <w:pPr>
        <w:ind w:left="1453"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4BA8CE0E">
      <w:numFmt w:val="bullet"/>
      <w:lvlText w:val="•"/>
      <w:lvlJc w:val="left"/>
      <w:pPr>
        <w:ind w:left="2442" w:hanging="360"/>
      </w:pPr>
      <w:rPr>
        <w:rFonts w:hint="default"/>
        <w:lang w:val="pl-PL" w:eastAsia="en-US" w:bidi="ar-SA"/>
      </w:rPr>
    </w:lvl>
    <w:lvl w:ilvl="3" w:tplc="971210C4">
      <w:numFmt w:val="bullet"/>
      <w:lvlText w:val="•"/>
      <w:lvlJc w:val="left"/>
      <w:pPr>
        <w:ind w:left="3425" w:hanging="360"/>
      </w:pPr>
      <w:rPr>
        <w:rFonts w:hint="default"/>
        <w:lang w:val="pl-PL" w:eastAsia="en-US" w:bidi="ar-SA"/>
      </w:rPr>
    </w:lvl>
    <w:lvl w:ilvl="4" w:tplc="72489414">
      <w:numFmt w:val="bullet"/>
      <w:lvlText w:val="•"/>
      <w:lvlJc w:val="left"/>
      <w:pPr>
        <w:ind w:left="4408" w:hanging="360"/>
      </w:pPr>
      <w:rPr>
        <w:rFonts w:hint="default"/>
        <w:lang w:val="pl-PL" w:eastAsia="en-US" w:bidi="ar-SA"/>
      </w:rPr>
    </w:lvl>
    <w:lvl w:ilvl="5" w:tplc="2CAE5516">
      <w:numFmt w:val="bullet"/>
      <w:lvlText w:val="•"/>
      <w:lvlJc w:val="left"/>
      <w:pPr>
        <w:ind w:left="5391" w:hanging="360"/>
      </w:pPr>
      <w:rPr>
        <w:rFonts w:hint="default"/>
        <w:lang w:val="pl-PL" w:eastAsia="en-US" w:bidi="ar-SA"/>
      </w:rPr>
    </w:lvl>
    <w:lvl w:ilvl="6" w:tplc="8CF6204C">
      <w:numFmt w:val="bullet"/>
      <w:lvlText w:val="•"/>
      <w:lvlJc w:val="left"/>
      <w:pPr>
        <w:ind w:left="6374" w:hanging="360"/>
      </w:pPr>
      <w:rPr>
        <w:rFonts w:hint="default"/>
        <w:lang w:val="pl-PL" w:eastAsia="en-US" w:bidi="ar-SA"/>
      </w:rPr>
    </w:lvl>
    <w:lvl w:ilvl="7" w:tplc="4F3AF302">
      <w:numFmt w:val="bullet"/>
      <w:lvlText w:val="•"/>
      <w:lvlJc w:val="left"/>
      <w:pPr>
        <w:ind w:left="7357" w:hanging="360"/>
      </w:pPr>
      <w:rPr>
        <w:rFonts w:hint="default"/>
        <w:lang w:val="pl-PL" w:eastAsia="en-US" w:bidi="ar-SA"/>
      </w:rPr>
    </w:lvl>
    <w:lvl w:ilvl="8" w:tplc="31444676">
      <w:numFmt w:val="bullet"/>
      <w:lvlText w:val="•"/>
      <w:lvlJc w:val="left"/>
      <w:pPr>
        <w:ind w:left="8340" w:hanging="360"/>
      </w:pPr>
      <w:rPr>
        <w:rFonts w:hint="default"/>
        <w:lang w:val="pl-PL" w:eastAsia="en-US" w:bidi="ar-SA"/>
      </w:rPr>
    </w:lvl>
  </w:abstractNum>
  <w:abstractNum w:abstractNumId="5" w15:restartNumberingAfterBreak="0">
    <w:nsid w:val="0B335B0F"/>
    <w:multiLevelType w:val="hybridMultilevel"/>
    <w:tmpl w:val="4C7A4C28"/>
    <w:lvl w:ilvl="0" w:tplc="04150019">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6" w15:restartNumberingAfterBreak="0">
    <w:nsid w:val="0C3E4853"/>
    <w:multiLevelType w:val="hybridMultilevel"/>
    <w:tmpl w:val="B512FBFA"/>
    <w:lvl w:ilvl="0" w:tplc="2F72A8DE">
      <w:start w:val="1"/>
      <w:numFmt w:val="decimal"/>
      <w:lvlText w:val="%1."/>
      <w:lvlJc w:val="left"/>
      <w:pPr>
        <w:ind w:left="1006"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1" w:tplc="F1F87850">
      <w:start w:val="1"/>
      <w:numFmt w:val="decimal"/>
      <w:lvlText w:val="%2)"/>
      <w:lvlJc w:val="left"/>
      <w:pPr>
        <w:ind w:left="1378"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0B889F72">
      <w:numFmt w:val="bullet"/>
      <w:lvlText w:val="•"/>
      <w:lvlJc w:val="left"/>
      <w:pPr>
        <w:ind w:left="2371" w:hanging="360"/>
      </w:pPr>
      <w:rPr>
        <w:rFonts w:hint="default"/>
        <w:lang w:val="pl-PL" w:eastAsia="en-US" w:bidi="ar-SA"/>
      </w:rPr>
    </w:lvl>
    <w:lvl w:ilvl="3" w:tplc="6986B4F8">
      <w:numFmt w:val="bullet"/>
      <w:lvlText w:val="•"/>
      <w:lvlJc w:val="left"/>
      <w:pPr>
        <w:ind w:left="3363" w:hanging="360"/>
      </w:pPr>
      <w:rPr>
        <w:rFonts w:hint="default"/>
        <w:lang w:val="pl-PL" w:eastAsia="en-US" w:bidi="ar-SA"/>
      </w:rPr>
    </w:lvl>
    <w:lvl w:ilvl="4" w:tplc="0C14A130">
      <w:numFmt w:val="bullet"/>
      <w:lvlText w:val="•"/>
      <w:lvlJc w:val="left"/>
      <w:pPr>
        <w:ind w:left="4355" w:hanging="360"/>
      </w:pPr>
      <w:rPr>
        <w:rFonts w:hint="default"/>
        <w:lang w:val="pl-PL" w:eastAsia="en-US" w:bidi="ar-SA"/>
      </w:rPr>
    </w:lvl>
    <w:lvl w:ilvl="5" w:tplc="3AC4ECEC">
      <w:numFmt w:val="bullet"/>
      <w:lvlText w:val="•"/>
      <w:lvlJc w:val="left"/>
      <w:pPr>
        <w:ind w:left="5347" w:hanging="360"/>
      </w:pPr>
      <w:rPr>
        <w:rFonts w:hint="default"/>
        <w:lang w:val="pl-PL" w:eastAsia="en-US" w:bidi="ar-SA"/>
      </w:rPr>
    </w:lvl>
    <w:lvl w:ilvl="6" w:tplc="D50A81E8">
      <w:numFmt w:val="bullet"/>
      <w:lvlText w:val="•"/>
      <w:lvlJc w:val="left"/>
      <w:pPr>
        <w:ind w:left="6339" w:hanging="360"/>
      </w:pPr>
      <w:rPr>
        <w:rFonts w:hint="default"/>
        <w:lang w:val="pl-PL" w:eastAsia="en-US" w:bidi="ar-SA"/>
      </w:rPr>
    </w:lvl>
    <w:lvl w:ilvl="7" w:tplc="35E63DE4">
      <w:numFmt w:val="bullet"/>
      <w:lvlText w:val="•"/>
      <w:lvlJc w:val="left"/>
      <w:pPr>
        <w:ind w:left="7330" w:hanging="360"/>
      </w:pPr>
      <w:rPr>
        <w:rFonts w:hint="default"/>
        <w:lang w:val="pl-PL" w:eastAsia="en-US" w:bidi="ar-SA"/>
      </w:rPr>
    </w:lvl>
    <w:lvl w:ilvl="8" w:tplc="DF648D54">
      <w:numFmt w:val="bullet"/>
      <w:lvlText w:val="•"/>
      <w:lvlJc w:val="left"/>
      <w:pPr>
        <w:ind w:left="8322" w:hanging="360"/>
      </w:pPr>
      <w:rPr>
        <w:rFonts w:hint="default"/>
        <w:lang w:val="pl-PL" w:eastAsia="en-US" w:bidi="ar-SA"/>
      </w:rPr>
    </w:lvl>
  </w:abstractNum>
  <w:abstractNum w:abstractNumId="7" w15:restartNumberingAfterBreak="0">
    <w:nsid w:val="13055A7C"/>
    <w:multiLevelType w:val="hybridMultilevel"/>
    <w:tmpl w:val="10B65CA2"/>
    <w:lvl w:ilvl="0" w:tplc="4B5C8802">
      <w:start w:val="1"/>
      <w:numFmt w:val="decimal"/>
      <w:lvlText w:val="%1."/>
      <w:lvlJc w:val="left"/>
      <w:pPr>
        <w:ind w:left="1018"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1" w:tplc="504C0916">
      <w:start w:val="1"/>
      <w:numFmt w:val="decimal"/>
      <w:lvlText w:val="%2)"/>
      <w:lvlJc w:val="left"/>
      <w:pPr>
        <w:ind w:left="1366"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130E4F5E">
      <w:numFmt w:val="bullet"/>
      <w:lvlText w:val="•"/>
      <w:lvlJc w:val="left"/>
      <w:pPr>
        <w:ind w:left="2354" w:hanging="360"/>
      </w:pPr>
      <w:rPr>
        <w:rFonts w:hint="default"/>
        <w:lang w:val="pl-PL" w:eastAsia="en-US" w:bidi="ar-SA"/>
      </w:rPr>
    </w:lvl>
    <w:lvl w:ilvl="3" w:tplc="347CE192">
      <w:numFmt w:val="bullet"/>
      <w:lvlText w:val="•"/>
      <w:lvlJc w:val="left"/>
      <w:pPr>
        <w:ind w:left="3348" w:hanging="360"/>
      </w:pPr>
      <w:rPr>
        <w:rFonts w:hint="default"/>
        <w:lang w:val="pl-PL" w:eastAsia="en-US" w:bidi="ar-SA"/>
      </w:rPr>
    </w:lvl>
    <w:lvl w:ilvl="4" w:tplc="5DF4CE2C">
      <w:numFmt w:val="bullet"/>
      <w:lvlText w:val="•"/>
      <w:lvlJc w:val="left"/>
      <w:pPr>
        <w:ind w:left="4342" w:hanging="360"/>
      </w:pPr>
      <w:rPr>
        <w:rFonts w:hint="default"/>
        <w:lang w:val="pl-PL" w:eastAsia="en-US" w:bidi="ar-SA"/>
      </w:rPr>
    </w:lvl>
    <w:lvl w:ilvl="5" w:tplc="22C42F54">
      <w:numFmt w:val="bullet"/>
      <w:lvlText w:val="•"/>
      <w:lvlJc w:val="left"/>
      <w:pPr>
        <w:ind w:left="5336" w:hanging="360"/>
      </w:pPr>
      <w:rPr>
        <w:rFonts w:hint="default"/>
        <w:lang w:val="pl-PL" w:eastAsia="en-US" w:bidi="ar-SA"/>
      </w:rPr>
    </w:lvl>
    <w:lvl w:ilvl="6" w:tplc="F55C8DD6">
      <w:numFmt w:val="bullet"/>
      <w:lvlText w:val="•"/>
      <w:lvlJc w:val="left"/>
      <w:pPr>
        <w:ind w:left="6330" w:hanging="360"/>
      </w:pPr>
      <w:rPr>
        <w:rFonts w:hint="default"/>
        <w:lang w:val="pl-PL" w:eastAsia="en-US" w:bidi="ar-SA"/>
      </w:rPr>
    </w:lvl>
    <w:lvl w:ilvl="7" w:tplc="C31EF12E">
      <w:numFmt w:val="bullet"/>
      <w:lvlText w:val="•"/>
      <w:lvlJc w:val="left"/>
      <w:pPr>
        <w:ind w:left="7324" w:hanging="360"/>
      </w:pPr>
      <w:rPr>
        <w:rFonts w:hint="default"/>
        <w:lang w:val="pl-PL" w:eastAsia="en-US" w:bidi="ar-SA"/>
      </w:rPr>
    </w:lvl>
    <w:lvl w:ilvl="8" w:tplc="054A32AC">
      <w:numFmt w:val="bullet"/>
      <w:lvlText w:val="•"/>
      <w:lvlJc w:val="left"/>
      <w:pPr>
        <w:ind w:left="8318" w:hanging="360"/>
      </w:pPr>
      <w:rPr>
        <w:rFonts w:hint="default"/>
        <w:lang w:val="pl-PL" w:eastAsia="en-US" w:bidi="ar-SA"/>
      </w:rPr>
    </w:lvl>
  </w:abstractNum>
  <w:abstractNum w:abstractNumId="8" w15:restartNumberingAfterBreak="0">
    <w:nsid w:val="14373C0F"/>
    <w:multiLevelType w:val="hybridMultilevel"/>
    <w:tmpl w:val="C37AD08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23175944"/>
    <w:multiLevelType w:val="hybridMultilevel"/>
    <w:tmpl w:val="8F88EDAA"/>
    <w:lvl w:ilvl="0" w:tplc="4E7ECF9E">
      <w:start w:val="1"/>
      <w:numFmt w:val="decimal"/>
      <w:lvlText w:val="%1."/>
      <w:lvlJc w:val="left"/>
      <w:pPr>
        <w:ind w:left="1006" w:hanging="274"/>
      </w:pPr>
      <w:rPr>
        <w:rFonts w:ascii="Times New Roman" w:eastAsia="Times New Roman" w:hAnsi="Times New Roman" w:cs="Times New Roman" w:hint="default"/>
        <w:b w:val="0"/>
        <w:bCs w:val="0"/>
        <w:i w:val="0"/>
        <w:iCs w:val="0"/>
        <w:spacing w:val="0"/>
        <w:w w:val="100"/>
        <w:sz w:val="22"/>
        <w:szCs w:val="22"/>
        <w:lang w:val="pl-PL" w:eastAsia="en-US" w:bidi="ar-SA"/>
      </w:rPr>
    </w:lvl>
    <w:lvl w:ilvl="1" w:tplc="5AC22C70">
      <w:start w:val="1"/>
      <w:numFmt w:val="decimal"/>
      <w:lvlText w:val="%2)"/>
      <w:lvlJc w:val="left"/>
      <w:pPr>
        <w:ind w:left="1453"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2872FC72">
      <w:start w:val="1"/>
      <w:numFmt w:val="lowerLetter"/>
      <w:lvlText w:val="%3)"/>
      <w:lvlJc w:val="left"/>
      <w:pPr>
        <w:ind w:left="1093"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3" w:tplc="65782A0C">
      <w:numFmt w:val="bullet"/>
      <w:lvlText w:val="•"/>
      <w:lvlJc w:val="left"/>
      <w:pPr>
        <w:ind w:left="2565" w:hanging="348"/>
      </w:pPr>
      <w:rPr>
        <w:rFonts w:hint="default"/>
        <w:lang w:val="pl-PL" w:eastAsia="en-US" w:bidi="ar-SA"/>
      </w:rPr>
    </w:lvl>
    <w:lvl w:ilvl="4" w:tplc="5B5A14DA">
      <w:numFmt w:val="bullet"/>
      <w:lvlText w:val="•"/>
      <w:lvlJc w:val="left"/>
      <w:pPr>
        <w:ind w:left="3671" w:hanging="348"/>
      </w:pPr>
      <w:rPr>
        <w:rFonts w:hint="default"/>
        <w:lang w:val="pl-PL" w:eastAsia="en-US" w:bidi="ar-SA"/>
      </w:rPr>
    </w:lvl>
    <w:lvl w:ilvl="5" w:tplc="5B3EBD1E">
      <w:numFmt w:val="bullet"/>
      <w:lvlText w:val="•"/>
      <w:lvlJc w:val="left"/>
      <w:pPr>
        <w:ind w:left="4777" w:hanging="348"/>
      </w:pPr>
      <w:rPr>
        <w:rFonts w:hint="default"/>
        <w:lang w:val="pl-PL" w:eastAsia="en-US" w:bidi="ar-SA"/>
      </w:rPr>
    </w:lvl>
    <w:lvl w:ilvl="6" w:tplc="CE844FA4">
      <w:numFmt w:val="bullet"/>
      <w:lvlText w:val="•"/>
      <w:lvlJc w:val="left"/>
      <w:pPr>
        <w:ind w:left="5883" w:hanging="348"/>
      </w:pPr>
      <w:rPr>
        <w:rFonts w:hint="default"/>
        <w:lang w:val="pl-PL" w:eastAsia="en-US" w:bidi="ar-SA"/>
      </w:rPr>
    </w:lvl>
    <w:lvl w:ilvl="7" w:tplc="B050A426">
      <w:numFmt w:val="bullet"/>
      <w:lvlText w:val="•"/>
      <w:lvlJc w:val="left"/>
      <w:pPr>
        <w:ind w:left="6989" w:hanging="348"/>
      </w:pPr>
      <w:rPr>
        <w:rFonts w:hint="default"/>
        <w:lang w:val="pl-PL" w:eastAsia="en-US" w:bidi="ar-SA"/>
      </w:rPr>
    </w:lvl>
    <w:lvl w:ilvl="8" w:tplc="C754763E">
      <w:numFmt w:val="bullet"/>
      <w:lvlText w:val="•"/>
      <w:lvlJc w:val="left"/>
      <w:pPr>
        <w:ind w:left="8094" w:hanging="348"/>
      </w:pPr>
      <w:rPr>
        <w:rFonts w:hint="default"/>
        <w:lang w:val="pl-PL" w:eastAsia="en-US" w:bidi="ar-SA"/>
      </w:rPr>
    </w:lvl>
  </w:abstractNum>
  <w:abstractNum w:abstractNumId="10" w15:restartNumberingAfterBreak="0">
    <w:nsid w:val="283125B3"/>
    <w:multiLevelType w:val="hybridMultilevel"/>
    <w:tmpl w:val="4754BF54"/>
    <w:lvl w:ilvl="0" w:tplc="4A9C97D2">
      <w:start w:val="1"/>
      <w:numFmt w:val="decimal"/>
      <w:lvlText w:val="%1."/>
      <w:lvlJc w:val="right"/>
      <w:pPr>
        <w:ind w:left="770" w:hanging="360"/>
      </w:pPr>
      <w:rPr>
        <w:rFonts w:ascii="Times New Roman" w:eastAsia="Times New Roman" w:hAnsi="Times New Roman" w:cs="Times New Roman" w:hint="default"/>
        <w:b w:val="0"/>
        <w:sz w:val="22"/>
        <w:szCs w:val="22"/>
      </w:rPr>
    </w:lvl>
    <w:lvl w:ilvl="1" w:tplc="04150019">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11" w15:restartNumberingAfterBreak="0">
    <w:nsid w:val="2A7F7518"/>
    <w:multiLevelType w:val="hybridMultilevel"/>
    <w:tmpl w:val="E05487BA"/>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2C8C3A9A"/>
    <w:multiLevelType w:val="hybridMultilevel"/>
    <w:tmpl w:val="DD22ED52"/>
    <w:lvl w:ilvl="0" w:tplc="ECE0E7EA">
      <w:start w:val="1"/>
      <w:numFmt w:val="decimal"/>
      <w:lvlText w:val="%1."/>
      <w:lvlJc w:val="left"/>
      <w:pPr>
        <w:ind w:left="1018"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1" w:tplc="9DD2F452">
      <w:start w:val="1"/>
      <w:numFmt w:val="decimal"/>
      <w:lvlText w:val="%2)"/>
      <w:lvlJc w:val="left"/>
      <w:pPr>
        <w:ind w:left="1378"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92BE0C1C">
      <w:numFmt w:val="bullet"/>
      <w:lvlText w:val="•"/>
      <w:lvlJc w:val="left"/>
      <w:pPr>
        <w:ind w:left="2371" w:hanging="360"/>
      </w:pPr>
      <w:rPr>
        <w:rFonts w:hint="default"/>
        <w:lang w:val="pl-PL" w:eastAsia="en-US" w:bidi="ar-SA"/>
      </w:rPr>
    </w:lvl>
    <w:lvl w:ilvl="3" w:tplc="D576A252">
      <w:numFmt w:val="bullet"/>
      <w:lvlText w:val="•"/>
      <w:lvlJc w:val="left"/>
      <w:pPr>
        <w:ind w:left="3363" w:hanging="360"/>
      </w:pPr>
      <w:rPr>
        <w:rFonts w:hint="default"/>
        <w:lang w:val="pl-PL" w:eastAsia="en-US" w:bidi="ar-SA"/>
      </w:rPr>
    </w:lvl>
    <w:lvl w:ilvl="4" w:tplc="CAB4F7DA">
      <w:numFmt w:val="bullet"/>
      <w:lvlText w:val="•"/>
      <w:lvlJc w:val="left"/>
      <w:pPr>
        <w:ind w:left="4355" w:hanging="360"/>
      </w:pPr>
      <w:rPr>
        <w:rFonts w:hint="default"/>
        <w:lang w:val="pl-PL" w:eastAsia="en-US" w:bidi="ar-SA"/>
      </w:rPr>
    </w:lvl>
    <w:lvl w:ilvl="5" w:tplc="275E9D20">
      <w:numFmt w:val="bullet"/>
      <w:lvlText w:val="•"/>
      <w:lvlJc w:val="left"/>
      <w:pPr>
        <w:ind w:left="5347" w:hanging="360"/>
      </w:pPr>
      <w:rPr>
        <w:rFonts w:hint="default"/>
        <w:lang w:val="pl-PL" w:eastAsia="en-US" w:bidi="ar-SA"/>
      </w:rPr>
    </w:lvl>
    <w:lvl w:ilvl="6" w:tplc="53206A9E">
      <w:numFmt w:val="bullet"/>
      <w:lvlText w:val="•"/>
      <w:lvlJc w:val="left"/>
      <w:pPr>
        <w:ind w:left="6339" w:hanging="360"/>
      </w:pPr>
      <w:rPr>
        <w:rFonts w:hint="default"/>
        <w:lang w:val="pl-PL" w:eastAsia="en-US" w:bidi="ar-SA"/>
      </w:rPr>
    </w:lvl>
    <w:lvl w:ilvl="7" w:tplc="888E34AE">
      <w:numFmt w:val="bullet"/>
      <w:lvlText w:val="•"/>
      <w:lvlJc w:val="left"/>
      <w:pPr>
        <w:ind w:left="7330" w:hanging="360"/>
      </w:pPr>
      <w:rPr>
        <w:rFonts w:hint="default"/>
        <w:lang w:val="pl-PL" w:eastAsia="en-US" w:bidi="ar-SA"/>
      </w:rPr>
    </w:lvl>
    <w:lvl w:ilvl="8" w:tplc="870EAB26">
      <w:numFmt w:val="bullet"/>
      <w:lvlText w:val="•"/>
      <w:lvlJc w:val="left"/>
      <w:pPr>
        <w:ind w:left="8322" w:hanging="360"/>
      </w:pPr>
      <w:rPr>
        <w:rFonts w:hint="default"/>
        <w:lang w:val="pl-PL" w:eastAsia="en-US" w:bidi="ar-SA"/>
      </w:rPr>
    </w:lvl>
  </w:abstractNum>
  <w:abstractNum w:abstractNumId="13" w15:restartNumberingAfterBreak="0">
    <w:nsid w:val="2FBD1338"/>
    <w:multiLevelType w:val="hybridMultilevel"/>
    <w:tmpl w:val="1CB6EF1C"/>
    <w:lvl w:ilvl="0" w:tplc="8E967AEC">
      <w:start w:val="1"/>
      <w:numFmt w:val="decimal"/>
      <w:lvlText w:val="%1."/>
      <w:lvlJc w:val="left"/>
      <w:pPr>
        <w:ind w:left="1018"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1" w:tplc="3FBC9B9C">
      <w:start w:val="1"/>
      <w:numFmt w:val="decimal"/>
      <w:lvlText w:val="%2)"/>
      <w:lvlJc w:val="left"/>
      <w:pPr>
        <w:ind w:left="1378"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5A68AE46">
      <w:numFmt w:val="bullet"/>
      <w:lvlText w:val="•"/>
      <w:lvlJc w:val="left"/>
      <w:pPr>
        <w:ind w:left="2371" w:hanging="360"/>
      </w:pPr>
      <w:rPr>
        <w:rFonts w:hint="default"/>
        <w:lang w:val="pl-PL" w:eastAsia="en-US" w:bidi="ar-SA"/>
      </w:rPr>
    </w:lvl>
    <w:lvl w:ilvl="3" w:tplc="243C5956">
      <w:numFmt w:val="bullet"/>
      <w:lvlText w:val="•"/>
      <w:lvlJc w:val="left"/>
      <w:pPr>
        <w:ind w:left="3363" w:hanging="360"/>
      </w:pPr>
      <w:rPr>
        <w:rFonts w:hint="default"/>
        <w:lang w:val="pl-PL" w:eastAsia="en-US" w:bidi="ar-SA"/>
      </w:rPr>
    </w:lvl>
    <w:lvl w:ilvl="4" w:tplc="922635DC">
      <w:numFmt w:val="bullet"/>
      <w:lvlText w:val="•"/>
      <w:lvlJc w:val="left"/>
      <w:pPr>
        <w:ind w:left="4355" w:hanging="360"/>
      </w:pPr>
      <w:rPr>
        <w:rFonts w:hint="default"/>
        <w:lang w:val="pl-PL" w:eastAsia="en-US" w:bidi="ar-SA"/>
      </w:rPr>
    </w:lvl>
    <w:lvl w:ilvl="5" w:tplc="B9A22346">
      <w:numFmt w:val="bullet"/>
      <w:lvlText w:val="•"/>
      <w:lvlJc w:val="left"/>
      <w:pPr>
        <w:ind w:left="5347" w:hanging="360"/>
      </w:pPr>
      <w:rPr>
        <w:rFonts w:hint="default"/>
        <w:lang w:val="pl-PL" w:eastAsia="en-US" w:bidi="ar-SA"/>
      </w:rPr>
    </w:lvl>
    <w:lvl w:ilvl="6" w:tplc="9EF46F98">
      <w:numFmt w:val="bullet"/>
      <w:lvlText w:val="•"/>
      <w:lvlJc w:val="left"/>
      <w:pPr>
        <w:ind w:left="6339" w:hanging="360"/>
      </w:pPr>
      <w:rPr>
        <w:rFonts w:hint="default"/>
        <w:lang w:val="pl-PL" w:eastAsia="en-US" w:bidi="ar-SA"/>
      </w:rPr>
    </w:lvl>
    <w:lvl w:ilvl="7" w:tplc="B47683E6">
      <w:numFmt w:val="bullet"/>
      <w:lvlText w:val="•"/>
      <w:lvlJc w:val="left"/>
      <w:pPr>
        <w:ind w:left="7330" w:hanging="360"/>
      </w:pPr>
      <w:rPr>
        <w:rFonts w:hint="default"/>
        <w:lang w:val="pl-PL" w:eastAsia="en-US" w:bidi="ar-SA"/>
      </w:rPr>
    </w:lvl>
    <w:lvl w:ilvl="8" w:tplc="862E3886">
      <w:numFmt w:val="bullet"/>
      <w:lvlText w:val="•"/>
      <w:lvlJc w:val="left"/>
      <w:pPr>
        <w:ind w:left="8322" w:hanging="360"/>
      </w:pPr>
      <w:rPr>
        <w:rFonts w:hint="default"/>
        <w:lang w:val="pl-PL" w:eastAsia="en-US" w:bidi="ar-SA"/>
      </w:rPr>
    </w:lvl>
  </w:abstractNum>
  <w:abstractNum w:abstractNumId="14" w15:restartNumberingAfterBreak="0">
    <w:nsid w:val="30E73EDD"/>
    <w:multiLevelType w:val="hybridMultilevel"/>
    <w:tmpl w:val="CFE8805C"/>
    <w:lvl w:ilvl="0" w:tplc="CA1401F4">
      <w:start w:val="1"/>
      <w:numFmt w:val="decimal"/>
      <w:lvlText w:val="%1."/>
      <w:lvlJc w:val="left"/>
      <w:pPr>
        <w:ind w:left="1006"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1" w:tplc="6A12CC92">
      <w:numFmt w:val="bullet"/>
      <w:lvlText w:val="•"/>
      <w:lvlJc w:val="left"/>
      <w:pPr>
        <w:ind w:left="1930" w:hanging="348"/>
      </w:pPr>
      <w:rPr>
        <w:rFonts w:hint="default"/>
        <w:lang w:val="pl-PL" w:eastAsia="en-US" w:bidi="ar-SA"/>
      </w:rPr>
    </w:lvl>
    <w:lvl w:ilvl="2" w:tplc="AFCCBB46">
      <w:numFmt w:val="bullet"/>
      <w:lvlText w:val="•"/>
      <w:lvlJc w:val="left"/>
      <w:pPr>
        <w:ind w:left="2861" w:hanging="348"/>
      </w:pPr>
      <w:rPr>
        <w:rFonts w:hint="default"/>
        <w:lang w:val="pl-PL" w:eastAsia="en-US" w:bidi="ar-SA"/>
      </w:rPr>
    </w:lvl>
    <w:lvl w:ilvl="3" w:tplc="FB5A73A8">
      <w:numFmt w:val="bullet"/>
      <w:lvlText w:val="•"/>
      <w:lvlJc w:val="left"/>
      <w:pPr>
        <w:ind w:left="3791" w:hanging="348"/>
      </w:pPr>
      <w:rPr>
        <w:rFonts w:hint="default"/>
        <w:lang w:val="pl-PL" w:eastAsia="en-US" w:bidi="ar-SA"/>
      </w:rPr>
    </w:lvl>
    <w:lvl w:ilvl="4" w:tplc="62F83D74">
      <w:numFmt w:val="bullet"/>
      <w:lvlText w:val="•"/>
      <w:lvlJc w:val="left"/>
      <w:pPr>
        <w:ind w:left="4722" w:hanging="348"/>
      </w:pPr>
      <w:rPr>
        <w:rFonts w:hint="default"/>
        <w:lang w:val="pl-PL" w:eastAsia="en-US" w:bidi="ar-SA"/>
      </w:rPr>
    </w:lvl>
    <w:lvl w:ilvl="5" w:tplc="E65CF1F2">
      <w:numFmt w:val="bullet"/>
      <w:lvlText w:val="•"/>
      <w:lvlJc w:val="left"/>
      <w:pPr>
        <w:ind w:left="5653" w:hanging="348"/>
      </w:pPr>
      <w:rPr>
        <w:rFonts w:hint="default"/>
        <w:lang w:val="pl-PL" w:eastAsia="en-US" w:bidi="ar-SA"/>
      </w:rPr>
    </w:lvl>
    <w:lvl w:ilvl="6" w:tplc="98C654BA">
      <w:numFmt w:val="bullet"/>
      <w:lvlText w:val="•"/>
      <w:lvlJc w:val="left"/>
      <w:pPr>
        <w:ind w:left="6583" w:hanging="348"/>
      </w:pPr>
      <w:rPr>
        <w:rFonts w:hint="default"/>
        <w:lang w:val="pl-PL" w:eastAsia="en-US" w:bidi="ar-SA"/>
      </w:rPr>
    </w:lvl>
    <w:lvl w:ilvl="7" w:tplc="DE90EFC6">
      <w:numFmt w:val="bullet"/>
      <w:lvlText w:val="•"/>
      <w:lvlJc w:val="left"/>
      <w:pPr>
        <w:ind w:left="7514" w:hanging="348"/>
      </w:pPr>
      <w:rPr>
        <w:rFonts w:hint="default"/>
        <w:lang w:val="pl-PL" w:eastAsia="en-US" w:bidi="ar-SA"/>
      </w:rPr>
    </w:lvl>
    <w:lvl w:ilvl="8" w:tplc="2BA49084">
      <w:numFmt w:val="bullet"/>
      <w:lvlText w:val="•"/>
      <w:lvlJc w:val="left"/>
      <w:pPr>
        <w:ind w:left="8445" w:hanging="348"/>
      </w:pPr>
      <w:rPr>
        <w:rFonts w:hint="default"/>
        <w:lang w:val="pl-PL" w:eastAsia="en-US" w:bidi="ar-SA"/>
      </w:rPr>
    </w:lvl>
  </w:abstractNum>
  <w:abstractNum w:abstractNumId="15" w15:restartNumberingAfterBreak="0">
    <w:nsid w:val="31E90272"/>
    <w:multiLevelType w:val="hybridMultilevel"/>
    <w:tmpl w:val="093A654C"/>
    <w:lvl w:ilvl="0" w:tplc="04150011">
      <w:start w:val="1"/>
      <w:numFmt w:val="decimal"/>
      <w:lvlText w:val="%1)"/>
      <w:lvlJc w:val="left"/>
      <w:pPr>
        <w:ind w:left="1738" w:hanging="360"/>
      </w:pPr>
    </w:lvl>
    <w:lvl w:ilvl="1" w:tplc="04150019" w:tentative="1">
      <w:start w:val="1"/>
      <w:numFmt w:val="lowerLetter"/>
      <w:lvlText w:val="%2."/>
      <w:lvlJc w:val="left"/>
      <w:pPr>
        <w:ind w:left="2458" w:hanging="360"/>
      </w:pPr>
    </w:lvl>
    <w:lvl w:ilvl="2" w:tplc="0415001B" w:tentative="1">
      <w:start w:val="1"/>
      <w:numFmt w:val="lowerRoman"/>
      <w:lvlText w:val="%3."/>
      <w:lvlJc w:val="right"/>
      <w:pPr>
        <w:ind w:left="3178" w:hanging="180"/>
      </w:pPr>
    </w:lvl>
    <w:lvl w:ilvl="3" w:tplc="0415000F" w:tentative="1">
      <w:start w:val="1"/>
      <w:numFmt w:val="decimal"/>
      <w:lvlText w:val="%4."/>
      <w:lvlJc w:val="left"/>
      <w:pPr>
        <w:ind w:left="3898" w:hanging="360"/>
      </w:pPr>
    </w:lvl>
    <w:lvl w:ilvl="4" w:tplc="04150019" w:tentative="1">
      <w:start w:val="1"/>
      <w:numFmt w:val="lowerLetter"/>
      <w:lvlText w:val="%5."/>
      <w:lvlJc w:val="left"/>
      <w:pPr>
        <w:ind w:left="4618" w:hanging="360"/>
      </w:pPr>
    </w:lvl>
    <w:lvl w:ilvl="5" w:tplc="0415001B" w:tentative="1">
      <w:start w:val="1"/>
      <w:numFmt w:val="lowerRoman"/>
      <w:lvlText w:val="%6."/>
      <w:lvlJc w:val="right"/>
      <w:pPr>
        <w:ind w:left="5338" w:hanging="180"/>
      </w:pPr>
    </w:lvl>
    <w:lvl w:ilvl="6" w:tplc="0415000F" w:tentative="1">
      <w:start w:val="1"/>
      <w:numFmt w:val="decimal"/>
      <w:lvlText w:val="%7."/>
      <w:lvlJc w:val="left"/>
      <w:pPr>
        <w:ind w:left="6058" w:hanging="360"/>
      </w:pPr>
    </w:lvl>
    <w:lvl w:ilvl="7" w:tplc="04150019" w:tentative="1">
      <w:start w:val="1"/>
      <w:numFmt w:val="lowerLetter"/>
      <w:lvlText w:val="%8."/>
      <w:lvlJc w:val="left"/>
      <w:pPr>
        <w:ind w:left="6778" w:hanging="360"/>
      </w:pPr>
    </w:lvl>
    <w:lvl w:ilvl="8" w:tplc="0415001B" w:tentative="1">
      <w:start w:val="1"/>
      <w:numFmt w:val="lowerRoman"/>
      <w:lvlText w:val="%9."/>
      <w:lvlJc w:val="right"/>
      <w:pPr>
        <w:ind w:left="7498" w:hanging="180"/>
      </w:pPr>
    </w:lvl>
  </w:abstractNum>
  <w:abstractNum w:abstractNumId="16" w15:restartNumberingAfterBreak="0">
    <w:nsid w:val="32AA59AE"/>
    <w:multiLevelType w:val="hybridMultilevel"/>
    <w:tmpl w:val="863875D8"/>
    <w:lvl w:ilvl="0" w:tplc="2BEC752C">
      <w:start w:val="1"/>
      <w:numFmt w:val="decimal"/>
      <w:lvlText w:val="%1."/>
      <w:lvlJc w:val="left"/>
      <w:pPr>
        <w:ind w:left="1006" w:hanging="348"/>
      </w:pPr>
      <w:rPr>
        <w:rFonts w:ascii="Times New Roman" w:eastAsia="Times New Roman" w:hAnsi="Times New Roman" w:cs="Times New Roman"/>
        <w:b w:val="0"/>
        <w:bCs w:val="0"/>
        <w:i w:val="0"/>
        <w:iCs w:val="0"/>
        <w:spacing w:val="0"/>
        <w:w w:val="100"/>
        <w:sz w:val="22"/>
        <w:szCs w:val="22"/>
        <w:lang w:val="pl-PL" w:eastAsia="en-US" w:bidi="ar-SA"/>
      </w:rPr>
    </w:lvl>
    <w:lvl w:ilvl="1" w:tplc="5A1E9988">
      <w:start w:val="1"/>
      <w:numFmt w:val="decimal"/>
      <w:lvlText w:val="%2)"/>
      <w:lvlJc w:val="left"/>
      <w:pPr>
        <w:ind w:left="1378" w:hanging="360"/>
      </w:pPr>
      <w:rPr>
        <w:rFonts w:hint="default"/>
        <w:spacing w:val="0"/>
        <w:w w:val="100"/>
        <w:lang w:val="pl-PL" w:eastAsia="en-US" w:bidi="ar-SA"/>
      </w:rPr>
    </w:lvl>
    <w:lvl w:ilvl="2" w:tplc="627A717E">
      <w:start w:val="1"/>
      <w:numFmt w:val="lowerLetter"/>
      <w:lvlText w:val="%3)"/>
      <w:lvlJc w:val="left"/>
      <w:pPr>
        <w:ind w:left="1714"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3" w:tplc="4FB8BB56">
      <w:numFmt w:val="bullet"/>
      <w:lvlText w:val="•"/>
      <w:lvlJc w:val="left"/>
      <w:pPr>
        <w:ind w:left="2793" w:hanging="360"/>
      </w:pPr>
      <w:rPr>
        <w:rFonts w:hint="default"/>
        <w:lang w:val="pl-PL" w:eastAsia="en-US" w:bidi="ar-SA"/>
      </w:rPr>
    </w:lvl>
    <w:lvl w:ilvl="4" w:tplc="8B06E3EE">
      <w:numFmt w:val="bullet"/>
      <w:lvlText w:val="•"/>
      <w:lvlJc w:val="left"/>
      <w:pPr>
        <w:ind w:left="3866" w:hanging="360"/>
      </w:pPr>
      <w:rPr>
        <w:rFonts w:hint="default"/>
        <w:lang w:val="pl-PL" w:eastAsia="en-US" w:bidi="ar-SA"/>
      </w:rPr>
    </w:lvl>
    <w:lvl w:ilvl="5" w:tplc="E7C62084">
      <w:numFmt w:val="bullet"/>
      <w:lvlText w:val="•"/>
      <w:lvlJc w:val="left"/>
      <w:pPr>
        <w:ind w:left="4939" w:hanging="360"/>
      </w:pPr>
      <w:rPr>
        <w:rFonts w:hint="default"/>
        <w:lang w:val="pl-PL" w:eastAsia="en-US" w:bidi="ar-SA"/>
      </w:rPr>
    </w:lvl>
    <w:lvl w:ilvl="6" w:tplc="E7DED644">
      <w:numFmt w:val="bullet"/>
      <w:lvlText w:val="•"/>
      <w:lvlJc w:val="left"/>
      <w:pPr>
        <w:ind w:left="6013" w:hanging="360"/>
      </w:pPr>
      <w:rPr>
        <w:rFonts w:hint="default"/>
        <w:lang w:val="pl-PL" w:eastAsia="en-US" w:bidi="ar-SA"/>
      </w:rPr>
    </w:lvl>
    <w:lvl w:ilvl="7" w:tplc="682844A6">
      <w:numFmt w:val="bullet"/>
      <w:lvlText w:val="•"/>
      <w:lvlJc w:val="left"/>
      <w:pPr>
        <w:ind w:left="7086" w:hanging="360"/>
      </w:pPr>
      <w:rPr>
        <w:rFonts w:hint="default"/>
        <w:lang w:val="pl-PL" w:eastAsia="en-US" w:bidi="ar-SA"/>
      </w:rPr>
    </w:lvl>
    <w:lvl w:ilvl="8" w:tplc="FF249A5E">
      <w:numFmt w:val="bullet"/>
      <w:lvlText w:val="•"/>
      <w:lvlJc w:val="left"/>
      <w:pPr>
        <w:ind w:left="8159" w:hanging="360"/>
      </w:pPr>
      <w:rPr>
        <w:rFonts w:hint="default"/>
        <w:lang w:val="pl-PL" w:eastAsia="en-US" w:bidi="ar-SA"/>
      </w:rPr>
    </w:lvl>
  </w:abstractNum>
  <w:abstractNum w:abstractNumId="17" w15:restartNumberingAfterBreak="0">
    <w:nsid w:val="36243C33"/>
    <w:multiLevelType w:val="hybridMultilevel"/>
    <w:tmpl w:val="5AE686D0"/>
    <w:lvl w:ilvl="0" w:tplc="ECFC3E02">
      <w:start w:val="1"/>
      <w:numFmt w:val="decimal"/>
      <w:lvlText w:val="%1."/>
      <w:lvlJc w:val="left"/>
      <w:pPr>
        <w:ind w:left="1018"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1" w:tplc="04150019">
      <w:start w:val="1"/>
      <w:numFmt w:val="lowerLetter"/>
      <w:lvlText w:val="%2."/>
      <w:lvlJc w:val="left"/>
      <w:pPr>
        <w:ind w:left="1505" w:hanging="360"/>
      </w:pPr>
    </w:lvl>
    <w:lvl w:ilvl="2" w:tplc="D6E4964A">
      <w:numFmt w:val="bullet"/>
      <w:lvlText w:val=""/>
      <w:lvlJc w:val="left"/>
      <w:pPr>
        <w:ind w:left="1302" w:hanging="360"/>
      </w:pPr>
      <w:rPr>
        <w:rFonts w:ascii="Symbol" w:eastAsia="Symbol" w:hAnsi="Symbol" w:cs="Symbol" w:hint="default"/>
        <w:b w:val="0"/>
        <w:bCs w:val="0"/>
        <w:i w:val="0"/>
        <w:iCs w:val="0"/>
        <w:spacing w:val="0"/>
        <w:w w:val="100"/>
        <w:sz w:val="24"/>
        <w:szCs w:val="24"/>
        <w:lang w:val="pl-PL" w:eastAsia="en-US" w:bidi="ar-SA"/>
      </w:rPr>
    </w:lvl>
    <w:lvl w:ilvl="3" w:tplc="22DEFB7C">
      <w:numFmt w:val="bullet"/>
      <w:lvlText w:val="•"/>
      <w:lvlJc w:val="left"/>
      <w:pPr>
        <w:ind w:left="2495" w:hanging="360"/>
      </w:pPr>
      <w:rPr>
        <w:rFonts w:hint="default"/>
        <w:lang w:val="pl-PL" w:eastAsia="en-US" w:bidi="ar-SA"/>
      </w:rPr>
    </w:lvl>
    <w:lvl w:ilvl="4" w:tplc="6EC4BB9C">
      <w:numFmt w:val="bullet"/>
      <w:lvlText w:val="•"/>
      <w:lvlJc w:val="left"/>
      <w:pPr>
        <w:ind w:left="3611" w:hanging="360"/>
      </w:pPr>
      <w:rPr>
        <w:rFonts w:hint="default"/>
        <w:lang w:val="pl-PL" w:eastAsia="en-US" w:bidi="ar-SA"/>
      </w:rPr>
    </w:lvl>
    <w:lvl w:ilvl="5" w:tplc="C68C718E">
      <w:numFmt w:val="bullet"/>
      <w:lvlText w:val="•"/>
      <w:lvlJc w:val="left"/>
      <w:pPr>
        <w:ind w:left="4727" w:hanging="360"/>
      </w:pPr>
      <w:rPr>
        <w:rFonts w:hint="default"/>
        <w:lang w:val="pl-PL" w:eastAsia="en-US" w:bidi="ar-SA"/>
      </w:rPr>
    </w:lvl>
    <w:lvl w:ilvl="6" w:tplc="CFEE79CC">
      <w:numFmt w:val="bullet"/>
      <w:lvlText w:val="•"/>
      <w:lvlJc w:val="left"/>
      <w:pPr>
        <w:ind w:left="5843" w:hanging="360"/>
      </w:pPr>
      <w:rPr>
        <w:rFonts w:hint="default"/>
        <w:lang w:val="pl-PL" w:eastAsia="en-US" w:bidi="ar-SA"/>
      </w:rPr>
    </w:lvl>
    <w:lvl w:ilvl="7" w:tplc="05701206">
      <w:numFmt w:val="bullet"/>
      <w:lvlText w:val="•"/>
      <w:lvlJc w:val="left"/>
      <w:pPr>
        <w:ind w:left="6959" w:hanging="360"/>
      </w:pPr>
      <w:rPr>
        <w:rFonts w:hint="default"/>
        <w:lang w:val="pl-PL" w:eastAsia="en-US" w:bidi="ar-SA"/>
      </w:rPr>
    </w:lvl>
    <w:lvl w:ilvl="8" w:tplc="B36838DC">
      <w:numFmt w:val="bullet"/>
      <w:lvlText w:val="•"/>
      <w:lvlJc w:val="left"/>
      <w:pPr>
        <w:ind w:left="8074" w:hanging="360"/>
      </w:pPr>
      <w:rPr>
        <w:rFonts w:hint="default"/>
        <w:lang w:val="pl-PL" w:eastAsia="en-US" w:bidi="ar-SA"/>
      </w:rPr>
    </w:lvl>
  </w:abstractNum>
  <w:abstractNum w:abstractNumId="18" w15:restartNumberingAfterBreak="0">
    <w:nsid w:val="3E4F20D9"/>
    <w:multiLevelType w:val="hybridMultilevel"/>
    <w:tmpl w:val="C9A67B9C"/>
    <w:lvl w:ilvl="0" w:tplc="85E672CC">
      <w:start w:val="1"/>
      <w:numFmt w:val="decimal"/>
      <w:lvlText w:val="%1."/>
      <w:lvlJc w:val="left"/>
      <w:pPr>
        <w:ind w:left="1018"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1" w:tplc="77AEEFFE">
      <w:numFmt w:val="bullet"/>
      <w:lvlText w:val="•"/>
      <w:lvlJc w:val="left"/>
      <w:pPr>
        <w:ind w:left="1948" w:hanging="348"/>
      </w:pPr>
      <w:rPr>
        <w:rFonts w:hint="default"/>
        <w:lang w:val="pl-PL" w:eastAsia="en-US" w:bidi="ar-SA"/>
      </w:rPr>
    </w:lvl>
    <w:lvl w:ilvl="2" w:tplc="7A6E405E">
      <w:numFmt w:val="bullet"/>
      <w:lvlText w:val="•"/>
      <w:lvlJc w:val="left"/>
      <w:pPr>
        <w:ind w:left="2877" w:hanging="348"/>
      </w:pPr>
      <w:rPr>
        <w:rFonts w:hint="default"/>
        <w:lang w:val="pl-PL" w:eastAsia="en-US" w:bidi="ar-SA"/>
      </w:rPr>
    </w:lvl>
    <w:lvl w:ilvl="3" w:tplc="B99E6F86">
      <w:numFmt w:val="bullet"/>
      <w:lvlText w:val="•"/>
      <w:lvlJc w:val="left"/>
      <w:pPr>
        <w:ind w:left="3805" w:hanging="348"/>
      </w:pPr>
      <w:rPr>
        <w:rFonts w:hint="default"/>
        <w:lang w:val="pl-PL" w:eastAsia="en-US" w:bidi="ar-SA"/>
      </w:rPr>
    </w:lvl>
    <w:lvl w:ilvl="4" w:tplc="E4C4D504">
      <w:numFmt w:val="bullet"/>
      <w:lvlText w:val="•"/>
      <w:lvlJc w:val="left"/>
      <w:pPr>
        <w:ind w:left="4734" w:hanging="348"/>
      </w:pPr>
      <w:rPr>
        <w:rFonts w:hint="default"/>
        <w:lang w:val="pl-PL" w:eastAsia="en-US" w:bidi="ar-SA"/>
      </w:rPr>
    </w:lvl>
    <w:lvl w:ilvl="5" w:tplc="B0C4F31E">
      <w:numFmt w:val="bullet"/>
      <w:lvlText w:val="•"/>
      <w:lvlJc w:val="left"/>
      <w:pPr>
        <w:ind w:left="5663" w:hanging="348"/>
      </w:pPr>
      <w:rPr>
        <w:rFonts w:hint="default"/>
        <w:lang w:val="pl-PL" w:eastAsia="en-US" w:bidi="ar-SA"/>
      </w:rPr>
    </w:lvl>
    <w:lvl w:ilvl="6" w:tplc="624A27EE">
      <w:numFmt w:val="bullet"/>
      <w:lvlText w:val="•"/>
      <w:lvlJc w:val="left"/>
      <w:pPr>
        <w:ind w:left="6591" w:hanging="348"/>
      </w:pPr>
      <w:rPr>
        <w:rFonts w:hint="default"/>
        <w:lang w:val="pl-PL" w:eastAsia="en-US" w:bidi="ar-SA"/>
      </w:rPr>
    </w:lvl>
    <w:lvl w:ilvl="7" w:tplc="54187BA4">
      <w:numFmt w:val="bullet"/>
      <w:lvlText w:val="•"/>
      <w:lvlJc w:val="left"/>
      <w:pPr>
        <w:ind w:left="7520" w:hanging="348"/>
      </w:pPr>
      <w:rPr>
        <w:rFonts w:hint="default"/>
        <w:lang w:val="pl-PL" w:eastAsia="en-US" w:bidi="ar-SA"/>
      </w:rPr>
    </w:lvl>
    <w:lvl w:ilvl="8" w:tplc="BFF237DA">
      <w:numFmt w:val="bullet"/>
      <w:lvlText w:val="•"/>
      <w:lvlJc w:val="left"/>
      <w:pPr>
        <w:ind w:left="8449" w:hanging="348"/>
      </w:pPr>
      <w:rPr>
        <w:rFonts w:hint="default"/>
        <w:lang w:val="pl-PL" w:eastAsia="en-US" w:bidi="ar-SA"/>
      </w:rPr>
    </w:lvl>
  </w:abstractNum>
  <w:abstractNum w:abstractNumId="19" w15:restartNumberingAfterBreak="0">
    <w:nsid w:val="437D4CE7"/>
    <w:multiLevelType w:val="hybridMultilevel"/>
    <w:tmpl w:val="9EEAE3D8"/>
    <w:lvl w:ilvl="0" w:tplc="96C458FE">
      <w:start w:val="1"/>
      <w:numFmt w:val="lowerLetter"/>
      <w:lvlText w:val="%1."/>
      <w:lvlJc w:val="left"/>
      <w:pPr>
        <w:ind w:left="1440" w:hanging="360"/>
      </w:pPr>
      <w:rPr>
        <w:rFonts w:asciiTheme="minorHAnsi" w:hAnsiTheme="minorHAnsi" w:cstheme="minorHAnsi"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0" w15:restartNumberingAfterBreak="0">
    <w:nsid w:val="438D436A"/>
    <w:multiLevelType w:val="hybridMultilevel"/>
    <w:tmpl w:val="1B6C3D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3A540A6"/>
    <w:multiLevelType w:val="hybridMultilevel"/>
    <w:tmpl w:val="D5E65DEC"/>
    <w:lvl w:ilvl="0" w:tplc="AD98341E">
      <w:start w:val="1"/>
      <w:numFmt w:val="decimal"/>
      <w:lvlText w:val="%1."/>
      <w:lvlJc w:val="left"/>
      <w:pPr>
        <w:ind w:left="1018"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1" w:tplc="B6DC86D0">
      <w:start w:val="1"/>
      <w:numFmt w:val="lowerLetter"/>
      <w:lvlText w:val="%2)"/>
      <w:lvlJc w:val="left"/>
      <w:pPr>
        <w:ind w:left="1378"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4BFA39E2">
      <w:numFmt w:val="bullet"/>
      <w:lvlText w:val="•"/>
      <w:lvlJc w:val="left"/>
      <w:pPr>
        <w:ind w:left="2371" w:hanging="360"/>
      </w:pPr>
      <w:rPr>
        <w:rFonts w:hint="default"/>
        <w:lang w:val="pl-PL" w:eastAsia="en-US" w:bidi="ar-SA"/>
      </w:rPr>
    </w:lvl>
    <w:lvl w:ilvl="3" w:tplc="235CDD10">
      <w:numFmt w:val="bullet"/>
      <w:lvlText w:val="•"/>
      <w:lvlJc w:val="left"/>
      <w:pPr>
        <w:ind w:left="3363" w:hanging="360"/>
      </w:pPr>
      <w:rPr>
        <w:rFonts w:hint="default"/>
        <w:lang w:val="pl-PL" w:eastAsia="en-US" w:bidi="ar-SA"/>
      </w:rPr>
    </w:lvl>
    <w:lvl w:ilvl="4" w:tplc="58BEF776">
      <w:numFmt w:val="bullet"/>
      <w:lvlText w:val="•"/>
      <w:lvlJc w:val="left"/>
      <w:pPr>
        <w:ind w:left="4355" w:hanging="360"/>
      </w:pPr>
      <w:rPr>
        <w:rFonts w:hint="default"/>
        <w:lang w:val="pl-PL" w:eastAsia="en-US" w:bidi="ar-SA"/>
      </w:rPr>
    </w:lvl>
    <w:lvl w:ilvl="5" w:tplc="22568814">
      <w:numFmt w:val="bullet"/>
      <w:lvlText w:val="•"/>
      <w:lvlJc w:val="left"/>
      <w:pPr>
        <w:ind w:left="5347" w:hanging="360"/>
      </w:pPr>
      <w:rPr>
        <w:rFonts w:hint="default"/>
        <w:lang w:val="pl-PL" w:eastAsia="en-US" w:bidi="ar-SA"/>
      </w:rPr>
    </w:lvl>
    <w:lvl w:ilvl="6" w:tplc="F0D6E694">
      <w:numFmt w:val="bullet"/>
      <w:lvlText w:val="•"/>
      <w:lvlJc w:val="left"/>
      <w:pPr>
        <w:ind w:left="6339" w:hanging="360"/>
      </w:pPr>
      <w:rPr>
        <w:rFonts w:hint="default"/>
        <w:lang w:val="pl-PL" w:eastAsia="en-US" w:bidi="ar-SA"/>
      </w:rPr>
    </w:lvl>
    <w:lvl w:ilvl="7" w:tplc="754419A4">
      <w:numFmt w:val="bullet"/>
      <w:lvlText w:val="•"/>
      <w:lvlJc w:val="left"/>
      <w:pPr>
        <w:ind w:left="7330" w:hanging="360"/>
      </w:pPr>
      <w:rPr>
        <w:rFonts w:hint="default"/>
        <w:lang w:val="pl-PL" w:eastAsia="en-US" w:bidi="ar-SA"/>
      </w:rPr>
    </w:lvl>
    <w:lvl w:ilvl="8" w:tplc="167021F4">
      <w:numFmt w:val="bullet"/>
      <w:lvlText w:val="•"/>
      <w:lvlJc w:val="left"/>
      <w:pPr>
        <w:ind w:left="8322" w:hanging="360"/>
      </w:pPr>
      <w:rPr>
        <w:rFonts w:hint="default"/>
        <w:lang w:val="pl-PL" w:eastAsia="en-US" w:bidi="ar-SA"/>
      </w:rPr>
    </w:lvl>
  </w:abstractNum>
  <w:abstractNum w:abstractNumId="22" w15:restartNumberingAfterBreak="0">
    <w:nsid w:val="443159D0"/>
    <w:multiLevelType w:val="hybridMultilevel"/>
    <w:tmpl w:val="2D406DA4"/>
    <w:lvl w:ilvl="0" w:tplc="B7363FA2">
      <w:start w:val="3"/>
      <w:numFmt w:val="decimal"/>
      <w:lvlText w:val="%1."/>
      <w:lvlJc w:val="left"/>
      <w:pPr>
        <w:ind w:left="720" w:hanging="360"/>
      </w:pPr>
      <w:rPr>
        <w:rFonts w:hint="default"/>
        <w:b w:val="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AA18F8"/>
    <w:multiLevelType w:val="multilevel"/>
    <w:tmpl w:val="6C7643E6"/>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4"/>
        <w:szCs w:val="24"/>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495C0249"/>
    <w:multiLevelType w:val="hybridMultilevel"/>
    <w:tmpl w:val="9A0681CA"/>
    <w:lvl w:ilvl="0" w:tplc="C1740202">
      <w:start w:val="1"/>
      <w:numFmt w:val="decimal"/>
      <w:lvlText w:val="%1)"/>
      <w:lvlJc w:val="left"/>
      <w:pPr>
        <w:ind w:left="1453" w:hanging="360"/>
        <w:jc w:val="right"/>
      </w:pPr>
      <w:rPr>
        <w:rFonts w:ascii="Times New Roman" w:eastAsia="Times New Roman" w:hAnsi="Times New Roman" w:cs="Times New Roman" w:hint="default"/>
        <w:b w:val="0"/>
        <w:bCs w:val="0"/>
        <w:i w:val="0"/>
        <w:iCs w:val="0"/>
        <w:spacing w:val="0"/>
        <w:w w:val="100"/>
        <w:sz w:val="22"/>
        <w:szCs w:val="22"/>
        <w:lang w:val="pl-PL" w:eastAsia="en-US" w:bidi="ar-SA"/>
      </w:rPr>
    </w:lvl>
    <w:lvl w:ilvl="1" w:tplc="49525780">
      <w:numFmt w:val="bullet"/>
      <w:lvlText w:val="•"/>
      <w:lvlJc w:val="left"/>
      <w:pPr>
        <w:ind w:left="2344" w:hanging="360"/>
      </w:pPr>
      <w:rPr>
        <w:rFonts w:hint="default"/>
        <w:lang w:val="pl-PL" w:eastAsia="en-US" w:bidi="ar-SA"/>
      </w:rPr>
    </w:lvl>
    <w:lvl w:ilvl="2" w:tplc="1D5EF6E6">
      <w:numFmt w:val="bullet"/>
      <w:lvlText w:val="•"/>
      <w:lvlJc w:val="left"/>
      <w:pPr>
        <w:ind w:left="3229" w:hanging="360"/>
      </w:pPr>
      <w:rPr>
        <w:rFonts w:hint="default"/>
        <w:lang w:val="pl-PL" w:eastAsia="en-US" w:bidi="ar-SA"/>
      </w:rPr>
    </w:lvl>
    <w:lvl w:ilvl="3" w:tplc="753ACCF0">
      <w:numFmt w:val="bullet"/>
      <w:lvlText w:val="•"/>
      <w:lvlJc w:val="left"/>
      <w:pPr>
        <w:ind w:left="4113" w:hanging="360"/>
      </w:pPr>
      <w:rPr>
        <w:rFonts w:hint="default"/>
        <w:lang w:val="pl-PL" w:eastAsia="en-US" w:bidi="ar-SA"/>
      </w:rPr>
    </w:lvl>
    <w:lvl w:ilvl="4" w:tplc="D22A234A">
      <w:numFmt w:val="bullet"/>
      <w:lvlText w:val="•"/>
      <w:lvlJc w:val="left"/>
      <w:pPr>
        <w:ind w:left="4998" w:hanging="360"/>
      </w:pPr>
      <w:rPr>
        <w:rFonts w:hint="default"/>
        <w:lang w:val="pl-PL" w:eastAsia="en-US" w:bidi="ar-SA"/>
      </w:rPr>
    </w:lvl>
    <w:lvl w:ilvl="5" w:tplc="1CAE86F4">
      <w:numFmt w:val="bullet"/>
      <w:lvlText w:val="•"/>
      <w:lvlJc w:val="left"/>
      <w:pPr>
        <w:ind w:left="5883" w:hanging="360"/>
      </w:pPr>
      <w:rPr>
        <w:rFonts w:hint="default"/>
        <w:lang w:val="pl-PL" w:eastAsia="en-US" w:bidi="ar-SA"/>
      </w:rPr>
    </w:lvl>
    <w:lvl w:ilvl="6" w:tplc="D250DA06">
      <w:numFmt w:val="bullet"/>
      <w:lvlText w:val="•"/>
      <w:lvlJc w:val="left"/>
      <w:pPr>
        <w:ind w:left="6767" w:hanging="360"/>
      </w:pPr>
      <w:rPr>
        <w:rFonts w:hint="default"/>
        <w:lang w:val="pl-PL" w:eastAsia="en-US" w:bidi="ar-SA"/>
      </w:rPr>
    </w:lvl>
    <w:lvl w:ilvl="7" w:tplc="938E1492">
      <w:numFmt w:val="bullet"/>
      <w:lvlText w:val="•"/>
      <w:lvlJc w:val="left"/>
      <w:pPr>
        <w:ind w:left="7652" w:hanging="360"/>
      </w:pPr>
      <w:rPr>
        <w:rFonts w:hint="default"/>
        <w:lang w:val="pl-PL" w:eastAsia="en-US" w:bidi="ar-SA"/>
      </w:rPr>
    </w:lvl>
    <w:lvl w:ilvl="8" w:tplc="824868D4">
      <w:numFmt w:val="bullet"/>
      <w:lvlText w:val="•"/>
      <w:lvlJc w:val="left"/>
      <w:pPr>
        <w:ind w:left="8537" w:hanging="360"/>
      </w:pPr>
      <w:rPr>
        <w:rFonts w:hint="default"/>
        <w:lang w:val="pl-PL" w:eastAsia="en-US" w:bidi="ar-SA"/>
      </w:rPr>
    </w:lvl>
  </w:abstractNum>
  <w:abstractNum w:abstractNumId="25" w15:restartNumberingAfterBreak="0">
    <w:nsid w:val="49B15D43"/>
    <w:multiLevelType w:val="hybridMultilevel"/>
    <w:tmpl w:val="047089C0"/>
    <w:lvl w:ilvl="0" w:tplc="2CC62F0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630E8F"/>
    <w:multiLevelType w:val="hybridMultilevel"/>
    <w:tmpl w:val="6F86E2FC"/>
    <w:lvl w:ilvl="0" w:tplc="FFFFFFFF">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4BD156A8"/>
    <w:multiLevelType w:val="hybridMultilevel"/>
    <w:tmpl w:val="4C3628C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4CF93769"/>
    <w:multiLevelType w:val="hybridMultilevel"/>
    <w:tmpl w:val="E6284644"/>
    <w:lvl w:ilvl="0" w:tplc="33C8D6DA">
      <w:start w:val="1"/>
      <w:numFmt w:val="decimal"/>
      <w:lvlText w:val="%1."/>
      <w:lvlJc w:val="left"/>
      <w:pPr>
        <w:ind w:left="720" w:hanging="360"/>
      </w:pPr>
      <w:rPr>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2D909AF"/>
    <w:multiLevelType w:val="hybridMultilevel"/>
    <w:tmpl w:val="71961E14"/>
    <w:lvl w:ilvl="0" w:tplc="2CB0A984">
      <w:start w:val="1"/>
      <w:numFmt w:val="decimal"/>
      <w:lvlText w:val="%1."/>
      <w:lvlJc w:val="left"/>
      <w:pPr>
        <w:ind w:left="1006"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1" w:tplc="A0A8F522">
      <w:start w:val="1"/>
      <w:numFmt w:val="decimal"/>
      <w:lvlText w:val="%2)"/>
      <w:lvlJc w:val="left"/>
      <w:pPr>
        <w:ind w:left="1378"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C84C7EC0">
      <w:numFmt w:val="bullet"/>
      <w:lvlText w:val="•"/>
      <w:lvlJc w:val="left"/>
      <w:pPr>
        <w:ind w:left="2371" w:hanging="360"/>
      </w:pPr>
      <w:rPr>
        <w:rFonts w:hint="default"/>
        <w:lang w:val="pl-PL" w:eastAsia="en-US" w:bidi="ar-SA"/>
      </w:rPr>
    </w:lvl>
    <w:lvl w:ilvl="3" w:tplc="2528C66C">
      <w:numFmt w:val="bullet"/>
      <w:lvlText w:val="•"/>
      <w:lvlJc w:val="left"/>
      <w:pPr>
        <w:ind w:left="3363" w:hanging="360"/>
      </w:pPr>
      <w:rPr>
        <w:rFonts w:hint="default"/>
        <w:lang w:val="pl-PL" w:eastAsia="en-US" w:bidi="ar-SA"/>
      </w:rPr>
    </w:lvl>
    <w:lvl w:ilvl="4" w:tplc="CFE41EAC">
      <w:numFmt w:val="bullet"/>
      <w:lvlText w:val="•"/>
      <w:lvlJc w:val="left"/>
      <w:pPr>
        <w:ind w:left="4355" w:hanging="360"/>
      </w:pPr>
      <w:rPr>
        <w:rFonts w:hint="default"/>
        <w:lang w:val="pl-PL" w:eastAsia="en-US" w:bidi="ar-SA"/>
      </w:rPr>
    </w:lvl>
    <w:lvl w:ilvl="5" w:tplc="0E949A44">
      <w:numFmt w:val="bullet"/>
      <w:lvlText w:val="•"/>
      <w:lvlJc w:val="left"/>
      <w:pPr>
        <w:ind w:left="5347" w:hanging="360"/>
      </w:pPr>
      <w:rPr>
        <w:rFonts w:hint="default"/>
        <w:lang w:val="pl-PL" w:eastAsia="en-US" w:bidi="ar-SA"/>
      </w:rPr>
    </w:lvl>
    <w:lvl w:ilvl="6" w:tplc="B3462406">
      <w:numFmt w:val="bullet"/>
      <w:lvlText w:val="•"/>
      <w:lvlJc w:val="left"/>
      <w:pPr>
        <w:ind w:left="6339" w:hanging="360"/>
      </w:pPr>
      <w:rPr>
        <w:rFonts w:hint="default"/>
        <w:lang w:val="pl-PL" w:eastAsia="en-US" w:bidi="ar-SA"/>
      </w:rPr>
    </w:lvl>
    <w:lvl w:ilvl="7" w:tplc="4A483B7E">
      <w:numFmt w:val="bullet"/>
      <w:lvlText w:val="•"/>
      <w:lvlJc w:val="left"/>
      <w:pPr>
        <w:ind w:left="7330" w:hanging="360"/>
      </w:pPr>
      <w:rPr>
        <w:rFonts w:hint="default"/>
        <w:lang w:val="pl-PL" w:eastAsia="en-US" w:bidi="ar-SA"/>
      </w:rPr>
    </w:lvl>
    <w:lvl w:ilvl="8" w:tplc="A31CD1D6">
      <w:numFmt w:val="bullet"/>
      <w:lvlText w:val="•"/>
      <w:lvlJc w:val="left"/>
      <w:pPr>
        <w:ind w:left="8322" w:hanging="360"/>
      </w:pPr>
      <w:rPr>
        <w:rFonts w:hint="default"/>
        <w:lang w:val="pl-PL" w:eastAsia="en-US" w:bidi="ar-SA"/>
      </w:rPr>
    </w:lvl>
  </w:abstractNum>
  <w:abstractNum w:abstractNumId="30" w15:restartNumberingAfterBreak="0">
    <w:nsid w:val="59247D4E"/>
    <w:multiLevelType w:val="hybridMultilevel"/>
    <w:tmpl w:val="CAD6039A"/>
    <w:lvl w:ilvl="0" w:tplc="92F8A600">
      <w:start w:val="1"/>
      <w:numFmt w:val="decimal"/>
      <w:lvlText w:val="%1."/>
      <w:lvlJc w:val="left"/>
      <w:pPr>
        <w:ind w:left="1006"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1" w:tplc="D34CAE2E">
      <w:start w:val="1"/>
      <w:numFmt w:val="decimal"/>
      <w:lvlText w:val="%2)"/>
      <w:lvlJc w:val="left"/>
      <w:pPr>
        <w:ind w:left="1378"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9C6EB58C">
      <w:start w:val="1"/>
      <w:numFmt w:val="lowerLetter"/>
      <w:lvlText w:val="%3)"/>
      <w:lvlJc w:val="left"/>
      <w:pPr>
        <w:ind w:left="1738" w:hanging="336"/>
      </w:pPr>
      <w:rPr>
        <w:rFonts w:ascii="Times New Roman" w:eastAsia="Times New Roman" w:hAnsi="Times New Roman" w:cs="Times New Roman" w:hint="default"/>
        <w:b w:val="0"/>
        <w:bCs w:val="0"/>
        <w:i w:val="0"/>
        <w:iCs w:val="0"/>
        <w:spacing w:val="0"/>
        <w:w w:val="100"/>
        <w:sz w:val="22"/>
        <w:szCs w:val="22"/>
        <w:lang w:val="pl-PL" w:eastAsia="en-US" w:bidi="ar-SA"/>
      </w:rPr>
    </w:lvl>
    <w:lvl w:ilvl="3" w:tplc="2A7055A4">
      <w:numFmt w:val="bullet"/>
      <w:lvlText w:val="•"/>
      <w:lvlJc w:val="left"/>
      <w:pPr>
        <w:ind w:left="2810" w:hanging="336"/>
      </w:pPr>
      <w:rPr>
        <w:rFonts w:hint="default"/>
        <w:lang w:val="pl-PL" w:eastAsia="en-US" w:bidi="ar-SA"/>
      </w:rPr>
    </w:lvl>
    <w:lvl w:ilvl="4" w:tplc="DE5AB08C">
      <w:numFmt w:val="bullet"/>
      <w:lvlText w:val="•"/>
      <w:lvlJc w:val="left"/>
      <w:pPr>
        <w:ind w:left="3881" w:hanging="336"/>
      </w:pPr>
      <w:rPr>
        <w:rFonts w:hint="default"/>
        <w:lang w:val="pl-PL" w:eastAsia="en-US" w:bidi="ar-SA"/>
      </w:rPr>
    </w:lvl>
    <w:lvl w:ilvl="5" w:tplc="8CCE3884">
      <w:numFmt w:val="bullet"/>
      <w:lvlText w:val="•"/>
      <w:lvlJc w:val="left"/>
      <w:pPr>
        <w:ind w:left="4952" w:hanging="336"/>
      </w:pPr>
      <w:rPr>
        <w:rFonts w:hint="default"/>
        <w:lang w:val="pl-PL" w:eastAsia="en-US" w:bidi="ar-SA"/>
      </w:rPr>
    </w:lvl>
    <w:lvl w:ilvl="6" w:tplc="71ECF0C0">
      <w:numFmt w:val="bullet"/>
      <w:lvlText w:val="•"/>
      <w:lvlJc w:val="left"/>
      <w:pPr>
        <w:ind w:left="6023" w:hanging="336"/>
      </w:pPr>
      <w:rPr>
        <w:rFonts w:hint="default"/>
        <w:lang w:val="pl-PL" w:eastAsia="en-US" w:bidi="ar-SA"/>
      </w:rPr>
    </w:lvl>
    <w:lvl w:ilvl="7" w:tplc="C0A8912A">
      <w:numFmt w:val="bullet"/>
      <w:lvlText w:val="•"/>
      <w:lvlJc w:val="left"/>
      <w:pPr>
        <w:ind w:left="7094" w:hanging="336"/>
      </w:pPr>
      <w:rPr>
        <w:rFonts w:hint="default"/>
        <w:lang w:val="pl-PL" w:eastAsia="en-US" w:bidi="ar-SA"/>
      </w:rPr>
    </w:lvl>
    <w:lvl w:ilvl="8" w:tplc="5CC8CCA8">
      <w:numFmt w:val="bullet"/>
      <w:lvlText w:val="•"/>
      <w:lvlJc w:val="left"/>
      <w:pPr>
        <w:ind w:left="8164" w:hanging="336"/>
      </w:pPr>
      <w:rPr>
        <w:rFonts w:hint="default"/>
        <w:lang w:val="pl-PL" w:eastAsia="en-US" w:bidi="ar-SA"/>
      </w:rPr>
    </w:lvl>
  </w:abstractNum>
  <w:abstractNum w:abstractNumId="31" w15:restartNumberingAfterBreak="0">
    <w:nsid w:val="64387172"/>
    <w:multiLevelType w:val="hybridMultilevel"/>
    <w:tmpl w:val="CD34FADE"/>
    <w:lvl w:ilvl="0" w:tplc="DD2A57EE">
      <w:start w:val="1"/>
      <w:numFmt w:val="decimal"/>
      <w:lvlText w:val="%1."/>
      <w:lvlJc w:val="left"/>
      <w:pPr>
        <w:ind w:left="1093" w:hanging="274"/>
      </w:pPr>
      <w:rPr>
        <w:rFonts w:ascii="Times New Roman" w:eastAsia="Times New Roman" w:hAnsi="Times New Roman" w:cs="Times New Roman" w:hint="default"/>
        <w:b w:val="0"/>
        <w:bCs w:val="0"/>
        <w:i w:val="0"/>
        <w:iCs w:val="0"/>
        <w:spacing w:val="0"/>
        <w:w w:val="100"/>
        <w:sz w:val="22"/>
        <w:szCs w:val="22"/>
        <w:lang w:val="pl-PL" w:eastAsia="en-US" w:bidi="ar-SA"/>
      </w:rPr>
    </w:lvl>
    <w:lvl w:ilvl="1" w:tplc="A43E5C7E">
      <w:start w:val="1"/>
      <w:numFmt w:val="decimal"/>
      <w:lvlText w:val="%2)"/>
      <w:lvlJc w:val="left"/>
      <w:pPr>
        <w:ind w:left="1366"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E2E287EE">
      <w:start w:val="1"/>
      <w:numFmt w:val="lowerLetter"/>
      <w:lvlText w:val="%3)"/>
      <w:lvlJc w:val="left"/>
      <w:pPr>
        <w:ind w:left="1714"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3" w:tplc="3974815C">
      <w:numFmt w:val="bullet"/>
      <w:lvlText w:val="•"/>
      <w:lvlJc w:val="left"/>
      <w:pPr>
        <w:ind w:left="2793" w:hanging="348"/>
      </w:pPr>
      <w:rPr>
        <w:rFonts w:hint="default"/>
        <w:lang w:val="pl-PL" w:eastAsia="en-US" w:bidi="ar-SA"/>
      </w:rPr>
    </w:lvl>
    <w:lvl w:ilvl="4" w:tplc="3DBA8682">
      <w:numFmt w:val="bullet"/>
      <w:lvlText w:val="•"/>
      <w:lvlJc w:val="left"/>
      <w:pPr>
        <w:ind w:left="3866" w:hanging="348"/>
      </w:pPr>
      <w:rPr>
        <w:rFonts w:hint="default"/>
        <w:lang w:val="pl-PL" w:eastAsia="en-US" w:bidi="ar-SA"/>
      </w:rPr>
    </w:lvl>
    <w:lvl w:ilvl="5" w:tplc="A560CDE0">
      <w:numFmt w:val="bullet"/>
      <w:lvlText w:val="•"/>
      <w:lvlJc w:val="left"/>
      <w:pPr>
        <w:ind w:left="4939" w:hanging="348"/>
      </w:pPr>
      <w:rPr>
        <w:rFonts w:hint="default"/>
        <w:lang w:val="pl-PL" w:eastAsia="en-US" w:bidi="ar-SA"/>
      </w:rPr>
    </w:lvl>
    <w:lvl w:ilvl="6" w:tplc="A5146788">
      <w:numFmt w:val="bullet"/>
      <w:lvlText w:val="•"/>
      <w:lvlJc w:val="left"/>
      <w:pPr>
        <w:ind w:left="6013" w:hanging="348"/>
      </w:pPr>
      <w:rPr>
        <w:rFonts w:hint="default"/>
        <w:lang w:val="pl-PL" w:eastAsia="en-US" w:bidi="ar-SA"/>
      </w:rPr>
    </w:lvl>
    <w:lvl w:ilvl="7" w:tplc="3C7249F6">
      <w:numFmt w:val="bullet"/>
      <w:lvlText w:val="•"/>
      <w:lvlJc w:val="left"/>
      <w:pPr>
        <w:ind w:left="7086" w:hanging="348"/>
      </w:pPr>
      <w:rPr>
        <w:rFonts w:hint="default"/>
        <w:lang w:val="pl-PL" w:eastAsia="en-US" w:bidi="ar-SA"/>
      </w:rPr>
    </w:lvl>
    <w:lvl w:ilvl="8" w:tplc="BE929A1A">
      <w:numFmt w:val="bullet"/>
      <w:lvlText w:val="•"/>
      <w:lvlJc w:val="left"/>
      <w:pPr>
        <w:ind w:left="8159" w:hanging="348"/>
      </w:pPr>
      <w:rPr>
        <w:rFonts w:hint="default"/>
        <w:lang w:val="pl-PL" w:eastAsia="en-US" w:bidi="ar-SA"/>
      </w:rPr>
    </w:lvl>
  </w:abstractNum>
  <w:abstractNum w:abstractNumId="32" w15:restartNumberingAfterBreak="0">
    <w:nsid w:val="655E2390"/>
    <w:multiLevelType w:val="hybridMultilevel"/>
    <w:tmpl w:val="B3A667D4"/>
    <w:lvl w:ilvl="0" w:tplc="4A9C97D2">
      <w:start w:val="1"/>
      <w:numFmt w:val="decimal"/>
      <w:lvlText w:val="%1."/>
      <w:lvlJc w:val="right"/>
      <w:pPr>
        <w:ind w:left="720" w:hanging="360"/>
      </w:pPr>
      <w:rPr>
        <w:rFonts w:ascii="Times New Roman" w:eastAsia="Times New Roman" w:hAnsi="Times New Roman"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0205530"/>
    <w:multiLevelType w:val="hybridMultilevel"/>
    <w:tmpl w:val="BC3CE554"/>
    <w:lvl w:ilvl="0" w:tplc="43D81698">
      <w:start w:val="1"/>
      <w:numFmt w:val="decimal"/>
      <w:lvlText w:val="%1."/>
      <w:lvlJc w:val="left"/>
      <w:pPr>
        <w:ind w:left="1018"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1" w:tplc="42286556">
      <w:numFmt w:val="bullet"/>
      <w:lvlText w:val="•"/>
      <w:lvlJc w:val="left"/>
      <w:pPr>
        <w:ind w:left="1948" w:hanging="348"/>
      </w:pPr>
      <w:rPr>
        <w:rFonts w:hint="default"/>
        <w:lang w:val="pl-PL" w:eastAsia="en-US" w:bidi="ar-SA"/>
      </w:rPr>
    </w:lvl>
    <w:lvl w:ilvl="2" w:tplc="23282102">
      <w:numFmt w:val="bullet"/>
      <w:lvlText w:val="•"/>
      <w:lvlJc w:val="left"/>
      <w:pPr>
        <w:ind w:left="2877" w:hanging="348"/>
      </w:pPr>
      <w:rPr>
        <w:rFonts w:hint="default"/>
        <w:lang w:val="pl-PL" w:eastAsia="en-US" w:bidi="ar-SA"/>
      </w:rPr>
    </w:lvl>
    <w:lvl w:ilvl="3" w:tplc="A03A5E2A">
      <w:numFmt w:val="bullet"/>
      <w:lvlText w:val="•"/>
      <w:lvlJc w:val="left"/>
      <w:pPr>
        <w:ind w:left="3805" w:hanging="348"/>
      </w:pPr>
      <w:rPr>
        <w:rFonts w:hint="default"/>
        <w:lang w:val="pl-PL" w:eastAsia="en-US" w:bidi="ar-SA"/>
      </w:rPr>
    </w:lvl>
    <w:lvl w:ilvl="4" w:tplc="E6E699AE">
      <w:numFmt w:val="bullet"/>
      <w:lvlText w:val="•"/>
      <w:lvlJc w:val="left"/>
      <w:pPr>
        <w:ind w:left="4734" w:hanging="348"/>
      </w:pPr>
      <w:rPr>
        <w:rFonts w:hint="default"/>
        <w:lang w:val="pl-PL" w:eastAsia="en-US" w:bidi="ar-SA"/>
      </w:rPr>
    </w:lvl>
    <w:lvl w:ilvl="5" w:tplc="0C8E240A">
      <w:numFmt w:val="bullet"/>
      <w:lvlText w:val="•"/>
      <w:lvlJc w:val="left"/>
      <w:pPr>
        <w:ind w:left="5663" w:hanging="348"/>
      </w:pPr>
      <w:rPr>
        <w:rFonts w:hint="default"/>
        <w:lang w:val="pl-PL" w:eastAsia="en-US" w:bidi="ar-SA"/>
      </w:rPr>
    </w:lvl>
    <w:lvl w:ilvl="6" w:tplc="184A2574">
      <w:numFmt w:val="bullet"/>
      <w:lvlText w:val="•"/>
      <w:lvlJc w:val="left"/>
      <w:pPr>
        <w:ind w:left="6591" w:hanging="348"/>
      </w:pPr>
      <w:rPr>
        <w:rFonts w:hint="default"/>
        <w:lang w:val="pl-PL" w:eastAsia="en-US" w:bidi="ar-SA"/>
      </w:rPr>
    </w:lvl>
    <w:lvl w:ilvl="7" w:tplc="55EA8A08">
      <w:numFmt w:val="bullet"/>
      <w:lvlText w:val="•"/>
      <w:lvlJc w:val="left"/>
      <w:pPr>
        <w:ind w:left="7520" w:hanging="348"/>
      </w:pPr>
      <w:rPr>
        <w:rFonts w:hint="default"/>
        <w:lang w:val="pl-PL" w:eastAsia="en-US" w:bidi="ar-SA"/>
      </w:rPr>
    </w:lvl>
    <w:lvl w:ilvl="8" w:tplc="EA485FCC">
      <w:numFmt w:val="bullet"/>
      <w:lvlText w:val="•"/>
      <w:lvlJc w:val="left"/>
      <w:pPr>
        <w:ind w:left="8449" w:hanging="348"/>
      </w:pPr>
      <w:rPr>
        <w:rFonts w:hint="default"/>
        <w:lang w:val="pl-PL" w:eastAsia="en-US" w:bidi="ar-SA"/>
      </w:rPr>
    </w:lvl>
  </w:abstractNum>
  <w:abstractNum w:abstractNumId="34" w15:restartNumberingAfterBreak="0">
    <w:nsid w:val="7BE971EB"/>
    <w:multiLevelType w:val="hybridMultilevel"/>
    <w:tmpl w:val="0E1A5C08"/>
    <w:lvl w:ilvl="0" w:tplc="8C8EAE38">
      <w:start w:val="1"/>
      <w:numFmt w:val="decimal"/>
      <w:lvlText w:val="%1)"/>
      <w:lvlJc w:val="left"/>
      <w:pPr>
        <w:ind w:left="1068" w:hanging="360"/>
      </w:pPr>
      <w:rPr>
        <w:sz w:val="22"/>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5" w15:restartNumberingAfterBreak="0">
    <w:nsid w:val="7CC02275"/>
    <w:multiLevelType w:val="hybridMultilevel"/>
    <w:tmpl w:val="2A9CF750"/>
    <w:lvl w:ilvl="0" w:tplc="7DF23676">
      <w:start w:val="1"/>
      <w:numFmt w:val="decimal"/>
      <w:lvlText w:val="%1."/>
      <w:lvlJc w:val="left"/>
      <w:pPr>
        <w:ind w:left="1006"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1" w:tplc="978A0F56">
      <w:numFmt w:val="bullet"/>
      <w:lvlText w:val="•"/>
      <w:lvlJc w:val="left"/>
      <w:pPr>
        <w:ind w:left="1930" w:hanging="348"/>
      </w:pPr>
      <w:rPr>
        <w:rFonts w:hint="default"/>
        <w:lang w:val="pl-PL" w:eastAsia="en-US" w:bidi="ar-SA"/>
      </w:rPr>
    </w:lvl>
    <w:lvl w:ilvl="2" w:tplc="971A2F62">
      <w:numFmt w:val="bullet"/>
      <w:lvlText w:val="•"/>
      <w:lvlJc w:val="left"/>
      <w:pPr>
        <w:ind w:left="2861" w:hanging="348"/>
      </w:pPr>
      <w:rPr>
        <w:rFonts w:hint="default"/>
        <w:lang w:val="pl-PL" w:eastAsia="en-US" w:bidi="ar-SA"/>
      </w:rPr>
    </w:lvl>
    <w:lvl w:ilvl="3" w:tplc="0CF09FAA">
      <w:numFmt w:val="bullet"/>
      <w:lvlText w:val="•"/>
      <w:lvlJc w:val="left"/>
      <w:pPr>
        <w:ind w:left="3791" w:hanging="348"/>
      </w:pPr>
      <w:rPr>
        <w:rFonts w:hint="default"/>
        <w:lang w:val="pl-PL" w:eastAsia="en-US" w:bidi="ar-SA"/>
      </w:rPr>
    </w:lvl>
    <w:lvl w:ilvl="4" w:tplc="CB96B20C">
      <w:numFmt w:val="bullet"/>
      <w:lvlText w:val="•"/>
      <w:lvlJc w:val="left"/>
      <w:pPr>
        <w:ind w:left="4722" w:hanging="348"/>
      </w:pPr>
      <w:rPr>
        <w:rFonts w:hint="default"/>
        <w:lang w:val="pl-PL" w:eastAsia="en-US" w:bidi="ar-SA"/>
      </w:rPr>
    </w:lvl>
    <w:lvl w:ilvl="5" w:tplc="01EE6D6E">
      <w:numFmt w:val="bullet"/>
      <w:lvlText w:val="•"/>
      <w:lvlJc w:val="left"/>
      <w:pPr>
        <w:ind w:left="5653" w:hanging="348"/>
      </w:pPr>
      <w:rPr>
        <w:rFonts w:hint="default"/>
        <w:lang w:val="pl-PL" w:eastAsia="en-US" w:bidi="ar-SA"/>
      </w:rPr>
    </w:lvl>
    <w:lvl w:ilvl="6" w:tplc="997C93F4">
      <w:numFmt w:val="bullet"/>
      <w:lvlText w:val="•"/>
      <w:lvlJc w:val="left"/>
      <w:pPr>
        <w:ind w:left="6583" w:hanging="348"/>
      </w:pPr>
      <w:rPr>
        <w:rFonts w:hint="default"/>
        <w:lang w:val="pl-PL" w:eastAsia="en-US" w:bidi="ar-SA"/>
      </w:rPr>
    </w:lvl>
    <w:lvl w:ilvl="7" w:tplc="A6A81FD2">
      <w:numFmt w:val="bullet"/>
      <w:lvlText w:val="•"/>
      <w:lvlJc w:val="left"/>
      <w:pPr>
        <w:ind w:left="7514" w:hanging="348"/>
      </w:pPr>
      <w:rPr>
        <w:rFonts w:hint="default"/>
        <w:lang w:val="pl-PL" w:eastAsia="en-US" w:bidi="ar-SA"/>
      </w:rPr>
    </w:lvl>
    <w:lvl w:ilvl="8" w:tplc="22BE53FE">
      <w:numFmt w:val="bullet"/>
      <w:lvlText w:val="•"/>
      <w:lvlJc w:val="left"/>
      <w:pPr>
        <w:ind w:left="8445" w:hanging="348"/>
      </w:pPr>
      <w:rPr>
        <w:rFonts w:hint="default"/>
        <w:lang w:val="pl-PL" w:eastAsia="en-US" w:bidi="ar-SA"/>
      </w:rPr>
    </w:lvl>
  </w:abstractNum>
  <w:abstractNum w:abstractNumId="36" w15:restartNumberingAfterBreak="0">
    <w:nsid w:val="7F4F540F"/>
    <w:multiLevelType w:val="hybridMultilevel"/>
    <w:tmpl w:val="0EF64B12"/>
    <w:lvl w:ilvl="0" w:tplc="49664EC4">
      <w:start w:val="1"/>
      <w:numFmt w:val="decimal"/>
      <w:lvlText w:val="%1."/>
      <w:lvlJc w:val="left"/>
      <w:pPr>
        <w:ind w:left="1006"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1" w:tplc="1DD6FE8C">
      <w:start w:val="1"/>
      <w:numFmt w:val="lowerLetter"/>
      <w:lvlText w:val="%2)"/>
      <w:lvlJc w:val="left"/>
      <w:pPr>
        <w:ind w:left="1383"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DE4A59D8">
      <w:numFmt w:val="bullet"/>
      <w:lvlText w:val="•"/>
      <w:lvlJc w:val="left"/>
      <w:pPr>
        <w:ind w:left="1380" w:hanging="360"/>
      </w:pPr>
      <w:rPr>
        <w:rFonts w:hint="default"/>
        <w:lang w:val="pl-PL" w:eastAsia="en-US" w:bidi="ar-SA"/>
      </w:rPr>
    </w:lvl>
    <w:lvl w:ilvl="3" w:tplc="12A005D0">
      <w:numFmt w:val="bullet"/>
      <w:lvlText w:val="•"/>
      <w:lvlJc w:val="left"/>
      <w:pPr>
        <w:ind w:left="2495" w:hanging="360"/>
      </w:pPr>
      <w:rPr>
        <w:rFonts w:hint="default"/>
        <w:lang w:val="pl-PL" w:eastAsia="en-US" w:bidi="ar-SA"/>
      </w:rPr>
    </w:lvl>
    <w:lvl w:ilvl="4" w:tplc="370C1AF6">
      <w:numFmt w:val="bullet"/>
      <w:lvlText w:val="•"/>
      <w:lvlJc w:val="left"/>
      <w:pPr>
        <w:ind w:left="3611" w:hanging="360"/>
      </w:pPr>
      <w:rPr>
        <w:rFonts w:hint="default"/>
        <w:lang w:val="pl-PL" w:eastAsia="en-US" w:bidi="ar-SA"/>
      </w:rPr>
    </w:lvl>
    <w:lvl w:ilvl="5" w:tplc="B88C47E4">
      <w:numFmt w:val="bullet"/>
      <w:lvlText w:val="•"/>
      <w:lvlJc w:val="left"/>
      <w:pPr>
        <w:ind w:left="4727" w:hanging="360"/>
      </w:pPr>
      <w:rPr>
        <w:rFonts w:hint="default"/>
        <w:lang w:val="pl-PL" w:eastAsia="en-US" w:bidi="ar-SA"/>
      </w:rPr>
    </w:lvl>
    <w:lvl w:ilvl="6" w:tplc="79C647C2">
      <w:numFmt w:val="bullet"/>
      <w:lvlText w:val="•"/>
      <w:lvlJc w:val="left"/>
      <w:pPr>
        <w:ind w:left="5843" w:hanging="360"/>
      </w:pPr>
      <w:rPr>
        <w:rFonts w:hint="default"/>
        <w:lang w:val="pl-PL" w:eastAsia="en-US" w:bidi="ar-SA"/>
      </w:rPr>
    </w:lvl>
    <w:lvl w:ilvl="7" w:tplc="31168D6E">
      <w:numFmt w:val="bullet"/>
      <w:lvlText w:val="•"/>
      <w:lvlJc w:val="left"/>
      <w:pPr>
        <w:ind w:left="6959" w:hanging="360"/>
      </w:pPr>
      <w:rPr>
        <w:rFonts w:hint="default"/>
        <w:lang w:val="pl-PL" w:eastAsia="en-US" w:bidi="ar-SA"/>
      </w:rPr>
    </w:lvl>
    <w:lvl w:ilvl="8" w:tplc="37DECF62">
      <w:numFmt w:val="bullet"/>
      <w:lvlText w:val="•"/>
      <w:lvlJc w:val="left"/>
      <w:pPr>
        <w:ind w:left="8074" w:hanging="360"/>
      </w:pPr>
      <w:rPr>
        <w:rFonts w:hint="default"/>
        <w:lang w:val="pl-PL" w:eastAsia="en-US" w:bidi="ar-SA"/>
      </w:rPr>
    </w:lvl>
  </w:abstractNum>
  <w:abstractNum w:abstractNumId="37" w15:restartNumberingAfterBreak="0">
    <w:nsid w:val="7F56615F"/>
    <w:multiLevelType w:val="hybridMultilevel"/>
    <w:tmpl w:val="9D8C87FA"/>
    <w:lvl w:ilvl="0" w:tplc="F7401072">
      <w:start w:val="1"/>
      <w:numFmt w:val="decimal"/>
      <w:lvlText w:val="%1."/>
      <w:lvlJc w:val="left"/>
      <w:pPr>
        <w:ind w:left="1018"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1" w:tplc="25BE5384">
      <w:start w:val="1"/>
      <w:numFmt w:val="decimal"/>
      <w:lvlText w:val="%2)"/>
      <w:lvlJc w:val="left"/>
      <w:pPr>
        <w:ind w:left="1582"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7BA84742">
      <w:numFmt w:val="bullet"/>
      <w:lvlText w:val="•"/>
      <w:lvlJc w:val="left"/>
      <w:pPr>
        <w:ind w:left="2549" w:hanging="360"/>
      </w:pPr>
      <w:rPr>
        <w:rFonts w:hint="default"/>
        <w:lang w:val="pl-PL" w:eastAsia="en-US" w:bidi="ar-SA"/>
      </w:rPr>
    </w:lvl>
    <w:lvl w:ilvl="3" w:tplc="0C2E90E6">
      <w:numFmt w:val="bullet"/>
      <w:lvlText w:val="•"/>
      <w:lvlJc w:val="left"/>
      <w:pPr>
        <w:ind w:left="3519" w:hanging="360"/>
      </w:pPr>
      <w:rPr>
        <w:rFonts w:hint="default"/>
        <w:lang w:val="pl-PL" w:eastAsia="en-US" w:bidi="ar-SA"/>
      </w:rPr>
    </w:lvl>
    <w:lvl w:ilvl="4" w:tplc="44306C4E">
      <w:numFmt w:val="bullet"/>
      <w:lvlText w:val="•"/>
      <w:lvlJc w:val="left"/>
      <w:pPr>
        <w:ind w:left="4488" w:hanging="360"/>
      </w:pPr>
      <w:rPr>
        <w:rFonts w:hint="default"/>
        <w:lang w:val="pl-PL" w:eastAsia="en-US" w:bidi="ar-SA"/>
      </w:rPr>
    </w:lvl>
    <w:lvl w:ilvl="5" w:tplc="5CC2F4BA">
      <w:numFmt w:val="bullet"/>
      <w:lvlText w:val="•"/>
      <w:lvlJc w:val="left"/>
      <w:pPr>
        <w:ind w:left="5458" w:hanging="360"/>
      </w:pPr>
      <w:rPr>
        <w:rFonts w:hint="default"/>
        <w:lang w:val="pl-PL" w:eastAsia="en-US" w:bidi="ar-SA"/>
      </w:rPr>
    </w:lvl>
    <w:lvl w:ilvl="6" w:tplc="358C8940">
      <w:numFmt w:val="bullet"/>
      <w:lvlText w:val="•"/>
      <w:lvlJc w:val="left"/>
      <w:pPr>
        <w:ind w:left="6428" w:hanging="360"/>
      </w:pPr>
      <w:rPr>
        <w:rFonts w:hint="default"/>
        <w:lang w:val="pl-PL" w:eastAsia="en-US" w:bidi="ar-SA"/>
      </w:rPr>
    </w:lvl>
    <w:lvl w:ilvl="7" w:tplc="022A474A">
      <w:numFmt w:val="bullet"/>
      <w:lvlText w:val="•"/>
      <w:lvlJc w:val="left"/>
      <w:pPr>
        <w:ind w:left="7397" w:hanging="360"/>
      </w:pPr>
      <w:rPr>
        <w:rFonts w:hint="default"/>
        <w:lang w:val="pl-PL" w:eastAsia="en-US" w:bidi="ar-SA"/>
      </w:rPr>
    </w:lvl>
    <w:lvl w:ilvl="8" w:tplc="5366DA6E">
      <w:numFmt w:val="bullet"/>
      <w:lvlText w:val="•"/>
      <w:lvlJc w:val="left"/>
      <w:pPr>
        <w:ind w:left="8367" w:hanging="360"/>
      </w:pPr>
      <w:rPr>
        <w:rFonts w:hint="default"/>
        <w:lang w:val="pl-PL" w:eastAsia="en-US" w:bidi="ar-SA"/>
      </w:rPr>
    </w:lvl>
  </w:abstractNum>
  <w:num w:numId="1" w16cid:durableId="490484759">
    <w:abstractNumId w:val="21"/>
  </w:num>
  <w:num w:numId="2" w16cid:durableId="1909611806">
    <w:abstractNumId w:val="18"/>
  </w:num>
  <w:num w:numId="3" w16cid:durableId="514731944">
    <w:abstractNumId w:val="6"/>
  </w:num>
  <w:num w:numId="4" w16cid:durableId="1891259951">
    <w:abstractNumId w:val="35"/>
  </w:num>
  <w:num w:numId="5" w16cid:durableId="191116234">
    <w:abstractNumId w:val="30"/>
  </w:num>
  <w:num w:numId="6" w16cid:durableId="702024808">
    <w:abstractNumId w:val="0"/>
  </w:num>
  <w:num w:numId="7" w16cid:durableId="1523281972">
    <w:abstractNumId w:val="12"/>
  </w:num>
  <w:num w:numId="8" w16cid:durableId="700712194">
    <w:abstractNumId w:val="37"/>
  </w:num>
  <w:num w:numId="9" w16cid:durableId="1572765533">
    <w:abstractNumId w:val="7"/>
  </w:num>
  <w:num w:numId="10" w16cid:durableId="215632297">
    <w:abstractNumId w:val="36"/>
  </w:num>
  <w:num w:numId="11" w16cid:durableId="1218396409">
    <w:abstractNumId w:val="33"/>
  </w:num>
  <w:num w:numId="12" w16cid:durableId="929124434">
    <w:abstractNumId w:val="29"/>
  </w:num>
  <w:num w:numId="13" w16cid:durableId="1734162087">
    <w:abstractNumId w:val="17"/>
  </w:num>
  <w:num w:numId="14" w16cid:durableId="932589187">
    <w:abstractNumId w:val="16"/>
  </w:num>
  <w:num w:numId="15" w16cid:durableId="503669125">
    <w:abstractNumId w:val="13"/>
  </w:num>
  <w:num w:numId="16" w16cid:durableId="628240978">
    <w:abstractNumId w:val="24"/>
  </w:num>
  <w:num w:numId="17" w16cid:durableId="456533103">
    <w:abstractNumId w:val="1"/>
  </w:num>
  <w:num w:numId="18" w16cid:durableId="1442383711">
    <w:abstractNumId w:val="14"/>
  </w:num>
  <w:num w:numId="19" w16cid:durableId="1212428194">
    <w:abstractNumId w:val="9"/>
  </w:num>
  <w:num w:numId="20" w16cid:durableId="142551685">
    <w:abstractNumId w:val="4"/>
  </w:num>
  <w:num w:numId="21" w16cid:durableId="937257827">
    <w:abstractNumId w:val="3"/>
  </w:num>
  <w:num w:numId="22" w16cid:durableId="1818449392">
    <w:abstractNumId w:val="31"/>
  </w:num>
  <w:num w:numId="23" w16cid:durableId="1090540875">
    <w:abstractNumId w:val="32"/>
  </w:num>
  <w:num w:numId="24" w16cid:durableId="118258289">
    <w:abstractNumId w:val="2"/>
  </w:num>
  <w:num w:numId="25" w16cid:durableId="1554534441">
    <w:abstractNumId w:val="5"/>
  </w:num>
  <w:num w:numId="26" w16cid:durableId="1235044243">
    <w:abstractNumId w:val="10"/>
  </w:num>
  <w:num w:numId="27" w16cid:durableId="1949042182">
    <w:abstractNumId w:val="15"/>
  </w:num>
  <w:num w:numId="28" w16cid:durableId="1563561357">
    <w:abstractNumId w:val="25"/>
  </w:num>
  <w:num w:numId="29" w16cid:durableId="12390503">
    <w:abstractNumId w:val="11"/>
  </w:num>
  <w:num w:numId="30" w16cid:durableId="211423137">
    <w:abstractNumId w:val="26"/>
  </w:num>
  <w:num w:numId="31" w16cid:durableId="1197160029">
    <w:abstractNumId w:val="20"/>
  </w:num>
  <w:num w:numId="32" w16cid:durableId="1694384791">
    <w:abstractNumId w:val="27"/>
  </w:num>
  <w:num w:numId="33" w16cid:durableId="95105774">
    <w:abstractNumId w:val="19"/>
  </w:num>
  <w:num w:numId="34" w16cid:durableId="463275292">
    <w:abstractNumId w:val="34"/>
  </w:num>
  <w:num w:numId="35" w16cid:durableId="689063834">
    <w:abstractNumId w:val="23"/>
  </w:num>
  <w:num w:numId="36" w16cid:durableId="271524027">
    <w:abstractNumId w:val="8"/>
  </w:num>
  <w:num w:numId="37" w16cid:durableId="2087728594">
    <w:abstractNumId w:val="28"/>
  </w:num>
  <w:num w:numId="38" w16cid:durableId="2026395518">
    <w:abstractNumId w:val="22"/>
  </w:num>
  <w:numIdMacAtCleanup w:val="3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Iwona Ściślewska">
    <w15:presenceInfo w15:providerId="Windows Live" w15:userId="3e177e90e179a0e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visionView w:markup="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3220"/>
    <w:rsid w:val="000021E8"/>
    <w:rsid w:val="000038AF"/>
    <w:rsid w:val="00013A72"/>
    <w:rsid w:val="000206AC"/>
    <w:rsid w:val="00033B99"/>
    <w:rsid w:val="000523C7"/>
    <w:rsid w:val="00052EB9"/>
    <w:rsid w:val="00055BE3"/>
    <w:rsid w:val="000756CC"/>
    <w:rsid w:val="00091E17"/>
    <w:rsid w:val="000A0F77"/>
    <w:rsid w:val="000F0003"/>
    <w:rsid w:val="000F44BD"/>
    <w:rsid w:val="00104F30"/>
    <w:rsid w:val="001131B8"/>
    <w:rsid w:val="0012652A"/>
    <w:rsid w:val="001278F2"/>
    <w:rsid w:val="001369FA"/>
    <w:rsid w:val="001419CF"/>
    <w:rsid w:val="00143BB6"/>
    <w:rsid w:val="001519A7"/>
    <w:rsid w:val="001850AA"/>
    <w:rsid w:val="001A3901"/>
    <w:rsid w:val="001B2512"/>
    <w:rsid w:val="001B7508"/>
    <w:rsid w:val="001D254F"/>
    <w:rsid w:val="001F1C2A"/>
    <w:rsid w:val="0020149E"/>
    <w:rsid w:val="0020274C"/>
    <w:rsid w:val="00203421"/>
    <w:rsid w:val="00235D55"/>
    <w:rsid w:val="002413EA"/>
    <w:rsid w:val="002500BD"/>
    <w:rsid w:val="00263CA2"/>
    <w:rsid w:val="002820B8"/>
    <w:rsid w:val="00285C97"/>
    <w:rsid w:val="002B5A6E"/>
    <w:rsid w:val="002C70A7"/>
    <w:rsid w:val="002D674D"/>
    <w:rsid w:val="002E42A0"/>
    <w:rsid w:val="0030212B"/>
    <w:rsid w:val="003151A0"/>
    <w:rsid w:val="00315DFE"/>
    <w:rsid w:val="00317933"/>
    <w:rsid w:val="00327DDF"/>
    <w:rsid w:val="00345C79"/>
    <w:rsid w:val="003569EB"/>
    <w:rsid w:val="00361FAF"/>
    <w:rsid w:val="00371C6B"/>
    <w:rsid w:val="0037469A"/>
    <w:rsid w:val="00377290"/>
    <w:rsid w:val="00383220"/>
    <w:rsid w:val="0039130B"/>
    <w:rsid w:val="00396B26"/>
    <w:rsid w:val="003B2999"/>
    <w:rsid w:val="003C358F"/>
    <w:rsid w:val="003D2B10"/>
    <w:rsid w:val="003E61C1"/>
    <w:rsid w:val="00401CD2"/>
    <w:rsid w:val="00410AA2"/>
    <w:rsid w:val="004242BB"/>
    <w:rsid w:val="004264C0"/>
    <w:rsid w:val="00460C44"/>
    <w:rsid w:val="004644DE"/>
    <w:rsid w:val="00472C2A"/>
    <w:rsid w:val="00491F39"/>
    <w:rsid w:val="004A0131"/>
    <w:rsid w:val="004A4AEB"/>
    <w:rsid w:val="004A7FD2"/>
    <w:rsid w:val="004B3F34"/>
    <w:rsid w:val="004C6F49"/>
    <w:rsid w:val="004D63D4"/>
    <w:rsid w:val="004D660C"/>
    <w:rsid w:val="004E7F07"/>
    <w:rsid w:val="004F32B3"/>
    <w:rsid w:val="00500C70"/>
    <w:rsid w:val="00504282"/>
    <w:rsid w:val="005050E7"/>
    <w:rsid w:val="005161B7"/>
    <w:rsid w:val="00522F94"/>
    <w:rsid w:val="00523DF9"/>
    <w:rsid w:val="005252CC"/>
    <w:rsid w:val="00527175"/>
    <w:rsid w:val="005316EB"/>
    <w:rsid w:val="00554579"/>
    <w:rsid w:val="00565F61"/>
    <w:rsid w:val="00593475"/>
    <w:rsid w:val="005A10A8"/>
    <w:rsid w:val="005B392D"/>
    <w:rsid w:val="005B441C"/>
    <w:rsid w:val="005D54E6"/>
    <w:rsid w:val="005D5E60"/>
    <w:rsid w:val="005D69ED"/>
    <w:rsid w:val="005E3F43"/>
    <w:rsid w:val="005E68C5"/>
    <w:rsid w:val="006001F8"/>
    <w:rsid w:val="00605386"/>
    <w:rsid w:val="00624691"/>
    <w:rsid w:val="00633184"/>
    <w:rsid w:val="006346C5"/>
    <w:rsid w:val="00642BB0"/>
    <w:rsid w:val="0065106E"/>
    <w:rsid w:val="0066442A"/>
    <w:rsid w:val="006814BC"/>
    <w:rsid w:val="006A0C09"/>
    <w:rsid w:val="006B12FE"/>
    <w:rsid w:val="006C27E1"/>
    <w:rsid w:val="006D1016"/>
    <w:rsid w:val="006D174A"/>
    <w:rsid w:val="006D2293"/>
    <w:rsid w:val="006D2960"/>
    <w:rsid w:val="006E0ACC"/>
    <w:rsid w:val="0070686F"/>
    <w:rsid w:val="00707C7A"/>
    <w:rsid w:val="00727C11"/>
    <w:rsid w:val="007639FC"/>
    <w:rsid w:val="00764204"/>
    <w:rsid w:val="00771227"/>
    <w:rsid w:val="00777FBB"/>
    <w:rsid w:val="007818B7"/>
    <w:rsid w:val="00782DD5"/>
    <w:rsid w:val="0078784D"/>
    <w:rsid w:val="007A524F"/>
    <w:rsid w:val="007C1F50"/>
    <w:rsid w:val="007D5A1C"/>
    <w:rsid w:val="007F3E57"/>
    <w:rsid w:val="00802619"/>
    <w:rsid w:val="008044CF"/>
    <w:rsid w:val="008303EF"/>
    <w:rsid w:val="00837AF9"/>
    <w:rsid w:val="0084392A"/>
    <w:rsid w:val="00844BD8"/>
    <w:rsid w:val="00851CC9"/>
    <w:rsid w:val="00882FDE"/>
    <w:rsid w:val="00886FDD"/>
    <w:rsid w:val="008A4BD6"/>
    <w:rsid w:val="008B41DD"/>
    <w:rsid w:val="008B4D4A"/>
    <w:rsid w:val="008C39F7"/>
    <w:rsid w:val="008E2401"/>
    <w:rsid w:val="008F5999"/>
    <w:rsid w:val="009246A5"/>
    <w:rsid w:val="00930254"/>
    <w:rsid w:val="00934263"/>
    <w:rsid w:val="009369A1"/>
    <w:rsid w:val="0095242D"/>
    <w:rsid w:val="0095675F"/>
    <w:rsid w:val="00956ED5"/>
    <w:rsid w:val="00960F68"/>
    <w:rsid w:val="00965D33"/>
    <w:rsid w:val="009923E8"/>
    <w:rsid w:val="00994E23"/>
    <w:rsid w:val="009B213C"/>
    <w:rsid w:val="009B47C8"/>
    <w:rsid w:val="009C03E5"/>
    <w:rsid w:val="009E3229"/>
    <w:rsid w:val="009F501F"/>
    <w:rsid w:val="00A1760B"/>
    <w:rsid w:val="00A21FC8"/>
    <w:rsid w:val="00A27B3D"/>
    <w:rsid w:val="00A30915"/>
    <w:rsid w:val="00A36D04"/>
    <w:rsid w:val="00A57266"/>
    <w:rsid w:val="00A64A9D"/>
    <w:rsid w:val="00A65590"/>
    <w:rsid w:val="00A75026"/>
    <w:rsid w:val="00A837E3"/>
    <w:rsid w:val="00AA6104"/>
    <w:rsid w:val="00AC1EE3"/>
    <w:rsid w:val="00AC2C53"/>
    <w:rsid w:val="00AC5987"/>
    <w:rsid w:val="00AC7753"/>
    <w:rsid w:val="00AD216E"/>
    <w:rsid w:val="00AD6C77"/>
    <w:rsid w:val="00AE60A9"/>
    <w:rsid w:val="00AF75F9"/>
    <w:rsid w:val="00B02AB9"/>
    <w:rsid w:val="00B02EFC"/>
    <w:rsid w:val="00B56AEF"/>
    <w:rsid w:val="00B626EA"/>
    <w:rsid w:val="00B654F8"/>
    <w:rsid w:val="00B662C3"/>
    <w:rsid w:val="00B8124F"/>
    <w:rsid w:val="00B83F82"/>
    <w:rsid w:val="00B84949"/>
    <w:rsid w:val="00B93B61"/>
    <w:rsid w:val="00BA2FCF"/>
    <w:rsid w:val="00BC0552"/>
    <w:rsid w:val="00BE0B96"/>
    <w:rsid w:val="00BE6572"/>
    <w:rsid w:val="00C00B11"/>
    <w:rsid w:val="00C020D0"/>
    <w:rsid w:val="00C04F4A"/>
    <w:rsid w:val="00C10833"/>
    <w:rsid w:val="00C15F7C"/>
    <w:rsid w:val="00C2034F"/>
    <w:rsid w:val="00C214E7"/>
    <w:rsid w:val="00C44A41"/>
    <w:rsid w:val="00C50402"/>
    <w:rsid w:val="00C573BC"/>
    <w:rsid w:val="00C64355"/>
    <w:rsid w:val="00C6476D"/>
    <w:rsid w:val="00C75D5B"/>
    <w:rsid w:val="00C81957"/>
    <w:rsid w:val="00C92847"/>
    <w:rsid w:val="00CA33CE"/>
    <w:rsid w:val="00CB277A"/>
    <w:rsid w:val="00CB291F"/>
    <w:rsid w:val="00CD3A30"/>
    <w:rsid w:val="00CE281E"/>
    <w:rsid w:val="00CE33D4"/>
    <w:rsid w:val="00CE538C"/>
    <w:rsid w:val="00CF0530"/>
    <w:rsid w:val="00CF2EB7"/>
    <w:rsid w:val="00D02D7C"/>
    <w:rsid w:val="00D14314"/>
    <w:rsid w:val="00D429B9"/>
    <w:rsid w:val="00D655FD"/>
    <w:rsid w:val="00D80BBC"/>
    <w:rsid w:val="00D93090"/>
    <w:rsid w:val="00D958E3"/>
    <w:rsid w:val="00DA1A38"/>
    <w:rsid w:val="00DA4506"/>
    <w:rsid w:val="00DB5139"/>
    <w:rsid w:val="00DC57D5"/>
    <w:rsid w:val="00DC6938"/>
    <w:rsid w:val="00DC79DD"/>
    <w:rsid w:val="00DF094F"/>
    <w:rsid w:val="00DF7BC8"/>
    <w:rsid w:val="00E06BA3"/>
    <w:rsid w:val="00E47A2A"/>
    <w:rsid w:val="00E8180E"/>
    <w:rsid w:val="00EA25C6"/>
    <w:rsid w:val="00ED1D81"/>
    <w:rsid w:val="00EE3097"/>
    <w:rsid w:val="00F050AB"/>
    <w:rsid w:val="00F20676"/>
    <w:rsid w:val="00F259C4"/>
    <w:rsid w:val="00F35D32"/>
    <w:rsid w:val="00F459BF"/>
    <w:rsid w:val="00F5184C"/>
    <w:rsid w:val="00F77913"/>
    <w:rsid w:val="00F82657"/>
    <w:rsid w:val="00F86E66"/>
    <w:rsid w:val="00FB057E"/>
    <w:rsid w:val="00FB0F3A"/>
    <w:rsid w:val="00FB578F"/>
    <w:rsid w:val="00FB75DD"/>
    <w:rsid w:val="00FC5CC5"/>
    <w:rsid w:val="00FC7753"/>
    <w:rsid w:val="00FD344A"/>
    <w:rsid w:val="00FE51E2"/>
    <w:rsid w:val="00FE53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5E78A1"/>
  <w15:docId w15:val="{1FBA7A78-D7AE-4165-ABBE-2E009E3AB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rPr>
  </w:style>
  <w:style w:type="paragraph" w:styleId="Nagwek1">
    <w:name w:val="heading 1"/>
    <w:basedOn w:val="Normalny"/>
    <w:uiPriority w:val="9"/>
    <w:qFormat/>
    <w:pPr>
      <w:spacing w:line="252" w:lineRule="exact"/>
      <w:ind w:left="285"/>
      <w:jc w:val="center"/>
      <w:outlineLvl w:val="0"/>
    </w:pPr>
    <w:rPr>
      <w:b/>
      <w:bCs/>
    </w:rPr>
  </w:style>
  <w:style w:type="paragraph" w:styleId="Nagwek2">
    <w:name w:val="heading 2"/>
    <w:basedOn w:val="Normalny"/>
    <w:uiPriority w:val="9"/>
    <w:unhideWhenUsed/>
    <w:qFormat/>
    <w:pPr>
      <w:spacing w:line="252" w:lineRule="exact"/>
      <w:ind w:left="3"/>
      <w:jc w:val="center"/>
      <w:outlineLvl w:val="1"/>
    </w:pPr>
    <w:rPr>
      <w:b/>
      <w:bCs/>
    </w:rPr>
  </w:style>
  <w:style w:type="paragraph" w:styleId="Nagwek3">
    <w:name w:val="heading 3"/>
    <w:basedOn w:val="Normalny"/>
    <w:next w:val="Normalny"/>
    <w:link w:val="Nagwek3Znak"/>
    <w:uiPriority w:val="9"/>
    <w:semiHidden/>
    <w:unhideWhenUsed/>
    <w:qFormat/>
    <w:rsid w:val="006346C5"/>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
      <w:ind w:left="298"/>
    </w:pPr>
  </w:style>
  <w:style w:type="paragraph" w:styleId="Spistreci2">
    <w:name w:val="toc 2"/>
    <w:basedOn w:val="Normalny"/>
    <w:uiPriority w:val="39"/>
    <w:qFormat/>
    <w:pPr>
      <w:spacing w:before="126"/>
      <w:ind w:left="498"/>
    </w:pPr>
  </w:style>
  <w:style w:type="paragraph" w:styleId="Spistreci3">
    <w:name w:val="toc 3"/>
    <w:basedOn w:val="Normalny"/>
    <w:uiPriority w:val="1"/>
    <w:qFormat/>
    <w:pPr>
      <w:spacing w:line="252" w:lineRule="exact"/>
      <w:ind w:left="699"/>
    </w:pPr>
  </w:style>
  <w:style w:type="paragraph" w:styleId="Tekstpodstawowy">
    <w:name w:val="Body Text"/>
    <w:basedOn w:val="Normalny"/>
    <w:link w:val="TekstpodstawowyZnak"/>
    <w:uiPriority w:val="1"/>
    <w:qFormat/>
    <w:pPr>
      <w:ind w:hanging="360"/>
      <w:jc w:val="both"/>
    </w:pPr>
  </w:style>
  <w:style w:type="paragraph" w:styleId="Tytu">
    <w:name w:val="Title"/>
    <w:basedOn w:val="Normalny"/>
    <w:uiPriority w:val="10"/>
    <w:qFormat/>
    <w:rPr>
      <w:sz w:val="24"/>
      <w:szCs w:val="24"/>
    </w:rPr>
  </w:style>
  <w:style w:type="paragraph" w:styleId="Akapitzlist">
    <w:name w:val="List Paragraph"/>
    <w:aliases w:val="maz_wyliczenie,opis dzialania,K-P_odwolanie,A_wyliczenie,Akapit z listą 1,CW_Lista,List bullet,Lista punktowana1,Lista punktowana2,Lista punktowana3,normalny tekst,L1,Numerowanie,Akapit z listą5,T_SZ_List Paragraph,Nagłowek 3,Preambuła"/>
    <w:basedOn w:val="Normalny"/>
    <w:link w:val="AkapitzlistZnak"/>
    <w:qFormat/>
    <w:pPr>
      <w:ind w:left="1018" w:hanging="360"/>
      <w:jc w:val="both"/>
    </w:pPr>
  </w:style>
  <w:style w:type="paragraph" w:customStyle="1" w:styleId="TableParagraph">
    <w:name w:val="Table Paragraph"/>
    <w:basedOn w:val="Normalny"/>
    <w:uiPriority w:val="1"/>
    <w:qFormat/>
    <w:pPr>
      <w:spacing w:line="234" w:lineRule="exact"/>
      <w:ind w:left="69"/>
    </w:pPr>
  </w:style>
  <w:style w:type="paragraph" w:customStyle="1" w:styleId="Default">
    <w:name w:val="Default"/>
    <w:rsid w:val="00FE51E2"/>
    <w:pPr>
      <w:widowControl/>
      <w:adjustRightInd w:val="0"/>
    </w:pPr>
    <w:rPr>
      <w:rFonts w:ascii="Calibri" w:hAnsi="Calibri" w:cs="Calibri"/>
      <w:color w:val="000000"/>
      <w:sz w:val="24"/>
      <w:szCs w:val="24"/>
      <w:lang w:val="pl-PL"/>
    </w:rPr>
  </w:style>
  <w:style w:type="paragraph" w:styleId="NormalnyWeb">
    <w:name w:val="Normal (Web)"/>
    <w:basedOn w:val="Normalny"/>
    <w:uiPriority w:val="99"/>
    <w:semiHidden/>
    <w:unhideWhenUsed/>
    <w:rsid w:val="004644DE"/>
    <w:pPr>
      <w:widowControl/>
      <w:autoSpaceDE/>
      <w:autoSpaceDN/>
      <w:spacing w:before="100" w:beforeAutospacing="1" w:after="100" w:afterAutospacing="1"/>
    </w:pPr>
    <w:rPr>
      <w:sz w:val="24"/>
      <w:szCs w:val="24"/>
      <w:lang w:eastAsia="pl-PL"/>
    </w:rPr>
  </w:style>
  <w:style w:type="character" w:styleId="Hipercze">
    <w:name w:val="Hyperlink"/>
    <w:basedOn w:val="Domylnaczcionkaakapitu"/>
    <w:uiPriority w:val="99"/>
    <w:unhideWhenUsed/>
    <w:rsid w:val="0070686F"/>
    <w:rPr>
      <w:color w:val="0000FF" w:themeColor="hyperlink"/>
      <w:u w:val="single"/>
    </w:rPr>
  </w:style>
  <w:style w:type="character" w:styleId="Nierozpoznanawzmianka">
    <w:name w:val="Unresolved Mention"/>
    <w:basedOn w:val="Domylnaczcionkaakapitu"/>
    <w:uiPriority w:val="99"/>
    <w:semiHidden/>
    <w:unhideWhenUsed/>
    <w:rsid w:val="0070686F"/>
    <w:rPr>
      <w:color w:val="605E5C"/>
      <w:shd w:val="clear" w:color="auto" w:fill="E1DFDD"/>
    </w:rPr>
  </w:style>
  <w:style w:type="character" w:customStyle="1" w:styleId="TekstpodstawowyZnak">
    <w:name w:val="Tekst podstawowy Znak"/>
    <w:basedOn w:val="Domylnaczcionkaakapitu"/>
    <w:link w:val="Tekstpodstawowy"/>
    <w:uiPriority w:val="1"/>
    <w:rsid w:val="001B2512"/>
    <w:rPr>
      <w:rFonts w:ascii="Times New Roman" w:eastAsia="Times New Roman" w:hAnsi="Times New Roman" w:cs="Times New Roman"/>
      <w:lang w:val="pl-PL"/>
    </w:rPr>
  </w:style>
  <w:style w:type="paragraph" w:styleId="Tekstprzypisudolnego">
    <w:name w:val="footnote text"/>
    <w:basedOn w:val="Normalny"/>
    <w:link w:val="TekstprzypisudolnegoZnak"/>
    <w:uiPriority w:val="99"/>
    <w:semiHidden/>
    <w:unhideWhenUsed/>
    <w:rsid w:val="00F20676"/>
    <w:pPr>
      <w:widowControl/>
      <w:autoSpaceDE/>
      <w:autoSpaceDN/>
    </w:pPr>
    <w:rPr>
      <w:rFonts w:ascii="Calibri" w:eastAsia="Calibri" w:hAnsi="Calibri"/>
      <w:sz w:val="20"/>
      <w:szCs w:val="20"/>
    </w:rPr>
  </w:style>
  <w:style w:type="character" w:customStyle="1" w:styleId="TekstprzypisudolnegoZnak">
    <w:name w:val="Tekst przypisu dolnego Znak"/>
    <w:basedOn w:val="Domylnaczcionkaakapitu"/>
    <w:link w:val="Tekstprzypisudolnego"/>
    <w:uiPriority w:val="99"/>
    <w:semiHidden/>
    <w:rsid w:val="00F20676"/>
    <w:rPr>
      <w:rFonts w:ascii="Calibri" w:eastAsia="Calibri" w:hAnsi="Calibri" w:cs="Times New Roman"/>
      <w:sz w:val="20"/>
      <w:szCs w:val="20"/>
      <w:lang w:val="pl-PL"/>
    </w:rPr>
  </w:style>
  <w:style w:type="character" w:customStyle="1" w:styleId="AkapitzlistZnak">
    <w:name w:val="Akapit z listą Znak"/>
    <w:aliases w:val="maz_wyliczenie Znak,opis dzialania Znak,K-P_odwolanie Znak,A_wyliczenie Znak,Akapit z listą 1 Znak,CW_Lista Znak,List bullet Znak,Lista punktowana1 Znak,Lista punktowana2 Znak,Lista punktowana3 Znak,normalny tekst Znak,L1 Znak"/>
    <w:link w:val="Akapitzlist"/>
    <w:qFormat/>
    <w:locked/>
    <w:rsid w:val="00F20676"/>
    <w:rPr>
      <w:rFonts w:ascii="Times New Roman" w:eastAsia="Times New Roman" w:hAnsi="Times New Roman" w:cs="Times New Roman"/>
      <w:lang w:val="pl-PL"/>
    </w:rPr>
  </w:style>
  <w:style w:type="character" w:styleId="Odwoanieprzypisudolnego">
    <w:name w:val="footnote reference"/>
    <w:uiPriority w:val="99"/>
    <w:semiHidden/>
    <w:unhideWhenUsed/>
    <w:rsid w:val="00F20676"/>
    <w:rPr>
      <w:vertAlign w:val="superscript"/>
    </w:rPr>
  </w:style>
  <w:style w:type="paragraph" w:styleId="Nagwekspisutreci">
    <w:name w:val="TOC Heading"/>
    <w:basedOn w:val="Nagwek1"/>
    <w:next w:val="Normalny"/>
    <w:uiPriority w:val="39"/>
    <w:unhideWhenUsed/>
    <w:qFormat/>
    <w:rsid w:val="000038AF"/>
    <w:pPr>
      <w:keepNext/>
      <w:keepLines/>
      <w:widowControl/>
      <w:autoSpaceDE/>
      <w:autoSpaceDN/>
      <w:spacing w:before="240" w:line="259" w:lineRule="auto"/>
      <w:ind w:left="0"/>
      <w:jc w:val="left"/>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Nagwek">
    <w:name w:val="header"/>
    <w:basedOn w:val="Normalny"/>
    <w:link w:val="NagwekZnak"/>
    <w:uiPriority w:val="99"/>
    <w:unhideWhenUsed/>
    <w:rsid w:val="000038AF"/>
    <w:pPr>
      <w:tabs>
        <w:tab w:val="center" w:pos="4536"/>
        <w:tab w:val="right" w:pos="9072"/>
      </w:tabs>
    </w:pPr>
  </w:style>
  <w:style w:type="character" w:customStyle="1" w:styleId="NagwekZnak">
    <w:name w:val="Nagłówek Znak"/>
    <w:basedOn w:val="Domylnaczcionkaakapitu"/>
    <w:link w:val="Nagwek"/>
    <w:uiPriority w:val="99"/>
    <w:rsid w:val="000038AF"/>
    <w:rPr>
      <w:rFonts w:ascii="Times New Roman" w:eastAsia="Times New Roman" w:hAnsi="Times New Roman" w:cs="Times New Roman"/>
      <w:lang w:val="pl-PL"/>
    </w:rPr>
  </w:style>
  <w:style w:type="paragraph" w:styleId="Stopka">
    <w:name w:val="footer"/>
    <w:basedOn w:val="Normalny"/>
    <w:link w:val="StopkaZnak"/>
    <w:uiPriority w:val="99"/>
    <w:unhideWhenUsed/>
    <w:rsid w:val="000038AF"/>
    <w:pPr>
      <w:tabs>
        <w:tab w:val="center" w:pos="4536"/>
        <w:tab w:val="right" w:pos="9072"/>
      </w:tabs>
    </w:pPr>
  </w:style>
  <w:style w:type="character" w:customStyle="1" w:styleId="StopkaZnak">
    <w:name w:val="Stopka Znak"/>
    <w:basedOn w:val="Domylnaczcionkaakapitu"/>
    <w:link w:val="Stopka"/>
    <w:uiPriority w:val="99"/>
    <w:rsid w:val="000038AF"/>
    <w:rPr>
      <w:rFonts w:ascii="Times New Roman" w:eastAsia="Times New Roman" w:hAnsi="Times New Roman" w:cs="Times New Roman"/>
      <w:lang w:val="pl-PL"/>
    </w:rPr>
  </w:style>
  <w:style w:type="character" w:customStyle="1" w:styleId="Nagwek3Znak">
    <w:name w:val="Nagłówek 3 Znak"/>
    <w:basedOn w:val="Domylnaczcionkaakapitu"/>
    <w:link w:val="Nagwek3"/>
    <w:uiPriority w:val="9"/>
    <w:semiHidden/>
    <w:rsid w:val="006346C5"/>
    <w:rPr>
      <w:rFonts w:asciiTheme="majorHAnsi" w:eastAsiaTheme="majorEastAsia" w:hAnsiTheme="majorHAnsi" w:cstheme="majorBidi"/>
      <w:color w:val="243F60" w:themeColor="accent1" w:themeShade="7F"/>
      <w:sz w:val="24"/>
      <w:szCs w:val="24"/>
      <w:lang w:val="pl-PL"/>
    </w:rPr>
  </w:style>
  <w:style w:type="paragraph" w:styleId="Poprawka">
    <w:name w:val="Revision"/>
    <w:hidden/>
    <w:uiPriority w:val="99"/>
    <w:semiHidden/>
    <w:rsid w:val="00AC2C53"/>
    <w:pPr>
      <w:widowControl/>
      <w:autoSpaceDE/>
      <w:autoSpaceDN/>
    </w:pPr>
    <w:rPr>
      <w:rFonts w:ascii="Times New Roman" w:eastAsia="Times New Roman" w:hAnsi="Times New Roman" w:cs="Times New Roman"/>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1358950">
      <w:bodyDiv w:val="1"/>
      <w:marLeft w:val="0"/>
      <w:marRight w:val="0"/>
      <w:marTop w:val="0"/>
      <w:marBottom w:val="0"/>
      <w:divBdr>
        <w:top w:val="none" w:sz="0" w:space="0" w:color="auto"/>
        <w:left w:val="none" w:sz="0" w:space="0" w:color="auto"/>
        <w:bottom w:val="none" w:sz="0" w:space="0" w:color="auto"/>
        <w:right w:val="none" w:sz="0" w:space="0" w:color="auto"/>
      </w:divBdr>
    </w:div>
    <w:div w:id="853804037">
      <w:bodyDiv w:val="1"/>
      <w:marLeft w:val="0"/>
      <w:marRight w:val="0"/>
      <w:marTop w:val="0"/>
      <w:marBottom w:val="0"/>
      <w:divBdr>
        <w:top w:val="none" w:sz="0" w:space="0" w:color="auto"/>
        <w:left w:val="none" w:sz="0" w:space="0" w:color="auto"/>
        <w:bottom w:val="none" w:sz="0" w:space="0" w:color="auto"/>
        <w:right w:val="none" w:sz="0" w:space="0" w:color="auto"/>
      </w:divBdr>
    </w:div>
    <w:div w:id="1025600842">
      <w:bodyDiv w:val="1"/>
      <w:marLeft w:val="0"/>
      <w:marRight w:val="0"/>
      <w:marTop w:val="0"/>
      <w:marBottom w:val="0"/>
      <w:divBdr>
        <w:top w:val="none" w:sz="0" w:space="0" w:color="auto"/>
        <w:left w:val="none" w:sz="0" w:space="0" w:color="auto"/>
        <w:bottom w:val="none" w:sz="0" w:space="0" w:color="auto"/>
        <w:right w:val="none" w:sz="0" w:space="0" w:color="auto"/>
      </w:divBdr>
    </w:div>
    <w:div w:id="1047030597">
      <w:bodyDiv w:val="1"/>
      <w:marLeft w:val="0"/>
      <w:marRight w:val="0"/>
      <w:marTop w:val="0"/>
      <w:marBottom w:val="0"/>
      <w:divBdr>
        <w:top w:val="none" w:sz="0" w:space="0" w:color="auto"/>
        <w:left w:val="none" w:sz="0" w:space="0" w:color="auto"/>
        <w:bottom w:val="none" w:sz="0" w:space="0" w:color="auto"/>
        <w:right w:val="none" w:sz="0" w:space="0" w:color="auto"/>
      </w:divBdr>
    </w:div>
    <w:div w:id="1061632680">
      <w:bodyDiv w:val="1"/>
      <w:marLeft w:val="0"/>
      <w:marRight w:val="0"/>
      <w:marTop w:val="0"/>
      <w:marBottom w:val="0"/>
      <w:divBdr>
        <w:top w:val="none" w:sz="0" w:space="0" w:color="auto"/>
        <w:left w:val="none" w:sz="0" w:space="0" w:color="auto"/>
        <w:bottom w:val="none" w:sz="0" w:space="0" w:color="auto"/>
        <w:right w:val="none" w:sz="0" w:space="0" w:color="auto"/>
      </w:divBdr>
    </w:div>
    <w:div w:id="1183667528">
      <w:bodyDiv w:val="1"/>
      <w:marLeft w:val="0"/>
      <w:marRight w:val="0"/>
      <w:marTop w:val="0"/>
      <w:marBottom w:val="0"/>
      <w:divBdr>
        <w:top w:val="none" w:sz="0" w:space="0" w:color="auto"/>
        <w:left w:val="none" w:sz="0" w:space="0" w:color="auto"/>
        <w:bottom w:val="none" w:sz="0" w:space="0" w:color="auto"/>
        <w:right w:val="none" w:sz="0" w:space="0" w:color="auto"/>
      </w:divBdr>
    </w:div>
    <w:div w:id="1325667966">
      <w:bodyDiv w:val="1"/>
      <w:marLeft w:val="0"/>
      <w:marRight w:val="0"/>
      <w:marTop w:val="0"/>
      <w:marBottom w:val="0"/>
      <w:divBdr>
        <w:top w:val="none" w:sz="0" w:space="0" w:color="auto"/>
        <w:left w:val="none" w:sz="0" w:space="0" w:color="auto"/>
        <w:bottom w:val="none" w:sz="0" w:space="0" w:color="auto"/>
        <w:right w:val="none" w:sz="0" w:space="0" w:color="auto"/>
      </w:divBdr>
    </w:div>
    <w:div w:id="1334335891">
      <w:bodyDiv w:val="1"/>
      <w:marLeft w:val="0"/>
      <w:marRight w:val="0"/>
      <w:marTop w:val="0"/>
      <w:marBottom w:val="0"/>
      <w:divBdr>
        <w:top w:val="none" w:sz="0" w:space="0" w:color="auto"/>
        <w:left w:val="none" w:sz="0" w:space="0" w:color="auto"/>
        <w:bottom w:val="none" w:sz="0" w:space="0" w:color="auto"/>
        <w:right w:val="none" w:sz="0" w:space="0" w:color="auto"/>
      </w:divBdr>
    </w:div>
    <w:div w:id="1471098593">
      <w:bodyDiv w:val="1"/>
      <w:marLeft w:val="0"/>
      <w:marRight w:val="0"/>
      <w:marTop w:val="0"/>
      <w:marBottom w:val="0"/>
      <w:divBdr>
        <w:top w:val="none" w:sz="0" w:space="0" w:color="auto"/>
        <w:left w:val="none" w:sz="0" w:space="0" w:color="auto"/>
        <w:bottom w:val="none" w:sz="0" w:space="0" w:color="auto"/>
        <w:right w:val="none" w:sz="0" w:space="0" w:color="auto"/>
      </w:divBdr>
    </w:div>
    <w:div w:id="1724527511">
      <w:bodyDiv w:val="1"/>
      <w:marLeft w:val="0"/>
      <w:marRight w:val="0"/>
      <w:marTop w:val="0"/>
      <w:marBottom w:val="0"/>
      <w:divBdr>
        <w:top w:val="none" w:sz="0" w:space="0" w:color="auto"/>
        <w:left w:val="none" w:sz="0" w:space="0" w:color="auto"/>
        <w:bottom w:val="none" w:sz="0" w:space="0" w:color="auto"/>
        <w:right w:val="none" w:sz="0" w:space="0" w:color="auto"/>
      </w:divBdr>
    </w:div>
    <w:div w:id="19092261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zamowienia.gov.pl/mp-client/tenders/ocds-148610-358eeb6f-5bbe-4b63-a3e1-72e98b6208ed" TargetMode="External"/><Relationship Id="rId18" Type="http://schemas.openxmlformats.org/officeDocument/2006/relationships/hyperlink" Target="https://ezamowienia.gov.pl" TargetMode="External"/><Relationship Id="rId26" Type="http://schemas.openxmlformats.org/officeDocument/2006/relationships/hyperlink" Target="https://ezamowienia.gov.pl/mp-client/tenders/ocds-148610-358eeb6f-5bbe-4b63-a3e1-72e98b6208ed" TargetMode="External"/><Relationship Id="rId3" Type="http://schemas.openxmlformats.org/officeDocument/2006/relationships/styles" Target="styles.xml"/><Relationship Id="rId21" Type="http://schemas.openxmlformats.org/officeDocument/2006/relationships/hyperlink" Target="mailto:zamowienia@szpitalmiastko.pl" TargetMode="External"/><Relationship Id="rId7" Type="http://schemas.openxmlformats.org/officeDocument/2006/relationships/endnotes" Target="endnotes.xml"/><Relationship Id="rId12" Type="http://schemas.openxmlformats.org/officeDocument/2006/relationships/hyperlink" Target="http://www.szpitalmiastko.pl" TargetMode="External"/><Relationship Id="rId17" Type="http://schemas.openxmlformats.org/officeDocument/2006/relationships/hyperlink" Target="https://ezamowienia.gov.pl/mp-client/tenders/ocds-148610-358eeb6f-5bbe-4b63-a3e1-72e98b6208ed" TargetMode="External"/><Relationship Id="rId25"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mailto:krzysztof@szpitalmiastko.pl" TargetMode="External"/><Relationship Id="rId20" Type="http://schemas.openxmlformats.org/officeDocument/2006/relationships/hyperlink" Target="mailto:zamowienia@zpitalmiastko.pl"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zpitalmiastko.pl" TargetMode="External"/><Relationship Id="rId24"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yperlink" Target="https://ezamowienia.gov.pl"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ezamowienia.gov.pl/mp-client/tenders/ocds-148610-358eeb6f-5bbe-4b63-a3e1-72e98b6208ed" TargetMode="External"/><Relationship Id="rId22" Type="http://schemas.openxmlformats.org/officeDocument/2006/relationships/hyperlink" Target="https://ezamowienia.gov.pl" TargetMode="External"/><Relationship Id="rId27" Type="http://schemas.openxmlformats.org/officeDocument/2006/relationships/hyperlink" Target="mailto:iodo@szpitalmiastko.pl"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3AB6FB-7229-4233-BE77-0A91FBEBC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23</Pages>
  <Words>8915</Words>
  <Characters>53494</Characters>
  <Application>Microsoft Office Word</Application>
  <DocSecurity>0</DocSecurity>
  <Lines>445</Lines>
  <Paragraphs>124</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
  <LinksUpToDate>false</LinksUpToDate>
  <CharactersWithSpaces>62285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
  <cp:lastModifiedBy>Monika Skiba</cp:lastModifiedBy>
  <cp:revision>11</cp:revision>
  <cp:lastPrinted>2024-08-30T09:05:00Z</cp:lastPrinted>
  <dcterms:created xsi:type="dcterms:W3CDTF">2024-10-28T07:16:00Z</dcterms:created>
  <dcterms:modified xsi:type="dcterms:W3CDTF">2024-10-28T09:29:00Z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2024-06-13T00:00:00Z</vt:filetime>
  </property>
  <property fmtid="{D5CDD505-2E9C-101B-9397-08002B2CF9AE}" pid="3" name="Creator">
    <vt:lpwstr>Microsoft® Word LTSC</vt:lpwstr>
  </property>
  <property fmtid="{D5CDD505-2E9C-101B-9397-08002B2CF9AE}" pid="4" name="LastSaved">
    <vt:filetime>2024-07-18T00:00:00Z</vt:filetime>
  </property>
  <property fmtid="{D5CDD505-2E9C-101B-9397-08002B2CF9AE}" pid="5" name="Producer">
    <vt:lpwstr>3-Heights(TM) PDF Security Shell 4.8.25.2 (http://www.pdf-tools.com)</vt:lpwstr>
  </property>
</Properties>
</file>