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015" w:rsidRPr="00CD738B" w:rsidRDefault="006E3015" w:rsidP="006E3015">
      <w:pPr>
        <w:spacing w:after="120"/>
        <w:rPr>
          <w:rFonts w:ascii="Arial Narrow" w:hAnsi="Arial Narrow"/>
          <w:kern w:val="0"/>
          <w:sz w:val="22"/>
          <w:szCs w:val="22"/>
          <w:lang w:eastAsia="pl-PL"/>
        </w:rPr>
      </w:pPr>
      <w:r w:rsidRPr="00CD738B">
        <w:rPr>
          <w:rFonts w:ascii="Arial Narrow" w:hAnsi="Arial Narrow"/>
          <w:b/>
          <w:kern w:val="0"/>
          <w:sz w:val="22"/>
          <w:szCs w:val="22"/>
          <w:lang w:eastAsia="pl-PL"/>
        </w:rPr>
        <w:t>Znak sprawy: ZP.2210</w:t>
      </w:r>
      <w:r w:rsidR="006919BA">
        <w:rPr>
          <w:rFonts w:ascii="Arial Narrow" w:hAnsi="Arial Narrow"/>
          <w:b/>
          <w:kern w:val="0"/>
          <w:sz w:val="22"/>
          <w:szCs w:val="22"/>
          <w:lang w:eastAsia="pl-PL"/>
        </w:rPr>
        <w:t>.</w:t>
      </w:r>
      <w:del w:id="0" w:author="Maciej Flejsierowicz" w:date="2023-10-05T11:02:00Z">
        <w:r w:rsidR="008A7423" w:rsidDel="00A52994">
          <w:rPr>
            <w:rFonts w:ascii="Arial Narrow" w:hAnsi="Arial Narrow"/>
            <w:b/>
            <w:kern w:val="0"/>
            <w:sz w:val="22"/>
            <w:szCs w:val="22"/>
            <w:lang w:eastAsia="pl-PL"/>
          </w:rPr>
          <w:delText>1</w:delText>
        </w:r>
        <w:r w:rsidR="008238D8" w:rsidDel="00A52994">
          <w:rPr>
            <w:rFonts w:ascii="Arial Narrow" w:hAnsi="Arial Narrow"/>
            <w:b/>
            <w:kern w:val="0"/>
            <w:sz w:val="22"/>
            <w:szCs w:val="22"/>
            <w:lang w:eastAsia="pl-PL"/>
          </w:rPr>
          <w:delText>6</w:delText>
        </w:r>
      </w:del>
      <w:ins w:id="1" w:author="Maciej Flejsierowicz" w:date="2023-10-05T11:02:00Z">
        <w:r w:rsidR="00A52994">
          <w:rPr>
            <w:rFonts w:ascii="Arial Narrow" w:hAnsi="Arial Narrow"/>
            <w:b/>
            <w:kern w:val="0"/>
            <w:sz w:val="22"/>
            <w:szCs w:val="22"/>
            <w:lang w:eastAsia="pl-PL"/>
          </w:rPr>
          <w:t>2</w:t>
        </w:r>
      </w:ins>
      <w:ins w:id="2" w:author="Maciej Flejsierowicz" w:date="2024-10-10T08:44:00Z">
        <w:r w:rsidR="00F8694C">
          <w:rPr>
            <w:rFonts w:ascii="Arial Narrow" w:hAnsi="Arial Narrow"/>
            <w:b/>
            <w:kern w:val="0"/>
            <w:sz w:val="22"/>
            <w:szCs w:val="22"/>
            <w:lang w:eastAsia="pl-PL"/>
          </w:rPr>
          <w:t>4</w:t>
        </w:r>
      </w:ins>
      <w:r w:rsidR="006919BA">
        <w:rPr>
          <w:rFonts w:ascii="Arial Narrow" w:hAnsi="Arial Narrow"/>
          <w:b/>
          <w:kern w:val="0"/>
          <w:sz w:val="22"/>
          <w:szCs w:val="22"/>
          <w:lang w:eastAsia="pl-PL"/>
        </w:rPr>
        <w:t>.</w:t>
      </w:r>
      <w:r w:rsidRPr="00CD738B">
        <w:rPr>
          <w:rFonts w:ascii="Arial Narrow" w:hAnsi="Arial Narrow"/>
          <w:b/>
          <w:kern w:val="0"/>
          <w:sz w:val="22"/>
          <w:szCs w:val="22"/>
          <w:lang w:eastAsia="pl-PL"/>
        </w:rPr>
        <w:t>20</w:t>
      </w:r>
      <w:r w:rsidR="009C4445" w:rsidRPr="00CD738B">
        <w:rPr>
          <w:rFonts w:ascii="Arial Narrow" w:hAnsi="Arial Narrow"/>
          <w:b/>
          <w:kern w:val="0"/>
          <w:sz w:val="22"/>
          <w:szCs w:val="22"/>
          <w:lang w:eastAsia="pl-PL"/>
        </w:rPr>
        <w:t>2</w:t>
      </w:r>
      <w:ins w:id="3" w:author="Maciej Flejsierowicz" w:date="2024-10-10T08:44:00Z">
        <w:r w:rsidR="00F8694C">
          <w:rPr>
            <w:rFonts w:ascii="Arial Narrow" w:hAnsi="Arial Narrow"/>
            <w:b/>
            <w:kern w:val="0"/>
            <w:sz w:val="22"/>
            <w:szCs w:val="22"/>
            <w:lang w:eastAsia="pl-PL"/>
          </w:rPr>
          <w:t>4</w:t>
        </w:r>
      </w:ins>
      <w:del w:id="4" w:author="Maciej Flejsierowicz" w:date="2024-10-10T08:44:00Z">
        <w:r w:rsidR="008238D8" w:rsidDel="00F8694C">
          <w:rPr>
            <w:rFonts w:ascii="Arial Narrow" w:hAnsi="Arial Narrow"/>
            <w:b/>
            <w:kern w:val="0"/>
            <w:sz w:val="22"/>
            <w:szCs w:val="22"/>
            <w:lang w:eastAsia="pl-PL"/>
          </w:rPr>
          <w:delText>3</w:delText>
        </w:r>
      </w:del>
      <w:r w:rsidRPr="00CD738B">
        <w:rPr>
          <w:rFonts w:ascii="Arial Narrow" w:hAnsi="Arial Narrow"/>
          <w:b/>
          <w:color w:val="FF0000"/>
          <w:kern w:val="0"/>
          <w:sz w:val="22"/>
          <w:szCs w:val="22"/>
          <w:lang w:eastAsia="pl-PL"/>
        </w:rPr>
        <w:tab/>
      </w:r>
      <w:r w:rsidRPr="00CD738B">
        <w:rPr>
          <w:rFonts w:ascii="Arial Narrow" w:hAnsi="Arial Narrow"/>
          <w:b/>
          <w:color w:val="FF0000"/>
          <w:kern w:val="0"/>
          <w:sz w:val="22"/>
          <w:szCs w:val="22"/>
          <w:lang w:eastAsia="pl-PL"/>
        </w:rPr>
        <w:tab/>
        <w:t xml:space="preserve">                         </w:t>
      </w:r>
      <w:r w:rsidR="0098731F">
        <w:rPr>
          <w:rFonts w:ascii="Arial Narrow" w:hAnsi="Arial Narrow"/>
          <w:b/>
          <w:color w:val="FF0000"/>
          <w:kern w:val="0"/>
          <w:sz w:val="22"/>
          <w:szCs w:val="22"/>
          <w:lang w:eastAsia="pl-PL"/>
        </w:rPr>
        <w:tab/>
      </w:r>
      <w:r w:rsidR="0098731F">
        <w:rPr>
          <w:rFonts w:ascii="Arial Narrow" w:hAnsi="Arial Narrow"/>
          <w:b/>
          <w:color w:val="FF0000"/>
          <w:kern w:val="0"/>
          <w:sz w:val="22"/>
          <w:szCs w:val="22"/>
          <w:lang w:eastAsia="pl-PL"/>
        </w:rPr>
        <w:tab/>
      </w:r>
      <w:r w:rsidR="0098731F">
        <w:rPr>
          <w:rFonts w:ascii="Arial Narrow" w:hAnsi="Arial Narrow"/>
          <w:b/>
          <w:color w:val="FF0000"/>
          <w:kern w:val="0"/>
          <w:sz w:val="22"/>
          <w:szCs w:val="22"/>
          <w:lang w:eastAsia="pl-PL"/>
        </w:rPr>
        <w:tab/>
      </w:r>
      <w:r w:rsidR="009F5519">
        <w:rPr>
          <w:rFonts w:ascii="Arial Narrow" w:hAnsi="Arial Narrow"/>
          <w:kern w:val="0"/>
          <w:sz w:val="22"/>
          <w:szCs w:val="22"/>
          <w:lang w:eastAsia="pl-PL"/>
        </w:rPr>
        <w:t xml:space="preserve">Cibórz, dnia </w:t>
      </w:r>
      <w:r w:rsidR="008238D8">
        <w:rPr>
          <w:rFonts w:ascii="Arial Narrow" w:hAnsi="Arial Narrow"/>
          <w:kern w:val="0"/>
          <w:sz w:val="22"/>
          <w:szCs w:val="22"/>
          <w:lang w:eastAsia="pl-PL"/>
        </w:rPr>
        <w:t>0</w:t>
      </w:r>
      <w:del w:id="5" w:author="Maciej Flejsierowicz" w:date="2023-09-06T13:18:00Z">
        <w:r w:rsidR="00AC05AD" w:rsidDel="00D9062D">
          <w:rPr>
            <w:rFonts w:ascii="Arial Narrow" w:hAnsi="Arial Narrow"/>
            <w:kern w:val="0"/>
            <w:sz w:val="22"/>
            <w:szCs w:val="22"/>
            <w:lang w:eastAsia="pl-PL"/>
          </w:rPr>
          <w:delText>4</w:delText>
        </w:r>
      </w:del>
      <w:ins w:id="6" w:author="Maciej Flejsierowicz" w:date="2024-10-10T08:44:00Z">
        <w:r w:rsidR="00F8694C">
          <w:rPr>
            <w:rFonts w:ascii="Arial Narrow" w:hAnsi="Arial Narrow"/>
            <w:kern w:val="0"/>
            <w:sz w:val="22"/>
            <w:szCs w:val="22"/>
            <w:lang w:eastAsia="pl-PL"/>
          </w:rPr>
          <w:t>8</w:t>
        </w:r>
      </w:ins>
      <w:r w:rsidR="00736FFB">
        <w:rPr>
          <w:rFonts w:ascii="Arial Narrow" w:hAnsi="Arial Narrow"/>
          <w:kern w:val="0"/>
          <w:sz w:val="22"/>
          <w:szCs w:val="22"/>
          <w:lang w:eastAsia="pl-PL"/>
        </w:rPr>
        <w:t>.</w:t>
      </w:r>
      <w:del w:id="7" w:author="Maciej Flejsierowicz" w:date="2023-10-05T11:02:00Z">
        <w:r w:rsidR="00736FFB" w:rsidDel="00A52994">
          <w:rPr>
            <w:rFonts w:ascii="Arial Narrow" w:hAnsi="Arial Narrow"/>
            <w:kern w:val="0"/>
            <w:sz w:val="22"/>
            <w:szCs w:val="22"/>
            <w:lang w:eastAsia="pl-PL"/>
          </w:rPr>
          <w:delText>0</w:delText>
        </w:r>
        <w:r w:rsidR="008A7423" w:rsidDel="00A52994">
          <w:rPr>
            <w:rFonts w:ascii="Arial Narrow" w:hAnsi="Arial Narrow"/>
            <w:kern w:val="0"/>
            <w:sz w:val="22"/>
            <w:szCs w:val="22"/>
            <w:lang w:eastAsia="pl-PL"/>
          </w:rPr>
          <w:delText>9</w:delText>
        </w:r>
      </w:del>
      <w:ins w:id="8" w:author="Maciej Flejsierowicz" w:date="2023-10-05T11:02:00Z">
        <w:r w:rsidR="00A52994">
          <w:rPr>
            <w:rFonts w:ascii="Arial Narrow" w:hAnsi="Arial Narrow"/>
            <w:kern w:val="0"/>
            <w:sz w:val="22"/>
            <w:szCs w:val="22"/>
            <w:lang w:eastAsia="pl-PL"/>
          </w:rPr>
          <w:t>10</w:t>
        </w:r>
      </w:ins>
      <w:r w:rsidR="00736FFB">
        <w:rPr>
          <w:rFonts w:ascii="Arial Narrow" w:hAnsi="Arial Narrow"/>
          <w:kern w:val="0"/>
          <w:sz w:val="22"/>
          <w:szCs w:val="22"/>
          <w:lang w:eastAsia="pl-PL"/>
        </w:rPr>
        <w:t>.202</w:t>
      </w:r>
      <w:del w:id="9" w:author="Maciej Flejsierowicz" w:date="2024-10-10T08:46:00Z">
        <w:r w:rsidR="008238D8" w:rsidDel="00F8694C">
          <w:rPr>
            <w:rFonts w:ascii="Arial Narrow" w:hAnsi="Arial Narrow"/>
            <w:kern w:val="0"/>
            <w:sz w:val="22"/>
            <w:szCs w:val="22"/>
            <w:lang w:eastAsia="pl-PL"/>
          </w:rPr>
          <w:delText>3</w:delText>
        </w:r>
      </w:del>
      <w:ins w:id="10" w:author="Maciej Flejsierowicz" w:date="2024-10-10T08:46:00Z">
        <w:r w:rsidR="00F8694C">
          <w:rPr>
            <w:rFonts w:ascii="Arial Narrow" w:hAnsi="Arial Narrow"/>
            <w:kern w:val="0"/>
            <w:sz w:val="22"/>
            <w:szCs w:val="22"/>
            <w:lang w:eastAsia="pl-PL"/>
          </w:rPr>
          <w:t>4</w:t>
        </w:r>
      </w:ins>
      <w:r w:rsidRPr="00CD738B">
        <w:rPr>
          <w:rFonts w:ascii="Arial Narrow" w:hAnsi="Arial Narrow"/>
          <w:kern w:val="0"/>
          <w:sz w:val="22"/>
          <w:szCs w:val="22"/>
          <w:lang w:eastAsia="pl-PL"/>
        </w:rPr>
        <w:t>r.</w:t>
      </w:r>
    </w:p>
    <w:p w:rsidR="006E3015" w:rsidRPr="00CD738B" w:rsidRDefault="006E3015" w:rsidP="006E3015">
      <w:pPr>
        <w:spacing w:after="120"/>
        <w:rPr>
          <w:rFonts w:ascii="Arial Narrow" w:hAnsi="Arial Narrow"/>
          <w:sz w:val="22"/>
          <w:szCs w:val="22"/>
        </w:rPr>
      </w:pPr>
    </w:p>
    <w:p w:rsidR="006E3015" w:rsidRPr="00CD738B" w:rsidRDefault="006E3015" w:rsidP="006E3015">
      <w:pPr>
        <w:spacing w:after="120"/>
        <w:jc w:val="center"/>
        <w:rPr>
          <w:rFonts w:ascii="Arial Narrow" w:hAnsi="Arial Narrow"/>
          <w:b/>
          <w:bCs/>
          <w:sz w:val="22"/>
          <w:szCs w:val="22"/>
        </w:rPr>
      </w:pPr>
      <w:r w:rsidRPr="00CD738B">
        <w:rPr>
          <w:rFonts w:ascii="Arial Narrow" w:hAnsi="Arial Narrow"/>
          <w:b/>
          <w:bCs/>
          <w:sz w:val="22"/>
          <w:szCs w:val="22"/>
        </w:rPr>
        <w:t>SPECYFIKACJA WARUNKÓW ZAMÓWIENIA</w:t>
      </w:r>
    </w:p>
    <w:p w:rsidR="00DC5683" w:rsidRPr="00EA31CF" w:rsidRDefault="00A52994" w:rsidP="007A0D69">
      <w:pPr>
        <w:spacing w:after="240"/>
        <w:ind w:left="0" w:firstLine="0"/>
        <w:jc w:val="center"/>
        <w:rPr>
          <w:rFonts w:ascii="Arial Narrow" w:hAnsi="Arial Narrow"/>
          <w:b/>
          <w:bCs/>
          <w:sz w:val="22"/>
          <w:szCs w:val="22"/>
        </w:rPr>
      </w:pPr>
      <w:ins w:id="11" w:author="Maciej Flejsierowicz" w:date="2023-10-05T11:02:00Z">
        <w:r w:rsidRPr="00AC4F0E">
          <w:rPr>
            <w:rFonts w:ascii="Arial Narrow" w:hAnsi="Arial Narrow"/>
            <w:b/>
            <w:bCs/>
            <w:sz w:val="22"/>
            <w:szCs w:val="22"/>
          </w:rPr>
          <w:t xml:space="preserve">Dostawa </w:t>
        </w:r>
        <w:r>
          <w:rPr>
            <w:rFonts w:ascii="Arial Narrow" w:hAnsi="Arial Narrow"/>
            <w:b/>
            <w:bCs/>
            <w:sz w:val="22"/>
            <w:szCs w:val="22"/>
          </w:rPr>
          <w:t>materiałów opatrunkowych</w:t>
        </w:r>
      </w:ins>
      <w:del w:id="12" w:author="Maciej Flejsierowicz" w:date="2023-10-05T11:02:00Z">
        <w:r w:rsidR="00EA31CF" w:rsidRPr="00EA31CF" w:rsidDel="00A52994">
          <w:rPr>
            <w:rFonts w:ascii="Arial Narrow" w:hAnsi="Arial Narrow"/>
            <w:b/>
            <w:bCs/>
            <w:sz w:val="22"/>
            <w:szCs w:val="22"/>
          </w:rPr>
          <w:delText>Rozwój systemu kopii zapasowych i systemów Firewall</w:delText>
        </w:r>
        <w:r w:rsidR="00CD2EF9" w:rsidRPr="00EA31CF" w:rsidDel="00A52994">
          <w:rPr>
            <w:rFonts w:ascii="Arial Narrow" w:hAnsi="Arial Narrow"/>
            <w:b/>
            <w:bCs/>
            <w:sz w:val="22"/>
            <w:szCs w:val="22"/>
          </w:rPr>
          <w:delText xml:space="preserve"> </w:delText>
        </w:r>
        <w:r w:rsidR="00FA264D" w:rsidRPr="00EA31CF" w:rsidDel="00A52994">
          <w:rPr>
            <w:rFonts w:ascii="Arial Narrow" w:hAnsi="Arial Narrow"/>
            <w:b/>
            <w:bCs/>
            <w:sz w:val="22"/>
            <w:szCs w:val="22"/>
          </w:rPr>
          <w:delText>w celu podniesienia poziomu bezpieczeństwa systemu informatycznego Szpitala</w:delText>
        </w:r>
      </w:del>
      <w:r w:rsidR="00FA264D" w:rsidRPr="00EA31CF">
        <w:rPr>
          <w:rFonts w:ascii="Arial Narrow" w:hAnsi="Arial Narrow"/>
          <w:sz w:val="22"/>
          <w:szCs w:val="22"/>
        </w:rPr>
        <w:t>.</w:t>
      </w:r>
    </w:p>
    <w:p w:rsidR="006E3015" w:rsidRPr="00CD738B" w:rsidRDefault="006E3015" w:rsidP="0098731F">
      <w:pPr>
        <w:spacing w:after="240"/>
        <w:ind w:left="0" w:firstLine="0"/>
        <w:rPr>
          <w:rFonts w:ascii="Arial Narrow" w:hAnsi="Arial Narrow"/>
          <w:kern w:val="0"/>
          <w:sz w:val="22"/>
          <w:szCs w:val="22"/>
          <w:lang w:eastAsia="pl-PL"/>
        </w:rPr>
      </w:pPr>
      <w:r w:rsidRPr="00CD738B">
        <w:rPr>
          <w:rFonts w:ascii="Arial Narrow" w:hAnsi="Arial Narrow"/>
          <w:kern w:val="0"/>
          <w:sz w:val="22"/>
          <w:szCs w:val="22"/>
          <w:lang w:eastAsia="pl-PL"/>
        </w:rPr>
        <w:t xml:space="preserve">Postępowanie o udzielenie zamówienia </w:t>
      </w:r>
      <w:r w:rsidR="001D4A85" w:rsidRPr="00CD738B">
        <w:rPr>
          <w:rFonts w:ascii="Arial Narrow" w:hAnsi="Arial Narrow"/>
          <w:kern w:val="0"/>
          <w:sz w:val="22"/>
          <w:szCs w:val="22"/>
          <w:lang w:eastAsia="pl-PL"/>
        </w:rPr>
        <w:t xml:space="preserve">klasycznego </w:t>
      </w:r>
      <w:r w:rsidRPr="00CD738B">
        <w:rPr>
          <w:rFonts w:ascii="Arial Narrow" w:hAnsi="Arial Narrow"/>
          <w:kern w:val="0"/>
          <w:sz w:val="22"/>
          <w:szCs w:val="22"/>
          <w:lang w:eastAsia="pl-PL"/>
        </w:rPr>
        <w:t xml:space="preserve">o wartości </w:t>
      </w:r>
      <w:r w:rsidR="001D4A85" w:rsidRPr="00CD738B">
        <w:rPr>
          <w:rFonts w:ascii="Arial Narrow" w:hAnsi="Arial Narrow"/>
          <w:kern w:val="0"/>
          <w:sz w:val="22"/>
          <w:szCs w:val="22"/>
          <w:lang w:eastAsia="pl-PL"/>
        </w:rPr>
        <w:t xml:space="preserve">mniejszej niż progi unijne w trybie podstawowym </w:t>
      </w:r>
      <w:r w:rsidRPr="00CD738B">
        <w:rPr>
          <w:rFonts w:ascii="Arial Narrow" w:hAnsi="Arial Narrow"/>
          <w:kern w:val="0"/>
          <w:sz w:val="22"/>
          <w:szCs w:val="22"/>
          <w:lang w:eastAsia="pl-PL"/>
        </w:rPr>
        <w:t xml:space="preserve">na podstawie </w:t>
      </w:r>
      <w:r w:rsidR="001D4A85" w:rsidRPr="00CD738B">
        <w:rPr>
          <w:rFonts w:ascii="Arial Narrow" w:hAnsi="Arial Narrow"/>
          <w:kern w:val="0"/>
          <w:sz w:val="22"/>
          <w:szCs w:val="22"/>
          <w:lang w:eastAsia="pl-PL"/>
        </w:rPr>
        <w:t xml:space="preserve"> art. 275 pkt. 1 </w:t>
      </w:r>
      <w:r w:rsidRPr="00CD738B">
        <w:rPr>
          <w:rFonts w:ascii="Arial Narrow" w:hAnsi="Arial Narrow"/>
          <w:kern w:val="0"/>
          <w:sz w:val="22"/>
          <w:szCs w:val="22"/>
          <w:lang w:eastAsia="pl-PL"/>
        </w:rPr>
        <w:t xml:space="preserve">ustawy </w:t>
      </w:r>
      <w:r w:rsidR="001D4A85" w:rsidRPr="00CD738B">
        <w:rPr>
          <w:rFonts w:ascii="Arial Narrow" w:hAnsi="Arial Narrow"/>
          <w:kern w:val="0"/>
          <w:sz w:val="22"/>
          <w:szCs w:val="22"/>
          <w:lang w:eastAsia="pl-PL"/>
        </w:rPr>
        <w:t>z dnia 11 września 2019 r. Prawo zamówień pub</w:t>
      </w:r>
      <w:r w:rsidR="00552FAE">
        <w:rPr>
          <w:rFonts w:ascii="Arial Narrow" w:hAnsi="Arial Narrow"/>
          <w:kern w:val="0"/>
          <w:sz w:val="22"/>
          <w:szCs w:val="22"/>
          <w:lang w:eastAsia="pl-PL"/>
        </w:rPr>
        <w:t>licznych  (</w:t>
      </w:r>
      <w:proofErr w:type="spellStart"/>
      <w:r w:rsidR="00552FAE">
        <w:rPr>
          <w:rFonts w:ascii="Arial Narrow" w:hAnsi="Arial Narrow"/>
          <w:kern w:val="0"/>
          <w:sz w:val="22"/>
          <w:szCs w:val="22"/>
          <w:lang w:eastAsia="pl-PL"/>
        </w:rPr>
        <w:t>t.j</w:t>
      </w:r>
      <w:proofErr w:type="spellEnd"/>
      <w:r w:rsidR="00552FAE">
        <w:rPr>
          <w:rFonts w:ascii="Arial Narrow" w:hAnsi="Arial Narrow"/>
          <w:kern w:val="0"/>
          <w:sz w:val="22"/>
          <w:szCs w:val="22"/>
          <w:lang w:eastAsia="pl-PL"/>
        </w:rPr>
        <w:t>. Dz.U. z 20</w:t>
      </w:r>
      <w:r w:rsidR="008A7423">
        <w:rPr>
          <w:rFonts w:ascii="Arial Narrow" w:hAnsi="Arial Narrow"/>
          <w:kern w:val="0"/>
          <w:sz w:val="22"/>
          <w:szCs w:val="22"/>
          <w:lang w:eastAsia="pl-PL"/>
        </w:rPr>
        <w:t>2</w:t>
      </w:r>
      <w:r w:rsidR="00B81B30">
        <w:rPr>
          <w:rFonts w:ascii="Arial Narrow" w:hAnsi="Arial Narrow"/>
          <w:kern w:val="0"/>
          <w:sz w:val="22"/>
          <w:szCs w:val="22"/>
          <w:lang w:eastAsia="pl-PL"/>
        </w:rPr>
        <w:t>3</w:t>
      </w:r>
      <w:r w:rsidR="00552FAE">
        <w:rPr>
          <w:rFonts w:ascii="Arial Narrow" w:hAnsi="Arial Narrow"/>
          <w:kern w:val="0"/>
          <w:sz w:val="22"/>
          <w:szCs w:val="22"/>
          <w:lang w:eastAsia="pl-PL"/>
        </w:rPr>
        <w:t xml:space="preserve"> r., poz. </w:t>
      </w:r>
      <w:r w:rsidR="008A7423">
        <w:rPr>
          <w:rFonts w:ascii="Arial Narrow" w:hAnsi="Arial Narrow"/>
          <w:kern w:val="0"/>
          <w:sz w:val="22"/>
          <w:szCs w:val="22"/>
          <w:lang w:eastAsia="pl-PL"/>
        </w:rPr>
        <w:t>1</w:t>
      </w:r>
      <w:r w:rsidR="00B81B30">
        <w:rPr>
          <w:rFonts w:ascii="Arial Narrow" w:hAnsi="Arial Narrow"/>
          <w:kern w:val="0"/>
          <w:sz w:val="22"/>
          <w:szCs w:val="22"/>
          <w:lang w:eastAsia="pl-PL"/>
        </w:rPr>
        <w:t>605</w:t>
      </w:r>
      <w:r w:rsidR="00552FAE">
        <w:rPr>
          <w:rFonts w:ascii="Arial Narrow" w:hAnsi="Arial Narrow"/>
          <w:kern w:val="0"/>
          <w:sz w:val="22"/>
          <w:szCs w:val="22"/>
          <w:lang w:eastAsia="pl-PL"/>
        </w:rPr>
        <w:t xml:space="preserve"> </w:t>
      </w:r>
      <w:r w:rsidR="001D4A85" w:rsidRPr="00CD738B">
        <w:rPr>
          <w:rFonts w:ascii="Arial Narrow" w:hAnsi="Arial Narrow"/>
          <w:kern w:val="0"/>
          <w:sz w:val="22"/>
          <w:szCs w:val="22"/>
          <w:lang w:eastAsia="pl-PL"/>
        </w:rPr>
        <w:t xml:space="preserve">z </w:t>
      </w:r>
      <w:proofErr w:type="spellStart"/>
      <w:r w:rsidR="001D4A85" w:rsidRPr="00CD738B">
        <w:rPr>
          <w:rFonts w:ascii="Arial Narrow" w:hAnsi="Arial Narrow"/>
          <w:kern w:val="0"/>
          <w:sz w:val="22"/>
          <w:szCs w:val="22"/>
          <w:lang w:eastAsia="pl-PL"/>
        </w:rPr>
        <w:t>późn</w:t>
      </w:r>
      <w:proofErr w:type="spellEnd"/>
      <w:r w:rsidR="001D4A85" w:rsidRPr="00CD738B">
        <w:rPr>
          <w:rFonts w:ascii="Arial Narrow" w:hAnsi="Arial Narrow"/>
          <w:kern w:val="0"/>
          <w:sz w:val="22"/>
          <w:szCs w:val="22"/>
          <w:lang w:eastAsia="pl-PL"/>
        </w:rPr>
        <w:t>. zm.)</w:t>
      </w:r>
    </w:p>
    <w:p w:rsidR="006E3015" w:rsidRPr="00CD738B" w:rsidRDefault="006E3015" w:rsidP="006E3015">
      <w:pPr>
        <w:spacing w:after="120"/>
        <w:rPr>
          <w:rFonts w:ascii="Arial Narrow" w:hAnsi="Arial Narrow"/>
          <w:kern w:val="0"/>
          <w:sz w:val="22"/>
          <w:szCs w:val="22"/>
          <w:lang w:eastAsia="pl-PL"/>
        </w:rPr>
      </w:pPr>
      <w:r w:rsidRPr="00CD738B">
        <w:rPr>
          <w:rFonts w:ascii="Arial Narrow" w:hAnsi="Arial Narrow"/>
          <w:kern w:val="0"/>
          <w:sz w:val="22"/>
          <w:szCs w:val="22"/>
          <w:u w:val="single"/>
          <w:lang w:eastAsia="pl-PL"/>
        </w:rPr>
        <w:t>Załączniki stanowiące integralną część SIWZ</w:t>
      </w:r>
      <w:r w:rsidRPr="00CD738B">
        <w:rPr>
          <w:rFonts w:ascii="Arial Narrow" w:hAnsi="Arial Narrow"/>
          <w:kern w:val="0"/>
          <w:sz w:val="22"/>
          <w:szCs w:val="22"/>
          <w:lang w:eastAsia="pl-PL"/>
        </w:rPr>
        <w:t>:</w:t>
      </w:r>
    </w:p>
    <w:p w:rsidR="006E3015" w:rsidRPr="006919BA" w:rsidRDefault="006E3015" w:rsidP="000B5BEA">
      <w:pPr>
        <w:spacing w:before="0"/>
        <w:ind w:left="426"/>
        <w:rPr>
          <w:rFonts w:ascii="Arial Narrow" w:hAnsi="Arial Narrow"/>
          <w:kern w:val="0"/>
          <w:sz w:val="22"/>
          <w:szCs w:val="22"/>
          <w:lang w:eastAsia="pl-PL"/>
        </w:rPr>
      </w:pPr>
      <w:r w:rsidRPr="006919BA">
        <w:rPr>
          <w:rFonts w:ascii="Arial Narrow" w:hAnsi="Arial Narrow"/>
          <w:kern w:val="0"/>
          <w:sz w:val="22"/>
          <w:szCs w:val="22"/>
          <w:lang w:eastAsia="pl-PL"/>
        </w:rPr>
        <w:t>Nr 1 – formularz „Oferty przetargowej”</w:t>
      </w:r>
    </w:p>
    <w:p w:rsidR="006E3015" w:rsidRDefault="006E3015" w:rsidP="000B5BEA">
      <w:pPr>
        <w:spacing w:before="0"/>
        <w:ind w:left="426"/>
        <w:rPr>
          <w:rFonts w:ascii="Arial Narrow" w:hAnsi="Arial Narrow"/>
          <w:sz w:val="22"/>
          <w:szCs w:val="22"/>
          <w:lang w:eastAsia="pl-PL"/>
        </w:rPr>
      </w:pPr>
      <w:r w:rsidRPr="006919BA">
        <w:rPr>
          <w:rFonts w:ascii="Arial Narrow" w:hAnsi="Arial Narrow"/>
          <w:kern w:val="0"/>
          <w:sz w:val="22"/>
          <w:szCs w:val="22"/>
          <w:lang w:eastAsia="pl-PL"/>
        </w:rPr>
        <w:t xml:space="preserve">Nr 2 </w:t>
      </w:r>
      <w:r w:rsidR="00FC185F" w:rsidRPr="006919BA">
        <w:rPr>
          <w:rFonts w:ascii="Arial Narrow" w:hAnsi="Arial Narrow"/>
          <w:kern w:val="0"/>
          <w:sz w:val="22"/>
          <w:szCs w:val="22"/>
          <w:lang w:eastAsia="pl-PL"/>
        </w:rPr>
        <w:t>–</w:t>
      </w:r>
      <w:r w:rsidRPr="006919BA">
        <w:rPr>
          <w:rFonts w:ascii="Arial Narrow" w:hAnsi="Arial Narrow"/>
          <w:kern w:val="0"/>
          <w:sz w:val="22"/>
          <w:szCs w:val="22"/>
          <w:lang w:eastAsia="pl-PL"/>
        </w:rPr>
        <w:t xml:space="preserve"> </w:t>
      </w:r>
      <w:r w:rsidR="00DC5683" w:rsidRPr="006919BA">
        <w:rPr>
          <w:rFonts w:ascii="Arial Narrow" w:hAnsi="Arial Narrow"/>
          <w:kern w:val="0"/>
          <w:sz w:val="22"/>
          <w:szCs w:val="22"/>
          <w:lang w:eastAsia="pl-PL"/>
        </w:rPr>
        <w:t>O</w:t>
      </w:r>
      <w:r w:rsidR="00FC185F" w:rsidRPr="006919BA">
        <w:rPr>
          <w:rFonts w:ascii="Arial Narrow" w:hAnsi="Arial Narrow"/>
          <w:kern w:val="0"/>
          <w:sz w:val="22"/>
          <w:szCs w:val="22"/>
          <w:lang w:eastAsia="pl-PL"/>
        </w:rPr>
        <w:t xml:space="preserve">pis przedmiotu zamówienia - </w:t>
      </w:r>
      <w:r w:rsidRPr="006919BA">
        <w:rPr>
          <w:rFonts w:ascii="Arial Narrow" w:hAnsi="Arial Narrow"/>
          <w:sz w:val="22"/>
          <w:szCs w:val="22"/>
          <w:lang w:eastAsia="pl-PL"/>
        </w:rPr>
        <w:t>formularz asortymentowo-cenowy</w:t>
      </w:r>
    </w:p>
    <w:p w:rsidR="006E3015" w:rsidRPr="006919BA" w:rsidRDefault="006E3015" w:rsidP="000B5BEA">
      <w:pPr>
        <w:spacing w:before="0"/>
        <w:ind w:left="426"/>
        <w:rPr>
          <w:rFonts w:ascii="Arial Narrow" w:hAnsi="Arial Narrow"/>
          <w:kern w:val="0"/>
          <w:sz w:val="22"/>
          <w:szCs w:val="22"/>
          <w:lang w:eastAsia="pl-PL"/>
        </w:rPr>
      </w:pPr>
      <w:r w:rsidRPr="006919BA">
        <w:rPr>
          <w:rFonts w:ascii="Arial Narrow" w:hAnsi="Arial Narrow"/>
          <w:kern w:val="0"/>
          <w:sz w:val="22"/>
          <w:szCs w:val="22"/>
          <w:lang w:eastAsia="pl-PL"/>
        </w:rPr>
        <w:t xml:space="preserve">Nr 3 – oświadczenie w trybie art. </w:t>
      </w:r>
      <w:r w:rsidR="006919BA" w:rsidRPr="006919BA">
        <w:rPr>
          <w:rFonts w:ascii="Arial Narrow" w:hAnsi="Arial Narrow"/>
          <w:kern w:val="0"/>
          <w:sz w:val="22"/>
          <w:szCs w:val="22"/>
          <w:lang w:eastAsia="pl-PL"/>
        </w:rPr>
        <w:t xml:space="preserve">art. 125 ust. 1 </w:t>
      </w:r>
      <w:r w:rsidRPr="006919BA">
        <w:rPr>
          <w:rFonts w:ascii="Arial Narrow" w:hAnsi="Arial Narrow"/>
          <w:kern w:val="0"/>
          <w:sz w:val="22"/>
          <w:szCs w:val="22"/>
          <w:lang w:eastAsia="pl-PL"/>
        </w:rPr>
        <w:t>ustawy prawo zamówień publicznych dot. przesłanek wykluczenia z postępowania</w:t>
      </w:r>
      <w:r w:rsidR="00CA0351" w:rsidRPr="00CA0351">
        <w:rPr>
          <w:rFonts w:ascii="Arial Narrow" w:hAnsi="Arial Narrow"/>
          <w:kern w:val="0"/>
          <w:sz w:val="22"/>
          <w:szCs w:val="22"/>
          <w:lang w:eastAsia="pl-PL"/>
        </w:rPr>
        <w:t xml:space="preserve"> </w:t>
      </w:r>
      <w:r w:rsidR="00CA0351">
        <w:rPr>
          <w:rFonts w:ascii="Arial Narrow" w:hAnsi="Arial Narrow"/>
          <w:kern w:val="0"/>
          <w:sz w:val="22"/>
          <w:szCs w:val="22"/>
          <w:lang w:eastAsia="pl-PL"/>
        </w:rPr>
        <w:t>oraz spełniania warunków udziału w postępowaniu</w:t>
      </w:r>
    </w:p>
    <w:p w:rsidR="006E3015" w:rsidRDefault="00DC5683" w:rsidP="000B5BEA">
      <w:pPr>
        <w:spacing w:before="0"/>
        <w:ind w:left="426"/>
        <w:rPr>
          <w:rFonts w:ascii="Arial Narrow" w:hAnsi="Arial Narrow"/>
          <w:kern w:val="0"/>
          <w:sz w:val="22"/>
          <w:szCs w:val="22"/>
          <w:lang w:eastAsia="pl-PL"/>
        </w:rPr>
      </w:pPr>
      <w:r w:rsidRPr="006919BA">
        <w:rPr>
          <w:rFonts w:ascii="Arial Narrow" w:hAnsi="Arial Narrow"/>
          <w:kern w:val="0"/>
          <w:sz w:val="22"/>
          <w:szCs w:val="22"/>
          <w:lang w:eastAsia="pl-PL"/>
        </w:rPr>
        <w:t xml:space="preserve">Nr 4 </w:t>
      </w:r>
      <w:r w:rsidR="006E3015" w:rsidRPr="006919BA">
        <w:rPr>
          <w:rFonts w:ascii="Arial Narrow" w:hAnsi="Arial Narrow"/>
          <w:kern w:val="0"/>
          <w:sz w:val="22"/>
          <w:szCs w:val="22"/>
          <w:lang w:eastAsia="pl-PL"/>
        </w:rPr>
        <w:t xml:space="preserve"> – projekt umowy</w:t>
      </w:r>
    </w:p>
    <w:p w:rsidR="00FA264D" w:rsidDel="00A52994" w:rsidRDefault="00FA264D" w:rsidP="000B5BEA">
      <w:pPr>
        <w:spacing w:before="0"/>
        <w:ind w:left="426"/>
        <w:rPr>
          <w:del w:id="13" w:author="Maciej Flejsierowicz" w:date="2023-10-05T11:03:00Z"/>
          <w:rFonts w:ascii="Arial Narrow" w:hAnsi="Arial Narrow"/>
          <w:kern w:val="0"/>
          <w:sz w:val="22"/>
          <w:szCs w:val="22"/>
          <w:lang w:eastAsia="pl-PL"/>
        </w:rPr>
      </w:pPr>
      <w:del w:id="14" w:author="Maciej Flejsierowicz" w:date="2023-10-05T11:03:00Z">
        <w:r w:rsidDel="00A52994">
          <w:rPr>
            <w:rFonts w:ascii="Arial Narrow" w:hAnsi="Arial Narrow"/>
            <w:kern w:val="0"/>
            <w:sz w:val="22"/>
            <w:szCs w:val="22"/>
            <w:lang w:eastAsia="pl-PL"/>
          </w:rPr>
          <w:delText>Nr 5 – Szczegółowy opis przedmiotu zamówienia</w:delText>
        </w:r>
      </w:del>
    </w:p>
    <w:p w:rsidR="00227C61" w:rsidRDefault="00227C61" w:rsidP="000B5BEA">
      <w:pPr>
        <w:spacing w:before="0"/>
        <w:ind w:left="426"/>
        <w:rPr>
          <w:rFonts w:ascii="Arial Narrow" w:hAnsi="Arial Narrow"/>
          <w:kern w:val="0"/>
          <w:sz w:val="22"/>
          <w:szCs w:val="22"/>
          <w:lang w:eastAsia="pl-PL"/>
        </w:rPr>
      </w:pPr>
      <w:r>
        <w:rPr>
          <w:rFonts w:ascii="Arial Narrow" w:hAnsi="Arial Narrow"/>
          <w:kern w:val="0"/>
          <w:sz w:val="22"/>
          <w:szCs w:val="22"/>
          <w:lang w:eastAsia="pl-PL"/>
        </w:rPr>
        <w:t xml:space="preserve">Nr </w:t>
      </w:r>
      <w:del w:id="15" w:author="Maciej Flejsierowicz" w:date="2023-10-05T11:03:00Z">
        <w:r w:rsidDel="00A52994">
          <w:rPr>
            <w:rFonts w:ascii="Arial Narrow" w:hAnsi="Arial Narrow"/>
            <w:kern w:val="0"/>
            <w:sz w:val="22"/>
            <w:szCs w:val="22"/>
            <w:lang w:eastAsia="pl-PL"/>
          </w:rPr>
          <w:delText>6</w:delText>
        </w:r>
      </w:del>
      <w:ins w:id="16" w:author="Maciej Flejsierowicz" w:date="2023-10-05T11:03:00Z">
        <w:r w:rsidR="00A52994">
          <w:rPr>
            <w:rFonts w:ascii="Arial Narrow" w:hAnsi="Arial Narrow"/>
            <w:kern w:val="0"/>
            <w:sz w:val="22"/>
            <w:szCs w:val="22"/>
            <w:lang w:eastAsia="pl-PL"/>
          </w:rPr>
          <w:t>5</w:t>
        </w:r>
      </w:ins>
      <w:r>
        <w:rPr>
          <w:rFonts w:ascii="Arial Narrow" w:hAnsi="Arial Narrow"/>
          <w:kern w:val="0"/>
          <w:sz w:val="22"/>
          <w:szCs w:val="22"/>
          <w:lang w:eastAsia="pl-PL"/>
        </w:rPr>
        <w:t xml:space="preserve"> </w:t>
      </w:r>
      <w:r w:rsidR="00AC05AD">
        <w:rPr>
          <w:rFonts w:ascii="Arial Narrow" w:hAnsi="Arial Narrow"/>
          <w:kern w:val="0"/>
          <w:sz w:val="22"/>
          <w:szCs w:val="22"/>
          <w:lang w:eastAsia="pl-PL"/>
        </w:rPr>
        <w:t>–</w:t>
      </w:r>
      <w:r>
        <w:rPr>
          <w:rFonts w:ascii="Arial Narrow" w:hAnsi="Arial Narrow"/>
          <w:kern w:val="0"/>
          <w:sz w:val="22"/>
          <w:szCs w:val="22"/>
          <w:lang w:eastAsia="pl-PL"/>
        </w:rPr>
        <w:t xml:space="preserve"> Oświadczenie</w:t>
      </w:r>
      <w:r w:rsidR="00AC05AD">
        <w:rPr>
          <w:rFonts w:ascii="Arial Narrow" w:hAnsi="Arial Narrow"/>
          <w:kern w:val="0"/>
          <w:sz w:val="22"/>
          <w:szCs w:val="22"/>
          <w:lang w:eastAsia="pl-PL"/>
        </w:rPr>
        <w:t xml:space="preserve"> o aktualności informacji</w:t>
      </w:r>
    </w:p>
    <w:p w:rsidR="00AC05AD" w:rsidRDefault="00AC05AD" w:rsidP="00AC05AD">
      <w:pPr>
        <w:spacing w:before="0"/>
        <w:ind w:left="426"/>
        <w:rPr>
          <w:rFonts w:ascii="Arial Narrow" w:hAnsi="Arial Narrow"/>
          <w:kern w:val="0"/>
          <w:sz w:val="22"/>
          <w:szCs w:val="22"/>
          <w:lang w:eastAsia="pl-PL"/>
        </w:rPr>
      </w:pPr>
      <w:r>
        <w:rPr>
          <w:rFonts w:ascii="Arial Narrow" w:hAnsi="Arial Narrow"/>
          <w:kern w:val="0"/>
          <w:sz w:val="22"/>
          <w:szCs w:val="22"/>
          <w:lang w:eastAsia="pl-PL"/>
        </w:rPr>
        <w:t xml:space="preserve">Nr </w:t>
      </w:r>
      <w:ins w:id="17" w:author="Maciej Flejsierowicz" w:date="2023-10-05T11:03:00Z">
        <w:r w:rsidR="00A52994">
          <w:rPr>
            <w:rFonts w:ascii="Arial Narrow" w:hAnsi="Arial Narrow"/>
            <w:kern w:val="0"/>
            <w:sz w:val="22"/>
            <w:szCs w:val="22"/>
            <w:lang w:eastAsia="pl-PL"/>
          </w:rPr>
          <w:t>6</w:t>
        </w:r>
      </w:ins>
      <w:del w:id="18" w:author="Maciej Flejsierowicz" w:date="2023-10-05T11:03:00Z">
        <w:r w:rsidDel="00A52994">
          <w:rPr>
            <w:rFonts w:ascii="Arial Narrow" w:hAnsi="Arial Narrow"/>
            <w:kern w:val="0"/>
            <w:sz w:val="22"/>
            <w:szCs w:val="22"/>
            <w:lang w:eastAsia="pl-PL"/>
          </w:rPr>
          <w:delText>7</w:delText>
        </w:r>
      </w:del>
      <w:r>
        <w:rPr>
          <w:rFonts w:ascii="Arial Narrow" w:hAnsi="Arial Narrow"/>
          <w:kern w:val="0"/>
          <w:sz w:val="22"/>
          <w:szCs w:val="22"/>
          <w:lang w:eastAsia="pl-PL"/>
        </w:rPr>
        <w:t xml:space="preserve"> - </w:t>
      </w:r>
      <w:r w:rsidRPr="00AC05AD">
        <w:rPr>
          <w:rFonts w:ascii="Arial Narrow" w:hAnsi="Arial Narrow"/>
          <w:kern w:val="0"/>
          <w:sz w:val="22"/>
          <w:szCs w:val="22"/>
          <w:lang w:eastAsia="pl-PL"/>
        </w:rPr>
        <w:t>Oświadczenie składane na podstawie art. 5k rozporządzenia Rady (UE) nr 833/2014 z dnia 31 lipca 2014 r.</w:t>
      </w:r>
    </w:p>
    <w:p w:rsidR="00D600E6" w:rsidRPr="006919BA" w:rsidRDefault="00D600E6" w:rsidP="00AC05AD">
      <w:pPr>
        <w:spacing w:before="0"/>
        <w:ind w:left="426"/>
        <w:rPr>
          <w:rFonts w:ascii="Arial Narrow" w:hAnsi="Arial Narrow"/>
          <w:kern w:val="0"/>
          <w:sz w:val="22"/>
          <w:szCs w:val="22"/>
          <w:lang w:eastAsia="pl-PL"/>
        </w:rPr>
      </w:pPr>
      <w:del w:id="19" w:author="Maciej Flejsierowicz" w:date="2023-10-05T11:03:00Z">
        <w:r w:rsidDel="00A52994">
          <w:rPr>
            <w:rFonts w:ascii="Arial Narrow" w:hAnsi="Arial Narrow"/>
            <w:kern w:val="0"/>
            <w:sz w:val="22"/>
            <w:szCs w:val="22"/>
            <w:lang w:eastAsia="pl-PL"/>
          </w:rPr>
          <w:delText>Nr 8 – Wykaz dostaw</w:delText>
        </w:r>
      </w:del>
    </w:p>
    <w:p w:rsidR="000A7AE4" w:rsidRPr="006919BA" w:rsidRDefault="000A7AE4" w:rsidP="000A7AE4">
      <w:pPr>
        <w:spacing w:before="0"/>
        <w:ind w:left="426"/>
        <w:rPr>
          <w:rFonts w:ascii="Arial Narrow" w:hAnsi="Arial Narrow"/>
          <w:kern w:val="0"/>
          <w:sz w:val="22"/>
          <w:szCs w:val="22"/>
          <w:lang w:eastAsia="pl-PL"/>
        </w:rPr>
      </w:pPr>
    </w:p>
    <w:p w:rsidR="006E3015" w:rsidRPr="00CD738B" w:rsidRDefault="006E3015" w:rsidP="006E3015">
      <w:pPr>
        <w:spacing w:after="120"/>
        <w:ind w:left="4254"/>
        <w:rPr>
          <w:rFonts w:ascii="Arial Narrow" w:hAnsi="Arial Narrow"/>
          <w:sz w:val="22"/>
          <w:szCs w:val="22"/>
        </w:rPr>
      </w:pPr>
    </w:p>
    <w:p w:rsidR="006E3015" w:rsidRPr="00CD738B" w:rsidRDefault="006E3015" w:rsidP="006E3015">
      <w:pPr>
        <w:ind w:left="4963"/>
        <w:rPr>
          <w:rFonts w:ascii="Arial Narrow" w:hAnsi="Arial Narrow"/>
          <w:i/>
          <w:iCs/>
          <w:sz w:val="22"/>
          <w:szCs w:val="22"/>
        </w:rPr>
      </w:pPr>
      <w:r w:rsidRPr="00CD738B">
        <w:rPr>
          <w:rFonts w:ascii="Arial Narrow" w:hAnsi="Arial Narrow"/>
          <w:kern w:val="0"/>
          <w:sz w:val="22"/>
          <w:szCs w:val="22"/>
          <w:lang w:eastAsia="pl-PL"/>
        </w:rPr>
        <w:t xml:space="preserve">Zatwierdzono w dniu: </w:t>
      </w:r>
      <w:del w:id="20" w:author="Maciej Flejsierowicz" w:date="2023-09-06T13:18:00Z">
        <w:r w:rsidR="00AC05AD" w:rsidDel="00D9062D">
          <w:rPr>
            <w:rFonts w:ascii="Arial Narrow" w:hAnsi="Arial Narrow"/>
            <w:kern w:val="0"/>
            <w:sz w:val="22"/>
            <w:szCs w:val="22"/>
            <w:lang w:eastAsia="pl-PL"/>
          </w:rPr>
          <w:delText>4</w:delText>
        </w:r>
      </w:del>
      <w:ins w:id="21" w:author="Maciej Flejsierowicz" w:date="2024-10-10T09:16:00Z">
        <w:r w:rsidR="00291BA5">
          <w:rPr>
            <w:rFonts w:ascii="Arial Narrow" w:hAnsi="Arial Narrow"/>
            <w:kern w:val="0"/>
            <w:sz w:val="22"/>
            <w:szCs w:val="22"/>
            <w:lang w:eastAsia="pl-PL"/>
          </w:rPr>
          <w:t>8</w:t>
        </w:r>
      </w:ins>
      <w:r w:rsidR="00736FFB">
        <w:rPr>
          <w:rFonts w:ascii="Arial Narrow" w:hAnsi="Arial Narrow"/>
          <w:i/>
          <w:kern w:val="0"/>
          <w:sz w:val="22"/>
          <w:szCs w:val="22"/>
          <w:lang w:eastAsia="pl-PL"/>
        </w:rPr>
        <w:t xml:space="preserve"> </w:t>
      </w:r>
      <w:del w:id="22" w:author="Maciej Flejsierowicz" w:date="2023-10-05T11:06:00Z">
        <w:r w:rsidR="008A7423" w:rsidDel="00A52994">
          <w:rPr>
            <w:rFonts w:ascii="Arial Narrow" w:hAnsi="Arial Narrow"/>
            <w:i/>
            <w:kern w:val="0"/>
            <w:sz w:val="22"/>
            <w:szCs w:val="22"/>
            <w:lang w:eastAsia="pl-PL"/>
          </w:rPr>
          <w:delText>września</w:delText>
        </w:r>
        <w:r w:rsidR="00736FFB" w:rsidDel="00A52994">
          <w:rPr>
            <w:rFonts w:ascii="Arial Narrow" w:hAnsi="Arial Narrow"/>
            <w:i/>
            <w:kern w:val="0"/>
            <w:sz w:val="22"/>
            <w:szCs w:val="22"/>
            <w:lang w:eastAsia="pl-PL"/>
          </w:rPr>
          <w:delText xml:space="preserve"> </w:delText>
        </w:r>
      </w:del>
      <w:ins w:id="23" w:author="Maciej Flejsierowicz" w:date="2023-10-05T11:06:00Z">
        <w:r w:rsidR="00A52994">
          <w:rPr>
            <w:rFonts w:ascii="Arial Narrow" w:hAnsi="Arial Narrow"/>
            <w:i/>
            <w:kern w:val="0"/>
            <w:sz w:val="22"/>
            <w:szCs w:val="22"/>
            <w:lang w:eastAsia="pl-PL"/>
          </w:rPr>
          <w:t xml:space="preserve">października </w:t>
        </w:r>
      </w:ins>
      <w:r w:rsidR="00736FFB">
        <w:rPr>
          <w:rFonts w:ascii="Arial Narrow" w:hAnsi="Arial Narrow"/>
          <w:i/>
          <w:kern w:val="0"/>
          <w:sz w:val="22"/>
          <w:szCs w:val="22"/>
          <w:lang w:eastAsia="pl-PL"/>
        </w:rPr>
        <w:t>202</w:t>
      </w:r>
      <w:del w:id="24" w:author="Maciej Flejsierowicz" w:date="2024-10-10T09:16:00Z">
        <w:r w:rsidR="008238D8" w:rsidDel="00291BA5">
          <w:rPr>
            <w:rFonts w:ascii="Arial Narrow" w:hAnsi="Arial Narrow"/>
            <w:i/>
            <w:kern w:val="0"/>
            <w:sz w:val="22"/>
            <w:szCs w:val="22"/>
            <w:lang w:eastAsia="pl-PL"/>
          </w:rPr>
          <w:delText>3</w:delText>
        </w:r>
      </w:del>
      <w:ins w:id="25" w:author="Maciej Flejsierowicz" w:date="2024-10-10T09:16:00Z">
        <w:r w:rsidR="00291BA5">
          <w:rPr>
            <w:rFonts w:ascii="Arial Narrow" w:hAnsi="Arial Narrow"/>
            <w:i/>
            <w:kern w:val="0"/>
            <w:sz w:val="22"/>
            <w:szCs w:val="22"/>
            <w:lang w:eastAsia="pl-PL"/>
          </w:rPr>
          <w:t>4</w:t>
        </w:r>
      </w:ins>
      <w:r w:rsidR="00736FFB">
        <w:rPr>
          <w:rFonts w:ascii="Arial Narrow" w:hAnsi="Arial Narrow"/>
          <w:i/>
          <w:kern w:val="0"/>
          <w:sz w:val="22"/>
          <w:szCs w:val="22"/>
          <w:lang w:eastAsia="pl-PL"/>
        </w:rPr>
        <w:t>r.</w:t>
      </w:r>
    </w:p>
    <w:p w:rsidR="006E3015" w:rsidRPr="00CD738B" w:rsidRDefault="006E3015" w:rsidP="006E3015">
      <w:pPr>
        <w:rPr>
          <w:rFonts w:ascii="Arial Narrow" w:hAnsi="Arial Narrow"/>
          <w:sz w:val="22"/>
          <w:szCs w:val="22"/>
          <w:u w:val="single"/>
        </w:rPr>
      </w:pPr>
    </w:p>
    <w:p w:rsidR="006E3015" w:rsidRPr="00CD738B" w:rsidRDefault="006E3015" w:rsidP="006E3015">
      <w:pPr>
        <w:rPr>
          <w:rFonts w:ascii="Arial Narrow" w:hAnsi="Arial Narrow"/>
          <w:sz w:val="22"/>
          <w:szCs w:val="22"/>
          <w:u w:val="single"/>
        </w:rPr>
      </w:pPr>
    </w:p>
    <w:p w:rsidR="006E3015" w:rsidRPr="00CD738B" w:rsidRDefault="006E3015" w:rsidP="006E3015">
      <w:pPr>
        <w:tabs>
          <w:tab w:val="left" w:pos="4008"/>
        </w:tabs>
        <w:rPr>
          <w:rFonts w:ascii="Arial Narrow" w:hAnsi="Arial Narrow"/>
          <w:sz w:val="22"/>
          <w:szCs w:val="22"/>
          <w:u w:val="single"/>
        </w:rPr>
      </w:pPr>
    </w:p>
    <w:p w:rsidR="00893473" w:rsidRDefault="00893473" w:rsidP="006E3015">
      <w:pPr>
        <w:spacing w:after="240"/>
        <w:rPr>
          <w:rFonts w:ascii="Arial Narrow" w:hAnsi="Arial Narrow"/>
          <w:sz w:val="22"/>
          <w:szCs w:val="22"/>
          <w:u w:val="single"/>
        </w:rPr>
        <w:sectPr w:rsidR="00893473" w:rsidSect="00893473">
          <w:headerReference w:type="default" r:id="rId8"/>
          <w:footerReference w:type="default" r:id="rId9"/>
          <w:headerReference w:type="first" r:id="rId10"/>
          <w:footerReference w:type="first" r:id="rId11"/>
          <w:pgSz w:w="11907" w:h="16840" w:code="9"/>
          <w:pgMar w:top="1418" w:right="1417" w:bottom="1417" w:left="1560" w:header="284" w:footer="340" w:gutter="0"/>
          <w:cols w:space="708"/>
          <w:docGrid w:linePitch="360"/>
        </w:sectPr>
      </w:pPr>
    </w:p>
    <w:p w:rsidR="006E3015" w:rsidRPr="00486AD5" w:rsidRDefault="00390CC2" w:rsidP="004A7497">
      <w:pPr>
        <w:pStyle w:val="Akapitzlis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567" w:hanging="578"/>
        <w:rPr>
          <w:rFonts w:ascii="Arial Narrow" w:hAnsi="Arial Narrow"/>
          <w:b/>
          <w:bCs/>
        </w:rPr>
      </w:pPr>
      <w:r>
        <w:rPr>
          <w:rFonts w:ascii="Arial Narrow" w:hAnsi="Arial Narrow"/>
          <w:b/>
          <w:bCs/>
        </w:rPr>
        <w:lastRenderedPageBreak/>
        <w:t>NAZWA</w:t>
      </w:r>
      <w:r w:rsidR="00CD738B" w:rsidRPr="00486AD5">
        <w:rPr>
          <w:rFonts w:ascii="Arial Narrow" w:hAnsi="Arial Narrow"/>
          <w:b/>
          <w:bCs/>
        </w:rPr>
        <w:t xml:space="preserve"> ORAZ ADRES ZAMAWIAJĄCEGO, NUMER TELEFONU, ADRES POCZTY ELEKTRONICZNEJ ORAZ STRONY INTERNETOWEJ PROWADZONEGO POSTĘPOWANIA</w:t>
      </w:r>
    </w:p>
    <w:p w:rsidR="006E3015" w:rsidRPr="00CD738B" w:rsidRDefault="006E3015" w:rsidP="006E3015">
      <w:pPr>
        <w:spacing w:after="240"/>
        <w:ind w:left="1440" w:hanging="1440"/>
        <w:rPr>
          <w:rFonts w:ascii="Arial Narrow" w:hAnsi="Arial Narrow"/>
          <w:sz w:val="22"/>
          <w:szCs w:val="22"/>
        </w:rPr>
      </w:pPr>
      <w:r w:rsidRPr="00CD738B">
        <w:rPr>
          <w:rFonts w:ascii="Arial Narrow" w:hAnsi="Arial Narrow"/>
          <w:b/>
          <w:bCs/>
          <w:sz w:val="22"/>
          <w:szCs w:val="22"/>
        </w:rPr>
        <w:t>Zamawiający</w:t>
      </w:r>
      <w:r w:rsidRPr="00CD738B">
        <w:rPr>
          <w:rFonts w:ascii="Arial Narrow" w:hAnsi="Arial Narrow"/>
          <w:sz w:val="22"/>
          <w:szCs w:val="22"/>
        </w:rPr>
        <w:t xml:space="preserve">: </w:t>
      </w:r>
    </w:p>
    <w:p w:rsidR="006E3015" w:rsidRPr="00CD738B" w:rsidRDefault="006E3015" w:rsidP="005B32F1">
      <w:pPr>
        <w:spacing w:before="0" w:line="276" w:lineRule="auto"/>
        <w:ind w:left="426" w:hanging="74"/>
        <w:rPr>
          <w:rFonts w:ascii="Arial Narrow" w:hAnsi="Arial Narrow"/>
          <w:sz w:val="22"/>
          <w:szCs w:val="22"/>
        </w:rPr>
      </w:pPr>
      <w:r w:rsidRPr="00CD738B">
        <w:rPr>
          <w:rFonts w:ascii="Arial Narrow" w:hAnsi="Arial Narrow"/>
          <w:sz w:val="22"/>
          <w:szCs w:val="22"/>
        </w:rPr>
        <w:t xml:space="preserve">Wojewódzki Szpital Specjalistyczny dla Nerwowo i Psychicznie Chorych, Samodzielny Publiczny Zakład Opieki Zdrowotnej w Ciborzu w imieniu którego działa Dyrektor </w:t>
      </w:r>
      <w:r w:rsidR="008A7423">
        <w:rPr>
          <w:rFonts w:ascii="Arial Narrow" w:hAnsi="Arial Narrow"/>
          <w:sz w:val="22"/>
          <w:szCs w:val="22"/>
        </w:rPr>
        <w:t>Tomasz Kowalski</w:t>
      </w:r>
      <w:r w:rsidRPr="00CD738B">
        <w:rPr>
          <w:rFonts w:ascii="Arial Narrow" w:hAnsi="Arial Narrow"/>
          <w:sz w:val="22"/>
          <w:szCs w:val="22"/>
        </w:rPr>
        <w:t xml:space="preserve">. </w:t>
      </w:r>
    </w:p>
    <w:p w:rsidR="006E3015" w:rsidRPr="00CD738B" w:rsidRDefault="006E3015" w:rsidP="00D4688D">
      <w:pPr>
        <w:spacing w:before="0" w:line="276" w:lineRule="auto"/>
        <w:ind w:firstLine="709"/>
        <w:rPr>
          <w:rFonts w:ascii="Arial Narrow" w:hAnsi="Arial Narrow"/>
          <w:sz w:val="22"/>
          <w:szCs w:val="22"/>
        </w:rPr>
      </w:pPr>
      <w:r w:rsidRPr="00CD738B">
        <w:rPr>
          <w:rFonts w:ascii="Arial Narrow" w:hAnsi="Arial Narrow"/>
          <w:b/>
          <w:bCs/>
          <w:sz w:val="22"/>
          <w:szCs w:val="22"/>
        </w:rPr>
        <w:t>Adres</w:t>
      </w:r>
      <w:r w:rsidRPr="00CD738B">
        <w:rPr>
          <w:rFonts w:ascii="Arial Narrow" w:hAnsi="Arial Narrow"/>
          <w:sz w:val="22"/>
          <w:szCs w:val="22"/>
        </w:rPr>
        <w:t>: Cibórz, 66-213 Skąpe.</w:t>
      </w:r>
    </w:p>
    <w:p w:rsidR="006E3015" w:rsidRPr="00CD738B" w:rsidRDefault="006E3015" w:rsidP="00D4688D">
      <w:pPr>
        <w:spacing w:before="0" w:line="276" w:lineRule="auto"/>
        <w:ind w:firstLine="709"/>
        <w:rPr>
          <w:rFonts w:ascii="Arial Narrow" w:hAnsi="Arial Narrow"/>
          <w:sz w:val="22"/>
          <w:szCs w:val="22"/>
          <w:lang w:val="de-DE"/>
        </w:rPr>
      </w:pPr>
      <w:r w:rsidRPr="00CD738B">
        <w:rPr>
          <w:rFonts w:ascii="Arial Narrow" w:hAnsi="Arial Narrow"/>
          <w:b/>
          <w:bCs/>
          <w:sz w:val="22"/>
          <w:szCs w:val="22"/>
          <w:lang w:val="de-DE"/>
        </w:rPr>
        <w:t xml:space="preserve">NIP: </w:t>
      </w:r>
      <w:r w:rsidRPr="00CD738B">
        <w:rPr>
          <w:rFonts w:ascii="Arial Narrow" w:hAnsi="Arial Narrow"/>
          <w:sz w:val="22"/>
          <w:szCs w:val="22"/>
          <w:lang w:val="de-DE"/>
        </w:rPr>
        <w:t>927-16-78-629</w:t>
      </w:r>
    </w:p>
    <w:p w:rsidR="006E3015" w:rsidRPr="00CD738B" w:rsidRDefault="006E3015" w:rsidP="00D4688D">
      <w:pPr>
        <w:spacing w:before="0" w:line="276" w:lineRule="auto"/>
        <w:ind w:firstLine="709"/>
        <w:rPr>
          <w:rFonts w:ascii="Arial Narrow" w:hAnsi="Arial Narrow"/>
          <w:sz w:val="22"/>
          <w:szCs w:val="22"/>
          <w:lang w:val="de-DE"/>
        </w:rPr>
      </w:pPr>
      <w:r w:rsidRPr="00CD738B">
        <w:rPr>
          <w:rFonts w:ascii="Arial Narrow" w:hAnsi="Arial Narrow"/>
          <w:b/>
          <w:bCs/>
          <w:sz w:val="22"/>
          <w:szCs w:val="22"/>
          <w:lang w:val="de-DE"/>
        </w:rPr>
        <w:t>REGON</w:t>
      </w:r>
      <w:r w:rsidRPr="00CD738B">
        <w:rPr>
          <w:rFonts w:ascii="Arial Narrow" w:hAnsi="Arial Narrow"/>
          <w:sz w:val="22"/>
          <w:szCs w:val="22"/>
          <w:lang w:val="de-DE"/>
        </w:rPr>
        <w:t>: 000292793</w:t>
      </w:r>
    </w:p>
    <w:p w:rsidR="006E3015" w:rsidRPr="00CD738B" w:rsidRDefault="006E3015" w:rsidP="00D4688D">
      <w:pPr>
        <w:spacing w:before="0" w:line="276" w:lineRule="auto"/>
        <w:ind w:firstLine="709"/>
        <w:rPr>
          <w:rFonts w:ascii="Arial Narrow" w:hAnsi="Arial Narrow"/>
          <w:sz w:val="22"/>
          <w:szCs w:val="22"/>
          <w:lang w:val="de-DE"/>
        </w:rPr>
      </w:pPr>
      <w:r w:rsidRPr="00CD738B">
        <w:rPr>
          <w:rFonts w:ascii="Arial Narrow" w:hAnsi="Arial Narrow"/>
          <w:b/>
          <w:bCs/>
          <w:sz w:val="22"/>
          <w:szCs w:val="22"/>
          <w:lang w:val="de-DE"/>
        </w:rPr>
        <w:t>Tel.:</w:t>
      </w:r>
      <w:r w:rsidRPr="00CD738B">
        <w:rPr>
          <w:rFonts w:ascii="Arial Narrow" w:hAnsi="Arial Narrow"/>
          <w:sz w:val="22"/>
          <w:szCs w:val="22"/>
          <w:lang w:val="de-DE"/>
        </w:rPr>
        <w:t xml:space="preserve"> 68 </w:t>
      </w:r>
      <w:del w:id="28" w:author="Maciej Flejsierowicz" w:date="2024-10-10T09:23:00Z">
        <w:r w:rsidRPr="00CD738B" w:rsidDel="00291BA5">
          <w:rPr>
            <w:rFonts w:ascii="Arial Narrow" w:hAnsi="Arial Narrow"/>
            <w:sz w:val="22"/>
            <w:szCs w:val="22"/>
            <w:lang w:val="de-DE"/>
          </w:rPr>
          <w:delText>341-95-25</w:delText>
        </w:r>
      </w:del>
      <w:ins w:id="29" w:author="Maciej Flejsierowicz" w:date="2024-10-10T09:23:00Z">
        <w:r w:rsidR="00291BA5">
          <w:rPr>
            <w:rFonts w:ascii="Arial Narrow" w:hAnsi="Arial Narrow"/>
            <w:sz w:val="22"/>
            <w:szCs w:val="22"/>
            <w:lang w:val="de-DE"/>
          </w:rPr>
          <w:t>506 60 00</w:t>
        </w:r>
      </w:ins>
    </w:p>
    <w:p w:rsidR="006E3015" w:rsidRPr="00CD738B" w:rsidRDefault="006E3015" w:rsidP="00D4688D">
      <w:pPr>
        <w:spacing w:before="0" w:line="276" w:lineRule="auto"/>
        <w:ind w:firstLine="709"/>
        <w:rPr>
          <w:rFonts w:ascii="Arial Narrow" w:hAnsi="Arial Narrow"/>
          <w:sz w:val="22"/>
          <w:szCs w:val="22"/>
          <w:lang w:val="en-US"/>
        </w:rPr>
      </w:pPr>
      <w:r w:rsidRPr="00CD738B">
        <w:rPr>
          <w:rFonts w:ascii="Arial Narrow" w:hAnsi="Arial Narrow"/>
          <w:b/>
          <w:bCs/>
          <w:sz w:val="22"/>
          <w:szCs w:val="22"/>
          <w:lang w:val="en-US"/>
        </w:rPr>
        <w:t xml:space="preserve">Fax.: </w:t>
      </w:r>
      <w:r w:rsidRPr="00CD738B">
        <w:rPr>
          <w:rFonts w:ascii="Arial Narrow" w:hAnsi="Arial Narrow"/>
          <w:sz w:val="22"/>
          <w:szCs w:val="22"/>
          <w:lang w:val="en-US"/>
        </w:rPr>
        <w:t>68 341-94-94</w:t>
      </w:r>
    </w:p>
    <w:p w:rsidR="006E3015" w:rsidRPr="00CD738B" w:rsidRDefault="006E3015" w:rsidP="00D4688D">
      <w:pPr>
        <w:spacing w:before="0" w:line="276" w:lineRule="auto"/>
        <w:ind w:firstLine="709"/>
        <w:rPr>
          <w:rFonts w:ascii="Arial Narrow" w:hAnsi="Arial Narrow"/>
          <w:sz w:val="22"/>
          <w:szCs w:val="22"/>
          <w:lang w:val="en-US"/>
        </w:rPr>
      </w:pPr>
      <w:proofErr w:type="spellStart"/>
      <w:r w:rsidRPr="00CD738B">
        <w:rPr>
          <w:rFonts w:ascii="Arial Narrow" w:hAnsi="Arial Narrow"/>
          <w:b/>
          <w:bCs/>
          <w:sz w:val="22"/>
          <w:szCs w:val="22"/>
          <w:lang w:val="en-US"/>
        </w:rPr>
        <w:t>Strona</w:t>
      </w:r>
      <w:proofErr w:type="spellEnd"/>
      <w:r w:rsidRPr="00CD738B">
        <w:rPr>
          <w:rFonts w:ascii="Arial Narrow" w:hAnsi="Arial Narrow"/>
          <w:b/>
          <w:bCs/>
          <w:sz w:val="22"/>
          <w:szCs w:val="22"/>
          <w:lang w:val="en-US"/>
        </w:rPr>
        <w:t xml:space="preserve"> www</w:t>
      </w:r>
      <w:r w:rsidRPr="00CD738B">
        <w:rPr>
          <w:rFonts w:ascii="Arial Narrow" w:hAnsi="Arial Narrow"/>
          <w:sz w:val="22"/>
          <w:szCs w:val="22"/>
          <w:lang w:val="en-US"/>
        </w:rPr>
        <w:t xml:space="preserve">: </w:t>
      </w:r>
      <w:r w:rsidR="00BF6650" w:rsidRPr="00BF6650">
        <w:fldChar w:fldCharType="begin"/>
      </w:r>
      <w:r w:rsidR="00BF6650" w:rsidRPr="00BF6650">
        <w:rPr>
          <w:lang w:val="en-AU"/>
          <w:rPrChange w:id="30" w:author="Admin" w:date="2023-09-05T20:22:00Z">
            <w:rPr/>
          </w:rPrChange>
        </w:rPr>
        <w:instrText>HYPERLINK "http://ciborz.bip.gov.pl"</w:instrText>
      </w:r>
      <w:r w:rsidR="00BF6650" w:rsidRPr="00BF6650">
        <w:fldChar w:fldCharType="separate"/>
      </w:r>
      <w:r w:rsidRPr="00CD738B">
        <w:rPr>
          <w:rStyle w:val="Hipercze"/>
          <w:rFonts w:ascii="Arial Narrow" w:hAnsi="Arial Narrow"/>
          <w:sz w:val="22"/>
          <w:szCs w:val="22"/>
          <w:lang w:val="en-US"/>
        </w:rPr>
        <w:t>http://ciborz.bip.gov.pl</w:t>
      </w:r>
      <w:r w:rsidR="00BF6650">
        <w:rPr>
          <w:rStyle w:val="Hipercze"/>
          <w:rFonts w:ascii="Arial Narrow" w:hAnsi="Arial Narrow"/>
          <w:sz w:val="22"/>
          <w:szCs w:val="22"/>
          <w:lang w:val="en-US"/>
        </w:rPr>
        <w:fldChar w:fldCharType="end"/>
      </w:r>
    </w:p>
    <w:p w:rsidR="006E3015" w:rsidRDefault="006E3015" w:rsidP="00D4688D">
      <w:pPr>
        <w:spacing w:before="0" w:after="120" w:line="276" w:lineRule="auto"/>
        <w:ind w:firstLine="709"/>
        <w:rPr>
          <w:rFonts w:ascii="Arial Narrow" w:hAnsi="Arial Narrow"/>
          <w:sz w:val="22"/>
          <w:szCs w:val="22"/>
          <w:lang w:val="en-US"/>
        </w:rPr>
      </w:pPr>
      <w:r w:rsidRPr="00CD738B">
        <w:rPr>
          <w:rFonts w:ascii="Arial Narrow" w:hAnsi="Arial Narrow"/>
          <w:b/>
          <w:bCs/>
          <w:sz w:val="22"/>
          <w:szCs w:val="22"/>
          <w:lang w:val="en-US"/>
        </w:rPr>
        <w:t>e - mail</w:t>
      </w:r>
      <w:r w:rsidRPr="00CD738B">
        <w:rPr>
          <w:rFonts w:ascii="Arial Narrow" w:hAnsi="Arial Narrow"/>
          <w:sz w:val="22"/>
          <w:szCs w:val="22"/>
          <w:lang w:val="en-US"/>
        </w:rPr>
        <w:t xml:space="preserve">: </w:t>
      </w:r>
      <w:r w:rsidR="00BF6650" w:rsidRPr="00BF6650">
        <w:fldChar w:fldCharType="begin"/>
      </w:r>
      <w:r w:rsidR="00BF6650" w:rsidRPr="00BF6650">
        <w:rPr>
          <w:lang w:val="en-AU"/>
          <w:rPrChange w:id="31" w:author="Admin" w:date="2023-09-05T20:22:00Z">
            <w:rPr/>
          </w:rPrChange>
        </w:rPr>
        <w:instrText>HYPERLINK "mailto:przetargi@ciborz.eu"</w:instrText>
      </w:r>
      <w:r w:rsidR="00BF6650" w:rsidRPr="00BF6650">
        <w:fldChar w:fldCharType="separate"/>
      </w:r>
      <w:r w:rsidRPr="00CD738B">
        <w:rPr>
          <w:rStyle w:val="Hipercze"/>
          <w:rFonts w:ascii="Arial Narrow" w:hAnsi="Arial Narrow"/>
          <w:sz w:val="22"/>
          <w:szCs w:val="22"/>
          <w:lang w:val="en-US"/>
        </w:rPr>
        <w:t>przetargi@ciborz.eu</w:t>
      </w:r>
      <w:r w:rsidR="00BF6650">
        <w:rPr>
          <w:rStyle w:val="Hipercze"/>
          <w:rFonts w:ascii="Arial Narrow" w:hAnsi="Arial Narrow"/>
          <w:sz w:val="22"/>
          <w:szCs w:val="22"/>
          <w:lang w:val="en-US"/>
        </w:rPr>
        <w:fldChar w:fldCharType="end"/>
      </w:r>
      <w:r w:rsidRPr="00CD738B">
        <w:rPr>
          <w:rFonts w:ascii="Arial Narrow" w:hAnsi="Arial Narrow"/>
          <w:sz w:val="22"/>
          <w:szCs w:val="22"/>
          <w:lang w:val="en-US"/>
        </w:rPr>
        <w:t xml:space="preserve">, </w:t>
      </w:r>
      <w:r w:rsidR="00BF6650" w:rsidRPr="00BF6650">
        <w:fldChar w:fldCharType="begin"/>
      </w:r>
      <w:r w:rsidR="00BF6650" w:rsidRPr="00BF6650">
        <w:rPr>
          <w:lang w:val="en-AU"/>
          <w:rPrChange w:id="32" w:author="Admin" w:date="2023-09-05T20:22:00Z">
            <w:rPr/>
          </w:rPrChange>
        </w:rPr>
        <w:instrText>HYPERLINK "mailto:m.flejsierowicz@ciborz.eu"</w:instrText>
      </w:r>
      <w:r w:rsidR="00BF6650" w:rsidRPr="00BF6650">
        <w:fldChar w:fldCharType="separate"/>
      </w:r>
      <w:r w:rsidRPr="00CD738B">
        <w:rPr>
          <w:rStyle w:val="Hipercze"/>
          <w:rFonts w:ascii="Arial Narrow" w:hAnsi="Arial Narrow"/>
          <w:sz w:val="22"/>
          <w:szCs w:val="22"/>
          <w:lang w:val="en-US"/>
        </w:rPr>
        <w:t>m.flejsierowicz@ciborz.eu</w:t>
      </w:r>
      <w:r w:rsidR="00BF6650">
        <w:rPr>
          <w:rStyle w:val="Hipercze"/>
          <w:rFonts w:ascii="Arial Narrow" w:hAnsi="Arial Narrow"/>
          <w:sz w:val="22"/>
          <w:szCs w:val="22"/>
          <w:lang w:val="en-US"/>
        </w:rPr>
        <w:fldChar w:fldCharType="end"/>
      </w:r>
      <w:r w:rsidRPr="00CD738B">
        <w:rPr>
          <w:rFonts w:ascii="Arial Narrow" w:hAnsi="Arial Narrow"/>
          <w:sz w:val="22"/>
          <w:szCs w:val="22"/>
          <w:lang w:val="en-US"/>
        </w:rPr>
        <w:t xml:space="preserve">, </w:t>
      </w:r>
      <w:r w:rsidR="00BF6650" w:rsidRPr="00BF6650">
        <w:fldChar w:fldCharType="begin"/>
      </w:r>
      <w:r w:rsidR="00BF6650" w:rsidRPr="00BF6650">
        <w:rPr>
          <w:lang w:val="en-AU"/>
          <w:rPrChange w:id="33" w:author="Admin" w:date="2023-09-05T20:22:00Z">
            <w:rPr/>
          </w:rPrChange>
        </w:rPr>
        <w:instrText>HYPERLINK "mailto:szpital@ciborz.eu"</w:instrText>
      </w:r>
      <w:r w:rsidR="00BF6650" w:rsidRPr="00BF6650">
        <w:fldChar w:fldCharType="separate"/>
      </w:r>
      <w:r w:rsidR="00D4688D" w:rsidRPr="00257F16">
        <w:rPr>
          <w:rStyle w:val="Hipercze"/>
          <w:rFonts w:ascii="Arial Narrow" w:hAnsi="Arial Narrow"/>
          <w:sz w:val="22"/>
          <w:szCs w:val="22"/>
          <w:lang w:val="en-US"/>
        </w:rPr>
        <w:t>szpital@ciborz.eu</w:t>
      </w:r>
      <w:r w:rsidR="00BF6650">
        <w:rPr>
          <w:rStyle w:val="Hipercze"/>
          <w:rFonts w:ascii="Arial Narrow" w:hAnsi="Arial Narrow"/>
          <w:sz w:val="22"/>
          <w:szCs w:val="22"/>
          <w:lang w:val="en-US"/>
        </w:rPr>
        <w:fldChar w:fldCharType="end"/>
      </w:r>
      <w:r w:rsidR="00D4688D">
        <w:rPr>
          <w:rFonts w:ascii="Arial Narrow" w:hAnsi="Arial Narrow"/>
          <w:sz w:val="22"/>
          <w:szCs w:val="22"/>
          <w:lang w:val="en-US"/>
        </w:rPr>
        <w:t xml:space="preserve"> </w:t>
      </w:r>
    </w:p>
    <w:p w:rsidR="00390CC2" w:rsidRPr="00390CC2" w:rsidRDefault="008238D8" w:rsidP="00390CC2">
      <w:pPr>
        <w:spacing w:before="0" w:after="120" w:line="276" w:lineRule="auto"/>
        <w:ind w:left="0" w:firstLine="0"/>
        <w:rPr>
          <w:rFonts w:ascii="Arial Narrow" w:hAnsi="Arial Narrow"/>
          <w:sz w:val="22"/>
          <w:szCs w:val="22"/>
        </w:rPr>
      </w:pPr>
      <w:r w:rsidRPr="00390CC2">
        <w:rPr>
          <w:rFonts w:ascii="Arial Narrow" w:hAnsi="Arial Narrow"/>
          <w:sz w:val="22"/>
          <w:szCs w:val="22"/>
        </w:rPr>
        <w:t>Postępowanie prowadzone jest przy użyciu środków komunikacji elektroniczne</w:t>
      </w:r>
      <w:r>
        <w:rPr>
          <w:rFonts w:ascii="Arial Narrow" w:hAnsi="Arial Narrow"/>
          <w:sz w:val="22"/>
          <w:szCs w:val="22"/>
        </w:rPr>
        <w:t xml:space="preserve">j z wykorzystaniem platformy e-Zamówienia, </w:t>
      </w:r>
      <w:r w:rsidRPr="00390CC2">
        <w:rPr>
          <w:rFonts w:ascii="Arial Narrow" w:hAnsi="Arial Narrow"/>
          <w:sz w:val="22"/>
          <w:szCs w:val="22"/>
        </w:rPr>
        <w:t xml:space="preserve">strony WWW Zamawiającego i poczty elektronicznej Zamawiającego. Szczegółowe instrukcje użytkowania </w:t>
      </w:r>
      <w:r>
        <w:rPr>
          <w:rFonts w:ascii="Arial Narrow" w:hAnsi="Arial Narrow"/>
          <w:sz w:val="22"/>
          <w:szCs w:val="22"/>
        </w:rPr>
        <w:t xml:space="preserve">platformy e-Zamówienia </w:t>
      </w:r>
      <w:r w:rsidRPr="00390CC2">
        <w:rPr>
          <w:rFonts w:ascii="Arial Narrow" w:hAnsi="Arial Narrow"/>
          <w:sz w:val="22"/>
          <w:szCs w:val="22"/>
        </w:rPr>
        <w:t xml:space="preserve">dostępne są na stronie: </w:t>
      </w:r>
      <w:r w:rsidRPr="002369D7">
        <w:rPr>
          <w:rFonts w:ascii="Arial Narrow" w:hAnsi="Arial Narrow"/>
          <w:sz w:val="22"/>
          <w:szCs w:val="22"/>
        </w:rPr>
        <w:t>https://ezamowienia.gov.pl/pl/komponent-edukacyjny/</w:t>
      </w:r>
      <w:r>
        <w:rPr>
          <w:rFonts w:ascii="Arial Narrow" w:hAnsi="Arial Narrow"/>
          <w:sz w:val="22"/>
          <w:szCs w:val="22"/>
        </w:rPr>
        <w:t xml:space="preserve"> </w:t>
      </w:r>
      <w:r w:rsidR="00390CC2">
        <w:rPr>
          <w:rFonts w:ascii="Arial Narrow" w:hAnsi="Arial Narrow"/>
          <w:sz w:val="22"/>
          <w:szCs w:val="22"/>
        </w:rPr>
        <w:t xml:space="preserve"> </w:t>
      </w:r>
    </w:p>
    <w:p w:rsidR="006E3015" w:rsidRPr="00486AD5" w:rsidRDefault="006E3015" w:rsidP="004A7497">
      <w:pPr>
        <w:pStyle w:val="Akapitzlis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567" w:hanging="578"/>
        <w:rPr>
          <w:rFonts w:ascii="Arial Narrow" w:hAnsi="Arial Narrow"/>
          <w:b/>
          <w:bCs/>
        </w:rPr>
      </w:pPr>
      <w:r w:rsidRPr="00486AD5">
        <w:rPr>
          <w:rFonts w:ascii="Arial Narrow" w:hAnsi="Arial Narrow"/>
          <w:b/>
          <w:bCs/>
        </w:rPr>
        <w:t>TRYB UDZIELENIA ZAMÓWIENIA</w:t>
      </w:r>
      <w:r w:rsidR="00CD738B" w:rsidRPr="00486AD5">
        <w:rPr>
          <w:rFonts w:ascii="Arial Narrow" w:hAnsi="Arial Narrow"/>
          <w:b/>
          <w:bCs/>
        </w:rPr>
        <w:t xml:space="preserve">, </w:t>
      </w:r>
      <w:r w:rsidR="00CD738B" w:rsidRPr="00486AD5">
        <w:rPr>
          <w:rFonts w:ascii="Arial Narrow" w:hAnsi="Arial Narrow"/>
        </w:rPr>
        <w:t xml:space="preserve"> </w:t>
      </w:r>
      <w:r w:rsidR="00CD738B" w:rsidRPr="00486AD5">
        <w:rPr>
          <w:rFonts w:ascii="Arial Narrow" w:hAnsi="Arial Narrow"/>
          <w:b/>
          <w:bCs/>
        </w:rPr>
        <w:t>INFORMACJA, CZY ZAMAWIAJĄCY PRZEWIDUJE WYBÓR NAJKORZYSTNIEJSZEJ OFERTY Z MOŻLIWOŚCIĄ PROWADZENIA NEGOCJACJI</w:t>
      </w:r>
    </w:p>
    <w:p w:rsidR="00CD738B" w:rsidRPr="00486AD5" w:rsidRDefault="006E3015" w:rsidP="00D454BD">
      <w:pPr>
        <w:pStyle w:val="Akapitzlist"/>
        <w:numPr>
          <w:ilvl w:val="1"/>
          <w:numId w:val="3"/>
        </w:numPr>
        <w:spacing w:after="0" w:line="276" w:lineRule="auto"/>
        <w:ind w:left="426"/>
        <w:rPr>
          <w:rFonts w:ascii="Arial Narrow" w:hAnsi="Arial Narrow"/>
        </w:rPr>
      </w:pPr>
      <w:r w:rsidRPr="00486AD5">
        <w:rPr>
          <w:rFonts w:ascii="Arial Narrow" w:hAnsi="Arial Narrow"/>
        </w:rPr>
        <w:t xml:space="preserve">Postępowanie o udzielenie zamówienia prowadzone jest w trybie </w:t>
      </w:r>
      <w:r w:rsidR="00D42E4A" w:rsidRPr="00486AD5">
        <w:rPr>
          <w:rFonts w:ascii="Arial Narrow" w:hAnsi="Arial Narrow"/>
        </w:rPr>
        <w:t>podstawowym na podstawie art. 275 pkt. 1</w:t>
      </w:r>
      <w:r w:rsidRPr="00486AD5">
        <w:rPr>
          <w:rFonts w:ascii="Arial Narrow" w:hAnsi="Arial Narrow"/>
        </w:rPr>
        <w:t xml:space="preserve"> ustawy </w:t>
      </w:r>
      <w:proofErr w:type="spellStart"/>
      <w:r w:rsidR="00D42E4A" w:rsidRPr="00486AD5">
        <w:rPr>
          <w:rFonts w:ascii="Arial Narrow" w:hAnsi="Arial Narrow"/>
        </w:rPr>
        <w:t>Pzp</w:t>
      </w:r>
      <w:proofErr w:type="spellEnd"/>
    </w:p>
    <w:p w:rsidR="009400E7" w:rsidRPr="009400E7" w:rsidRDefault="00CD738B" w:rsidP="00D454BD">
      <w:pPr>
        <w:numPr>
          <w:ilvl w:val="1"/>
          <w:numId w:val="3"/>
        </w:numPr>
        <w:spacing w:before="0" w:line="276" w:lineRule="auto"/>
        <w:ind w:left="426"/>
        <w:rPr>
          <w:rFonts w:ascii="Arial Narrow" w:hAnsi="Arial Narrow"/>
          <w:color w:val="000000"/>
          <w:sz w:val="22"/>
          <w:szCs w:val="22"/>
        </w:rPr>
      </w:pPr>
      <w:r>
        <w:rPr>
          <w:rFonts w:ascii="Arial Narrow" w:hAnsi="Arial Narrow"/>
          <w:sz w:val="22"/>
          <w:szCs w:val="22"/>
        </w:rPr>
        <w:t xml:space="preserve">W prowadzonym postępowaniu </w:t>
      </w:r>
      <w:r w:rsidRPr="00CD738B">
        <w:rPr>
          <w:rFonts w:ascii="Arial Narrow" w:hAnsi="Arial Narrow"/>
          <w:sz w:val="22"/>
          <w:szCs w:val="22"/>
        </w:rPr>
        <w:t>Zamawiający</w:t>
      </w:r>
      <w:r>
        <w:rPr>
          <w:rFonts w:ascii="Arial Narrow" w:hAnsi="Arial Narrow"/>
          <w:sz w:val="22"/>
          <w:szCs w:val="22"/>
        </w:rPr>
        <w:t xml:space="preserve"> nie przewiduje wybo</w:t>
      </w:r>
      <w:r w:rsidRPr="00CD738B">
        <w:rPr>
          <w:rFonts w:ascii="Arial Narrow" w:hAnsi="Arial Narrow"/>
          <w:sz w:val="22"/>
          <w:szCs w:val="22"/>
        </w:rPr>
        <w:t>r</w:t>
      </w:r>
      <w:r>
        <w:rPr>
          <w:rFonts w:ascii="Arial Narrow" w:hAnsi="Arial Narrow"/>
          <w:sz w:val="22"/>
          <w:szCs w:val="22"/>
        </w:rPr>
        <w:t>u</w:t>
      </w:r>
      <w:r w:rsidR="00FC185F">
        <w:rPr>
          <w:rFonts w:ascii="Arial Narrow" w:hAnsi="Arial Narrow"/>
          <w:sz w:val="22"/>
          <w:szCs w:val="22"/>
        </w:rPr>
        <w:t xml:space="preserve"> najkorzystniejszej oferty z </w:t>
      </w:r>
      <w:r w:rsidRPr="00CD738B">
        <w:rPr>
          <w:rFonts w:ascii="Arial Narrow" w:hAnsi="Arial Narrow"/>
          <w:sz w:val="22"/>
          <w:szCs w:val="22"/>
        </w:rPr>
        <w:t>możliwością prowadzenia negocjacji</w:t>
      </w:r>
      <w:r>
        <w:rPr>
          <w:rFonts w:ascii="Arial Narrow" w:hAnsi="Arial Narrow"/>
          <w:sz w:val="22"/>
          <w:szCs w:val="22"/>
        </w:rPr>
        <w:t>.</w:t>
      </w:r>
    </w:p>
    <w:p w:rsidR="006E3015" w:rsidRPr="00EA31CF" w:rsidRDefault="006E3015"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240" w:line="240" w:lineRule="auto"/>
        <w:ind w:left="709" w:hanging="709"/>
        <w:rPr>
          <w:rFonts w:ascii="Arial Narrow" w:hAnsi="Arial Narrow"/>
          <w:b/>
          <w:bCs/>
          <w:sz w:val="22"/>
          <w:szCs w:val="22"/>
        </w:rPr>
      </w:pPr>
      <w:r w:rsidRPr="00EA31CF">
        <w:rPr>
          <w:rFonts w:ascii="Arial Narrow" w:hAnsi="Arial Narrow"/>
          <w:b/>
          <w:bCs/>
          <w:sz w:val="22"/>
          <w:szCs w:val="22"/>
        </w:rPr>
        <w:t>OPIS PRZEDMIOTU ZAMÓWIENIA</w:t>
      </w:r>
    </w:p>
    <w:p w:rsidR="00A52994" w:rsidRPr="00487246" w:rsidRDefault="00A52994" w:rsidP="00A52994">
      <w:pPr>
        <w:pStyle w:val="Akapitzlist"/>
        <w:numPr>
          <w:ilvl w:val="0"/>
          <w:numId w:val="105"/>
        </w:numPr>
        <w:spacing w:before="0"/>
        <w:ind w:left="426"/>
        <w:rPr>
          <w:ins w:id="34" w:author="Maciej Flejsierowicz" w:date="2023-10-05T11:07:00Z"/>
          <w:rFonts w:ascii="Arial Narrow" w:hAnsi="Arial Narrow"/>
        </w:rPr>
      </w:pPr>
      <w:ins w:id="35" w:author="Maciej Flejsierowicz" w:date="2023-10-05T11:07:00Z">
        <w:r w:rsidRPr="00BE2975">
          <w:rPr>
            <w:rFonts w:ascii="Arial Narrow" w:hAnsi="Arial Narrow"/>
          </w:rPr>
          <w:t xml:space="preserve">Przedmiotem zamówienia jest </w:t>
        </w:r>
        <w:r w:rsidRPr="00B01362">
          <w:rPr>
            <w:rFonts w:ascii="Arial Narrow" w:hAnsi="Arial Narrow"/>
          </w:rPr>
          <w:t>s</w:t>
        </w:r>
        <w:r w:rsidRPr="00B01362">
          <w:rPr>
            <w:rFonts w:ascii="Arial Narrow" w:hAnsi="Arial Narrow"/>
            <w:bCs/>
          </w:rPr>
          <w:t xml:space="preserve">ukcesywna </w:t>
        </w:r>
        <w:r>
          <w:rPr>
            <w:rFonts w:ascii="Arial Narrow" w:hAnsi="Arial Narrow"/>
            <w:bCs/>
          </w:rPr>
          <w:t>d</w:t>
        </w:r>
        <w:r w:rsidRPr="00AC4F0E">
          <w:rPr>
            <w:rFonts w:ascii="Arial Narrow" w:hAnsi="Arial Narrow"/>
            <w:bCs/>
          </w:rPr>
          <w:t xml:space="preserve">ostawa </w:t>
        </w:r>
        <w:r>
          <w:rPr>
            <w:rFonts w:ascii="Arial Narrow" w:hAnsi="Arial Narrow"/>
            <w:bCs/>
          </w:rPr>
          <w:t>materiałów opatrunkowych</w:t>
        </w:r>
        <w:r>
          <w:rPr>
            <w:rFonts w:ascii="Arial Narrow" w:hAnsi="Arial Narrow"/>
          </w:rPr>
          <w:t xml:space="preserve"> </w:t>
        </w:r>
        <w:r w:rsidRPr="0064720C">
          <w:rPr>
            <w:rFonts w:ascii="Arial Narrow" w:hAnsi="Arial Narrow"/>
          </w:rPr>
          <w:t>dla Wojewódzkiego Szpitala Specjalistycznego dla Nerwowo i Psychicznie Chorych SP ZOZ w Ciborzu.</w:t>
        </w:r>
      </w:ins>
    </w:p>
    <w:p w:rsidR="00A52994" w:rsidRPr="00676395" w:rsidRDefault="00A52994" w:rsidP="00A52994">
      <w:pPr>
        <w:pStyle w:val="Akapitzlist"/>
        <w:numPr>
          <w:ilvl w:val="0"/>
          <w:numId w:val="105"/>
        </w:numPr>
        <w:spacing w:before="0"/>
        <w:ind w:left="426"/>
        <w:rPr>
          <w:ins w:id="36" w:author="Maciej Flejsierowicz" w:date="2023-10-05T11:07:00Z"/>
          <w:rFonts w:ascii="Arial Narrow" w:hAnsi="Arial Narrow"/>
        </w:rPr>
      </w:pPr>
      <w:ins w:id="37" w:author="Maciej Flejsierowicz" w:date="2023-10-05T11:07:00Z">
        <w:r w:rsidRPr="00487246">
          <w:rPr>
            <w:rFonts w:ascii="Arial Narrow" w:hAnsi="Arial Narrow"/>
          </w:rPr>
          <w:t>Szczegółowy opis przedmiotu zamówienia został o</w:t>
        </w:r>
        <w:r>
          <w:rPr>
            <w:rFonts w:ascii="Arial Narrow" w:hAnsi="Arial Narrow"/>
          </w:rPr>
          <w:t>kreślony w załączniku nr 2 do S</w:t>
        </w:r>
        <w:r w:rsidRPr="00487246">
          <w:rPr>
            <w:rFonts w:ascii="Arial Narrow" w:hAnsi="Arial Narrow"/>
          </w:rPr>
          <w:t xml:space="preserve">WZ, dostępnym na stronie internetowej </w:t>
        </w:r>
        <w:r w:rsidR="00BF6650">
          <w:fldChar w:fldCharType="begin"/>
        </w:r>
        <w:r>
          <w:instrText>HYPERLINK "http://ciborz.bip.gov.pl"</w:instrText>
        </w:r>
        <w:r w:rsidR="00BF6650">
          <w:fldChar w:fldCharType="separate"/>
        </w:r>
        <w:r w:rsidRPr="001D18A1">
          <w:rPr>
            <w:rStyle w:val="Hipercze"/>
            <w:rFonts w:ascii="Arial Narrow" w:hAnsi="Arial Narrow"/>
          </w:rPr>
          <w:t>http://ciborz.bip.gov.pl</w:t>
        </w:r>
        <w:r w:rsidR="00BF6650">
          <w:fldChar w:fldCharType="end"/>
        </w:r>
      </w:ins>
    </w:p>
    <w:p w:rsidR="00A52994" w:rsidRPr="00676395" w:rsidRDefault="00A52994" w:rsidP="00A52994">
      <w:pPr>
        <w:pStyle w:val="Akapitzlist"/>
        <w:numPr>
          <w:ilvl w:val="0"/>
          <w:numId w:val="105"/>
        </w:numPr>
        <w:spacing w:before="0"/>
        <w:ind w:left="426"/>
        <w:rPr>
          <w:ins w:id="38" w:author="Maciej Flejsierowicz" w:date="2023-10-05T11:07:00Z"/>
          <w:rFonts w:ascii="Arial Narrow" w:hAnsi="Arial Narrow"/>
        </w:rPr>
      </w:pPr>
      <w:ins w:id="39" w:author="Maciej Flejsierowicz" w:date="2023-10-05T11:07:00Z">
        <w:r w:rsidRPr="00676395">
          <w:rPr>
            <w:rFonts w:ascii="Arial Narrow" w:hAnsi="Arial Narrow"/>
          </w:rPr>
          <w:t>Wymagane warunki dla oferowanego przedmiotu zamówienia:</w:t>
        </w:r>
      </w:ins>
    </w:p>
    <w:p w:rsidR="00A52994" w:rsidRPr="008450F6" w:rsidRDefault="00A52994" w:rsidP="00A52994">
      <w:pPr>
        <w:numPr>
          <w:ilvl w:val="0"/>
          <w:numId w:val="106"/>
        </w:numPr>
        <w:spacing w:before="0"/>
        <w:ind w:left="993"/>
        <w:rPr>
          <w:ins w:id="40" w:author="Maciej Flejsierowicz" w:date="2023-10-05T11:07:00Z"/>
          <w:rFonts w:ascii="Arial Narrow" w:hAnsi="Arial Narrow"/>
          <w:b/>
          <w:sz w:val="22"/>
          <w:szCs w:val="22"/>
        </w:rPr>
      </w:pPr>
      <w:ins w:id="41" w:author="Maciej Flejsierowicz" w:date="2023-10-05T11:07:00Z">
        <w:r w:rsidRPr="00B80CE6">
          <w:rPr>
            <w:rFonts w:ascii="Arial Narrow" w:hAnsi="Arial Narrow"/>
            <w:sz w:val="22"/>
            <w:szCs w:val="22"/>
          </w:rPr>
          <w:t xml:space="preserve">Zadanie </w:t>
        </w:r>
        <w:r>
          <w:rPr>
            <w:rFonts w:ascii="Arial Narrow" w:hAnsi="Arial Narrow"/>
            <w:sz w:val="22"/>
            <w:szCs w:val="22"/>
          </w:rPr>
          <w:t>3</w:t>
        </w:r>
        <w:r w:rsidRPr="00B80CE6">
          <w:rPr>
            <w:rFonts w:ascii="Arial Narrow" w:hAnsi="Arial Narrow"/>
            <w:sz w:val="22"/>
            <w:szCs w:val="22"/>
          </w:rPr>
          <w:t>:</w:t>
        </w:r>
      </w:ins>
    </w:p>
    <w:p w:rsidR="00A52994" w:rsidRDefault="00A52994" w:rsidP="00A52994">
      <w:pPr>
        <w:numPr>
          <w:ilvl w:val="0"/>
          <w:numId w:val="107"/>
        </w:numPr>
        <w:spacing w:before="0"/>
        <w:rPr>
          <w:ins w:id="42" w:author="Maciej Flejsierowicz" w:date="2023-10-05T11:07:00Z"/>
          <w:rFonts w:ascii="Arial Narrow" w:hAnsi="Arial Narrow"/>
          <w:sz w:val="22"/>
          <w:szCs w:val="22"/>
        </w:rPr>
      </w:pPr>
      <w:ins w:id="43" w:author="Maciej Flejsierowicz" w:date="2023-10-05T11:07:00Z">
        <w:r>
          <w:rPr>
            <w:rFonts w:ascii="Arial Narrow" w:hAnsi="Arial Narrow"/>
            <w:sz w:val="22"/>
            <w:szCs w:val="22"/>
          </w:rPr>
          <w:t>pozycja 1:</w:t>
        </w:r>
      </w:ins>
    </w:p>
    <w:p w:rsidR="00A52994" w:rsidRDefault="00A52994" w:rsidP="00A52994">
      <w:pPr>
        <w:ind w:left="1713" w:hanging="12"/>
        <w:rPr>
          <w:ins w:id="44" w:author="Maciej Flejsierowicz" w:date="2023-10-05T11:07:00Z"/>
          <w:rFonts w:ascii="Arial Narrow" w:hAnsi="Arial Narrow"/>
          <w:sz w:val="22"/>
          <w:szCs w:val="22"/>
        </w:rPr>
      </w:pPr>
      <w:proofErr w:type="spellStart"/>
      <w:ins w:id="45" w:author="Maciej Flejsierowicz" w:date="2023-10-05T11:07:00Z">
        <w:r w:rsidRPr="008450F6">
          <w:rPr>
            <w:rFonts w:ascii="Arial Narrow" w:hAnsi="Arial Narrow"/>
            <w:sz w:val="22"/>
            <w:szCs w:val="22"/>
          </w:rPr>
          <w:t>Pieluchomajtki</w:t>
        </w:r>
        <w:proofErr w:type="spellEnd"/>
        <w:r w:rsidRPr="008450F6">
          <w:rPr>
            <w:rFonts w:ascii="Arial Narrow" w:hAnsi="Arial Narrow"/>
            <w:sz w:val="22"/>
            <w:szCs w:val="22"/>
          </w:rPr>
          <w:t xml:space="preserve"> oddychające na całej powierzchni produktu, pokryte laminatem </w:t>
        </w:r>
        <w:proofErr w:type="spellStart"/>
        <w:r w:rsidRPr="008450F6">
          <w:rPr>
            <w:rFonts w:ascii="Arial Narrow" w:hAnsi="Arial Narrow"/>
            <w:sz w:val="22"/>
            <w:szCs w:val="22"/>
          </w:rPr>
          <w:t>paroprzepuszczalnym</w:t>
        </w:r>
        <w:proofErr w:type="spellEnd"/>
        <w:r w:rsidRPr="008450F6">
          <w:rPr>
            <w:rFonts w:ascii="Arial Narrow" w:hAnsi="Arial Narrow"/>
            <w:sz w:val="22"/>
            <w:szCs w:val="22"/>
          </w:rPr>
          <w:t xml:space="preserve"> na całej powierzchni – w części centralnej i po bokach, posiadające minimum jeden ściągacz </w:t>
        </w:r>
        <w:proofErr w:type="spellStart"/>
        <w:r w:rsidRPr="008450F6">
          <w:rPr>
            <w:rFonts w:ascii="Arial Narrow" w:hAnsi="Arial Narrow"/>
            <w:sz w:val="22"/>
            <w:szCs w:val="22"/>
          </w:rPr>
          <w:t>taliowy</w:t>
        </w:r>
        <w:proofErr w:type="spellEnd"/>
        <w:r w:rsidRPr="008450F6">
          <w:rPr>
            <w:rFonts w:ascii="Arial Narrow" w:hAnsi="Arial Narrow"/>
            <w:sz w:val="22"/>
            <w:szCs w:val="22"/>
          </w:rPr>
          <w:t xml:space="preserve">, system szybkiego wchłaniania, który umożliwia maksymalnie szybkie wchłanianie moczu do środka produktu oraz utrzymuje wilgoć z dala od skóry pacjenta, chłonność wg normy ISO dla rozmiaru M minimum 2300 ml, wskaźnik wilgotności w postaci minimum jednego paska, który zmienia kolor w miarę napełnienia </w:t>
        </w:r>
        <w:r w:rsidRPr="008450F6">
          <w:rPr>
            <w:rFonts w:ascii="Arial Narrow" w:hAnsi="Arial Narrow"/>
            <w:sz w:val="22"/>
            <w:szCs w:val="22"/>
          </w:rPr>
          <w:lastRenderedPageBreak/>
          <w:t>produktu moczem, wewnętrzne barierki zapobiegające wydostawaniu się zawartości na zewnątrz, wyprofilowane gumki w części pachwinowej, system neutralizujący zapach moczu, posiadające przylepce mocujące</w:t>
        </w:r>
      </w:ins>
    </w:p>
    <w:p w:rsidR="00A52994" w:rsidRDefault="00A52994" w:rsidP="00A52994">
      <w:pPr>
        <w:numPr>
          <w:ilvl w:val="0"/>
          <w:numId w:val="107"/>
        </w:numPr>
        <w:spacing w:before="0"/>
        <w:rPr>
          <w:ins w:id="46" w:author="Maciej Flejsierowicz" w:date="2023-10-05T11:07:00Z"/>
          <w:rFonts w:ascii="Arial Narrow" w:hAnsi="Arial Narrow"/>
          <w:sz w:val="22"/>
          <w:szCs w:val="22"/>
        </w:rPr>
      </w:pPr>
      <w:ins w:id="47" w:author="Maciej Flejsierowicz" w:date="2023-10-05T11:07:00Z">
        <w:r>
          <w:rPr>
            <w:rFonts w:ascii="Arial Narrow" w:hAnsi="Arial Narrow"/>
            <w:sz w:val="22"/>
            <w:szCs w:val="22"/>
          </w:rPr>
          <w:t>pozycja 2:</w:t>
        </w:r>
      </w:ins>
    </w:p>
    <w:p w:rsidR="00A52994" w:rsidRDefault="00A52994" w:rsidP="00A52994">
      <w:pPr>
        <w:ind w:left="1713" w:hanging="12"/>
        <w:rPr>
          <w:ins w:id="48" w:author="Maciej Flejsierowicz" w:date="2023-10-05T11:07:00Z"/>
          <w:rFonts w:ascii="Arial Narrow" w:hAnsi="Arial Narrow"/>
          <w:sz w:val="22"/>
          <w:szCs w:val="22"/>
        </w:rPr>
      </w:pPr>
      <w:proofErr w:type="spellStart"/>
      <w:ins w:id="49" w:author="Maciej Flejsierowicz" w:date="2023-10-05T11:07:00Z">
        <w:r w:rsidRPr="008450F6">
          <w:rPr>
            <w:rFonts w:ascii="Arial Narrow" w:hAnsi="Arial Narrow"/>
            <w:sz w:val="22"/>
            <w:szCs w:val="22"/>
          </w:rPr>
          <w:t>Pieluchomajtki</w:t>
        </w:r>
        <w:proofErr w:type="spellEnd"/>
        <w:r w:rsidRPr="008450F6">
          <w:rPr>
            <w:rFonts w:ascii="Arial Narrow" w:hAnsi="Arial Narrow"/>
            <w:sz w:val="22"/>
            <w:szCs w:val="22"/>
          </w:rPr>
          <w:t xml:space="preserve"> oddychające na całej powierzchni produktu, pokryte laminatem </w:t>
        </w:r>
        <w:proofErr w:type="spellStart"/>
        <w:r w:rsidRPr="008450F6">
          <w:rPr>
            <w:rFonts w:ascii="Arial Narrow" w:hAnsi="Arial Narrow"/>
            <w:sz w:val="22"/>
            <w:szCs w:val="22"/>
          </w:rPr>
          <w:t>paroprzepuszczalnym</w:t>
        </w:r>
        <w:proofErr w:type="spellEnd"/>
        <w:r w:rsidRPr="008450F6">
          <w:rPr>
            <w:rFonts w:ascii="Arial Narrow" w:hAnsi="Arial Narrow"/>
            <w:sz w:val="22"/>
            <w:szCs w:val="22"/>
          </w:rPr>
          <w:t xml:space="preserve"> na całej powierzchni – w części centralnej i po bokach, posiadające minimum jeden ściągacz </w:t>
        </w:r>
        <w:proofErr w:type="spellStart"/>
        <w:r w:rsidRPr="008450F6">
          <w:rPr>
            <w:rFonts w:ascii="Arial Narrow" w:hAnsi="Arial Narrow"/>
            <w:sz w:val="22"/>
            <w:szCs w:val="22"/>
          </w:rPr>
          <w:t>taliowy</w:t>
        </w:r>
        <w:proofErr w:type="spellEnd"/>
        <w:r w:rsidRPr="008450F6">
          <w:rPr>
            <w:rFonts w:ascii="Arial Narrow" w:hAnsi="Arial Narrow"/>
            <w:sz w:val="22"/>
            <w:szCs w:val="22"/>
          </w:rPr>
          <w:t>, system szybkiego wchłaniania, który umożliwia maksymalnie szybkie wchłanianie moczu do środka produktu oraz utrzymuje wilgoć z dala od skóry pacjenta, chłonność wg normy ISO dla rozmiaru L minimum 2600 ml, wskaźnik wilgotności w postaci minimum jednego paska, który zmienia kolor w miarę napełnienia produktu moczem, wewnętrzne barierki zapobiegające wydostawaniu się zawartości na zewnątrz, wyprofilowane gumki w części pachwinowej, system neutralizujący zapach moczu, posiadające przylepce mocujące</w:t>
        </w:r>
      </w:ins>
    </w:p>
    <w:p w:rsidR="00A52994" w:rsidRPr="00B80CE6" w:rsidRDefault="00A52994" w:rsidP="00A52994">
      <w:pPr>
        <w:tabs>
          <w:tab w:val="left" w:pos="3270"/>
        </w:tabs>
        <w:ind w:left="993"/>
        <w:rPr>
          <w:ins w:id="50" w:author="Maciej Flejsierowicz" w:date="2023-10-05T11:07:00Z"/>
          <w:rFonts w:ascii="Arial Narrow" w:hAnsi="Arial Narrow"/>
          <w:sz w:val="22"/>
          <w:szCs w:val="22"/>
        </w:rPr>
      </w:pPr>
      <w:ins w:id="51" w:author="Maciej Flejsierowicz" w:date="2023-10-05T11:07:00Z">
        <w:r w:rsidRPr="00B80CE6">
          <w:rPr>
            <w:rFonts w:ascii="Arial Narrow" w:hAnsi="Arial Narrow"/>
            <w:sz w:val="22"/>
            <w:szCs w:val="22"/>
          </w:rPr>
          <w:t xml:space="preserve"> </w:t>
        </w:r>
        <w:r>
          <w:rPr>
            <w:rFonts w:ascii="Arial Narrow" w:hAnsi="Arial Narrow"/>
            <w:sz w:val="22"/>
            <w:szCs w:val="22"/>
          </w:rPr>
          <w:tab/>
        </w:r>
        <w:r w:rsidRPr="00B80CE6">
          <w:rPr>
            <w:rFonts w:ascii="Arial Narrow" w:hAnsi="Arial Narrow"/>
            <w:sz w:val="22"/>
            <w:szCs w:val="22"/>
          </w:rPr>
          <w:t xml:space="preserve">     </w:t>
        </w:r>
      </w:ins>
    </w:p>
    <w:p w:rsidR="00A52994" w:rsidRPr="00B80CE6" w:rsidRDefault="00A52994" w:rsidP="00A52994">
      <w:pPr>
        <w:numPr>
          <w:ilvl w:val="0"/>
          <w:numId w:val="106"/>
        </w:numPr>
        <w:spacing w:before="0"/>
        <w:ind w:left="993"/>
        <w:rPr>
          <w:ins w:id="52" w:author="Maciej Flejsierowicz" w:date="2023-10-05T11:07:00Z"/>
          <w:rFonts w:ascii="Arial Narrow" w:hAnsi="Arial Narrow"/>
          <w:sz w:val="22"/>
          <w:szCs w:val="22"/>
        </w:rPr>
      </w:pPr>
      <w:ins w:id="53" w:author="Maciej Flejsierowicz" w:date="2023-10-05T11:07:00Z">
        <w:r w:rsidRPr="00B80CE6">
          <w:rPr>
            <w:rFonts w:ascii="Arial Narrow" w:hAnsi="Arial Narrow"/>
            <w:sz w:val="22"/>
            <w:szCs w:val="22"/>
          </w:rPr>
          <w:t xml:space="preserve">Oferowane </w:t>
        </w:r>
        <w:r>
          <w:rPr>
            <w:rFonts w:ascii="Arial Narrow" w:hAnsi="Arial Narrow"/>
            <w:sz w:val="22"/>
            <w:szCs w:val="22"/>
          </w:rPr>
          <w:t>materiały opatrunkowe</w:t>
        </w:r>
        <w:r w:rsidRPr="00B80CE6">
          <w:rPr>
            <w:rFonts w:ascii="Arial Narrow" w:hAnsi="Arial Narrow"/>
            <w:sz w:val="22"/>
            <w:szCs w:val="22"/>
          </w:rPr>
          <w:t xml:space="preserve"> winne być dopuszczone do obrotu zgodnie z obowiązującymi przepisami tj. zgodnie z ustawą z dnia </w:t>
        </w:r>
        <w:r>
          <w:rPr>
            <w:rFonts w:ascii="Arial Narrow" w:hAnsi="Arial Narrow"/>
            <w:sz w:val="22"/>
            <w:szCs w:val="22"/>
          </w:rPr>
          <w:t>7</w:t>
        </w:r>
        <w:r w:rsidRPr="00B80CE6">
          <w:rPr>
            <w:rFonts w:ascii="Arial Narrow" w:hAnsi="Arial Narrow"/>
            <w:sz w:val="22"/>
            <w:szCs w:val="22"/>
          </w:rPr>
          <w:t xml:space="preserve"> </w:t>
        </w:r>
        <w:r>
          <w:rPr>
            <w:rFonts w:ascii="Arial Narrow" w:hAnsi="Arial Narrow"/>
            <w:sz w:val="22"/>
            <w:szCs w:val="22"/>
          </w:rPr>
          <w:t>kwietnia</w:t>
        </w:r>
        <w:r w:rsidRPr="00B80CE6">
          <w:rPr>
            <w:rFonts w:ascii="Arial Narrow" w:hAnsi="Arial Narrow"/>
            <w:sz w:val="22"/>
            <w:szCs w:val="22"/>
          </w:rPr>
          <w:t xml:space="preserve"> 20</w:t>
        </w:r>
        <w:r>
          <w:rPr>
            <w:rFonts w:ascii="Arial Narrow" w:hAnsi="Arial Narrow"/>
            <w:sz w:val="22"/>
            <w:szCs w:val="22"/>
          </w:rPr>
          <w:t>22</w:t>
        </w:r>
        <w:r w:rsidRPr="00B80CE6">
          <w:rPr>
            <w:rFonts w:ascii="Arial Narrow" w:hAnsi="Arial Narrow"/>
            <w:sz w:val="22"/>
            <w:szCs w:val="22"/>
          </w:rPr>
          <w:t>r. o wyrobach medycznych (Dz. U. 20</w:t>
        </w:r>
        <w:r>
          <w:rPr>
            <w:rFonts w:ascii="Arial Narrow" w:hAnsi="Arial Narrow"/>
            <w:sz w:val="22"/>
            <w:szCs w:val="22"/>
          </w:rPr>
          <w:t>22</w:t>
        </w:r>
        <w:r w:rsidRPr="00B80CE6">
          <w:rPr>
            <w:rFonts w:ascii="Arial Narrow" w:hAnsi="Arial Narrow"/>
            <w:sz w:val="22"/>
            <w:szCs w:val="22"/>
          </w:rPr>
          <w:t xml:space="preserve"> r., poz. </w:t>
        </w:r>
        <w:r>
          <w:rPr>
            <w:rFonts w:ascii="Arial Narrow" w:hAnsi="Arial Narrow"/>
            <w:sz w:val="22"/>
            <w:szCs w:val="22"/>
          </w:rPr>
          <w:t>974</w:t>
        </w:r>
        <w:r w:rsidRPr="00B80CE6">
          <w:rPr>
            <w:rFonts w:ascii="Arial Narrow" w:hAnsi="Arial Narrow"/>
            <w:sz w:val="22"/>
            <w:szCs w:val="22"/>
          </w:rPr>
          <w:t xml:space="preserve"> ze zm.);</w:t>
        </w:r>
      </w:ins>
    </w:p>
    <w:p w:rsidR="00A52994" w:rsidRPr="00B80CE6" w:rsidRDefault="00A52994" w:rsidP="00A52994">
      <w:pPr>
        <w:numPr>
          <w:ilvl w:val="0"/>
          <w:numId w:val="106"/>
        </w:numPr>
        <w:spacing w:before="0"/>
        <w:ind w:left="993"/>
        <w:rPr>
          <w:ins w:id="54" w:author="Maciej Flejsierowicz" w:date="2023-10-05T11:07:00Z"/>
          <w:rFonts w:ascii="Arial Narrow" w:hAnsi="Arial Narrow"/>
          <w:sz w:val="22"/>
          <w:szCs w:val="22"/>
        </w:rPr>
      </w:pPr>
      <w:ins w:id="55" w:author="Maciej Flejsierowicz" w:date="2023-10-05T11:07:00Z">
        <w:r w:rsidRPr="00B80CE6">
          <w:rPr>
            <w:rFonts w:ascii="Arial Narrow" w:hAnsi="Arial Narrow"/>
            <w:sz w:val="22"/>
            <w:szCs w:val="22"/>
          </w:rPr>
          <w:t>Wymaga się, by wykonawca zagwarantował dostawę przedmiotu zamówienia własnym lub zorganizowanym we własnym zakresie transportem, na własny koszt i ryzyko.</w:t>
        </w:r>
      </w:ins>
    </w:p>
    <w:p w:rsidR="00A52994" w:rsidRPr="00B80CE6" w:rsidRDefault="00A52994" w:rsidP="00A52994">
      <w:pPr>
        <w:numPr>
          <w:ilvl w:val="0"/>
          <w:numId w:val="106"/>
        </w:numPr>
        <w:spacing w:before="0"/>
        <w:ind w:left="993"/>
        <w:rPr>
          <w:ins w:id="56" w:author="Maciej Flejsierowicz" w:date="2023-10-05T11:07:00Z"/>
          <w:rFonts w:ascii="Arial Narrow" w:hAnsi="Arial Narrow"/>
          <w:sz w:val="22"/>
          <w:szCs w:val="22"/>
        </w:rPr>
      </w:pPr>
      <w:ins w:id="57" w:author="Maciej Flejsierowicz" w:date="2023-10-05T11:07:00Z">
        <w:r w:rsidRPr="00B80CE6">
          <w:rPr>
            <w:rFonts w:ascii="Arial Narrow" w:hAnsi="Arial Narrow"/>
            <w:sz w:val="22"/>
            <w:szCs w:val="22"/>
          </w:rPr>
          <w:t xml:space="preserve">Dostawy realizowane będą sukcesywnie, w trakcie trwania umowy, w ilościach i asortymencie zamawianym przez Zamawiającego, w terminie wskazanym w ofercie, nie dłuższym jednak niż </w:t>
        </w:r>
        <w:r>
          <w:rPr>
            <w:rFonts w:ascii="Arial Narrow" w:hAnsi="Arial Narrow"/>
            <w:sz w:val="22"/>
            <w:szCs w:val="22"/>
          </w:rPr>
          <w:t>7</w:t>
        </w:r>
        <w:r w:rsidRPr="00B80CE6">
          <w:rPr>
            <w:rFonts w:ascii="Arial Narrow" w:hAnsi="Arial Narrow"/>
            <w:sz w:val="22"/>
            <w:szCs w:val="22"/>
          </w:rPr>
          <w:t xml:space="preserve"> dni </w:t>
        </w:r>
      </w:ins>
      <w:ins w:id="58" w:author="Maciej Flejsierowicz" w:date="2023-10-06T08:50:00Z">
        <w:r w:rsidR="007B2948">
          <w:rPr>
            <w:rFonts w:ascii="Arial Narrow" w:hAnsi="Arial Narrow"/>
            <w:sz w:val="22"/>
            <w:szCs w:val="22"/>
          </w:rPr>
          <w:t xml:space="preserve">roboczych </w:t>
        </w:r>
      </w:ins>
      <w:ins w:id="59" w:author="Maciej Flejsierowicz" w:date="2023-10-05T11:07:00Z">
        <w:r w:rsidRPr="00B80CE6">
          <w:rPr>
            <w:rFonts w:ascii="Arial Narrow" w:hAnsi="Arial Narrow"/>
            <w:sz w:val="22"/>
            <w:szCs w:val="22"/>
          </w:rPr>
          <w:t xml:space="preserve">od daty złożenia zamówienia. Zamówienia składane będą za pośrednictwem </w:t>
        </w:r>
        <w:proofErr w:type="spellStart"/>
        <w:r w:rsidRPr="00B80CE6">
          <w:rPr>
            <w:rFonts w:ascii="Arial Narrow" w:hAnsi="Arial Narrow"/>
            <w:sz w:val="22"/>
            <w:szCs w:val="22"/>
          </w:rPr>
          <w:t>faxu</w:t>
        </w:r>
        <w:proofErr w:type="spellEnd"/>
        <w:r w:rsidRPr="00B80CE6">
          <w:rPr>
            <w:rFonts w:ascii="Arial Narrow" w:hAnsi="Arial Narrow"/>
            <w:sz w:val="22"/>
            <w:szCs w:val="22"/>
          </w:rPr>
          <w:t xml:space="preserve"> pod numerem wskazanym na formularzu ofertowym lub e-mailem na adres wskazany w ofercie.</w:t>
        </w:r>
      </w:ins>
    </w:p>
    <w:p w:rsidR="00A52994" w:rsidRPr="00B80CE6" w:rsidRDefault="00A52994" w:rsidP="00A52994">
      <w:pPr>
        <w:numPr>
          <w:ilvl w:val="0"/>
          <w:numId w:val="106"/>
        </w:numPr>
        <w:spacing w:before="0"/>
        <w:ind w:left="993"/>
        <w:rPr>
          <w:ins w:id="60" w:author="Maciej Flejsierowicz" w:date="2023-10-05T11:07:00Z"/>
          <w:rFonts w:ascii="Arial Narrow" w:hAnsi="Arial Narrow"/>
          <w:sz w:val="22"/>
          <w:szCs w:val="22"/>
        </w:rPr>
      </w:pPr>
      <w:ins w:id="61" w:author="Maciej Flejsierowicz" w:date="2023-10-05T11:07:00Z">
        <w:r w:rsidRPr="00B80CE6">
          <w:rPr>
            <w:rFonts w:ascii="Arial Narrow" w:hAnsi="Arial Narrow"/>
            <w:sz w:val="22"/>
            <w:szCs w:val="22"/>
          </w:rPr>
          <w:t>Zamawiający nie dopuszcza możliwości udzielenia przedpłaty (zaliczki) na wykonanie zamówienia; zapłata nastąpi po dostarczeniu każdej partii zamówionego towaru.</w:t>
        </w:r>
      </w:ins>
    </w:p>
    <w:p w:rsidR="00A52994" w:rsidRDefault="00A52994" w:rsidP="00A52994">
      <w:pPr>
        <w:numPr>
          <w:ilvl w:val="0"/>
          <w:numId w:val="106"/>
        </w:numPr>
        <w:spacing w:before="0"/>
        <w:ind w:left="993"/>
        <w:rPr>
          <w:ins w:id="62" w:author="Maciej Flejsierowicz" w:date="2023-10-05T11:07:00Z"/>
          <w:rFonts w:ascii="Arial Narrow" w:hAnsi="Arial Narrow"/>
          <w:sz w:val="22"/>
          <w:szCs w:val="22"/>
        </w:rPr>
      </w:pPr>
      <w:ins w:id="63" w:author="Maciej Flejsierowicz" w:date="2023-10-05T11:07:00Z">
        <w:r w:rsidRPr="00B80CE6">
          <w:rPr>
            <w:rFonts w:ascii="Arial Narrow" w:hAnsi="Arial Narrow"/>
            <w:sz w:val="22"/>
            <w:szCs w:val="22"/>
          </w:rPr>
          <w:t>Szczegółowe warunki dostawy reguluje umowa, której wymagana treść stanowi załącznik nr 5 do specyfikacji.</w:t>
        </w:r>
      </w:ins>
    </w:p>
    <w:p w:rsidR="00A52994" w:rsidRPr="00B80CE6" w:rsidRDefault="00A52994" w:rsidP="00A52994">
      <w:pPr>
        <w:numPr>
          <w:ilvl w:val="0"/>
          <w:numId w:val="106"/>
        </w:numPr>
        <w:spacing w:before="0"/>
        <w:ind w:left="993"/>
        <w:rPr>
          <w:ins w:id="64" w:author="Maciej Flejsierowicz" w:date="2023-10-05T11:07:00Z"/>
          <w:rFonts w:ascii="Arial Narrow" w:hAnsi="Arial Narrow"/>
          <w:sz w:val="22"/>
          <w:szCs w:val="22"/>
        </w:rPr>
      </w:pPr>
      <w:ins w:id="65" w:author="Maciej Flejsierowicz" w:date="2023-10-05T11:07:00Z">
        <w:r>
          <w:rPr>
            <w:rFonts w:ascii="Arial Narrow" w:hAnsi="Arial Narrow" w:cs="Arial Narrow"/>
            <w:sz w:val="22"/>
            <w:szCs w:val="22"/>
          </w:rPr>
          <w:t>Zawarte w specyfikacji nazwy handlowe materiałów opatrunkowych mają charakter jedynie (</w:t>
        </w:r>
        <w:del w:id="66" w:author="Maciej Flejsierowicz" w:date="2017-09-26T10:03:00Z">
          <w:r w:rsidDel="004128CE">
            <w:rPr>
              <w:rFonts w:ascii="Arial Narrow" w:hAnsi="Arial Narrow" w:cs="Arial Narrow"/>
              <w:sz w:val="22"/>
              <w:szCs w:val="22"/>
            </w:rPr>
            <w:delText xml:space="preserve"> </w:delText>
          </w:r>
        </w:del>
        <w:r>
          <w:rPr>
            <w:rFonts w:ascii="Arial Narrow" w:hAnsi="Arial Narrow" w:cs="Arial Narrow"/>
            <w:sz w:val="22"/>
            <w:szCs w:val="22"/>
          </w:rPr>
          <w:t>wyłącznie</w:t>
        </w:r>
        <w:del w:id="67" w:author="Maciej Flejsierowicz" w:date="2017-09-26T10:03:00Z">
          <w:r w:rsidDel="004128CE">
            <w:rPr>
              <w:rFonts w:ascii="Arial Narrow" w:hAnsi="Arial Narrow" w:cs="Arial Narrow"/>
              <w:sz w:val="22"/>
              <w:szCs w:val="22"/>
            </w:rPr>
            <w:delText xml:space="preserve"> </w:delText>
          </w:r>
        </w:del>
        <w:r>
          <w:rPr>
            <w:rFonts w:ascii="Arial Narrow" w:hAnsi="Arial Narrow" w:cs="Arial Narrow"/>
            <w:sz w:val="22"/>
            <w:szCs w:val="22"/>
          </w:rPr>
          <w:t xml:space="preserve">) informacyjny, Wykonawca może zaoferować </w:t>
        </w:r>
        <w:del w:id="68" w:author="Andrzej" w:date="2016-09-21T10:31:00Z">
          <w:r>
            <w:rPr>
              <w:rFonts w:ascii="Arial Narrow" w:hAnsi="Arial Narrow" w:cs="Arial Narrow"/>
              <w:sz w:val="22"/>
              <w:szCs w:val="22"/>
            </w:rPr>
            <w:delText>jego</w:delText>
          </w:r>
        </w:del>
        <w:r>
          <w:rPr>
            <w:rFonts w:ascii="Arial Narrow" w:hAnsi="Arial Narrow" w:cs="Arial Narrow"/>
            <w:sz w:val="22"/>
            <w:szCs w:val="22"/>
          </w:rPr>
          <w:t xml:space="preserve"> "zamiennik" – równoważny. </w:t>
        </w:r>
      </w:ins>
      <w:ins w:id="69" w:author="Maciej Flejsierowicz" w:date="2024-10-10T09:25:00Z">
        <w:r w:rsidR="00291BA5" w:rsidRPr="00EB7519">
          <w:rPr>
            <w:rFonts w:ascii="Arial Narrow" w:hAnsi="Arial Narrow"/>
          </w:rPr>
          <w:t xml:space="preserve">Zamawiający dopuszcza zastosowanie rozwiązań równoważnych – pod warunkiem, że zagwarantują one realizację zamówienia w zgodzie z SWZ i pozwolą na uzyskanie parametrów nie gorszych niż przewidzianych w dokumentacji, natomiast Wykonawca zobowiązany jest udowodnić w ofercie, w szczególności za pomocą przedmiotowych środków dowodowych, o których mowa w art. 104–107 ustawy </w:t>
        </w:r>
        <w:proofErr w:type="spellStart"/>
        <w:r w:rsidR="00291BA5" w:rsidRPr="00EB7519">
          <w:rPr>
            <w:rFonts w:ascii="Arial Narrow" w:hAnsi="Arial Narrow"/>
          </w:rPr>
          <w:t>Pzp</w:t>
        </w:r>
        <w:proofErr w:type="spellEnd"/>
        <w:r w:rsidR="00291BA5" w:rsidRPr="00EB7519">
          <w:rPr>
            <w:rFonts w:ascii="Arial Narrow" w:hAnsi="Arial Narrow"/>
          </w:rPr>
          <w:t xml:space="preserve">, że proponowane </w:t>
        </w:r>
        <w:r w:rsidR="00291BA5" w:rsidRPr="00EB7519">
          <w:rPr>
            <w:rFonts w:ascii="Arial Narrow" w:hAnsi="Arial Narrow"/>
          </w:rPr>
          <w:lastRenderedPageBreak/>
          <w:t>rozwiązania w równoważnym stopniu spełniają wymagania określone w opisie przedmiotu zamówienia</w:t>
        </w:r>
      </w:ins>
    </w:p>
    <w:p w:rsidR="00A52994" w:rsidRPr="00676395" w:rsidRDefault="00A52994" w:rsidP="00A52994">
      <w:pPr>
        <w:numPr>
          <w:ilvl w:val="0"/>
          <w:numId w:val="106"/>
        </w:numPr>
        <w:spacing w:before="0"/>
        <w:ind w:left="993"/>
        <w:rPr>
          <w:ins w:id="70" w:author="Maciej Flejsierowicz" w:date="2023-10-05T11:07:00Z"/>
          <w:rFonts w:ascii="Arial Narrow" w:hAnsi="Arial Narrow"/>
          <w:sz w:val="22"/>
          <w:szCs w:val="22"/>
        </w:rPr>
      </w:pPr>
      <w:ins w:id="71" w:author="Maciej Flejsierowicz" w:date="2023-10-05T11:07:00Z">
        <w:r w:rsidRPr="00B80CE6">
          <w:rPr>
            <w:rFonts w:ascii="Arial Narrow" w:hAnsi="Arial Narrow"/>
            <w:sz w:val="22"/>
            <w:szCs w:val="22"/>
          </w:rPr>
          <w:t>Podane w formularzach cenowych ilości asortymentu w zadaniach są ilościami szacunkowymi. W przypadku zakupu mniejszych ilości od podanych w poszczególnych zadaniach Wykonawca nie będzie rościł prawa do konieczności wykupu pozostałej części.</w:t>
        </w:r>
      </w:ins>
    </w:p>
    <w:p w:rsidR="00291BA5" w:rsidRDefault="00291BA5" w:rsidP="00A52994">
      <w:pPr>
        <w:spacing w:before="0"/>
        <w:rPr>
          <w:ins w:id="72" w:author="Maciej Flejsierowicz" w:date="2024-10-10T09:25:00Z"/>
          <w:rFonts w:ascii="Arial Narrow" w:hAnsi="Arial Narrow"/>
        </w:rPr>
      </w:pPr>
    </w:p>
    <w:p w:rsidR="00A52994" w:rsidRPr="00487246" w:rsidRDefault="00A52994" w:rsidP="00A52994">
      <w:pPr>
        <w:spacing w:before="0"/>
        <w:rPr>
          <w:ins w:id="73" w:author="Maciej Flejsierowicz" w:date="2023-10-05T11:07:00Z"/>
          <w:rFonts w:ascii="Arial Narrow" w:hAnsi="Arial Narrow"/>
        </w:rPr>
      </w:pPr>
      <w:ins w:id="74" w:author="Maciej Flejsierowicz" w:date="2023-10-05T11:07:00Z">
        <w:r w:rsidRPr="00487246">
          <w:rPr>
            <w:rFonts w:ascii="Arial Narrow" w:hAnsi="Arial Narrow"/>
          </w:rPr>
          <w:t xml:space="preserve">Wspólny Słownik Zamówień: </w:t>
        </w:r>
      </w:ins>
    </w:p>
    <w:p w:rsidR="008A7423" w:rsidRPr="008A7423" w:rsidDel="00A52994" w:rsidRDefault="00A52994" w:rsidP="00A52994">
      <w:pPr>
        <w:pStyle w:val="Akapitzlist"/>
        <w:numPr>
          <w:ilvl w:val="1"/>
          <w:numId w:val="10"/>
        </w:numPr>
        <w:suppressAutoHyphens/>
        <w:spacing w:before="0" w:line="240" w:lineRule="auto"/>
        <w:ind w:left="426"/>
        <w:rPr>
          <w:del w:id="75" w:author="Maciej Flejsierowicz" w:date="2023-10-05T11:07:00Z"/>
          <w:rFonts w:ascii="Arial Narrow" w:hAnsi="Arial Narrow"/>
        </w:rPr>
      </w:pPr>
      <w:ins w:id="76" w:author="Maciej Flejsierowicz" w:date="2023-10-05T11:07:00Z">
        <w:r w:rsidRPr="002F6280">
          <w:rPr>
            <w:rFonts w:ascii="Arial Narrow" w:hAnsi="Arial Narrow" w:cs="Arial"/>
          </w:rPr>
          <w:t>33141</w:t>
        </w:r>
        <w:r>
          <w:rPr>
            <w:rFonts w:ascii="Arial Narrow" w:hAnsi="Arial Narrow" w:cs="Arial"/>
          </w:rPr>
          <w:t>110</w:t>
        </w:r>
        <w:r w:rsidRPr="002F6280">
          <w:rPr>
            <w:rFonts w:ascii="Arial Narrow" w:hAnsi="Arial Narrow" w:cs="Arial"/>
          </w:rPr>
          <w:t>-</w:t>
        </w:r>
        <w:r>
          <w:rPr>
            <w:rFonts w:ascii="Arial Narrow" w:hAnsi="Arial Narrow" w:cs="Arial"/>
          </w:rPr>
          <w:t>4</w:t>
        </w:r>
        <w:r w:rsidRPr="00A82B7E">
          <w:rPr>
            <w:rFonts w:ascii="Arial Narrow" w:hAnsi="Arial Narrow"/>
          </w:rPr>
          <w:tab/>
          <w:t xml:space="preserve">- </w:t>
        </w:r>
        <w:r>
          <w:rPr>
            <w:rFonts w:ascii="Arial Narrow" w:hAnsi="Arial Narrow"/>
          </w:rPr>
          <w:t>opatrunki</w:t>
        </w:r>
      </w:ins>
      <w:del w:id="77" w:author="Maciej Flejsierowicz" w:date="2023-10-05T11:07:00Z">
        <w:r w:rsidR="008A7423" w:rsidRPr="008A7423" w:rsidDel="00A52994">
          <w:rPr>
            <w:rFonts w:ascii="Arial Narrow" w:hAnsi="Arial Narrow"/>
          </w:rPr>
          <w:delText>Przedmiotem zamówienia jest:</w:delText>
        </w:r>
      </w:del>
    </w:p>
    <w:p w:rsidR="00AB22DD" w:rsidRPr="00EA31CF" w:rsidDel="00A52994" w:rsidRDefault="00AB22DD" w:rsidP="007C6CC7">
      <w:pPr>
        <w:numPr>
          <w:ilvl w:val="0"/>
          <w:numId w:val="26"/>
        </w:numPr>
        <w:suppressAutoHyphens/>
        <w:spacing w:before="0" w:after="240" w:line="240" w:lineRule="auto"/>
        <w:ind w:left="709"/>
        <w:rPr>
          <w:del w:id="78" w:author="Maciej Flejsierowicz" w:date="2023-10-05T11:07:00Z"/>
          <w:rFonts w:ascii="Arial Narrow" w:hAnsi="Arial Narrow"/>
          <w:sz w:val="22"/>
          <w:szCs w:val="22"/>
        </w:rPr>
      </w:pPr>
      <w:del w:id="79" w:author="Maciej Flejsierowicz" w:date="2023-10-05T11:07:00Z">
        <w:r w:rsidRPr="00EA31CF" w:rsidDel="00A52994">
          <w:rPr>
            <w:rFonts w:ascii="Arial Narrow" w:hAnsi="Arial Narrow"/>
            <w:sz w:val="22"/>
            <w:szCs w:val="22"/>
          </w:rPr>
          <w:delText xml:space="preserve">Dostawa i montaż zarządzalnego przełącznika światłowodowego (rdzeniowego) </w:delText>
        </w:r>
        <w:r w:rsidR="00EA31CF" w:rsidDel="00A52994">
          <w:rPr>
            <w:rFonts w:ascii="Arial Narrow" w:hAnsi="Arial Narrow"/>
            <w:sz w:val="22"/>
            <w:szCs w:val="22"/>
          </w:rPr>
          <w:delText>wraz z niezbędną ilością modułów optycznych</w:delText>
        </w:r>
      </w:del>
    </w:p>
    <w:p w:rsidR="00905E97" w:rsidRPr="00EA31CF" w:rsidDel="00A52994" w:rsidRDefault="00905E97" w:rsidP="007C6CC7">
      <w:pPr>
        <w:numPr>
          <w:ilvl w:val="0"/>
          <w:numId w:val="26"/>
        </w:numPr>
        <w:suppressAutoHyphens/>
        <w:spacing w:before="0" w:after="240" w:line="240" w:lineRule="auto"/>
        <w:ind w:left="709"/>
        <w:rPr>
          <w:del w:id="80" w:author="Maciej Flejsierowicz" w:date="2023-10-05T11:07:00Z"/>
          <w:rFonts w:ascii="Arial Narrow" w:hAnsi="Arial Narrow"/>
          <w:sz w:val="22"/>
          <w:szCs w:val="22"/>
        </w:rPr>
      </w:pPr>
      <w:del w:id="81" w:author="Maciej Flejsierowicz" w:date="2023-10-05T11:07:00Z">
        <w:r w:rsidRPr="00EA31CF" w:rsidDel="00A52994">
          <w:rPr>
            <w:rFonts w:ascii="Arial Narrow" w:hAnsi="Arial Narrow"/>
            <w:sz w:val="22"/>
            <w:szCs w:val="22"/>
          </w:rPr>
          <w:delText>Dostawa wyspecyfikowanych urządzeń sieciowych wraz z oprogramowaniem oraz urządzeń do poprawy bezpieczeństwa backupu (deduplikator sprzętowy wraz z opr</w:delText>
        </w:r>
        <w:r w:rsidR="00AB22DD" w:rsidRPr="00EA31CF" w:rsidDel="00A52994">
          <w:rPr>
            <w:rFonts w:ascii="Arial Narrow" w:hAnsi="Arial Narrow"/>
            <w:sz w:val="22"/>
            <w:szCs w:val="22"/>
          </w:rPr>
          <w:delText>o</w:delText>
        </w:r>
        <w:r w:rsidRPr="00EA31CF" w:rsidDel="00A52994">
          <w:rPr>
            <w:rFonts w:ascii="Arial Narrow" w:hAnsi="Arial Narrow"/>
            <w:sz w:val="22"/>
            <w:szCs w:val="22"/>
          </w:rPr>
          <w:delText>gramowaniem)</w:delText>
        </w:r>
      </w:del>
    </w:p>
    <w:p w:rsidR="00905E97" w:rsidRPr="00EA31CF" w:rsidDel="00A52994" w:rsidRDefault="00AB22DD" w:rsidP="007C6CC7">
      <w:pPr>
        <w:numPr>
          <w:ilvl w:val="0"/>
          <w:numId w:val="26"/>
        </w:numPr>
        <w:suppressAutoHyphens/>
        <w:spacing w:before="0" w:after="240" w:line="240" w:lineRule="auto"/>
        <w:ind w:left="709"/>
        <w:rPr>
          <w:del w:id="82" w:author="Maciej Flejsierowicz" w:date="2023-10-05T11:07:00Z"/>
          <w:rFonts w:ascii="Arial Narrow" w:hAnsi="Arial Narrow"/>
          <w:sz w:val="22"/>
          <w:szCs w:val="22"/>
        </w:rPr>
      </w:pPr>
      <w:del w:id="83" w:author="Maciej Flejsierowicz" w:date="2023-10-05T11:07:00Z">
        <w:r w:rsidRPr="00EA31CF" w:rsidDel="00A52994">
          <w:rPr>
            <w:rFonts w:ascii="Arial Narrow" w:hAnsi="Arial Narrow"/>
            <w:sz w:val="22"/>
            <w:szCs w:val="22"/>
          </w:rPr>
          <w:delText xml:space="preserve">Dostawa serwera wraz z oprogramowaniem systemu </w:delText>
        </w:r>
        <w:r w:rsidR="00EA31CF" w:rsidRPr="00EA31CF" w:rsidDel="00A52994">
          <w:rPr>
            <w:rFonts w:ascii="Arial Narrow" w:hAnsi="Arial Narrow"/>
            <w:sz w:val="22"/>
            <w:szCs w:val="22"/>
          </w:rPr>
          <w:delText>UTM</w:delText>
        </w:r>
      </w:del>
    </w:p>
    <w:p w:rsidR="00905E97" w:rsidRPr="00B81B30" w:rsidDel="00A52994" w:rsidRDefault="00AB22DD" w:rsidP="007C6CC7">
      <w:pPr>
        <w:numPr>
          <w:ilvl w:val="0"/>
          <w:numId w:val="26"/>
        </w:numPr>
        <w:suppressAutoHyphens/>
        <w:spacing w:before="0" w:after="240" w:line="240" w:lineRule="auto"/>
        <w:ind w:left="709"/>
        <w:rPr>
          <w:del w:id="84" w:author="Maciej Flejsierowicz" w:date="2023-10-05T11:07:00Z"/>
          <w:rFonts w:ascii="Arial Narrow" w:hAnsi="Arial Narrow"/>
          <w:color w:val="FF0000"/>
          <w:sz w:val="22"/>
          <w:szCs w:val="22"/>
        </w:rPr>
      </w:pPr>
      <w:del w:id="85" w:author="Maciej Flejsierowicz" w:date="2023-10-05T11:07:00Z">
        <w:r w:rsidRPr="00EA31CF" w:rsidDel="00A52994">
          <w:rPr>
            <w:rFonts w:ascii="Arial Narrow" w:hAnsi="Arial Narrow"/>
            <w:sz w:val="22"/>
            <w:szCs w:val="22"/>
          </w:rPr>
          <w:delText xml:space="preserve">Wdrożenie usług sieciowych </w:delText>
        </w:r>
        <w:r w:rsidR="00EA31CF" w:rsidRPr="00EA31CF" w:rsidDel="00A52994">
          <w:rPr>
            <w:rFonts w:ascii="Arial Narrow" w:hAnsi="Arial Narrow"/>
            <w:sz w:val="22"/>
            <w:szCs w:val="22"/>
          </w:rPr>
          <w:delText xml:space="preserve">zgodnie z rekomendacjami NFZ, </w:delText>
        </w:r>
        <w:r w:rsidRPr="00EA31CF" w:rsidDel="00A52994">
          <w:rPr>
            <w:rFonts w:ascii="Arial Narrow" w:hAnsi="Arial Narrow"/>
            <w:sz w:val="22"/>
            <w:szCs w:val="22"/>
          </w:rPr>
          <w:delText>w tym szkolenie i wsparcie techniczne</w:delText>
        </w:r>
        <w:r w:rsidR="00EA31CF" w:rsidDel="00A52994">
          <w:rPr>
            <w:rFonts w:ascii="Arial Narrow" w:hAnsi="Arial Narrow"/>
            <w:color w:val="FF0000"/>
            <w:sz w:val="22"/>
            <w:szCs w:val="22"/>
          </w:rPr>
          <w:delText>.</w:delText>
        </w:r>
        <w:r w:rsidR="00905E97" w:rsidRPr="00B81B30" w:rsidDel="00A52994">
          <w:rPr>
            <w:rFonts w:ascii="Arial Narrow" w:hAnsi="Arial Narrow"/>
            <w:color w:val="FF0000"/>
            <w:sz w:val="22"/>
            <w:szCs w:val="22"/>
          </w:rPr>
          <w:delText xml:space="preserve"> </w:delText>
        </w:r>
      </w:del>
    </w:p>
    <w:p w:rsidR="00A520E2" w:rsidRPr="00EB7519" w:rsidDel="00A52994" w:rsidRDefault="00A520E2" w:rsidP="00A520E2">
      <w:pPr>
        <w:pStyle w:val="Default"/>
        <w:suppressAutoHyphens w:val="0"/>
        <w:autoSpaceDE w:val="0"/>
        <w:autoSpaceDN w:val="0"/>
        <w:adjustRightInd w:val="0"/>
        <w:spacing w:before="0" w:after="13"/>
        <w:ind w:left="720"/>
        <w:rPr>
          <w:del w:id="86" w:author="Maciej Flejsierowicz" w:date="2023-10-05T11:07:00Z"/>
          <w:rFonts w:ascii="Arial Narrow" w:eastAsia="Times New Roman" w:hAnsi="Arial Narrow"/>
          <w:color w:val="000000"/>
          <w:lang w:eastAsia="en-US"/>
        </w:rPr>
      </w:pPr>
      <w:del w:id="87" w:author="Maciej Flejsierowicz" w:date="2023-10-05T11:07:00Z">
        <w:r w:rsidRPr="00EB7519" w:rsidDel="00A52994">
          <w:rPr>
            <w:rFonts w:ascii="Arial Narrow" w:eastAsia="Times New Roman" w:hAnsi="Arial Narrow"/>
            <w:color w:val="000000"/>
            <w:lang w:eastAsia="en-US"/>
          </w:rPr>
          <w:delText>Wszystkie użyte w dokumentach zamówienia wskazania znaków towarowych, patentów lub pochodzenia, źródła lub szczególnego procesu, który charakteryzuje produkty lub usługi dostarczane przez konkretnego Wykonawcę są podane przykładowo i określają jedynie minimalne, oczekiwane parametry jakościowe oraz wymagany standard. Jeśli w opisie przedmiotu zamówienia zostały użyte ww. wskazania należy traktować je jako propozycję i towarzyszy im zapis „lub równoważny”. Zamawiający dopuszcza zastosowanie równoważnych materiałów i urządzeń w stosunku do wskazanych w opisie przedmiotu zamówienia z zachowaniem tych samych lub lepszych standardów technicznych, technologicznych i jakościowych. Ponadto zamienne materiały lub urządzenia przyjęte do wyceny winny spełniać funkcję, jakiej mają służyć; winny być kompatybilne z pozostałymi urządzeniami, aby zespół urządzeń dawał zamierzony efekt.</w:delText>
        </w:r>
      </w:del>
    </w:p>
    <w:p w:rsidR="008A7423" w:rsidRPr="008A7423" w:rsidDel="00A52994" w:rsidRDefault="00A520E2" w:rsidP="00A520E2">
      <w:pPr>
        <w:pStyle w:val="Akapitzlist"/>
        <w:numPr>
          <w:ilvl w:val="0"/>
          <w:numId w:val="0"/>
        </w:numPr>
        <w:suppressAutoHyphens/>
        <w:spacing w:before="0" w:line="240" w:lineRule="auto"/>
        <w:ind w:left="709"/>
        <w:rPr>
          <w:del w:id="88" w:author="Maciej Flejsierowicz" w:date="2023-10-05T11:07:00Z"/>
          <w:rFonts w:ascii="Arial Narrow" w:hAnsi="Arial Narrow"/>
        </w:rPr>
      </w:pPr>
      <w:del w:id="89" w:author="Maciej Flejsierowicz" w:date="2023-10-05T11:07:00Z">
        <w:r w:rsidRPr="00EB7519" w:rsidDel="00A52994">
          <w:rPr>
            <w:rFonts w:ascii="Arial Narrow" w:hAnsi="Arial Narrow"/>
          </w:rPr>
          <w:delText>Zamawiający dopuszcza zastosowanie rozwiązań równoważnych – pod warunkiem, że zagwarantują one realizację zamówienia w zgodzie z SWZ i pozwolą na uzyskanie parametrów nie gorszych niż przewidzianych w dokumentacji, natomiast Wykonawca zobowiązany jest udowodnić w ofercie, w szczególności za pomocą przedmiotowych środków dowodowych, o których mowa w art. 104–107 ustawy Pzp, że proponowane rozwiązania w równoważnym stopniu spełniają wymagania określone w opisie przedmiotu zamówienia.</w:delText>
        </w:r>
      </w:del>
    </w:p>
    <w:p w:rsidR="008A7423" w:rsidDel="00A52994" w:rsidRDefault="008A7423" w:rsidP="004A7497">
      <w:pPr>
        <w:numPr>
          <w:ilvl w:val="1"/>
          <w:numId w:val="10"/>
        </w:numPr>
        <w:suppressAutoHyphens/>
        <w:spacing w:before="0" w:after="240" w:line="240" w:lineRule="auto"/>
        <w:ind w:left="426" w:hanging="426"/>
        <w:rPr>
          <w:del w:id="90" w:author="Maciej Flejsierowicz" w:date="2023-10-05T11:07:00Z"/>
          <w:rFonts w:ascii="Arial Narrow" w:hAnsi="Arial Narrow"/>
          <w:sz w:val="22"/>
          <w:szCs w:val="22"/>
        </w:rPr>
      </w:pPr>
      <w:del w:id="91" w:author="Maciej Flejsierowicz" w:date="2023-10-05T11:07:00Z">
        <w:r w:rsidRPr="00F8715F" w:rsidDel="00A52994">
          <w:rPr>
            <w:rFonts w:ascii="Arial Narrow" w:hAnsi="Arial Narrow"/>
            <w:sz w:val="22"/>
            <w:szCs w:val="22"/>
          </w:rPr>
          <w:delText xml:space="preserve">Szczegółowy opis przedmiotu zamówienia został określony w załączniku nr </w:delText>
        </w:r>
        <w:r w:rsidR="00895457" w:rsidDel="00A52994">
          <w:rPr>
            <w:rFonts w:ascii="Arial Narrow" w:hAnsi="Arial Narrow"/>
            <w:sz w:val="22"/>
            <w:szCs w:val="22"/>
          </w:rPr>
          <w:delText>5</w:delText>
        </w:r>
        <w:r w:rsidRPr="00F8715F" w:rsidDel="00A52994">
          <w:rPr>
            <w:rFonts w:ascii="Arial Narrow" w:hAnsi="Arial Narrow"/>
            <w:sz w:val="22"/>
            <w:szCs w:val="22"/>
          </w:rPr>
          <w:delText xml:space="preserve"> do SWZ, dostępnym na stronie internetowej http://ciborz.bip.gov.pl </w:delText>
        </w:r>
      </w:del>
    </w:p>
    <w:p w:rsidR="00F51E1A" w:rsidRPr="00F8715F" w:rsidDel="00A52994" w:rsidRDefault="00F51E1A" w:rsidP="004A7497">
      <w:pPr>
        <w:numPr>
          <w:ilvl w:val="1"/>
          <w:numId w:val="10"/>
        </w:numPr>
        <w:suppressAutoHyphens/>
        <w:spacing w:before="0" w:after="240" w:line="240" w:lineRule="auto"/>
        <w:ind w:left="426" w:hanging="426"/>
        <w:rPr>
          <w:del w:id="92" w:author="Maciej Flejsierowicz" w:date="2023-10-05T11:07:00Z"/>
          <w:rFonts w:ascii="Arial Narrow" w:hAnsi="Arial Narrow"/>
          <w:sz w:val="22"/>
          <w:szCs w:val="22"/>
        </w:rPr>
      </w:pPr>
      <w:del w:id="93" w:author="Maciej Flejsierowicz" w:date="2023-10-05T11:07:00Z">
        <w:r w:rsidRPr="00F51E1A" w:rsidDel="00A52994">
          <w:rPr>
            <w:rFonts w:ascii="Arial Narrow" w:hAnsi="Arial Narrow"/>
            <w:sz w:val="22"/>
            <w:szCs w:val="22"/>
          </w:rPr>
          <w:delText xml:space="preserve">Zaleca się aby Wykonawca dokonał wizji lokalnej w miejscu realizacji zadania w celu właściwej oceny przedmiotu zamówienia, identyfikacji stanu faktycznego systemu teleinformatycznego Zamawiającego i skalkulowania odpowiednio ceny. W celu dokonania wizji i ustalenia jej terminu należy kontaktować się z </w:delText>
        </w:r>
        <w:r w:rsidDel="00A52994">
          <w:rPr>
            <w:rFonts w:ascii="Arial Narrow" w:hAnsi="Arial Narrow"/>
            <w:sz w:val="22"/>
            <w:szCs w:val="22"/>
          </w:rPr>
          <w:delText xml:space="preserve">Sekcją Informatyczną </w:delText>
        </w:r>
        <w:r w:rsidRPr="00F51E1A" w:rsidDel="00A52994">
          <w:rPr>
            <w:rFonts w:ascii="Arial Narrow" w:hAnsi="Arial Narrow"/>
            <w:sz w:val="22"/>
            <w:szCs w:val="22"/>
          </w:rPr>
          <w:delText xml:space="preserve"> tel. 68</w:delText>
        </w:r>
        <w:r w:rsidDel="00A52994">
          <w:rPr>
            <w:rFonts w:ascii="Arial Narrow" w:hAnsi="Arial Narrow"/>
            <w:sz w:val="22"/>
            <w:szCs w:val="22"/>
          </w:rPr>
          <w:delText xml:space="preserve"> </w:delText>
        </w:r>
        <w:r w:rsidR="008238D8" w:rsidDel="00A52994">
          <w:rPr>
            <w:rFonts w:ascii="Arial Narrow" w:hAnsi="Arial Narrow"/>
            <w:sz w:val="22"/>
            <w:szCs w:val="22"/>
          </w:rPr>
          <w:delText>5066000</w:delText>
        </w:r>
        <w:r w:rsidDel="00A52994">
          <w:rPr>
            <w:rFonts w:ascii="Arial Narrow" w:hAnsi="Arial Narrow"/>
            <w:sz w:val="22"/>
            <w:szCs w:val="22"/>
          </w:rPr>
          <w:delText xml:space="preserve"> w. </w:delText>
        </w:r>
        <w:r w:rsidR="008238D8" w:rsidDel="00A52994">
          <w:rPr>
            <w:rFonts w:ascii="Arial Narrow" w:hAnsi="Arial Narrow"/>
            <w:sz w:val="22"/>
            <w:szCs w:val="22"/>
          </w:rPr>
          <w:delText>893</w:delText>
        </w:r>
        <w:r w:rsidDel="00A52994">
          <w:rPr>
            <w:rFonts w:ascii="Arial Narrow" w:hAnsi="Arial Narrow"/>
            <w:sz w:val="22"/>
            <w:szCs w:val="22"/>
          </w:rPr>
          <w:delText>.</w:delText>
        </w:r>
      </w:del>
    </w:p>
    <w:p w:rsidR="008A7423" w:rsidRPr="00AB2024" w:rsidDel="00A52994" w:rsidRDefault="008A7423" w:rsidP="008A7423">
      <w:pPr>
        <w:spacing w:after="240"/>
        <w:ind w:left="0" w:firstLine="0"/>
        <w:rPr>
          <w:del w:id="94" w:author="Maciej Flejsierowicz" w:date="2023-10-05T11:07:00Z"/>
          <w:rFonts w:ascii="Arial Narrow" w:hAnsi="Arial Narrow"/>
          <w:sz w:val="22"/>
          <w:szCs w:val="22"/>
        </w:rPr>
      </w:pPr>
      <w:del w:id="95" w:author="Maciej Flejsierowicz" w:date="2023-10-05T11:07:00Z">
        <w:r w:rsidRPr="00AB2024" w:rsidDel="00A52994">
          <w:rPr>
            <w:rFonts w:ascii="Arial Narrow" w:hAnsi="Arial Narrow"/>
            <w:sz w:val="22"/>
            <w:szCs w:val="22"/>
          </w:rPr>
          <w:delText xml:space="preserve">Wspólny Słownik Zamówień: </w:delText>
        </w:r>
      </w:del>
    </w:p>
    <w:p w:rsidR="00486AD5" w:rsidDel="00A52994" w:rsidRDefault="008A7423" w:rsidP="008A7423">
      <w:pPr>
        <w:ind w:left="720" w:firstLine="0"/>
        <w:rPr>
          <w:del w:id="96" w:author="Maciej Flejsierowicz" w:date="2023-10-05T11:07:00Z"/>
          <w:rFonts w:ascii="Arial Narrow" w:hAnsi="Arial Narrow"/>
          <w:sz w:val="22"/>
          <w:szCs w:val="22"/>
        </w:rPr>
      </w:pPr>
      <w:del w:id="97" w:author="Maciej Flejsierowicz" w:date="2023-10-05T11:07:00Z">
        <w:r w:rsidDel="00A52994">
          <w:rPr>
            <w:rFonts w:ascii="Arial Narrow" w:hAnsi="Arial Narrow"/>
            <w:sz w:val="22"/>
            <w:szCs w:val="22"/>
          </w:rPr>
          <w:delText>72</w:delText>
        </w:r>
        <w:r w:rsidR="00A655C0" w:rsidDel="00A52994">
          <w:rPr>
            <w:rFonts w:ascii="Arial Narrow" w:hAnsi="Arial Narrow"/>
            <w:sz w:val="22"/>
            <w:szCs w:val="22"/>
          </w:rPr>
          <w:delText>710</w:delText>
        </w:r>
        <w:r w:rsidDel="00A52994">
          <w:rPr>
            <w:rFonts w:ascii="Arial Narrow" w:hAnsi="Arial Narrow"/>
            <w:sz w:val="22"/>
            <w:szCs w:val="22"/>
          </w:rPr>
          <w:delText>000-</w:delText>
        </w:r>
        <w:r w:rsidR="00A655C0" w:rsidDel="00A52994">
          <w:rPr>
            <w:rFonts w:ascii="Arial Narrow" w:hAnsi="Arial Narrow"/>
            <w:sz w:val="22"/>
            <w:szCs w:val="22"/>
          </w:rPr>
          <w:delText>0</w:delText>
        </w:r>
      </w:del>
    </w:p>
    <w:p w:rsidR="00A655C0" w:rsidRPr="00486AD5" w:rsidRDefault="00A655C0" w:rsidP="008A7423">
      <w:pPr>
        <w:ind w:left="720" w:firstLine="0"/>
        <w:rPr>
          <w:rFonts w:ascii="Arial Narrow" w:hAnsi="Arial Narrow"/>
          <w:color w:val="000000"/>
          <w:kern w:val="0"/>
          <w:sz w:val="22"/>
          <w:szCs w:val="22"/>
        </w:rPr>
      </w:pPr>
      <w:del w:id="98" w:author="Maciej Flejsierowicz" w:date="2023-10-05T11:07:00Z">
        <w:r w:rsidDel="00A52994">
          <w:rPr>
            <w:rFonts w:ascii="Arial Narrow" w:hAnsi="Arial Narrow"/>
            <w:sz w:val="22"/>
            <w:szCs w:val="22"/>
          </w:rPr>
          <w:lastRenderedPageBreak/>
          <w:delText>72220000-3</w:delText>
        </w:r>
      </w:del>
    </w:p>
    <w:tbl>
      <w:tblPr>
        <w:tblStyle w:val="Tabela-Siatka"/>
        <w:tblpPr w:leftFromText="141" w:rightFromText="141" w:vertAnchor="text" w:horzAnchor="margin" w:tblpY="359"/>
        <w:tblW w:w="0" w:type="auto"/>
        <w:shd w:val="clear" w:color="auto" w:fill="E5DFEC" w:themeFill="accent4" w:themeFillTint="33"/>
        <w:tblLook w:val="04A0"/>
      </w:tblPr>
      <w:tblGrid>
        <w:gridCol w:w="8897"/>
      </w:tblGrid>
      <w:tr w:rsidR="00486AD5" w:rsidTr="00886B50">
        <w:tc>
          <w:tcPr>
            <w:tcW w:w="8897" w:type="dxa"/>
            <w:shd w:val="clear" w:color="auto" w:fill="D9D9D9" w:themeFill="background1" w:themeFillShade="D9"/>
          </w:tcPr>
          <w:p w:rsidR="00486AD5" w:rsidRPr="00A26825" w:rsidRDefault="00486AD5" w:rsidP="004A7497">
            <w:pPr>
              <w:pStyle w:val="Akapitzlist"/>
              <w:numPr>
                <w:ilvl w:val="0"/>
                <w:numId w:val="10"/>
              </w:numPr>
              <w:spacing w:before="0" w:after="0"/>
              <w:ind w:left="709"/>
              <w:rPr>
                <w:rFonts w:ascii="Arial Narrow" w:hAnsi="Arial Narrow"/>
                <w:b/>
                <w:bCs/>
              </w:rPr>
            </w:pPr>
            <w:r w:rsidRPr="00A26825">
              <w:rPr>
                <w:rFonts w:ascii="Arial Narrow" w:hAnsi="Arial Narrow"/>
                <w:b/>
                <w:bCs/>
              </w:rPr>
              <w:t>OPIS CZĘŚCI ZAMÓWIENIA</w:t>
            </w:r>
          </w:p>
        </w:tc>
      </w:tr>
    </w:tbl>
    <w:p w:rsidR="007E1E30" w:rsidRDefault="007E1E30" w:rsidP="007E1E30">
      <w:pPr>
        <w:pStyle w:val="Akapitzlist"/>
        <w:numPr>
          <w:ilvl w:val="0"/>
          <w:numId w:val="12"/>
        </w:numPr>
        <w:rPr>
          <w:ins w:id="99" w:author="Maciej Flejsierowicz" w:date="2023-10-05T11:08:00Z"/>
          <w:rFonts w:ascii="Arial Narrow" w:hAnsi="Arial Narrow"/>
        </w:rPr>
      </w:pPr>
      <w:ins w:id="100" w:author="Maciej Flejsierowicz" w:date="2023-10-05T11:08:00Z">
        <w:r w:rsidRPr="00486AD5">
          <w:rPr>
            <w:rFonts w:ascii="Arial Narrow" w:hAnsi="Arial Narrow"/>
          </w:rPr>
          <w:t xml:space="preserve">Zamawiający dopuszcza możliwość składania ofert częściowych zakresie </w:t>
        </w:r>
        <w:r>
          <w:rPr>
            <w:rFonts w:ascii="Arial Narrow" w:hAnsi="Arial Narrow"/>
          </w:rPr>
          <w:t>3</w:t>
        </w:r>
        <w:r w:rsidRPr="00486AD5">
          <w:rPr>
            <w:rFonts w:ascii="Arial Narrow" w:hAnsi="Arial Narrow"/>
          </w:rPr>
          <w:t xml:space="preserve"> zadań, gdzie część (zadanie) stanowią:</w:t>
        </w:r>
      </w:ins>
    </w:p>
    <w:p w:rsidR="007E1E30" w:rsidRDefault="007E1E30" w:rsidP="007E1E30">
      <w:pPr>
        <w:numPr>
          <w:ilvl w:val="1"/>
          <w:numId w:val="12"/>
        </w:numPr>
        <w:spacing w:before="0" w:after="200" w:line="276" w:lineRule="auto"/>
        <w:contextualSpacing/>
        <w:rPr>
          <w:ins w:id="101" w:author="Maciej Flejsierowicz" w:date="2023-10-05T11:08:00Z"/>
          <w:rFonts w:ascii="Arial Narrow" w:hAnsi="Arial Narrow"/>
        </w:rPr>
      </w:pPr>
      <w:ins w:id="102" w:author="Maciej Flejsierowicz" w:date="2023-10-05T11:08:00Z">
        <w:r w:rsidRPr="00050681">
          <w:rPr>
            <w:rFonts w:ascii="Arial Narrow" w:hAnsi="Arial Narrow"/>
          </w:rPr>
          <w:t xml:space="preserve">Zadanie 1: </w:t>
        </w:r>
        <w:r>
          <w:rPr>
            <w:rFonts w:ascii="Arial Narrow" w:hAnsi="Arial Narrow"/>
          </w:rPr>
          <w:t>Dostawa materiałów opatrunkowych</w:t>
        </w:r>
        <w:r w:rsidRPr="00050681">
          <w:rPr>
            <w:rFonts w:ascii="Arial Narrow" w:hAnsi="Arial Narrow"/>
          </w:rPr>
          <w:t xml:space="preserve"> </w:t>
        </w:r>
      </w:ins>
    </w:p>
    <w:p w:rsidR="007E1E30" w:rsidRDefault="007E1E30" w:rsidP="007E1E30">
      <w:pPr>
        <w:numPr>
          <w:ilvl w:val="1"/>
          <w:numId w:val="12"/>
        </w:numPr>
        <w:spacing w:before="0" w:after="200" w:line="276" w:lineRule="auto"/>
        <w:contextualSpacing/>
        <w:rPr>
          <w:ins w:id="103" w:author="Maciej Flejsierowicz" w:date="2023-10-05T11:08:00Z"/>
          <w:rFonts w:ascii="Arial Narrow" w:hAnsi="Arial Narrow"/>
        </w:rPr>
      </w:pPr>
      <w:ins w:id="104" w:author="Maciej Flejsierowicz" w:date="2023-10-05T11:08:00Z">
        <w:r w:rsidRPr="00050681">
          <w:rPr>
            <w:rFonts w:ascii="Arial Narrow" w:hAnsi="Arial Narrow"/>
          </w:rPr>
          <w:t xml:space="preserve">Zadanie 2: </w:t>
        </w:r>
        <w:r>
          <w:rPr>
            <w:rFonts w:ascii="Arial Narrow" w:hAnsi="Arial Narrow"/>
          </w:rPr>
          <w:t>Dostawa gazików do dezynfekcji</w:t>
        </w:r>
        <w:r w:rsidRPr="00050681">
          <w:rPr>
            <w:rFonts w:ascii="Arial Narrow" w:hAnsi="Arial Narrow"/>
          </w:rPr>
          <w:t xml:space="preserve"> </w:t>
        </w:r>
      </w:ins>
    </w:p>
    <w:p w:rsidR="00000000" w:rsidRDefault="00BF6650">
      <w:pPr>
        <w:numPr>
          <w:ilvl w:val="1"/>
          <w:numId w:val="12"/>
        </w:numPr>
        <w:spacing w:before="0" w:after="200" w:line="276" w:lineRule="auto"/>
        <w:contextualSpacing/>
        <w:rPr>
          <w:rFonts w:ascii="Arial Narrow" w:hAnsi="Arial Narrow"/>
          <w:rPrChange w:id="105" w:author="Maciej Flejsierowicz" w:date="2023-10-05T11:08:00Z">
            <w:rPr/>
          </w:rPrChange>
        </w:rPr>
        <w:pPrChange w:id="106" w:author="Maciej Flejsierowicz" w:date="2023-10-05T11:08:00Z">
          <w:pPr>
            <w:pStyle w:val="Akapitzlist"/>
            <w:numPr>
              <w:numId w:val="12"/>
            </w:numPr>
          </w:pPr>
        </w:pPrChange>
      </w:pPr>
      <w:ins w:id="107" w:author="Maciej Flejsierowicz" w:date="2023-10-05T11:08:00Z">
        <w:r w:rsidRPr="00BF6650">
          <w:rPr>
            <w:rFonts w:ascii="Arial Narrow" w:hAnsi="Arial Narrow"/>
            <w:rPrChange w:id="108" w:author="Maciej Flejsierowicz" w:date="2023-10-05T11:08:00Z">
              <w:rPr/>
            </w:rPrChange>
          </w:rPr>
          <w:t xml:space="preserve">Zadanie 3: Dostawa </w:t>
        </w:r>
        <w:proofErr w:type="spellStart"/>
        <w:r w:rsidRPr="00BF6650">
          <w:rPr>
            <w:rFonts w:ascii="Arial Narrow" w:hAnsi="Arial Narrow"/>
            <w:rPrChange w:id="109" w:author="Maciej Flejsierowicz" w:date="2023-10-05T11:08:00Z">
              <w:rPr/>
            </w:rPrChange>
          </w:rPr>
          <w:t>pieluchomajtek</w:t>
        </w:r>
      </w:ins>
      <w:proofErr w:type="spellEnd"/>
      <w:del w:id="110" w:author="Maciej Flejsierowicz" w:date="2023-10-05T11:08:00Z">
        <w:r w:rsidRPr="00BF6650">
          <w:rPr>
            <w:rFonts w:ascii="Arial Narrow" w:hAnsi="Arial Narrow"/>
            <w:rPrChange w:id="111" w:author="Maciej Flejsierowicz" w:date="2023-10-05T11:08:00Z">
              <w:rPr/>
            </w:rPrChange>
          </w:rPr>
          <w:delText>Zamawiający nie dopuszcza składanie ofert częściowych.</w:delText>
        </w:r>
      </w:del>
    </w:p>
    <w:p w:rsidR="006E3015" w:rsidRPr="00486AD5" w:rsidRDefault="00486AD5" w:rsidP="004A7497">
      <w:pPr>
        <w:pStyle w:val="Akapitzlist"/>
        <w:numPr>
          <w:ilvl w:val="0"/>
          <w:numId w:val="12"/>
        </w:numPr>
        <w:spacing w:after="0" w:line="276" w:lineRule="auto"/>
        <w:rPr>
          <w:rFonts w:ascii="Arial Narrow" w:hAnsi="Arial Narrow"/>
        </w:rPr>
      </w:pPr>
      <w:r w:rsidRPr="00486AD5">
        <w:rPr>
          <w:rFonts w:ascii="Arial Narrow" w:hAnsi="Arial Narrow"/>
        </w:rPr>
        <w:t>Zamawiający nie dopuszcz</w:t>
      </w:r>
      <w:r>
        <w:rPr>
          <w:rFonts w:ascii="Arial Narrow" w:hAnsi="Arial Narrow"/>
        </w:rPr>
        <w:t>a składania ofert wariantowych.</w:t>
      </w:r>
    </w:p>
    <w:p w:rsidR="00486AD5" w:rsidRPr="00486AD5" w:rsidRDefault="00486AD5" w:rsidP="00486AD5">
      <w:pPr>
        <w:pStyle w:val="Akapitzlist"/>
        <w:numPr>
          <w:ilvl w:val="0"/>
          <w:numId w:val="0"/>
        </w:numPr>
        <w:spacing w:after="0"/>
        <w:ind w:left="426"/>
        <w:rPr>
          <w:rFonts w:ascii="Arial Narrow" w:hAnsi="Arial Narrow"/>
        </w:rPr>
      </w:pPr>
    </w:p>
    <w:tbl>
      <w:tblPr>
        <w:tblStyle w:val="Tabela-Siatka"/>
        <w:tblW w:w="0" w:type="auto"/>
        <w:tblLook w:val="04A0"/>
      </w:tblPr>
      <w:tblGrid>
        <w:gridCol w:w="9146"/>
      </w:tblGrid>
      <w:tr w:rsidR="00486AD5" w:rsidTr="00886B50">
        <w:tc>
          <w:tcPr>
            <w:tcW w:w="9146" w:type="dxa"/>
            <w:shd w:val="clear" w:color="auto" w:fill="D9D9D9" w:themeFill="background1" w:themeFillShade="D9"/>
          </w:tcPr>
          <w:p w:rsidR="00486AD5" w:rsidRPr="00486AD5" w:rsidRDefault="00486AD5" w:rsidP="004A7497">
            <w:pPr>
              <w:pStyle w:val="Akapitzlist"/>
              <w:numPr>
                <w:ilvl w:val="0"/>
                <w:numId w:val="10"/>
              </w:numPr>
              <w:ind w:left="709"/>
              <w:rPr>
                <w:rFonts w:ascii="Arial Narrow" w:hAnsi="Arial Narrow"/>
                <w:b/>
              </w:rPr>
            </w:pPr>
            <w:r w:rsidRPr="00486AD5">
              <w:rPr>
                <w:rFonts w:ascii="Arial Narrow" w:hAnsi="Arial Narrow"/>
                <w:b/>
              </w:rPr>
              <w:t>ZAMÓWIENIA PODOBNE</w:t>
            </w:r>
          </w:p>
        </w:tc>
      </w:tr>
    </w:tbl>
    <w:p w:rsidR="00486AD5" w:rsidRPr="00486AD5" w:rsidRDefault="00486AD5" w:rsidP="004A7497">
      <w:pPr>
        <w:pStyle w:val="Akapitzlist"/>
        <w:numPr>
          <w:ilvl w:val="0"/>
          <w:numId w:val="11"/>
        </w:numPr>
        <w:spacing w:line="276" w:lineRule="auto"/>
        <w:ind w:left="426" w:hanging="426"/>
        <w:rPr>
          <w:rFonts w:ascii="Arial Narrow" w:hAnsi="Arial Narrow"/>
        </w:rPr>
      </w:pPr>
      <w:r w:rsidRPr="00486AD5">
        <w:rPr>
          <w:rFonts w:ascii="Arial Narrow" w:hAnsi="Arial Narrow"/>
        </w:rPr>
        <w:t>Zamawiający nie przewiduje możliwość udzielenia zamówień podobnych</w:t>
      </w:r>
      <w:r w:rsidR="00F8715F">
        <w:rPr>
          <w:rFonts w:ascii="Arial Narrow" w:hAnsi="Arial Narrow"/>
        </w:rPr>
        <w:t>,</w:t>
      </w:r>
      <w:r w:rsidRPr="00486AD5">
        <w:rPr>
          <w:rFonts w:ascii="Arial Narrow" w:hAnsi="Arial Narrow"/>
        </w:rPr>
        <w:t xml:space="preserve"> o których mowa w art. 214 ust. 1 pkt. 7 </w:t>
      </w:r>
    </w:p>
    <w:p w:rsidR="006E3015" w:rsidRPr="00CD738B" w:rsidRDefault="006E3015"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ind w:left="709"/>
        <w:rPr>
          <w:rFonts w:ascii="Arial Narrow" w:hAnsi="Arial Narrow"/>
          <w:b/>
          <w:bCs/>
          <w:sz w:val="22"/>
          <w:szCs w:val="22"/>
        </w:rPr>
      </w:pPr>
      <w:r w:rsidRPr="00CD738B">
        <w:rPr>
          <w:rFonts w:ascii="Arial Narrow" w:hAnsi="Arial Narrow"/>
          <w:b/>
          <w:bCs/>
          <w:sz w:val="22"/>
          <w:szCs w:val="22"/>
        </w:rPr>
        <w:t>TERMIN WYKONANIA ZAMÓWIENIA</w:t>
      </w:r>
      <w:r w:rsidR="00D4688D" w:rsidRPr="00D4688D">
        <w:t xml:space="preserve"> </w:t>
      </w:r>
      <w:r w:rsidR="00D4688D" w:rsidRPr="00D4688D">
        <w:rPr>
          <w:rFonts w:ascii="Arial Narrow" w:hAnsi="Arial Narrow"/>
          <w:b/>
          <w:bCs/>
          <w:sz w:val="22"/>
          <w:szCs w:val="22"/>
        </w:rPr>
        <w:t>I WARUNKI REALIZACJI ZAMÓWIENIA</w:t>
      </w:r>
    </w:p>
    <w:p w:rsidR="007E1E30" w:rsidRPr="00D4688D" w:rsidRDefault="007E1E30" w:rsidP="007E1E30">
      <w:pPr>
        <w:pStyle w:val="Akapitzlist"/>
        <w:numPr>
          <w:ilvl w:val="0"/>
          <w:numId w:val="16"/>
        </w:numPr>
        <w:rPr>
          <w:ins w:id="112" w:author="Maciej Flejsierowicz" w:date="2023-10-05T11:09:00Z"/>
          <w:rFonts w:ascii="Arial Narrow" w:hAnsi="Arial Narrow"/>
        </w:rPr>
      </w:pPr>
      <w:ins w:id="113" w:author="Maciej Flejsierowicz" w:date="2023-10-05T11:09:00Z">
        <w:r w:rsidRPr="00A260A2">
          <w:rPr>
            <w:rFonts w:ascii="Arial Narrow" w:hAnsi="Arial Narrow"/>
          </w:rPr>
          <w:t>Wymagany termin realizacji zamówienia</w:t>
        </w:r>
        <w:r>
          <w:rPr>
            <w:rFonts w:ascii="Arial Narrow" w:hAnsi="Arial Narrow"/>
          </w:rPr>
          <w:t xml:space="preserve"> 12</w:t>
        </w:r>
        <w:r w:rsidRPr="00A260A2">
          <w:rPr>
            <w:rFonts w:ascii="Arial Narrow" w:hAnsi="Arial Narrow"/>
          </w:rPr>
          <w:t xml:space="preserve"> miesi</w:t>
        </w:r>
        <w:r>
          <w:rPr>
            <w:rFonts w:ascii="Arial Narrow" w:hAnsi="Arial Narrow"/>
          </w:rPr>
          <w:t>ęcy</w:t>
        </w:r>
        <w:r w:rsidRPr="00A260A2">
          <w:rPr>
            <w:rFonts w:ascii="Arial Narrow" w:hAnsi="Arial Narrow"/>
          </w:rPr>
          <w:t xml:space="preserve"> od daty podpisania umowy</w:t>
        </w:r>
      </w:ins>
    </w:p>
    <w:p w:rsidR="007E1E30" w:rsidRPr="00D4688D" w:rsidRDefault="007E1E30" w:rsidP="007E1E30">
      <w:pPr>
        <w:pStyle w:val="Akapitzlist"/>
        <w:numPr>
          <w:ilvl w:val="0"/>
          <w:numId w:val="16"/>
        </w:numPr>
        <w:rPr>
          <w:ins w:id="114" w:author="Maciej Flejsierowicz" w:date="2023-10-05T11:09:00Z"/>
          <w:rFonts w:ascii="Arial Narrow" w:hAnsi="Arial Narrow"/>
        </w:rPr>
      </w:pPr>
      <w:ins w:id="115" w:author="Maciej Flejsierowicz" w:date="2023-10-05T11:09:00Z">
        <w:r w:rsidRPr="00D4688D">
          <w:rPr>
            <w:rFonts w:ascii="Arial Narrow" w:hAnsi="Arial Narrow"/>
          </w:rPr>
          <w:t>Wymaga się, by wykonawca zagwarantował dostawę przedmiotu zamówienia własnym lub zorganizowanym we własnym zakresie transportem, na własny koszt i ryzyko.</w:t>
        </w:r>
      </w:ins>
    </w:p>
    <w:p w:rsidR="007E1E30" w:rsidRDefault="007E1E30" w:rsidP="007E1E30">
      <w:pPr>
        <w:pStyle w:val="Akapitzlist"/>
        <w:numPr>
          <w:ilvl w:val="0"/>
          <w:numId w:val="16"/>
        </w:numPr>
        <w:rPr>
          <w:ins w:id="116" w:author="Maciej Flejsierowicz" w:date="2023-10-05T11:09:00Z"/>
          <w:rFonts w:ascii="Arial Narrow" w:hAnsi="Arial Narrow"/>
          <w:color w:val="auto"/>
        </w:rPr>
      </w:pPr>
      <w:ins w:id="117" w:author="Maciej Flejsierowicz" w:date="2023-10-05T11:09:00Z">
        <w:r w:rsidRPr="00173034">
          <w:rPr>
            <w:rFonts w:ascii="Arial Narrow" w:hAnsi="Arial Narrow"/>
            <w:color w:val="auto"/>
          </w:rPr>
          <w:t>Dostawy realizowane będą sukcesywnie, w trakcie trwania umowy, w ilościach i asortymencie zamawianym przez Zamawiającego, w terminie wskazanym w ofercie</w:t>
        </w:r>
        <w:r>
          <w:rPr>
            <w:rFonts w:ascii="Arial Narrow" w:hAnsi="Arial Narrow"/>
            <w:color w:val="auto"/>
          </w:rPr>
          <w:t xml:space="preserve"> (</w:t>
        </w:r>
        <w:proofErr w:type="spellStart"/>
        <w:r>
          <w:rPr>
            <w:rFonts w:ascii="Arial Narrow" w:hAnsi="Arial Narrow"/>
            <w:color w:val="auto"/>
          </w:rPr>
          <w:t>max</w:t>
        </w:r>
        <w:proofErr w:type="spellEnd"/>
        <w:r>
          <w:rPr>
            <w:rFonts w:ascii="Arial Narrow" w:hAnsi="Arial Narrow"/>
            <w:color w:val="auto"/>
          </w:rPr>
          <w:t>. 7 dni roboczych)</w:t>
        </w:r>
        <w:r w:rsidRPr="00173034">
          <w:rPr>
            <w:rFonts w:ascii="Arial Narrow" w:hAnsi="Arial Narrow"/>
            <w:color w:val="auto"/>
          </w:rPr>
          <w:t xml:space="preserve">. UWAGA: </w:t>
        </w:r>
        <w:r w:rsidRPr="007837D2">
          <w:rPr>
            <w:rFonts w:ascii="Arial Narrow" w:hAnsi="Arial Narrow"/>
            <w:b/>
            <w:color w:val="auto"/>
          </w:rPr>
          <w:t>Termin realizacji zamówienia jest jednym z kryteriów ocen ofert</w:t>
        </w:r>
        <w:r w:rsidRPr="00173034">
          <w:rPr>
            <w:rFonts w:ascii="Arial Narrow" w:hAnsi="Arial Narrow"/>
            <w:color w:val="auto"/>
          </w:rPr>
          <w:t xml:space="preserve">. Zamówienia składane będą za pośrednictwem </w:t>
        </w:r>
        <w:proofErr w:type="spellStart"/>
        <w:r w:rsidRPr="00173034">
          <w:rPr>
            <w:rFonts w:ascii="Arial Narrow" w:hAnsi="Arial Narrow"/>
            <w:color w:val="auto"/>
          </w:rPr>
          <w:t>faxu</w:t>
        </w:r>
        <w:proofErr w:type="spellEnd"/>
        <w:r w:rsidRPr="00173034">
          <w:rPr>
            <w:rFonts w:ascii="Arial Narrow" w:hAnsi="Arial Narrow"/>
            <w:color w:val="auto"/>
          </w:rPr>
          <w:t xml:space="preserve"> pod numerem wskazanym na formularzu ofertowym lub e-mailem na adres wskazany w ofercie.</w:t>
        </w:r>
      </w:ins>
    </w:p>
    <w:p w:rsidR="007E1E30" w:rsidRPr="00173034" w:rsidRDefault="007E1E30" w:rsidP="007E1E30">
      <w:pPr>
        <w:pStyle w:val="Akapitzlist"/>
        <w:numPr>
          <w:ilvl w:val="0"/>
          <w:numId w:val="16"/>
        </w:numPr>
        <w:rPr>
          <w:ins w:id="118" w:author="Maciej Flejsierowicz" w:date="2023-10-05T11:09:00Z"/>
          <w:rFonts w:ascii="Arial Narrow" w:hAnsi="Arial Narrow"/>
          <w:color w:val="auto"/>
        </w:rPr>
      </w:pPr>
      <w:ins w:id="119" w:author="Maciej Flejsierowicz" w:date="2023-10-05T11:09:00Z">
        <w:r w:rsidRPr="00D4688D">
          <w:rPr>
            <w:rFonts w:ascii="Arial Narrow" w:hAnsi="Arial Narrow"/>
          </w:rPr>
          <w:t xml:space="preserve">Szczegółowe warunki dostawy reguluje umowa, której wymagana treść stanowi załącznik nr </w:t>
        </w:r>
        <w:r>
          <w:rPr>
            <w:rFonts w:ascii="Arial Narrow" w:hAnsi="Arial Narrow"/>
          </w:rPr>
          <w:t>4</w:t>
        </w:r>
        <w:r w:rsidRPr="00D4688D">
          <w:rPr>
            <w:rFonts w:ascii="Arial Narrow" w:hAnsi="Arial Narrow"/>
          </w:rPr>
          <w:t xml:space="preserve"> do niniejszej specyfikacji.</w:t>
        </w:r>
      </w:ins>
    </w:p>
    <w:p w:rsidR="00000000" w:rsidRDefault="00A260A2">
      <w:pPr>
        <w:pStyle w:val="Akapitzlist"/>
        <w:numPr>
          <w:ilvl w:val="0"/>
          <w:numId w:val="0"/>
        </w:numPr>
        <w:rPr>
          <w:del w:id="120" w:author="Maciej Flejsierowicz" w:date="2023-10-05T11:09:00Z"/>
          <w:rFonts w:ascii="Arial Narrow" w:hAnsi="Arial Narrow"/>
        </w:rPr>
        <w:pPrChange w:id="121" w:author="Maciej Flejsierowicz" w:date="2023-10-05T11:09:00Z">
          <w:pPr>
            <w:pStyle w:val="Akapitzlist"/>
            <w:numPr>
              <w:numId w:val="16"/>
            </w:numPr>
          </w:pPr>
        </w:pPrChange>
      </w:pPr>
      <w:del w:id="122" w:author="Maciej Flejsierowicz" w:date="2023-10-05T11:09:00Z">
        <w:r w:rsidRPr="00A260A2" w:rsidDel="007E1E30">
          <w:rPr>
            <w:rFonts w:ascii="Arial Narrow" w:hAnsi="Arial Narrow"/>
          </w:rPr>
          <w:delText>Wymagany termin realizacji zamówienia</w:delText>
        </w:r>
        <w:r w:rsidR="00F8715F" w:rsidDel="007E1E30">
          <w:rPr>
            <w:rFonts w:ascii="Arial Narrow" w:hAnsi="Arial Narrow"/>
          </w:rPr>
          <w:delText>:</w:delText>
        </w:r>
        <w:r w:rsidR="00173034" w:rsidDel="007E1E30">
          <w:rPr>
            <w:rFonts w:ascii="Arial Narrow" w:hAnsi="Arial Narrow"/>
          </w:rPr>
          <w:delText xml:space="preserve"> </w:delText>
        </w:r>
        <w:r w:rsidR="00A655C0" w:rsidDel="007E1E30">
          <w:rPr>
            <w:rFonts w:ascii="Arial Narrow" w:hAnsi="Arial Narrow"/>
          </w:rPr>
          <w:delText xml:space="preserve">do dnia </w:delText>
        </w:r>
        <w:r w:rsidR="00AB22DD" w:rsidDel="007E1E30">
          <w:rPr>
            <w:rFonts w:ascii="Arial Narrow" w:hAnsi="Arial Narrow"/>
          </w:rPr>
          <w:delText>20</w:delText>
        </w:r>
        <w:r w:rsidR="00A655C0" w:rsidDel="007E1E30">
          <w:rPr>
            <w:rFonts w:ascii="Arial Narrow" w:hAnsi="Arial Narrow"/>
          </w:rPr>
          <w:delText xml:space="preserve"> </w:delText>
        </w:r>
        <w:r w:rsidR="00C42C9C" w:rsidDel="007E1E30">
          <w:rPr>
            <w:rFonts w:ascii="Arial Narrow" w:hAnsi="Arial Narrow"/>
          </w:rPr>
          <w:delText>października</w:delText>
        </w:r>
        <w:r w:rsidR="00A655C0" w:rsidDel="007E1E30">
          <w:rPr>
            <w:rFonts w:ascii="Arial Narrow" w:hAnsi="Arial Narrow"/>
          </w:rPr>
          <w:delText xml:space="preserve"> 202</w:delText>
        </w:r>
        <w:r w:rsidR="00C42C9C" w:rsidDel="007E1E30">
          <w:rPr>
            <w:rFonts w:ascii="Arial Narrow" w:hAnsi="Arial Narrow"/>
          </w:rPr>
          <w:delText>3</w:delText>
        </w:r>
        <w:r w:rsidR="00A655C0" w:rsidDel="007E1E30">
          <w:rPr>
            <w:rFonts w:ascii="Arial Narrow" w:hAnsi="Arial Narrow"/>
          </w:rPr>
          <w:delText xml:space="preserve"> roku</w:delText>
        </w:r>
        <w:r w:rsidR="00C42C9C" w:rsidDel="007E1E30">
          <w:rPr>
            <w:rFonts w:ascii="Arial Narrow" w:hAnsi="Arial Narrow"/>
          </w:rPr>
          <w:delText>.</w:delText>
        </w:r>
      </w:del>
    </w:p>
    <w:p w:rsidR="00000000" w:rsidRDefault="00905E97">
      <w:pPr>
        <w:pStyle w:val="Akapitzlist"/>
        <w:numPr>
          <w:ilvl w:val="0"/>
          <w:numId w:val="0"/>
        </w:numPr>
        <w:rPr>
          <w:del w:id="123" w:author="Maciej Flejsierowicz" w:date="2023-10-05T11:09:00Z"/>
          <w:rFonts w:ascii="Arial Narrow" w:hAnsi="Arial Narrow"/>
        </w:rPr>
        <w:pPrChange w:id="124" w:author="Maciej Flejsierowicz" w:date="2023-10-05T11:09:00Z">
          <w:pPr>
            <w:pStyle w:val="Akapitzlist"/>
            <w:numPr>
              <w:numId w:val="16"/>
            </w:numPr>
          </w:pPr>
        </w:pPrChange>
      </w:pPr>
      <w:del w:id="125" w:author="Maciej Flejsierowicz" w:date="2023-10-05T11:09:00Z">
        <w:r w:rsidRPr="00905E97" w:rsidDel="007E1E30">
          <w:rPr>
            <w:rFonts w:ascii="Arial Narrow" w:hAnsi="Arial Narrow"/>
          </w:rPr>
          <w:delText>Dostarczony sprzęt musi być nowy i wyprodukowany nie wcześniej, niż 6 miesięcy przed dostawą. Zamawiający zastrzega sobie możliwość weryfikacji u producenta sprzętu legalności oprogramowania oraz żądanych trybów serwisu. Na żądanie Zamawiającego, Wykonawca będzie zobowiązany do dostarczenia oświadczenia producenta o spełnieniu wymogów SWZ. Wykonawca ponosi wszelkie koszty związane z dostarczeniem sprzętu i oprogramowania do siedziby Zamawiającego.</w:delText>
        </w:r>
      </w:del>
    </w:p>
    <w:p w:rsidR="00000000" w:rsidRDefault="00905E97">
      <w:pPr>
        <w:pStyle w:val="Akapitzlist"/>
        <w:numPr>
          <w:ilvl w:val="0"/>
          <w:numId w:val="0"/>
        </w:numPr>
        <w:rPr>
          <w:del w:id="126" w:author="Maciej Flejsierowicz" w:date="2023-10-05T11:09:00Z"/>
          <w:rFonts w:ascii="Arial Narrow" w:hAnsi="Arial Narrow"/>
        </w:rPr>
        <w:pPrChange w:id="127" w:author="Maciej Flejsierowicz" w:date="2023-10-05T11:09:00Z">
          <w:pPr>
            <w:pStyle w:val="Akapitzlist"/>
            <w:numPr>
              <w:numId w:val="16"/>
            </w:numPr>
          </w:pPr>
        </w:pPrChange>
      </w:pPr>
      <w:del w:id="128" w:author="Maciej Flejsierowicz" w:date="2023-10-05T11:09:00Z">
        <w:r w:rsidRPr="00905E97" w:rsidDel="007E1E30">
          <w:rPr>
            <w:rFonts w:ascii="Arial Narrow" w:hAnsi="Arial Narrow"/>
          </w:rPr>
          <w:delText xml:space="preserve">Oferowane produkty muszą posiadać minimum 12 miesięczne wsparcie producenta w zakresie zgłaszania problemów technicznych oraz dostępu do poprawek i uaktualnień systemu. W okresie wsparcia </w:delText>
        </w:r>
        <w:r w:rsidRPr="00905E97" w:rsidDel="007E1E30">
          <w:rPr>
            <w:rFonts w:ascii="Arial Narrow" w:hAnsi="Arial Narrow"/>
          </w:rPr>
          <w:lastRenderedPageBreak/>
          <w:delText>Zamawiający musi mieć prawo do bezpłatnej aktualizacji do najnowszej wersji produktów, jeżeli zostaną one opublikowane przez producenta dostarczonego sprzętu i oprogramowania.</w:delText>
        </w:r>
      </w:del>
    </w:p>
    <w:p w:rsidR="00000000" w:rsidRDefault="00905E97">
      <w:pPr>
        <w:pStyle w:val="Akapitzlist"/>
        <w:numPr>
          <w:ilvl w:val="0"/>
          <w:numId w:val="0"/>
        </w:numPr>
        <w:rPr>
          <w:del w:id="129" w:author="Maciej Flejsierowicz" w:date="2023-10-05T11:09:00Z"/>
          <w:rFonts w:ascii="Arial Narrow" w:hAnsi="Arial Narrow"/>
        </w:rPr>
        <w:pPrChange w:id="130" w:author="Maciej Flejsierowicz" w:date="2023-10-05T11:09:00Z">
          <w:pPr>
            <w:pStyle w:val="Akapitzlist"/>
            <w:numPr>
              <w:numId w:val="16"/>
            </w:numPr>
          </w:pPr>
        </w:pPrChange>
      </w:pPr>
      <w:del w:id="131" w:author="Maciej Flejsierowicz" w:date="2023-10-05T11:09:00Z">
        <w:r w:rsidRPr="00905E97" w:rsidDel="007E1E30">
          <w:rPr>
            <w:rFonts w:ascii="Arial Narrow" w:hAnsi="Arial Narrow"/>
          </w:rPr>
          <w:delText xml:space="preserve">Gwarancja liczona od dnia podpisania końcowego protokołu zdawczo-odbiorczego bez zastrzeżeń potwierdzającego dostarczenie sprzętu oraz jego montaż w siedzibie Zamawiającego i uruchomienia całego opisanego systemu. </w:delText>
        </w:r>
      </w:del>
    </w:p>
    <w:p w:rsidR="00000000" w:rsidRDefault="00905E97">
      <w:pPr>
        <w:pStyle w:val="Akapitzlist"/>
        <w:numPr>
          <w:ilvl w:val="0"/>
          <w:numId w:val="0"/>
        </w:numPr>
        <w:rPr>
          <w:del w:id="132" w:author="Maciej Flejsierowicz" w:date="2023-10-05T11:09:00Z"/>
          <w:rFonts w:ascii="Arial Narrow" w:hAnsi="Arial Narrow"/>
        </w:rPr>
        <w:pPrChange w:id="133" w:author="Maciej Flejsierowicz" w:date="2023-10-05T11:09:00Z">
          <w:pPr>
            <w:pStyle w:val="Akapitzlist"/>
            <w:numPr>
              <w:numId w:val="16"/>
            </w:numPr>
          </w:pPr>
        </w:pPrChange>
      </w:pPr>
      <w:del w:id="134" w:author="Maciej Flejsierowicz" w:date="2023-10-05T11:09:00Z">
        <w:r w:rsidRPr="00905E97" w:rsidDel="007E1E30">
          <w:rPr>
            <w:rFonts w:ascii="Arial Narrow" w:hAnsi="Arial Narrow"/>
          </w:rPr>
          <w:delText xml:space="preserve">Koszt dojazdu przedstawicieli Wykonawcy i serwisu do siedziby Zamawiającego na koszt Wykonawcy. </w:delText>
        </w:r>
      </w:del>
    </w:p>
    <w:p w:rsidR="00000000" w:rsidRDefault="00905E97">
      <w:pPr>
        <w:pStyle w:val="Akapitzlist"/>
        <w:numPr>
          <w:ilvl w:val="0"/>
          <w:numId w:val="0"/>
        </w:numPr>
        <w:rPr>
          <w:del w:id="135" w:author="Maciej Flejsierowicz" w:date="2023-10-05T11:09:00Z"/>
          <w:rFonts w:ascii="Arial Narrow" w:hAnsi="Arial Narrow"/>
        </w:rPr>
        <w:pPrChange w:id="136" w:author="Maciej Flejsierowicz" w:date="2023-10-05T11:09:00Z">
          <w:pPr>
            <w:pStyle w:val="Akapitzlist"/>
            <w:numPr>
              <w:numId w:val="16"/>
            </w:numPr>
          </w:pPr>
        </w:pPrChange>
      </w:pPr>
      <w:del w:id="137" w:author="Maciej Flejsierowicz" w:date="2023-10-05T11:09:00Z">
        <w:r w:rsidRPr="00905E97" w:rsidDel="007E1E30">
          <w:rPr>
            <w:rFonts w:ascii="Arial Narrow" w:hAnsi="Arial Narrow"/>
          </w:rPr>
          <w:delText>W cenie oferty wliczone są transport, opakowanie, czynności związane z przygotowaniem dostawy, ubezpieczeniem, przesyłką.</w:delText>
        </w:r>
      </w:del>
    </w:p>
    <w:p w:rsidR="00000000" w:rsidRDefault="00905E97">
      <w:pPr>
        <w:pStyle w:val="Akapitzlist"/>
        <w:numPr>
          <w:ilvl w:val="0"/>
          <w:numId w:val="0"/>
        </w:numPr>
        <w:rPr>
          <w:del w:id="138" w:author="Maciej Flejsierowicz" w:date="2023-10-05T11:09:00Z"/>
          <w:rFonts w:ascii="Arial Narrow" w:hAnsi="Arial Narrow"/>
        </w:rPr>
        <w:pPrChange w:id="139" w:author="Maciej Flejsierowicz" w:date="2023-10-05T11:09:00Z">
          <w:pPr>
            <w:pStyle w:val="Akapitzlist"/>
            <w:numPr>
              <w:numId w:val="16"/>
            </w:numPr>
          </w:pPr>
        </w:pPrChange>
      </w:pPr>
      <w:del w:id="140" w:author="Maciej Flejsierowicz" w:date="2023-10-05T11:09:00Z">
        <w:r w:rsidRPr="00905E97" w:rsidDel="007E1E30">
          <w:rPr>
            <w:rFonts w:ascii="Arial Narrow" w:hAnsi="Arial Narrow"/>
          </w:rPr>
          <w:delText>Wszystkie prace instalacyjne i konfiguracyjne muszą być przeprowadzane w taki sposób, aby nie zakłócić pracy Zamawiającego. Wykonawca realizować będzie prace stanowiące przedmiot niniejszej umowy w dniach od poniedziałku do piątku w godzinach od 7</w:delText>
        </w:r>
        <w:r w:rsidRPr="00905E97" w:rsidDel="007E1E30">
          <w:rPr>
            <w:rFonts w:ascii="Arial Narrow" w:hAnsi="Arial Narrow"/>
            <w:vertAlign w:val="superscript"/>
          </w:rPr>
          <w:delText>30</w:delText>
        </w:r>
        <w:r w:rsidRPr="00905E97" w:rsidDel="007E1E30">
          <w:rPr>
            <w:rFonts w:ascii="Arial Narrow" w:hAnsi="Arial Narrow"/>
          </w:rPr>
          <w:delText xml:space="preserve"> – 15</w:delText>
        </w:r>
        <w:r w:rsidRPr="00905E97" w:rsidDel="007E1E30">
          <w:rPr>
            <w:rFonts w:ascii="Arial Narrow" w:hAnsi="Arial Narrow"/>
            <w:vertAlign w:val="superscript"/>
          </w:rPr>
          <w:delText>00</w:delText>
        </w:r>
        <w:r w:rsidRPr="00905E97" w:rsidDel="007E1E30">
          <w:rPr>
            <w:rFonts w:ascii="Arial Narrow" w:hAnsi="Arial Narrow"/>
          </w:rPr>
          <w:delText>. Za zgodą i wiedzą Zamawiającego, prace wykonywać można w innych dniach i godzinach. Konieczność wykonania prac w poszczególnych jednostkach organizacyjnych Zamawiającego należy zgłaszać Zamawiającemu najpóźniej do 3 dni roboczych przed podjęciem tych prac do godziny 10</w:delText>
        </w:r>
        <w:r w:rsidRPr="00905E97" w:rsidDel="007E1E30">
          <w:rPr>
            <w:rFonts w:ascii="Arial Narrow" w:hAnsi="Arial Narrow"/>
            <w:vertAlign w:val="superscript"/>
          </w:rPr>
          <w:delText>00</w:delText>
        </w:r>
        <w:r w:rsidRPr="00905E97" w:rsidDel="007E1E30">
          <w:rPr>
            <w:rFonts w:ascii="Arial Narrow" w:hAnsi="Arial Narrow"/>
          </w:rPr>
          <w:delText>. Należy podać charakter planowanych robót, obszar oraz przewidywany czas ich trwania.</w:delText>
        </w:r>
      </w:del>
    </w:p>
    <w:p w:rsidR="00000000" w:rsidRDefault="00905E97">
      <w:pPr>
        <w:pStyle w:val="Akapitzlist"/>
        <w:numPr>
          <w:ilvl w:val="0"/>
          <w:numId w:val="0"/>
        </w:numPr>
        <w:rPr>
          <w:del w:id="141" w:author="Maciej Flejsierowicz" w:date="2023-10-05T11:09:00Z"/>
          <w:rFonts w:ascii="Arial Narrow" w:hAnsi="Arial Narrow"/>
        </w:rPr>
        <w:pPrChange w:id="142" w:author="Maciej Flejsierowicz" w:date="2023-10-05T11:09:00Z">
          <w:pPr>
            <w:pStyle w:val="Akapitzlist"/>
            <w:numPr>
              <w:numId w:val="16"/>
            </w:numPr>
          </w:pPr>
        </w:pPrChange>
      </w:pPr>
      <w:del w:id="143" w:author="Maciej Flejsierowicz" w:date="2023-10-05T11:09:00Z">
        <w:r w:rsidDel="007E1E30">
          <w:rPr>
            <w:rFonts w:ascii="Arial Narrow" w:hAnsi="Arial Narrow"/>
          </w:rPr>
          <w:delText>Prace instalacyjne:</w:delText>
        </w:r>
      </w:del>
    </w:p>
    <w:p w:rsidR="00000000" w:rsidRDefault="00905E97">
      <w:pPr>
        <w:pStyle w:val="Default"/>
        <w:widowControl/>
        <w:suppressAutoHyphens w:val="0"/>
        <w:autoSpaceDE w:val="0"/>
        <w:autoSpaceDN w:val="0"/>
        <w:adjustRightInd w:val="0"/>
        <w:spacing w:before="0" w:line="360" w:lineRule="auto"/>
        <w:ind w:left="0" w:firstLine="0"/>
        <w:rPr>
          <w:del w:id="144" w:author="Maciej Flejsierowicz" w:date="2023-10-05T11:09:00Z"/>
          <w:rFonts w:ascii="Arial Narrow" w:hAnsi="Arial Narrow"/>
        </w:rPr>
        <w:pPrChange w:id="145" w:author="Maciej Flejsierowicz" w:date="2023-10-05T11:09:00Z">
          <w:pPr>
            <w:pStyle w:val="Default"/>
            <w:widowControl/>
            <w:numPr>
              <w:numId w:val="30"/>
            </w:numPr>
            <w:suppressAutoHyphens w:val="0"/>
            <w:autoSpaceDE w:val="0"/>
            <w:autoSpaceDN w:val="0"/>
            <w:adjustRightInd w:val="0"/>
            <w:spacing w:before="0" w:line="360" w:lineRule="auto"/>
            <w:ind w:left="714" w:hanging="360"/>
          </w:pPr>
        </w:pPrChange>
      </w:pPr>
      <w:del w:id="146" w:author="Maciej Flejsierowicz" w:date="2023-10-05T11:09:00Z">
        <w:r w:rsidRPr="00905E97" w:rsidDel="007E1E30">
          <w:rPr>
            <w:rFonts w:ascii="Arial Narrow" w:hAnsi="Arial Narrow"/>
          </w:rPr>
          <w:delText xml:space="preserve">Prace obejmą proces fizycznej instalacji i konfigurację urządzeń sieciowych oraz urządzeń backupu dostarczonych przez Wykonawcę. </w:delText>
        </w:r>
      </w:del>
    </w:p>
    <w:p w:rsidR="00000000" w:rsidRDefault="00905E97">
      <w:pPr>
        <w:pStyle w:val="Default"/>
        <w:widowControl/>
        <w:suppressAutoHyphens w:val="0"/>
        <w:autoSpaceDE w:val="0"/>
        <w:autoSpaceDN w:val="0"/>
        <w:adjustRightInd w:val="0"/>
        <w:spacing w:before="0" w:line="360" w:lineRule="auto"/>
        <w:ind w:left="0" w:firstLine="0"/>
        <w:rPr>
          <w:del w:id="147" w:author="Maciej Flejsierowicz" w:date="2023-10-05T11:09:00Z"/>
          <w:rFonts w:ascii="Arial Narrow" w:hAnsi="Arial Narrow"/>
        </w:rPr>
        <w:pPrChange w:id="148" w:author="Maciej Flejsierowicz" w:date="2023-10-05T11:09:00Z">
          <w:pPr>
            <w:pStyle w:val="Default"/>
            <w:widowControl/>
            <w:numPr>
              <w:numId w:val="30"/>
            </w:numPr>
            <w:suppressAutoHyphens w:val="0"/>
            <w:autoSpaceDE w:val="0"/>
            <w:autoSpaceDN w:val="0"/>
            <w:adjustRightInd w:val="0"/>
            <w:spacing w:before="0" w:line="360" w:lineRule="auto"/>
            <w:ind w:left="714" w:hanging="360"/>
          </w:pPr>
        </w:pPrChange>
      </w:pPr>
      <w:del w:id="149" w:author="Maciej Flejsierowicz" w:date="2023-10-05T11:09:00Z">
        <w:r w:rsidRPr="00905E97" w:rsidDel="007E1E30">
          <w:rPr>
            <w:rFonts w:ascii="Arial Narrow" w:hAnsi="Arial Narrow"/>
          </w:rPr>
          <w:delText>Oprogramowanie dostarczone wraz z urządzeniami musi zostać zainstalowane i skonfigurowane przez Wykonawcę</w:delText>
        </w:r>
      </w:del>
    </w:p>
    <w:p w:rsidR="00000000" w:rsidRDefault="00905E97">
      <w:pPr>
        <w:pStyle w:val="Default"/>
        <w:widowControl/>
        <w:suppressAutoHyphens w:val="0"/>
        <w:autoSpaceDE w:val="0"/>
        <w:autoSpaceDN w:val="0"/>
        <w:adjustRightInd w:val="0"/>
        <w:spacing w:before="0" w:line="360" w:lineRule="auto"/>
        <w:ind w:left="0" w:firstLine="0"/>
        <w:rPr>
          <w:del w:id="150" w:author="Maciej Flejsierowicz" w:date="2023-10-05T11:09:00Z"/>
          <w:rFonts w:ascii="Arial Narrow" w:hAnsi="Arial Narrow"/>
        </w:rPr>
        <w:pPrChange w:id="151" w:author="Maciej Flejsierowicz" w:date="2023-10-05T11:09:00Z">
          <w:pPr>
            <w:pStyle w:val="Default"/>
            <w:widowControl/>
            <w:numPr>
              <w:numId w:val="30"/>
            </w:numPr>
            <w:suppressAutoHyphens w:val="0"/>
            <w:autoSpaceDE w:val="0"/>
            <w:autoSpaceDN w:val="0"/>
            <w:adjustRightInd w:val="0"/>
            <w:spacing w:before="0" w:line="360" w:lineRule="auto"/>
            <w:ind w:left="714" w:hanging="360"/>
          </w:pPr>
        </w:pPrChange>
      </w:pPr>
      <w:del w:id="152" w:author="Maciej Flejsierowicz" w:date="2023-10-05T11:09:00Z">
        <w:r w:rsidRPr="00905E97" w:rsidDel="007E1E30">
          <w:rPr>
            <w:rFonts w:ascii="Arial Narrow" w:hAnsi="Arial Narrow"/>
          </w:rPr>
          <w:delText xml:space="preserve">Nie dopuszcza się dostawy urządzeń </w:delText>
        </w:r>
      </w:del>
      <w:ins w:id="153" w:author="Admin" w:date="2023-09-05T15:02:00Z">
        <w:del w:id="154" w:author="Maciej Flejsierowicz" w:date="2023-10-05T11:09:00Z">
          <w:r w:rsidR="00885ED3" w:rsidDel="007E1E30">
            <w:rPr>
              <w:rFonts w:ascii="Arial Narrow" w:hAnsi="Arial Narrow"/>
            </w:rPr>
            <w:delText>typu przełącznik</w:delText>
          </w:r>
        </w:del>
      </w:ins>
      <w:del w:id="155" w:author="Maciej Flejsierowicz" w:date="2023-10-05T11:09:00Z">
        <w:r w:rsidRPr="00905E97" w:rsidDel="007E1E30">
          <w:rPr>
            <w:rFonts w:ascii="Arial Narrow" w:hAnsi="Arial Narrow"/>
          </w:rPr>
          <w:delText>siecio</w:delText>
        </w:r>
        <w:r w:rsidR="00885ED3" w:rsidDel="007E1E30">
          <w:rPr>
            <w:rFonts w:ascii="Arial Narrow" w:hAnsi="Arial Narrow"/>
          </w:rPr>
          <w:delText>wych</w:delText>
        </w:r>
      </w:del>
      <w:ins w:id="156" w:author="Admin" w:date="2023-09-05T15:02:00Z">
        <w:del w:id="157" w:author="Maciej Flejsierowicz" w:date="2023-10-05T11:09:00Z">
          <w:r w:rsidR="00885ED3" w:rsidDel="007E1E30">
            <w:rPr>
              <w:rFonts w:ascii="Arial Narrow" w:hAnsi="Arial Narrow"/>
            </w:rPr>
            <w:delText xml:space="preserve"> pochodzący</w:delText>
          </w:r>
        </w:del>
      </w:ins>
      <w:ins w:id="158" w:author="Admin" w:date="2023-09-05T15:03:00Z">
        <w:del w:id="159" w:author="Maciej Flejsierowicz" w:date="2023-10-05T11:09:00Z">
          <w:r w:rsidR="00885ED3" w:rsidDel="007E1E30">
            <w:rPr>
              <w:rFonts w:ascii="Arial Narrow" w:hAnsi="Arial Narrow"/>
            </w:rPr>
            <w:delText>ch</w:delText>
          </w:r>
        </w:del>
      </w:ins>
      <w:del w:id="160" w:author="Maciej Flejsierowicz" w:date="2023-10-05T11:09:00Z">
        <w:r w:rsidRPr="00905E97" w:rsidDel="007E1E30">
          <w:rPr>
            <w:rFonts w:ascii="Arial Narrow" w:hAnsi="Arial Narrow"/>
          </w:rPr>
          <w:delText xml:space="preserve"> różnych producentów, wszystkie urządzenia musza pochodzić od jednego producenta wraz z odpowiednim dedykowanym system</w:delText>
        </w:r>
      </w:del>
      <w:ins w:id="161" w:author="Admin" w:date="2023-09-05T15:03:00Z">
        <w:del w:id="162" w:author="Maciej Flejsierowicz" w:date="2023-10-05T11:09:00Z">
          <w:r w:rsidR="00885ED3" w:rsidDel="007E1E30">
            <w:rPr>
              <w:rFonts w:ascii="Arial Narrow" w:hAnsi="Arial Narrow"/>
            </w:rPr>
            <w:delText>em</w:delText>
          </w:r>
        </w:del>
      </w:ins>
      <w:del w:id="163" w:author="Maciej Flejsierowicz" w:date="2023-10-05T11:09:00Z">
        <w:r w:rsidRPr="00905E97" w:rsidDel="007E1E30">
          <w:rPr>
            <w:rFonts w:ascii="Arial Narrow" w:hAnsi="Arial Narrow"/>
          </w:rPr>
          <w:delText xml:space="preserve"> do zarządzenia spełniającym minimalne wymagania opisu przedmiotu zamówienia</w:delText>
        </w:r>
      </w:del>
    </w:p>
    <w:p w:rsidR="00000000" w:rsidRDefault="00905E97">
      <w:pPr>
        <w:pStyle w:val="Default"/>
        <w:widowControl/>
        <w:suppressAutoHyphens w:val="0"/>
        <w:autoSpaceDE w:val="0"/>
        <w:autoSpaceDN w:val="0"/>
        <w:adjustRightInd w:val="0"/>
        <w:spacing w:before="0" w:line="360" w:lineRule="auto"/>
        <w:ind w:left="0" w:firstLine="0"/>
        <w:rPr>
          <w:del w:id="164" w:author="Maciej Flejsierowicz" w:date="2023-10-05T11:09:00Z"/>
          <w:rFonts w:ascii="Arial Narrow" w:hAnsi="Arial Narrow"/>
        </w:rPr>
        <w:pPrChange w:id="165" w:author="Maciej Flejsierowicz" w:date="2023-10-05T11:09:00Z">
          <w:pPr>
            <w:pStyle w:val="Default"/>
            <w:widowControl/>
            <w:numPr>
              <w:numId w:val="30"/>
            </w:numPr>
            <w:suppressAutoHyphens w:val="0"/>
            <w:autoSpaceDE w:val="0"/>
            <w:autoSpaceDN w:val="0"/>
            <w:adjustRightInd w:val="0"/>
            <w:spacing w:before="0" w:line="360" w:lineRule="auto"/>
            <w:ind w:left="714" w:hanging="360"/>
          </w:pPr>
        </w:pPrChange>
      </w:pPr>
      <w:del w:id="166" w:author="Maciej Flejsierowicz" w:date="2023-10-05T11:09:00Z">
        <w:r w:rsidRPr="00905E97" w:rsidDel="007E1E30">
          <w:rPr>
            <w:rFonts w:ascii="Arial Narrow" w:hAnsi="Arial Narrow"/>
          </w:rPr>
          <w:delText>Do  istniejącego  przełącznika światłowodowego (znajdującego się w posiadaniu Zamawiającego) należy podłączyć drugi identyczny  1 przełącznik światłowodowy zgodnie z wymaganiami technicznymi określonymi w opisie przedmiotu zamówienia</w:delText>
        </w:r>
      </w:del>
    </w:p>
    <w:p w:rsidR="00000000" w:rsidRDefault="00905E97">
      <w:pPr>
        <w:pStyle w:val="Default"/>
        <w:widowControl/>
        <w:suppressAutoHyphens w:val="0"/>
        <w:autoSpaceDE w:val="0"/>
        <w:autoSpaceDN w:val="0"/>
        <w:adjustRightInd w:val="0"/>
        <w:spacing w:before="0" w:line="360" w:lineRule="auto"/>
        <w:ind w:left="0" w:firstLine="0"/>
        <w:rPr>
          <w:del w:id="167" w:author="Maciej Flejsierowicz" w:date="2023-10-05T11:09:00Z"/>
          <w:rFonts w:ascii="Arial Narrow" w:hAnsi="Arial Narrow"/>
        </w:rPr>
        <w:pPrChange w:id="168" w:author="Maciej Flejsierowicz" w:date="2023-10-05T11:09:00Z">
          <w:pPr>
            <w:pStyle w:val="Default"/>
            <w:widowControl/>
            <w:numPr>
              <w:numId w:val="30"/>
            </w:numPr>
            <w:suppressAutoHyphens w:val="0"/>
            <w:autoSpaceDE w:val="0"/>
            <w:autoSpaceDN w:val="0"/>
            <w:adjustRightInd w:val="0"/>
            <w:spacing w:before="0" w:line="360" w:lineRule="auto"/>
            <w:ind w:left="714" w:hanging="360"/>
          </w:pPr>
        </w:pPrChange>
      </w:pPr>
      <w:del w:id="169" w:author="Maciej Flejsierowicz" w:date="2023-10-05T11:09:00Z">
        <w:r w:rsidRPr="00905E97" w:rsidDel="007E1E30">
          <w:rPr>
            <w:rFonts w:ascii="Arial Narrow" w:hAnsi="Arial Narrow"/>
          </w:rPr>
          <w:delText>Utworzenie redundantnych połączeń pomiędzy przełącznikiem światłowodowym, a wszystkimi istniejącymi urządzeniami dystrybucyjnymi w budynkach  Zamawiającego (Szpital w Ciborzu)</w:delText>
        </w:r>
      </w:del>
    </w:p>
    <w:p w:rsidR="00000000" w:rsidRDefault="00905E97">
      <w:pPr>
        <w:pStyle w:val="Default"/>
        <w:widowControl/>
        <w:suppressAutoHyphens w:val="0"/>
        <w:autoSpaceDE w:val="0"/>
        <w:autoSpaceDN w:val="0"/>
        <w:adjustRightInd w:val="0"/>
        <w:spacing w:before="0" w:line="360" w:lineRule="auto"/>
        <w:ind w:left="0" w:firstLine="0"/>
        <w:rPr>
          <w:del w:id="170" w:author="Maciej Flejsierowicz" w:date="2023-10-05T11:09:00Z"/>
          <w:rFonts w:ascii="Arial Narrow" w:hAnsi="Arial Narrow"/>
        </w:rPr>
        <w:pPrChange w:id="171" w:author="Maciej Flejsierowicz" w:date="2023-10-05T11:09:00Z">
          <w:pPr>
            <w:pStyle w:val="Default"/>
            <w:widowControl/>
            <w:numPr>
              <w:numId w:val="30"/>
            </w:numPr>
            <w:suppressAutoHyphens w:val="0"/>
            <w:autoSpaceDE w:val="0"/>
            <w:autoSpaceDN w:val="0"/>
            <w:adjustRightInd w:val="0"/>
            <w:spacing w:before="0" w:line="360" w:lineRule="auto"/>
            <w:ind w:left="714" w:hanging="360"/>
          </w:pPr>
        </w:pPrChange>
      </w:pPr>
      <w:del w:id="172" w:author="Maciej Flejsierowicz" w:date="2023-10-05T11:09:00Z">
        <w:r w:rsidRPr="00905E97" w:rsidDel="007E1E30">
          <w:rPr>
            <w:rFonts w:ascii="Arial Narrow" w:hAnsi="Arial Narrow"/>
          </w:rPr>
          <w:delText>Konfiguracja przełącznika sieciowego musi zostać zrealizowana wraz z podziałem na segmenty i  terminacją na urządzeniach UTM</w:delText>
        </w:r>
      </w:del>
    </w:p>
    <w:p w:rsidR="00000000" w:rsidRDefault="00905E97">
      <w:pPr>
        <w:pStyle w:val="Default"/>
        <w:widowControl/>
        <w:suppressAutoHyphens w:val="0"/>
        <w:autoSpaceDE w:val="0"/>
        <w:autoSpaceDN w:val="0"/>
        <w:adjustRightInd w:val="0"/>
        <w:spacing w:before="0" w:line="360" w:lineRule="auto"/>
        <w:ind w:left="0" w:firstLine="0"/>
        <w:rPr>
          <w:del w:id="173" w:author="Maciej Flejsierowicz" w:date="2023-10-05T11:09:00Z"/>
          <w:rFonts w:ascii="Arial Narrow" w:hAnsi="Arial Narrow"/>
        </w:rPr>
        <w:pPrChange w:id="174" w:author="Maciej Flejsierowicz" w:date="2023-10-05T11:09:00Z">
          <w:pPr>
            <w:pStyle w:val="Default"/>
            <w:widowControl/>
            <w:numPr>
              <w:numId w:val="30"/>
            </w:numPr>
            <w:suppressAutoHyphens w:val="0"/>
            <w:autoSpaceDE w:val="0"/>
            <w:autoSpaceDN w:val="0"/>
            <w:adjustRightInd w:val="0"/>
            <w:spacing w:before="0" w:line="360" w:lineRule="auto"/>
            <w:ind w:left="714" w:hanging="360"/>
          </w:pPr>
        </w:pPrChange>
      </w:pPr>
      <w:del w:id="175" w:author="Maciej Flejsierowicz" w:date="2023-10-05T11:09:00Z">
        <w:r w:rsidRPr="00905E97" w:rsidDel="007E1E30">
          <w:rPr>
            <w:rFonts w:ascii="Arial Narrow" w:hAnsi="Arial Narrow"/>
          </w:rPr>
          <w:delText>Dołożenie przełącznika nastąpi po zaakceptowaniu projektu technicznego przez Zamawiającego</w:delText>
        </w:r>
      </w:del>
    </w:p>
    <w:p w:rsidR="00000000" w:rsidRDefault="00905E97">
      <w:pPr>
        <w:pStyle w:val="Default"/>
        <w:widowControl/>
        <w:suppressAutoHyphens w:val="0"/>
        <w:autoSpaceDE w:val="0"/>
        <w:autoSpaceDN w:val="0"/>
        <w:adjustRightInd w:val="0"/>
        <w:spacing w:before="0" w:line="360" w:lineRule="auto"/>
        <w:ind w:left="0" w:firstLine="0"/>
        <w:rPr>
          <w:del w:id="176" w:author="Maciej Flejsierowicz" w:date="2023-10-05T11:09:00Z"/>
          <w:rFonts w:ascii="Arial Narrow" w:hAnsi="Arial Narrow"/>
        </w:rPr>
        <w:pPrChange w:id="177" w:author="Maciej Flejsierowicz" w:date="2023-10-05T11:09:00Z">
          <w:pPr>
            <w:pStyle w:val="Default"/>
            <w:widowControl/>
            <w:numPr>
              <w:numId w:val="30"/>
            </w:numPr>
            <w:suppressAutoHyphens w:val="0"/>
            <w:autoSpaceDE w:val="0"/>
            <w:autoSpaceDN w:val="0"/>
            <w:adjustRightInd w:val="0"/>
            <w:spacing w:before="0" w:line="360" w:lineRule="auto"/>
            <w:ind w:left="714" w:hanging="360"/>
          </w:pPr>
        </w:pPrChange>
      </w:pPr>
      <w:del w:id="178" w:author="Maciej Flejsierowicz" w:date="2023-10-05T11:09:00Z">
        <w:r w:rsidRPr="00905E97" w:rsidDel="007E1E30">
          <w:rPr>
            <w:rFonts w:ascii="Arial Narrow" w:hAnsi="Arial Narrow"/>
          </w:rPr>
          <w:delText>Implementacja jednorodnej platformy zarządzenia siecią pochodząca od producenta urządzeń sieciowych, zgodnej z posiadanymi przez Zamawiającego urządzeniami Juniper Ex-2300 oraz urządzeniami dostarczanymi w ramach bieżącego zamówienia</w:delText>
        </w:r>
      </w:del>
    </w:p>
    <w:p w:rsidR="00000000" w:rsidRDefault="00905E97">
      <w:pPr>
        <w:pStyle w:val="Default"/>
        <w:widowControl/>
        <w:suppressAutoHyphens w:val="0"/>
        <w:autoSpaceDE w:val="0"/>
        <w:autoSpaceDN w:val="0"/>
        <w:adjustRightInd w:val="0"/>
        <w:spacing w:before="0" w:line="360" w:lineRule="auto"/>
        <w:ind w:left="0" w:firstLine="0"/>
        <w:rPr>
          <w:del w:id="179" w:author="Maciej Flejsierowicz" w:date="2023-10-05T11:09:00Z"/>
          <w:rFonts w:ascii="Arial Narrow" w:hAnsi="Arial Narrow"/>
        </w:rPr>
        <w:pPrChange w:id="180" w:author="Maciej Flejsierowicz" w:date="2023-10-05T11:09:00Z">
          <w:pPr>
            <w:pStyle w:val="Default"/>
            <w:widowControl/>
            <w:numPr>
              <w:numId w:val="30"/>
            </w:numPr>
            <w:suppressAutoHyphens w:val="0"/>
            <w:autoSpaceDE w:val="0"/>
            <w:autoSpaceDN w:val="0"/>
            <w:adjustRightInd w:val="0"/>
            <w:spacing w:before="0" w:line="360" w:lineRule="auto"/>
            <w:ind w:left="714" w:hanging="360"/>
          </w:pPr>
        </w:pPrChange>
      </w:pPr>
      <w:del w:id="181" w:author="Maciej Flejsierowicz" w:date="2023-10-05T11:09:00Z">
        <w:r w:rsidRPr="00905E97" w:rsidDel="007E1E30">
          <w:rPr>
            <w:rFonts w:ascii="Arial Narrow" w:hAnsi="Arial Narrow"/>
          </w:rPr>
          <w:lastRenderedPageBreak/>
          <w:delText xml:space="preserve">Stworzenie dokumentacji powykonawczej w tym szczegółowej instrukcji zarządzania środowiskiem produkcyjnym Zamawiającego. </w:delText>
        </w:r>
      </w:del>
    </w:p>
    <w:p w:rsidR="00000000" w:rsidRDefault="00905E97">
      <w:pPr>
        <w:pStyle w:val="Default"/>
        <w:widowControl/>
        <w:suppressAutoHyphens w:val="0"/>
        <w:autoSpaceDE w:val="0"/>
        <w:autoSpaceDN w:val="0"/>
        <w:adjustRightInd w:val="0"/>
        <w:spacing w:before="0" w:line="360" w:lineRule="auto"/>
        <w:ind w:left="0" w:firstLine="0"/>
        <w:rPr>
          <w:del w:id="182" w:author="Maciej Flejsierowicz" w:date="2023-10-05T11:09:00Z"/>
          <w:rFonts w:ascii="Arial Narrow" w:hAnsi="Arial Narrow"/>
          <w:sz w:val="20"/>
          <w:szCs w:val="20"/>
        </w:rPr>
        <w:pPrChange w:id="183" w:author="Maciej Flejsierowicz" w:date="2023-10-05T11:09:00Z">
          <w:pPr>
            <w:pStyle w:val="Default"/>
            <w:widowControl/>
            <w:numPr>
              <w:numId w:val="30"/>
            </w:numPr>
            <w:suppressAutoHyphens w:val="0"/>
            <w:autoSpaceDE w:val="0"/>
            <w:autoSpaceDN w:val="0"/>
            <w:adjustRightInd w:val="0"/>
            <w:spacing w:before="0" w:line="360" w:lineRule="auto"/>
            <w:ind w:left="714" w:hanging="360"/>
          </w:pPr>
        </w:pPrChange>
      </w:pPr>
      <w:del w:id="184" w:author="Maciej Flejsierowicz" w:date="2023-10-05T11:09:00Z">
        <w:r w:rsidRPr="00905E97" w:rsidDel="007E1E30">
          <w:rPr>
            <w:rFonts w:ascii="Arial Narrow" w:hAnsi="Arial Narrow"/>
          </w:rPr>
          <w:delText>Przeszkolenie administratora Zamawiającego z obsługi urządzeń i oprogramowania</w:delText>
        </w:r>
      </w:del>
    </w:p>
    <w:p w:rsidR="00000000" w:rsidRDefault="00F41CD1">
      <w:pPr>
        <w:pStyle w:val="Default"/>
        <w:widowControl/>
        <w:suppressAutoHyphens w:val="0"/>
        <w:autoSpaceDE w:val="0"/>
        <w:autoSpaceDN w:val="0"/>
        <w:adjustRightInd w:val="0"/>
        <w:spacing w:before="0" w:line="360" w:lineRule="auto"/>
        <w:ind w:left="0" w:firstLine="0"/>
        <w:rPr>
          <w:rFonts w:ascii="Arial Narrow" w:hAnsi="Arial Narrow"/>
        </w:rPr>
        <w:pPrChange w:id="185" w:author="Maciej Flejsierowicz" w:date="2023-10-05T11:09:00Z">
          <w:pPr>
            <w:pStyle w:val="Akapitzlist"/>
            <w:numPr>
              <w:numId w:val="0"/>
            </w:numPr>
            <w:ind w:left="0" w:firstLine="0"/>
          </w:pPr>
        </w:pPrChange>
      </w:pPr>
    </w:p>
    <w:p w:rsidR="006E3015" w:rsidRPr="00A260A2" w:rsidRDefault="00CD738B" w:rsidP="004A7497">
      <w:pPr>
        <w:pStyle w:val="Akapitzlis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line="240" w:lineRule="auto"/>
        <w:ind w:left="709"/>
        <w:rPr>
          <w:rFonts w:ascii="Arial Narrow" w:hAnsi="Arial Narrow"/>
          <w:b/>
          <w:bCs/>
        </w:rPr>
      </w:pPr>
      <w:r w:rsidRPr="00A260A2">
        <w:rPr>
          <w:rFonts w:ascii="Arial Narrow" w:hAnsi="Arial Narrow"/>
          <w:b/>
        </w:rPr>
        <w:t>POSTANOWIENIA UMOWY W SPRAWIE ZAMÓWIENIA PUBLICZNEGO, KTÓRE ZOSTANĄ WPROWADZONE DO TREŚCI TEJ UMOWY</w:t>
      </w:r>
    </w:p>
    <w:p w:rsidR="00A26825" w:rsidRPr="00A26825" w:rsidRDefault="00A26825" w:rsidP="004A7497">
      <w:pPr>
        <w:pStyle w:val="Akapitzlist"/>
        <w:numPr>
          <w:ilvl w:val="0"/>
          <w:numId w:val="13"/>
        </w:numPr>
        <w:ind w:left="426" w:hanging="426"/>
        <w:rPr>
          <w:rFonts w:ascii="Arial Narrow" w:hAnsi="Arial Narrow"/>
          <w:color w:val="auto"/>
        </w:rPr>
      </w:pPr>
      <w:r w:rsidRPr="00A26825">
        <w:rPr>
          <w:rFonts w:ascii="Arial Narrow" w:hAnsi="Arial Narrow"/>
          <w:color w:val="auto"/>
        </w:rPr>
        <w:t xml:space="preserve">Zamawiający wymaga od Wykonawcy, aby zawarł z nim umowę w sprawie zamówienia publicznego na warunkach określonych w projekcie umowy, stanowiącym </w:t>
      </w:r>
      <w:r w:rsidR="002F4064" w:rsidRPr="00DC5683">
        <w:rPr>
          <w:rFonts w:ascii="Arial Narrow" w:hAnsi="Arial Narrow"/>
          <w:color w:val="auto"/>
        </w:rPr>
        <w:t xml:space="preserve">Załącznik nr </w:t>
      </w:r>
      <w:r w:rsidR="00DC5683" w:rsidRPr="00DC5683">
        <w:rPr>
          <w:rFonts w:ascii="Arial Narrow" w:hAnsi="Arial Narrow"/>
          <w:color w:val="auto"/>
        </w:rPr>
        <w:t>4</w:t>
      </w:r>
      <w:r w:rsidRPr="00DC5683">
        <w:rPr>
          <w:rFonts w:ascii="Arial Narrow" w:hAnsi="Arial Narrow"/>
          <w:color w:val="auto"/>
        </w:rPr>
        <w:t xml:space="preserve"> do </w:t>
      </w:r>
      <w:r w:rsidR="00AB22DD">
        <w:rPr>
          <w:rFonts w:ascii="Arial Narrow" w:hAnsi="Arial Narrow"/>
          <w:color w:val="auto"/>
        </w:rPr>
        <w:t>SWZ</w:t>
      </w:r>
      <w:r w:rsidRPr="00A26825">
        <w:rPr>
          <w:rFonts w:ascii="Arial Narrow" w:hAnsi="Arial Narrow"/>
          <w:color w:val="auto"/>
        </w:rPr>
        <w:t>.</w:t>
      </w:r>
      <w:r w:rsidR="00F51E1A">
        <w:rPr>
          <w:rFonts w:ascii="Arial Narrow" w:hAnsi="Arial Narrow"/>
          <w:color w:val="auto"/>
        </w:rPr>
        <w:t xml:space="preserve"> Złożenie oferty jest jednoznaczne z akceptacją przez Wykonawcę projektowanych postanowień umowy.</w:t>
      </w:r>
    </w:p>
    <w:p w:rsidR="006E3015" w:rsidRPr="00A26825" w:rsidRDefault="00A26825" w:rsidP="004A7497">
      <w:pPr>
        <w:pStyle w:val="Akapitzlist"/>
        <w:numPr>
          <w:ilvl w:val="0"/>
          <w:numId w:val="13"/>
        </w:numPr>
        <w:ind w:left="426" w:hanging="426"/>
        <w:rPr>
          <w:rFonts w:ascii="Arial Narrow" w:hAnsi="Arial Narrow"/>
          <w:color w:val="auto"/>
        </w:rPr>
      </w:pPr>
      <w:r w:rsidRPr="00A26825">
        <w:rPr>
          <w:rFonts w:ascii="Arial Narrow" w:hAnsi="Arial Narrow"/>
          <w:color w:val="auto"/>
        </w:rPr>
        <w:t>Zamawiający, zgodnie z art. 45</w:t>
      </w:r>
      <w:r w:rsidR="00546E79">
        <w:rPr>
          <w:rFonts w:ascii="Arial Narrow" w:hAnsi="Arial Narrow"/>
          <w:color w:val="auto"/>
        </w:rPr>
        <w:t>5</w:t>
      </w:r>
      <w:r w:rsidRPr="00A26825">
        <w:rPr>
          <w:rFonts w:ascii="Arial Narrow" w:hAnsi="Arial Narrow"/>
          <w:color w:val="auto"/>
        </w:rPr>
        <w:t xml:space="preserve"> ust. 1 ustawy </w:t>
      </w:r>
      <w:proofErr w:type="spellStart"/>
      <w:r w:rsidRPr="00A26825">
        <w:rPr>
          <w:rFonts w:ascii="Arial Narrow" w:hAnsi="Arial Narrow"/>
          <w:color w:val="auto"/>
        </w:rPr>
        <w:t>Pzp</w:t>
      </w:r>
      <w:proofErr w:type="spellEnd"/>
      <w:r w:rsidRPr="00A26825">
        <w:rPr>
          <w:rFonts w:ascii="Arial Narrow" w:hAnsi="Arial Narrow"/>
          <w:color w:val="auto"/>
        </w:rPr>
        <w:t>, przewiduje możliwość dokonania zmian postanowień zawartej umowy w sprawie zamówienia publicznego, w sposób i na warunkach określonych w projekcie umowy.</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6E3015" w:rsidRPr="00CD738B" w:rsidTr="00886B50">
        <w:trPr>
          <w:trHeight w:val="1046"/>
        </w:trPr>
        <w:tc>
          <w:tcPr>
            <w:tcW w:w="9214" w:type="dxa"/>
            <w:shd w:val="clear" w:color="auto" w:fill="D9D9D9" w:themeFill="background1" w:themeFillShade="D9"/>
          </w:tcPr>
          <w:p w:rsidR="006E3015" w:rsidRPr="00C629D0" w:rsidRDefault="00CD738B" w:rsidP="004A7497">
            <w:pPr>
              <w:pStyle w:val="Akapitzlist"/>
              <w:numPr>
                <w:ilvl w:val="0"/>
                <w:numId w:val="10"/>
              </w:numPr>
              <w:spacing w:after="0" w:line="240" w:lineRule="auto"/>
              <w:ind w:left="743"/>
              <w:rPr>
                <w:rFonts w:ascii="Arial Narrow" w:eastAsia="Calibri" w:hAnsi="Arial Narrow"/>
                <w:b/>
              </w:rPr>
            </w:pPr>
            <w:r w:rsidRPr="00C629D0">
              <w:rPr>
                <w:rFonts w:ascii="Arial Narrow" w:eastAsia="Calibri" w:hAnsi="Arial Narrow"/>
                <w:b/>
              </w:rPr>
              <w:t>INFORMACJE O ŚRODKACH KOMUNIKACJI ELEKTRONICZNEJ, PRZY UŻYCIU KTÓRYCH ZAMAWIA</w:t>
            </w:r>
            <w:r w:rsidR="00A26825" w:rsidRPr="00C629D0">
              <w:rPr>
                <w:rFonts w:ascii="Arial Narrow" w:eastAsia="Calibri" w:hAnsi="Arial Narrow"/>
                <w:b/>
              </w:rPr>
              <w:t>JĄCY BĘDZIE KO</w:t>
            </w:r>
            <w:r w:rsidRPr="00C629D0">
              <w:rPr>
                <w:rFonts w:ascii="Arial Narrow" w:eastAsia="Calibri" w:hAnsi="Arial Narrow"/>
                <w:b/>
              </w:rPr>
              <w:t>MUNIKOWAŁ SIĘ Z</w:t>
            </w:r>
            <w:r w:rsidR="00886B50">
              <w:rPr>
                <w:rFonts w:ascii="Arial Narrow" w:eastAsia="Calibri" w:hAnsi="Arial Narrow"/>
                <w:b/>
              </w:rPr>
              <w:t xml:space="preserve"> WYKONAWCAMI, ORAZ INFORMACJE O </w:t>
            </w:r>
            <w:r w:rsidRPr="00C629D0">
              <w:rPr>
                <w:rFonts w:ascii="Arial Narrow" w:eastAsia="Calibri" w:hAnsi="Arial Narrow"/>
                <w:b/>
              </w:rPr>
              <w:t>WYMAGANIACH TECHNICZNYCH I ORGANIZACY</w:t>
            </w:r>
            <w:r w:rsidR="00886B50">
              <w:rPr>
                <w:rFonts w:ascii="Arial Narrow" w:eastAsia="Calibri" w:hAnsi="Arial Narrow"/>
                <w:b/>
              </w:rPr>
              <w:t>JNYCH SPORZĄDZANIA, WYSYŁANIA I </w:t>
            </w:r>
            <w:r w:rsidRPr="00C629D0">
              <w:rPr>
                <w:rFonts w:ascii="Arial Narrow" w:eastAsia="Calibri" w:hAnsi="Arial Narrow"/>
                <w:b/>
              </w:rPr>
              <w:t>ODBIERANIA KORESPONDENCJI ELEKTRONICZNEJ</w:t>
            </w:r>
          </w:p>
        </w:tc>
      </w:tr>
    </w:tbl>
    <w:p w:rsidR="0056430C" w:rsidRPr="0064212F" w:rsidRDefault="0056430C" w:rsidP="0056430C">
      <w:pPr>
        <w:pStyle w:val="Akapitzlist"/>
        <w:numPr>
          <w:ilvl w:val="0"/>
          <w:numId w:val="14"/>
        </w:numPr>
        <w:spacing w:after="0"/>
        <w:ind w:left="426" w:hanging="426"/>
        <w:rPr>
          <w:rFonts w:ascii="Arial Narrow" w:hAnsi="Arial Narrow"/>
        </w:rPr>
      </w:pPr>
      <w:r w:rsidRPr="000B5BEA">
        <w:rPr>
          <w:rFonts w:ascii="Arial Narrow" w:hAnsi="Arial Narrow"/>
        </w:rPr>
        <w:t>W postępowaniu o udzielenie zamówienia, komunikacja między Zamawiającym a Wykonawcami odbywa</w:t>
      </w:r>
      <w:r w:rsidR="00DC68AF">
        <w:rPr>
          <w:rFonts w:ascii="Arial Narrow" w:hAnsi="Arial Narrow"/>
        </w:rPr>
        <w:t xml:space="preserve"> </w:t>
      </w:r>
      <w:r w:rsidRPr="000B5BEA">
        <w:rPr>
          <w:rFonts w:ascii="Arial Narrow" w:hAnsi="Arial Narrow"/>
        </w:rPr>
        <w:t xml:space="preserve">się przy użyciu </w:t>
      </w:r>
      <w:r>
        <w:rPr>
          <w:rFonts w:ascii="Arial Narrow" w:hAnsi="Arial Narrow"/>
        </w:rPr>
        <w:t>platformy e-Zamówienia</w:t>
      </w:r>
      <w:r w:rsidRPr="000B5BEA">
        <w:rPr>
          <w:rFonts w:ascii="Arial Narrow" w:hAnsi="Arial Narrow"/>
        </w:rPr>
        <w:t xml:space="preserve"> </w:t>
      </w:r>
      <w:hyperlink r:id="rId12" w:history="1">
        <w:r w:rsidR="00DC68AF" w:rsidRPr="00D059FB">
          <w:rPr>
            <w:rStyle w:val="Hipercze"/>
            <w:rFonts w:ascii="Arial Narrow" w:hAnsi="Arial Narrow"/>
          </w:rPr>
          <w:t>https://ezamowienia.gov.pl/pl/</w:t>
        </w:r>
      </w:hyperlink>
      <w:r w:rsidRPr="000B5BEA">
        <w:rPr>
          <w:rFonts w:ascii="Arial Narrow" w:hAnsi="Arial Narrow"/>
        </w:rPr>
        <w:t>,</w:t>
      </w:r>
      <w:r w:rsidR="00DC68AF">
        <w:rPr>
          <w:rFonts w:ascii="Arial Narrow" w:hAnsi="Arial Narrow"/>
        </w:rPr>
        <w:t xml:space="preserve"> </w:t>
      </w:r>
      <w:proofErr w:type="spellStart"/>
      <w:r w:rsidRPr="000B5BEA">
        <w:rPr>
          <w:rFonts w:ascii="Arial Narrow" w:hAnsi="Arial Narrow"/>
        </w:rPr>
        <w:t>ePUAPu</w:t>
      </w:r>
      <w:proofErr w:type="spellEnd"/>
      <w:r w:rsidRPr="000B5BEA">
        <w:rPr>
          <w:rFonts w:ascii="Arial Narrow" w:hAnsi="Arial Narrow"/>
        </w:rPr>
        <w:t xml:space="preserve"> https://epuap.gov.pl/wps/portal oraz poczty elektronicznej.</w:t>
      </w:r>
    </w:p>
    <w:p w:rsidR="0056430C" w:rsidRPr="00B66ADF" w:rsidRDefault="0056430C" w:rsidP="0056430C">
      <w:pPr>
        <w:pStyle w:val="Akapitzlist"/>
        <w:numPr>
          <w:ilvl w:val="0"/>
          <w:numId w:val="14"/>
        </w:numPr>
        <w:spacing w:after="0"/>
        <w:ind w:left="426" w:hanging="426"/>
        <w:rPr>
          <w:rFonts w:ascii="Arial Narrow" w:hAnsi="Arial Narrow"/>
        </w:rPr>
      </w:pPr>
      <w:r w:rsidRPr="00094E16">
        <w:rPr>
          <w:rFonts w:ascii="Arial Narrow" w:hAnsi="Arial Narrow"/>
          <w:color w:val="auto"/>
        </w:rPr>
        <w:t>Wykonawca zamierzający wziąć udział w postępowaniu o udzielenie zamówienia</w:t>
      </w:r>
      <w:r>
        <w:rPr>
          <w:rFonts w:ascii="Arial Narrow" w:hAnsi="Arial Narrow"/>
          <w:color w:val="auto"/>
        </w:rPr>
        <w:t xml:space="preserve"> </w:t>
      </w:r>
      <w:r w:rsidRPr="00094E16">
        <w:rPr>
          <w:rFonts w:ascii="Arial Narrow" w:hAnsi="Arial Narrow"/>
          <w:color w:val="auto"/>
        </w:rPr>
        <w:t>publicznego musi posiadać konto podmiotu „Wykonawca” na Platformie</w:t>
      </w:r>
      <w:r>
        <w:rPr>
          <w:rFonts w:ascii="Arial Narrow" w:hAnsi="Arial Narrow"/>
          <w:color w:val="auto"/>
        </w:rPr>
        <w:t xml:space="preserve"> </w:t>
      </w:r>
      <w:r w:rsidRPr="00094E16">
        <w:rPr>
          <w:rFonts w:ascii="Arial Narrow" w:hAnsi="Arial Narrow"/>
          <w:color w:val="auto"/>
        </w:rPr>
        <w:t xml:space="preserve">e-Zamówienia. Szczegółowe informacje na temat </w:t>
      </w:r>
      <w:r>
        <w:rPr>
          <w:rFonts w:ascii="Arial Narrow" w:hAnsi="Arial Narrow"/>
          <w:color w:val="auto"/>
        </w:rPr>
        <w:t>z</w:t>
      </w:r>
      <w:r w:rsidRPr="00094E16">
        <w:rPr>
          <w:rFonts w:ascii="Arial Narrow" w:hAnsi="Arial Narrow"/>
          <w:color w:val="auto"/>
        </w:rPr>
        <w:t>akładania kont podmiotów</w:t>
      </w:r>
      <w:r>
        <w:rPr>
          <w:rFonts w:ascii="Arial Narrow" w:hAnsi="Arial Narrow"/>
          <w:color w:val="auto"/>
        </w:rPr>
        <w:t xml:space="preserve"> </w:t>
      </w:r>
      <w:r w:rsidRPr="00094E16">
        <w:rPr>
          <w:rFonts w:ascii="Arial Narrow" w:hAnsi="Arial Narrow"/>
          <w:color w:val="auto"/>
        </w:rPr>
        <w:t>oraz zasady i warunki korzystania z Platformy e-Zamówienia określa Regulamin</w:t>
      </w:r>
      <w:r>
        <w:rPr>
          <w:rFonts w:ascii="Arial Narrow" w:hAnsi="Arial Narrow"/>
          <w:color w:val="auto"/>
        </w:rPr>
        <w:t xml:space="preserve"> </w:t>
      </w:r>
      <w:r w:rsidRPr="00094E16">
        <w:rPr>
          <w:rFonts w:ascii="Arial Narrow" w:hAnsi="Arial Narrow"/>
          <w:color w:val="auto"/>
        </w:rPr>
        <w:t>Platformy e-Zamówienia, dostępny na stronie internetowej</w:t>
      </w:r>
      <w:r>
        <w:rPr>
          <w:rFonts w:ascii="Arial Narrow" w:hAnsi="Arial Narrow"/>
          <w:color w:val="auto"/>
        </w:rPr>
        <w:t xml:space="preserve"> </w:t>
      </w:r>
      <w:r w:rsidRPr="00094E16">
        <w:rPr>
          <w:rFonts w:ascii="Arial Narrow" w:hAnsi="Arial Narrow"/>
          <w:color w:val="auto"/>
        </w:rPr>
        <w:t>https://ezamowienia.gov.pl oraz informacje zamieszczone w zakładce „Centrum</w:t>
      </w:r>
      <w:r>
        <w:rPr>
          <w:rFonts w:ascii="Arial Narrow" w:hAnsi="Arial Narrow"/>
          <w:color w:val="auto"/>
        </w:rPr>
        <w:t xml:space="preserve"> </w:t>
      </w:r>
      <w:r w:rsidRPr="00094E16">
        <w:rPr>
          <w:rFonts w:ascii="Arial Narrow" w:hAnsi="Arial Narrow"/>
          <w:color w:val="auto"/>
        </w:rPr>
        <w:t>Pomocy”.</w:t>
      </w:r>
    </w:p>
    <w:p w:rsidR="0056430C" w:rsidRPr="0064212F" w:rsidRDefault="0056430C" w:rsidP="0056430C">
      <w:pPr>
        <w:pStyle w:val="Akapitzlist"/>
        <w:numPr>
          <w:ilvl w:val="0"/>
          <w:numId w:val="14"/>
        </w:numPr>
        <w:spacing w:after="0"/>
        <w:ind w:left="426" w:hanging="426"/>
        <w:rPr>
          <w:rFonts w:ascii="Arial Narrow" w:hAnsi="Arial Narrow"/>
        </w:rPr>
      </w:pPr>
      <w:r w:rsidRPr="00B66ADF">
        <w:rPr>
          <w:rFonts w:ascii="Arial Narrow" w:hAnsi="Arial Narrow"/>
        </w:rPr>
        <w:t>Przeglądanie i pobieranie publicznej treści dokumentacji postępowania nie wymaga</w:t>
      </w:r>
      <w:r>
        <w:rPr>
          <w:rFonts w:ascii="Arial Narrow" w:hAnsi="Arial Narrow"/>
        </w:rPr>
        <w:t xml:space="preserve"> </w:t>
      </w:r>
      <w:r w:rsidRPr="00B66ADF">
        <w:rPr>
          <w:rFonts w:ascii="Arial Narrow" w:hAnsi="Arial Narrow"/>
        </w:rPr>
        <w:t>posiadania konta na Platformie e-Zamówienia ani logowania.</w:t>
      </w:r>
    </w:p>
    <w:p w:rsidR="0056430C" w:rsidRDefault="0056430C" w:rsidP="0056430C">
      <w:pPr>
        <w:pStyle w:val="Akapitzlist"/>
        <w:numPr>
          <w:ilvl w:val="0"/>
          <w:numId w:val="14"/>
        </w:numPr>
        <w:spacing w:after="0"/>
        <w:ind w:left="426" w:hanging="426"/>
        <w:rPr>
          <w:rFonts w:ascii="Arial Narrow" w:hAnsi="Arial Narrow"/>
          <w:color w:val="auto"/>
        </w:rPr>
      </w:pPr>
      <w:r w:rsidRPr="000B5BEA">
        <w:rPr>
          <w:rFonts w:ascii="Arial Narrow" w:hAnsi="Arial Narrow"/>
          <w:color w:val="auto"/>
        </w:rPr>
        <w:t>W postępowaniu o udzielenie zamówienia komunikacja pomięd</w:t>
      </w:r>
      <w:r>
        <w:rPr>
          <w:rFonts w:ascii="Arial Narrow" w:hAnsi="Arial Narrow"/>
          <w:color w:val="auto"/>
        </w:rPr>
        <w:t>zy Zamawiającym a Wykonawcami w </w:t>
      </w:r>
      <w:r w:rsidRPr="000B5BEA">
        <w:rPr>
          <w:rFonts w:ascii="Arial Narrow" w:hAnsi="Arial Narrow"/>
          <w:color w:val="auto"/>
        </w:rPr>
        <w:t xml:space="preserve">szczególności składanie oświadczeń, </w:t>
      </w:r>
      <w:r w:rsidRPr="00260672">
        <w:rPr>
          <w:rFonts w:ascii="Arial Narrow" w:hAnsi="Arial Narrow"/>
          <w:color w:val="auto"/>
        </w:rPr>
        <w:t xml:space="preserve">wniosków (innych niż wskazanych w rozdz. XI), </w:t>
      </w:r>
      <w:r w:rsidRPr="000B5BEA">
        <w:rPr>
          <w:rFonts w:ascii="Arial Narrow" w:hAnsi="Arial Narrow"/>
          <w:color w:val="auto"/>
        </w:rPr>
        <w:t xml:space="preserve">zawiadomień oraz przekazywanie informacji odbywa się elektronicznie za pośrednictwem dedykowanego formularza: „Formularz do komunikacji” dostępnego na </w:t>
      </w:r>
      <w:proofErr w:type="spellStart"/>
      <w:r w:rsidRPr="000B5BEA">
        <w:rPr>
          <w:rFonts w:ascii="Arial Narrow" w:hAnsi="Arial Narrow"/>
          <w:color w:val="auto"/>
        </w:rPr>
        <w:t>ePUAP</w:t>
      </w:r>
      <w:proofErr w:type="spellEnd"/>
      <w:r w:rsidRPr="000B5BEA">
        <w:rPr>
          <w:rFonts w:ascii="Arial Narrow" w:hAnsi="Arial Narrow"/>
          <w:color w:val="auto"/>
        </w:rPr>
        <w:t xml:space="preserve"> oraz udostępnionego przez </w:t>
      </w:r>
      <w:r>
        <w:rPr>
          <w:rFonts w:ascii="Arial Narrow" w:hAnsi="Arial Narrow"/>
          <w:color w:val="auto"/>
        </w:rPr>
        <w:t>e-Zamówienia</w:t>
      </w:r>
      <w:r w:rsidRPr="000B5BEA">
        <w:rPr>
          <w:rFonts w:ascii="Arial Narrow" w:hAnsi="Arial Narrow"/>
          <w:color w:val="auto"/>
        </w:rPr>
        <w:t xml:space="preserve"> lub za pomocą poczty elektronicznej. We wszelkiej korespondencji związanej z niniejszym postępowaniem Zamawiający </w:t>
      </w:r>
      <w:r w:rsidRPr="00886B50">
        <w:rPr>
          <w:rFonts w:ascii="Arial Narrow" w:hAnsi="Arial Narrow"/>
          <w:color w:val="auto"/>
        </w:rPr>
        <w:t>i</w:t>
      </w:r>
      <w:r>
        <w:rPr>
          <w:rFonts w:ascii="Arial Narrow" w:hAnsi="Arial Narrow"/>
          <w:color w:val="auto"/>
        </w:rPr>
        <w:t> </w:t>
      </w:r>
      <w:r w:rsidRPr="000B5BEA">
        <w:rPr>
          <w:rFonts w:ascii="Arial Narrow" w:hAnsi="Arial Narrow"/>
          <w:color w:val="auto"/>
        </w:rPr>
        <w:t>Wykonawcy posługują się numerem ogłoszenia (BZP lub ID postępowania).</w:t>
      </w:r>
    </w:p>
    <w:p w:rsidR="0056430C" w:rsidRDefault="0056430C" w:rsidP="0056430C">
      <w:pPr>
        <w:pStyle w:val="Akapitzlist"/>
        <w:numPr>
          <w:ilvl w:val="0"/>
          <w:numId w:val="14"/>
        </w:numPr>
        <w:spacing w:after="0"/>
        <w:ind w:left="426" w:hanging="426"/>
        <w:rPr>
          <w:rFonts w:ascii="Arial Narrow" w:hAnsi="Arial Narrow"/>
          <w:color w:val="auto"/>
        </w:rPr>
      </w:pPr>
      <w:r w:rsidRPr="002B2E2D">
        <w:rPr>
          <w:rFonts w:ascii="Arial Narrow" w:hAnsi="Arial Narrow"/>
          <w:color w:val="auto"/>
        </w:rPr>
        <w:t>Sposób sporządzenia dokumentów elektronicznych lub dokumentów elektronicznych</w:t>
      </w:r>
      <w:r>
        <w:rPr>
          <w:rFonts w:ascii="Arial Narrow" w:hAnsi="Arial Narrow"/>
          <w:color w:val="auto"/>
        </w:rPr>
        <w:t xml:space="preserve"> </w:t>
      </w:r>
      <w:r w:rsidRPr="002B2E2D">
        <w:rPr>
          <w:rFonts w:ascii="Arial Narrow" w:hAnsi="Arial Narrow"/>
          <w:color w:val="auto"/>
        </w:rPr>
        <w:t>będących kopią elektroniczną treści zapisanej w postaci papierowej (cyfrowe</w:t>
      </w:r>
      <w:r>
        <w:rPr>
          <w:rFonts w:ascii="Arial Narrow" w:hAnsi="Arial Narrow"/>
          <w:color w:val="auto"/>
        </w:rPr>
        <w:t xml:space="preserve"> </w:t>
      </w:r>
      <w:r w:rsidRPr="002B2E2D">
        <w:rPr>
          <w:rFonts w:ascii="Arial Narrow" w:hAnsi="Arial Narrow"/>
          <w:color w:val="auto"/>
        </w:rPr>
        <w:t>odwzorowania) musi być zgodny z wymaganiami określonymi w rozporządzeniu</w:t>
      </w:r>
      <w:r>
        <w:rPr>
          <w:rFonts w:ascii="Arial Narrow" w:hAnsi="Arial Narrow"/>
          <w:color w:val="auto"/>
        </w:rPr>
        <w:t xml:space="preserve"> </w:t>
      </w:r>
      <w:r w:rsidRPr="002B2E2D">
        <w:rPr>
          <w:rFonts w:ascii="Arial Narrow" w:hAnsi="Arial Narrow"/>
          <w:color w:val="auto"/>
        </w:rPr>
        <w:t>Prezesa Rady Ministrów w sprawie wymagań dla dokumentów elektronicznych.</w:t>
      </w:r>
    </w:p>
    <w:p w:rsidR="0056430C" w:rsidRDefault="0056430C" w:rsidP="0056430C">
      <w:pPr>
        <w:pStyle w:val="Akapitzlist"/>
        <w:numPr>
          <w:ilvl w:val="0"/>
          <w:numId w:val="14"/>
        </w:numPr>
        <w:spacing w:after="0"/>
        <w:ind w:left="426" w:hanging="426"/>
        <w:rPr>
          <w:rFonts w:ascii="Arial Narrow" w:hAnsi="Arial Narrow"/>
          <w:color w:val="auto"/>
        </w:rPr>
      </w:pPr>
      <w:r w:rsidRPr="002B2E2D">
        <w:rPr>
          <w:rFonts w:ascii="Arial Narrow" w:hAnsi="Arial Narrow"/>
          <w:color w:val="auto"/>
        </w:rPr>
        <w:lastRenderedPageBreak/>
        <w:t>Dokumenty elektroniczne1, o których mowa w § 2 ust. 1 rozporządzenia Prezesa Rady</w:t>
      </w:r>
      <w:r>
        <w:rPr>
          <w:rFonts w:ascii="Arial Narrow" w:hAnsi="Arial Narrow"/>
          <w:color w:val="auto"/>
        </w:rPr>
        <w:t xml:space="preserve"> </w:t>
      </w:r>
      <w:r w:rsidRPr="002B2E2D">
        <w:rPr>
          <w:rFonts w:ascii="Arial Narrow" w:hAnsi="Arial Narrow"/>
          <w:color w:val="auto"/>
        </w:rPr>
        <w:t>Ministrów w sprawie wymagań dla dokumentów elektronicznych, sporządza się</w:t>
      </w:r>
      <w:r>
        <w:rPr>
          <w:rFonts w:ascii="Arial Narrow" w:hAnsi="Arial Narrow"/>
          <w:color w:val="auto"/>
        </w:rPr>
        <w:t xml:space="preserve"> </w:t>
      </w:r>
      <w:r w:rsidRPr="002B2E2D">
        <w:rPr>
          <w:rFonts w:ascii="Arial Narrow" w:hAnsi="Arial Narrow"/>
          <w:color w:val="auto"/>
        </w:rPr>
        <w:t>w postaci elektronicznej, w formatach danych określonych w przepisach</w:t>
      </w:r>
      <w:r>
        <w:rPr>
          <w:rFonts w:ascii="Arial Narrow" w:hAnsi="Arial Narrow"/>
          <w:color w:val="auto"/>
        </w:rPr>
        <w:t xml:space="preserve"> </w:t>
      </w:r>
      <w:r w:rsidRPr="002B2E2D">
        <w:rPr>
          <w:rFonts w:ascii="Arial Narrow" w:hAnsi="Arial Narrow"/>
          <w:color w:val="auto"/>
        </w:rPr>
        <w:t>rozporządzenia Rady Ministrów w sprawie Krajowych Ram Interoperacyjności,</w:t>
      </w:r>
      <w:r>
        <w:rPr>
          <w:rFonts w:ascii="Arial Narrow" w:hAnsi="Arial Narrow"/>
          <w:color w:val="auto"/>
        </w:rPr>
        <w:t xml:space="preserve"> </w:t>
      </w:r>
      <w:r w:rsidRPr="002B2E2D">
        <w:rPr>
          <w:rFonts w:ascii="Arial Narrow" w:hAnsi="Arial Narrow"/>
          <w:color w:val="auto"/>
        </w:rPr>
        <w:t>z uwzględnieniem rodzaju przekazywanych danych i przekazuje się jako załączniki.</w:t>
      </w:r>
      <w:r>
        <w:rPr>
          <w:rFonts w:ascii="Arial Narrow" w:hAnsi="Arial Narrow"/>
          <w:color w:val="auto"/>
        </w:rPr>
        <w:t xml:space="preserve"> </w:t>
      </w:r>
      <w:r w:rsidRPr="002B2E2D">
        <w:rPr>
          <w:rFonts w:ascii="Arial Narrow" w:hAnsi="Arial Narrow"/>
          <w:color w:val="auto"/>
        </w:rPr>
        <w:t xml:space="preserve">W przypadku formatów, o których mowa w art. 66 ust. 1 ustawy </w:t>
      </w:r>
      <w:proofErr w:type="spellStart"/>
      <w:r w:rsidRPr="002B2E2D">
        <w:rPr>
          <w:rFonts w:ascii="Arial Narrow" w:hAnsi="Arial Narrow"/>
          <w:color w:val="auto"/>
        </w:rPr>
        <w:t>Pzp</w:t>
      </w:r>
      <w:proofErr w:type="spellEnd"/>
      <w:r w:rsidRPr="002B2E2D">
        <w:rPr>
          <w:rFonts w:ascii="Arial Narrow" w:hAnsi="Arial Narrow"/>
          <w:color w:val="auto"/>
        </w:rPr>
        <w:t>, ww. regulacje</w:t>
      </w:r>
      <w:r>
        <w:rPr>
          <w:rFonts w:ascii="Arial Narrow" w:hAnsi="Arial Narrow"/>
          <w:color w:val="auto"/>
        </w:rPr>
        <w:t xml:space="preserve"> </w:t>
      </w:r>
      <w:r w:rsidRPr="002B2E2D">
        <w:rPr>
          <w:rFonts w:ascii="Arial Narrow" w:hAnsi="Arial Narrow"/>
          <w:color w:val="auto"/>
        </w:rPr>
        <w:t>nie będą miały bezpośredniego zastosowania.</w:t>
      </w:r>
    </w:p>
    <w:p w:rsidR="0056430C" w:rsidRDefault="0056430C" w:rsidP="0056430C">
      <w:pPr>
        <w:pStyle w:val="Akapitzlist"/>
        <w:numPr>
          <w:ilvl w:val="0"/>
          <w:numId w:val="14"/>
        </w:numPr>
        <w:spacing w:after="0"/>
        <w:ind w:left="426" w:hanging="426"/>
        <w:rPr>
          <w:rFonts w:ascii="Arial Narrow" w:hAnsi="Arial Narrow"/>
          <w:color w:val="auto"/>
        </w:rPr>
      </w:pPr>
      <w:r w:rsidRPr="002B2E2D">
        <w:rPr>
          <w:rFonts w:ascii="Arial Narrow" w:hAnsi="Arial Narrow"/>
          <w:color w:val="auto"/>
        </w:rPr>
        <w:t>Jeżeli dokumenty elektroniczne, przekazywane przy użyciu środków komunikacji</w:t>
      </w:r>
      <w:r>
        <w:rPr>
          <w:rFonts w:ascii="Arial Narrow" w:hAnsi="Arial Narrow"/>
          <w:color w:val="auto"/>
        </w:rPr>
        <w:t xml:space="preserve"> </w:t>
      </w:r>
      <w:r w:rsidRPr="002B2E2D">
        <w:rPr>
          <w:rFonts w:ascii="Arial Narrow" w:hAnsi="Arial Narrow"/>
          <w:color w:val="auto"/>
        </w:rPr>
        <w:t>elektronicznej, zawierają informacje stanowiące tajemnicę przedsiębiorstwa</w:t>
      </w:r>
      <w:r>
        <w:rPr>
          <w:rFonts w:ascii="Arial Narrow" w:hAnsi="Arial Narrow"/>
          <w:color w:val="auto"/>
        </w:rPr>
        <w:t xml:space="preserve"> </w:t>
      </w:r>
      <w:r w:rsidRPr="002B2E2D">
        <w:rPr>
          <w:rFonts w:ascii="Arial Narrow" w:hAnsi="Arial Narrow"/>
          <w:color w:val="auto"/>
        </w:rPr>
        <w:t>w rozumieniu przepisów ustawy z dnia 16 kwietnia 1993 r. o zwalczaniu nieuczciwej</w:t>
      </w:r>
      <w:r>
        <w:rPr>
          <w:rFonts w:ascii="Arial Narrow" w:hAnsi="Arial Narrow"/>
          <w:color w:val="auto"/>
        </w:rPr>
        <w:t xml:space="preserve"> </w:t>
      </w:r>
      <w:r w:rsidRPr="002B2E2D">
        <w:rPr>
          <w:rFonts w:ascii="Arial Narrow" w:hAnsi="Arial Narrow"/>
          <w:color w:val="auto"/>
        </w:rPr>
        <w:t>konkurencji (Dz. U. z 202</w:t>
      </w:r>
      <w:del w:id="186" w:author="Maciej Flejsierowicz" w:date="2024-10-10T09:29:00Z">
        <w:r w:rsidRPr="002B2E2D" w:rsidDel="00291BA5">
          <w:rPr>
            <w:rFonts w:ascii="Arial Narrow" w:hAnsi="Arial Narrow"/>
            <w:color w:val="auto"/>
          </w:rPr>
          <w:delText>0</w:delText>
        </w:r>
      </w:del>
      <w:ins w:id="187" w:author="Maciej Flejsierowicz" w:date="2024-10-10T09:29:00Z">
        <w:r w:rsidR="00291BA5">
          <w:rPr>
            <w:rFonts w:ascii="Arial Narrow" w:hAnsi="Arial Narrow"/>
            <w:color w:val="auto"/>
          </w:rPr>
          <w:t>2</w:t>
        </w:r>
      </w:ins>
      <w:r w:rsidRPr="002B2E2D">
        <w:rPr>
          <w:rFonts w:ascii="Arial Narrow" w:hAnsi="Arial Narrow"/>
          <w:color w:val="auto"/>
        </w:rPr>
        <w:t xml:space="preserve"> r. poz. </w:t>
      </w:r>
      <w:del w:id="188" w:author="Maciej Flejsierowicz" w:date="2024-10-10T09:29:00Z">
        <w:r w:rsidRPr="002B2E2D" w:rsidDel="00291BA5">
          <w:rPr>
            <w:rFonts w:ascii="Arial Narrow" w:hAnsi="Arial Narrow"/>
            <w:color w:val="auto"/>
          </w:rPr>
          <w:delText xml:space="preserve">1913 </w:delText>
        </w:r>
      </w:del>
      <w:ins w:id="189" w:author="Maciej Flejsierowicz" w:date="2024-10-10T09:29:00Z">
        <w:r w:rsidR="00291BA5" w:rsidRPr="002B2E2D">
          <w:rPr>
            <w:rFonts w:ascii="Arial Narrow" w:hAnsi="Arial Narrow"/>
            <w:color w:val="auto"/>
          </w:rPr>
          <w:t>1</w:t>
        </w:r>
        <w:r w:rsidR="00291BA5">
          <w:rPr>
            <w:rFonts w:ascii="Arial Narrow" w:hAnsi="Arial Narrow"/>
            <w:color w:val="auto"/>
          </w:rPr>
          <w:t>23</w:t>
        </w:r>
        <w:r w:rsidR="00291BA5" w:rsidRPr="002B2E2D">
          <w:rPr>
            <w:rFonts w:ascii="Arial Narrow" w:hAnsi="Arial Narrow"/>
            <w:color w:val="auto"/>
          </w:rPr>
          <w:t xml:space="preserve">3 </w:t>
        </w:r>
      </w:ins>
      <w:del w:id="190" w:author="Maciej Flejsierowicz" w:date="2024-10-10T09:29:00Z">
        <w:r w:rsidRPr="002B2E2D" w:rsidDel="00291BA5">
          <w:rPr>
            <w:rFonts w:ascii="Arial Narrow" w:hAnsi="Arial Narrow"/>
            <w:color w:val="auto"/>
          </w:rPr>
          <w:delText>oraz z 2021 r. poz. 1655</w:delText>
        </w:r>
      </w:del>
      <w:ins w:id="191" w:author="Maciej Flejsierowicz" w:date="2024-10-10T09:29:00Z">
        <w:r w:rsidR="00291BA5">
          <w:rPr>
            <w:rFonts w:ascii="Arial Narrow" w:hAnsi="Arial Narrow"/>
            <w:color w:val="auto"/>
          </w:rPr>
          <w:t xml:space="preserve">z </w:t>
        </w:r>
        <w:proofErr w:type="spellStart"/>
        <w:r w:rsidR="00291BA5">
          <w:rPr>
            <w:rFonts w:ascii="Arial Narrow" w:hAnsi="Arial Narrow"/>
            <w:color w:val="auto"/>
          </w:rPr>
          <w:t>późn</w:t>
        </w:r>
        <w:proofErr w:type="spellEnd"/>
        <w:r w:rsidR="00291BA5">
          <w:rPr>
            <w:rFonts w:ascii="Arial Narrow" w:hAnsi="Arial Narrow"/>
            <w:color w:val="auto"/>
          </w:rPr>
          <w:t>. zm.</w:t>
        </w:r>
      </w:ins>
      <w:r w:rsidRPr="002B2E2D">
        <w:rPr>
          <w:rFonts w:ascii="Arial Narrow" w:hAnsi="Arial Narrow"/>
          <w:color w:val="auto"/>
        </w:rPr>
        <w:t>) wykonawca, w celu</w:t>
      </w:r>
      <w:r>
        <w:rPr>
          <w:rFonts w:ascii="Arial Narrow" w:hAnsi="Arial Narrow"/>
          <w:color w:val="auto"/>
        </w:rPr>
        <w:t xml:space="preserve"> </w:t>
      </w:r>
      <w:r w:rsidRPr="002B2E2D">
        <w:rPr>
          <w:rFonts w:ascii="Arial Narrow" w:hAnsi="Arial Narrow"/>
          <w:color w:val="auto"/>
        </w:rPr>
        <w:t>utrzymania w poufności tych informacji, przekazuje je w wydzielonym i odpowiednio</w:t>
      </w:r>
      <w:r w:rsidRPr="002B2E2D">
        <w:rPr>
          <w:rFonts w:ascii="Arial Narrow" w:hAnsi="Arial Narrow"/>
          <w:color w:val="auto"/>
        </w:rPr>
        <w:br/>
        <w:t>oznaczonym pliku, wraz z jednoczesnym zaznaczeniem w nazwie pliku „Dokument</w:t>
      </w:r>
      <w:r>
        <w:rPr>
          <w:rFonts w:ascii="Arial Narrow" w:hAnsi="Arial Narrow"/>
          <w:color w:val="auto"/>
        </w:rPr>
        <w:t xml:space="preserve"> </w:t>
      </w:r>
      <w:r w:rsidRPr="002B2E2D">
        <w:rPr>
          <w:rFonts w:ascii="Arial Narrow" w:hAnsi="Arial Narrow"/>
          <w:color w:val="auto"/>
        </w:rPr>
        <w:t>stanowiący tajemnicę przedsiębiorstwa”.</w:t>
      </w:r>
    </w:p>
    <w:p w:rsidR="0056430C" w:rsidRPr="000B5BEA" w:rsidRDefault="0056430C" w:rsidP="0056430C">
      <w:pPr>
        <w:pStyle w:val="Akapitzlist"/>
        <w:numPr>
          <w:ilvl w:val="0"/>
          <w:numId w:val="14"/>
        </w:numPr>
        <w:spacing w:after="0"/>
        <w:ind w:left="426" w:hanging="426"/>
        <w:rPr>
          <w:rFonts w:ascii="Arial Narrow" w:hAnsi="Arial Narrow"/>
          <w:color w:val="auto"/>
        </w:rPr>
      </w:pPr>
      <w:r w:rsidRPr="002B2E2D">
        <w:rPr>
          <w:rFonts w:ascii="Arial Narrow" w:hAnsi="Arial Narrow"/>
          <w:color w:val="auto"/>
        </w:rPr>
        <w:t>Komunikacja w postępowaniu, z wyłączeniem składania ofert/wniosków</w:t>
      </w:r>
      <w:r>
        <w:rPr>
          <w:rFonts w:ascii="Arial Narrow" w:hAnsi="Arial Narrow"/>
          <w:color w:val="auto"/>
        </w:rPr>
        <w:t xml:space="preserve"> </w:t>
      </w:r>
      <w:r w:rsidRPr="002B2E2D">
        <w:rPr>
          <w:rFonts w:ascii="Arial Narrow" w:hAnsi="Arial Narrow"/>
          <w:color w:val="auto"/>
        </w:rPr>
        <w:t xml:space="preserve">o dopuszczenie do udziału w </w:t>
      </w:r>
      <w:r>
        <w:rPr>
          <w:rFonts w:ascii="Arial Narrow" w:hAnsi="Arial Narrow"/>
          <w:color w:val="auto"/>
        </w:rPr>
        <w:t>p</w:t>
      </w:r>
      <w:r w:rsidRPr="002B2E2D">
        <w:rPr>
          <w:rFonts w:ascii="Arial Narrow" w:hAnsi="Arial Narrow"/>
          <w:color w:val="auto"/>
        </w:rPr>
        <w:t>ostępowaniu, odbywa się drogą elektroniczną</w:t>
      </w:r>
      <w:r>
        <w:rPr>
          <w:rFonts w:ascii="Arial Narrow" w:hAnsi="Arial Narrow"/>
          <w:color w:val="auto"/>
        </w:rPr>
        <w:t xml:space="preserve"> </w:t>
      </w:r>
      <w:r w:rsidRPr="002B2E2D">
        <w:rPr>
          <w:rFonts w:ascii="Arial Narrow" w:hAnsi="Arial Narrow"/>
          <w:color w:val="auto"/>
        </w:rPr>
        <w:t>za pośrednictwem formularzy do komunikacji dostępnych w zakładce „Formularze”</w:t>
      </w:r>
      <w:r>
        <w:rPr>
          <w:rFonts w:ascii="Arial Narrow" w:hAnsi="Arial Narrow"/>
          <w:color w:val="auto"/>
        </w:rPr>
        <w:t xml:space="preserve"> </w:t>
      </w:r>
      <w:r w:rsidRPr="002B2E2D">
        <w:rPr>
          <w:rFonts w:ascii="Arial Narrow" w:hAnsi="Arial Narrow"/>
          <w:color w:val="auto"/>
        </w:rPr>
        <w:t>(„Formularze do komunikacji”). Za pośrednictwem „Formularzy do komunikacji”</w:t>
      </w:r>
      <w:r>
        <w:rPr>
          <w:rFonts w:ascii="Arial Narrow" w:hAnsi="Arial Narrow"/>
          <w:color w:val="auto"/>
        </w:rPr>
        <w:t xml:space="preserve"> </w:t>
      </w:r>
      <w:r w:rsidRPr="002B2E2D">
        <w:rPr>
          <w:rFonts w:ascii="Arial Narrow" w:hAnsi="Arial Narrow"/>
          <w:color w:val="auto"/>
        </w:rPr>
        <w:t>odbywa się w szczególności przekazywanie wezwań i zawiadomień, zadawanie pytań</w:t>
      </w:r>
      <w:r>
        <w:rPr>
          <w:rFonts w:ascii="Arial Narrow" w:hAnsi="Arial Narrow"/>
          <w:color w:val="auto"/>
        </w:rPr>
        <w:t xml:space="preserve"> </w:t>
      </w:r>
      <w:r w:rsidRPr="002B2E2D">
        <w:rPr>
          <w:rFonts w:ascii="Arial Narrow" w:hAnsi="Arial Narrow"/>
          <w:color w:val="auto"/>
        </w:rPr>
        <w:t>i udzielanie odpowiedzi. Formularze do komunikacji umożliwiają również dołączenie</w:t>
      </w:r>
      <w:r>
        <w:rPr>
          <w:rFonts w:ascii="Arial Narrow" w:hAnsi="Arial Narrow"/>
          <w:color w:val="auto"/>
        </w:rPr>
        <w:t xml:space="preserve"> </w:t>
      </w:r>
      <w:r w:rsidRPr="002B2E2D">
        <w:rPr>
          <w:rFonts w:ascii="Arial Narrow" w:hAnsi="Arial Narrow"/>
          <w:color w:val="auto"/>
        </w:rPr>
        <w:t>załącznika do przesyłanej wiadomości (przycisk „dodaj załącznik”).</w:t>
      </w:r>
      <w:r>
        <w:rPr>
          <w:rFonts w:ascii="Arial Narrow" w:hAnsi="Arial Narrow"/>
          <w:color w:val="auto"/>
        </w:rPr>
        <w:t xml:space="preserve"> </w:t>
      </w:r>
      <w:r w:rsidRPr="002B2E2D">
        <w:rPr>
          <w:rFonts w:ascii="Arial Narrow" w:hAnsi="Arial Narrow"/>
          <w:color w:val="auto"/>
        </w:rPr>
        <w:t xml:space="preserve">W przypadku załączników, które są zgodnie z ustawą </w:t>
      </w:r>
      <w:proofErr w:type="spellStart"/>
      <w:r w:rsidRPr="002B2E2D">
        <w:rPr>
          <w:rFonts w:ascii="Arial Narrow" w:hAnsi="Arial Narrow"/>
          <w:color w:val="auto"/>
        </w:rPr>
        <w:t>Pzp</w:t>
      </w:r>
      <w:proofErr w:type="spellEnd"/>
      <w:r w:rsidRPr="002B2E2D">
        <w:rPr>
          <w:rFonts w:ascii="Arial Narrow" w:hAnsi="Arial Narrow"/>
          <w:color w:val="auto"/>
        </w:rPr>
        <w:t xml:space="preserve"> lub rozporządzeniem Prezesa</w:t>
      </w:r>
      <w:r>
        <w:rPr>
          <w:rFonts w:ascii="Arial Narrow" w:hAnsi="Arial Narrow"/>
          <w:color w:val="auto"/>
        </w:rPr>
        <w:t xml:space="preserve"> </w:t>
      </w:r>
      <w:r w:rsidRPr="002B2E2D">
        <w:rPr>
          <w:rFonts w:ascii="Arial Narrow" w:hAnsi="Arial Narrow"/>
          <w:color w:val="auto"/>
        </w:rPr>
        <w:t>Rady Ministrów w sprawie wymagań dla dokumentów elektronicznych opatrzone</w:t>
      </w:r>
      <w:r>
        <w:rPr>
          <w:rFonts w:ascii="Arial Narrow" w:hAnsi="Arial Narrow"/>
          <w:color w:val="auto"/>
        </w:rPr>
        <w:t xml:space="preserve"> </w:t>
      </w:r>
      <w:r w:rsidRPr="002B2E2D">
        <w:rPr>
          <w:rFonts w:ascii="Arial Narrow" w:hAnsi="Arial Narrow"/>
          <w:color w:val="auto"/>
        </w:rPr>
        <w:t>kwalifikowanym podpisem elektronicznym, podpisem zaufanym lub podpisem</w:t>
      </w:r>
      <w:r>
        <w:rPr>
          <w:rFonts w:ascii="Arial Narrow" w:hAnsi="Arial Narrow"/>
          <w:color w:val="auto"/>
        </w:rPr>
        <w:t xml:space="preserve"> </w:t>
      </w:r>
      <w:r w:rsidRPr="002B2E2D">
        <w:rPr>
          <w:rFonts w:ascii="Arial Narrow" w:hAnsi="Arial Narrow"/>
          <w:color w:val="auto"/>
        </w:rPr>
        <w:t>osobistym, mogą być opatrzone, zgodnie z wyborem wykonawcy/wykonawcy</w:t>
      </w:r>
      <w:r>
        <w:rPr>
          <w:rFonts w:ascii="Arial Narrow" w:hAnsi="Arial Narrow"/>
          <w:color w:val="auto"/>
        </w:rPr>
        <w:t xml:space="preserve"> </w:t>
      </w:r>
      <w:r w:rsidRPr="002B2E2D">
        <w:rPr>
          <w:rFonts w:ascii="Arial Narrow" w:hAnsi="Arial Narrow"/>
          <w:color w:val="auto"/>
        </w:rPr>
        <w:t>wspólnie ubiegającego się o udzielenie zamówienia/podmiotu udostępniającego</w:t>
      </w:r>
      <w:r>
        <w:rPr>
          <w:rFonts w:ascii="Arial Narrow" w:hAnsi="Arial Narrow"/>
          <w:color w:val="auto"/>
        </w:rPr>
        <w:t xml:space="preserve"> </w:t>
      </w:r>
      <w:r w:rsidRPr="002B2E2D">
        <w:rPr>
          <w:rFonts w:ascii="Arial Narrow" w:hAnsi="Arial Narrow"/>
          <w:color w:val="auto"/>
        </w:rPr>
        <w:t>zasoby, podpisem zewnętrznym lub wewnętrznym. W zależności od rodzaju podpisu i</w:t>
      </w:r>
      <w:r>
        <w:rPr>
          <w:rFonts w:ascii="Arial Narrow" w:hAnsi="Arial Narrow"/>
          <w:color w:val="auto"/>
        </w:rPr>
        <w:t xml:space="preserve"> </w:t>
      </w:r>
      <w:r w:rsidRPr="002B2E2D">
        <w:rPr>
          <w:rFonts w:ascii="Arial Narrow" w:hAnsi="Arial Narrow"/>
          <w:color w:val="auto"/>
        </w:rPr>
        <w:t>jego typu (zewnętrzny, wewnętrzny) dodaje się do przesyłanej wiadomości uprzednio</w:t>
      </w:r>
      <w:r w:rsidRPr="002B2E2D">
        <w:rPr>
          <w:rFonts w:ascii="Arial Narrow" w:hAnsi="Arial Narrow"/>
          <w:color w:val="auto"/>
        </w:rPr>
        <w:br/>
        <w:t>podpisane dokumenty wraz z wygenerowanym plikiem podpisu (typ zewnętrzny) lub</w:t>
      </w:r>
      <w:r>
        <w:rPr>
          <w:rFonts w:ascii="Arial Narrow" w:hAnsi="Arial Narrow"/>
          <w:color w:val="auto"/>
        </w:rPr>
        <w:t xml:space="preserve"> </w:t>
      </w:r>
      <w:r w:rsidRPr="002B2E2D">
        <w:rPr>
          <w:rFonts w:ascii="Arial Narrow" w:hAnsi="Arial Narrow"/>
          <w:color w:val="auto"/>
        </w:rPr>
        <w:t>dokument z wszytym podpisem (typ wewnętrzny).</w:t>
      </w:r>
    </w:p>
    <w:p w:rsidR="0056430C" w:rsidRDefault="0056430C" w:rsidP="0056430C">
      <w:pPr>
        <w:pStyle w:val="Akapitzlist"/>
        <w:numPr>
          <w:ilvl w:val="0"/>
          <w:numId w:val="14"/>
        </w:numPr>
        <w:spacing w:after="0"/>
        <w:ind w:left="426" w:hanging="426"/>
        <w:rPr>
          <w:rFonts w:ascii="Arial Narrow" w:hAnsi="Arial Narrow"/>
          <w:color w:val="auto"/>
        </w:rPr>
      </w:pPr>
      <w:r w:rsidRPr="000B5BEA">
        <w:rPr>
          <w:rFonts w:ascii="Arial Narrow" w:hAnsi="Arial Narrow"/>
          <w:color w:val="auto"/>
        </w:rPr>
        <w:t xml:space="preserve">Zamawiający dopuszcza również możliwość składania dokumentów elektronicznych, za pomocą poczty elektronicznej, </w:t>
      </w:r>
      <w:r w:rsidRPr="00260672">
        <w:rPr>
          <w:rFonts w:ascii="Arial Narrow" w:hAnsi="Arial Narrow"/>
          <w:color w:val="auto"/>
        </w:rPr>
        <w:t>na wskazany w ust.</w:t>
      </w:r>
      <w:r>
        <w:rPr>
          <w:rFonts w:ascii="Arial Narrow" w:hAnsi="Arial Narrow"/>
          <w:color w:val="auto"/>
        </w:rPr>
        <w:t xml:space="preserve"> 17</w:t>
      </w:r>
      <w:r w:rsidRPr="00260672">
        <w:rPr>
          <w:rFonts w:ascii="Arial Narrow" w:hAnsi="Arial Narrow"/>
          <w:color w:val="auto"/>
        </w:rPr>
        <w:t xml:space="preserve"> </w:t>
      </w:r>
      <w:r w:rsidRPr="000B5BEA">
        <w:rPr>
          <w:rFonts w:ascii="Arial Narrow" w:hAnsi="Arial Narrow"/>
          <w:color w:val="auto"/>
        </w:rPr>
        <w:t>adres email. Sposób sporządzenia dokumentów elektronicznych musi być zgody z wymaganiami określonymi w rozporządzeniu Prezesa Rady Ministrów z</w:t>
      </w:r>
      <w:r>
        <w:rPr>
          <w:rFonts w:ascii="Arial Narrow" w:hAnsi="Arial Narrow"/>
          <w:color w:val="auto"/>
        </w:rPr>
        <w:t> </w:t>
      </w:r>
      <w:r w:rsidRPr="00886B50">
        <w:rPr>
          <w:rFonts w:ascii="Arial Narrow" w:hAnsi="Arial Narrow"/>
          <w:color w:val="auto"/>
        </w:rPr>
        <w:t>dnia 30 grudnia 2020 r. w sprawie sposobu sporządzania i przekazywania informacji oraz wymagań</w:t>
      </w:r>
      <w:r w:rsidRPr="000B5BEA">
        <w:rPr>
          <w:rFonts w:ascii="Arial Narrow" w:hAnsi="Arial Narrow"/>
          <w:color w:val="auto"/>
        </w:rPr>
        <w:t xml:space="preserve"> technicznych dla dokumentów elektronicznych oraz środków komunikacji </w:t>
      </w:r>
      <w:r>
        <w:rPr>
          <w:rFonts w:ascii="Arial Narrow" w:hAnsi="Arial Narrow"/>
          <w:color w:val="auto"/>
        </w:rPr>
        <w:t>elektronicznej w postępowaniu o </w:t>
      </w:r>
      <w:r w:rsidRPr="000B5BEA">
        <w:rPr>
          <w:rFonts w:ascii="Arial Narrow" w:hAnsi="Arial Narrow"/>
          <w:color w:val="auto"/>
        </w:rPr>
        <w:t>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w:t>
      </w:r>
      <w:r>
        <w:rPr>
          <w:rFonts w:ascii="Arial Narrow" w:hAnsi="Arial Narrow"/>
          <w:color w:val="auto"/>
        </w:rPr>
        <w:t>nawcy (Dz. U. z 2020 poz. 2415).</w:t>
      </w:r>
    </w:p>
    <w:p w:rsidR="0056430C" w:rsidRDefault="0056430C" w:rsidP="0056430C">
      <w:pPr>
        <w:pStyle w:val="Akapitzlist"/>
        <w:numPr>
          <w:ilvl w:val="0"/>
          <w:numId w:val="14"/>
        </w:numPr>
        <w:spacing w:after="0"/>
        <w:ind w:left="426" w:hanging="426"/>
        <w:rPr>
          <w:rFonts w:ascii="Arial Narrow" w:hAnsi="Arial Narrow"/>
          <w:color w:val="auto"/>
        </w:rPr>
      </w:pPr>
      <w:r w:rsidRPr="00D51334">
        <w:rPr>
          <w:rFonts w:ascii="Arial Narrow" w:hAnsi="Arial Narrow"/>
          <w:color w:val="auto"/>
        </w:rPr>
        <w:t>Możliwość korzystania w postępowaniu z „Formularzy do komunikacji” w pełnym</w:t>
      </w:r>
      <w:r>
        <w:rPr>
          <w:rFonts w:ascii="Arial Narrow" w:hAnsi="Arial Narrow"/>
          <w:color w:val="auto"/>
        </w:rPr>
        <w:t xml:space="preserve"> </w:t>
      </w:r>
      <w:r w:rsidRPr="00D51334">
        <w:rPr>
          <w:rFonts w:ascii="Arial Narrow" w:hAnsi="Arial Narrow"/>
          <w:color w:val="auto"/>
        </w:rPr>
        <w:t>zakresie wymaga posiadania konta „Wykonawcy” na Platformie e-Zamówienia</w:t>
      </w:r>
      <w:r>
        <w:rPr>
          <w:rFonts w:ascii="Arial Narrow" w:hAnsi="Arial Narrow"/>
          <w:color w:val="auto"/>
        </w:rPr>
        <w:t xml:space="preserve"> </w:t>
      </w:r>
      <w:r w:rsidRPr="00D51334">
        <w:rPr>
          <w:rFonts w:ascii="Arial Narrow" w:hAnsi="Arial Narrow"/>
          <w:color w:val="auto"/>
        </w:rPr>
        <w:t>oraz zalogowania się na Platformie e-</w:t>
      </w:r>
      <w:r>
        <w:rPr>
          <w:rFonts w:ascii="Arial Narrow" w:hAnsi="Arial Narrow"/>
          <w:color w:val="auto"/>
        </w:rPr>
        <w:lastRenderedPageBreak/>
        <w:t>Z</w:t>
      </w:r>
      <w:r w:rsidRPr="00D51334">
        <w:rPr>
          <w:rFonts w:ascii="Arial Narrow" w:hAnsi="Arial Narrow"/>
          <w:color w:val="auto"/>
        </w:rPr>
        <w:t>amówienia. Do korzystania z „Formularzy</w:t>
      </w:r>
      <w:r>
        <w:rPr>
          <w:rFonts w:ascii="Arial Narrow" w:hAnsi="Arial Narrow"/>
          <w:color w:val="auto"/>
        </w:rPr>
        <w:t xml:space="preserve"> </w:t>
      </w:r>
      <w:r w:rsidRPr="00D51334">
        <w:rPr>
          <w:rFonts w:ascii="Arial Narrow" w:hAnsi="Arial Narrow"/>
          <w:color w:val="auto"/>
        </w:rPr>
        <w:t>do komunikacji” służących do zadawania pytań dotyczących treści dokumentów</w:t>
      </w:r>
      <w:r>
        <w:rPr>
          <w:rFonts w:ascii="Arial Narrow" w:hAnsi="Arial Narrow"/>
          <w:color w:val="auto"/>
        </w:rPr>
        <w:t xml:space="preserve"> </w:t>
      </w:r>
      <w:r w:rsidRPr="00D51334">
        <w:rPr>
          <w:rFonts w:ascii="Arial Narrow" w:hAnsi="Arial Narrow"/>
          <w:color w:val="auto"/>
        </w:rPr>
        <w:t>zamówienia wystarczające jest posiadanie tzw. konta uproszczonego na Platformie</w:t>
      </w:r>
      <w:r w:rsidRPr="00D51334">
        <w:rPr>
          <w:rFonts w:ascii="Arial Narrow" w:hAnsi="Arial Narrow"/>
          <w:color w:val="auto"/>
        </w:rPr>
        <w:br/>
        <w:t>e-Zamówienia.</w:t>
      </w:r>
    </w:p>
    <w:p w:rsidR="0056430C" w:rsidRDefault="0056430C" w:rsidP="0056430C">
      <w:pPr>
        <w:pStyle w:val="Akapitzlist"/>
        <w:numPr>
          <w:ilvl w:val="0"/>
          <w:numId w:val="14"/>
        </w:numPr>
        <w:spacing w:after="0"/>
        <w:ind w:left="426" w:hanging="426"/>
        <w:rPr>
          <w:rFonts w:ascii="Arial Narrow" w:hAnsi="Arial Narrow"/>
          <w:color w:val="auto"/>
        </w:rPr>
      </w:pPr>
      <w:r w:rsidRPr="00D90903">
        <w:rPr>
          <w:rFonts w:ascii="Arial Narrow" w:hAnsi="Arial Narrow"/>
          <w:color w:val="auto"/>
        </w:rPr>
        <w:t>Wszystkie wysłane i odebrane w postępowaniu przez wykonawcę wiadomości</w:t>
      </w:r>
      <w:r>
        <w:rPr>
          <w:rFonts w:ascii="Arial Narrow" w:hAnsi="Arial Narrow"/>
          <w:color w:val="auto"/>
        </w:rPr>
        <w:t xml:space="preserve"> </w:t>
      </w:r>
      <w:r w:rsidRPr="00D90903">
        <w:rPr>
          <w:rFonts w:ascii="Arial Narrow" w:hAnsi="Arial Narrow"/>
          <w:color w:val="auto"/>
        </w:rPr>
        <w:t>widoczne są po zalogowaniu w podglądzie postępowania w zakładce „Komunikacja”.</w:t>
      </w:r>
    </w:p>
    <w:p w:rsidR="0056430C" w:rsidRDefault="0056430C" w:rsidP="0056430C">
      <w:pPr>
        <w:pStyle w:val="Akapitzlist"/>
        <w:numPr>
          <w:ilvl w:val="0"/>
          <w:numId w:val="14"/>
        </w:numPr>
        <w:spacing w:after="0"/>
        <w:ind w:left="426" w:hanging="426"/>
        <w:rPr>
          <w:rFonts w:ascii="Arial Narrow" w:hAnsi="Arial Narrow"/>
          <w:color w:val="auto"/>
        </w:rPr>
      </w:pPr>
      <w:r w:rsidRPr="00D90903">
        <w:rPr>
          <w:rFonts w:ascii="Arial Narrow" w:hAnsi="Arial Narrow"/>
          <w:color w:val="auto"/>
        </w:rPr>
        <w:t>Maksymalny rozmiar plików przesyłanych za pośrednictwem „Formularzy</w:t>
      </w:r>
      <w:r>
        <w:rPr>
          <w:rFonts w:ascii="Arial Narrow" w:hAnsi="Arial Narrow"/>
          <w:color w:val="auto"/>
        </w:rPr>
        <w:t xml:space="preserve"> </w:t>
      </w:r>
      <w:r w:rsidRPr="00D90903">
        <w:rPr>
          <w:rFonts w:ascii="Arial Narrow" w:hAnsi="Arial Narrow"/>
          <w:color w:val="auto"/>
        </w:rPr>
        <w:t>do komunikacji” wynosi 150 MB (wielkość ta dotyczy plików przesyłanych</w:t>
      </w:r>
      <w:r>
        <w:rPr>
          <w:rFonts w:ascii="Arial Narrow" w:hAnsi="Arial Narrow"/>
          <w:color w:val="auto"/>
        </w:rPr>
        <w:t xml:space="preserve"> </w:t>
      </w:r>
      <w:r w:rsidRPr="00D90903">
        <w:rPr>
          <w:rFonts w:ascii="Arial Narrow" w:hAnsi="Arial Narrow"/>
          <w:color w:val="auto"/>
        </w:rPr>
        <w:t>jako załączniki do jednego formularza).</w:t>
      </w:r>
    </w:p>
    <w:p w:rsidR="0056430C" w:rsidRDefault="0056430C" w:rsidP="0056430C">
      <w:pPr>
        <w:pStyle w:val="Akapitzlist"/>
        <w:numPr>
          <w:ilvl w:val="0"/>
          <w:numId w:val="14"/>
        </w:numPr>
        <w:spacing w:after="0"/>
        <w:ind w:left="426" w:hanging="426"/>
        <w:rPr>
          <w:rFonts w:ascii="Arial Narrow" w:hAnsi="Arial Narrow"/>
          <w:color w:val="auto"/>
        </w:rPr>
      </w:pPr>
      <w:r w:rsidRPr="00D90903">
        <w:rPr>
          <w:rFonts w:ascii="Arial Narrow" w:hAnsi="Arial Narrow"/>
          <w:color w:val="auto"/>
        </w:rPr>
        <w:t>Minimalne wymagania techniczne dotyczące sprzętu używanego w celu korzystania</w:t>
      </w:r>
      <w:r>
        <w:rPr>
          <w:rFonts w:ascii="Arial Narrow" w:hAnsi="Arial Narrow"/>
          <w:color w:val="auto"/>
        </w:rPr>
        <w:t xml:space="preserve"> </w:t>
      </w:r>
      <w:r w:rsidRPr="00D90903">
        <w:rPr>
          <w:rFonts w:ascii="Arial Narrow" w:hAnsi="Arial Narrow"/>
          <w:color w:val="auto"/>
        </w:rPr>
        <w:t>z usług Platformy e-Zamówienia oraz informacje dotyczące specyfikacji połączenia</w:t>
      </w:r>
      <w:r>
        <w:rPr>
          <w:rFonts w:ascii="Arial Narrow" w:hAnsi="Arial Narrow"/>
          <w:color w:val="auto"/>
        </w:rPr>
        <w:t xml:space="preserve"> </w:t>
      </w:r>
      <w:r w:rsidRPr="00D90903">
        <w:rPr>
          <w:rFonts w:ascii="Arial Narrow" w:hAnsi="Arial Narrow"/>
          <w:color w:val="auto"/>
        </w:rPr>
        <w:t>określa Regulamin Platformy e-Zamówienia.</w:t>
      </w:r>
    </w:p>
    <w:p w:rsidR="0056430C" w:rsidRPr="00886B50" w:rsidRDefault="0056430C" w:rsidP="0056430C">
      <w:pPr>
        <w:pStyle w:val="Akapitzlist"/>
        <w:numPr>
          <w:ilvl w:val="0"/>
          <w:numId w:val="14"/>
        </w:numPr>
        <w:spacing w:after="0"/>
        <w:ind w:left="426" w:hanging="426"/>
        <w:rPr>
          <w:rFonts w:ascii="Arial Narrow" w:hAnsi="Arial Narrow"/>
          <w:color w:val="auto"/>
        </w:rPr>
      </w:pPr>
      <w:r w:rsidRPr="00D90903">
        <w:rPr>
          <w:rFonts w:ascii="Arial Narrow" w:hAnsi="Arial Narrow"/>
          <w:color w:val="auto"/>
        </w:rPr>
        <w:t>W przypadku problemów technicznych i awarii związanych z funkcjonowaniem</w:t>
      </w:r>
      <w:r>
        <w:rPr>
          <w:rFonts w:ascii="Arial Narrow" w:hAnsi="Arial Narrow"/>
          <w:color w:val="auto"/>
        </w:rPr>
        <w:t xml:space="preserve"> </w:t>
      </w:r>
      <w:r w:rsidRPr="00D90903">
        <w:rPr>
          <w:rFonts w:ascii="Arial Narrow" w:hAnsi="Arial Narrow"/>
          <w:color w:val="auto"/>
        </w:rPr>
        <w:t>Platformy e-Zamówienia użytkownicy mogą skorzystać ze wsparcia technicznego</w:t>
      </w:r>
      <w:r>
        <w:rPr>
          <w:rFonts w:ascii="Arial Narrow" w:hAnsi="Arial Narrow"/>
          <w:color w:val="auto"/>
        </w:rPr>
        <w:t xml:space="preserve"> </w:t>
      </w:r>
      <w:r w:rsidRPr="00D90903">
        <w:rPr>
          <w:rFonts w:ascii="Arial Narrow" w:hAnsi="Arial Narrow"/>
          <w:color w:val="auto"/>
        </w:rPr>
        <w:t>dostępnego poprzez formularz udostępniony na stronie internetowej</w:t>
      </w:r>
      <w:r>
        <w:rPr>
          <w:rFonts w:ascii="Arial Narrow" w:hAnsi="Arial Narrow"/>
          <w:color w:val="auto"/>
        </w:rPr>
        <w:t xml:space="preserve"> </w:t>
      </w:r>
      <w:r w:rsidRPr="00D90903">
        <w:rPr>
          <w:rFonts w:ascii="Arial Narrow" w:hAnsi="Arial Narrow"/>
          <w:color w:val="auto"/>
        </w:rPr>
        <w:t>https://ezamowienia.gov.pl w zakładce „Zgłoś problem”.</w:t>
      </w:r>
    </w:p>
    <w:p w:rsidR="0056430C" w:rsidRPr="00886B50" w:rsidRDefault="0056430C" w:rsidP="0056430C">
      <w:pPr>
        <w:pStyle w:val="Akapitzlist"/>
        <w:numPr>
          <w:ilvl w:val="0"/>
          <w:numId w:val="14"/>
        </w:numPr>
        <w:spacing w:after="0"/>
        <w:ind w:left="426" w:hanging="426"/>
        <w:rPr>
          <w:rFonts w:ascii="Arial Narrow" w:hAnsi="Arial Narrow"/>
          <w:color w:val="auto"/>
        </w:rPr>
      </w:pPr>
      <w:r w:rsidRPr="00886B50">
        <w:rPr>
          <w:rFonts w:ascii="Arial Narrow" w:hAnsi="Arial Narrow"/>
          <w:color w:val="auto"/>
        </w:rPr>
        <w:t>Znak sprawy ZP.2210.</w:t>
      </w:r>
      <w:del w:id="192" w:author="Maciej Flejsierowicz" w:date="2023-10-05T11:10:00Z">
        <w:r w:rsidR="00DC68AF" w:rsidDel="007E1E30">
          <w:rPr>
            <w:rFonts w:ascii="Arial Narrow" w:hAnsi="Arial Narrow"/>
            <w:color w:val="auto"/>
          </w:rPr>
          <w:delText>16</w:delText>
        </w:r>
      </w:del>
      <w:ins w:id="193" w:author="Maciej Flejsierowicz" w:date="2023-10-05T11:10:00Z">
        <w:r w:rsidR="007E1E30">
          <w:rPr>
            <w:rFonts w:ascii="Arial Narrow" w:hAnsi="Arial Narrow"/>
            <w:color w:val="auto"/>
          </w:rPr>
          <w:t>2</w:t>
        </w:r>
      </w:ins>
      <w:ins w:id="194" w:author="Maciej Flejsierowicz" w:date="2024-10-10T09:30:00Z">
        <w:r w:rsidR="00365062">
          <w:rPr>
            <w:rFonts w:ascii="Arial Narrow" w:hAnsi="Arial Narrow"/>
            <w:color w:val="auto"/>
          </w:rPr>
          <w:t>4</w:t>
        </w:r>
      </w:ins>
      <w:r w:rsidRPr="00886B50">
        <w:rPr>
          <w:rFonts w:ascii="Arial Narrow" w:hAnsi="Arial Narrow"/>
          <w:color w:val="auto"/>
        </w:rPr>
        <w:t>.202</w:t>
      </w:r>
      <w:del w:id="195" w:author="Maciej Flejsierowicz" w:date="2024-10-10T09:30:00Z">
        <w:r w:rsidDel="00365062">
          <w:rPr>
            <w:rFonts w:ascii="Arial Narrow" w:hAnsi="Arial Narrow"/>
            <w:color w:val="auto"/>
          </w:rPr>
          <w:delText>3</w:delText>
        </w:r>
      </w:del>
      <w:ins w:id="196" w:author="Maciej Flejsierowicz" w:date="2024-10-10T09:30:00Z">
        <w:r w:rsidR="00365062">
          <w:rPr>
            <w:rFonts w:ascii="Arial Narrow" w:hAnsi="Arial Narrow"/>
            <w:color w:val="auto"/>
          </w:rPr>
          <w:t>4</w:t>
        </w:r>
      </w:ins>
    </w:p>
    <w:p w:rsidR="0056430C" w:rsidRDefault="0056430C" w:rsidP="0056430C">
      <w:pPr>
        <w:pStyle w:val="Akapitzlist"/>
        <w:numPr>
          <w:ilvl w:val="0"/>
          <w:numId w:val="14"/>
        </w:numPr>
        <w:spacing w:after="0"/>
        <w:ind w:left="426" w:hanging="426"/>
        <w:rPr>
          <w:rFonts w:ascii="Arial Narrow" w:hAnsi="Arial Narrow"/>
          <w:color w:val="auto"/>
        </w:rPr>
      </w:pPr>
      <w:r w:rsidRPr="00886B50">
        <w:rPr>
          <w:rFonts w:ascii="Arial Narrow" w:hAnsi="Arial Narrow"/>
          <w:color w:val="auto"/>
        </w:rPr>
        <w:t xml:space="preserve">Strona internetowa Zamawiającego: </w:t>
      </w:r>
      <w:hyperlink r:id="rId13" w:history="1">
        <w:r w:rsidRPr="007A2737">
          <w:rPr>
            <w:rStyle w:val="Hipercze"/>
            <w:rFonts w:ascii="Arial Narrow" w:hAnsi="Arial Narrow"/>
          </w:rPr>
          <w:t>http://ciborz.bip.gov.pl</w:t>
        </w:r>
      </w:hyperlink>
      <w:r w:rsidRPr="00886B50">
        <w:rPr>
          <w:rFonts w:ascii="Arial Narrow" w:hAnsi="Arial Narrow"/>
          <w:color w:val="auto"/>
        </w:rPr>
        <w:t>.</w:t>
      </w:r>
    </w:p>
    <w:p w:rsidR="00A26825" w:rsidRPr="00886B50" w:rsidRDefault="0056430C" w:rsidP="0056430C">
      <w:pPr>
        <w:pStyle w:val="Akapitzlist"/>
        <w:numPr>
          <w:ilvl w:val="0"/>
          <w:numId w:val="14"/>
        </w:numPr>
        <w:spacing w:after="0"/>
        <w:ind w:left="426" w:hanging="426"/>
        <w:rPr>
          <w:rFonts w:ascii="Arial Narrow" w:hAnsi="Arial Narrow"/>
          <w:color w:val="auto"/>
        </w:rPr>
      </w:pPr>
      <w:r w:rsidRPr="002B2E2D">
        <w:rPr>
          <w:rFonts w:ascii="Arial Narrow" w:hAnsi="Arial Narrow"/>
        </w:rPr>
        <w:t>Adres poczty elektronicznej</w:t>
      </w:r>
      <w:r w:rsidRPr="002B2E2D">
        <w:rPr>
          <w:rFonts w:ascii="Arial Narrow" w:hAnsi="Arial Narrow"/>
          <w:color w:val="FF0000"/>
        </w:rPr>
        <w:t xml:space="preserve">: </w:t>
      </w:r>
      <w:hyperlink r:id="rId14" w:history="1">
        <w:r w:rsidRPr="007A2737">
          <w:rPr>
            <w:rStyle w:val="Hipercze"/>
            <w:rFonts w:ascii="Arial Narrow" w:hAnsi="Arial Narrow"/>
          </w:rPr>
          <w:t>m.flejsierowicz@ciborz.eu</w:t>
        </w:r>
      </w:hyperlink>
      <w:r>
        <w:rPr>
          <w:rFonts w:ascii="Arial Narrow" w:hAnsi="Arial Narrow"/>
          <w:color w:val="FF0000"/>
        </w:rPr>
        <w:t xml:space="preserve">, </w:t>
      </w:r>
      <w:hyperlink r:id="rId15" w:history="1">
        <w:r w:rsidRPr="002B2E2D">
          <w:rPr>
            <w:rStyle w:val="Hipercze"/>
            <w:rFonts w:ascii="Arial Narrow" w:hAnsi="Arial Narrow"/>
          </w:rPr>
          <w:t>przetargi@ciborz.eu</w:t>
        </w:r>
      </w:hyperlink>
      <w:r w:rsidRPr="002B2E2D">
        <w:rPr>
          <w:rFonts w:ascii="Arial Narrow" w:hAnsi="Arial Narrow"/>
          <w:color w:val="FF0000"/>
        </w:rPr>
        <w:t xml:space="preserve">, </w:t>
      </w:r>
      <w:del w:id="197" w:author="Maciej Flejsierowicz" w:date="2023-10-05T11:10:00Z">
        <w:r w:rsidR="00BF6650" w:rsidDel="007E1E30">
          <w:fldChar w:fldCharType="begin"/>
        </w:r>
        <w:r w:rsidR="00147AA5" w:rsidDel="007E1E30">
          <w:delInstrText>HYPERLINK "mailto:szpital@ciborz.eu"</w:delInstrText>
        </w:r>
        <w:r w:rsidR="00BF6650" w:rsidDel="007E1E30">
          <w:fldChar w:fldCharType="separate"/>
        </w:r>
        <w:r w:rsidRPr="002B2E2D" w:rsidDel="007E1E30">
          <w:rPr>
            <w:rStyle w:val="Hipercze"/>
            <w:rFonts w:ascii="Arial Narrow" w:hAnsi="Arial Narrow"/>
          </w:rPr>
          <w:delText>szpital@ciborz.eu</w:delText>
        </w:r>
        <w:r w:rsidR="00BF6650" w:rsidDel="007E1E30">
          <w:fldChar w:fldCharType="end"/>
        </w:r>
      </w:del>
    </w:p>
    <w:p w:rsidR="00A26825" w:rsidRPr="00A26825" w:rsidRDefault="00A26825" w:rsidP="009400E7">
      <w:pPr>
        <w:spacing w:before="0" w:after="240"/>
        <w:rPr>
          <w:rFonts w:ascii="Arial Narrow" w:hAnsi="Arial Narrow"/>
          <w:color w:val="FF0000"/>
          <w:sz w:val="22"/>
          <w:szCs w:val="22"/>
        </w:rPr>
      </w:pPr>
    </w:p>
    <w:p w:rsidR="006E3015" w:rsidRPr="00CD738B" w:rsidRDefault="00CD738B"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240"/>
        <w:ind w:left="709"/>
        <w:rPr>
          <w:rFonts w:ascii="Arial Narrow" w:hAnsi="Arial Narrow"/>
          <w:b/>
          <w:bCs/>
          <w:sz w:val="22"/>
          <w:szCs w:val="22"/>
        </w:rPr>
      </w:pPr>
      <w:r>
        <w:rPr>
          <w:rFonts w:ascii="Arial Narrow" w:hAnsi="Arial Narrow"/>
          <w:b/>
          <w:bCs/>
          <w:sz w:val="22"/>
          <w:szCs w:val="22"/>
        </w:rPr>
        <w:t>OSO</w:t>
      </w:r>
      <w:r w:rsidRPr="00CD738B">
        <w:rPr>
          <w:rFonts w:ascii="Arial Narrow" w:hAnsi="Arial Narrow"/>
          <w:b/>
          <w:bCs/>
          <w:sz w:val="22"/>
          <w:szCs w:val="22"/>
        </w:rPr>
        <w:t>B</w:t>
      </w:r>
      <w:r>
        <w:rPr>
          <w:rFonts w:ascii="Arial Narrow" w:hAnsi="Arial Narrow"/>
          <w:b/>
          <w:bCs/>
          <w:sz w:val="22"/>
          <w:szCs w:val="22"/>
        </w:rPr>
        <w:t>Y</w:t>
      </w:r>
      <w:r w:rsidRPr="00CD738B">
        <w:rPr>
          <w:rFonts w:ascii="Arial Narrow" w:hAnsi="Arial Narrow"/>
          <w:b/>
          <w:bCs/>
          <w:sz w:val="22"/>
          <w:szCs w:val="22"/>
        </w:rPr>
        <w:t xml:space="preserve"> UPRAWNION</w:t>
      </w:r>
      <w:r>
        <w:rPr>
          <w:rFonts w:ascii="Arial Narrow" w:hAnsi="Arial Narrow"/>
          <w:b/>
          <w:bCs/>
          <w:sz w:val="22"/>
          <w:szCs w:val="22"/>
        </w:rPr>
        <w:t>E</w:t>
      </w:r>
      <w:r w:rsidRPr="00CD738B">
        <w:rPr>
          <w:rFonts w:ascii="Arial Narrow" w:hAnsi="Arial Narrow"/>
          <w:b/>
          <w:bCs/>
          <w:sz w:val="22"/>
          <w:szCs w:val="22"/>
        </w:rPr>
        <w:t xml:space="preserve"> DO KOMUNIKOWANIA SIĘ Z WYKONAWCAMI</w:t>
      </w:r>
    </w:p>
    <w:p w:rsidR="000B5BEA" w:rsidRPr="000B5BEA" w:rsidRDefault="000B5BEA" w:rsidP="00D454BD">
      <w:pPr>
        <w:pStyle w:val="Akapitzlist"/>
        <w:numPr>
          <w:ilvl w:val="1"/>
          <w:numId w:val="2"/>
        </w:numPr>
        <w:ind w:left="426" w:hanging="426"/>
        <w:rPr>
          <w:rFonts w:ascii="Arial Narrow" w:hAnsi="Arial Narrow"/>
          <w:bCs/>
        </w:rPr>
      </w:pPr>
      <w:r w:rsidRPr="000B5BEA">
        <w:rPr>
          <w:rFonts w:ascii="Arial Narrow" w:hAnsi="Arial Narrow"/>
          <w:bCs/>
        </w:rPr>
        <w:t>Osoby uprawnione do porozumiewania się z Wykonawcami:</w:t>
      </w:r>
    </w:p>
    <w:p w:rsidR="000B5BEA" w:rsidRPr="000B5BEA" w:rsidRDefault="000B5BEA" w:rsidP="00D454BD">
      <w:pPr>
        <w:pStyle w:val="Akapitzlist"/>
        <w:numPr>
          <w:ilvl w:val="3"/>
          <w:numId w:val="2"/>
        </w:numPr>
        <w:ind w:left="709"/>
        <w:rPr>
          <w:rFonts w:ascii="Arial Narrow" w:hAnsi="Arial Narrow"/>
          <w:bCs/>
        </w:rPr>
      </w:pPr>
      <w:r w:rsidRPr="000B5BEA">
        <w:rPr>
          <w:rFonts w:ascii="Arial Narrow" w:hAnsi="Arial Narrow"/>
          <w:bCs/>
        </w:rPr>
        <w:t xml:space="preserve">W zakresie merytorycznym osobą upoważnioną do kontaktu z Wykonawcami jest: </w:t>
      </w:r>
      <w:ins w:id="198" w:author="Maciej Flejsierowicz" w:date="2023-10-05T11:11:00Z">
        <w:r w:rsidR="006C6139">
          <w:rPr>
            <w:rFonts w:ascii="Arial Narrow" w:hAnsi="Arial Narrow"/>
            <w:bCs/>
          </w:rPr>
          <w:t xml:space="preserve">Tomasz Maruszewski </w:t>
        </w:r>
        <w:r w:rsidR="006C6139" w:rsidRPr="000B5BEA">
          <w:rPr>
            <w:rFonts w:ascii="Arial Narrow" w:hAnsi="Arial Narrow"/>
            <w:bCs/>
          </w:rPr>
          <w:t xml:space="preserve">– </w:t>
        </w:r>
        <w:r w:rsidR="006C6139">
          <w:rPr>
            <w:rFonts w:ascii="Arial Narrow" w:hAnsi="Arial Narrow"/>
            <w:bCs/>
          </w:rPr>
          <w:t>Kierownik Apteki</w:t>
        </w:r>
      </w:ins>
      <w:del w:id="199" w:author="Maciej Flejsierowicz" w:date="2023-10-05T11:11:00Z">
        <w:r w:rsidR="00F8715F" w:rsidDel="006C6139">
          <w:rPr>
            <w:rFonts w:ascii="Arial Narrow" w:hAnsi="Arial Narrow"/>
            <w:bCs/>
          </w:rPr>
          <w:delText>Wojciech Ostapkowicz</w:delText>
        </w:r>
        <w:r w:rsidRPr="000B5BEA" w:rsidDel="006C6139">
          <w:rPr>
            <w:rFonts w:ascii="Arial Narrow" w:hAnsi="Arial Narrow"/>
            <w:bCs/>
          </w:rPr>
          <w:delText xml:space="preserve"> – Kierownik </w:delText>
        </w:r>
        <w:r w:rsidR="00F8715F" w:rsidDel="006C6139">
          <w:rPr>
            <w:rFonts w:ascii="Arial Narrow" w:hAnsi="Arial Narrow"/>
            <w:bCs/>
          </w:rPr>
          <w:delText>Sekcji Informatycznej</w:delText>
        </w:r>
      </w:del>
      <w:r w:rsidRPr="000B5BEA">
        <w:rPr>
          <w:rFonts w:ascii="Arial Narrow" w:hAnsi="Arial Narrow"/>
          <w:bCs/>
        </w:rPr>
        <w:t xml:space="preserve">, tel. (0-68) </w:t>
      </w:r>
      <w:r w:rsidR="00DC68AF">
        <w:rPr>
          <w:rFonts w:ascii="Arial Narrow" w:hAnsi="Arial Narrow"/>
          <w:bCs/>
        </w:rPr>
        <w:t>506</w:t>
      </w:r>
      <w:r w:rsidRPr="000B5BEA">
        <w:rPr>
          <w:rFonts w:ascii="Arial Narrow" w:hAnsi="Arial Narrow"/>
          <w:bCs/>
        </w:rPr>
        <w:t>-</w:t>
      </w:r>
      <w:r w:rsidR="00DC68AF">
        <w:rPr>
          <w:rFonts w:ascii="Arial Narrow" w:hAnsi="Arial Narrow"/>
          <w:bCs/>
        </w:rPr>
        <w:t>60</w:t>
      </w:r>
      <w:r w:rsidRPr="000B5BEA">
        <w:rPr>
          <w:rFonts w:ascii="Arial Narrow" w:hAnsi="Arial Narrow"/>
          <w:bCs/>
        </w:rPr>
        <w:t>-</w:t>
      </w:r>
      <w:r w:rsidR="00DC68AF">
        <w:rPr>
          <w:rFonts w:ascii="Arial Narrow" w:hAnsi="Arial Narrow"/>
          <w:bCs/>
        </w:rPr>
        <w:t>00</w:t>
      </w:r>
      <w:r w:rsidRPr="000B5BEA">
        <w:rPr>
          <w:rFonts w:ascii="Arial Narrow" w:hAnsi="Arial Narrow"/>
          <w:bCs/>
        </w:rPr>
        <w:t xml:space="preserve"> wew. </w:t>
      </w:r>
      <w:del w:id="200" w:author="Maciej Flejsierowicz" w:date="2023-10-05T11:11:00Z">
        <w:r w:rsidR="00DC68AF" w:rsidDel="006C6139">
          <w:rPr>
            <w:rFonts w:ascii="Arial Narrow" w:hAnsi="Arial Narrow"/>
            <w:bCs/>
          </w:rPr>
          <w:delText>893</w:delText>
        </w:r>
      </w:del>
      <w:ins w:id="201" w:author="Maciej Flejsierowicz" w:date="2023-10-05T11:11:00Z">
        <w:r w:rsidR="006C6139">
          <w:rPr>
            <w:rFonts w:ascii="Arial Narrow" w:hAnsi="Arial Narrow"/>
            <w:bCs/>
          </w:rPr>
          <w:t>740</w:t>
        </w:r>
      </w:ins>
      <w:r w:rsidR="002F4064">
        <w:rPr>
          <w:rFonts w:ascii="Arial Narrow" w:hAnsi="Arial Narrow"/>
          <w:bCs/>
        </w:rPr>
        <w:t xml:space="preserve">, </w:t>
      </w:r>
      <w:del w:id="202" w:author="Maciej Flejsierowicz" w:date="2023-10-05T11:12:00Z">
        <w:r w:rsidR="002F4064" w:rsidDel="006C6139">
          <w:rPr>
            <w:rFonts w:ascii="Arial Narrow" w:hAnsi="Arial Narrow"/>
            <w:bCs/>
          </w:rPr>
          <w:delText xml:space="preserve">e-mail: </w:delText>
        </w:r>
        <w:r w:rsidR="00BF6650" w:rsidDel="006C6139">
          <w:fldChar w:fldCharType="begin"/>
        </w:r>
        <w:r w:rsidR="00147AA5" w:rsidDel="006C6139">
          <w:delInstrText>HYPERLINK "mailto:w.ostapkowicz@ciborz.eu"</w:delInstrText>
        </w:r>
        <w:r w:rsidR="00BF6650" w:rsidDel="006C6139">
          <w:fldChar w:fldCharType="separate"/>
        </w:r>
        <w:r w:rsidR="00F8715F" w:rsidRPr="00E17636" w:rsidDel="006C6139">
          <w:rPr>
            <w:rStyle w:val="Hipercze"/>
            <w:rFonts w:ascii="Arial Narrow" w:hAnsi="Arial Narrow"/>
            <w:bCs/>
          </w:rPr>
          <w:delText>w.ostapkowicz@ciborz.eu</w:delText>
        </w:r>
        <w:r w:rsidR="00BF6650" w:rsidDel="006C6139">
          <w:fldChar w:fldCharType="end"/>
        </w:r>
        <w:r w:rsidR="00F1780E" w:rsidDel="006C6139">
          <w:rPr>
            <w:rFonts w:ascii="Arial Narrow" w:hAnsi="Arial Narrow"/>
            <w:bCs/>
          </w:rPr>
          <w:delText xml:space="preserve"> </w:delText>
        </w:r>
      </w:del>
    </w:p>
    <w:p w:rsidR="000B5BEA" w:rsidRPr="000B5BEA" w:rsidRDefault="000B5BEA" w:rsidP="00D454BD">
      <w:pPr>
        <w:pStyle w:val="Akapitzlist"/>
        <w:numPr>
          <w:ilvl w:val="0"/>
          <w:numId w:val="2"/>
        </w:numPr>
        <w:rPr>
          <w:rFonts w:ascii="Arial Narrow" w:hAnsi="Arial Narrow"/>
          <w:bCs/>
        </w:rPr>
      </w:pPr>
      <w:r w:rsidRPr="000B5BEA">
        <w:rPr>
          <w:rFonts w:ascii="Arial Narrow" w:hAnsi="Arial Narrow"/>
          <w:bCs/>
        </w:rPr>
        <w:t xml:space="preserve">W zakresie proceduralnym osobą upoważnioną do kontaktu z Wykonawcami jest: </w:t>
      </w:r>
      <w:r w:rsidR="00546E79">
        <w:rPr>
          <w:rFonts w:ascii="Arial Narrow" w:hAnsi="Arial Narrow"/>
          <w:bCs/>
        </w:rPr>
        <w:t>Maciej Flejsierowicz</w:t>
      </w:r>
      <w:r w:rsidRPr="000B5BEA">
        <w:rPr>
          <w:rFonts w:ascii="Arial Narrow" w:hAnsi="Arial Narrow"/>
          <w:bCs/>
        </w:rPr>
        <w:t xml:space="preserve"> – Dział Zamówień Publicznych,</w:t>
      </w:r>
      <w:r w:rsidR="002F4064">
        <w:rPr>
          <w:rFonts w:ascii="Arial Narrow" w:hAnsi="Arial Narrow"/>
          <w:bCs/>
        </w:rPr>
        <w:t xml:space="preserve"> tel. (0-68) </w:t>
      </w:r>
      <w:r w:rsidR="00DC68AF">
        <w:rPr>
          <w:rFonts w:ascii="Arial Narrow" w:hAnsi="Arial Narrow"/>
          <w:bCs/>
        </w:rPr>
        <w:t>506</w:t>
      </w:r>
      <w:r w:rsidR="002F4064">
        <w:rPr>
          <w:rFonts w:ascii="Arial Narrow" w:hAnsi="Arial Narrow"/>
          <w:bCs/>
        </w:rPr>
        <w:t>-</w:t>
      </w:r>
      <w:r w:rsidR="00DC68AF">
        <w:rPr>
          <w:rFonts w:ascii="Arial Narrow" w:hAnsi="Arial Narrow"/>
          <w:bCs/>
        </w:rPr>
        <w:t>60</w:t>
      </w:r>
      <w:r w:rsidR="002F4064">
        <w:rPr>
          <w:rFonts w:ascii="Arial Narrow" w:hAnsi="Arial Narrow"/>
          <w:bCs/>
        </w:rPr>
        <w:t>-</w:t>
      </w:r>
      <w:r w:rsidR="00DC68AF">
        <w:rPr>
          <w:rFonts w:ascii="Arial Narrow" w:hAnsi="Arial Narrow"/>
          <w:bCs/>
        </w:rPr>
        <w:t>00</w:t>
      </w:r>
      <w:r w:rsidR="002F4064">
        <w:rPr>
          <w:rFonts w:ascii="Arial Narrow" w:hAnsi="Arial Narrow"/>
          <w:bCs/>
        </w:rPr>
        <w:t xml:space="preserve"> wew. </w:t>
      </w:r>
      <w:r w:rsidR="00DC68AF">
        <w:rPr>
          <w:rFonts w:ascii="Arial Narrow" w:hAnsi="Arial Narrow"/>
          <w:bCs/>
        </w:rPr>
        <w:t>561</w:t>
      </w:r>
      <w:r w:rsidR="002F4064">
        <w:rPr>
          <w:rFonts w:ascii="Arial Narrow" w:hAnsi="Arial Narrow"/>
          <w:bCs/>
        </w:rPr>
        <w:t xml:space="preserve">, e-mail: </w:t>
      </w:r>
      <w:hyperlink r:id="rId16" w:history="1">
        <w:r w:rsidR="00546E79" w:rsidRPr="009650A0">
          <w:rPr>
            <w:rStyle w:val="Hipercze"/>
            <w:rFonts w:ascii="Arial Narrow" w:hAnsi="Arial Narrow"/>
            <w:bCs/>
          </w:rPr>
          <w:t>m.flejsierowicz@ciborz.eu</w:t>
        </w:r>
      </w:hyperlink>
      <w:r w:rsidR="00F1780E">
        <w:rPr>
          <w:rFonts w:ascii="Arial Narrow" w:hAnsi="Arial Narrow"/>
          <w:bCs/>
        </w:rPr>
        <w:t xml:space="preserve"> </w:t>
      </w:r>
    </w:p>
    <w:p w:rsidR="006E3015" w:rsidRPr="00A97091" w:rsidRDefault="00C87878" w:rsidP="004A7497">
      <w:pPr>
        <w:pStyle w:val="Akapitzlis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ind w:left="709"/>
        <w:rPr>
          <w:rFonts w:ascii="Arial Narrow" w:hAnsi="Arial Narrow"/>
          <w:b/>
          <w:bCs/>
        </w:rPr>
      </w:pPr>
      <w:r w:rsidRPr="00A97091">
        <w:rPr>
          <w:rFonts w:ascii="Arial Narrow" w:hAnsi="Arial Narrow"/>
          <w:b/>
          <w:bCs/>
        </w:rPr>
        <w:t>TERMIN ZWIĄZANIA Z OFERTĄ</w:t>
      </w:r>
    </w:p>
    <w:p w:rsidR="00A97091" w:rsidRPr="00A97091" w:rsidRDefault="00A97091" w:rsidP="00D454BD">
      <w:pPr>
        <w:pStyle w:val="Akapitzlist"/>
        <w:numPr>
          <w:ilvl w:val="2"/>
          <w:numId w:val="4"/>
        </w:numPr>
        <w:spacing w:before="0"/>
        <w:ind w:left="426" w:hanging="426"/>
        <w:rPr>
          <w:rFonts w:ascii="Arial Narrow" w:hAnsi="Arial Narrow"/>
        </w:rPr>
      </w:pPr>
      <w:r w:rsidRPr="00A97091">
        <w:rPr>
          <w:rFonts w:ascii="Arial Narrow" w:hAnsi="Arial Narrow"/>
        </w:rPr>
        <w:t>Wykonawca j</w:t>
      </w:r>
      <w:r w:rsidR="00736FFB">
        <w:rPr>
          <w:rFonts w:ascii="Arial Narrow" w:hAnsi="Arial Narrow"/>
        </w:rPr>
        <w:t xml:space="preserve">est związany ofertą do dnia </w:t>
      </w:r>
      <w:r w:rsidR="00F8715F" w:rsidRPr="00AB22DD">
        <w:rPr>
          <w:rFonts w:ascii="Arial Narrow" w:hAnsi="Arial Narrow"/>
          <w:color w:val="auto"/>
        </w:rPr>
        <w:t>1</w:t>
      </w:r>
      <w:del w:id="203" w:author="Maciej Flejsierowicz" w:date="2023-10-05T11:18:00Z">
        <w:r w:rsidR="00AB22DD" w:rsidRPr="00AB22DD" w:rsidDel="006C6139">
          <w:rPr>
            <w:rFonts w:ascii="Arial Narrow" w:hAnsi="Arial Narrow"/>
            <w:color w:val="auto"/>
          </w:rPr>
          <w:delText>3</w:delText>
        </w:r>
      </w:del>
      <w:ins w:id="204" w:author="Maciej Flejsierowicz" w:date="2024-10-10T09:32:00Z">
        <w:r w:rsidR="00365062">
          <w:rPr>
            <w:rFonts w:ascii="Arial Narrow" w:hAnsi="Arial Narrow"/>
            <w:color w:val="auto"/>
          </w:rPr>
          <w:t>9</w:t>
        </w:r>
      </w:ins>
      <w:r w:rsidR="00736FFB" w:rsidRPr="00AB22DD">
        <w:rPr>
          <w:rFonts w:ascii="Arial Narrow" w:hAnsi="Arial Narrow"/>
          <w:color w:val="auto"/>
        </w:rPr>
        <w:t xml:space="preserve"> </w:t>
      </w:r>
      <w:del w:id="205" w:author="Maciej Flejsierowicz" w:date="2023-10-05T11:18:00Z">
        <w:r w:rsidR="00F8715F" w:rsidRPr="00AB22DD" w:rsidDel="006C6139">
          <w:rPr>
            <w:rFonts w:ascii="Arial Narrow" w:hAnsi="Arial Narrow"/>
            <w:color w:val="auto"/>
          </w:rPr>
          <w:delText>października</w:delText>
        </w:r>
        <w:r w:rsidR="00736FFB" w:rsidRPr="00AB22DD" w:rsidDel="006C6139">
          <w:rPr>
            <w:rFonts w:ascii="Arial Narrow" w:hAnsi="Arial Narrow"/>
            <w:color w:val="auto"/>
          </w:rPr>
          <w:delText xml:space="preserve"> </w:delText>
        </w:r>
      </w:del>
      <w:ins w:id="206" w:author="Maciej Flejsierowicz" w:date="2023-10-05T11:18:00Z">
        <w:r w:rsidR="006C6139">
          <w:rPr>
            <w:rFonts w:ascii="Arial Narrow" w:hAnsi="Arial Narrow"/>
            <w:color w:val="auto"/>
          </w:rPr>
          <w:t>listopada</w:t>
        </w:r>
        <w:r w:rsidR="006C6139" w:rsidRPr="00AB22DD">
          <w:rPr>
            <w:rFonts w:ascii="Arial Narrow" w:hAnsi="Arial Narrow"/>
            <w:color w:val="auto"/>
          </w:rPr>
          <w:t xml:space="preserve"> </w:t>
        </w:r>
      </w:ins>
      <w:r w:rsidR="00736FFB" w:rsidRPr="00AB22DD">
        <w:rPr>
          <w:rFonts w:ascii="Arial Narrow" w:hAnsi="Arial Narrow"/>
          <w:color w:val="auto"/>
        </w:rPr>
        <w:t>202</w:t>
      </w:r>
      <w:del w:id="207" w:author="Maciej Flejsierowicz" w:date="2024-10-10T09:32:00Z">
        <w:r w:rsidR="00DC68AF" w:rsidRPr="00AB22DD" w:rsidDel="00365062">
          <w:rPr>
            <w:rFonts w:ascii="Arial Narrow" w:hAnsi="Arial Narrow"/>
            <w:color w:val="auto"/>
          </w:rPr>
          <w:delText>3</w:delText>
        </w:r>
      </w:del>
      <w:ins w:id="208" w:author="Maciej Flejsierowicz" w:date="2024-10-10T09:32:00Z">
        <w:r w:rsidR="00365062">
          <w:rPr>
            <w:rFonts w:ascii="Arial Narrow" w:hAnsi="Arial Narrow"/>
            <w:color w:val="auto"/>
          </w:rPr>
          <w:t xml:space="preserve">4 </w:t>
        </w:r>
      </w:ins>
      <w:r w:rsidR="00736FFB" w:rsidRPr="00AB22DD">
        <w:rPr>
          <w:rFonts w:ascii="Arial Narrow" w:hAnsi="Arial Narrow"/>
          <w:color w:val="auto"/>
        </w:rPr>
        <w:t>r.</w:t>
      </w:r>
    </w:p>
    <w:p w:rsidR="005B0EF6" w:rsidRPr="00DC68AF" w:rsidRDefault="00A97091" w:rsidP="00546E79">
      <w:pPr>
        <w:pStyle w:val="Akapitzlist"/>
        <w:numPr>
          <w:ilvl w:val="2"/>
          <w:numId w:val="4"/>
        </w:numPr>
        <w:spacing w:before="0"/>
        <w:ind w:left="426" w:hanging="426"/>
        <w:rPr>
          <w:rFonts w:ascii="Arial Narrow" w:hAnsi="Arial Narrow"/>
        </w:rPr>
      </w:pPr>
      <w:r w:rsidRPr="00DC68AF">
        <w:rPr>
          <w:rFonts w:ascii="Arial Narrow" w:hAnsi="Arial Narrow"/>
        </w:rPr>
        <w:t>Bieg terminu związania ofertą rozpoczyna się wraz z upływem terminu składania ofert.</w:t>
      </w:r>
    </w:p>
    <w:p w:rsidR="006E3015" w:rsidRPr="00A97091" w:rsidRDefault="00C87878" w:rsidP="004A7497">
      <w:pPr>
        <w:pStyle w:val="Akapitzlis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ind w:left="709"/>
        <w:rPr>
          <w:rFonts w:ascii="Arial Narrow" w:hAnsi="Arial Narrow"/>
          <w:b/>
          <w:bCs/>
        </w:rPr>
      </w:pPr>
      <w:r w:rsidRPr="00A97091">
        <w:rPr>
          <w:rFonts w:ascii="Arial Narrow" w:hAnsi="Arial Narrow"/>
          <w:b/>
          <w:bCs/>
        </w:rPr>
        <w:t>OPIS PRZYGOTOWANIA OFERTY</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Wykonawca przygotowuje ofertę przy pomocy interaktywnego „Formularza ofertowego” udostępnionego przez Zamawiającego na Platformie e-Zamówienia i zamieszczonego w podglądzie postępowania w zakładce „Informacje podstawowe”.</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 xml:space="preserve">Zalogowany wykonawca używając przycisku „Wypełnij” widocznego pod „Formularzem ofertowym” zobowiązany jest do zweryfikowania poprawności danych automatycznie pobranych przez system z </w:t>
      </w:r>
      <w:r w:rsidRPr="00C363E6">
        <w:rPr>
          <w:rFonts w:ascii="Arial Narrow" w:eastAsia="Arial" w:hAnsi="Arial Narrow" w:cs="Arial"/>
          <w:color w:val="000000"/>
          <w:kern w:val="0"/>
          <w:sz w:val="22"/>
          <w:szCs w:val="22"/>
          <w:lang w:eastAsia="en-US"/>
        </w:rPr>
        <w:lastRenderedPageBreak/>
        <w:t xml:space="preserve">jego konta i uzupełnienia pozostałych informacji dotyczących wykonawcy/wykonawców wspólnie ubiegających się o udzielenie zamówienia. </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C363E6">
        <w:rPr>
          <w:rFonts w:ascii="Arial Narrow" w:eastAsia="Arial" w:hAnsi="Arial Narrow" w:cs="Arial"/>
          <w:color w:val="000000"/>
          <w:kern w:val="0"/>
          <w:sz w:val="22"/>
          <w:szCs w:val="22"/>
          <w:u w:val="single"/>
          <w:lang w:eastAsia="en-US"/>
        </w:rPr>
        <w:t>Uwaga! Nie należy zmieniać nazwy pliku nadanej przez Platformę e-Zamówienia.</w:t>
      </w:r>
      <w:r w:rsidRPr="00C363E6">
        <w:rPr>
          <w:rFonts w:ascii="Arial Narrow" w:eastAsia="Arial" w:hAnsi="Arial Narrow" w:cs="Arial"/>
          <w:color w:val="000000"/>
          <w:kern w:val="0"/>
          <w:sz w:val="22"/>
          <w:szCs w:val="22"/>
          <w:u w:val="single"/>
          <w:lang w:eastAsia="en-US"/>
        </w:rPr>
        <w:br/>
        <w:t xml:space="preserve">Zapisany „Formularz ofertowy” należy zawsze otwierać w programie </w:t>
      </w:r>
      <w:proofErr w:type="spellStart"/>
      <w:r w:rsidRPr="00C363E6">
        <w:rPr>
          <w:rFonts w:ascii="Arial Narrow" w:eastAsia="Arial" w:hAnsi="Arial Narrow" w:cs="Arial"/>
          <w:color w:val="000000"/>
          <w:kern w:val="0"/>
          <w:sz w:val="22"/>
          <w:szCs w:val="22"/>
          <w:u w:val="single"/>
          <w:lang w:eastAsia="en-US"/>
        </w:rPr>
        <w:t>Adobe</w:t>
      </w:r>
      <w:proofErr w:type="spellEnd"/>
      <w:r w:rsidRPr="00C363E6">
        <w:rPr>
          <w:rFonts w:ascii="Arial Narrow" w:eastAsia="Arial" w:hAnsi="Arial Narrow" w:cs="Arial"/>
          <w:color w:val="000000"/>
          <w:kern w:val="0"/>
          <w:sz w:val="22"/>
          <w:szCs w:val="22"/>
          <w:u w:val="single"/>
          <w:lang w:eastAsia="en-US"/>
        </w:rPr>
        <w:t xml:space="preserve"> </w:t>
      </w:r>
      <w:proofErr w:type="spellStart"/>
      <w:r w:rsidRPr="00C363E6">
        <w:rPr>
          <w:rFonts w:ascii="Arial Narrow" w:eastAsia="Arial" w:hAnsi="Arial Narrow" w:cs="Arial"/>
          <w:color w:val="000000"/>
          <w:kern w:val="0"/>
          <w:sz w:val="22"/>
          <w:szCs w:val="22"/>
          <w:u w:val="single"/>
          <w:lang w:eastAsia="en-US"/>
        </w:rPr>
        <w:t>Acrobat</w:t>
      </w:r>
      <w:proofErr w:type="spellEnd"/>
      <w:r w:rsidRPr="00C363E6">
        <w:rPr>
          <w:rFonts w:ascii="Arial Narrow" w:eastAsia="Arial" w:hAnsi="Arial Narrow" w:cs="Arial"/>
          <w:color w:val="000000"/>
          <w:kern w:val="0"/>
          <w:sz w:val="22"/>
          <w:szCs w:val="22"/>
          <w:u w:val="single"/>
          <w:lang w:eastAsia="en-US"/>
        </w:rPr>
        <w:br/>
      </w:r>
      <w:proofErr w:type="spellStart"/>
      <w:r w:rsidRPr="00C363E6">
        <w:rPr>
          <w:rFonts w:ascii="Arial Narrow" w:eastAsia="Arial" w:hAnsi="Arial Narrow" w:cs="Arial"/>
          <w:color w:val="000000"/>
          <w:kern w:val="0"/>
          <w:sz w:val="22"/>
          <w:szCs w:val="22"/>
          <w:u w:val="single"/>
          <w:lang w:eastAsia="en-US"/>
        </w:rPr>
        <w:t>Reader</w:t>
      </w:r>
      <w:proofErr w:type="spellEnd"/>
      <w:r w:rsidRPr="00C363E6">
        <w:rPr>
          <w:rFonts w:ascii="Arial Narrow" w:eastAsia="Arial" w:hAnsi="Arial Narrow" w:cs="Arial"/>
          <w:color w:val="000000"/>
          <w:kern w:val="0"/>
          <w:sz w:val="22"/>
          <w:szCs w:val="22"/>
          <w:u w:val="single"/>
          <w:lang w:eastAsia="en-US"/>
        </w:rPr>
        <w:t xml:space="preserve"> DC. </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363E6">
        <w:rPr>
          <w:rFonts w:ascii="Arial Narrow" w:eastAsia="Arial" w:hAnsi="Arial Narrow" w:cs="Arial"/>
          <w:color w:val="000000"/>
          <w:kern w:val="0"/>
          <w:sz w:val="22"/>
          <w:szCs w:val="22"/>
          <w:lang w:eastAsia="en-US"/>
        </w:rPr>
        <w:t>drag&amp;drop</w:t>
      </w:r>
      <w:proofErr w:type="spellEnd"/>
      <w:r w:rsidRPr="00C363E6">
        <w:rPr>
          <w:rFonts w:ascii="Arial Narrow" w:eastAsia="Arial" w:hAnsi="Arial Narrow" w:cs="Arial"/>
          <w:color w:val="000000"/>
          <w:kern w:val="0"/>
          <w:sz w:val="22"/>
          <w:szCs w:val="22"/>
          <w:lang w:eastAsia="en-US"/>
        </w:rPr>
        <w:t xml:space="preserve"> („przeciągnij” i „upuść”) służące do dodawania plików.</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Jeżeli wraz z ofertą składane są dokumenty zawierające tajemnicę przedsiębiorstwa wykonawca, w celu utrzymania w poufności tych informacji, przekazuje je w wydzielonym i odpowiednio oznaczonym pliku,  raz z jednoczesnym zaznaczeniem w nazwie pliku „Dokument stanowiący tajemnicę przedsiębiorstwa”.</w:t>
      </w:r>
      <w:r w:rsidRPr="00C363E6">
        <w:rPr>
          <w:rFonts w:ascii="Arial Narrow" w:eastAsia="Arial" w:hAnsi="Arial Narrow" w:cs="Arial"/>
          <w:color w:val="000000"/>
          <w:kern w:val="0"/>
          <w:sz w:val="22"/>
          <w:szCs w:val="22"/>
          <w:lang w:eastAsia="en-US"/>
        </w:rPr>
        <w:br/>
        <w:t>Zarówno załącznik stanowiący tajemnicę przedsiębiorstwa jak i uzasadnienie zastrzeżenia tajemnicy przedsiębiorstwa należy dodać w polu „Załączniki i inne dokumenty przedstawione w ofercie przez Wykonawcę”.</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w:t>
      </w:r>
      <w:r w:rsidR="00E51CAE">
        <w:rPr>
          <w:rFonts w:ascii="Arial Narrow" w:eastAsia="Arial" w:hAnsi="Arial Narrow" w:cs="Arial"/>
          <w:color w:val="000000"/>
          <w:kern w:val="0"/>
          <w:sz w:val="22"/>
          <w:szCs w:val="22"/>
          <w:lang w:eastAsia="en-US"/>
        </w:rPr>
        <w:t xml:space="preserve"> </w:t>
      </w:r>
      <w:r w:rsidRPr="00C363E6">
        <w:rPr>
          <w:rFonts w:ascii="Arial Narrow" w:eastAsia="Arial" w:hAnsi="Arial Narrow" w:cs="Arial"/>
          <w:color w:val="000000"/>
          <w:kern w:val="0"/>
          <w:sz w:val="22"/>
          <w:szCs w:val="22"/>
          <w:lang w:eastAsia="en-US"/>
        </w:rPr>
        <w:t xml:space="preserve">przedstawione w ofercie przez Wykonawcę”. Pozostałe dokumenty wchodzące w skład oferty lub składane wraz z ofertą, które są zgodne z ustawą </w:t>
      </w:r>
      <w:proofErr w:type="spellStart"/>
      <w:r w:rsidRPr="00C363E6">
        <w:rPr>
          <w:rFonts w:ascii="Arial Narrow" w:eastAsia="Arial" w:hAnsi="Arial Narrow" w:cs="Arial"/>
          <w:color w:val="000000"/>
          <w:kern w:val="0"/>
          <w:sz w:val="22"/>
          <w:szCs w:val="22"/>
          <w:lang w:eastAsia="en-US"/>
        </w:rPr>
        <w:t>Pzp</w:t>
      </w:r>
      <w:proofErr w:type="spellEnd"/>
      <w:r w:rsidRPr="00C363E6">
        <w:rPr>
          <w:rFonts w:ascii="Arial Narrow" w:eastAsia="Arial" w:hAnsi="Arial Narrow" w:cs="Arial"/>
          <w:color w:val="000000"/>
          <w:kern w:val="0"/>
          <w:sz w:val="22"/>
          <w:szCs w:val="22"/>
          <w:lang w:eastAsia="en-US"/>
        </w:rPr>
        <w:t xml:space="preserve"> lub rozporządzeniem Prezesa Rady Ministrów w sprawie</w:t>
      </w:r>
      <w:r w:rsidR="00E51CAE">
        <w:rPr>
          <w:rFonts w:ascii="Arial Narrow" w:eastAsia="Arial" w:hAnsi="Arial Narrow" w:cs="Arial"/>
          <w:color w:val="000000"/>
          <w:kern w:val="0"/>
          <w:sz w:val="22"/>
          <w:szCs w:val="22"/>
          <w:lang w:eastAsia="en-US"/>
        </w:rPr>
        <w:t xml:space="preserve"> </w:t>
      </w:r>
      <w:r w:rsidRPr="00C363E6">
        <w:rPr>
          <w:rFonts w:ascii="Arial Narrow" w:eastAsia="Arial" w:hAnsi="Arial Narrow" w:cs="Arial"/>
          <w:color w:val="000000"/>
          <w:kern w:val="0"/>
          <w:sz w:val="22"/>
          <w:szCs w:val="22"/>
          <w:lang w:eastAsia="en-US"/>
        </w:rPr>
        <w:t>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w:t>
      </w:r>
      <w:r w:rsidR="00E51CAE">
        <w:rPr>
          <w:rFonts w:ascii="Arial Narrow" w:eastAsia="Arial" w:hAnsi="Arial Narrow" w:cs="Arial"/>
          <w:color w:val="000000"/>
          <w:kern w:val="0"/>
          <w:sz w:val="22"/>
          <w:szCs w:val="22"/>
          <w:lang w:eastAsia="en-US"/>
        </w:rPr>
        <w:t xml:space="preserve"> </w:t>
      </w:r>
      <w:r w:rsidRPr="00C363E6">
        <w:rPr>
          <w:rFonts w:ascii="Arial Narrow" w:eastAsia="Arial" w:hAnsi="Arial Narrow" w:cs="Arial"/>
          <w:color w:val="000000"/>
          <w:kern w:val="0"/>
          <w:sz w:val="22"/>
          <w:szCs w:val="22"/>
          <w:lang w:eastAsia="en-US"/>
        </w:rPr>
        <w:t xml:space="preserve">(zewnętrzny, wewnętrzny) w polu „Załączniki i inne dokumenty przedstawione w ofercie przez Wykonawcę” dodaje się uprzednio podpisane dokumenty wraz z wygenerowanym plikiem podpisu (typ zewnętrzny) lub dokument z wszytym podpisem (typ </w:t>
      </w:r>
      <w:r w:rsidRPr="00C363E6">
        <w:rPr>
          <w:rFonts w:ascii="Arial Narrow" w:eastAsia="Arial" w:hAnsi="Arial Narrow" w:cs="Arial"/>
          <w:color w:val="000000"/>
          <w:kern w:val="0"/>
          <w:sz w:val="22"/>
          <w:szCs w:val="22"/>
          <w:lang w:eastAsia="en-US"/>
        </w:rPr>
        <w:lastRenderedPageBreak/>
        <w:t>wewnętrzny). W przypadku przekazywania dokumentu elektronicznego w formacie poddającym dane kompresji, opatrzenie pliku zawierającego skompresowane dokumenty kwalifikowanym podpisem elektronicznym, podpisem zaufanym lub podpisem</w:t>
      </w:r>
      <w:r w:rsidR="00E51CAE">
        <w:rPr>
          <w:rFonts w:ascii="Arial Narrow" w:eastAsia="Arial" w:hAnsi="Arial Narrow" w:cs="Arial"/>
          <w:color w:val="000000"/>
          <w:kern w:val="0"/>
          <w:sz w:val="22"/>
          <w:szCs w:val="22"/>
          <w:lang w:eastAsia="en-US"/>
        </w:rPr>
        <w:t xml:space="preserve"> </w:t>
      </w:r>
      <w:r w:rsidRPr="00C363E6">
        <w:rPr>
          <w:rFonts w:ascii="Arial Narrow" w:eastAsia="Arial" w:hAnsi="Arial Narrow" w:cs="Arial"/>
          <w:color w:val="000000"/>
          <w:kern w:val="0"/>
          <w:sz w:val="22"/>
          <w:szCs w:val="22"/>
          <w:lang w:eastAsia="en-US"/>
        </w:rPr>
        <w:t>osobistym, jest równoznaczne z opatrzeniem wszystkich dokumentów zawartych w tym pliku odpowiednio kwalifikowanym podpisem elektronicznym, podpisem zaufanym lub podpisem osobistym.</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Oferta może być złożona tylko do upływu terminu składania ofert.</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Wykonawca może przed upływem terminu składania ofert wycofać ofertę. Wykonawca wycofuje ofertę w zakładce „Oferty/wnioski” używając przycisku „Wycofaj ofertę”.</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Maksymalny łączny rozmiar plików stanowiących ofertę lub składanych wraz z ofertą to 250 MB.</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u w:val="single"/>
          <w:lang w:eastAsia="en-US"/>
        </w:rPr>
        <w:t>Dokumenty składające się na ofertę:</w:t>
      </w:r>
    </w:p>
    <w:p w:rsidR="00C363E6" w:rsidRPr="00C363E6" w:rsidRDefault="00C363E6" w:rsidP="007C6CC7">
      <w:pPr>
        <w:widowControl w:val="0"/>
        <w:numPr>
          <w:ilvl w:val="0"/>
          <w:numId w:val="21"/>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Podpisany i wypełniony formularz ofertowy, według wzoru określonego w Załączniku nr 1 do specyfikacji</w:t>
      </w:r>
      <w:r w:rsidRPr="00C363E6">
        <w:rPr>
          <w:rFonts w:ascii="Arial Narrow" w:eastAsia="Arial" w:hAnsi="Arial Narrow" w:cs="Arial"/>
          <w:color w:val="000000"/>
          <w:kern w:val="0"/>
          <w:sz w:val="22"/>
          <w:szCs w:val="22"/>
          <w:lang w:eastAsia="en-US"/>
        </w:rPr>
        <w:t>,</w:t>
      </w:r>
    </w:p>
    <w:p w:rsidR="00C363E6" w:rsidRPr="00C363E6" w:rsidRDefault="00C363E6" w:rsidP="007C6CC7">
      <w:pPr>
        <w:widowControl w:val="0"/>
        <w:numPr>
          <w:ilvl w:val="0"/>
          <w:numId w:val="21"/>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 xml:space="preserve">Podpisany i wypełniony formularz asortymentowo-cenowy </w:t>
      </w:r>
      <w:r w:rsidRPr="00C363E6">
        <w:rPr>
          <w:rFonts w:ascii="Arial Narrow" w:eastAsia="Arial" w:hAnsi="Arial Narrow" w:cs="Arial"/>
          <w:color w:val="000000"/>
          <w:kern w:val="0"/>
          <w:sz w:val="22"/>
          <w:szCs w:val="22"/>
          <w:lang w:eastAsia="en-US"/>
        </w:rPr>
        <w:t>zawarty w załączniku nr 2 do specyfikacji</w:t>
      </w:r>
    </w:p>
    <w:p w:rsidR="00C363E6" w:rsidRPr="00C363E6" w:rsidRDefault="00C363E6" w:rsidP="007C6CC7">
      <w:pPr>
        <w:widowControl w:val="0"/>
        <w:numPr>
          <w:ilvl w:val="0"/>
          <w:numId w:val="21"/>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dokumenty i oświadczenia</w:t>
      </w:r>
      <w:r w:rsidRPr="00C363E6">
        <w:rPr>
          <w:rFonts w:ascii="Arial Narrow" w:eastAsia="Arial" w:hAnsi="Arial Narrow" w:cs="Arial"/>
          <w:color w:val="000000"/>
          <w:kern w:val="0"/>
          <w:sz w:val="22"/>
          <w:szCs w:val="22"/>
          <w:lang w:eastAsia="en-US"/>
        </w:rPr>
        <w:t xml:space="preserve"> potwierdzające i brak podstaw do wykluczenia (wymienione w rozdz. XIV Specyfikacji),</w:t>
      </w:r>
    </w:p>
    <w:p w:rsidR="00C363E6" w:rsidRPr="00BC7C15" w:rsidRDefault="00C10AAF" w:rsidP="007C6CC7">
      <w:pPr>
        <w:widowControl w:val="0"/>
        <w:numPr>
          <w:ilvl w:val="0"/>
          <w:numId w:val="21"/>
        </w:numPr>
        <w:pBdr>
          <w:top w:val="nil"/>
          <w:left w:val="nil"/>
          <w:bottom w:val="nil"/>
          <w:right w:val="nil"/>
          <w:between w:val="nil"/>
        </w:pBdr>
        <w:shd w:val="clear" w:color="auto" w:fill="FFFFFF"/>
        <w:spacing w:before="0"/>
        <w:ind w:right="10"/>
        <w:contextualSpacing/>
        <w:rPr>
          <w:rFonts w:ascii="Arial Narrow" w:eastAsia="Arial" w:hAnsi="Arial Narrow" w:cs="Arial"/>
          <w:kern w:val="0"/>
          <w:sz w:val="22"/>
          <w:szCs w:val="22"/>
          <w:lang w:eastAsia="en-US"/>
          <w:rPrChange w:id="209" w:author="Maciej Flejsierowicz" w:date="2023-10-05T11:34:00Z">
            <w:rPr>
              <w:rFonts w:ascii="Arial Narrow" w:eastAsia="Arial" w:hAnsi="Arial Narrow" w:cs="Arial"/>
              <w:color w:val="000000"/>
              <w:kern w:val="0"/>
              <w:sz w:val="22"/>
              <w:szCs w:val="22"/>
              <w:lang w:eastAsia="en-US"/>
            </w:rPr>
          </w:rPrChange>
        </w:rPr>
      </w:pPr>
      <w:ins w:id="210" w:author="Maciej Flejsierowicz" w:date="2023-10-05T13:49:00Z">
        <w:r>
          <w:rPr>
            <w:rFonts w:ascii="Arial Narrow" w:eastAsia="Arial" w:hAnsi="Arial Narrow" w:cs="Arial"/>
            <w:b/>
            <w:kern w:val="0"/>
            <w:sz w:val="22"/>
            <w:szCs w:val="22"/>
            <w:lang w:eastAsia="en-US"/>
          </w:rPr>
          <w:t xml:space="preserve">dokumenty i </w:t>
        </w:r>
      </w:ins>
      <w:del w:id="211" w:author="Maciej Flejsierowicz" w:date="2023-10-05T13:47:00Z">
        <w:r w:rsidR="00BF6650" w:rsidRPr="00BF6650">
          <w:rPr>
            <w:rFonts w:ascii="Arial Narrow" w:eastAsia="Arial" w:hAnsi="Arial Narrow" w:cs="Arial"/>
            <w:b/>
            <w:kern w:val="0"/>
            <w:sz w:val="22"/>
            <w:szCs w:val="22"/>
            <w:lang w:eastAsia="en-US"/>
            <w:rPrChange w:id="212" w:author="Maciej Flejsierowicz" w:date="2023-10-05T11:34:00Z">
              <w:rPr>
                <w:rFonts w:ascii="Arial Narrow" w:eastAsia="Arial" w:hAnsi="Arial Narrow" w:cs="Arial"/>
                <w:b/>
                <w:color w:val="000000"/>
                <w:kern w:val="0"/>
                <w:sz w:val="22"/>
                <w:szCs w:val="22"/>
                <w:lang w:eastAsia="en-US"/>
              </w:rPr>
            </w:rPrChange>
          </w:rPr>
          <w:delText>dokumenty</w:delText>
        </w:r>
        <w:r w:rsidR="00BF6650" w:rsidRPr="00BF6650">
          <w:rPr>
            <w:rFonts w:ascii="Arial Narrow" w:eastAsia="Arial" w:hAnsi="Arial Narrow" w:cs="Arial"/>
            <w:kern w:val="0"/>
            <w:sz w:val="22"/>
            <w:szCs w:val="22"/>
            <w:lang w:eastAsia="en-US"/>
            <w:rPrChange w:id="213" w:author="Maciej Flejsierowicz" w:date="2023-10-05T11:34:00Z">
              <w:rPr>
                <w:rFonts w:ascii="Arial Narrow" w:eastAsia="Arial" w:hAnsi="Arial Narrow" w:cs="Arial"/>
                <w:color w:val="000000"/>
                <w:kern w:val="0"/>
                <w:sz w:val="22"/>
                <w:szCs w:val="22"/>
                <w:lang w:eastAsia="en-US"/>
              </w:rPr>
            </w:rPrChange>
          </w:rPr>
          <w:delText xml:space="preserve"> </w:delText>
        </w:r>
      </w:del>
      <w:ins w:id="214" w:author="Maciej Flejsierowicz" w:date="2023-10-05T13:47:00Z">
        <w:r>
          <w:rPr>
            <w:rFonts w:ascii="Arial Narrow" w:eastAsia="Arial" w:hAnsi="Arial Narrow" w:cs="Arial"/>
            <w:b/>
            <w:kern w:val="0"/>
            <w:sz w:val="22"/>
            <w:szCs w:val="22"/>
            <w:lang w:eastAsia="en-US"/>
          </w:rPr>
          <w:t>próbka</w:t>
        </w:r>
        <w:r w:rsidR="00BF6650" w:rsidRPr="00BF6650">
          <w:rPr>
            <w:rFonts w:ascii="Arial Narrow" w:eastAsia="Arial" w:hAnsi="Arial Narrow" w:cs="Arial"/>
            <w:kern w:val="0"/>
            <w:sz w:val="22"/>
            <w:szCs w:val="22"/>
            <w:lang w:eastAsia="en-US"/>
            <w:rPrChange w:id="215" w:author="Maciej Flejsierowicz" w:date="2023-10-05T11:34:00Z">
              <w:rPr>
                <w:rFonts w:ascii="Arial Narrow" w:eastAsia="Arial" w:hAnsi="Arial Narrow" w:cs="Arial"/>
                <w:color w:val="000000"/>
                <w:kern w:val="0"/>
                <w:sz w:val="22"/>
                <w:szCs w:val="22"/>
                <w:lang w:eastAsia="en-US"/>
              </w:rPr>
            </w:rPrChange>
          </w:rPr>
          <w:t xml:space="preserve"> </w:t>
        </w:r>
      </w:ins>
      <w:r w:rsidR="00BF6650" w:rsidRPr="00BF6650">
        <w:rPr>
          <w:rFonts w:ascii="Arial Narrow" w:eastAsia="Arial" w:hAnsi="Arial Narrow" w:cs="Arial"/>
          <w:kern w:val="0"/>
          <w:sz w:val="22"/>
          <w:szCs w:val="22"/>
          <w:lang w:eastAsia="en-US"/>
          <w:rPrChange w:id="216" w:author="Maciej Flejsierowicz" w:date="2023-10-05T11:34:00Z">
            <w:rPr>
              <w:rFonts w:ascii="Arial Narrow" w:eastAsia="Arial" w:hAnsi="Arial Narrow" w:cs="Arial"/>
              <w:color w:val="000000"/>
              <w:kern w:val="0"/>
              <w:sz w:val="22"/>
              <w:szCs w:val="22"/>
              <w:lang w:eastAsia="en-US"/>
            </w:rPr>
          </w:rPrChange>
        </w:rPr>
        <w:t>wskazane w rozdz. XVII Specyfikacji</w:t>
      </w:r>
      <w:del w:id="217" w:author="Maciej Flejsierowicz" w:date="2023-10-05T11:33:00Z">
        <w:r w:rsidR="00BF6650" w:rsidRPr="00BF6650">
          <w:rPr>
            <w:rFonts w:ascii="Arial Narrow" w:eastAsia="Arial" w:hAnsi="Arial Narrow" w:cs="Arial"/>
            <w:kern w:val="0"/>
            <w:sz w:val="22"/>
            <w:szCs w:val="22"/>
            <w:lang w:eastAsia="en-US"/>
            <w:rPrChange w:id="218" w:author="Maciej Flejsierowicz" w:date="2023-10-05T11:34:00Z">
              <w:rPr>
                <w:rFonts w:ascii="Arial Narrow" w:eastAsia="Arial" w:hAnsi="Arial Narrow" w:cs="Arial"/>
                <w:color w:val="000000"/>
                <w:kern w:val="0"/>
                <w:sz w:val="22"/>
                <w:szCs w:val="22"/>
                <w:lang w:eastAsia="en-US"/>
              </w:rPr>
            </w:rPrChange>
          </w:rPr>
          <w:delText xml:space="preserve"> </w:delText>
        </w:r>
      </w:del>
      <w:r w:rsidR="00BF6650" w:rsidRPr="00BF6650">
        <w:rPr>
          <w:rFonts w:ascii="Arial Narrow" w:eastAsia="Arial" w:hAnsi="Arial Narrow" w:cs="Arial"/>
          <w:kern w:val="0"/>
          <w:sz w:val="22"/>
          <w:szCs w:val="22"/>
          <w:lang w:eastAsia="en-US"/>
          <w:rPrChange w:id="219" w:author="Maciej Flejsierowicz" w:date="2023-10-05T11:34:00Z">
            <w:rPr>
              <w:rFonts w:ascii="Arial Narrow" w:eastAsia="Arial" w:hAnsi="Arial Narrow" w:cs="Arial"/>
              <w:color w:val="000000"/>
              <w:kern w:val="0"/>
              <w:sz w:val="22"/>
              <w:szCs w:val="22"/>
              <w:lang w:eastAsia="en-US"/>
            </w:rPr>
          </w:rPrChange>
        </w:rPr>
        <w:t>,</w:t>
      </w:r>
    </w:p>
    <w:p w:rsidR="00C363E6" w:rsidRPr="00C363E6" w:rsidRDefault="00C363E6" w:rsidP="007C6CC7">
      <w:pPr>
        <w:widowControl w:val="0"/>
        <w:numPr>
          <w:ilvl w:val="0"/>
          <w:numId w:val="21"/>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 przypadku Wykonawców działających przez pełnomocnika – pełnomocnictwo,</w:t>
      </w:r>
    </w:p>
    <w:p w:rsidR="00C363E6" w:rsidRPr="00C363E6" w:rsidRDefault="00C363E6" w:rsidP="007C6CC7">
      <w:pPr>
        <w:widowControl w:val="0"/>
        <w:numPr>
          <w:ilvl w:val="0"/>
          <w:numId w:val="21"/>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 przypadku Wykonawców wspólnie ubiegających się o zamówienie – dokument stwierdzający ustanowienie przez Wykonawców wspólnie ubiegających się o zamówienie pełnomocnika</w:t>
      </w:r>
      <w:r w:rsidRPr="00C363E6">
        <w:rPr>
          <w:rFonts w:ascii="Arial Narrow" w:eastAsia="Arial" w:hAnsi="Arial Narrow" w:cs="Arial"/>
          <w:color w:val="000000"/>
          <w:kern w:val="0"/>
          <w:sz w:val="22"/>
          <w:szCs w:val="22"/>
          <w:lang w:eastAsia="en-US"/>
        </w:rPr>
        <w:br/>
        <w:t xml:space="preserve">do reprezentowania ich w Postępowaniu o udzielenie zamówienia albo reprezentowania </w:t>
      </w:r>
      <w:r w:rsidRPr="00C363E6">
        <w:rPr>
          <w:rFonts w:ascii="Arial Narrow" w:eastAsia="Arial" w:hAnsi="Arial Narrow" w:cs="Arial"/>
          <w:color w:val="000000"/>
          <w:kern w:val="0"/>
          <w:sz w:val="22"/>
          <w:szCs w:val="22"/>
          <w:lang w:eastAsia="en-US"/>
        </w:rPr>
        <w:br/>
        <w:t>w Postępowaniu  i zawarcia umowy w sprawie zamówienia publicznego.</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 xml:space="preserve">Treść złożonej oferty musi odpowiadać treści Specyfikacji. Zamawiający zaleca,  aby przy sporządzeniu oferty, Wykonawca skorzystał z wzorów przygotowanych przez Zamawiającego. </w:t>
      </w:r>
      <w:r w:rsidRPr="00C363E6">
        <w:rPr>
          <w:rFonts w:ascii="Arial Narrow" w:eastAsia="Arial" w:hAnsi="Arial Narrow" w:cs="Arial"/>
          <w:color w:val="000000"/>
          <w:kern w:val="0"/>
          <w:sz w:val="22"/>
          <w:szCs w:val="22"/>
          <w:lang w:eastAsia="en-US"/>
        </w:rPr>
        <w:t>Wykonawca może przedstawić ofertę na swoich formularzach z zastrzeżeniem, że muszą one zawierać wszystkie informacje określone przez Zamawiającego w Specyfikacji.</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Ofertę należy sporządzić w języku polskim. Dokumenty sporządzone w języku obcym muszą być składane wraz z  tłumaczeniem na język polski.</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Wykonawca ma prawo złożyć tylko jedną ofertę. Wykonawca ponosi wszelkie koszty związane z  przygotowaniem i złożeniem oferty.</w:t>
      </w:r>
    </w:p>
    <w:p w:rsidR="00C363E6" w:rsidRPr="00C10AAF"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ins w:id="220" w:author="Maciej Flejsierowicz" w:date="2023-10-05T13:47:00Z"/>
          <w:rFonts w:ascii="Arial Narrow" w:eastAsia="Arial" w:hAnsi="Arial Narrow" w:cs="Arial"/>
          <w:color w:val="000000"/>
          <w:kern w:val="0"/>
          <w:sz w:val="22"/>
          <w:szCs w:val="22"/>
          <w:lang w:eastAsia="en-US"/>
          <w:rPrChange w:id="221" w:author="Maciej Flejsierowicz" w:date="2023-10-05T13:47:00Z">
            <w:rPr>
              <w:ins w:id="222" w:author="Maciej Flejsierowicz" w:date="2023-10-05T13:47:00Z"/>
              <w:rFonts w:ascii="Arial Narrow" w:eastAsia="Arial" w:hAnsi="Arial Narrow" w:cs="Arial"/>
              <w:b/>
              <w:color w:val="000000"/>
              <w:kern w:val="0"/>
              <w:sz w:val="22"/>
              <w:szCs w:val="22"/>
              <w:lang w:eastAsia="en-US"/>
            </w:rPr>
          </w:rPrChange>
        </w:rPr>
      </w:pPr>
      <w:r w:rsidRPr="00C363E6">
        <w:rPr>
          <w:rFonts w:ascii="Arial Narrow" w:eastAsia="Arial" w:hAnsi="Arial Narrow" w:cs="Arial"/>
          <w:b/>
          <w:color w:val="000000"/>
          <w:kern w:val="0"/>
          <w:sz w:val="22"/>
          <w:szCs w:val="22"/>
          <w:lang w:eastAsia="en-US"/>
        </w:rPr>
        <w:t xml:space="preserve">Oferta i załączniki do oferty muszą być podpisane przez upoważnionego (upoważnionych) przedstawiciela (przedstawicieli) Wykonawcy za pomocą kwalifikowanego podpisu </w:t>
      </w:r>
      <w:r w:rsidRPr="00C363E6">
        <w:rPr>
          <w:rFonts w:ascii="Arial Narrow" w:eastAsia="Arial" w:hAnsi="Arial Narrow" w:cs="Arial"/>
          <w:b/>
          <w:color w:val="000000"/>
          <w:kern w:val="0"/>
          <w:sz w:val="22"/>
          <w:szCs w:val="22"/>
          <w:lang w:eastAsia="en-US"/>
        </w:rPr>
        <w:lastRenderedPageBreak/>
        <w:t xml:space="preserve">elektronicznego lub w postaci elektronicznej opatrzonej podpisem zaufanym lub podpisem osobistym. </w:t>
      </w:r>
    </w:p>
    <w:p w:rsidR="00C10AAF" w:rsidRPr="00C363E6" w:rsidRDefault="00C10AAF"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ins w:id="223" w:author="Maciej Flejsierowicz" w:date="2023-10-05T13:47:00Z">
        <w:r w:rsidRPr="00D0225D">
          <w:rPr>
            <w:rFonts w:ascii="Arial Narrow" w:eastAsia="Calibri" w:hAnsi="Arial Narrow" w:cs="Arial"/>
            <w:b/>
            <w:bCs/>
            <w:color w:val="000000"/>
            <w:lang w:eastAsia="pl-PL"/>
          </w:rPr>
          <w:t>Próbki wymagane w niniejszej specyfikacji należy złożyć w sekretariacie Zamawiającego, przed upływem terminu składania ofert. Próbki należy złożyć w zamkniętym opakowaniu zawierającym oznaczenie „</w:t>
        </w:r>
        <w:r>
          <w:rPr>
            <w:rFonts w:ascii="Arial Narrow" w:eastAsia="Calibri" w:hAnsi="Arial Narrow" w:cs="Arial"/>
            <w:b/>
            <w:bCs/>
            <w:color w:val="000000"/>
            <w:lang w:eastAsia="pl-PL"/>
          </w:rPr>
          <w:t>Pró</w:t>
        </w:r>
        <w:r w:rsidRPr="00D0225D">
          <w:rPr>
            <w:rFonts w:ascii="Arial Narrow" w:eastAsia="Calibri" w:hAnsi="Arial Narrow" w:cs="Arial"/>
            <w:b/>
            <w:bCs/>
            <w:color w:val="000000"/>
            <w:lang w:eastAsia="pl-PL"/>
          </w:rPr>
          <w:t xml:space="preserve">bki do przetargu na dostawę </w:t>
        </w:r>
        <w:r>
          <w:rPr>
            <w:rFonts w:ascii="Arial Narrow" w:eastAsia="Calibri" w:hAnsi="Arial Narrow" w:cs="Arial"/>
            <w:b/>
            <w:bCs/>
            <w:color w:val="000000"/>
            <w:lang w:eastAsia="pl-PL"/>
          </w:rPr>
          <w:t xml:space="preserve">materiałów </w:t>
        </w:r>
      </w:ins>
      <w:ins w:id="224" w:author="Maciej Flejsierowicz" w:date="2023-10-05T13:48:00Z">
        <w:r>
          <w:rPr>
            <w:rFonts w:ascii="Arial Narrow" w:eastAsia="Calibri" w:hAnsi="Arial Narrow" w:cs="Arial"/>
            <w:b/>
            <w:bCs/>
            <w:color w:val="000000"/>
            <w:lang w:eastAsia="pl-PL"/>
          </w:rPr>
          <w:t>opatrunkowych zadanie nr 3</w:t>
        </w:r>
      </w:ins>
      <w:ins w:id="225" w:author="Maciej Flejsierowicz" w:date="2023-10-05T13:47:00Z">
        <w:r w:rsidRPr="00D0225D">
          <w:rPr>
            <w:rFonts w:ascii="Arial Narrow" w:eastAsia="Calibri" w:hAnsi="Arial Narrow" w:cs="Arial"/>
            <w:b/>
            <w:bCs/>
            <w:color w:val="000000"/>
            <w:lang w:eastAsia="pl-PL"/>
          </w:rPr>
          <w:t xml:space="preserve"> ” oraz nazwę wykonawcy.</w:t>
        </w:r>
      </w:ins>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 przypadku, gdy Wykonawcę reprezentuje Pełnomocnik wraz z ofertą winno być złożone pełnomocnictwo dla tej osoby określające jego zakres. Pełnomocnictwo winno być podpisane przez osoby uprawnione do reprezentowania Wykonawcy.</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Wszelkie pełnomocnictwa winny być załączone do oferty w formie oryginału lub urzędowo poświadczonego odpisu pełnomocnictwa (notarialnie – art. 97 ust. 2 ustawy z 14 lutego 1991 r. – Prawo o notariacie (tekst jednolity Dz. U. z 2022 poz. 1799 z późniejszymi zmianami).</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Wykonawcy mogą wspólnie ubiegać się o udzielenie zamówienia</w:t>
      </w:r>
      <w:r w:rsidRPr="00C363E6">
        <w:rPr>
          <w:rFonts w:ascii="Arial Narrow" w:eastAsia="Arial" w:hAnsi="Arial Narrow" w:cs="Arial"/>
          <w:color w:val="000000"/>
          <w:kern w:val="0"/>
          <w:sz w:val="22"/>
          <w:szCs w:val="22"/>
          <w:lang w:eastAsia="en-US"/>
        </w:rPr>
        <w:t>. W takim przypadku ich oferta musi spełniać następujące wymagania:</w:t>
      </w:r>
    </w:p>
    <w:p w:rsidR="00C363E6" w:rsidRPr="00C363E6" w:rsidRDefault="00C363E6" w:rsidP="007C6CC7">
      <w:pPr>
        <w:widowControl w:val="0"/>
        <w:numPr>
          <w:ilvl w:val="0"/>
          <w:numId w:val="20"/>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 xml:space="preserve">w odniesieniu do wymagań postawionych przez Zamawiającego, każdy z Wykonawców ubiegających się wspólnie  o zamówienie, oddzielnie musi udokumentować, że nie podlega wykluczeniu z Postępowania na podstawie </w:t>
      </w:r>
      <w:r w:rsidRPr="00C363E6">
        <w:rPr>
          <w:rFonts w:ascii="Arial Narrow" w:eastAsia="Arial" w:hAnsi="Arial Narrow" w:cs="Arial"/>
          <w:b/>
          <w:color w:val="000000"/>
          <w:kern w:val="0"/>
          <w:sz w:val="22"/>
          <w:szCs w:val="22"/>
          <w:lang w:eastAsia="en-US"/>
        </w:rPr>
        <w:t xml:space="preserve">art. 108 ust. 1 ustawy </w:t>
      </w:r>
      <w:proofErr w:type="spellStart"/>
      <w:r w:rsidRPr="00C363E6">
        <w:rPr>
          <w:rFonts w:ascii="Arial Narrow" w:eastAsia="Arial" w:hAnsi="Arial Narrow" w:cs="Arial"/>
          <w:b/>
          <w:color w:val="000000"/>
          <w:kern w:val="0"/>
          <w:sz w:val="22"/>
          <w:szCs w:val="22"/>
          <w:lang w:eastAsia="en-US"/>
        </w:rPr>
        <w:t>Pzp</w:t>
      </w:r>
      <w:proofErr w:type="spellEnd"/>
      <w:del w:id="226" w:author="Maciej Flejsierowicz" w:date="2023-10-05T11:22:00Z">
        <w:r w:rsidRPr="00C363E6" w:rsidDel="006C6139">
          <w:rPr>
            <w:rFonts w:ascii="Arial Narrow" w:eastAsia="Arial" w:hAnsi="Arial Narrow" w:cs="Arial"/>
            <w:b/>
            <w:color w:val="000000"/>
            <w:kern w:val="0"/>
            <w:sz w:val="22"/>
            <w:szCs w:val="22"/>
            <w:lang w:eastAsia="en-US"/>
          </w:rPr>
          <w:delText xml:space="preserve"> oraz art. 109 ust. 1 pkt 4 ustawy Pzp</w:delText>
        </w:r>
      </w:del>
      <w:r w:rsidRPr="00C363E6">
        <w:rPr>
          <w:rFonts w:ascii="Arial Narrow" w:eastAsia="Arial" w:hAnsi="Arial Narrow" w:cs="Arial"/>
          <w:color w:val="000000"/>
          <w:kern w:val="0"/>
          <w:sz w:val="22"/>
          <w:szCs w:val="22"/>
          <w:lang w:eastAsia="en-US"/>
        </w:rPr>
        <w:t>,</w:t>
      </w:r>
    </w:p>
    <w:p w:rsidR="00C363E6" w:rsidRPr="00C363E6" w:rsidRDefault="00C363E6" w:rsidP="007C6CC7">
      <w:pPr>
        <w:widowControl w:val="0"/>
        <w:numPr>
          <w:ilvl w:val="0"/>
          <w:numId w:val="20"/>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Wykonawcy występujący wspólnie muszą ustanowić pełnomocnika do reprezentowania ich w Postępowaniu i zawarcia umowy w sprawie zamówienia publicznego. Pełnomocnictwo należy przedłożyć w ofercie w formie, o którym mowa w ust. 1</w:t>
      </w:r>
      <w:del w:id="227" w:author="Maciej Flejsierowicz" w:date="2023-10-05T11:23:00Z">
        <w:r w:rsidRPr="00C363E6" w:rsidDel="006C6139">
          <w:rPr>
            <w:rFonts w:ascii="Arial Narrow" w:eastAsia="Arial" w:hAnsi="Arial Narrow" w:cs="Arial"/>
            <w:color w:val="000000"/>
            <w:kern w:val="0"/>
            <w:sz w:val="22"/>
            <w:szCs w:val="22"/>
            <w:lang w:eastAsia="en-US"/>
          </w:rPr>
          <w:delText>1</w:delText>
        </w:r>
      </w:del>
      <w:ins w:id="228" w:author="Maciej Flejsierowicz" w:date="2023-10-05T13:48:00Z">
        <w:r w:rsidR="00C10AAF">
          <w:rPr>
            <w:rFonts w:ascii="Arial Narrow" w:eastAsia="Arial" w:hAnsi="Arial Narrow" w:cs="Arial"/>
            <w:color w:val="000000"/>
            <w:kern w:val="0"/>
            <w:sz w:val="22"/>
            <w:szCs w:val="22"/>
            <w:lang w:eastAsia="en-US"/>
          </w:rPr>
          <w:t>9</w:t>
        </w:r>
      </w:ins>
      <w:r w:rsidRPr="00C363E6">
        <w:rPr>
          <w:rFonts w:ascii="Arial Narrow" w:eastAsia="Arial" w:hAnsi="Arial Narrow" w:cs="Arial"/>
          <w:color w:val="000000"/>
          <w:kern w:val="0"/>
          <w:sz w:val="22"/>
          <w:szCs w:val="22"/>
          <w:lang w:eastAsia="en-US"/>
        </w:rPr>
        <w:t>),</w:t>
      </w:r>
    </w:p>
    <w:p w:rsidR="00C363E6" w:rsidRPr="00C363E6" w:rsidRDefault="00C363E6" w:rsidP="007C6CC7">
      <w:pPr>
        <w:widowControl w:val="0"/>
        <w:numPr>
          <w:ilvl w:val="0"/>
          <w:numId w:val="20"/>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 xml:space="preserve">wszelka korespondencja w Postępowaniu prowadzona będzie wyłącznie z pełnomocnikiem, o którym mowa w ust. </w:t>
      </w:r>
      <w:del w:id="229" w:author="Maciej Flejsierowicz" w:date="2023-10-05T13:48:00Z">
        <w:r w:rsidRPr="00C363E6" w:rsidDel="00C10AAF">
          <w:rPr>
            <w:rFonts w:ascii="Arial Narrow" w:eastAsia="Arial" w:hAnsi="Arial Narrow" w:cs="Arial"/>
            <w:color w:val="000000"/>
            <w:kern w:val="0"/>
            <w:sz w:val="22"/>
            <w:szCs w:val="22"/>
            <w:lang w:eastAsia="en-US"/>
          </w:rPr>
          <w:delText xml:space="preserve">19 </w:delText>
        </w:r>
      </w:del>
      <w:ins w:id="230" w:author="Maciej Flejsierowicz" w:date="2023-10-05T13:48:00Z">
        <w:r w:rsidR="00C10AAF">
          <w:rPr>
            <w:rFonts w:ascii="Arial Narrow" w:eastAsia="Arial" w:hAnsi="Arial Narrow" w:cs="Arial"/>
            <w:color w:val="000000"/>
            <w:kern w:val="0"/>
            <w:sz w:val="22"/>
            <w:szCs w:val="22"/>
            <w:lang w:eastAsia="en-US"/>
          </w:rPr>
          <w:t>20</w:t>
        </w:r>
        <w:r w:rsidR="00C10AAF" w:rsidRPr="00C363E6">
          <w:rPr>
            <w:rFonts w:ascii="Arial Narrow" w:eastAsia="Arial" w:hAnsi="Arial Narrow" w:cs="Arial"/>
            <w:color w:val="000000"/>
            <w:kern w:val="0"/>
            <w:sz w:val="22"/>
            <w:szCs w:val="22"/>
            <w:lang w:eastAsia="en-US"/>
          </w:rPr>
          <w:t xml:space="preserve"> </w:t>
        </w:r>
      </w:ins>
      <w:r w:rsidRPr="00C363E6">
        <w:rPr>
          <w:rFonts w:ascii="Arial Narrow" w:eastAsia="Arial" w:hAnsi="Arial Narrow" w:cs="Arial"/>
          <w:color w:val="000000"/>
          <w:kern w:val="0"/>
          <w:sz w:val="22"/>
          <w:szCs w:val="22"/>
          <w:lang w:eastAsia="en-US"/>
        </w:rPr>
        <w:t>lit. b),</w:t>
      </w:r>
    </w:p>
    <w:p w:rsidR="00C363E6" w:rsidRPr="00C363E6" w:rsidRDefault="00C363E6" w:rsidP="007C6CC7">
      <w:pPr>
        <w:widowControl w:val="0"/>
        <w:numPr>
          <w:ilvl w:val="0"/>
          <w:numId w:val="20"/>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 xml:space="preserve">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 </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A1121A" w:rsidRDefault="00A1121A" w:rsidP="00A1121A">
      <w:pPr>
        <w:widowControl w:val="0"/>
        <w:pBdr>
          <w:top w:val="nil"/>
          <w:left w:val="nil"/>
          <w:bottom w:val="nil"/>
          <w:right w:val="nil"/>
          <w:between w:val="nil"/>
        </w:pBdr>
        <w:shd w:val="clear" w:color="auto" w:fill="FFFFFF"/>
        <w:spacing w:before="0"/>
        <w:ind w:left="720" w:right="10" w:firstLine="0"/>
        <w:contextualSpacing/>
        <w:rPr>
          <w:rFonts w:ascii="Arial" w:eastAsia="Arial" w:hAnsi="Arial" w:cs="Arial"/>
          <w:color w:val="FF0000"/>
          <w:kern w:val="0"/>
          <w:sz w:val="18"/>
          <w:szCs w:val="18"/>
          <w:lang w:eastAsia="en-US"/>
        </w:rPr>
      </w:pPr>
    </w:p>
    <w:p w:rsidR="006E3015" w:rsidRPr="00CD738B" w:rsidRDefault="00C87878"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240"/>
        <w:rPr>
          <w:rFonts w:ascii="Arial Narrow" w:hAnsi="Arial Narrow"/>
          <w:b/>
          <w:bCs/>
          <w:sz w:val="22"/>
          <w:szCs w:val="22"/>
        </w:rPr>
      </w:pPr>
      <w:r>
        <w:rPr>
          <w:rFonts w:ascii="Arial Narrow" w:hAnsi="Arial Narrow"/>
          <w:b/>
          <w:bCs/>
          <w:sz w:val="22"/>
          <w:szCs w:val="22"/>
        </w:rPr>
        <w:t>TERMIN SKŁADANIA OFERT</w:t>
      </w:r>
    </w:p>
    <w:p w:rsidR="00C363E6" w:rsidRPr="00C363E6" w:rsidRDefault="00C363E6" w:rsidP="00901D2B">
      <w:pPr>
        <w:pStyle w:val="Akapitzlist"/>
        <w:numPr>
          <w:ilvl w:val="0"/>
          <w:numId w:val="0"/>
        </w:numPr>
        <w:pBdr>
          <w:top w:val="nil"/>
          <w:left w:val="nil"/>
          <w:bottom w:val="nil"/>
          <w:right w:val="nil"/>
          <w:between w:val="nil"/>
        </w:pBdr>
        <w:spacing w:before="0"/>
        <w:ind w:left="862"/>
        <w:rPr>
          <w:rFonts w:ascii="Arial Narrow" w:eastAsia="Calibri" w:hAnsi="Arial Narrow"/>
          <w:lang w:eastAsia="en-US"/>
        </w:rPr>
      </w:pPr>
      <w:r w:rsidRPr="00C363E6">
        <w:rPr>
          <w:rFonts w:ascii="Arial Narrow" w:eastAsia="Calibri" w:hAnsi="Arial Narrow"/>
          <w:lang w:eastAsia="en-US"/>
        </w:rPr>
        <w:lastRenderedPageBreak/>
        <w:t>Miejsce oraz termin składania ofert:</w:t>
      </w:r>
    </w:p>
    <w:p w:rsidR="00765955" w:rsidRPr="00C363E6" w:rsidDel="006C6139" w:rsidRDefault="00C363E6" w:rsidP="00901D2B">
      <w:pPr>
        <w:pStyle w:val="Akapitzlist"/>
        <w:numPr>
          <w:ilvl w:val="0"/>
          <w:numId w:val="0"/>
        </w:numPr>
        <w:pBdr>
          <w:top w:val="nil"/>
          <w:left w:val="nil"/>
          <w:bottom w:val="nil"/>
          <w:right w:val="nil"/>
          <w:between w:val="nil"/>
        </w:pBdr>
        <w:spacing w:before="0" w:after="200"/>
        <w:ind w:left="862"/>
        <w:rPr>
          <w:del w:id="231" w:author="Maciej Flejsierowicz" w:date="2023-10-05T11:24:00Z"/>
          <w:rFonts w:ascii="Arial Narrow" w:eastAsia="Calibri" w:hAnsi="Arial Narrow"/>
          <w:b/>
          <w:lang w:eastAsia="en-US"/>
        </w:rPr>
      </w:pPr>
      <w:r w:rsidRPr="00C363E6">
        <w:rPr>
          <w:rFonts w:ascii="Arial Narrow" w:eastAsia="Calibri" w:hAnsi="Arial Narrow"/>
          <w:b/>
          <w:lang w:eastAsia="en-US"/>
        </w:rPr>
        <w:t xml:space="preserve">Oferty należy składać, za pośrednictwem platformy e-Zamowienia, nie później niż do dnia </w:t>
      </w:r>
      <w:del w:id="232" w:author="Maciej Flejsierowicz" w:date="2024-10-10T09:34:00Z">
        <w:r w:rsidR="00EA31CF" w:rsidRPr="00EA31CF" w:rsidDel="00365062">
          <w:rPr>
            <w:rFonts w:ascii="Arial Narrow" w:eastAsia="Calibri" w:hAnsi="Arial Narrow"/>
            <w:b/>
            <w:color w:val="auto"/>
            <w:lang w:eastAsia="en-US"/>
          </w:rPr>
          <w:delText>1</w:delText>
        </w:r>
      </w:del>
      <w:del w:id="233" w:author="Maciej Flejsierowicz" w:date="2023-10-05T11:23:00Z">
        <w:r w:rsidR="00EA31CF" w:rsidRPr="00EA31CF" w:rsidDel="006C6139">
          <w:rPr>
            <w:rFonts w:ascii="Arial Narrow" w:eastAsia="Calibri" w:hAnsi="Arial Narrow"/>
            <w:b/>
            <w:color w:val="auto"/>
            <w:lang w:eastAsia="en-US"/>
          </w:rPr>
          <w:delText>5</w:delText>
        </w:r>
      </w:del>
      <w:ins w:id="234" w:author="Maciej Flejsierowicz" w:date="2024-10-10T09:34:00Z">
        <w:r w:rsidR="00365062">
          <w:rPr>
            <w:rFonts w:ascii="Arial Narrow" w:eastAsia="Calibri" w:hAnsi="Arial Narrow"/>
            <w:b/>
            <w:color w:val="auto"/>
            <w:lang w:eastAsia="en-US"/>
          </w:rPr>
          <w:t>21</w:t>
        </w:r>
      </w:ins>
      <w:r w:rsidRPr="00EA31CF">
        <w:rPr>
          <w:rFonts w:ascii="Arial Narrow" w:eastAsia="Calibri" w:hAnsi="Arial Narrow"/>
          <w:b/>
          <w:color w:val="auto"/>
          <w:lang w:eastAsia="en-US"/>
        </w:rPr>
        <w:t xml:space="preserve"> </w:t>
      </w:r>
      <w:del w:id="235" w:author="Maciej Flejsierowicz" w:date="2023-10-05T11:24:00Z">
        <w:r w:rsidR="00EA31CF" w:rsidRPr="00EA31CF" w:rsidDel="006C6139">
          <w:rPr>
            <w:rFonts w:ascii="Arial Narrow" w:eastAsia="Calibri" w:hAnsi="Arial Narrow"/>
            <w:b/>
            <w:color w:val="auto"/>
            <w:lang w:eastAsia="en-US"/>
          </w:rPr>
          <w:delText>września</w:delText>
        </w:r>
        <w:r w:rsidRPr="00EA31CF" w:rsidDel="006C6139">
          <w:rPr>
            <w:rFonts w:ascii="Arial Narrow" w:eastAsia="Calibri" w:hAnsi="Arial Narrow"/>
            <w:b/>
            <w:color w:val="auto"/>
            <w:lang w:eastAsia="en-US"/>
          </w:rPr>
          <w:delText xml:space="preserve"> </w:delText>
        </w:r>
      </w:del>
      <w:ins w:id="236" w:author="Maciej Flejsierowicz" w:date="2023-10-05T11:24:00Z">
        <w:r w:rsidR="006C6139">
          <w:rPr>
            <w:rFonts w:ascii="Arial Narrow" w:eastAsia="Calibri" w:hAnsi="Arial Narrow"/>
            <w:b/>
            <w:color w:val="auto"/>
            <w:lang w:eastAsia="en-US"/>
          </w:rPr>
          <w:t>października</w:t>
        </w:r>
        <w:r w:rsidR="006C6139" w:rsidRPr="00EA31CF">
          <w:rPr>
            <w:rFonts w:ascii="Arial Narrow" w:eastAsia="Calibri" w:hAnsi="Arial Narrow"/>
            <w:b/>
            <w:color w:val="auto"/>
            <w:lang w:eastAsia="en-US"/>
          </w:rPr>
          <w:t xml:space="preserve"> </w:t>
        </w:r>
      </w:ins>
      <w:r w:rsidRPr="00EA31CF">
        <w:rPr>
          <w:rFonts w:ascii="Arial Narrow" w:eastAsia="Calibri" w:hAnsi="Arial Narrow"/>
          <w:b/>
          <w:color w:val="auto"/>
          <w:lang w:eastAsia="en-US"/>
        </w:rPr>
        <w:t>202</w:t>
      </w:r>
      <w:del w:id="237" w:author="Maciej Flejsierowicz" w:date="2024-10-10T09:34:00Z">
        <w:r w:rsidRPr="00EA31CF" w:rsidDel="00365062">
          <w:rPr>
            <w:rFonts w:ascii="Arial Narrow" w:eastAsia="Calibri" w:hAnsi="Arial Narrow"/>
            <w:b/>
            <w:color w:val="auto"/>
            <w:lang w:eastAsia="en-US"/>
          </w:rPr>
          <w:delText>3</w:delText>
        </w:r>
      </w:del>
      <w:ins w:id="238" w:author="Maciej Flejsierowicz" w:date="2024-10-10T09:34:00Z">
        <w:r w:rsidR="00365062">
          <w:rPr>
            <w:rFonts w:ascii="Arial Narrow" w:eastAsia="Calibri" w:hAnsi="Arial Narrow"/>
            <w:b/>
            <w:color w:val="auto"/>
            <w:lang w:eastAsia="en-US"/>
          </w:rPr>
          <w:t xml:space="preserve">4 </w:t>
        </w:r>
      </w:ins>
      <w:r w:rsidRPr="00EA31CF">
        <w:rPr>
          <w:rFonts w:ascii="Arial Narrow" w:eastAsia="Calibri" w:hAnsi="Arial Narrow"/>
          <w:b/>
          <w:color w:val="auto"/>
          <w:lang w:eastAsia="en-US"/>
        </w:rPr>
        <w:t>r. do godz. 11:00</w:t>
      </w:r>
    </w:p>
    <w:p w:rsidR="00000000" w:rsidRDefault="00F41CD1">
      <w:pPr>
        <w:pStyle w:val="Akapitzlist"/>
        <w:numPr>
          <w:ilvl w:val="0"/>
          <w:numId w:val="0"/>
        </w:numPr>
        <w:pBdr>
          <w:top w:val="nil"/>
          <w:left w:val="nil"/>
          <w:bottom w:val="nil"/>
          <w:right w:val="nil"/>
          <w:between w:val="nil"/>
        </w:pBdr>
        <w:spacing w:before="0" w:after="200"/>
        <w:ind w:left="862"/>
        <w:rPr>
          <w:rFonts w:ascii="Arial Narrow" w:eastAsia="Calibri" w:hAnsi="Arial Narrow"/>
          <w:b/>
          <w:lang w:eastAsia="en-US"/>
        </w:rPr>
        <w:pPrChange w:id="239" w:author="Maciej Flejsierowicz" w:date="2023-10-05T11:24:00Z">
          <w:pPr>
            <w:pBdr>
              <w:top w:val="nil"/>
              <w:left w:val="nil"/>
              <w:bottom w:val="nil"/>
              <w:right w:val="nil"/>
              <w:between w:val="nil"/>
            </w:pBdr>
            <w:spacing w:before="0" w:after="200"/>
            <w:ind w:left="624" w:firstLine="0"/>
          </w:pPr>
        </w:pPrChange>
      </w:pPr>
    </w:p>
    <w:p w:rsidR="006E3015" w:rsidRPr="0026721D" w:rsidRDefault="00C87878"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240"/>
        <w:rPr>
          <w:rFonts w:ascii="Arial Narrow" w:hAnsi="Arial Narrow"/>
          <w:b/>
          <w:bCs/>
          <w:sz w:val="22"/>
          <w:szCs w:val="22"/>
        </w:rPr>
      </w:pPr>
      <w:r w:rsidRPr="0026721D">
        <w:rPr>
          <w:rFonts w:ascii="Arial Narrow" w:hAnsi="Arial Narrow"/>
          <w:b/>
          <w:bCs/>
          <w:sz w:val="22"/>
          <w:szCs w:val="22"/>
        </w:rPr>
        <w:t>TERMIN OTWARCIA OFERT</w:t>
      </w:r>
    </w:p>
    <w:p w:rsidR="00765955" w:rsidRPr="00EA31CF" w:rsidRDefault="00765955" w:rsidP="007C6CC7">
      <w:pPr>
        <w:numPr>
          <w:ilvl w:val="0"/>
          <w:numId w:val="19"/>
        </w:numPr>
        <w:pBdr>
          <w:top w:val="nil"/>
          <w:left w:val="nil"/>
          <w:bottom w:val="nil"/>
          <w:right w:val="nil"/>
          <w:between w:val="nil"/>
        </w:pBdr>
        <w:spacing w:before="0"/>
        <w:rPr>
          <w:rFonts w:ascii="Arial Narrow" w:eastAsia="Arial" w:hAnsi="Arial Narrow" w:cs="Arial"/>
          <w:kern w:val="0"/>
          <w:sz w:val="22"/>
          <w:szCs w:val="22"/>
          <w:lang w:eastAsia="en-US"/>
        </w:rPr>
      </w:pPr>
      <w:r w:rsidRPr="00EA31CF">
        <w:rPr>
          <w:rFonts w:ascii="Arial Narrow" w:eastAsia="Arial" w:hAnsi="Arial Narrow" w:cs="Arial"/>
          <w:kern w:val="0"/>
          <w:sz w:val="22"/>
          <w:szCs w:val="22"/>
          <w:lang w:eastAsia="en-US"/>
        </w:rPr>
        <w:t>Otwarcie złożonych ofert nastąpi w dniu</w:t>
      </w:r>
      <w:r w:rsidRPr="00EA31CF">
        <w:rPr>
          <w:rFonts w:ascii="Arial Narrow" w:eastAsia="Arial" w:hAnsi="Arial Narrow" w:cs="Arial"/>
          <w:b/>
          <w:kern w:val="0"/>
          <w:sz w:val="22"/>
          <w:szCs w:val="22"/>
          <w:lang w:eastAsia="en-US"/>
        </w:rPr>
        <w:t xml:space="preserve"> </w:t>
      </w:r>
      <w:del w:id="240" w:author="Maciej Flejsierowicz" w:date="2024-10-10T09:34:00Z">
        <w:r w:rsidR="008D168B" w:rsidRPr="00EA31CF" w:rsidDel="00365062">
          <w:rPr>
            <w:rFonts w:ascii="Arial Narrow" w:eastAsia="Arial" w:hAnsi="Arial Narrow" w:cs="Arial"/>
            <w:b/>
            <w:kern w:val="0"/>
            <w:sz w:val="22"/>
            <w:szCs w:val="22"/>
            <w:lang w:eastAsia="en-US"/>
          </w:rPr>
          <w:delText>1</w:delText>
        </w:r>
      </w:del>
      <w:del w:id="241" w:author="Maciej Flejsierowicz" w:date="2023-10-05T11:24:00Z">
        <w:r w:rsidR="00EA31CF" w:rsidRPr="00EA31CF" w:rsidDel="006C6139">
          <w:rPr>
            <w:rFonts w:ascii="Arial Narrow" w:eastAsia="Arial" w:hAnsi="Arial Narrow" w:cs="Arial"/>
            <w:b/>
            <w:kern w:val="0"/>
            <w:sz w:val="22"/>
            <w:szCs w:val="22"/>
            <w:lang w:eastAsia="en-US"/>
          </w:rPr>
          <w:delText>5</w:delText>
        </w:r>
      </w:del>
      <w:ins w:id="242" w:author="Maciej Flejsierowicz" w:date="2024-10-10T09:34:00Z">
        <w:r w:rsidR="00365062">
          <w:rPr>
            <w:rFonts w:ascii="Arial Narrow" w:eastAsia="Arial" w:hAnsi="Arial Narrow" w:cs="Arial"/>
            <w:b/>
            <w:kern w:val="0"/>
            <w:sz w:val="22"/>
            <w:szCs w:val="22"/>
            <w:lang w:eastAsia="en-US"/>
          </w:rPr>
          <w:t>21</w:t>
        </w:r>
      </w:ins>
      <w:r w:rsidR="00736FFB" w:rsidRPr="00EA31CF">
        <w:rPr>
          <w:rFonts w:ascii="Arial Narrow" w:eastAsia="Arial" w:hAnsi="Arial Narrow" w:cs="Arial"/>
          <w:b/>
          <w:kern w:val="0"/>
          <w:sz w:val="22"/>
          <w:szCs w:val="22"/>
          <w:lang w:eastAsia="en-US"/>
        </w:rPr>
        <w:t xml:space="preserve"> </w:t>
      </w:r>
      <w:del w:id="243" w:author="Maciej Flejsierowicz" w:date="2023-10-05T11:24:00Z">
        <w:r w:rsidR="008D168B" w:rsidRPr="00EA31CF" w:rsidDel="006C6139">
          <w:rPr>
            <w:rFonts w:ascii="Arial Narrow" w:eastAsia="Arial" w:hAnsi="Arial Narrow" w:cs="Arial"/>
            <w:b/>
            <w:kern w:val="0"/>
            <w:sz w:val="22"/>
            <w:szCs w:val="22"/>
            <w:lang w:eastAsia="en-US"/>
          </w:rPr>
          <w:delText>września</w:delText>
        </w:r>
        <w:r w:rsidRPr="00EA31CF" w:rsidDel="006C6139">
          <w:rPr>
            <w:rFonts w:ascii="Arial Narrow" w:eastAsia="Arial" w:hAnsi="Arial Narrow" w:cs="Arial"/>
            <w:b/>
            <w:kern w:val="0"/>
            <w:sz w:val="22"/>
            <w:szCs w:val="22"/>
            <w:lang w:eastAsia="en-US"/>
          </w:rPr>
          <w:delText xml:space="preserve"> </w:delText>
        </w:r>
      </w:del>
      <w:ins w:id="244" w:author="Maciej Flejsierowicz" w:date="2023-10-05T11:24:00Z">
        <w:r w:rsidR="006C6139">
          <w:rPr>
            <w:rFonts w:ascii="Arial Narrow" w:eastAsia="Arial" w:hAnsi="Arial Narrow" w:cs="Arial"/>
            <w:b/>
            <w:kern w:val="0"/>
            <w:sz w:val="22"/>
            <w:szCs w:val="22"/>
            <w:lang w:eastAsia="en-US"/>
          </w:rPr>
          <w:t>października</w:t>
        </w:r>
        <w:r w:rsidR="006C6139" w:rsidRPr="00EA31CF">
          <w:rPr>
            <w:rFonts w:ascii="Arial Narrow" w:eastAsia="Arial" w:hAnsi="Arial Narrow" w:cs="Arial"/>
            <w:b/>
            <w:kern w:val="0"/>
            <w:sz w:val="22"/>
            <w:szCs w:val="22"/>
            <w:lang w:eastAsia="en-US"/>
          </w:rPr>
          <w:t xml:space="preserve"> </w:t>
        </w:r>
      </w:ins>
      <w:r w:rsidRPr="00EA31CF">
        <w:rPr>
          <w:rFonts w:ascii="Arial Narrow" w:eastAsia="Arial" w:hAnsi="Arial Narrow" w:cs="Arial"/>
          <w:b/>
          <w:kern w:val="0"/>
          <w:sz w:val="22"/>
          <w:szCs w:val="22"/>
          <w:lang w:eastAsia="en-US"/>
        </w:rPr>
        <w:t>202</w:t>
      </w:r>
      <w:del w:id="245" w:author="Maciej Flejsierowicz" w:date="2024-10-10T09:34:00Z">
        <w:r w:rsidR="00E51CAE" w:rsidRPr="00EA31CF" w:rsidDel="00365062">
          <w:rPr>
            <w:rFonts w:ascii="Arial Narrow" w:eastAsia="Arial" w:hAnsi="Arial Narrow" w:cs="Arial"/>
            <w:b/>
            <w:kern w:val="0"/>
            <w:sz w:val="22"/>
            <w:szCs w:val="22"/>
            <w:lang w:eastAsia="en-US"/>
          </w:rPr>
          <w:delText>3</w:delText>
        </w:r>
      </w:del>
      <w:ins w:id="246" w:author="Maciej Flejsierowicz" w:date="2024-10-10T09:34:00Z">
        <w:r w:rsidR="00365062">
          <w:rPr>
            <w:rFonts w:ascii="Arial Narrow" w:eastAsia="Arial" w:hAnsi="Arial Narrow" w:cs="Arial"/>
            <w:b/>
            <w:kern w:val="0"/>
            <w:sz w:val="22"/>
            <w:szCs w:val="22"/>
            <w:lang w:eastAsia="en-US"/>
          </w:rPr>
          <w:t>4</w:t>
        </w:r>
      </w:ins>
      <w:r w:rsidRPr="00EA31CF">
        <w:rPr>
          <w:rFonts w:ascii="Arial Narrow" w:eastAsia="Arial" w:hAnsi="Arial Narrow" w:cs="Arial"/>
          <w:b/>
          <w:kern w:val="0"/>
          <w:sz w:val="22"/>
          <w:szCs w:val="22"/>
          <w:lang w:eastAsia="en-US"/>
        </w:rPr>
        <w:t xml:space="preserve"> r. o godz. 11:30. </w:t>
      </w:r>
    </w:p>
    <w:p w:rsidR="00765955" w:rsidRPr="0026721D" w:rsidRDefault="00765955" w:rsidP="007C6CC7">
      <w:pPr>
        <w:numPr>
          <w:ilvl w:val="0"/>
          <w:numId w:val="19"/>
        </w:numPr>
        <w:pBdr>
          <w:top w:val="nil"/>
          <w:left w:val="nil"/>
          <w:bottom w:val="nil"/>
          <w:right w:val="nil"/>
          <w:between w:val="nil"/>
        </w:pBdr>
        <w:spacing w:before="0"/>
        <w:rPr>
          <w:rFonts w:ascii="Arial Narrow" w:eastAsia="Arial" w:hAnsi="Arial Narrow" w:cs="Arial"/>
          <w:kern w:val="0"/>
          <w:sz w:val="22"/>
          <w:szCs w:val="22"/>
          <w:lang w:eastAsia="en-US"/>
        </w:rPr>
      </w:pPr>
      <w:r w:rsidRPr="0026721D">
        <w:rPr>
          <w:rFonts w:ascii="Arial Narrow" w:eastAsia="Arial" w:hAnsi="Arial Narrow" w:cs="Arial"/>
          <w:color w:val="000000"/>
          <w:kern w:val="0"/>
          <w:sz w:val="22"/>
          <w:szCs w:val="22"/>
          <w:lang w:eastAsia="en-US"/>
        </w:rPr>
        <w:t xml:space="preserve">Otwarcie ofert nastąpi na zasadach i w trybie art. 222 ust. 1, 2, 3 i 4 ustawy </w:t>
      </w:r>
      <w:proofErr w:type="spellStart"/>
      <w:r w:rsidRPr="0026721D">
        <w:rPr>
          <w:rFonts w:ascii="Arial Narrow" w:eastAsia="Arial" w:hAnsi="Arial Narrow" w:cs="Arial"/>
          <w:color w:val="000000"/>
          <w:kern w:val="0"/>
          <w:sz w:val="22"/>
          <w:szCs w:val="22"/>
          <w:lang w:eastAsia="en-US"/>
        </w:rPr>
        <w:t>Pzp</w:t>
      </w:r>
      <w:proofErr w:type="spellEnd"/>
      <w:r w:rsidRPr="0026721D">
        <w:rPr>
          <w:rFonts w:ascii="Arial Narrow" w:eastAsia="Arial" w:hAnsi="Arial Narrow" w:cs="Arial"/>
          <w:color w:val="000000"/>
          <w:kern w:val="0"/>
          <w:sz w:val="22"/>
          <w:szCs w:val="22"/>
          <w:lang w:eastAsia="en-US"/>
        </w:rPr>
        <w:t>.</w:t>
      </w:r>
    </w:p>
    <w:p w:rsidR="00765955" w:rsidRPr="0026721D" w:rsidRDefault="00765955" w:rsidP="007C6CC7">
      <w:pPr>
        <w:numPr>
          <w:ilvl w:val="0"/>
          <w:numId w:val="19"/>
        </w:numPr>
        <w:pBdr>
          <w:top w:val="nil"/>
          <w:left w:val="nil"/>
          <w:bottom w:val="nil"/>
          <w:right w:val="nil"/>
          <w:between w:val="nil"/>
        </w:pBdr>
        <w:spacing w:before="0"/>
        <w:rPr>
          <w:rFonts w:ascii="Arial Narrow" w:eastAsia="Arial" w:hAnsi="Arial Narrow" w:cs="Arial"/>
          <w:kern w:val="0"/>
          <w:sz w:val="22"/>
          <w:szCs w:val="22"/>
          <w:lang w:eastAsia="en-US"/>
        </w:rPr>
      </w:pPr>
      <w:r w:rsidRPr="0026721D">
        <w:rPr>
          <w:rFonts w:ascii="Arial Narrow" w:eastAsia="Arial" w:hAnsi="Arial Narrow" w:cs="Arial"/>
          <w:color w:val="000000"/>
          <w:kern w:val="0"/>
          <w:sz w:val="22"/>
          <w:szCs w:val="22"/>
          <w:lang w:eastAsia="en-US"/>
        </w:rPr>
        <w:t>Niezwłocznie po otwarciu ofert Zamawiający zamieści na stronie internetowej, na której była zamieszczona SWZ wraz z załącznikami, informacje, o których mowa w art. 222 ust. 5 ustawy.</w:t>
      </w:r>
    </w:p>
    <w:p w:rsidR="00765955" w:rsidRPr="0026721D" w:rsidRDefault="00765955" w:rsidP="007C6CC7">
      <w:pPr>
        <w:numPr>
          <w:ilvl w:val="0"/>
          <w:numId w:val="19"/>
        </w:numPr>
        <w:pBdr>
          <w:top w:val="nil"/>
          <w:left w:val="nil"/>
          <w:bottom w:val="nil"/>
          <w:right w:val="nil"/>
          <w:between w:val="nil"/>
        </w:pBdr>
        <w:spacing w:before="0"/>
        <w:ind w:left="357" w:hanging="357"/>
        <w:rPr>
          <w:rFonts w:ascii="Arial Narrow" w:eastAsia="Arial" w:hAnsi="Arial Narrow" w:cs="Arial"/>
          <w:kern w:val="0"/>
          <w:sz w:val="22"/>
          <w:szCs w:val="22"/>
          <w:lang w:eastAsia="en-US"/>
        </w:rPr>
      </w:pPr>
      <w:r w:rsidRPr="0026721D">
        <w:rPr>
          <w:rFonts w:ascii="Arial Narrow" w:eastAsia="Calibri" w:hAnsi="Arial Narrow" w:cs="Arial"/>
          <w:color w:val="000000"/>
          <w:kern w:val="0"/>
          <w:sz w:val="22"/>
          <w:szCs w:val="22"/>
          <w:lang w:eastAsia="en-US"/>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rsidR="00C87878" w:rsidRDefault="00C363E6"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20"/>
        <w:ind w:left="851"/>
        <w:rPr>
          <w:rFonts w:ascii="Arial Narrow" w:hAnsi="Arial Narrow"/>
          <w:b/>
          <w:bCs/>
          <w:sz w:val="22"/>
          <w:szCs w:val="22"/>
          <w:shd w:val="clear" w:color="auto" w:fill="E5DFEC"/>
        </w:rPr>
      </w:pPr>
      <w:r w:rsidRPr="00C629D0">
        <w:rPr>
          <w:rFonts w:ascii="Arial Narrow" w:hAnsi="Arial Narrow"/>
          <w:b/>
          <w:bCs/>
          <w:shd w:val="clear" w:color="auto" w:fill="E5DFEC"/>
        </w:rPr>
        <w:t>PODSTAW</w:t>
      </w:r>
      <w:r w:rsidR="00901D2B">
        <w:rPr>
          <w:rFonts w:ascii="Arial Narrow" w:hAnsi="Arial Narrow"/>
          <w:b/>
          <w:bCs/>
          <w:shd w:val="clear" w:color="auto" w:fill="E5DFEC"/>
        </w:rPr>
        <w:t>Y</w:t>
      </w:r>
      <w:r w:rsidRPr="00C629D0">
        <w:rPr>
          <w:rFonts w:ascii="Arial Narrow" w:hAnsi="Arial Narrow"/>
          <w:b/>
          <w:bCs/>
          <w:shd w:val="clear" w:color="auto" w:fill="E5DFEC"/>
        </w:rPr>
        <w:t xml:space="preserve"> WYKLUCZENIA</w:t>
      </w:r>
    </w:p>
    <w:p w:rsidR="007A15AB" w:rsidRPr="00A0185C" w:rsidRDefault="007A15AB" w:rsidP="00B81B30">
      <w:pPr>
        <w:numPr>
          <w:ilvl w:val="0"/>
          <w:numId w:val="17"/>
        </w:numPr>
        <w:spacing w:before="0"/>
        <w:rPr>
          <w:rFonts w:ascii="Arial Narrow" w:eastAsia="Calibri" w:hAnsi="Arial Narrow" w:cs="Arial"/>
          <w:b/>
          <w:kern w:val="0"/>
          <w:sz w:val="22"/>
          <w:szCs w:val="22"/>
          <w:lang w:eastAsia="en-US"/>
        </w:rPr>
      </w:pPr>
      <w:r w:rsidRPr="00A0185C">
        <w:rPr>
          <w:rFonts w:ascii="Arial Narrow" w:hAnsi="Arial Narrow"/>
          <w:sz w:val="22"/>
          <w:szCs w:val="22"/>
        </w:rPr>
        <w:t xml:space="preserve">W Postępowaniu mogą wziąć udział Wykonawcy, którzy nie podlegają wykluczeniu z Postępowania na podstawie art. 108 ust. 1 ustawy </w:t>
      </w:r>
      <w:proofErr w:type="spellStart"/>
      <w:r w:rsidRPr="00A0185C">
        <w:rPr>
          <w:rFonts w:ascii="Arial Narrow" w:hAnsi="Arial Narrow"/>
          <w:sz w:val="22"/>
          <w:szCs w:val="22"/>
        </w:rPr>
        <w:t>Pzp</w:t>
      </w:r>
      <w:proofErr w:type="spellEnd"/>
      <w:del w:id="247" w:author="Maciej Flejsierowicz" w:date="2023-10-05T11:24:00Z">
        <w:r w:rsidRPr="00A0185C" w:rsidDel="006C6139">
          <w:rPr>
            <w:rFonts w:ascii="Arial Narrow" w:hAnsi="Arial Narrow"/>
            <w:sz w:val="22"/>
            <w:szCs w:val="22"/>
          </w:rPr>
          <w:delText xml:space="preserve"> oraz art. 109 ust. 1 pkt. 4 ustawy Pzp</w:delText>
        </w:r>
      </w:del>
      <w:r w:rsidRPr="00A0185C">
        <w:rPr>
          <w:rFonts w:ascii="Arial Narrow" w:hAnsi="Arial Narrow"/>
          <w:sz w:val="22"/>
          <w:szCs w:val="22"/>
        </w:rPr>
        <w:t>.</w:t>
      </w:r>
    </w:p>
    <w:p w:rsidR="00000000" w:rsidRDefault="00A0185C">
      <w:pPr>
        <w:pStyle w:val="Akapitzlist"/>
        <w:numPr>
          <w:ilvl w:val="0"/>
          <w:numId w:val="17"/>
        </w:numPr>
        <w:spacing w:before="0" w:after="0"/>
        <w:rPr>
          <w:rFonts w:ascii="Arial Narrow" w:eastAsiaTheme="minorHAnsi" w:hAnsi="Arial Narrow" w:cs="Arial"/>
          <w:lang w:eastAsia="en-US"/>
        </w:rPr>
        <w:pPrChange w:id="248" w:author="Maciej Flejsierowicz" w:date="2023-09-06T11:57:00Z">
          <w:pPr>
            <w:pStyle w:val="Akapitzlist"/>
            <w:numPr>
              <w:numId w:val="17"/>
            </w:numPr>
            <w:spacing w:before="0" w:after="0"/>
            <w:ind w:left="720"/>
            <w:jc w:val="left"/>
          </w:pPr>
        </w:pPrChange>
      </w:pPr>
      <w:r w:rsidRPr="00A0185C">
        <w:rPr>
          <w:rFonts w:ascii="Arial Narrow" w:eastAsiaTheme="minorHAnsi" w:hAnsi="Arial Narrow" w:cs="Arial"/>
          <w:lang w:eastAsia="en-US"/>
        </w:rPr>
        <w:t xml:space="preserve">Z postępowania o udzielenie zamówienia publicznego wyklucza się Wykonawcę, w stosunku do którego zachodzi okoliczność, o której mowa w art. 7 ust. 1 Ustawy z dnia 13 kwietnia 2022 r. o szczególnych rozwiązaniach w zakresie przeciwdziałania wspieraniu agresji na Ukrainę oraz służących ochronie bezpieczeństwa narodowego, (Dz. U. 2022 poz. 835), zwana dalej „UOBN”. Zgodnie z art. art. 7 ust. 1 UOBN z postępowania o udzielenie zamówienia zamawiający wyklucza Wykonawcę: </w:t>
      </w:r>
    </w:p>
    <w:p w:rsidR="00000000" w:rsidRDefault="00A0185C">
      <w:pPr>
        <w:pStyle w:val="Akapitzlist"/>
        <w:numPr>
          <w:ilvl w:val="0"/>
          <w:numId w:val="0"/>
        </w:numPr>
        <w:spacing w:before="0" w:after="0"/>
        <w:ind w:left="720"/>
        <w:rPr>
          <w:rFonts w:ascii="Arial Narrow" w:eastAsiaTheme="minorHAnsi" w:hAnsi="Arial Narrow" w:cs="Arial"/>
          <w:lang w:eastAsia="en-US"/>
        </w:rPr>
        <w:pPrChange w:id="249" w:author="Maciej Flejsierowicz" w:date="2023-09-06T11:57:00Z">
          <w:pPr>
            <w:pStyle w:val="Akapitzlist"/>
            <w:numPr>
              <w:numId w:val="0"/>
            </w:numPr>
            <w:spacing w:before="0" w:after="0"/>
            <w:ind w:left="720" w:firstLine="0"/>
            <w:jc w:val="left"/>
          </w:pPr>
        </w:pPrChange>
      </w:pPr>
      <w:r w:rsidRPr="00A0185C">
        <w:rPr>
          <w:rFonts w:ascii="Arial Narrow" w:eastAsiaTheme="minorHAnsi" w:hAnsi="Arial Narrow" w:cs="Arial"/>
          <w:lang w:eastAsia="en-US"/>
        </w:rPr>
        <w:t xml:space="preserve">1) wymienionego w wykazach określonych w rozporządzeniu 765/2006 i rozporządzeniu 269/2014 albo wpisanego na listę na podstawie decyzji w sprawie wpisu na listę rozstrzygającej o zastosowaniu środka, o którym mowa w art. 1 pkt 3 UOBN; </w:t>
      </w:r>
    </w:p>
    <w:p w:rsidR="00000000" w:rsidRDefault="00A0185C">
      <w:pPr>
        <w:pStyle w:val="Akapitzlist"/>
        <w:numPr>
          <w:ilvl w:val="0"/>
          <w:numId w:val="0"/>
        </w:numPr>
        <w:spacing w:before="0" w:after="0"/>
        <w:ind w:left="720"/>
        <w:rPr>
          <w:rFonts w:ascii="Arial Narrow" w:eastAsiaTheme="minorHAnsi" w:hAnsi="Arial Narrow" w:cs="Arial"/>
          <w:lang w:eastAsia="en-US"/>
        </w:rPr>
        <w:pPrChange w:id="250" w:author="Maciej Flejsierowicz" w:date="2023-09-06T11:57:00Z">
          <w:pPr>
            <w:pStyle w:val="Akapitzlist"/>
            <w:numPr>
              <w:numId w:val="0"/>
            </w:numPr>
            <w:spacing w:before="0" w:after="0"/>
            <w:ind w:left="720" w:firstLine="0"/>
            <w:jc w:val="left"/>
          </w:pPr>
        </w:pPrChange>
      </w:pPr>
      <w:r w:rsidRPr="00A0185C">
        <w:rPr>
          <w:rFonts w:ascii="Arial Narrow" w:eastAsiaTheme="minorHAnsi" w:hAnsi="Arial Narrow" w:cs="Arial"/>
          <w:lang w:eastAsia="en-US"/>
        </w:rPr>
        <w:t xml:space="preserve">2) którego beneficjentem rzeczywistym w rozumieniu ustawy z dnia 1 marca 2018 r. </w:t>
      </w:r>
    </w:p>
    <w:p w:rsidR="00000000" w:rsidRDefault="00A0185C">
      <w:pPr>
        <w:pStyle w:val="Akapitzlist"/>
        <w:numPr>
          <w:ilvl w:val="0"/>
          <w:numId w:val="0"/>
        </w:numPr>
        <w:spacing w:before="0" w:after="0"/>
        <w:ind w:left="720"/>
        <w:rPr>
          <w:rFonts w:ascii="Arial Narrow" w:eastAsiaTheme="minorHAnsi" w:hAnsi="Arial Narrow" w:cs="Arial"/>
          <w:lang w:eastAsia="en-US"/>
        </w:rPr>
        <w:pPrChange w:id="251" w:author="Maciej Flejsierowicz" w:date="2023-09-06T11:57:00Z">
          <w:pPr>
            <w:pStyle w:val="Akapitzlist"/>
            <w:numPr>
              <w:numId w:val="0"/>
            </w:numPr>
            <w:spacing w:before="0" w:after="0"/>
            <w:ind w:left="720" w:firstLine="0"/>
            <w:jc w:val="left"/>
          </w:pPr>
        </w:pPrChange>
      </w:pPr>
      <w:r w:rsidRPr="00A0185C">
        <w:rPr>
          <w:rFonts w:ascii="Arial Narrow" w:eastAsiaTheme="minorHAnsi" w:hAnsi="Arial Narrow" w:cs="Arial"/>
          <w:lang w:eastAsia="en-US"/>
        </w:rPr>
        <w:t xml:space="preserve">3)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UOBN; </w:t>
      </w:r>
    </w:p>
    <w:p w:rsidR="00000000" w:rsidRDefault="00A0185C">
      <w:pPr>
        <w:pStyle w:val="Akapitzlist"/>
        <w:numPr>
          <w:ilvl w:val="0"/>
          <w:numId w:val="0"/>
        </w:numPr>
        <w:spacing w:before="0" w:after="0"/>
        <w:ind w:left="720"/>
        <w:rPr>
          <w:rFonts w:ascii="Arial Narrow" w:eastAsiaTheme="minorHAnsi" w:hAnsi="Arial Narrow" w:cs="Arial"/>
          <w:lang w:eastAsia="en-US"/>
        </w:rPr>
        <w:pPrChange w:id="252" w:author="Maciej Flejsierowicz" w:date="2023-09-06T11:57:00Z">
          <w:pPr>
            <w:pStyle w:val="Akapitzlist"/>
            <w:numPr>
              <w:numId w:val="0"/>
            </w:numPr>
            <w:spacing w:before="0" w:after="0"/>
            <w:ind w:left="720" w:firstLine="0"/>
            <w:jc w:val="left"/>
          </w:pPr>
        </w:pPrChange>
      </w:pPr>
      <w:r w:rsidRPr="00A0185C">
        <w:rPr>
          <w:rFonts w:ascii="Arial Narrow" w:eastAsiaTheme="minorHAnsi" w:hAnsi="Arial Narrow" w:cs="Arial"/>
          <w:lang w:eastAsia="en-US"/>
        </w:rPr>
        <w:t xml:space="preserve">4) którego jednostką dominującą w rozumieniu art. 3 ust. 1 pkt 37 ustawy z dnia 29września 1994 r. o rachunkowości (Dz. U. z 2021 r. poz. 217, 2105 i 2106), jest podmiot wymieniony w wykazach określonych w rozporządzeniu 765/2006 i rozporządzeniu 269/2014 albo wpisany na listę lub będący </w:t>
      </w:r>
      <w:r w:rsidRPr="00A0185C">
        <w:rPr>
          <w:rFonts w:ascii="Arial Narrow" w:eastAsiaTheme="minorHAnsi" w:hAnsi="Arial Narrow" w:cs="Arial"/>
          <w:lang w:eastAsia="en-US"/>
        </w:rPr>
        <w:lastRenderedPageBreak/>
        <w:t xml:space="preserve">taką jednostką dominującą od dnia 24 lutego 2022 r., o ile został wpisany na listę na podstawie decyzji w sprawie wpisu na listę rozstrzygającej o zastosowaniu środka, o którym mowa w art. 1 pkt 3 UOBN. </w:t>
      </w:r>
    </w:p>
    <w:p w:rsidR="00000000" w:rsidRDefault="00A0185C">
      <w:pPr>
        <w:pStyle w:val="Akapitzlist"/>
        <w:numPr>
          <w:ilvl w:val="0"/>
          <w:numId w:val="0"/>
        </w:numPr>
        <w:spacing w:before="0" w:after="0"/>
        <w:ind w:left="720"/>
        <w:rPr>
          <w:rFonts w:ascii="Arial Narrow" w:eastAsiaTheme="minorHAnsi" w:hAnsi="Arial Narrow" w:cs="Arial"/>
          <w:lang w:eastAsia="en-US"/>
        </w:rPr>
        <w:pPrChange w:id="253" w:author="Maciej Flejsierowicz" w:date="2023-09-06T11:57:00Z">
          <w:pPr>
            <w:pStyle w:val="Akapitzlist"/>
            <w:numPr>
              <w:numId w:val="0"/>
            </w:numPr>
            <w:spacing w:before="0" w:after="0"/>
            <w:ind w:left="720" w:firstLine="0"/>
            <w:jc w:val="left"/>
          </w:pPr>
        </w:pPrChange>
      </w:pPr>
      <w:r w:rsidRPr="00A0185C">
        <w:rPr>
          <w:rFonts w:ascii="Arial Narrow" w:eastAsiaTheme="minorHAnsi" w:hAnsi="Arial Narrow" w:cs="Arial"/>
          <w:lang w:eastAsia="en-US"/>
        </w:rPr>
        <w:t xml:space="preserve">Wykluczenie następować będzie na okres trwania ww. okoliczności. Zamawiający będzie weryfikował przesłankę wykluczenia, o której mowa w pkt 3 na podstawie: </w:t>
      </w:r>
    </w:p>
    <w:p w:rsidR="00000000" w:rsidRDefault="00A0185C">
      <w:pPr>
        <w:pStyle w:val="Akapitzlist"/>
        <w:numPr>
          <w:ilvl w:val="0"/>
          <w:numId w:val="0"/>
        </w:numPr>
        <w:spacing w:before="0" w:after="0"/>
        <w:ind w:left="720"/>
        <w:rPr>
          <w:rFonts w:ascii="Arial Narrow" w:eastAsiaTheme="minorHAnsi" w:hAnsi="Arial Narrow" w:cs="Arial"/>
          <w:lang w:eastAsia="en-US"/>
        </w:rPr>
        <w:pPrChange w:id="254" w:author="Maciej Flejsierowicz" w:date="2023-09-06T11:57:00Z">
          <w:pPr>
            <w:pStyle w:val="Akapitzlist"/>
            <w:numPr>
              <w:numId w:val="0"/>
            </w:numPr>
            <w:spacing w:before="0" w:after="0"/>
            <w:ind w:left="720" w:firstLine="0"/>
            <w:jc w:val="left"/>
          </w:pPr>
        </w:pPrChange>
      </w:pPr>
      <w:r w:rsidRPr="00A0185C">
        <w:rPr>
          <w:rFonts w:ascii="Arial Narrow" w:eastAsiaTheme="minorHAnsi" w:hAnsi="Arial Narrow" w:cs="Arial"/>
          <w:lang w:eastAsia="en-US"/>
        </w:rPr>
        <w:t xml:space="preserve">a) Wykazów określonych w rozporządzeniu 765/2006 i rozporządzeniu 269/2014 </w:t>
      </w:r>
    </w:p>
    <w:p w:rsidR="00000000" w:rsidRDefault="00A0185C">
      <w:pPr>
        <w:pStyle w:val="Akapitzlist"/>
        <w:numPr>
          <w:ilvl w:val="0"/>
          <w:numId w:val="0"/>
        </w:numPr>
        <w:spacing w:before="0" w:after="0"/>
        <w:ind w:left="720"/>
        <w:rPr>
          <w:rFonts w:ascii="Arial" w:eastAsiaTheme="minorHAnsi" w:hAnsi="Arial" w:cs="Arial"/>
          <w:lang w:eastAsia="en-US"/>
        </w:rPr>
        <w:pPrChange w:id="255" w:author="Maciej Flejsierowicz" w:date="2023-09-06T11:57:00Z">
          <w:pPr>
            <w:pStyle w:val="Akapitzlist"/>
            <w:numPr>
              <w:numId w:val="0"/>
            </w:numPr>
            <w:spacing w:before="0" w:after="0"/>
            <w:ind w:left="720" w:firstLine="0"/>
            <w:jc w:val="left"/>
          </w:pPr>
        </w:pPrChange>
      </w:pPr>
      <w:r w:rsidRPr="00A0185C">
        <w:rPr>
          <w:rFonts w:ascii="Arial Narrow" w:eastAsiaTheme="minorHAnsi" w:hAnsi="Arial Narrow" w:cs="Arial"/>
          <w:lang w:eastAsia="en-US"/>
        </w:rPr>
        <w:t>b) Listy Ministra właściwego do spraw wewnętrznych obejmującej osoby i podmioty, wobec których są stosowane środki, o których mowa w art. 1 UOBN.</w:t>
      </w:r>
      <w:r w:rsidRPr="00A0185C">
        <w:rPr>
          <w:rFonts w:ascii="Arial" w:eastAsiaTheme="minorHAnsi" w:hAnsi="Arial" w:cs="Arial"/>
          <w:lang w:eastAsia="en-US"/>
        </w:rPr>
        <w:t xml:space="preserve"> </w:t>
      </w:r>
    </w:p>
    <w:p w:rsidR="00000000" w:rsidRDefault="00A0185C">
      <w:pPr>
        <w:pStyle w:val="Akapitzlist"/>
        <w:numPr>
          <w:ilvl w:val="0"/>
          <w:numId w:val="17"/>
        </w:numPr>
        <w:spacing w:before="0" w:after="0"/>
        <w:rPr>
          <w:rFonts w:ascii="Arial Narrow" w:eastAsiaTheme="minorHAnsi" w:hAnsi="Arial Narrow" w:cs="Arial"/>
          <w:lang w:eastAsia="en-US"/>
        </w:rPr>
        <w:pPrChange w:id="256" w:author="Maciej Flejsierowicz" w:date="2023-09-06T11:57:00Z">
          <w:pPr>
            <w:pStyle w:val="Akapitzlist"/>
            <w:numPr>
              <w:numId w:val="17"/>
            </w:numPr>
            <w:spacing w:before="0" w:after="0"/>
            <w:ind w:left="720"/>
            <w:jc w:val="left"/>
          </w:pPr>
        </w:pPrChange>
      </w:pPr>
      <w:r w:rsidRPr="00A0185C">
        <w:rPr>
          <w:rFonts w:ascii="Arial Narrow" w:eastAsiaTheme="minorHAnsi" w:hAnsi="Arial Narrow" w:cs="Arial"/>
          <w:lang w:eastAsia="en-US"/>
        </w:rPr>
        <w:t xml:space="preserve">Zamawiający informuje, że ofertę Wykonawcę wykluczonego, odrzuci na podstawie art. 226 ust. 1 pkt 2 a) ustawy </w:t>
      </w:r>
      <w:proofErr w:type="spellStart"/>
      <w:r w:rsidRPr="00A0185C">
        <w:rPr>
          <w:rFonts w:ascii="Arial Narrow" w:eastAsiaTheme="minorHAnsi" w:hAnsi="Arial Narrow" w:cs="Arial"/>
          <w:lang w:eastAsia="en-US"/>
        </w:rPr>
        <w:t>Pzp</w:t>
      </w:r>
      <w:proofErr w:type="spellEnd"/>
      <w:r w:rsidRPr="00A0185C">
        <w:rPr>
          <w:rFonts w:ascii="Arial Narrow" w:eastAsiaTheme="minorHAnsi" w:hAnsi="Arial Narrow" w:cs="Arial"/>
          <w:lang w:eastAsia="en-US"/>
        </w:rPr>
        <w:t xml:space="preserve">. </w:t>
      </w:r>
    </w:p>
    <w:p w:rsidR="00A0185C" w:rsidRPr="007A15AB" w:rsidRDefault="00A0185C" w:rsidP="00A0185C">
      <w:pPr>
        <w:spacing w:before="0"/>
        <w:ind w:left="720" w:firstLine="0"/>
        <w:rPr>
          <w:rFonts w:ascii="Arial Narrow" w:eastAsia="Calibri" w:hAnsi="Arial Narrow" w:cs="Arial"/>
          <w:b/>
          <w:kern w:val="0"/>
          <w:sz w:val="22"/>
          <w:szCs w:val="22"/>
          <w:lang w:eastAsia="en-US"/>
        </w:rPr>
      </w:pPr>
    </w:p>
    <w:tbl>
      <w:tblPr>
        <w:tblStyle w:val="Tabela-Siatka"/>
        <w:tblpPr w:leftFromText="141" w:rightFromText="141" w:vertAnchor="text" w:horzAnchor="margin" w:tblpX="108" w:tblpY="272"/>
        <w:tblW w:w="0" w:type="auto"/>
        <w:tblLook w:val="04A0"/>
      </w:tblPr>
      <w:tblGrid>
        <w:gridCol w:w="8701"/>
      </w:tblGrid>
      <w:tr w:rsidR="007A15AB" w:rsidTr="007A15AB">
        <w:tc>
          <w:tcPr>
            <w:tcW w:w="8701" w:type="dxa"/>
            <w:shd w:val="clear" w:color="auto" w:fill="D9D9D9" w:themeFill="background1" w:themeFillShade="D9"/>
          </w:tcPr>
          <w:p w:rsidR="007A15AB" w:rsidRDefault="007A15AB" w:rsidP="007A15AB">
            <w:pPr>
              <w:numPr>
                <w:ilvl w:val="0"/>
                <w:numId w:val="10"/>
              </w:numPr>
              <w:spacing w:after="120"/>
              <w:rPr>
                <w:rFonts w:ascii="Arial Narrow" w:hAnsi="Arial Narrow"/>
                <w:b/>
                <w:bCs/>
                <w:shd w:val="clear" w:color="auto" w:fill="E5DFEC"/>
              </w:rPr>
            </w:pPr>
            <w:r w:rsidRPr="001743EA">
              <w:rPr>
                <w:rFonts w:ascii="Arial Narrow" w:hAnsi="Arial Narrow"/>
                <w:b/>
              </w:rPr>
              <w:t>WARUNKI UDZIAŁU W POSTĘPOWANIU ORAZ SPOSÓB DOKONYWANIA OCENY SPEŁNIENIA TYCH WARUNKÓW</w:t>
            </w:r>
          </w:p>
        </w:tc>
      </w:tr>
    </w:tbl>
    <w:p w:rsidR="00000000" w:rsidRDefault="007A15AB">
      <w:pPr>
        <w:pStyle w:val="Akapitzlist"/>
        <w:numPr>
          <w:ilvl w:val="1"/>
          <w:numId w:val="10"/>
        </w:numPr>
        <w:ind w:left="426"/>
        <w:rPr>
          <w:del w:id="257" w:author="Maciej Flejsierowicz" w:date="2023-10-05T11:28:00Z"/>
          <w:rFonts w:ascii="Arial Narrow" w:hAnsi="Arial Narrow"/>
        </w:rPr>
        <w:pPrChange w:id="258" w:author="Maciej Flejsierowicz" w:date="2023-10-05T11:28:00Z">
          <w:pPr>
            <w:pStyle w:val="Akapitzlist"/>
            <w:numPr>
              <w:ilvl w:val="1"/>
              <w:numId w:val="10"/>
            </w:numPr>
            <w:ind w:left="1440"/>
          </w:pPr>
        </w:pPrChange>
      </w:pPr>
      <w:r w:rsidRPr="00DA7160">
        <w:rPr>
          <w:rFonts w:ascii="Arial Narrow" w:hAnsi="Arial Narrow"/>
        </w:rPr>
        <w:t xml:space="preserve">W postępowaniu o udzielenie zamówienia mogą wziąć udział Wykonawcy, którzy </w:t>
      </w:r>
      <w:r w:rsidR="00E72469">
        <w:rPr>
          <w:rFonts w:ascii="Arial Narrow" w:hAnsi="Arial Narrow"/>
        </w:rPr>
        <w:t>nie podlegają wykluczeniu</w:t>
      </w:r>
      <w:ins w:id="259" w:author="Maciej Flejsierowicz" w:date="2023-10-05T11:28:00Z">
        <w:r w:rsidR="00103897">
          <w:rPr>
            <w:rFonts w:ascii="Arial Narrow" w:hAnsi="Arial Narrow"/>
          </w:rPr>
          <w:t>.</w:t>
        </w:r>
      </w:ins>
      <w:r w:rsidR="00E72469">
        <w:rPr>
          <w:rFonts w:ascii="Arial Narrow" w:hAnsi="Arial Narrow"/>
        </w:rPr>
        <w:t xml:space="preserve"> </w:t>
      </w:r>
      <w:del w:id="260" w:author="Maciej Flejsierowicz" w:date="2023-10-05T11:28:00Z">
        <w:r w:rsidR="00E72469" w:rsidDel="00103897">
          <w:rPr>
            <w:rFonts w:ascii="Arial Narrow" w:hAnsi="Arial Narrow"/>
          </w:rPr>
          <w:delText xml:space="preserve">oraz </w:delText>
        </w:r>
        <w:r w:rsidRPr="00DA7160" w:rsidDel="00103897">
          <w:rPr>
            <w:rFonts w:ascii="Arial Narrow" w:hAnsi="Arial Narrow"/>
          </w:rPr>
          <w:delText xml:space="preserve">spełniają </w:delText>
        </w:r>
        <w:r w:rsidDel="00103897">
          <w:rPr>
            <w:rFonts w:ascii="Arial Narrow" w:hAnsi="Arial Narrow"/>
          </w:rPr>
          <w:delText>następujące warunki udziału w postępowaniu:</w:delText>
        </w:r>
      </w:del>
    </w:p>
    <w:p w:rsidR="00000000" w:rsidRDefault="007A15AB">
      <w:pPr>
        <w:pStyle w:val="Akapitzlist"/>
        <w:numPr>
          <w:ilvl w:val="1"/>
          <w:numId w:val="10"/>
        </w:numPr>
        <w:ind w:left="426"/>
        <w:rPr>
          <w:del w:id="261" w:author="Maciej Flejsierowicz" w:date="2023-10-05T11:28:00Z"/>
          <w:rFonts w:ascii="Arial Narrow" w:hAnsi="Arial Narrow"/>
        </w:rPr>
        <w:pPrChange w:id="262" w:author="Maciej Flejsierowicz" w:date="2023-10-05T11:28:00Z">
          <w:pPr>
            <w:pStyle w:val="Akapitzlist"/>
            <w:numPr>
              <w:ilvl w:val="6"/>
              <w:numId w:val="19"/>
            </w:numPr>
            <w:spacing w:before="0"/>
            <w:ind w:left="1276"/>
          </w:pPr>
        </w:pPrChange>
      </w:pPr>
      <w:del w:id="263" w:author="Maciej Flejsierowicz" w:date="2023-10-05T11:28:00Z">
        <w:r w:rsidDel="00103897">
          <w:rPr>
            <w:rFonts w:ascii="Arial Narrow" w:hAnsi="Arial Narrow"/>
          </w:rPr>
          <w:delText xml:space="preserve">w zakresie </w:delText>
        </w:r>
        <w:r w:rsidRPr="0026481A" w:rsidDel="00103897">
          <w:rPr>
            <w:rFonts w:ascii="Arial Narrow" w:hAnsi="Arial Narrow"/>
          </w:rPr>
          <w:delText>zdolności technicznej lub zawodowej</w:delText>
        </w:r>
        <w:r w:rsidDel="00103897">
          <w:rPr>
            <w:rFonts w:ascii="Arial Narrow" w:hAnsi="Arial Narrow"/>
          </w:rPr>
          <w:delText>:</w:delText>
        </w:r>
      </w:del>
    </w:p>
    <w:p w:rsidR="00000000" w:rsidRDefault="007A15AB">
      <w:pPr>
        <w:pStyle w:val="Akapitzlist"/>
        <w:numPr>
          <w:ilvl w:val="1"/>
          <w:numId w:val="10"/>
        </w:numPr>
        <w:ind w:left="426"/>
        <w:rPr>
          <w:del w:id="264" w:author="Maciej Flejsierowicz" w:date="2023-10-05T11:28:00Z"/>
          <w:rFonts w:ascii="Arial Narrow" w:hAnsi="Arial Narrow"/>
          <w:color w:val="auto"/>
        </w:rPr>
        <w:pPrChange w:id="265" w:author="Maciej Flejsierowicz" w:date="2023-10-05T11:28:00Z">
          <w:pPr>
            <w:pStyle w:val="Akapitzlist"/>
            <w:numPr>
              <w:numId w:val="27"/>
            </w:numPr>
            <w:ind w:left="1701" w:hanging="425"/>
          </w:pPr>
        </w:pPrChange>
      </w:pPr>
      <w:del w:id="266" w:author="Maciej Flejsierowicz" w:date="2023-10-05T11:28:00Z">
        <w:r w:rsidRPr="00EA31CF" w:rsidDel="00103897">
          <w:rPr>
            <w:rFonts w:ascii="Arial Narrow" w:hAnsi="Arial Narrow"/>
            <w:color w:val="auto"/>
          </w:rPr>
          <w:delText xml:space="preserve">Wykonawca spełni warunek jeżeli wykaże że w okresie ostatnich 3 lat, a jeżeli okres prowadzenia działalności jest krótszy – w tym okresie wykonał,  a w przypadku świadczeń powtarzających się lub ciągłych wykonuje przynajmniej 2 usługi odpowiadające swoim rodzajem i wartością dostawie stanowiącej przedmiot zamówienia, tj. polegające na budowie środowiska obejmującego m.in. dostawę urządzeń sieciowych wraz ich wdrożeniem o wartości każdej z tych dostaw minimum </w:delText>
        </w:r>
        <w:r w:rsidR="00EA31CF" w:rsidRPr="00EA31CF" w:rsidDel="00103897">
          <w:rPr>
            <w:rFonts w:ascii="Arial Narrow" w:hAnsi="Arial Narrow"/>
            <w:color w:val="auto"/>
          </w:rPr>
          <w:delText>3</w:delText>
        </w:r>
        <w:r w:rsidRPr="00EA31CF" w:rsidDel="00103897">
          <w:rPr>
            <w:rFonts w:ascii="Arial Narrow" w:hAnsi="Arial Narrow"/>
            <w:color w:val="auto"/>
          </w:rPr>
          <w:delText>00 000,00 zł</w:delText>
        </w:r>
      </w:del>
    </w:p>
    <w:p w:rsidR="00000000" w:rsidRDefault="007A15AB">
      <w:pPr>
        <w:pStyle w:val="Akapitzlist"/>
        <w:numPr>
          <w:ilvl w:val="1"/>
          <w:numId w:val="10"/>
        </w:numPr>
        <w:ind w:left="426"/>
        <w:rPr>
          <w:del w:id="267" w:author="Maciej Flejsierowicz" w:date="2023-10-05T11:28:00Z"/>
          <w:rFonts w:ascii="Arial Narrow" w:hAnsi="Arial Narrow"/>
        </w:rPr>
        <w:pPrChange w:id="268" w:author="Maciej Flejsierowicz" w:date="2023-10-05T11:28:00Z">
          <w:pPr>
            <w:pStyle w:val="Akapitzlist"/>
            <w:numPr>
              <w:numId w:val="27"/>
            </w:numPr>
            <w:ind w:left="1701" w:hanging="425"/>
          </w:pPr>
        </w:pPrChange>
      </w:pPr>
      <w:del w:id="269" w:author="Maciej Flejsierowicz" w:date="2023-10-05T11:28:00Z">
        <w:r w:rsidRPr="00CA0351" w:rsidDel="00103897">
          <w:rPr>
            <w:rFonts w:ascii="Arial Narrow" w:hAnsi="Arial Narrow"/>
          </w:rPr>
          <w:delText>Wykonawca spełni warunek jeżeli ma do dyspozycji osoby zdolne do wykonania zamówienia, w szczególności dysponuje co najmniej:</w:delText>
        </w:r>
      </w:del>
    </w:p>
    <w:p w:rsidR="00000000" w:rsidRDefault="007A15AB">
      <w:pPr>
        <w:pStyle w:val="Akapitzlist"/>
        <w:numPr>
          <w:ilvl w:val="1"/>
          <w:numId w:val="10"/>
        </w:numPr>
        <w:ind w:left="426"/>
        <w:rPr>
          <w:del w:id="270" w:author="Maciej Flejsierowicz" w:date="2023-10-05T11:28:00Z"/>
          <w:rFonts w:ascii="Arial Narrow" w:hAnsi="Arial Narrow"/>
        </w:rPr>
        <w:pPrChange w:id="271" w:author="Maciej Flejsierowicz" w:date="2023-10-05T11:28:00Z">
          <w:pPr>
            <w:pStyle w:val="Akapitzlist"/>
            <w:numPr>
              <w:numId w:val="0"/>
            </w:numPr>
            <w:ind w:left="1701" w:firstLine="0"/>
          </w:pPr>
        </w:pPrChange>
      </w:pPr>
      <w:del w:id="272" w:author="Maciej Flejsierowicz" w:date="2023-10-05T11:28:00Z">
        <w:r w:rsidRPr="00CA0351" w:rsidDel="00103897">
          <w:rPr>
            <w:rFonts w:ascii="Arial Narrow" w:hAnsi="Arial Narrow"/>
          </w:rPr>
          <w:delText>- Kierownikiem Projektu (min. jedna osoba, która spełnia łącznie poniższe warunki):</w:delText>
        </w:r>
      </w:del>
    </w:p>
    <w:p w:rsidR="00000000" w:rsidRDefault="007A15AB">
      <w:pPr>
        <w:pStyle w:val="Akapitzlist"/>
        <w:numPr>
          <w:ilvl w:val="1"/>
          <w:numId w:val="10"/>
        </w:numPr>
        <w:ind w:left="426"/>
        <w:rPr>
          <w:del w:id="273" w:author="Maciej Flejsierowicz" w:date="2023-10-05T11:28:00Z"/>
          <w:rFonts w:ascii="Arial Narrow" w:hAnsi="Arial Narrow"/>
        </w:rPr>
        <w:pPrChange w:id="274" w:author="Maciej Flejsierowicz" w:date="2023-10-05T11:28:00Z">
          <w:pPr>
            <w:pStyle w:val="Akapitzlist"/>
            <w:numPr>
              <w:numId w:val="28"/>
            </w:numPr>
            <w:ind w:left="2421"/>
          </w:pPr>
        </w:pPrChange>
      </w:pPr>
      <w:del w:id="275" w:author="Maciej Flejsierowicz" w:date="2023-10-05T11:28:00Z">
        <w:r w:rsidRPr="00CA0351" w:rsidDel="00103897">
          <w:rPr>
            <w:rFonts w:ascii="Arial Narrow" w:hAnsi="Arial Narrow"/>
          </w:rPr>
          <w:delText xml:space="preserve">posiada znajomość metodyk zarządzania projektami potwierdzoną posiadaniem certyfikatu Prince2 Practitioner lub równoważnego wydanego przez niezależną organizację certyfikującą </w:delText>
        </w:r>
      </w:del>
    </w:p>
    <w:p w:rsidR="00000000" w:rsidRDefault="007A15AB">
      <w:pPr>
        <w:pStyle w:val="Akapitzlist"/>
        <w:numPr>
          <w:ilvl w:val="1"/>
          <w:numId w:val="10"/>
        </w:numPr>
        <w:ind w:left="426"/>
        <w:rPr>
          <w:del w:id="276" w:author="Maciej Flejsierowicz" w:date="2023-10-05T11:28:00Z"/>
          <w:rFonts w:ascii="Arial Narrow" w:hAnsi="Arial Narrow"/>
        </w:rPr>
        <w:pPrChange w:id="277" w:author="Maciej Flejsierowicz" w:date="2023-10-05T11:28:00Z">
          <w:pPr>
            <w:pStyle w:val="Akapitzlist"/>
            <w:numPr>
              <w:numId w:val="28"/>
            </w:numPr>
            <w:ind w:left="2421"/>
          </w:pPr>
        </w:pPrChange>
      </w:pPr>
      <w:del w:id="278" w:author="Maciej Flejsierowicz" w:date="2023-10-05T11:28:00Z">
        <w:r w:rsidDel="00103897">
          <w:rPr>
            <w:rFonts w:ascii="Arial Narrow" w:hAnsi="Arial Narrow"/>
          </w:rPr>
          <w:delText>p</w:delText>
        </w:r>
        <w:r w:rsidRPr="00CA0351" w:rsidDel="00103897">
          <w:rPr>
            <w:rFonts w:ascii="Arial Narrow" w:hAnsi="Arial Narrow"/>
          </w:rPr>
          <w:delText>osiada minimum 5 lat doświadczenia w zarządzaniu i kierowaniu zespołem</w:delText>
        </w:r>
      </w:del>
    </w:p>
    <w:p w:rsidR="00000000" w:rsidRDefault="007A15AB">
      <w:pPr>
        <w:pStyle w:val="Akapitzlist"/>
        <w:numPr>
          <w:ilvl w:val="1"/>
          <w:numId w:val="10"/>
        </w:numPr>
        <w:ind w:left="426"/>
        <w:rPr>
          <w:del w:id="279" w:author="Maciej Flejsierowicz" w:date="2023-10-05T11:28:00Z"/>
          <w:rFonts w:ascii="Arial Narrow" w:hAnsi="Arial Narrow"/>
        </w:rPr>
        <w:pPrChange w:id="280" w:author="Maciej Flejsierowicz" w:date="2023-10-05T11:28:00Z">
          <w:pPr>
            <w:pStyle w:val="Akapitzlist"/>
            <w:numPr>
              <w:numId w:val="0"/>
            </w:numPr>
            <w:ind w:left="1701" w:firstLine="0"/>
          </w:pPr>
        </w:pPrChange>
      </w:pPr>
      <w:del w:id="281" w:author="Maciej Flejsierowicz" w:date="2023-10-05T11:28:00Z">
        <w:r w:rsidRPr="00CA0351" w:rsidDel="00103897">
          <w:rPr>
            <w:rFonts w:ascii="Arial Narrow" w:hAnsi="Arial Narrow"/>
          </w:rPr>
          <w:delText>- min. 3 specjalistami inżynierami posiadającymi uprawnienia inżyniera rozwiązań producenta dostarczanych urządzeń infrastruktury sieciowej o statusie min. Network Professional</w:delText>
        </w:r>
      </w:del>
    </w:p>
    <w:p w:rsidR="00000000" w:rsidRDefault="007A15AB">
      <w:pPr>
        <w:pStyle w:val="Akapitzlist"/>
        <w:numPr>
          <w:ilvl w:val="1"/>
          <w:numId w:val="10"/>
        </w:numPr>
        <w:ind w:left="426"/>
        <w:rPr>
          <w:del w:id="282" w:author="Maciej Flejsierowicz" w:date="2023-10-05T11:28:00Z"/>
          <w:rFonts w:ascii="Arial Narrow" w:hAnsi="Arial Narrow"/>
        </w:rPr>
        <w:pPrChange w:id="283" w:author="Maciej Flejsierowicz" w:date="2023-10-05T11:28:00Z">
          <w:pPr>
            <w:pStyle w:val="Akapitzlist"/>
            <w:numPr>
              <w:numId w:val="0"/>
            </w:numPr>
            <w:ind w:left="1701" w:firstLine="0"/>
          </w:pPr>
        </w:pPrChange>
      </w:pPr>
      <w:del w:id="284" w:author="Maciej Flejsierowicz" w:date="2023-10-05T11:28:00Z">
        <w:r w:rsidRPr="00CA0351" w:rsidDel="00103897">
          <w:rPr>
            <w:rFonts w:ascii="Arial Narrow" w:hAnsi="Arial Narrow"/>
          </w:rPr>
          <w:delText>- min. 1 specjalistą inżynierem posiadającym certyfikację producenta oprogramowania do zarządzani domeną np. Microsoft Certfied Solutions Expert</w:delText>
        </w:r>
      </w:del>
    </w:p>
    <w:p w:rsidR="00000000" w:rsidRDefault="007A15AB">
      <w:pPr>
        <w:pStyle w:val="Akapitzlist"/>
        <w:numPr>
          <w:ilvl w:val="1"/>
          <w:numId w:val="10"/>
        </w:numPr>
        <w:ind w:left="426"/>
        <w:rPr>
          <w:del w:id="285" w:author="Maciej Flejsierowicz" w:date="2023-10-05T11:28:00Z"/>
          <w:rFonts w:ascii="Arial Narrow" w:hAnsi="Arial Narrow"/>
        </w:rPr>
        <w:pPrChange w:id="286" w:author="Maciej Flejsierowicz" w:date="2023-10-05T11:28:00Z">
          <w:pPr>
            <w:pStyle w:val="Akapitzlist"/>
            <w:numPr>
              <w:numId w:val="27"/>
            </w:numPr>
            <w:ind w:left="1701" w:hanging="425"/>
          </w:pPr>
        </w:pPrChange>
      </w:pPr>
      <w:del w:id="287" w:author="Maciej Flejsierowicz" w:date="2023-10-05T11:28:00Z">
        <w:r w:rsidDel="00103897">
          <w:rPr>
            <w:rFonts w:ascii="Arial Narrow" w:hAnsi="Arial Narrow"/>
          </w:rPr>
          <w:delText xml:space="preserve">Wykonawca musi </w:delText>
        </w:r>
        <w:r w:rsidRPr="00CA0351" w:rsidDel="00103897">
          <w:rPr>
            <w:rFonts w:ascii="Arial Narrow" w:hAnsi="Arial Narrow"/>
          </w:rPr>
          <w:delText>posiada</w:delText>
        </w:r>
        <w:r w:rsidDel="00103897">
          <w:rPr>
            <w:rFonts w:ascii="Arial Narrow" w:hAnsi="Arial Narrow"/>
          </w:rPr>
          <w:delText>ć</w:delText>
        </w:r>
        <w:r w:rsidRPr="00CA0351" w:rsidDel="00103897">
          <w:rPr>
            <w:rFonts w:ascii="Arial Narrow" w:hAnsi="Arial Narrow"/>
          </w:rPr>
          <w:delText xml:space="preserve"> certyfikat na projektowanie sprzedaż i wdrażanie rozwiązań teleinformatycznych. Świadczenie usług serwisowych i konsultingowych 27001:2017-06 lub równoważny</w:delText>
        </w:r>
      </w:del>
    </w:p>
    <w:p w:rsidR="00000000" w:rsidRDefault="007A15AB">
      <w:pPr>
        <w:pStyle w:val="Akapitzlist"/>
        <w:numPr>
          <w:ilvl w:val="1"/>
          <w:numId w:val="10"/>
        </w:numPr>
        <w:ind w:left="426"/>
        <w:rPr>
          <w:del w:id="288" w:author="Maciej Flejsierowicz" w:date="2023-10-05T11:28:00Z"/>
          <w:rFonts w:ascii="Arial Narrow" w:hAnsi="Arial Narrow"/>
        </w:rPr>
        <w:pPrChange w:id="289" w:author="Maciej Flejsierowicz" w:date="2023-10-05T11:28:00Z">
          <w:pPr>
            <w:pStyle w:val="Akapitzlist"/>
            <w:numPr>
              <w:numId w:val="27"/>
            </w:numPr>
            <w:ind w:left="1701" w:hanging="425"/>
          </w:pPr>
        </w:pPrChange>
      </w:pPr>
      <w:del w:id="290" w:author="Maciej Flejsierowicz" w:date="2023-10-05T11:28:00Z">
        <w:r w:rsidRPr="00901D2B" w:rsidDel="00103897">
          <w:rPr>
            <w:rFonts w:ascii="Arial Narrow" w:hAnsi="Arial Narrow"/>
          </w:rPr>
          <w:lastRenderedPageBreak/>
          <w:delText>Wykonawca musi posiadać udokumentowaną aktualną certyfikację z zakresu rozwiązań sieciowych – JCNP (Juniper Certified Network Professional)  oraz wykazać posiadanie co najmniej 3 inżynierów legitymujących się wskazaną certyfikacją</w:delText>
        </w:r>
      </w:del>
    </w:p>
    <w:p w:rsidR="00000000" w:rsidRDefault="007A15AB">
      <w:pPr>
        <w:pStyle w:val="Akapitzlist"/>
        <w:numPr>
          <w:ilvl w:val="1"/>
          <w:numId w:val="10"/>
        </w:numPr>
        <w:ind w:left="426"/>
        <w:rPr>
          <w:del w:id="291" w:author="Maciej Flejsierowicz" w:date="2023-10-05T11:28:00Z"/>
          <w:rFonts w:ascii="Arial Narrow" w:hAnsi="Arial Narrow"/>
        </w:rPr>
        <w:pPrChange w:id="292" w:author="Maciej Flejsierowicz" w:date="2023-10-05T11:28:00Z">
          <w:pPr>
            <w:pStyle w:val="Akapitzlist"/>
            <w:numPr>
              <w:numId w:val="27"/>
            </w:numPr>
            <w:ind w:left="1701" w:hanging="425"/>
          </w:pPr>
        </w:pPrChange>
      </w:pPr>
      <w:del w:id="293" w:author="Maciej Flejsierowicz" w:date="2023-10-05T11:28:00Z">
        <w:r w:rsidRPr="00901D2B" w:rsidDel="00103897">
          <w:rPr>
            <w:rFonts w:ascii="Arial Narrow" w:hAnsi="Arial Narrow"/>
          </w:rPr>
          <w:delText xml:space="preserve">Wykonawca musi posiadać udokumentowaną aktualną certyfikację </w:delText>
        </w:r>
      </w:del>
      <w:ins w:id="294" w:author="Admin" w:date="2023-09-05T15:07:00Z">
        <w:del w:id="295" w:author="Maciej Flejsierowicz" w:date="2023-10-05T11:28:00Z">
          <w:r w:rsidR="00885ED3" w:rsidDel="00103897">
            <w:rPr>
              <w:rFonts w:ascii="Arial Narrow" w:hAnsi="Arial Narrow"/>
            </w:rPr>
            <w:delText>producenta oferowanego</w:delText>
          </w:r>
        </w:del>
      </w:ins>
      <w:del w:id="296" w:author="Maciej Flejsierowicz" w:date="2023-10-05T11:28:00Z">
        <w:r w:rsidRPr="00901D2B" w:rsidDel="00103897">
          <w:rPr>
            <w:rFonts w:ascii="Arial Narrow" w:hAnsi="Arial Narrow"/>
          </w:rPr>
          <w:delText>z zakresu rozwiąza</w:delText>
        </w:r>
      </w:del>
      <w:ins w:id="297" w:author="Admin" w:date="2023-09-06T11:11:00Z">
        <w:del w:id="298" w:author="Maciej Flejsierowicz" w:date="2023-10-05T11:28:00Z">
          <w:r w:rsidR="004273F1" w:rsidDel="00103897">
            <w:rPr>
              <w:rFonts w:ascii="Arial Narrow" w:hAnsi="Arial Narrow"/>
            </w:rPr>
            <w:delText>nia</w:delText>
          </w:r>
        </w:del>
      </w:ins>
      <w:del w:id="299" w:author="Maciej Flejsierowicz" w:date="2023-10-05T11:28:00Z">
        <w:r w:rsidRPr="00901D2B" w:rsidDel="00103897">
          <w:rPr>
            <w:rFonts w:ascii="Arial Narrow" w:hAnsi="Arial Narrow"/>
          </w:rPr>
          <w:delText>ń do backupu  w tym autoryzację w zakresie wdrażania rozwiązań typu deduplikator sprzętowy wraz z integracją z oprogramowaniem do backupu</w:delText>
        </w:r>
      </w:del>
    </w:p>
    <w:p w:rsidR="00000000" w:rsidRDefault="00457AB0">
      <w:pPr>
        <w:pStyle w:val="Akapitzlist"/>
        <w:numPr>
          <w:ilvl w:val="1"/>
          <w:numId w:val="10"/>
        </w:numPr>
        <w:ind w:left="426"/>
        <w:rPr>
          <w:del w:id="300" w:author="Maciej Flejsierowicz" w:date="2023-10-05T11:28:00Z"/>
          <w:rFonts w:ascii="Arial Narrow" w:hAnsi="Arial Narrow"/>
        </w:rPr>
        <w:pPrChange w:id="301" w:author="Maciej Flejsierowicz" w:date="2023-10-05T11:28:00Z">
          <w:pPr>
            <w:pStyle w:val="Akapitzlist"/>
            <w:numPr>
              <w:numId w:val="27"/>
            </w:numPr>
            <w:ind w:left="1701" w:hanging="425"/>
          </w:pPr>
        </w:pPrChange>
      </w:pPr>
      <w:del w:id="302" w:author="Maciej Flejsierowicz" w:date="2023-10-05T11:28:00Z">
        <w:r w:rsidDel="00103897">
          <w:rPr>
            <w:rFonts w:ascii="Arial Narrow" w:hAnsi="Arial Narrow"/>
          </w:rPr>
          <w:delText>Wykonawca musi posiadać aktualną udokumentowaną certyfikację z zakresu rozwiązań chmurowych, np. VCP (VMware Certified Professional) oraz wykazać posiadanie co najmniej 2 inżynierów legitymujących się wskazaną certyfikacją</w:delText>
        </w:r>
      </w:del>
    </w:p>
    <w:p w:rsidR="00000000" w:rsidRDefault="00EA31CF">
      <w:pPr>
        <w:pStyle w:val="Akapitzlist"/>
        <w:numPr>
          <w:ilvl w:val="1"/>
          <w:numId w:val="10"/>
        </w:numPr>
        <w:ind w:left="426"/>
        <w:rPr>
          <w:del w:id="303" w:author="Maciej Flejsierowicz" w:date="2023-10-05T11:28:00Z"/>
          <w:rFonts w:ascii="Arial Narrow" w:hAnsi="Arial Narrow"/>
        </w:rPr>
        <w:pPrChange w:id="304" w:author="Maciej Flejsierowicz" w:date="2023-10-05T11:28:00Z">
          <w:pPr>
            <w:pStyle w:val="Akapitzlist"/>
            <w:numPr>
              <w:numId w:val="27"/>
            </w:numPr>
            <w:ind w:left="1701" w:hanging="425"/>
          </w:pPr>
        </w:pPrChange>
      </w:pPr>
      <w:bookmarkStart w:id="305" w:name="_Hlk144819270"/>
      <w:del w:id="306" w:author="Maciej Flejsierowicz" w:date="2023-10-05T11:28:00Z">
        <w:r w:rsidDel="00103897">
          <w:rPr>
            <w:rFonts w:ascii="Arial Narrow" w:hAnsi="Arial Narrow"/>
          </w:rPr>
          <w:delText>Wykonawca musi posiadać aktualną udokumentowaną certyfikację z zakresu sprzedaży oferowanych rozwiązań UTM - oraz wykazać posiadanie co najmniej 1 inżyniera legitymującego się certyfikacją NSE (The Fortinet Network Security Expert)</w:delText>
        </w:r>
      </w:del>
    </w:p>
    <w:bookmarkEnd w:id="305"/>
    <w:p w:rsidR="00000000" w:rsidRDefault="007A15AB">
      <w:pPr>
        <w:pStyle w:val="Akapitzlist"/>
        <w:numPr>
          <w:ilvl w:val="1"/>
          <w:numId w:val="10"/>
        </w:numPr>
        <w:ind w:left="426"/>
        <w:rPr>
          <w:del w:id="307" w:author="Maciej Flejsierowicz" w:date="2023-10-05T11:28:00Z"/>
          <w:rFonts w:ascii="Arial Narrow" w:hAnsi="Arial Narrow"/>
        </w:rPr>
        <w:pPrChange w:id="308" w:author="Maciej Flejsierowicz" w:date="2023-10-05T11:28:00Z">
          <w:pPr>
            <w:spacing w:before="0"/>
            <w:ind w:left="0" w:firstLine="0"/>
          </w:pPr>
        </w:pPrChange>
      </w:pPr>
      <w:del w:id="309" w:author="Maciej Flejsierowicz" w:date="2023-10-05T11:28:00Z">
        <w:r w:rsidDel="00103897">
          <w:rPr>
            <w:rFonts w:ascii="Arial Narrow" w:hAnsi="Arial Narrow"/>
          </w:rPr>
          <w:delText xml:space="preserve">2. </w:delText>
        </w:r>
        <w:r w:rsidRPr="006B5B98" w:rsidDel="00103897">
          <w:rPr>
            <w:rFonts w:ascii="Arial Narrow" w:hAnsi="Arial Narrow"/>
          </w:rPr>
          <w:delText xml:space="preserve">Wstępna ocena spełniania warunków udziału w postępowaniu polegać będzie na </w:delText>
        </w:r>
        <w:r w:rsidDel="00103897">
          <w:rPr>
            <w:rFonts w:ascii="Arial Narrow" w:hAnsi="Arial Narrow"/>
          </w:rPr>
          <w:delText xml:space="preserve">weryfikacji oświadczenie stanowiącego załącznik nr 3 do SWZ </w:delText>
        </w:r>
        <w:r w:rsidRPr="006B5B98" w:rsidDel="00103897">
          <w:rPr>
            <w:rFonts w:ascii="Arial Narrow" w:hAnsi="Arial Narrow"/>
          </w:rPr>
          <w:delText xml:space="preserve">złożonego wraz z ofertą. Zamawiający wezwie wykonawcę, którego oferta została najwyżej oceniona, do złożenia w wyznaczonym terminie podmiotowych środków dowodowych wskazanych </w:delText>
        </w:r>
        <w:r w:rsidDel="00103897">
          <w:rPr>
            <w:rFonts w:ascii="Arial Narrow" w:hAnsi="Arial Narrow"/>
          </w:rPr>
          <w:delText>w dziale XVI SWZ</w:delText>
        </w:r>
        <w:r w:rsidRPr="006B5B98" w:rsidDel="00103897">
          <w:rPr>
            <w:rFonts w:ascii="Arial Narrow" w:hAnsi="Arial Narrow"/>
          </w:rPr>
          <w:delText>, aktualnych na dzień składania.</w:delText>
        </w:r>
      </w:del>
    </w:p>
    <w:p w:rsidR="00000000" w:rsidRDefault="00E72469">
      <w:pPr>
        <w:pStyle w:val="Akapitzlist"/>
        <w:numPr>
          <w:ilvl w:val="1"/>
          <w:numId w:val="10"/>
        </w:numPr>
        <w:ind w:left="426"/>
        <w:rPr>
          <w:del w:id="310" w:author="Maciej Flejsierowicz" w:date="2023-10-05T11:28:00Z"/>
          <w:rFonts w:ascii="Arial Narrow" w:hAnsi="Arial Narrow"/>
        </w:rPr>
        <w:pPrChange w:id="311" w:author="Maciej Flejsierowicz" w:date="2023-10-05T11:28:00Z">
          <w:pPr>
            <w:spacing w:before="0"/>
            <w:ind w:left="0" w:firstLine="0"/>
          </w:pPr>
        </w:pPrChange>
      </w:pPr>
      <w:del w:id="312" w:author="Maciej Flejsierowicz" w:date="2023-10-05T11:28:00Z">
        <w:r w:rsidDel="00103897">
          <w:rPr>
            <w:rFonts w:ascii="Arial Narrow" w:hAnsi="Arial Narrow"/>
          </w:rPr>
          <w:delText xml:space="preserve">3. </w:delText>
        </w:r>
        <w:r w:rsidR="00A916AE" w:rsidRPr="00A916AE" w:rsidDel="00103897">
          <w:rPr>
            <w:rFonts w:ascii="Arial Narrow" w:hAnsi="Arial Narrow"/>
          </w:rPr>
          <w:delText>W przypadku wspólnego ubiegania się Wykonawców o udzielenie zamówienia Zamawiający bada, czy nie zachodzą podstawy wykluczenia wobec każdego z tych Wykonawców.</w:delText>
        </w:r>
      </w:del>
    </w:p>
    <w:p w:rsidR="00000000" w:rsidRDefault="00A916AE">
      <w:pPr>
        <w:pStyle w:val="Akapitzlist"/>
        <w:numPr>
          <w:ilvl w:val="1"/>
          <w:numId w:val="10"/>
        </w:numPr>
        <w:ind w:left="426"/>
        <w:rPr>
          <w:del w:id="313" w:author="Maciej Flejsierowicz" w:date="2023-10-05T11:28:00Z"/>
          <w:rFonts w:ascii="Arial Narrow" w:hAnsi="Arial Narrow"/>
        </w:rPr>
        <w:pPrChange w:id="314" w:author="Maciej Flejsierowicz" w:date="2023-10-05T11:28:00Z">
          <w:pPr>
            <w:spacing w:before="0"/>
            <w:ind w:left="0" w:firstLine="0"/>
          </w:pPr>
        </w:pPrChange>
      </w:pPr>
      <w:del w:id="315" w:author="Maciej Flejsierowicz" w:date="2023-10-05T11:28:00Z">
        <w:r w:rsidDel="00103897">
          <w:rPr>
            <w:rFonts w:ascii="Arial Narrow" w:hAnsi="Arial Narrow"/>
          </w:rPr>
          <w:delText>4</w:delText>
        </w:r>
        <w:r w:rsidRPr="00A916AE" w:rsidDel="00103897">
          <w:rPr>
            <w:rFonts w:ascii="Arial Narrow" w:hAnsi="Arial Narrow"/>
          </w:rPr>
          <w:delText xml:space="preserve">. W przypadku wspólnego ubiegania się o zamówienie przez Wykonawców, oświadczenia dot. potwierdzenia braku podlegania wykluczeniu oraz spełnienia warunków udziału w postępowaniu, składa każdy z Wykonawców. </w:delText>
        </w:r>
      </w:del>
    </w:p>
    <w:p w:rsidR="00000000" w:rsidRDefault="00A916AE">
      <w:pPr>
        <w:pStyle w:val="Akapitzlist"/>
        <w:numPr>
          <w:ilvl w:val="1"/>
          <w:numId w:val="10"/>
        </w:numPr>
        <w:ind w:left="426"/>
        <w:rPr>
          <w:del w:id="316" w:author="Maciej Flejsierowicz" w:date="2023-10-05T11:28:00Z"/>
          <w:rFonts w:ascii="Arial Narrow" w:hAnsi="Arial Narrow"/>
        </w:rPr>
        <w:pPrChange w:id="317" w:author="Maciej Flejsierowicz" w:date="2023-10-05T11:28:00Z">
          <w:pPr>
            <w:spacing w:before="0"/>
            <w:ind w:left="0" w:firstLine="0"/>
          </w:pPr>
        </w:pPrChange>
      </w:pPr>
      <w:del w:id="318" w:author="Maciej Flejsierowicz" w:date="2023-10-05T11:28:00Z">
        <w:r w:rsidDel="00103897">
          <w:rPr>
            <w:rFonts w:ascii="Arial Narrow" w:hAnsi="Arial Narrow"/>
          </w:rPr>
          <w:delText>5</w:delText>
        </w:r>
        <w:r w:rsidRPr="00A916AE" w:rsidDel="00103897">
          <w:rPr>
            <w:rFonts w:ascii="Arial Narrow" w:hAnsi="Arial Narrow"/>
          </w:rPr>
          <w:delText>. W odniesieniu do warunków dotyczących doświadczenia Wykonawcy wspólnie ubiegający się o udzielenie zamówienia mogą polegać na zdolnościach tych z Wykonawców, którzy wykonają dosta</w:delText>
        </w:r>
        <w:r w:rsidR="0047217D" w:rsidDel="00103897">
          <w:rPr>
            <w:rFonts w:ascii="Arial Narrow" w:hAnsi="Arial Narrow"/>
          </w:rPr>
          <w:delText>w</w:delText>
        </w:r>
        <w:r w:rsidRPr="00A916AE" w:rsidDel="00103897">
          <w:rPr>
            <w:rFonts w:ascii="Arial Narrow" w:hAnsi="Arial Narrow"/>
          </w:rPr>
          <w:delText xml:space="preserve">y lub usługi, do realizacji których te zdolności są wymagane. </w:delText>
        </w:r>
      </w:del>
    </w:p>
    <w:p w:rsidR="00000000" w:rsidRDefault="00A916AE">
      <w:pPr>
        <w:pStyle w:val="Akapitzlist"/>
        <w:numPr>
          <w:ilvl w:val="1"/>
          <w:numId w:val="10"/>
        </w:numPr>
        <w:ind w:left="426"/>
        <w:rPr>
          <w:del w:id="319" w:author="Maciej Flejsierowicz" w:date="2023-10-05T11:28:00Z"/>
          <w:rFonts w:ascii="Arial Narrow" w:hAnsi="Arial Narrow"/>
        </w:rPr>
        <w:pPrChange w:id="320" w:author="Maciej Flejsierowicz" w:date="2023-10-05T11:28:00Z">
          <w:pPr>
            <w:spacing w:before="0"/>
            <w:ind w:left="0" w:firstLine="0"/>
          </w:pPr>
        </w:pPrChange>
      </w:pPr>
      <w:del w:id="321" w:author="Maciej Flejsierowicz" w:date="2023-10-05T11:28:00Z">
        <w:r w:rsidDel="00103897">
          <w:rPr>
            <w:rFonts w:ascii="Arial Narrow" w:hAnsi="Arial Narrow"/>
          </w:rPr>
          <w:delText>6</w:delText>
        </w:r>
        <w:r w:rsidRPr="00A916AE" w:rsidDel="00103897">
          <w:rPr>
            <w:rFonts w:ascii="Arial Narrow" w:hAnsi="Arial Narrow"/>
          </w:rPr>
          <w:delText xml:space="preserve">. Wykonawcy wspólnie ubiegający się o udzielenie zamówienia wykażą, że co najmniej jeden z nich spełnia te warunki, o którym mowa w ust.1 pkt. </w:delText>
        </w:r>
        <w:r w:rsidDel="00103897">
          <w:rPr>
            <w:rFonts w:ascii="Arial Narrow" w:hAnsi="Arial Narrow"/>
          </w:rPr>
          <w:delText>1</w:delText>
        </w:r>
        <w:r w:rsidRPr="00A916AE" w:rsidDel="00103897">
          <w:rPr>
            <w:rFonts w:ascii="Arial Narrow" w:hAnsi="Arial Narrow"/>
          </w:rPr>
          <w:delText xml:space="preserve"> niniejszego rozdziału. </w:delText>
        </w:r>
      </w:del>
    </w:p>
    <w:p w:rsidR="00000000" w:rsidRDefault="00A916AE">
      <w:pPr>
        <w:pStyle w:val="Akapitzlist"/>
        <w:numPr>
          <w:ilvl w:val="1"/>
          <w:numId w:val="10"/>
        </w:numPr>
        <w:ind w:left="426"/>
        <w:rPr>
          <w:del w:id="322" w:author="Maciej Flejsierowicz" w:date="2023-10-05T11:28:00Z"/>
          <w:rFonts w:ascii="Arial Narrow" w:hAnsi="Arial Narrow"/>
        </w:rPr>
        <w:pPrChange w:id="323" w:author="Maciej Flejsierowicz" w:date="2023-10-05T11:28:00Z">
          <w:pPr>
            <w:spacing w:before="0"/>
            <w:ind w:left="0" w:firstLine="0"/>
          </w:pPr>
        </w:pPrChange>
      </w:pPr>
      <w:del w:id="324" w:author="Maciej Flejsierowicz" w:date="2023-10-05T11:28:00Z">
        <w:r w:rsidDel="00103897">
          <w:rPr>
            <w:rFonts w:ascii="Arial Narrow" w:hAnsi="Arial Narrow"/>
          </w:rPr>
          <w:delText>7</w:delText>
        </w:r>
        <w:r w:rsidRPr="00A916AE" w:rsidDel="00103897">
          <w:rPr>
            <w:rFonts w:ascii="Arial Narrow" w:hAnsi="Arial Narrow"/>
          </w:rPr>
          <w:delText xml:space="preserve">.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delText>
        </w:r>
      </w:del>
    </w:p>
    <w:p w:rsidR="00000000" w:rsidRDefault="00A916AE">
      <w:pPr>
        <w:pStyle w:val="Akapitzlist"/>
        <w:numPr>
          <w:ilvl w:val="1"/>
          <w:numId w:val="10"/>
        </w:numPr>
        <w:ind w:left="426"/>
        <w:rPr>
          <w:del w:id="325" w:author="Maciej Flejsierowicz" w:date="2023-10-05T11:28:00Z"/>
          <w:rFonts w:ascii="Arial Narrow" w:hAnsi="Arial Narrow"/>
        </w:rPr>
        <w:pPrChange w:id="326" w:author="Maciej Flejsierowicz" w:date="2023-10-05T11:28:00Z">
          <w:pPr>
            <w:spacing w:before="0"/>
            <w:ind w:left="0" w:firstLine="0"/>
          </w:pPr>
        </w:pPrChange>
      </w:pPr>
      <w:del w:id="327" w:author="Maciej Flejsierowicz" w:date="2023-10-05T11:28:00Z">
        <w:r w:rsidDel="00103897">
          <w:rPr>
            <w:rFonts w:ascii="Arial Narrow" w:hAnsi="Arial Narrow"/>
          </w:rPr>
          <w:delText>8</w:delText>
        </w:r>
        <w:r w:rsidRPr="00A916AE" w:rsidDel="00103897">
          <w:rPr>
            <w:rFonts w:ascii="Arial Narrow" w:hAnsi="Arial Narrow"/>
          </w:rPr>
          <w:delText xml:space="preserve">. Wykonawca, który nie wykaże, że spełnia wszystkie warunki określone w ust. 1 pkt. </w:delText>
        </w:r>
        <w:r w:rsidDel="00103897">
          <w:rPr>
            <w:rFonts w:ascii="Arial Narrow" w:hAnsi="Arial Narrow"/>
          </w:rPr>
          <w:delText>1</w:delText>
        </w:r>
        <w:r w:rsidRPr="00A916AE" w:rsidDel="00103897">
          <w:rPr>
            <w:rFonts w:ascii="Arial Narrow" w:hAnsi="Arial Narrow"/>
          </w:rPr>
          <w:delText xml:space="preserve"> niniejszego rozdziału SWZ zostanie wykluczony z udziału w postępowaniu. </w:delText>
        </w:r>
      </w:del>
    </w:p>
    <w:p w:rsidR="00000000" w:rsidRDefault="00F41CD1">
      <w:pPr>
        <w:pStyle w:val="Akapitzlist"/>
        <w:numPr>
          <w:ilvl w:val="1"/>
          <w:numId w:val="10"/>
        </w:numPr>
        <w:ind w:left="426"/>
        <w:rPr>
          <w:ins w:id="328" w:author="Maciej Flejsierowicz" w:date="2023-09-06T13:19:00Z"/>
          <w:rFonts w:ascii="Arial Narrow" w:eastAsia="Calibri" w:hAnsi="Arial Narrow" w:cs="Arial"/>
          <w:b/>
          <w:lang w:eastAsia="en-US"/>
        </w:rPr>
        <w:pPrChange w:id="329" w:author="Maciej Flejsierowicz" w:date="2023-10-05T11:28:00Z">
          <w:pPr>
            <w:jc w:val="left"/>
          </w:pPr>
        </w:pPrChange>
      </w:pPr>
    </w:p>
    <w:p w:rsidR="00D9062D" w:rsidDel="00C10AAF" w:rsidRDefault="00D9062D" w:rsidP="007A15AB">
      <w:pPr>
        <w:jc w:val="left"/>
        <w:rPr>
          <w:del w:id="330" w:author="Maciej Flejsierowicz" w:date="2023-10-05T13:48:00Z"/>
          <w:rFonts w:ascii="Arial Narrow" w:eastAsia="Calibri" w:hAnsi="Arial Narrow" w:cs="Arial"/>
          <w:b/>
          <w:kern w:val="0"/>
          <w:sz w:val="22"/>
          <w:szCs w:val="22"/>
          <w:lang w:eastAsia="en-US"/>
        </w:rPr>
      </w:pPr>
    </w:p>
    <w:p w:rsidR="00D5508E" w:rsidRPr="00A1121A" w:rsidRDefault="00D5508E" w:rsidP="007A15AB">
      <w:pPr>
        <w:jc w:val="left"/>
        <w:rPr>
          <w:rFonts w:ascii="Arial Narrow" w:eastAsia="Calibri" w:hAnsi="Arial Narrow" w:cs="Arial"/>
          <w:b/>
          <w:kern w:val="0"/>
          <w:sz w:val="22"/>
          <w:szCs w:val="22"/>
          <w:lang w:eastAsia="en-US"/>
        </w:rPr>
      </w:pPr>
    </w:p>
    <w:tbl>
      <w:tblPr>
        <w:tblStyle w:val="Tabela-Siatka"/>
        <w:tblpPr w:leftFromText="141" w:rightFromText="141" w:vertAnchor="text" w:horzAnchor="margin" w:tblpX="108" w:tblpY="272"/>
        <w:tblW w:w="0" w:type="auto"/>
        <w:tblLook w:val="04A0"/>
      </w:tblPr>
      <w:tblGrid>
        <w:gridCol w:w="9039"/>
      </w:tblGrid>
      <w:tr w:rsidR="00C629D0" w:rsidTr="00A1121A">
        <w:tc>
          <w:tcPr>
            <w:tcW w:w="9039" w:type="dxa"/>
            <w:shd w:val="clear" w:color="auto" w:fill="D9D9D9" w:themeFill="background1" w:themeFillShade="D9"/>
          </w:tcPr>
          <w:p w:rsidR="00C629D0" w:rsidRDefault="00C629D0" w:rsidP="004A7497">
            <w:pPr>
              <w:numPr>
                <w:ilvl w:val="0"/>
                <w:numId w:val="10"/>
              </w:numPr>
              <w:spacing w:after="120"/>
              <w:rPr>
                <w:rFonts w:ascii="Arial Narrow" w:hAnsi="Arial Narrow"/>
                <w:b/>
                <w:bCs/>
                <w:shd w:val="clear" w:color="auto" w:fill="E5DFEC"/>
              </w:rPr>
            </w:pPr>
            <w:r w:rsidRPr="00A94ED7">
              <w:rPr>
                <w:rFonts w:ascii="Arial Narrow" w:hAnsi="Arial Narrow"/>
                <w:b/>
                <w:bCs/>
                <w:shd w:val="clear" w:color="auto" w:fill="D9D9D9" w:themeFill="background1" w:themeFillShade="D9"/>
              </w:rPr>
              <w:t>PODMIOTOWE ŚRODKI DOWODOWE I WYKAZ OŚWIADCZEŃ LUB DOKUMENTÓW,</w:t>
            </w:r>
            <w:r w:rsidRPr="00C629D0">
              <w:rPr>
                <w:rFonts w:ascii="Arial Narrow" w:hAnsi="Arial Narrow"/>
                <w:b/>
                <w:bCs/>
                <w:shd w:val="clear" w:color="auto" w:fill="E5DFEC"/>
              </w:rPr>
              <w:t xml:space="preserve"> JAKIE MAJĄ DOSTARCZYĆ WYKONAWCY W CELU POTWIERDZENIA SPEŁNIANIA WARUNKÓW UDZIAŁU W POSTĘPOWANIU ORAZ PODSTAW WYKLUCZENIA</w:t>
            </w:r>
          </w:p>
        </w:tc>
      </w:tr>
    </w:tbl>
    <w:p w:rsidR="00872F2F" w:rsidRPr="00872F2F" w:rsidRDefault="00872F2F" w:rsidP="00872F2F">
      <w:pPr>
        <w:pStyle w:val="Akapitzlist"/>
        <w:numPr>
          <w:ilvl w:val="0"/>
          <w:numId w:val="0"/>
        </w:numPr>
        <w:spacing w:before="0" w:line="240" w:lineRule="auto"/>
        <w:ind w:left="720"/>
        <w:jc w:val="left"/>
        <w:rPr>
          <w:rFonts w:ascii="Arial" w:eastAsiaTheme="minorHAnsi" w:hAnsi="Arial" w:cs="Arial"/>
          <w:lang w:eastAsia="en-US"/>
        </w:rPr>
      </w:pPr>
    </w:p>
    <w:p w:rsidR="00D600E6" w:rsidRDefault="00872F2F" w:rsidP="007C6CC7">
      <w:pPr>
        <w:pStyle w:val="Akapitzlist"/>
        <w:numPr>
          <w:ilvl w:val="0"/>
          <w:numId w:val="31"/>
        </w:numPr>
        <w:spacing w:before="0" w:after="0"/>
        <w:ind w:left="714" w:hanging="357"/>
        <w:jc w:val="left"/>
        <w:rPr>
          <w:rFonts w:ascii="Arial Narrow" w:eastAsiaTheme="minorHAnsi" w:hAnsi="Arial Narrow" w:cs="Arial"/>
          <w:lang w:eastAsia="en-US"/>
        </w:rPr>
      </w:pPr>
      <w:r w:rsidRPr="00872F2F">
        <w:rPr>
          <w:rFonts w:ascii="Arial Narrow" w:eastAsiaTheme="minorHAnsi" w:hAnsi="Arial Narrow" w:cs="Arial"/>
          <w:lang w:eastAsia="en-US"/>
        </w:rPr>
        <w:t>Do oferty Wykonawca zobowiązany jest dołączyć</w:t>
      </w:r>
      <w:r w:rsidR="00D600E6">
        <w:rPr>
          <w:rFonts w:ascii="Arial Narrow" w:eastAsiaTheme="minorHAnsi" w:hAnsi="Arial Narrow" w:cs="Arial"/>
          <w:lang w:eastAsia="en-US"/>
        </w:rPr>
        <w:t>:</w:t>
      </w:r>
    </w:p>
    <w:p w:rsidR="00872F2F" w:rsidRDefault="00D600E6" w:rsidP="002E1786">
      <w:pPr>
        <w:pStyle w:val="Akapitzlist"/>
        <w:numPr>
          <w:ilvl w:val="0"/>
          <w:numId w:val="0"/>
        </w:numPr>
        <w:spacing w:before="0" w:after="0"/>
        <w:ind w:left="714"/>
        <w:rPr>
          <w:rFonts w:ascii="Arial Narrow" w:eastAsiaTheme="minorHAnsi" w:hAnsi="Arial Narrow" w:cs="Arial"/>
          <w:lang w:eastAsia="en-US"/>
        </w:rPr>
      </w:pPr>
      <w:r>
        <w:rPr>
          <w:rFonts w:ascii="Arial Narrow" w:eastAsiaTheme="minorHAnsi" w:hAnsi="Arial Narrow" w:cs="Arial"/>
          <w:lang w:eastAsia="en-US"/>
        </w:rPr>
        <w:t xml:space="preserve">a) </w:t>
      </w:r>
      <w:r w:rsidR="00872F2F" w:rsidRPr="00872F2F">
        <w:rPr>
          <w:rFonts w:ascii="Arial Narrow" w:eastAsiaTheme="minorHAnsi" w:hAnsi="Arial Narrow" w:cs="Arial"/>
          <w:lang w:eastAsia="en-US"/>
        </w:rPr>
        <w:t xml:space="preserve"> aktualne na dzień składania ofert oświadczenie </w:t>
      </w:r>
      <w:del w:id="331" w:author="Maciej Flejsierowicz" w:date="2023-10-05T11:29:00Z">
        <w:r w:rsidR="00872F2F" w:rsidRPr="00872F2F" w:rsidDel="004D3561">
          <w:rPr>
            <w:rFonts w:ascii="Arial Narrow" w:eastAsiaTheme="minorHAnsi" w:hAnsi="Arial Narrow" w:cs="Arial"/>
            <w:lang w:eastAsia="en-US"/>
          </w:rPr>
          <w:delText xml:space="preserve">o spełnianiu warunków udziału w postępowaniu oraz </w:delText>
        </w:r>
      </w:del>
      <w:r w:rsidR="00872F2F" w:rsidRPr="00872F2F">
        <w:rPr>
          <w:rFonts w:ascii="Arial Narrow" w:eastAsiaTheme="minorHAnsi" w:hAnsi="Arial Narrow" w:cs="Arial"/>
          <w:lang w:eastAsia="en-US"/>
        </w:rPr>
        <w:t xml:space="preserve">o braku podstaw do wykluczenia z postępowania zgodnie z Załącznikiem nr 3 do SWZ; </w:t>
      </w:r>
    </w:p>
    <w:p w:rsidR="00D600E6" w:rsidRPr="00872F2F" w:rsidRDefault="00D600E6" w:rsidP="002E1786">
      <w:pPr>
        <w:pStyle w:val="Akapitzlist"/>
        <w:numPr>
          <w:ilvl w:val="0"/>
          <w:numId w:val="0"/>
        </w:numPr>
        <w:spacing w:before="0" w:after="0"/>
        <w:ind w:left="714"/>
        <w:rPr>
          <w:rFonts w:ascii="Arial Narrow" w:eastAsiaTheme="minorHAnsi" w:hAnsi="Arial Narrow" w:cs="Arial"/>
          <w:lang w:eastAsia="en-US"/>
        </w:rPr>
      </w:pPr>
      <w:r>
        <w:rPr>
          <w:rFonts w:ascii="Arial Narrow" w:eastAsiaTheme="minorHAnsi" w:hAnsi="Arial Narrow" w:cs="Arial"/>
          <w:lang w:eastAsia="en-US"/>
        </w:rPr>
        <w:t xml:space="preserve">b) aktualne na dzień składania ofert oświadczenie </w:t>
      </w:r>
      <w:r w:rsidRPr="00D600E6">
        <w:rPr>
          <w:rFonts w:ascii="Arial Narrow" w:eastAsiaTheme="minorHAnsi" w:hAnsi="Arial Narrow" w:cs="Arial"/>
          <w:lang w:eastAsia="en-US"/>
        </w:rPr>
        <w:t>składane na podstawie art. 5k rozporządzenia Rady (UE) nr 833/2014 z dnia 31 lipca 2014 r.</w:t>
      </w:r>
      <w:ins w:id="332" w:author="Maciej Flejsierowicz" w:date="2023-09-06T13:52:00Z">
        <w:r w:rsidR="00085359">
          <w:rPr>
            <w:rFonts w:ascii="Arial Narrow" w:eastAsiaTheme="minorHAnsi" w:hAnsi="Arial Narrow" w:cs="Arial"/>
            <w:lang w:eastAsia="en-US"/>
          </w:rPr>
          <w:t xml:space="preserve"> (załącznik nr </w:t>
        </w:r>
      </w:ins>
      <w:ins w:id="333" w:author="Maciej Flejsierowicz" w:date="2024-10-10T11:14:00Z">
        <w:r w:rsidR="00510DC7">
          <w:rPr>
            <w:rFonts w:ascii="Arial Narrow" w:eastAsiaTheme="minorHAnsi" w:hAnsi="Arial Narrow" w:cs="Arial"/>
            <w:lang w:eastAsia="en-US"/>
          </w:rPr>
          <w:t>6</w:t>
        </w:r>
      </w:ins>
      <w:ins w:id="334" w:author="Maciej Flejsierowicz" w:date="2023-09-06T13:52:00Z">
        <w:r w:rsidR="00085359">
          <w:rPr>
            <w:rFonts w:ascii="Arial Narrow" w:eastAsiaTheme="minorHAnsi" w:hAnsi="Arial Narrow" w:cs="Arial"/>
            <w:lang w:eastAsia="en-US"/>
          </w:rPr>
          <w:t>)</w:t>
        </w:r>
      </w:ins>
    </w:p>
    <w:p w:rsidR="00D600E6" w:rsidRPr="00D600E6" w:rsidRDefault="00D600E6" w:rsidP="007C6CC7">
      <w:pPr>
        <w:pStyle w:val="Akapitzlist"/>
        <w:numPr>
          <w:ilvl w:val="0"/>
          <w:numId w:val="31"/>
        </w:numPr>
        <w:spacing w:before="0" w:after="0"/>
        <w:ind w:left="714" w:hanging="357"/>
        <w:rPr>
          <w:rFonts w:ascii="Arial Narrow" w:eastAsiaTheme="minorHAnsi" w:hAnsi="Arial Narrow" w:cs="Arial"/>
          <w:lang w:eastAsia="en-US"/>
        </w:rPr>
      </w:pPr>
      <w:r w:rsidRPr="00D600E6">
        <w:rPr>
          <w:rFonts w:ascii="Arial Narrow" w:eastAsiaTheme="minorHAnsi" w:hAnsi="Arial Narrow" w:cs="Arial"/>
          <w:lang w:eastAsia="en-US"/>
        </w:rPr>
        <w:t xml:space="preserve">Oświadczenie, o którym mowa w ust. 1, stanowi dowód potwierdzający brak podstaw wykluczenia, spełnianie warunków udziału w postępowaniu lub kryteriów selekcji, odpowiednio na dzień składania wniosków o dopuszczenie do udziału w postępowaniu albo ofert, tymczasowo zastępujący wymagane przez Zamawiającego podmiotowe środki dowodowe. </w:t>
      </w:r>
    </w:p>
    <w:p w:rsidR="00D600E6" w:rsidRPr="00D600E6" w:rsidRDefault="00D600E6" w:rsidP="007C6CC7">
      <w:pPr>
        <w:pStyle w:val="Akapitzlist"/>
        <w:numPr>
          <w:ilvl w:val="0"/>
          <w:numId w:val="31"/>
        </w:numPr>
        <w:spacing w:before="0" w:after="0"/>
        <w:ind w:left="714" w:hanging="357"/>
        <w:rPr>
          <w:rFonts w:ascii="Arial Narrow" w:eastAsiaTheme="minorHAnsi" w:hAnsi="Arial Narrow" w:cs="Arial"/>
          <w:lang w:eastAsia="en-US"/>
        </w:rPr>
      </w:pPr>
      <w:r w:rsidRPr="00D600E6">
        <w:rPr>
          <w:rFonts w:ascii="Arial Narrow" w:eastAsiaTheme="minorHAnsi" w:hAnsi="Arial Narrow" w:cs="Arial"/>
          <w:lang w:eastAsia="en-US"/>
        </w:rPr>
        <w:t>Zamawiający wzywa Wykonawcę, którego oferta została najwyżej oceniona, do złożenia w wyznaczonym terminie, nie krótszym niż 5 dni od dnia wezwania, podmiotowych środków dowodowych</w:t>
      </w:r>
      <w:r w:rsidR="0047217D">
        <w:rPr>
          <w:rFonts w:ascii="Arial Narrow" w:eastAsiaTheme="minorHAnsi" w:hAnsi="Arial Narrow" w:cs="Arial"/>
          <w:lang w:eastAsia="en-US"/>
        </w:rPr>
        <w:t xml:space="preserve"> (wskazanych w ust. 4)</w:t>
      </w:r>
      <w:r w:rsidRPr="00D600E6">
        <w:rPr>
          <w:rFonts w:ascii="Arial Narrow" w:eastAsiaTheme="minorHAnsi" w:hAnsi="Arial Narrow" w:cs="Arial"/>
          <w:lang w:eastAsia="en-US"/>
        </w:rPr>
        <w:t xml:space="preserve">, jeżeli wymagał ich złożenia w ogłoszeniu o zamówieniu lub dokumentach zamówienia, aktualnych na dzień złożenia podmiotowych środków dowodowych. </w:t>
      </w:r>
    </w:p>
    <w:p w:rsidR="005712F4" w:rsidRPr="005712F4" w:rsidRDefault="005712F4" w:rsidP="007C6CC7">
      <w:pPr>
        <w:pStyle w:val="Akapitzlist"/>
        <w:numPr>
          <w:ilvl w:val="0"/>
          <w:numId w:val="31"/>
        </w:numPr>
        <w:spacing w:before="0" w:line="240" w:lineRule="auto"/>
        <w:jc w:val="left"/>
        <w:rPr>
          <w:rFonts w:ascii="Arial Narrow" w:eastAsiaTheme="minorHAnsi" w:hAnsi="Arial Narrow" w:cs="Arial"/>
          <w:lang w:eastAsia="en-US"/>
        </w:rPr>
      </w:pPr>
      <w:r w:rsidRPr="005712F4">
        <w:rPr>
          <w:rFonts w:ascii="Arial Narrow" w:eastAsiaTheme="minorHAnsi" w:hAnsi="Arial Narrow" w:cs="Arial"/>
          <w:lang w:eastAsia="en-US"/>
        </w:rPr>
        <w:t xml:space="preserve">Podmiotowe środki dowodowe wymagane od Wykonawcy obejmują: </w:t>
      </w:r>
    </w:p>
    <w:p w:rsidR="00000000" w:rsidRDefault="005712F4">
      <w:pPr>
        <w:spacing w:before="0"/>
        <w:ind w:left="709" w:hanging="709"/>
        <w:rPr>
          <w:del w:id="335" w:author="Maciej Flejsierowicz" w:date="2023-10-05T11:30:00Z"/>
          <w:rFonts w:ascii="Arial Narrow" w:eastAsia="Calibri" w:hAnsi="Arial Narrow" w:cs="Arial"/>
          <w:kern w:val="0"/>
          <w:sz w:val="22"/>
          <w:szCs w:val="22"/>
          <w:lang w:eastAsia="en-US"/>
        </w:rPr>
        <w:pPrChange w:id="336" w:author="Maciej Flejsierowicz" w:date="2023-10-05T11:33:00Z">
          <w:pPr>
            <w:spacing w:before="0"/>
            <w:ind w:left="720" w:firstLine="0"/>
          </w:pPr>
        </w:pPrChange>
      </w:pPr>
      <w:r>
        <w:rPr>
          <w:rFonts w:ascii="Arial Narrow" w:eastAsia="Calibri" w:hAnsi="Arial Narrow" w:cs="Arial"/>
          <w:kern w:val="0"/>
          <w:sz w:val="22"/>
          <w:szCs w:val="22"/>
          <w:lang w:eastAsia="en-US"/>
        </w:rPr>
        <w:t xml:space="preserve">1) </w:t>
      </w:r>
      <w:r w:rsidRPr="005712F4">
        <w:rPr>
          <w:rFonts w:ascii="Arial Narrow" w:eastAsia="Calibri" w:hAnsi="Arial Narrow" w:cs="Arial"/>
          <w:kern w:val="0"/>
          <w:sz w:val="22"/>
          <w:szCs w:val="22"/>
          <w:lang w:eastAsia="en-US"/>
        </w:rPr>
        <w:t xml:space="preserve">Oświadczenia Wykonawcy o aktualności informacji zawartych w oświadczeniu, o którym mowa w art. 125 ust. 1 ustawy </w:t>
      </w:r>
      <w:proofErr w:type="spellStart"/>
      <w:r w:rsidRPr="005712F4">
        <w:rPr>
          <w:rFonts w:ascii="Arial Narrow" w:eastAsia="Calibri" w:hAnsi="Arial Narrow" w:cs="Arial"/>
          <w:kern w:val="0"/>
          <w:sz w:val="22"/>
          <w:szCs w:val="22"/>
          <w:lang w:eastAsia="en-US"/>
        </w:rPr>
        <w:t>Pzp</w:t>
      </w:r>
      <w:proofErr w:type="spellEnd"/>
      <w:r w:rsidRPr="005712F4">
        <w:rPr>
          <w:rFonts w:ascii="Arial Narrow" w:eastAsia="Calibri" w:hAnsi="Arial Narrow" w:cs="Arial"/>
          <w:kern w:val="0"/>
          <w:sz w:val="22"/>
          <w:szCs w:val="22"/>
          <w:lang w:eastAsia="en-US"/>
        </w:rPr>
        <w:t xml:space="preserve"> w zakresie podstaw wykluczenia z postępowania wskazanych przez Zamawiającego, o których mowa wart. 108 ust. 1 pkt</w:t>
      </w:r>
      <w:r>
        <w:rPr>
          <w:rFonts w:ascii="Arial Narrow" w:eastAsia="Calibri" w:hAnsi="Arial Narrow" w:cs="Arial"/>
          <w:kern w:val="0"/>
          <w:sz w:val="22"/>
          <w:szCs w:val="22"/>
          <w:lang w:eastAsia="en-US"/>
        </w:rPr>
        <w:t xml:space="preserve">. 5 </w:t>
      </w:r>
      <w:del w:id="337" w:author="Maciej Flejsierowicz" w:date="2023-10-05T11:30:00Z">
        <w:r w:rsidDel="004D3561">
          <w:rPr>
            <w:rFonts w:ascii="Arial Narrow" w:eastAsia="Calibri" w:hAnsi="Arial Narrow" w:cs="Arial"/>
            <w:kern w:val="0"/>
            <w:sz w:val="22"/>
            <w:szCs w:val="22"/>
            <w:lang w:eastAsia="en-US"/>
          </w:rPr>
          <w:delText>oraz art. 109 ust. 1 pkt. 4</w:delText>
        </w:r>
        <w:r w:rsidRPr="005712F4" w:rsidDel="004D3561">
          <w:rPr>
            <w:rFonts w:ascii="Arial Narrow" w:eastAsia="Calibri" w:hAnsi="Arial Narrow" w:cs="Arial"/>
            <w:kern w:val="0"/>
            <w:sz w:val="22"/>
            <w:szCs w:val="22"/>
            <w:lang w:eastAsia="en-US"/>
          </w:rPr>
          <w:delText xml:space="preserve"> </w:delText>
        </w:r>
      </w:del>
      <w:r w:rsidRPr="005712F4">
        <w:rPr>
          <w:rFonts w:ascii="Arial Narrow" w:eastAsia="Calibri" w:hAnsi="Arial Narrow" w:cs="Arial"/>
          <w:kern w:val="0"/>
          <w:sz w:val="22"/>
          <w:szCs w:val="22"/>
          <w:lang w:eastAsia="en-US"/>
        </w:rPr>
        <w:t xml:space="preserve">ustawy </w:t>
      </w:r>
      <w:proofErr w:type="spellStart"/>
      <w:r w:rsidRPr="005712F4">
        <w:rPr>
          <w:rFonts w:ascii="Arial Narrow" w:eastAsia="Calibri" w:hAnsi="Arial Narrow" w:cs="Arial"/>
          <w:kern w:val="0"/>
          <w:sz w:val="22"/>
          <w:szCs w:val="22"/>
          <w:lang w:eastAsia="en-US"/>
        </w:rPr>
        <w:t>Pzp</w:t>
      </w:r>
      <w:proofErr w:type="spellEnd"/>
      <w:r w:rsidRPr="005712F4">
        <w:rPr>
          <w:rFonts w:ascii="Arial Narrow" w:eastAsia="Calibri" w:hAnsi="Arial Narrow" w:cs="Arial"/>
          <w:kern w:val="0"/>
          <w:sz w:val="22"/>
          <w:szCs w:val="22"/>
          <w:lang w:eastAsia="en-US"/>
        </w:rPr>
        <w:t xml:space="preserve"> - załącznik nr </w:t>
      </w:r>
      <w:del w:id="338" w:author="Maciej Flejsierowicz" w:date="2024-10-10T11:17:00Z">
        <w:r w:rsidDel="00510DC7">
          <w:rPr>
            <w:rFonts w:ascii="Arial Narrow" w:eastAsia="Calibri" w:hAnsi="Arial Narrow" w:cs="Arial"/>
            <w:kern w:val="0"/>
            <w:sz w:val="22"/>
            <w:szCs w:val="22"/>
            <w:lang w:eastAsia="en-US"/>
          </w:rPr>
          <w:delText>6</w:delText>
        </w:r>
      </w:del>
      <w:ins w:id="339" w:author="Maciej Flejsierowicz" w:date="2024-10-10T11:17:00Z">
        <w:r w:rsidR="00510DC7">
          <w:rPr>
            <w:rFonts w:ascii="Arial Narrow" w:eastAsia="Calibri" w:hAnsi="Arial Narrow" w:cs="Arial"/>
            <w:kern w:val="0"/>
            <w:sz w:val="22"/>
            <w:szCs w:val="22"/>
            <w:lang w:eastAsia="en-US"/>
          </w:rPr>
          <w:t>5</w:t>
        </w:r>
      </w:ins>
      <w:r w:rsidRPr="005712F4">
        <w:rPr>
          <w:rFonts w:ascii="Arial Narrow" w:eastAsia="Calibri" w:hAnsi="Arial Narrow" w:cs="Arial"/>
          <w:kern w:val="0"/>
          <w:sz w:val="22"/>
          <w:szCs w:val="22"/>
          <w:lang w:eastAsia="en-US"/>
        </w:rPr>
        <w:t xml:space="preserve"> do SWZ; </w:t>
      </w:r>
    </w:p>
    <w:p w:rsidR="00000000" w:rsidRDefault="005712F4">
      <w:pPr>
        <w:spacing w:before="0"/>
        <w:ind w:left="709" w:hanging="709"/>
        <w:rPr>
          <w:del w:id="340" w:author="Maciej Flejsierowicz" w:date="2023-10-05T11:30:00Z"/>
          <w:rFonts w:ascii="Arial Narrow" w:eastAsia="Calibri" w:hAnsi="Arial Narrow" w:cs="Arial"/>
          <w:kern w:val="0"/>
          <w:sz w:val="22"/>
          <w:szCs w:val="22"/>
          <w:lang w:eastAsia="en-US"/>
        </w:rPr>
        <w:pPrChange w:id="341" w:author="Maciej Flejsierowicz" w:date="2023-10-05T11:33:00Z">
          <w:pPr>
            <w:spacing w:before="0"/>
            <w:ind w:left="720" w:firstLine="0"/>
          </w:pPr>
        </w:pPrChange>
      </w:pPr>
      <w:del w:id="342" w:author="Maciej Flejsierowicz" w:date="2023-10-05T11:30:00Z">
        <w:r w:rsidDel="004D3561">
          <w:rPr>
            <w:rFonts w:ascii="Arial Narrow" w:eastAsia="Calibri" w:hAnsi="Arial Narrow" w:cs="Arial"/>
            <w:kern w:val="0"/>
            <w:sz w:val="22"/>
            <w:szCs w:val="22"/>
            <w:lang w:eastAsia="en-US"/>
          </w:rPr>
          <w:delText xml:space="preserve">2) </w:delText>
        </w:r>
        <w:r w:rsidRPr="005712F4" w:rsidDel="004D3561">
          <w:rPr>
            <w:rFonts w:ascii="Arial Narrow" w:eastAsia="Calibri" w:hAnsi="Arial Narrow" w:cs="Arial"/>
            <w:kern w:val="0"/>
            <w:sz w:val="22"/>
            <w:szCs w:val="22"/>
            <w:lang w:eastAsia="en-US"/>
          </w:rPr>
          <w:delText xml:space="preserve">wykazu dostaw, a w przypadku świadczeń powtarzających się lub ciągłych również wykonywanych, w okresie ostatnich 3 lat, a jeżeli okres prowadzenia działalności jest krótszy – w tym okresie, wykonał </w:delText>
        </w:r>
        <w:r w:rsidRPr="00D5508E" w:rsidDel="004D3561">
          <w:rPr>
            <w:rFonts w:ascii="Arial Narrow" w:hAnsi="Arial Narrow"/>
          </w:rPr>
          <w:delText>przynajmniej 2 usługi odpowiadające swoim rodzajem i wartością dostawie stanowiącej przedmiot zamówienia, tj. polegające na budowie środowiska obejmującego m.in. dostawę urządzeń sieciowych wraz ich wdrożeniem o wartości każdej z tych dostaw minimum 300 000,00 zł</w:delText>
        </w:r>
        <w:r w:rsidRPr="005712F4" w:rsidDel="004D3561">
          <w:rPr>
            <w:rFonts w:ascii="Arial Narrow" w:eastAsia="Calibri" w:hAnsi="Arial Narrow" w:cs="Arial"/>
            <w:kern w:val="0"/>
            <w:sz w:val="22"/>
            <w:szCs w:val="22"/>
            <w:lang w:eastAsia="en-US"/>
          </w:rPr>
          <w:delText xml:space="preserv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w przypadku świadczeń powtarzających się lub ciągłych nadal wykonywanych referencje </w:delText>
        </w:r>
        <w:r w:rsidRPr="005712F4" w:rsidDel="004D3561">
          <w:rPr>
            <w:rFonts w:ascii="Arial Narrow" w:eastAsia="Calibri" w:hAnsi="Arial Narrow" w:cs="Arial"/>
            <w:kern w:val="0"/>
            <w:sz w:val="22"/>
            <w:szCs w:val="22"/>
            <w:lang w:eastAsia="en-US"/>
          </w:rPr>
          <w:lastRenderedPageBreak/>
          <w:delText xml:space="preserve">bądź inne dokumenty potwierdzające ich należyte wykonywanie powinny być wystawione w okresie ostatnich 3 miesięcy - załącznik nr </w:delText>
        </w:r>
        <w:r w:rsidR="0016659B" w:rsidDel="004D3561">
          <w:rPr>
            <w:rFonts w:ascii="Arial Narrow" w:eastAsia="Calibri" w:hAnsi="Arial Narrow" w:cs="Arial"/>
            <w:kern w:val="0"/>
            <w:sz w:val="22"/>
            <w:szCs w:val="22"/>
            <w:lang w:eastAsia="en-US"/>
          </w:rPr>
          <w:delText>8</w:delText>
        </w:r>
        <w:r w:rsidRPr="005712F4" w:rsidDel="004D3561">
          <w:rPr>
            <w:rFonts w:ascii="Arial Narrow" w:eastAsia="Calibri" w:hAnsi="Arial Narrow" w:cs="Arial"/>
            <w:kern w:val="0"/>
            <w:sz w:val="22"/>
            <w:szCs w:val="22"/>
            <w:lang w:eastAsia="en-US"/>
          </w:rPr>
          <w:delText xml:space="preserve"> do SWZ; </w:delText>
        </w:r>
      </w:del>
    </w:p>
    <w:p w:rsidR="00000000" w:rsidRDefault="002E1786">
      <w:pPr>
        <w:ind w:left="709" w:hanging="709"/>
        <w:rPr>
          <w:del w:id="343" w:author="Maciej Flejsierowicz" w:date="2023-10-05T11:30:00Z"/>
          <w:rFonts w:ascii="Arial Narrow" w:hAnsi="Arial Narrow"/>
        </w:rPr>
        <w:pPrChange w:id="344" w:author="Maciej Flejsierowicz" w:date="2023-10-05T11:33:00Z">
          <w:pPr>
            <w:ind w:left="426" w:firstLine="283"/>
          </w:pPr>
        </w:pPrChange>
      </w:pPr>
      <w:del w:id="345" w:author="Maciej Flejsierowicz" w:date="2023-10-05T11:30:00Z">
        <w:r w:rsidRPr="002E1786" w:rsidDel="004D3561">
          <w:rPr>
            <w:rFonts w:ascii="Arial Narrow" w:eastAsia="Calibri" w:hAnsi="Arial Narrow" w:cs="Arial"/>
            <w:kern w:val="0"/>
            <w:sz w:val="22"/>
            <w:szCs w:val="22"/>
            <w:lang w:eastAsia="en-US"/>
          </w:rPr>
          <w:delText xml:space="preserve">3) </w:delText>
        </w:r>
        <w:r w:rsidRPr="002E1786" w:rsidDel="004D3561">
          <w:rPr>
            <w:rFonts w:ascii="Arial Narrow" w:hAnsi="Arial Narrow"/>
          </w:rPr>
          <w:delText>wykaz osób spełniających następujące warunki:</w:delText>
        </w:r>
      </w:del>
    </w:p>
    <w:p w:rsidR="00000000" w:rsidRDefault="002E1786">
      <w:pPr>
        <w:ind w:left="709" w:hanging="709"/>
        <w:rPr>
          <w:del w:id="346" w:author="Maciej Flejsierowicz" w:date="2023-10-05T11:30:00Z"/>
          <w:rFonts w:ascii="Arial Narrow" w:hAnsi="Arial Narrow"/>
        </w:rPr>
        <w:pPrChange w:id="347" w:author="Maciej Flejsierowicz" w:date="2023-10-05T11:33:00Z">
          <w:pPr>
            <w:pStyle w:val="Akapitzlist"/>
            <w:numPr>
              <w:numId w:val="0"/>
            </w:numPr>
            <w:ind w:left="1701" w:firstLine="0"/>
          </w:pPr>
        </w:pPrChange>
      </w:pPr>
      <w:del w:id="348" w:author="Maciej Flejsierowicz" w:date="2023-10-05T11:30:00Z">
        <w:r w:rsidRPr="00CA0351" w:rsidDel="004D3561">
          <w:rPr>
            <w:rFonts w:ascii="Arial Narrow" w:hAnsi="Arial Narrow"/>
          </w:rPr>
          <w:delText>- Kierownik Projektu (min. jedna osoba, która spełnia łącznie poniższe warunki):</w:delText>
        </w:r>
      </w:del>
    </w:p>
    <w:p w:rsidR="00000000" w:rsidRDefault="002E1786">
      <w:pPr>
        <w:ind w:left="709" w:hanging="709"/>
        <w:rPr>
          <w:del w:id="349" w:author="Maciej Flejsierowicz" w:date="2023-10-05T11:30:00Z"/>
          <w:rFonts w:ascii="Arial Narrow" w:hAnsi="Arial Narrow"/>
        </w:rPr>
        <w:pPrChange w:id="350" w:author="Maciej Flejsierowicz" w:date="2023-10-05T11:33:00Z">
          <w:pPr>
            <w:pStyle w:val="Akapitzlist"/>
            <w:numPr>
              <w:numId w:val="28"/>
            </w:numPr>
            <w:ind w:left="2421"/>
          </w:pPr>
        </w:pPrChange>
      </w:pPr>
      <w:del w:id="351" w:author="Maciej Flejsierowicz" w:date="2023-10-05T11:30:00Z">
        <w:r w:rsidRPr="00CA0351" w:rsidDel="004D3561">
          <w:rPr>
            <w:rFonts w:ascii="Arial Narrow" w:hAnsi="Arial Narrow"/>
          </w:rPr>
          <w:delText xml:space="preserve">posiada znajomość metodyk zarządzania projektami potwierdzoną posiadaniem certyfikatu Prince2 Practitioner lub równoważnego wydanego przez niezależną organizację certyfikującą </w:delText>
        </w:r>
      </w:del>
    </w:p>
    <w:p w:rsidR="00000000" w:rsidRDefault="002E1786">
      <w:pPr>
        <w:ind w:left="709" w:hanging="709"/>
        <w:rPr>
          <w:del w:id="352" w:author="Maciej Flejsierowicz" w:date="2023-10-05T11:30:00Z"/>
          <w:rFonts w:ascii="Arial Narrow" w:hAnsi="Arial Narrow"/>
        </w:rPr>
        <w:pPrChange w:id="353" w:author="Maciej Flejsierowicz" w:date="2023-10-05T11:33:00Z">
          <w:pPr>
            <w:pStyle w:val="Akapitzlist"/>
            <w:numPr>
              <w:numId w:val="28"/>
            </w:numPr>
            <w:ind w:left="2421"/>
          </w:pPr>
        </w:pPrChange>
      </w:pPr>
      <w:del w:id="354" w:author="Maciej Flejsierowicz" w:date="2023-10-05T11:30:00Z">
        <w:r w:rsidDel="004D3561">
          <w:rPr>
            <w:rFonts w:ascii="Arial Narrow" w:hAnsi="Arial Narrow"/>
          </w:rPr>
          <w:delText>p</w:delText>
        </w:r>
        <w:r w:rsidRPr="00CA0351" w:rsidDel="004D3561">
          <w:rPr>
            <w:rFonts w:ascii="Arial Narrow" w:hAnsi="Arial Narrow"/>
          </w:rPr>
          <w:delText>osiada minimum 5 lat doświadczenia w zarządzaniu i kierowaniu zespołem</w:delText>
        </w:r>
      </w:del>
    </w:p>
    <w:p w:rsidR="00000000" w:rsidRDefault="002E1786">
      <w:pPr>
        <w:ind w:left="709" w:hanging="709"/>
        <w:rPr>
          <w:del w:id="355" w:author="Maciej Flejsierowicz" w:date="2023-10-05T11:30:00Z"/>
          <w:rFonts w:ascii="Arial Narrow" w:hAnsi="Arial Narrow"/>
        </w:rPr>
        <w:pPrChange w:id="356" w:author="Maciej Flejsierowicz" w:date="2023-10-05T11:33:00Z">
          <w:pPr>
            <w:pStyle w:val="Akapitzlist"/>
            <w:numPr>
              <w:numId w:val="0"/>
            </w:numPr>
            <w:ind w:left="1701" w:firstLine="0"/>
          </w:pPr>
        </w:pPrChange>
      </w:pPr>
      <w:del w:id="357" w:author="Maciej Flejsierowicz" w:date="2023-10-05T11:30:00Z">
        <w:r w:rsidRPr="00CA0351" w:rsidDel="004D3561">
          <w:rPr>
            <w:rFonts w:ascii="Arial Narrow" w:hAnsi="Arial Narrow"/>
          </w:rPr>
          <w:delText>- min. 3 specjalist</w:delText>
        </w:r>
        <w:r w:rsidDel="004D3561">
          <w:rPr>
            <w:rFonts w:ascii="Arial Narrow" w:hAnsi="Arial Narrow"/>
          </w:rPr>
          <w:delText>ów</w:delText>
        </w:r>
        <w:r w:rsidRPr="00CA0351" w:rsidDel="004D3561">
          <w:rPr>
            <w:rFonts w:ascii="Arial Narrow" w:hAnsi="Arial Narrow"/>
          </w:rPr>
          <w:delText xml:space="preserve"> inżynier</w:delText>
        </w:r>
        <w:r w:rsidDel="004D3561">
          <w:rPr>
            <w:rFonts w:ascii="Arial Narrow" w:hAnsi="Arial Narrow"/>
          </w:rPr>
          <w:delText>ów</w:delText>
        </w:r>
        <w:r w:rsidRPr="00CA0351" w:rsidDel="004D3561">
          <w:rPr>
            <w:rFonts w:ascii="Arial Narrow" w:hAnsi="Arial Narrow"/>
          </w:rPr>
          <w:delText xml:space="preserve"> posiadający</w:delText>
        </w:r>
        <w:r w:rsidDel="004D3561">
          <w:rPr>
            <w:rFonts w:ascii="Arial Narrow" w:hAnsi="Arial Narrow"/>
          </w:rPr>
          <w:delText>ch</w:delText>
        </w:r>
        <w:r w:rsidRPr="00CA0351" w:rsidDel="004D3561">
          <w:rPr>
            <w:rFonts w:ascii="Arial Narrow" w:hAnsi="Arial Narrow"/>
          </w:rPr>
          <w:delText xml:space="preserve"> uprawnienia inżyniera rozwiązań producenta dostarczanych urządzeń infrastruktury sieciowej o statusie min. Network Professional</w:delText>
        </w:r>
      </w:del>
    </w:p>
    <w:p w:rsidR="00000000" w:rsidRDefault="002E1786">
      <w:pPr>
        <w:ind w:left="709" w:hanging="709"/>
        <w:rPr>
          <w:del w:id="358" w:author="Maciej Flejsierowicz" w:date="2023-10-05T11:30:00Z"/>
          <w:rFonts w:ascii="Arial Narrow" w:hAnsi="Arial Narrow"/>
        </w:rPr>
        <w:pPrChange w:id="359" w:author="Maciej Flejsierowicz" w:date="2023-10-05T11:33:00Z">
          <w:pPr>
            <w:spacing w:before="0"/>
            <w:ind w:left="1701" w:firstLine="0"/>
          </w:pPr>
        </w:pPrChange>
      </w:pPr>
      <w:del w:id="360" w:author="Maciej Flejsierowicz" w:date="2023-10-05T11:30:00Z">
        <w:r w:rsidRPr="00CA0351" w:rsidDel="004D3561">
          <w:rPr>
            <w:rFonts w:ascii="Arial Narrow" w:hAnsi="Arial Narrow"/>
          </w:rPr>
          <w:delText>- min. 1 specjalist</w:delText>
        </w:r>
        <w:r w:rsidDel="004D3561">
          <w:rPr>
            <w:rFonts w:ascii="Arial Narrow" w:hAnsi="Arial Narrow"/>
          </w:rPr>
          <w:delText>a</w:delText>
        </w:r>
        <w:r w:rsidRPr="00CA0351" w:rsidDel="004D3561">
          <w:rPr>
            <w:rFonts w:ascii="Arial Narrow" w:hAnsi="Arial Narrow"/>
          </w:rPr>
          <w:delText xml:space="preserve"> inżynier posiadający certyfikację producenta oprogramowania do zarządzani domeną np. Microsoft Certfied Solutions Expert</w:delText>
        </w:r>
      </w:del>
    </w:p>
    <w:p w:rsidR="00000000" w:rsidRDefault="002E1786">
      <w:pPr>
        <w:ind w:left="709" w:hanging="709"/>
        <w:rPr>
          <w:del w:id="361" w:author="Maciej Flejsierowicz" w:date="2023-10-05T11:30:00Z"/>
          <w:rFonts w:ascii="Arial Narrow" w:hAnsi="Arial Narrow"/>
        </w:rPr>
        <w:pPrChange w:id="362" w:author="Maciej Flejsierowicz" w:date="2023-10-05T11:33:00Z">
          <w:pPr>
            <w:spacing w:before="0"/>
            <w:ind w:left="709" w:firstLine="0"/>
          </w:pPr>
        </w:pPrChange>
      </w:pPr>
      <w:del w:id="363" w:author="Maciej Flejsierowicz" w:date="2023-10-05T11:30:00Z">
        <w:r w:rsidDel="004D3561">
          <w:rPr>
            <w:rFonts w:ascii="Arial Narrow" w:hAnsi="Arial Narrow"/>
          </w:rPr>
          <w:delText xml:space="preserve">4) </w:delText>
        </w:r>
        <w:r w:rsidRPr="00CA0351" w:rsidDel="004D3561">
          <w:rPr>
            <w:rFonts w:ascii="Arial Narrow" w:hAnsi="Arial Narrow"/>
          </w:rPr>
          <w:delText>certyfikat na projektowanie</w:delText>
        </w:r>
        <w:r w:rsidDel="004D3561">
          <w:rPr>
            <w:rFonts w:ascii="Arial Narrow" w:hAnsi="Arial Narrow"/>
          </w:rPr>
          <w:delText>,</w:delText>
        </w:r>
        <w:r w:rsidRPr="00CA0351" w:rsidDel="004D3561">
          <w:rPr>
            <w:rFonts w:ascii="Arial Narrow" w:hAnsi="Arial Narrow"/>
          </w:rPr>
          <w:delText xml:space="preserve"> sprzedaż i wdrażanie rozwiązań teleinformatycznych. Świadczenie usług serwisowych i konsultingowych 27001:2017-06 lub równoważny</w:delText>
        </w:r>
      </w:del>
    </w:p>
    <w:p w:rsidR="00000000" w:rsidRDefault="002E1786">
      <w:pPr>
        <w:ind w:left="709" w:hanging="709"/>
        <w:rPr>
          <w:del w:id="364" w:author="Maciej Flejsierowicz" w:date="2023-10-05T11:30:00Z"/>
          <w:rFonts w:ascii="Arial Narrow" w:hAnsi="Arial Narrow"/>
        </w:rPr>
        <w:pPrChange w:id="365" w:author="Maciej Flejsierowicz" w:date="2023-10-05T11:33:00Z">
          <w:pPr>
            <w:spacing w:before="0"/>
            <w:ind w:left="709" w:firstLine="0"/>
          </w:pPr>
        </w:pPrChange>
      </w:pPr>
      <w:del w:id="366" w:author="Maciej Flejsierowicz" w:date="2023-10-05T11:30:00Z">
        <w:r w:rsidDel="004D3561">
          <w:rPr>
            <w:rFonts w:ascii="Arial Narrow" w:hAnsi="Arial Narrow"/>
          </w:rPr>
          <w:delText xml:space="preserve">5) </w:delText>
        </w:r>
        <w:r w:rsidRPr="00DF43B4" w:rsidDel="004D3561">
          <w:rPr>
            <w:rFonts w:ascii="Arial Narrow" w:hAnsi="Arial Narrow"/>
          </w:rPr>
          <w:delText>certyfika</w:delText>
        </w:r>
        <w:r w:rsidDel="004D3561">
          <w:rPr>
            <w:rFonts w:ascii="Arial Narrow" w:hAnsi="Arial Narrow"/>
          </w:rPr>
          <w:delText>t</w:delText>
        </w:r>
        <w:r w:rsidRPr="00DF43B4" w:rsidDel="004D3561">
          <w:rPr>
            <w:rFonts w:ascii="Arial Narrow" w:hAnsi="Arial Narrow"/>
          </w:rPr>
          <w:delText xml:space="preserve"> z zakresu rozwiązań sieciowych – JCNP (Juniper Certified Network Professional)  z wykaz</w:delText>
        </w:r>
        <w:r w:rsidDel="004D3561">
          <w:rPr>
            <w:rFonts w:ascii="Arial Narrow" w:hAnsi="Arial Narrow"/>
          </w:rPr>
          <w:delText>em</w:delText>
        </w:r>
        <w:r w:rsidRPr="00DF43B4" w:rsidDel="004D3561">
          <w:rPr>
            <w:rFonts w:ascii="Arial Narrow" w:hAnsi="Arial Narrow"/>
          </w:rPr>
          <w:delText xml:space="preserve"> co najmniej 3 inżynierów legitymujących się wskazaną certyfikacją</w:delText>
        </w:r>
      </w:del>
    </w:p>
    <w:p w:rsidR="00000000" w:rsidRDefault="002E1786">
      <w:pPr>
        <w:ind w:left="709" w:hanging="709"/>
        <w:rPr>
          <w:del w:id="367" w:author="Maciej Flejsierowicz" w:date="2023-10-05T11:30:00Z"/>
          <w:rFonts w:ascii="Arial Narrow" w:hAnsi="Arial Narrow"/>
        </w:rPr>
        <w:pPrChange w:id="368" w:author="Maciej Flejsierowicz" w:date="2023-10-05T11:33:00Z">
          <w:pPr>
            <w:spacing w:before="0"/>
            <w:ind w:left="709" w:firstLine="0"/>
          </w:pPr>
        </w:pPrChange>
      </w:pPr>
      <w:del w:id="369" w:author="Maciej Flejsierowicz" w:date="2023-10-05T11:30:00Z">
        <w:r w:rsidDel="004D3561">
          <w:rPr>
            <w:rFonts w:ascii="Arial Narrow" w:hAnsi="Arial Narrow"/>
          </w:rPr>
          <w:delText xml:space="preserve">6) </w:delText>
        </w:r>
        <w:r w:rsidRPr="00901D2B" w:rsidDel="004D3561">
          <w:rPr>
            <w:rFonts w:ascii="Arial Narrow" w:hAnsi="Arial Narrow"/>
          </w:rPr>
          <w:delText>certyfika</w:delText>
        </w:r>
        <w:r w:rsidDel="004D3561">
          <w:rPr>
            <w:rFonts w:ascii="Arial Narrow" w:hAnsi="Arial Narrow"/>
          </w:rPr>
          <w:delText>t</w:delText>
        </w:r>
        <w:r w:rsidRPr="00901D2B" w:rsidDel="004D3561">
          <w:rPr>
            <w:rFonts w:ascii="Arial Narrow" w:hAnsi="Arial Narrow"/>
          </w:rPr>
          <w:delText xml:space="preserve"> z </w:delText>
        </w:r>
      </w:del>
      <w:ins w:id="370" w:author="Admin" w:date="2023-09-06T11:13:00Z">
        <w:del w:id="371" w:author="Maciej Flejsierowicz" w:date="2023-10-05T11:30:00Z">
          <w:r w:rsidR="004273F1" w:rsidDel="004D3561">
            <w:rPr>
              <w:rFonts w:ascii="Arial Narrow" w:hAnsi="Arial Narrow"/>
            </w:rPr>
            <w:delText xml:space="preserve">zakresu autoryzacji producenta </w:delText>
          </w:r>
        </w:del>
      </w:ins>
      <w:del w:id="372" w:author="Maciej Flejsierowicz" w:date="2023-10-05T11:30:00Z">
        <w:r w:rsidRPr="00901D2B" w:rsidDel="004D3561">
          <w:rPr>
            <w:rFonts w:ascii="Arial Narrow" w:hAnsi="Arial Narrow"/>
          </w:rPr>
          <w:delText xml:space="preserve">zakresu rozwiązań do backupu  w </w:delText>
        </w:r>
      </w:del>
      <w:ins w:id="373" w:author="Admin" w:date="2023-09-06T11:13:00Z">
        <w:del w:id="374" w:author="Maciej Flejsierowicz" w:date="2023-10-05T11:30:00Z">
          <w:r w:rsidR="004273F1" w:rsidDel="004D3561">
            <w:rPr>
              <w:rFonts w:ascii="Arial Narrow" w:hAnsi="Arial Narrow"/>
            </w:rPr>
            <w:delText xml:space="preserve"> dotyczący oferowanych</w:delText>
          </w:r>
        </w:del>
      </w:ins>
      <w:ins w:id="375" w:author="Admin" w:date="2023-09-06T11:14:00Z">
        <w:del w:id="376" w:author="Maciej Flejsierowicz" w:date="2023-10-05T11:30:00Z">
          <w:r w:rsidR="004273F1" w:rsidDel="004D3561">
            <w:rPr>
              <w:rFonts w:ascii="Arial Narrow" w:hAnsi="Arial Narrow"/>
            </w:rPr>
            <w:delText xml:space="preserve"> urządzeń</w:delText>
          </w:r>
        </w:del>
      </w:ins>
      <w:ins w:id="377" w:author="Admin" w:date="2023-09-06T11:13:00Z">
        <w:del w:id="378" w:author="Maciej Flejsierowicz" w:date="2023-10-05T11:30:00Z">
          <w:r w:rsidR="004273F1" w:rsidDel="004D3561">
            <w:rPr>
              <w:rFonts w:ascii="Arial Narrow" w:hAnsi="Arial Narrow"/>
            </w:rPr>
            <w:delText xml:space="preserve"> </w:delText>
          </w:r>
        </w:del>
      </w:ins>
      <w:del w:id="379" w:author="Maciej Flejsierowicz" w:date="2023-10-05T11:30:00Z">
        <w:r w:rsidRPr="00901D2B" w:rsidDel="004D3561">
          <w:rPr>
            <w:rFonts w:ascii="Arial Narrow" w:hAnsi="Arial Narrow"/>
          </w:rPr>
          <w:delText>tym autoryzację w zakresie wdrażania rozwiązań typu deduplikator sprzętowy wraz z integracją z oprogramowaniem do backupu</w:delText>
        </w:r>
      </w:del>
    </w:p>
    <w:p w:rsidR="00000000" w:rsidRDefault="002E1786">
      <w:pPr>
        <w:ind w:left="709" w:hanging="709"/>
        <w:rPr>
          <w:del w:id="380" w:author="Maciej Flejsierowicz" w:date="2023-10-05T11:30:00Z"/>
          <w:rFonts w:ascii="Arial Narrow" w:hAnsi="Arial Narrow"/>
        </w:rPr>
        <w:pPrChange w:id="381" w:author="Maciej Flejsierowicz" w:date="2023-10-05T11:33:00Z">
          <w:pPr>
            <w:spacing w:before="0"/>
            <w:ind w:left="709" w:firstLine="0"/>
          </w:pPr>
        </w:pPrChange>
      </w:pPr>
      <w:del w:id="382" w:author="Maciej Flejsierowicz" w:date="2023-10-05T11:30:00Z">
        <w:r w:rsidDel="004D3561">
          <w:rPr>
            <w:rFonts w:ascii="Arial Narrow" w:hAnsi="Arial Narrow"/>
          </w:rPr>
          <w:delText>7) certyfikat z zakresu rozwiązań chmurowych np. VCP (VMware Certified Professional) z wykazem co najmniej 2 inżynierów legitymujących się wskazaną certyfikacją</w:delText>
        </w:r>
      </w:del>
    </w:p>
    <w:p w:rsidR="00000000" w:rsidRDefault="00D5508E">
      <w:pPr>
        <w:ind w:left="709" w:hanging="709"/>
        <w:rPr>
          <w:del w:id="383" w:author="Maciej Flejsierowicz" w:date="2023-10-05T11:30:00Z"/>
          <w:rFonts w:ascii="Arial Narrow" w:eastAsia="Calibri" w:hAnsi="Arial Narrow" w:cs="Arial"/>
          <w:kern w:val="0"/>
          <w:sz w:val="22"/>
          <w:szCs w:val="22"/>
          <w:lang w:eastAsia="en-US"/>
        </w:rPr>
        <w:pPrChange w:id="384" w:author="Maciej Flejsierowicz" w:date="2023-10-05T11:33:00Z">
          <w:pPr>
            <w:spacing w:before="0"/>
            <w:ind w:left="709" w:firstLine="0"/>
          </w:pPr>
        </w:pPrChange>
      </w:pPr>
      <w:del w:id="385" w:author="Maciej Flejsierowicz" w:date="2023-10-05T11:30:00Z">
        <w:r w:rsidDel="004D3561">
          <w:rPr>
            <w:rFonts w:ascii="Arial Narrow" w:hAnsi="Arial Narrow"/>
          </w:rPr>
          <w:delText>8) certyfikat z zakresu sprzedaży oferowanych rozwiązań UTM z wykazem co najmniej 1 inżyniera legitymującego się certyfikacją NSE (The Fortinet Network Security Expert)</w:delText>
        </w:r>
      </w:del>
    </w:p>
    <w:p w:rsidR="00000000" w:rsidRDefault="00DC1E34">
      <w:pPr>
        <w:ind w:left="709" w:hanging="709"/>
        <w:rPr>
          <w:ins w:id="386" w:author="Maciej Flejsierowicz" w:date="2024-10-10T09:34:00Z"/>
          <w:rFonts w:ascii="Arial Narrow" w:eastAsiaTheme="minorHAnsi" w:hAnsi="Arial Narrow" w:cs="Arial"/>
          <w:lang w:eastAsia="en-US"/>
        </w:rPr>
        <w:pPrChange w:id="387" w:author="Maciej Flejsierowicz" w:date="2023-10-05T11:33:00Z">
          <w:pPr>
            <w:pStyle w:val="Akapitzlist"/>
            <w:numPr>
              <w:numId w:val="31"/>
            </w:numPr>
            <w:spacing w:before="0" w:after="0"/>
            <w:ind w:left="714" w:hanging="357"/>
          </w:pPr>
        </w:pPrChange>
      </w:pPr>
      <w:del w:id="388" w:author="Maciej Flejsierowicz" w:date="2023-10-05T11:30:00Z">
        <w:r w:rsidRPr="00DC1E34" w:rsidDel="004D3561">
          <w:rPr>
            <w:rFonts w:ascii="Arial Narrow" w:eastAsiaTheme="minorHAnsi" w:hAnsi="Arial Narrow" w:cs="Arial"/>
            <w:lang w:eastAsia="en-US"/>
          </w:rPr>
          <w:delText>Zamawiający wezwie Wykonawcę, którego oferta została najwyżej oceniona, do złożenia w wyznaczonym terminie, nie krótszym niż 5 dni od dnia wezwania, aktualnych na dzień złożenia podmiotowych środków dowodowych</w:delText>
        </w:r>
        <w:r w:rsidRPr="00DC1E34" w:rsidDel="004D3561">
          <w:rPr>
            <w:rFonts w:ascii="Arial" w:eastAsiaTheme="minorHAnsi" w:hAnsi="Arial" w:cs="Arial"/>
            <w:lang w:eastAsia="en-US"/>
          </w:rPr>
          <w:delText xml:space="preserve"> potwierdzających </w:delText>
        </w:r>
        <w:r w:rsidRPr="009E0227" w:rsidDel="004D3561">
          <w:rPr>
            <w:rFonts w:ascii="Arial Narrow" w:eastAsiaTheme="minorHAnsi" w:hAnsi="Arial Narrow" w:cs="Arial"/>
            <w:lang w:eastAsia="en-US"/>
          </w:rPr>
          <w:delText>spełnianie warunków udziału w postępowaniu, o których mowa w ust. 4.</w:delText>
        </w:r>
      </w:del>
      <w:r w:rsidRPr="009E0227">
        <w:rPr>
          <w:rFonts w:ascii="Arial Narrow" w:eastAsiaTheme="minorHAnsi" w:hAnsi="Arial Narrow" w:cs="Arial"/>
          <w:lang w:eastAsia="en-US"/>
        </w:rPr>
        <w:t xml:space="preserve"> </w:t>
      </w:r>
    </w:p>
    <w:p w:rsidR="00000000" w:rsidRDefault="00F41CD1">
      <w:pPr>
        <w:ind w:left="709" w:hanging="709"/>
        <w:rPr>
          <w:ins w:id="389" w:author="Maciej Flejsierowicz" w:date="2024-10-10T09:35:00Z"/>
          <w:rFonts w:ascii="Arial Narrow" w:eastAsiaTheme="minorHAnsi" w:hAnsi="Arial Narrow" w:cs="Arial"/>
          <w:lang w:eastAsia="en-US"/>
        </w:rPr>
        <w:pPrChange w:id="390" w:author="Maciej Flejsierowicz" w:date="2023-10-05T11:33:00Z">
          <w:pPr>
            <w:pStyle w:val="Akapitzlist"/>
            <w:numPr>
              <w:numId w:val="31"/>
            </w:numPr>
            <w:spacing w:before="0" w:after="0"/>
            <w:ind w:left="714" w:hanging="357"/>
          </w:pPr>
        </w:pPrChange>
      </w:pPr>
    </w:p>
    <w:p w:rsidR="00000000" w:rsidRDefault="00F41CD1">
      <w:pPr>
        <w:ind w:left="709" w:hanging="709"/>
        <w:rPr>
          <w:ins w:id="391" w:author="Maciej Flejsierowicz" w:date="2023-10-05T11:30:00Z"/>
          <w:rFonts w:ascii="Arial Narrow" w:eastAsiaTheme="minorHAnsi" w:hAnsi="Arial Narrow" w:cs="Arial"/>
          <w:lang w:eastAsia="en-US"/>
        </w:rPr>
        <w:pPrChange w:id="392" w:author="Maciej Flejsierowicz" w:date="2023-10-05T11:33:00Z">
          <w:pPr>
            <w:pStyle w:val="Akapitzlist"/>
            <w:numPr>
              <w:numId w:val="31"/>
            </w:numPr>
            <w:spacing w:before="0" w:after="0"/>
            <w:ind w:left="714" w:hanging="357"/>
          </w:pPr>
        </w:pPrChange>
      </w:pPr>
    </w:p>
    <w:p w:rsidR="00000000" w:rsidRDefault="00F41CD1">
      <w:pPr>
        <w:ind w:left="0" w:firstLine="0"/>
        <w:rPr>
          <w:del w:id="393" w:author="Maciej Flejsierowicz" w:date="2023-10-05T11:30:00Z"/>
          <w:rFonts w:ascii="Arial" w:eastAsiaTheme="minorHAnsi" w:hAnsi="Arial" w:cs="Arial"/>
          <w:lang w:eastAsia="en-US"/>
        </w:rPr>
        <w:pPrChange w:id="394" w:author="Maciej Flejsierowicz" w:date="2023-10-05T11:30:00Z">
          <w:pPr>
            <w:pStyle w:val="Akapitzlist"/>
            <w:numPr>
              <w:numId w:val="31"/>
            </w:numPr>
            <w:spacing w:before="0" w:after="0"/>
            <w:ind w:left="714" w:hanging="357"/>
          </w:pPr>
        </w:pPrChange>
      </w:pPr>
    </w:p>
    <w:p w:rsidR="00457AB0" w:rsidDel="00D9062D" w:rsidRDefault="00457AB0" w:rsidP="00FA0DC0">
      <w:pPr>
        <w:pStyle w:val="Akapitzlist"/>
        <w:numPr>
          <w:ilvl w:val="0"/>
          <w:numId w:val="0"/>
        </w:numPr>
        <w:ind w:left="1276"/>
        <w:rPr>
          <w:del w:id="395" w:author="Maciej Flejsierowicz" w:date="2023-09-06T13:19:00Z"/>
          <w:rFonts w:ascii="Arial Narrow" w:hAnsi="Arial Narrow"/>
        </w:rPr>
      </w:pPr>
    </w:p>
    <w:p w:rsidR="00683B5A" w:rsidRPr="00683B5A" w:rsidRDefault="00683B5A" w:rsidP="004A7497">
      <w:pPr>
        <w:pStyle w:val="Akapitzlist"/>
        <w:numPr>
          <w:ilvl w:val="0"/>
          <w:numId w:val="0"/>
        </w:numPr>
        <w:ind w:left="1418" w:firstLine="142"/>
        <w:rPr>
          <w:rFonts w:ascii="Arial Narrow" w:hAnsi="Arial Narrow"/>
        </w:rPr>
      </w:pPr>
    </w:p>
    <w:p w:rsidR="00BB2A47" w:rsidRPr="001743EA" w:rsidRDefault="00BB2A47" w:rsidP="004A7497">
      <w:pPr>
        <w:pStyle w:val="Akapitzlist"/>
        <w:numPr>
          <w:ilvl w:val="0"/>
          <w:numId w:val="10"/>
        </w:numPr>
        <w:pBdr>
          <w:top w:val="single" w:sz="4" w:space="1" w:color="auto"/>
          <w:left w:val="single" w:sz="4" w:space="1" w:color="auto"/>
          <w:bottom w:val="single" w:sz="4" w:space="1" w:color="auto"/>
          <w:right w:val="single" w:sz="4" w:space="1" w:color="auto"/>
          <w:between w:val="nil"/>
        </w:pBdr>
        <w:shd w:val="clear" w:color="auto" w:fill="D9D9D9" w:themeFill="background1" w:themeFillShade="D9"/>
        <w:spacing w:after="200"/>
        <w:jc w:val="left"/>
        <w:rPr>
          <w:rFonts w:ascii="Arial Narrow" w:eastAsia="Arial" w:hAnsi="Arial Narrow" w:cs="Arial"/>
          <w:lang w:eastAsia="en-US"/>
        </w:rPr>
      </w:pPr>
      <w:r w:rsidRPr="001743EA">
        <w:rPr>
          <w:rFonts w:ascii="Arial Narrow" w:eastAsia="Arial" w:hAnsi="Arial Narrow" w:cs="Arial"/>
          <w:b/>
          <w:lang w:eastAsia="en-US"/>
        </w:rPr>
        <w:t>PRZEDMIOTOWE ŚRODKI DOWODOWE</w:t>
      </w:r>
    </w:p>
    <w:p w:rsidR="001743EA" w:rsidRPr="00FC185F" w:rsidRDefault="001743EA" w:rsidP="001743EA">
      <w:pPr>
        <w:pStyle w:val="Akapitzlist"/>
        <w:numPr>
          <w:ilvl w:val="0"/>
          <w:numId w:val="0"/>
        </w:numPr>
        <w:ind w:left="426"/>
        <w:rPr>
          <w:rFonts w:ascii="Arial" w:hAnsi="Arial" w:cs="Arial"/>
          <w:sz w:val="18"/>
          <w:szCs w:val="18"/>
          <w:lang w:eastAsia="pl-PL"/>
        </w:rPr>
      </w:pPr>
    </w:p>
    <w:p w:rsidR="00365062" w:rsidRPr="00365062" w:rsidRDefault="00210C0C" w:rsidP="007C6CC7">
      <w:pPr>
        <w:pStyle w:val="Akapitzlist"/>
        <w:numPr>
          <w:ilvl w:val="0"/>
          <w:numId w:val="18"/>
        </w:numPr>
        <w:ind w:left="426"/>
        <w:rPr>
          <w:ins w:id="396" w:author="Maciej Flejsierowicz" w:date="2024-10-10T09:35:00Z"/>
          <w:rFonts w:ascii="Arial Narrow" w:hAnsi="Arial Narrow"/>
          <w:rPrChange w:id="397" w:author="Maciej Flejsierowicz" w:date="2024-10-10T09:35:00Z">
            <w:rPr>
              <w:ins w:id="398" w:author="Maciej Flejsierowicz" w:date="2024-10-10T09:35:00Z"/>
              <w:rFonts w:ascii="Arial Narrow" w:hAnsi="Arial Narrow"/>
              <w:b/>
            </w:rPr>
          </w:rPrChange>
        </w:rPr>
      </w:pPr>
      <w:r w:rsidRPr="00210C0C">
        <w:rPr>
          <w:rFonts w:ascii="Arial Narrow" w:hAnsi="Arial Narrow"/>
        </w:rPr>
        <w:t xml:space="preserve">Na potwierdzenie zgodności oferowanej dostawy z wymaganiami określonymi w Opisie przedmiotu zamówienia – załącznik nr </w:t>
      </w:r>
      <w:del w:id="399" w:author="Maciej Flejsierowicz" w:date="2023-10-05T11:34:00Z">
        <w:r w:rsidRPr="00210C0C" w:rsidDel="00BC7C15">
          <w:rPr>
            <w:rFonts w:ascii="Arial Narrow" w:hAnsi="Arial Narrow"/>
          </w:rPr>
          <w:delText>5</w:delText>
        </w:r>
      </w:del>
      <w:ins w:id="400" w:author="Maciej Flejsierowicz" w:date="2023-10-05T11:34:00Z">
        <w:r w:rsidR="00BC7C15">
          <w:rPr>
            <w:rFonts w:ascii="Arial Narrow" w:hAnsi="Arial Narrow"/>
          </w:rPr>
          <w:t>2</w:t>
        </w:r>
      </w:ins>
      <w:r w:rsidRPr="00210C0C">
        <w:rPr>
          <w:rFonts w:ascii="Arial Narrow" w:hAnsi="Arial Narrow"/>
        </w:rPr>
        <w:t xml:space="preserve">, Zamawiający żąda </w:t>
      </w:r>
      <w:r w:rsidRPr="00210C0C">
        <w:rPr>
          <w:rFonts w:ascii="Arial Narrow" w:hAnsi="Arial Narrow"/>
          <w:b/>
        </w:rPr>
        <w:t>złożenia wraz z ofertą</w:t>
      </w:r>
      <w:ins w:id="401" w:author="Maciej Flejsierowicz" w:date="2024-10-10T09:36:00Z">
        <w:r w:rsidR="003C099D" w:rsidRPr="003C099D">
          <w:rPr>
            <w:rFonts w:ascii="Arial Narrow" w:hAnsi="Arial Narrow"/>
          </w:rPr>
          <w:t xml:space="preserve"> następujących przedmiotowych środków dowodowych:</w:t>
        </w:r>
      </w:ins>
    </w:p>
    <w:p w:rsidR="00000000" w:rsidRDefault="003C099D">
      <w:pPr>
        <w:pStyle w:val="Akapitzlist"/>
        <w:numPr>
          <w:ilvl w:val="0"/>
          <w:numId w:val="116"/>
        </w:numPr>
        <w:ind w:left="993"/>
        <w:rPr>
          <w:ins w:id="402" w:author="Maciej Flejsierowicz" w:date="2024-10-10T09:38:00Z"/>
          <w:rFonts w:ascii="Arial Narrow" w:hAnsi="Arial Narrow"/>
          <w:b/>
        </w:rPr>
        <w:pPrChange w:id="403" w:author="Maciej Flejsierowicz" w:date="2024-10-10T09:35:00Z">
          <w:pPr>
            <w:pStyle w:val="Akapitzlist"/>
            <w:numPr>
              <w:numId w:val="18"/>
            </w:numPr>
            <w:ind w:left="720"/>
          </w:pPr>
        </w:pPrChange>
      </w:pPr>
      <w:ins w:id="404" w:author="Maciej Flejsierowicz" w:date="2024-10-10T09:35:00Z">
        <w:r>
          <w:rPr>
            <w:rFonts w:ascii="Arial Narrow" w:hAnsi="Arial Narrow"/>
            <w:b/>
          </w:rPr>
          <w:t>d</w:t>
        </w:r>
      </w:ins>
      <w:ins w:id="405" w:author="Maciej Flejsierowicz" w:date="2024-10-10T09:36:00Z">
        <w:r>
          <w:rPr>
            <w:rFonts w:ascii="Arial Narrow" w:hAnsi="Arial Narrow"/>
            <w:b/>
          </w:rPr>
          <w:t xml:space="preserve">la zadania nr 1 </w:t>
        </w:r>
      </w:ins>
      <w:ins w:id="406" w:author="Maciej Flejsierowicz" w:date="2024-10-10T09:37:00Z">
        <w:r>
          <w:rPr>
            <w:rFonts w:ascii="Arial Narrow" w:hAnsi="Arial Narrow"/>
            <w:b/>
          </w:rPr>
          <w:t>– Dostawa materiałów opatrunkowyc</w:t>
        </w:r>
      </w:ins>
      <w:ins w:id="407" w:author="Maciej Flejsierowicz" w:date="2024-10-10T09:38:00Z">
        <w:r>
          <w:rPr>
            <w:rFonts w:ascii="Arial Narrow" w:hAnsi="Arial Narrow"/>
            <w:b/>
          </w:rPr>
          <w:t>h</w:t>
        </w:r>
      </w:ins>
    </w:p>
    <w:p w:rsidR="00000000" w:rsidRDefault="003C099D">
      <w:pPr>
        <w:pStyle w:val="Akapitzlist"/>
        <w:numPr>
          <w:ilvl w:val="0"/>
          <w:numId w:val="0"/>
        </w:numPr>
        <w:ind w:left="426"/>
        <w:rPr>
          <w:ins w:id="408" w:author="Maciej Flejsierowicz" w:date="2024-10-10T09:35:00Z"/>
          <w:rFonts w:ascii="Arial Narrow" w:hAnsi="Arial Narrow"/>
          <w:b/>
        </w:rPr>
        <w:pPrChange w:id="409" w:author="Maciej Flejsierowicz" w:date="2024-10-10T09:38:00Z">
          <w:pPr>
            <w:pStyle w:val="Akapitzlist"/>
            <w:numPr>
              <w:numId w:val="18"/>
            </w:numPr>
            <w:ind w:left="720"/>
          </w:pPr>
        </w:pPrChange>
      </w:pPr>
      <w:ins w:id="410" w:author="Maciej Flejsierowicz" w:date="2024-10-10T09:38:00Z">
        <w:r>
          <w:rPr>
            <w:rFonts w:ascii="Arial Narrow" w:hAnsi="Arial Narrow"/>
          </w:rPr>
          <w:t xml:space="preserve">- kart katalogowych, ulotek lub równoważnych im przedmiotowych środków dowodowych potwierdzających zgodność oferowanych w zadaniu nr 1 produktów z </w:t>
        </w:r>
        <w:r w:rsidRPr="002B0D80">
          <w:rPr>
            <w:rFonts w:ascii="Arial Narrow" w:hAnsi="Arial Narrow"/>
            <w:b/>
            <w:u w:val="single"/>
          </w:rPr>
          <w:t>wszystkimi wymaganiami</w:t>
        </w:r>
        <w:r>
          <w:rPr>
            <w:rFonts w:ascii="Arial Narrow" w:hAnsi="Arial Narrow"/>
          </w:rPr>
          <w:t xml:space="preserve"> określonymi przez Zamawiającego </w:t>
        </w:r>
      </w:ins>
      <w:ins w:id="411" w:author="Maciej Flejsierowicz" w:date="2024-10-10T09:39:00Z">
        <w:r>
          <w:rPr>
            <w:rFonts w:ascii="Arial Narrow" w:hAnsi="Arial Narrow"/>
          </w:rPr>
          <w:t>(konieczne jest wskazanie, której pozycji dotyczą)</w:t>
        </w:r>
      </w:ins>
    </w:p>
    <w:p w:rsidR="00000000" w:rsidRDefault="00BF6650">
      <w:pPr>
        <w:pStyle w:val="Akapitzlist"/>
        <w:numPr>
          <w:ilvl w:val="0"/>
          <w:numId w:val="116"/>
        </w:numPr>
        <w:ind w:left="993"/>
        <w:rPr>
          <w:ins w:id="412" w:author="Maciej Flejsierowicz" w:date="2023-10-05T12:36:00Z"/>
          <w:rFonts w:ascii="Arial Narrow" w:hAnsi="Arial Narrow"/>
          <w:b/>
          <w:rPrChange w:id="413" w:author="Maciej Flejsierowicz" w:date="2024-10-10T09:36:00Z">
            <w:rPr>
              <w:ins w:id="414" w:author="Maciej Flejsierowicz" w:date="2023-10-05T12:36:00Z"/>
            </w:rPr>
          </w:rPrChange>
        </w:rPr>
        <w:pPrChange w:id="415" w:author="Maciej Flejsierowicz" w:date="2024-10-10T09:36:00Z">
          <w:pPr>
            <w:pStyle w:val="Akapitzlist"/>
            <w:numPr>
              <w:numId w:val="18"/>
            </w:numPr>
            <w:ind w:left="720"/>
          </w:pPr>
        </w:pPrChange>
      </w:pPr>
      <w:del w:id="416" w:author="Maciej Flejsierowicz" w:date="2024-10-10T09:36:00Z">
        <w:r w:rsidRPr="00BF6650">
          <w:rPr>
            <w:rFonts w:ascii="Arial Narrow" w:hAnsi="Arial Narrow"/>
            <w:rPrChange w:id="417" w:author="Maciej Flejsierowicz" w:date="2024-10-10T09:36:00Z">
              <w:rPr/>
            </w:rPrChange>
          </w:rPr>
          <w:delText xml:space="preserve"> </w:delText>
        </w:r>
      </w:del>
      <w:ins w:id="418" w:author="Maciej Flejsierowicz" w:date="2023-10-05T11:34:00Z">
        <w:r w:rsidRPr="00BF6650">
          <w:rPr>
            <w:rFonts w:ascii="Arial Narrow" w:hAnsi="Arial Narrow"/>
            <w:b/>
            <w:rPrChange w:id="419" w:author="Maciej Flejsierowicz" w:date="2024-10-10T09:36:00Z">
              <w:rPr>
                <w:rFonts w:ascii="Arial Narrow" w:hAnsi="Arial Narrow"/>
              </w:rPr>
            </w:rPrChange>
          </w:rPr>
          <w:t xml:space="preserve">dla zadania nr 3 – Dostawa </w:t>
        </w:r>
        <w:proofErr w:type="spellStart"/>
        <w:r w:rsidRPr="00BF6650">
          <w:rPr>
            <w:rFonts w:ascii="Arial Narrow" w:hAnsi="Arial Narrow"/>
            <w:b/>
            <w:rPrChange w:id="420" w:author="Maciej Flejsierowicz" w:date="2024-10-10T09:36:00Z">
              <w:rPr>
                <w:rFonts w:ascii="Arial Narrow" w:hAnsi="Arial Narrow"/>
              </w:rPr>
            </w:rPrChange>
          </w:rPr>
          <w:t>pieluchomajtek</w:t>
        </w:r>
        <w:proofErr w:type="spellEnd"/>
        <w:r w:rsidRPr="00BF6650">
          <w:rPr>
            <w:rFonts w:ascii="Arial Narrow" w:hAnsi="Arial Narrow"/>
            <w:rPrChange w:id="421" w:author="Maciej Flejsierowicz" w:date="2024-10-10T09:36:00Z">
              <w:rPr/>
            </w:rPrChange>
          </w:rPr>
          <w:t xml:space="preserve"> </w:t>
        </w:r>
      </w:ins>
      <w:del w:id="422" w:author="Maciej Flejsierowicz" w:date="2024-10-10T09:36:00Z">
        <w:r w:rsidRPr="00BF6650">
          <w:rPr>
            <w:rFonts w:ascii="Arial Narrow" w:hAnsi="Arial Narrow"/>
            <w:rPrChange w:id="423" w:author="Maciej Flejsierowicz" w:date="2024-10-10T09:36:00Z">
              <w:rPr/>
            </w:rPrChange>
          </w:rPr>
          <w:delText>następujących przedmiotowych środków dowodowych</w:delText>
        </w:r>
      </w:del>
      <w:del w:id="424" w:author="Maciej Flejsierowicz" w:date="2023-10-05T12:23:00Z">
        <w:r w:rsidRPr="00BF6650">
          <w:rPr>
            <w:rFonts w:ascii="Arial Narrow" w:hAnsi="Arial Narrow"/>
            <w:rPrChange w:id="425" w:author="Maciej Flejsierowicz" w:date="2024-10-10T09:36:00Z">
              <w:rPr/>
            </w:rPrChange>
          </w:rPr>
          <w:delText xml:space="preserve"> w zakresie</w:delText>
        </w:r>
      </w:del>
      <w:del w:id="426" w:author="Maciej Flejsierowicz" w:date="2024-10-10T09:36:00Z">
        <w:r w:rsidRPr="00BF6650">
          <w:rPr>
            <w:rFonts w:ascii="Arial Narrow" w:hAnsi="Arial Narrow"/>
            <w:rPrChange w:id="427" w:author="Maciej Flejsierowicz" w:date="2024-10-10T09:36:00Z">
              <w:rPr/>
            </w:rPrChange>
          </w:rPr>
          <w:delText xml:space="preserve">: </w:delText>
        </w:r>
      </w:del>
    </w:p>
    <w:p w:rsidR="00000000" w:rsidRDefault="00A65DE5">
      <w:pPr>
        <w:ind w:left="426" w:firstLine="0"/>
        <w:rPr>
          <w:del w:id="428" w:author="Maciej Flejsierowicz" w:date="2023-10-05T12:38:00Z"/>
          <w:rFonts w:ascii="Arial Narrow" w:hAnsi="Arial Narrow"/>
        </w:rPr>
        <w:pPrChange w:id="429" w:author="Maciej Flejsierowicz" w:date="2023-10-05T12:39:00Z">
          <w:pPr>
            <w:ind w:left="426" w:hanging="360"/>
          </w:pPr>
        </w:pPrChange>
      </w:pPr>
      <w:ins w:id="430" w:author="Maciej Flejsierowicz" w:date="2023-10-05T12:36:00Z">
        <w:r>
          <w:rPr>
            <w:rFonts w:ascii="Arial Narrow" w:hAnsi="Arial Narrow"/>
          </w:rPr>
          <w:t>- kart katalogowych lub równoważ</w:t>
        </w:r>
      </w:ins>
      <w:ins w:id="431" w:author="Maciej Flejsierowicz" w:date="2023-10-05T12:37:00Z">
        <w:r>
          <w:rPr>
            <w:rFonts w:ascii="Arial Narrow" w:hAnsi="Arial Narrow"/>
          </w:rPr>
          <w:t xml:space="preserve">nych im przedmiotowych środków dowodowych potwierdzających zgodność oferowanych w zadaniu nr 3 produktów z </w:t>
        </w:r>
      </w:ins>
      <w:ins w:id="432" w:author="Maciej Flejsierowicz" w:date="2023-10-05T12:38:00Z">
        <w:r w:rsidR="00BF6650" w:rsidRPr="00BF6650">
          <w:rPr>
            <w:rFonts w:ascii="Arial Narrow" w:hAnsi="Arial Narrow"/>
            <w:b/>
            <w:u w:val="single"/>
            <w:rPrChange w:id="433" w:author="Maciej Flejsierowicz" w:date="2023-10-05T12:38:00Z">
              <w:rPr>
                <w:rFonts w:ascii="Arial Narrow" w:hAnsi="Arial Narrow"/>
              </w:rPr>
            </w:rPrChange>
          </w:rPr>
          <w:t xml:space="preserve">wszystkimi </w:t>
        </w:r>
      </w:ins>
      <w:ins w:id="434" w:author="Maciej Flejsierowicz" w:date="2023-10-05T12:37:00Z">
        <w:r w:rsidR="00BF6650" w:rsidRPr="00BF6650">
          <w:rPr>
            <w:rFonts w:ascii="Arial Narrow" w:hAnsi="Arial Narrow"/>
            <w:b/>
            <w:u w:val="single"/>
            <w:rPrChange w:id="435" w:author="Maciej Flejsierowicz" w:date="2023-10-05T12:38:00Z">
              <w:rPr>
                <w:rFonts w:ascii="Arial Narrow" w:hAnsi="Arial Narrow"/>
              </w:rPr>
            </w:rPrChange>
          </w:rPr>
          <w:t>wymaganiami</w:t>
        </w:r>
        <w:r>
          <w:rPr>
            <w:rFonts w:ascii="Arial Narrow" w:hAnsi="Arial Narrow"/>
          </w:rPr>
          <w:t xml:space="preserve"> określonymi przez Zamawiają</w:t>
        </w:r>
      </w:ins>
      <w:ins w:id="436" w:author="Maciej Flejsierowicz" w:date="2023-10-05T12:38:00Z">
        <w:r>
          <w:rPr>
            <w:rFonts w:ascii="Arial Narrow" w:hAnsi="Arial Narrow"/>
          </w:rPr>
          <w:t>cego</w:t>
        </w:r>
      </w:ins>
      <w:ins w:id="437" w:author="Maciej Flejsierowicz" w:date="2023-10-05T12:39:00Z">
        <w:r>
          <w:rPr>
            <w:rFonts w:ascii="Arial Narrow" w:hAnsi="Arial Narrow"/>
          </w:rPr>
          <w:t>.</w:t>
        </w:r>
      </w:ins>
    </w:p>
    <w:p w:rsidR="00000000" w:rsidRDefault="00F41CD1">
      <w:pPr>
        <w:pStyle w:val="Akapitzlist"/>
        <w:numPr>
          <w:ilvl w:val="0"/>
          <w:numId w:val="0"/>
        </w:numPr>
        <w:ind w:left="426"/>
        <w:rPr>
          <w:ins w:id="438" w:author="Maciej Flejsierowicz" w:date="2023-10-05T13:49:00Z"/>
          <w:rFonts w:ascii="Arial Narrow" w:hAnsi="Arial Narrow"/>
          <w:color w:val="auto"/>
          <w:kern w:val="1"/>
          <w:sz w:val="24"/>
          <w:szCs w:val="24"/>
        </w:rPr>
        <w:pPrChange w:id="439" w:author="Maciej Flejsierowicz" w:date="2023-10-05T12:39:00Z">
          <w:pPr>
            <w:pStyle w:val="Akapitzlist"/>
            <w:numPr>
              <w:numId w:val="18"/>
            </w:numPr>
            <w:ind w:left="720"/>
          </w:pPr>
        </w:pPrChange>
      </w:pPr>
    </w:p>
    <w:p w:rsidR="00000000" w:rsidRDefault="00C10AAF">
      <w:pPr>
        <w:pStyle w:val="Akapitzlist"/>
        <w:numPr>
          <w:ilvl w:val="0"/>
          <w:numId w:val="0"/>
        </w:numPr>
        <w:ind w:left="426"/>
        <w:rPr>
          <w:del w:id="440" w:author="Maciej Flejsierowicz" w:date="2023-10-05T12:23:00Z"/>
          <w:rFonts w:ascii="Arial Narrow" w:hAnsi="Arial Narrow"/>
        </w:rPr>
        <w:pPrChange w:id="441" w:author="Maciej Flejsierowicz" w:date="2023-10-05T13:51:00Z">
          <w:pPr>
            <w:ind w:left="426" w:hanging="360"/>
          </w:pPr>
        </w:pPrChange>
      </w:pPr>
      <w:ins w:id="442" w:author="Maciej Flejsierowicz" w:date="2023-10-05T13:49:00Z">
        <w:r>
          <w:rPr>
            <w:rFonts w:ascii="Arial Narrow" w:hAnsi="Arial Narrow"/>
            <w:color w:val="auto"/>
            <w:kern w:val="1"/>
            <w:sz w:val="24"/>
            <w:szCs w:val="24"/>
          </w:rPr>
          <w:t xml:space="preserve">- </w:t>
        </w:r>
      </w:ins>
      <w:ins w:id="443" w:author="Maciej Flejsierowicz" w:date="2023-10-05T13:50:00Z">
        <w:r w:rsidR="00BF6650" w:rsidRPr="00BF6650">
          <w:rPr>
            <w:rFonts w:ascii="Arial Narrow" w:eastAsia="Calibri" w:hAnsi="Arial Narrow"/>
            <w:bCs/>
            <w:lang w:eastAsia="pl-PL"/>
            <w:rPrChange w:id="444" w:author="Maciej Flejsierowicz" w:date="2023-10-05T13:50:00Z">
              <w:rPr>
                <w:rFonts w:ascii="Arial Narrow" w:eastAsia="Calibri" w:hAnsi="Arial Narrow"/>
                <w:bCs/>
                <w:u w:val="single"/>
                <w:lang w:eastAsia="pl-PL"/>
              </w:rPr>
            </w:rPrChange>
          </w:rPr>
          <w:t>próbki oferowanego asortymentu w ilości 1 opakowania handlowego</w:t>
        </w:r>
      </w:ins>
      <w:bookmarkStart w:id="445" w:name="_Hlk144819443"/>
      <w:ins w:id="446" w:author="Maciej Flejsierowicz" w:date="2023-10-06T08:51:00Z">
        <w:r w:rsidR="007B2948">
          <w:rPr>
            <w:rFonts w:ascii="Arial Narrow" w:eastAsia="Calibri" w:hAnsi="Arial Narrow"/>
            <w:bCs/>
            <w:lang w:eastAsia="pl-PL"/>
          </w:rPr>
          <w:t xml:space="preserve"> (do każdej pozycji zadania nr 3).</w:t>
        </w:r>
      </w:ins>
      <w:del w:id="447" w:author="Maciej Flejsierowicz" w:date="2023-10-05T13:51:00Z">
        <w:r w:rsidR="00210C0C" w:rsidRPr="00210C0C" w:rsidDel="00C10AAF">
          <w:rPr>
            <w:rFonts w:ascii="Arial Narrow" w:hAnsi="Arial Narrow"/>
            <w:b/>
          </w:rPr>
          <w:delText xml:space="preserve"> </w:delText>
        </w:r>
      </w:del>
      <w:del w:id="448" w:author="Maciej Flejsierowicz" w:date="2023-10-05T12:23:00Z">
        <w:r w:rsidR="00210C0C" w:rsidRPr="00210C0C" w:rsidDel="00BE488D">
          <w:rPr>
            <w:rFonts w:ascii="Arial Narrow" w:hAnsi="Arial Narrow"/>
            <w:b/>
          </w:rPr>
          <w:delText xml:space="preserve">Przełącznik rdzeniowy </w:delText>
        </w:r>
      </w:del>
    </w:p>
    <w:p w:rsidR="00000000" w:rsidRDefault="00210C0C">
      <w:pPr>
        <w:pStyle w:val="Akapitzlist"/>
        <w:numPr>
          <w:ilvl w:val="0"/>
          <w:numId w:val="0"/>
        </w:numPr>
        <w:ind w:left="426"/>
        <w:rPr>
          <w:del w:id="449" w:author="Maciej Flejsierowicz" w:date="2023-10-05T12:23:00Z"/>
          <w:rFonts w:ascii="Arial Narrow" w:hAnsi="Arial Narrow"/>
        </w:rPr>
        <w:pPrChange w:id="450" w:author="Maciej Flejsierowicz" w:date="2023-10-05T13:51:00Z">
          <w:pPr>
            <w:pStyle w:val="Akapitzlist"/>
            <w:numPr>
              <w:numId w:val="0"/>
            </w:numPr>
            <w:ind w:left="0" w:firstLine="0"/>
          </w:pPr>
        </w:pPrChange>
      </w:pPr>
      <w:del w:id="451" w:author="Maciej Flejsierowicz" w:date="2023-10-05T12:23:00Z">
        <w:r w:rsidRPr="00210C0C" w:rsidDel="00BE488D">
          <w:rPr>
            <w:rFonts w:ascii="Arial Narrow" w:hAnsi="Arial Narrow"/>
          </w:rPr>
          <w:delText>- dokument poświadczający, że oferowany sprzęt jest produkowany zgodnie z normą ISO 9001 lub równoważną;</w:delText>
        </w:r>
      </w:del>
    </w:p>
    <w:p w:rsidR="00000000" w:rsidRDefault="00210C0C">
      <w:pPr>
        <w:pStyle w:val="Akapitzlist"/>
        <w:numPr>
          <w:ilvl w:val="0"/>
          <w:numId w:val="0"/>
        </w:numPr>
        <w:ind w:left="426"/>
        <w:rPr>
          <w:del w:id="452" w:author="Maciej Flejsierowicz" w:date="2023-10-05T12:23:00Z"/>
          <w:rFonts w:ascii="Arial Narrow" w:hAnsi="Arial Narrow"/>
        </w:rPr>
        <w:pPrChange w:id="453" w:author="Maciej Flejsierowicz" w:date="2023-10-05T13:51:00Z">
          <w:pPr>
            <w:pStyle w:val="Akapitzlist"/>
            <w:numPr>
              <w:numId w:val="0"/>
            </w:numPr>
            <w:ind w:left="0" w:firstLine="0"/>
          </w:pPr>
        </w:pPrChange>
      </w:pPr>
      <w:del w:id="454" w:author="Maciej Flejsierowicz" w:date="2023-10-05T12:23:00Z">
        <w:r w:rsidRPr="00210C0C" w:rsidDel="00BE488D">
          <w:rPr>
            <w:rFonts w:ascii="Arial Narrow" w:hAnsi="Arial Narrow"/>
          </w:rPr>
          <w:delText>- dokument poświadczający, że oferowany sprzęt jest produkowany zgodnie z normą ISO 14001 lub równoważną;</w:delText>
        </w:r>
      </w:del>
    </w:p>
    <w:p w:rsidR="00000000" w:rsidRDefault="00210C0C">
      <w:pPr>
        <w:pStyle w:val="Akapitzlist"/>
        <w:numPr>
          <w:ilvl w:val="0"/>
          <w:numId w:val="0"/>
        </w:numPr>
        <w:ind w:left="426"/>
        <w:rPr>
          <w:del w:id="455" w:author="Maciej Flejsierowicz" w:date="2023-10-05T12:23:00Z"/>
          <w:rFonts w:ascii="Arial Narrow" w:hAnsi="Arial Narrow"/>
        </w:rPr>
        <w:pPrChange w:id="456" w:author="Maciej Flejsierowicz" w:date="2023-10-05T13:51:00Z">
          <w:pPr>
            <w:pStyle w:val="Akapitzlist"/>
            <w:numPr>
              <w:numId w:val="0"/>
            </w:numPr>
            <w:ind w:left="0" w:firstLine="0"/>
          </w:pPr>
        </w:pPrChange>
      </w:pPr>
      <w:del w:id="457" w:author="Maciej Flejsierowicz" w:date="2023-10-05T12:23:00Z">
        <w:r w:rsidRPr="00210C0C" w:rsidDel="00BE488D">
          <w:rPr>
            <w:rFonts w:ascii="Arial Narrow" w:hAnsi="Arial Narrow"/>
          </w:rPr>
          <w:delText>- deklaracja zgodności CE;</w:delText>
        </w:r>
      </w:del>
    </w:p>
    <w:p w:rsidR="00000000" w:rsidRDefault="00210C0C">
      <w:pPr>
        <w:pStyle w:val="Akapitzlist"/>
        <w:numPr>
          <w:ilvl w:val="0"/>
          <w:numId w:val="0"/>
        </w:numPr>
        <w:ind w:left="426"/>
        <w:rPr>
          <w:del w:id="458" w:author="Maciej Flejsierowicz" w:date="2023-10-05T12:23:00Z"/>
          <w:rFonts w:ascii="Arial Narrow" w:hAnsi="Arial Narrow"/>
        </w:rPr>
        <w:pPrChange w:id="459" w:author="Maciej Flejsierowicz" w:date="2023-10-05T13:51:00Z">
          <w:pPr>
            <w:pStyle w:val="Akapitzlist"/>
            <w:numPr>
              <w:numId w:val="0"/>
            </w:numPr>
            <w:ind w:left="0" w:firstLine="0"/>
          </w:pPr>
        </w:pPrChange>
      </w:pPr>
      <w:del w:id="460" w:author="Maciej Flejsierowicz" w:date="2023-10-05T12:23:00Z">
        <w:r w:rsidRPr="00210C0C" w:rsidDel="00BE488D">
          <w:rPr>
            <w:rFonts w:ascii="Arial Narrow" w:hAnsi="Arial Narrow"/>
          </w:rPr>
          <w:delText>- dokument poświadczający, że oferowany sprzęt jest serwisowany zgodnie z normą ISO 9001 lub równoważną</w:delText>
        </w:r>
      </w:del>
    </w:p>
    <w:p w:rsidR="00000000" w:rsidRDefault="00210C0C">
      <w:pPr>
        <w:pStyle w:val="Akapitzlist"/>
        <w:numPr>
          <w:ilvl w:val="0"/>
          <w:numId w:val="0"/>
        </w:numPr>
        <w:ind w:left="426"/>
        <w:rPr>
          <w:del w:id="461" w:author="Maciej Flejsierowicz" w:date="2023-10-05T12:23:00Z"/>
          <w:rFonts w:ascii="Arial Narrow" w:hAnsi="Arial Narrow"/>
        </w:rPr>
        <w:pPrChange w:id="462" w:author="Maciej Flejsierowicz" w:date="2023-10-05T13:51:00Z">
          <w:pPr>
            <w:pStyle w:val="Akapitzlist"/>
            <w:numPr>
              <w:numId w:val="0"/>
            </w:numPr>
            <w:ind w:left="0" w:firstLine="0"/>
          </w:pPr>
        </w:pPrChange>
      </w:pPr>
      <w:del w:id="463" w:author="Maciej Flejsierowicz" w:date="2023-10-05T12:23:00Z">
        <w:r w:rsidRPr="00210C0C" w:rsidDel="00BE488D">
          <w:rPr>
            <w:rFonts w:ascii="Arial Narrow" w:hAnsi="Arial Narrow"/>
          </w:rPr>
          <w:delText>- dokument potwierdzający, że oferowany sprzęt będzie serwisowany przez autoryzowanego partnera producenta lub przez producenta</w:delText>
        </w:r>
      </w:del>
    </w:p>
    <w:bookmarkEnd w:id="445"/>
    <w:p w:rsidR="00000000" w:rsidRDefault="00DF43B4">
      <w:pPr>
        <w:pStyle w:val="Akapitzlist"/>
        <w:numPr>
          <w:ilvl w:val="0"/>
          <w:numId w:val="0"/>
        </w:numPr>
        <w:ind w:left="426"/>
        <w:rPr>
          <w:del w:id="464" w:author="Maciej Flejsierowicz" w:date="2023-10-05T12:23:00Z"/>
          <w:rFonts w:ascii="Arial Narrow" w:hAnsi="Arial Narrow"/>
          <w:b/>
        </w:rPr>
        <w:pPrChange w:id="465" w:author="Maciej Flejsierowicz" w:date="2023-10-05T13:51:00Z">
          <w:pPr>
            <w:ind w:left="426" w:hanging="360"/>
          </w:pPr>
        </w:pPrChange>
      </w:pPr>
      <w:del w:id="466" w:author="Maciej Flejsierowicz" w:date="2023-10-05T12:23:00Z">
        <w:r w:rsidRPr="00DF43B4" w:rsidDel="00BE488D">
          <w:rPr>
            <w:rFonts w:ascii="Arial Narrow" w:hAnsi="Arial Narrow"/>
            <w:b/>
          </w:rPr>
          <w:delText>Serwer Backup-u</w:delText>
        </w:r>
      </w:del>
    </w:p>
    <w:p w:rsidR="00000000" w:rsidRDefault="00DF43B4">
      <w:pPr>
        <w:pStyle w:val="Akapitzlist"/>
        <w:numPr>
          <w:ilvl w:val="0"/>
          <w:numId w:val="0"/>
        </w:numPr>
        <w:ind w:left="426"/>
        <w:rPr>
          <w:del w:id="467" w:author="Maciej Flejsierowicz" w:date="2023-10-05T12:23:00Z"/>
          <w:rFonts w:ascii="Arial Narrow" w:hAnsi="Arial Narrow"/>
        </w:rPr>
        <w:pPrChange w:id="468" w:author="Maciej Flejsierowicz" w:date="2023-10-05T13:51:00Z">
          <w:pPr>
            <w:spacing w:after="240" w:line="240" w:lineRule="auto"/>
            <w:ind w:left="425"/>
          </w:pPr>
        </w:pPrChange>
      </w:pPr>
      <w:del w:id="469" w:author="Maciej Flejsierowicz" w:date="2023-10-05T12:23:00Z">
        <w:r w:rsidDel="00BE488D">
          <w:rPr>
            <w:rFonts w:ascii="Arial Narrow" w:hAnsi="Arial Narrow"/>
          </w:rPr>
          <w:lastRenderedPageBreak/>
          <w:delText>- dokument poświadczający, że oferowany sprzęt jest produkowany zgodnie z normą ISO-9001:2015,</w:delText>
        </w:r>
      </w:del>
    </w:p>
    <w:p w:rsidR="00000000" w:rsidRDefault="00DF43B4">
      <w:pPr>
        <w:pStyle w:val="Akapitzlist"/>
        <w:numPr>
          <w:ilvl w:val="0"/>
          <w:numId w:val="0"/>
        </w:numPr>
        <w:ind w:left="426"/>
        <w:rPr>
          <w:del w:id="470" w:author="Maciej Flejsierowicz" w:date="2023-10-05T12:23:00Z"/>
          <w:rFonts w:ascii="Arial Narrow" w:hAnsi="Arial Narrow"/>
        </w:rPr>
        <w:pPrChange w:id="471" w:author="Maciej Flejsierowicz" w:date="2023-10-05T13:51:00Z">
          <w:pPr>
            <w:spacing w:after="240" w:line="240" w:lineRule="auto"/>
            <w:ind w:left="425"/>
          </w:pPr>
        </w:pPrChange>
      </w:pPr>
      <w:del w:id="472" w:author="Maciej Flejsierowicz" w:date="2023-10-05T12:23:00Z">
        <w:r w:rsidDel="00BE488D">
          <w:rPr>
            <w:rFonts w:ascii="Arial Narrow" w:hAnsi="Arial Narrow"/>
          </w:rPr>
          <w:delText>- dokument poświadczający, że oferowany sprzęt jest produkowany zgodnie z normą ISO-50001,</w:delText>
        </w:r>
      </w:del>
    </w:p>
    <w:p w:rsidR="00000000" w:rsidRDefault="00DF43B4">
      <w:pPr>
        <w:pStyle w:val="Akapitzlist"/>
        <w:numPr>
          <w:ilvl w:val="0"/>
          <w:numId w:val="0"/>
        </w:numPr>
        <w:ind w:left="426"/>
        <w:rPr>
          <w:del w:id="473" w:author="Maciej Flejsierowicz" w:date="2023-10-05T12:23:00Z"/>
          <w:rFonts w:ascii="Arial Narrow" w:hAnsi="Arial Narrow"/>
        </w:rPr>
        <w:pPrChange w:id="474" w:author="Maciej Flejsierowicz" w:date="2023-10-05T13:51:00Z">
          <w:pPr>
            <w:spacing w:after="240" w:line="240" w:lineRule="auto"/>
            <w:ind w:left="425"/>
          </w:pPr>
        </w:pPrChange>
      </w:pPr>
      <w:del w:id="475" w:author="Maciej Flejsierowicz" w:date="2023-10-05T12:23:00Z">
        <w:r w:rsidDel="00BE488D">
          <w:rPr>
            <w:rFonts w:ascii="Arial Narrow" w:hAnsi="Arial Narrow"/>
          </w:rPr>
          <w:delText>- dokument poświadczający, że oferowany sprzęt jest produkowany zgodnie z normą ISO-14001,</w:delText>
        </w:r>
        <w:r w:rsidDel="00BE488D">
          <w:rPr>
            <w:rFonts w:ascii="Arial Narrow" w:hAnsi="Arial Narrow"/>
          </w:rPr>
          <w:tab/>
        </w:r>
      </w:del>
    </w:p>
    <w:p w:rsidR="00000000" w:rsidRDefault="00DF43B4">
      <w:pPr>
        <w:pStyle w:val="Akapitzlist"/>
        <w:numPr>
          <w:ilvl w:val="0"/>
          <w:numId w:val="0"/>
        </w:numPr>
        <w:ind w:left="426"/>
        <w:rPr>
          <w:del w:id="476" w:author="Maciej Flejsierowicz" w:date="2023-10-05T12:23:00Z"/>
          <w:rFonts w:ascii="Arial Narrow" w:hAnsi="Arial Narrow"/>
        </w:rPr>
        <w:pPrChange w:id="477" w:author="Maciej Flejsierowicz" w:date="2023-10-05T13:51:00Z">
          <w:pPr>
            <w:spacing w:after="240" w:line="240" w:lineRule="auto"/>
            <w:ind w:left="425"/>
          </w:pPr>
        </w:pPrChange>
      </w:pPr>
      <w:del w:id="478" w:author="Maciej Flejsierowicz" w:date="2023-10-05T12:23:00Z">
        <w:r w:rsidDel="00BE488D">
          <w:rPr>
            <w:rFonts w:ascii="Arial Narrow" w:hAnsi="Arial Narrow"/>
          </w:rPr>
          <w:delText>- deklaracja zgodności CE;</w:delText>
        </w:r>
      </w:del>
    </w:p>
    <w:p w:rsidR="00000000" w:rsidRDefault="0006431B">
      <w:pPr>
        <w:pStyle w:val="Akapitzlist"/>
        <w:numPr>
          <w:ilvl w:val="0"/>
          <w:numId w:val="0"/>
        </w:numPr>
        <w:ind w:left="426"/>
        <w:rPr>
          <w:del w:id="479" w:author="Maciej Flejsierowicz" w:date="2023-10-05T12:23:00Z"/>
          <w:rFonts w:ascii="Arial Narrow" w:hAnsi="Arial Narrow"/>
        </w:rPr>
        <w:pPrChange w:id="480" w:author="Maciej Flejsierowicz" w:date="2023-10-05T13:51:00Z">
          <w:pPr>
            <w:pStyle w:val="Akapitzlist"/>
            <w:numPr>
              <w:numId w:val="0"/>
            </w:numPr>
            <w:spacing w:line="240" w:lineRule="auto"/>
            <w:ind w:left="0" w:firstLine="0"/>
          </w:pPr>
        </w:pPrChange>
      </w:pPr>
      <w:del w:id="481" w:author="Maciej Flejsierowicz" w:date="2023-10-05T12:23:00Z">
        <w:r w:rsidRPr="00210C0C" w:rsidDel="00BE488D">
          <w:rPr>
            <w:rFonts w:ascii="Arial Narrow" w:hAnsi="Arial Narrow"/>
          </w:rPr>
          <w:delText>-</w:delText>
        </w:r>
        <w:r w:rsidR="00457AB0" w:rsidDel="00BE488D">
          <w:rPr>
            <w:rFonts w:ascii="Arial Narrow" w:hAnsi="Arial Narrow"/>
          </w:rPr>
          <w:delText xml:space="preserve"> </w:delText>
        </w:r>
        <w:r w:rsidRPr="00210C0C" w:rsidDel="00BE488D">
          <w:rPr>
            <w:rFonts w:ascii="Arial Narrow" w:hAnsi="Arial Narrow"/>
          </w:rPr>
          <w:delText xml:space="preserve"> dokument poświadczający, że oferowany sprzęt jest serwisowany zgodnie z normą ISO 900</w:delText>
        </w:r>
        <w:r w:rsidDel="00BE488D">
          <w:rPr>
            <w:rFonts w:ascii="Arial Narrow" w:hAnsi="Arial Narrow"/>
          </w:rPr>
          <w:delText>1:2015 oraz ISO-27001</w:delText>
        </w:r>
        <w:r w:rsidRPr="00210C0C" w:rsidDel="00BE488D">
          <w:rPr>
            <w:rFonts w:ascii="Arial Narrow" w:hAnsi="Arial Narrow"/>
          </w:rPr>
          <w:delText xml:space="preserve"> lub równoważną</w:delText>
        </w:r>
      </w:del>
    </w:p>
    <w:p w:rsidR="00000000" w:rsidRDefault="0006431B">
      <w:pPr>
        <w:pStyle w:val="Akapitzlist"/>
        <w:numPr>
          <w:ilvl w:val="0"/>
          <w:numId w:val="0"/>
        </w:numPr>
        <w:ind w:left="426"/>
        <w:rPr>
          <w:del w:id="482" w:author="Maciej Flejsierowicz" w:date="2023-10-05T12:23:00Z"/>
          <w:rFonts w:ascii="Arial Narrow" w:hAnsi="Arial Narrow"/>
        </w:rPr>
        <w:pPrChange w:id="483" w:author="Maciej Flejsierowicz" w:date="2023-10-05T13:51:00Z">
          <w:pPr>
            <w:spacing w:after="240" w:line="240" w:lineRule="auto"/>
            <w:ind w:left="0" w:firstLine="0"/>
          </w:pPr>
        </w:pPrChange>
      </w:pPr>
      <w:del w:id="484" w:author="Maciej Flejsierowicz" w:date="2023-10-05T12:23:00Z">
        <w:r w:rsidRPr="00210C0C" w:rsidDel="00BE488D">
          <w:rPr>
            <w:rFonts w:ascii="Arial Narrow" w:hAnsi="Arial Narrow"/>
          </w:rPr>
          <w:delText>- dokument potwierdzający, że oferowany sprzęt będzie serwisowany przez autoryzowanego partnera producenta lub przez producenta</w:delText>
        </w:r>
      </w:del>
    </w:p>
    <w:p w:rsidR="00000000" w:rsidRDefault="0006431B">
      <w:pPr>
        <w:pStyle w:val="Akapitzlist"/>
        <w:numPr>
          <w:ilvl w:val="0"/>
          <w:numId w:val="0"/>
        </w:numPr>
        <w:ind w:left="426"/>
        <w:rPr>
          <w:rFonts w:ascii="Arial Narrow" w:hAnsi="Arial Narrow"/>
        </w:rPr>
        <w:pPrChange w:id="485" w:author="Maciej Flejsierowicz" w:date="2023-10-05T13:51:00Z">
          <w:pPr>
            <w:spacing w:after="240" w:line="240" w:lineRule="auto"/>
            <w:ind w:left="0" w:firstLine="0"/>
          </w:pPr>
        </w:pPrChange>
      </w:pPr>
      <w:del w:id="486" w:author="Maciej Flejsierowicz" w:date="2023-10-05T12:23:00Z">
        <w:r w:rsidDel="00BE488D">
          <w:rPr>
            <w:rFonts w:ascii="Arial Narrow" w:hAnsi="Arial Narrow"/>
          </w:rPr>
          <w:delText>-</w:delText>
        </w:r>
        <w:r w:rsidR="00457AB0" w:rsidDel="00BE488D">
          <w:rPr>
            <w:rFonts w:ascii="Arial Narrow" w:hAnsi="Arial Narrow"/>
          </w:rPr>
          <w:delText xml:space="preserve"> dokument potwierdzający (wydruk ze strony internetowej </w:delText>
        </w:r>
        <w:r w:rsidR="00BF6650" w:rsidDel="00BE488D">
          <w:fldChar w:fldCharType="begin"/>
        </w:r>
        <w:r w:rsidR="00147AA5" w:rsidDel="00BE488D">
          <w:delInstrText>HYPERLINK "http://www.epeat.net"</w:delInstrText>
        </w:r>
        <w:r w:rsidR="00BF6650" w:rsidDel="00BE488D">
          <w:fldChar w:fldCharType="separate"/>
        </w:r>
        <w:r w:rsidR="00457AB0" w:rsidRPr="00B23EC7" w:rsidDel="00BE488D">
          <w:rPr>
            <w:rStyle w:val="Hipercze"/>
            <w:rFonts w:ascii="Arial Narrow" w:hAnsi="Arial Narrow"/>
          </w:rPr>
          <w:delText>www.epeat.net</w:delText>
        </w:r>
        <w:r w:rsidR="00BF6650" w:rsidDel="00BE488D">
          <w:fldChar w:fldCharType="end"/>
        </w:r>
        <w:r w:rsidR="00457AB0" w:rsidDel="00BE488D">
          <w:rPr>
            <w:rFonts w:ascii="Arial Narrow" w:hAnsi="Arial Narrow"/>
          </w:rPr>
          <w:delText>) spełnienie normy co najmniej Epeat Bronze</w:delText>
        </w:r>
        <w:r w:rsidR="00DF43B4" w:rsidDel="00BE488D">
          <w:rPr>
            <w:rFonts w:ascii="Arial Narrow" w:hAnsi="Arial Narrow"/>
          </w:rPr>
          <w:delText xml:space="preserve"> </w:delText>
        </w:r>
      </w:del>
    </w:p>
    <w:p w:rsidR="00210C0C" w:rsidRPr="00210C0C" w:rsidRDefault="00210C0C" w:rsidP="007C6CC7">
      <w:pPr>
        <w:pStyle w:val="Akapitzlist"/>
        <w:numPr>
          <w:ilvl w:val="0"/>
          <w:numId w:val="18"/>
        </w:numPr>
        <w:ind w:left="426"/>
        <w:rPr>
          <w:rFonts w:ascii="Arial Narrow" w:hAnsi="Arial Narrow"/>
        </w:rPr>
      </w:pPr>
      <w:r w:rsidRPr="00210C0C">
        <w:rPr>
          <w:rFonts w:ascii="Arial Narrow" w:hAnsi="Arial Narrow"/>
          <w:b/>
        </w:rPr>
        <w:t>Zamawiający nie przewiduje wezwania Wykonawcy do złożenia lub uzupełnienia ww. przedmiotowych środków dowodowych, jeżeli Wykonawca nie złoży przedmiotowych środków dowodowych lub złożone przedmiotowe środki dowodowe będą niekompletne.</w:t>
      </w:r>
    </w:p>
    <w:p w:rsidR="00210C0C" w:rsidRPr="00210C0C" w:rsidRDefault="00210C0C" w:rsidP="00210C0C">
      <w:pPr>
        <w:pStyle w:val="Akapitzlist"/>
        <w:numPr>
          <w:ilvl w:val="0"/>
          <w:numId w:val="0"/>
        </w:numPr>
        <w:ind w:left="426"/>
        <w:rPr>
          <w:rFonts w:ascii="Arial Narrow" w:hAnsi="Arial Narrow"/>
        </w:rPr>
      </w:pPr>
    </w:p>
    <w:p w:rsidR="006E3015" w:rsidRPr="00D224A0" w:rsidRDefault="00D224A0" w:rsidP="004A7497">
      <w:pPr>
        <w:pStyle w:val="Akapitzlist"/>
        <w:numPr>
          <w:ilvl w:val="0"/>
          <w:numId w:val="10"/>
        </w:numPr>
        <w:pBdr>
          <w:top w:val="single" w:sz="4" w:space="1" w:color="auto"/>
          <w:left w:val="single" w:sz="4" w:space="0" w:color="auto"/>
          <w:bottom w:val="single" w:sz="4" w:space="1" w:color="auto"/>
          <w:right w:val="single" w:sz="4" w:space="4" w:color="auto"/>
        </w:pBdr>
        <w:shd w:val="clear" w:color="auto" w:fill="D9D9D9" w:themeFill="background1" w:themeFillShade="D9"/>
        <w:spacing w:after="120"/>
        <w:rPr>
          <w:rFonts w:ascii="Arial Narrow" w:hAnsi="Arial Narrow"/>
          <w:b/>
          <w:bCs/>
        </w:rPr>
      </w:pPr>
      <w:r w:rsidRPr="00D224A0">
        <w:rPr>
          <w:rFonts w:ascii="Arial Narrow" w:hAnsi="Arial Narrow"/>
          <w:b/>
          <w:bCs/>
        </w:rPr>
        <w:t>WYMAGANIA DOTYCZACE WADIUM</w:t>
      </w:r>
      <w:ins w:id="487" w:author="Maciej Flejsierowicz" w:date="2023-09-06T14:01:00Z">
        <w:r w:rsidR="0014205F">
          <w:rPr>
            <w:rFonts w:ascii="Arial Narrow" w:hAnsi="Arial Narrow"/>
            <w:b/>
            <w:bCs/>
          </w:rPr>
          <w:t xml:space="preserve"> I ZABEZPIECZENIA </w:t>
        </w:r>
      </w:ins>
      <w:ins w:id="488" w:author="Maciej Flejsierowicz" w:date="2023-09-06T14:02:00Z">
        <w:r w:rsidR="0014205F">
          <w:rPr>
            <w:rFonts w:ascii="Arial Narrow" w:hAnsi="Arial Narrow"/>
            <w:b/>
            <w:bCs/>
          </w:rPr>
          <w:t>NALEŻYTEGO WYKONANIA UMOWY</w:t>
        </w:r>
      </w:ins>
    </w:p>
    <w:p w:rsidR="006E3015" w:rsidRDefault="00295B4B" w:rsidP="004A7497">
      <w:pPr>
        <w:numPr>
          <w:ilvl w:val="1"/>
          <w:numId w:val="10"/>
        </w:numPr>
        <w:ind w:left="426"/>
        <w:rPr>
          <w:ins w:id="489" w:author="Maciej Flejsierowicz" w:date="2023-09-06T14:02:00Z"/>
          <w:rFonts w:ascii="Arial Narrow" w:hAnsi="Arial Narrow"/>
          <w:sz w:val="22"/>
          <w:szCs w:val="22"/>
        </w:rPr>
      </w:pPr>
      <w:r w:rsidRPr="00295B4B">
        <w:rPr>
          <w:rFonts w:ascii="Arial Narrow" w:hAnsi="Arial Narrow"/>
          <w:color w:val="000000"/>
          <w:kern w:val="0"/>
          <w:sz w:val="22"/>
          <w:szCs w:val="22"/>
        </w:rPr>
        <w:t>Zamawiający nie wymaga</w:t>
      </w:r>
      <w:r>
        <w:rPr>
          <w:rFonts w:ascii="Arial Narrow" w:hAnsi="Arial Narrow"/>
          <w:sz w:val="22"/>
          <w:szCs w:val="22"/>
        </w:rPr>
        <w:t xml:space="preserve"> wniesienia wadium.</w:t>
      </w:r>
    </w:p>
    <w:p w:rsidR="0014205F" w:rsidRDefault="0014205F" w:rsidP="004A7497">
      <w:pPr>
        <w:numPr>
          <w:ilvl w:val="1"/>
          <w:numId w:val="10"/>
        </w:numPr>
        <w:ind w:left="426"/>
        <w:rPr>
          <w:ins w:id="490" w:author="Maciej Flejsierowicz" w:date="2023-09-06T14:02:00Z"/>
          <w:rFonts w:ascii="Arial Narrow" w:hAnsi="Arial Narrow"/>
          <w:sz w:val="22"/>
          <w:szCs w:val="22"/>
        </w:rPr>
      </w:pPr>
      <w:ins w:id="491" w:author="Maciej Flejsierowicz" w:date="2023-09-06T14:02:00Z">
        <w:r>
          <w:rPr>
            <w:rFonts w:ascii="Arial Narrow" w:hAnsi="Arial Narrow"/>
            <w:sz w:val="22"/>
            <w:szCs w:val="22"/>
          </w:rPr>
          <w:t>Zamawiający nie wymaga zabezpieczenia należytego wykonania umowy.</w:t>
        </w:r>
      </w:ins>
    </w:p>
    <w:p w:rsidR="00000000" w:rsidRDefault="00F41CD1">
      <w:pPr>
        <w:ind w:left="862" w:firstLine="0"/>
        <w:rPr>
          <w:del w:id="492" w:author="Maciej Flejsierowicz" w:date="2024-10-10T09:39:00Z"/>
          <w:rFonts w:ascii="Arial Narrow" w:hAnsi="Arial Narrow"/>
          <w:sz w:val="22"/>
          <w:szCs w:val="22"/>
        </w:rPr>
        <w:pPrChange w:id="493" w:author="Maciej Flejsierowicz" w:date="2023-09-06T14:02:00Z">
          <w:pPr>
            <w:numPr>
              <w:ilvl w:val="1"/>
              <w:numId w:val="10"/>
            </w:numPr>
            <w:ind w:left="426" w:hanging="360"/>
          </w:pPr>
        </w:pPrChange>
      </w:pPr>
    </w:p>
    <w:tbl>
      <w:tblPr>
        <w:tblStyle w:val="Tabela-Siatka"/>
        <w:tblpPr w:leftFromText="141" w:rightFromText="141" w:vertAnchor="text" w:horzAnchor="margin" w:tblpX="183" w:tblpY="146"/>
        <w:tblW w:w="8896" w:type="dxa"/>
        <w:tblLook w:val="04A0"/>
      </w:tblPr>
      <w:tblGrid>
        <w:gridCol w:w="8896"/>
      </w:tblGrid>
      <w:tr w:rsidR="00D224A0" w:rsidTr="006E72E0">
        <w:trPr>
          <w:trHeight w:val="280"/>
        </w:trPr>
        <w:tc>
          <w:tcPr>
            <w:tcW w:w="8896" w:type="dxa"/>
            <w:shd w:val="clear" w:color="auto" w:fill="D9D9D9" w:themeFill="background1" w:themeFillShade="D9"/>
          </w:tcPr>
          <w:p w:rsidR="00D224A0" w:rsidRPr="00D224A0" w:rsidRDefault="00D224A0" w:rsidP="004A7497">
            <w:pPr>
              <w:pStyle w:val="Akapitzlist"/>
              <w:numPr>
                <w:ilvl w:val="0"/>
                <w:numId w:val="10"/>
              </w:numPr>
              <w:spacing w:before="0"/>
              <w:ind w:left="709" w:right="-109" w:hanging="709"/>
              <w:jc w:val="left"/>
              <w:rPr>
                <w:rFonts w:ascii="Arial Narrow" w:hAnsi="Arial Narrow"/>
                <w:b/>
                <w:bCs/>
                <w:color w:val="auto"/>
                <w:kern w:val="1"/>
              </w:rPr>
            </w:pPr>
            <w:r w:rsidRPr="00D224A0">
              <w:rPr>
                <w:rFonts w:ascii="Arial Narrow" w:hAnsi="Arial Narrow"/>
                <w:b/>
                <w:bCs/>
                <w:color w:val="auto"/>
                <w:kern w:val="1"/>
              </w:rPr>
              <w:t>SPOS</w:t>
            </w:r>
            <w:r w:rsidR="006E72E0">
              <w:rPr>
                <w:rFonts w:ascii="Arial Narrow" w:hAnsi="Arial Narrow"/>
                <w:b/>
                <w:bCs/>
                <w:color w:val="auto"/>
                <w:kern w:val="1"/>
              </w:rPr>
              <w:t>Ó</w:t>
            </w:r>
            <w:r w:rsidRPr="00D224A0">
              <w:rPr>
                <w:rFonts w:ascii="Arial Narrow" w:hAnsi="Arial Narrow"/>
                <w:b/>
                <w:bCs/>
                <w:color w:val="auto"/>
                <w:kern w:val="1"/>
              </w:rPr>
              <w:t>B OBLICZENIA CENY</w:t>
            </w:r>
          </w:p>
        </w:tc>
      </w:tr>
    </w:tbl>
    <w:p w:rsidR="00DE6059" w:rsidRPr="00303B98"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Należy podać cenę jednostkową zgodnie z załącznikiem nr 2 do SWZ</w:t>
      </w:r>
    </w:p>
    <w:p w:rsidR="00303B98" w:rsidRPr="00303B98" w:rsidRDefault="00DE6059" w:rsidP="007C6CC7">
      <w:pPr>
        <w:pStyle w:val="Akapitzlist"/>
        <w:numPr>
          <w:ilvl w:val="2"/>
          <w:numId w:val="22"/>
        </w:numPr>
        <w:ind w:left="709" w:hanging="383"/>
        <w:rPr>
          <w:rFonts w:ascii="Arial Narrow" w:hAnsi="Arial Narrow"/>
          <w:color w:val="auto"/>
        </w:rPr>
      </w:pPr>
      <w:r w:rsidRPr="00303B98">
        <w:rPr>
          <w:rFonts w:ascii="Arial Narrow" w:hAnsi="Arial Narrow"/>
          <w:color w:val="auto"/>
        </w:rPr>
        <w:t xml:space="preserve">podana cena musi zawierać wszystkie składowe związane z </w:t>
      </w:r>
      <w:r w:rsidR="0045241B">
        <w:rPr>
          <w:rFonts w:ascii="Arial Narrow" w:hAnsi="Arial Narrow"/>
          <w:color w:val="auto"/>
        </w:rPr>
        <w:t>realizacją przedmiotu zamówienia</w:t>
      </w:r>
      <w:r w:rsidR="00303B98" w:rsidRPr="00303B98">
        <w:rPr>
          <w:rFonts w:ascii="Arial Narrow" w:hAnsi="Arial Narrow"/>
          <w:color w:val="auto"/>
        </w:rPr>
        <w:t>,</w:t>
      </w:r>
    </w:p>
    <w:p w:rsidR="00303B98" w:rsidRPr="00303B98" w:rsidRDefault="00DE6059" w:rsidP="007C6CC7">
      <w:pPr>
        <w:pStyle w:val="Akapitzlist"/>
        <w:numPr>
          <w:ilvl w:val="2"/>
          <w:numId w:val="22"/>
        </w:numPr>
        <w:ind w:left="709" w:hanging="383"/>
        <w:rPr>
          <w:rFonts w:ascii="Arial Narrow" w:hAnsi="Arial Narrow"/>
          <w:color w:val="auto"/>
        </w:rPr>
      </w:pPr>
      <w:r w:rsidRPr="00303B98">
        <w:rPr>
          <w:rFonts w:ascii="Arial Narrow" w:hAnsi="Arial Narrow"/>
          <w:color w:val="auto"/>
        </w:rPr>
        <w:t xml:space="preserve">cena netto ma zawierać: </w:t>
      </w:r>
      <w:ins w:id="494" w:author="Maciej Flejsierowicz" w:date="2023-10-05T12:42:00Z">
        <w:r w:rsidR="00A65DE5" w:rsidRPr="00303B98">
          <w:rPr>
            <w:rFonts w:ascii="Arial Narrow" w:hAnsi="Arial Narrow"/>
            <w:color w:val="auto"/>
          </w:rPr>
          <w:t>koszty transportu,</w:t>
        </w:r>
      </w:ins>
      <w:ins w:id="495" w:author="Maciej Flejsierowicz" w:date="2023-10-06T08:52:00Z">
        <w:r w:rsidR="007B2948">
          <w:rPr>
            <w:rFonts w:ascii="Arial Narrow" w:hAnsi="Arial Narrow"/>
            <w:color w:val="auto"/>
          </w:rPr>
          <w:t xml:space="preserve"> wniesienia, </w:t>
        </w:r>
      </w:ins>
      <w:ins w:id="496" w:author="Maciej Flejsierowicz" w:date="2023-10-05T12:42:00Z">
        <w:r w:rsidR="00A65DE5" w:rsidRPr="00303B98">
          <w:rPr>
            <w:rFonts w:ascii="Arial Narrow" w:hAnsi="Arial Narrow"/>
            <w:color w:val="auto"/>
          </w:rPr>
          <w:t>koszty ubezpieczenia, koszty opakowania, oraz wszelkie inne składowe</w:t>
        </w:r>
        <w:r w:rsidR="00A65DE5" w:rsidRPr="00303B98" w:rsidDel="00A65DE5">
          <w:rPr>
            <w:rFonts w:ascii="Arial Narrow" w:hAnsi="Arial Narrow"/>
            <w:color w:val="auto"/>
          </w:rPr>
          <w:t xml:space="preserve"> </w:t>
        </w:r>
      </w:ins>
      <w:del w:id="497" w:author="Maciej Flejsierowicz" w:date="2023-10-05T12:42:00Z">
        <w:r w:rsidRPr="00303B98" w:rsidDel="00A65DE5">
          <w:rPr>
            <w:rFonts w:ascii="Arial Narrow" w:hAnsi="Arial Narrow"/>
            <w:color w:val="auto"/>
          </w:rPr>
          <w:delText>wszelkie sk</w:delText>
        </w:r>
        <w:r w:rsidR="00303B98" w:rsidRPr="00303B98" w:rsidDel="00A65DE5">
          <w:rPr>
            <w:rFonts w:ascii="Arial Narrow" w:hAnsi="Arial Narrow"/>
            <w:color w:val="auto"/>
          </w:rPr>
          <w:delText xml:space="preserve">ładowe </w:delText>
        </w:r>
      </w:del>
      <w:r w:rsidR="00303B98" w:rsidRPr="00303B98">
        <w:rPr>
          <w:rFonts w:ascii="Arial Narrow" w:hAnsi="Arial Narrow"/>
          <w:color w:val="auto"/>
        </w:rPr>
        <w:t>za wyjątkiem podatku VAT,</w:t>
      </w:r>
    </w:p>
    <w:p w:rsidR="00303B98" w:rsidRPr="00303B98" w:rsidRDefault="00DE6059" w:rsidP="007C6CC7">
      <w:pPr>
        <w:pStyle w:val="Akapitzlist"/>
        <w:numPr>
          <w:ilvl w:val="2"/>
          <w:numId w:val="22"/>
        </w:numPr>
        <w:ind w:left="709" w:hanging="383"/>
        <w:rPr>
          <w:rFonts w:ascii="Arial Narrow" w:hAnsi="Arial Narrow"/>
          <w:color w:val="auto"/>
        </w:rPr>
      </w:pPr>
      <w:r w:rsidRPr="00303B98">
        <w:rPr>
          <w:rFonts w:ascii="Arial Narrow" w:hAnsi="Arial Narrow"/>
          <w:color w:val="auto"/>
        </w:rPr>
        <w:t>stawka podatku VAT musi być wy</w:t>
      </w:r>
      <w:r w:rsidR="00303B98" w:rsidRPr="00303B98">
        <w:rPr>
          <w:rFonts w:ascii="Arial Narrow" w:hAnsi="Arial Narrow"/>
          <w:color w:val="auto"/>
        </w:rPr>
        <w:t>szczególniona w osobnej rubryce,</w:t>
      </w:r>
    </w:p>
    <w:p w:rsidR="00DE6059" w:rsidRPr="00303B98" w:rsidRDefault="00DE6059" w:rsidP="007C6CC7">
      <w:pPr>
        <w:pStyle w:val="Akapitzlist"/>
        <w:numPr>
          <w:ilvl w:val="2"/>
          <w:numId w:val="22"/>
        </w:numPr>
        <w:ind w:left="709" w:hanging="383"/>
        <w:rPr>
          <w:rFonts w:ascii="Arial Narrow" w:hAnsi="Arial Narrow"/>
          <w:color w:val="auto"/>
        </w:rPr>
      </w:pPr>
      <w:r w:rsidRPr="00303B98">
        <w:rPr>
          <w:rFonts w:ascii="Arial Narrow" w:hAnsi="Arial Narrow"/>
          <w:color w:val="auto"/>
        </w:rPr>
        <w:t>podana w ofercie cena ma być ceną ostateczną po uwzględnieniu wszystkich rabatów.</w:t>
      </w:r>
    </w:p>
    <w:p w:rsidR="00303B98" w:rsidRPr="00303B98"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Wykonawca określi cenę oferty brutto w oparciu o załącznik nr 1 do SWZ oraz zapisy niniejszej SWZ, za realizację całego przedmiotu zamówienia, podając ją w zapisie liczbowym i słownie z dokładnością do dwóch miejsc po przecinku z wyodrębnieniem podatk</w:t>
      </w:r>
      <w:r w:rsidR="00303B98" w:rsidRPr="00303B98">
        <w:rPr>
          <w:rFonts w:ascii="Arial Narrow" w:hAnsi="Arial Narrow"/>
          <w:color w:val="auto"/>
        </w:rPr>
        <w:t>u VAT, jeżeli występuje.</w:t>
      </w:r>
    </w:p>
    <w:p w:rsidR="00303B98" w:rsidRPr="00303B98"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Zaproponowana przez Wykonawców cena powinna uwzględniać wszelkie koszty związane z prawidłowym wykonaniem przedmiotu umowy.</w:t>
      </w:r>
    </w:p>
    <w:p w:rsidR="00303B98" w:rsidRPr="00303B98"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 xml:space="preserve">Rozliczenia między Zamawiającym a Wykonawcą dokonywane będą w walucie polskiej w złotych (PLN). </w:t>
      </w:r>
    </w:p>
    <w:p w:rsidR="00303B98" w:rsidRPr="00303B98"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lastRenderedPageBreak/>
        <w:t>W celu oceny oferty, której wybór prowadziłby do powstania obowiązku podatkowego Zamawiającego zgodnie z przepisami o podatku od towarów i usług w zakresie dotyczącym wewnątrzwspólnotowego nabycia towarów, Zamawiający doliczy do ceny przedstawionej w ofercie podatek od towarów i usług, który miałby obowiązek wpłacić zgodnie z obowiązującymi przepisami;</w:t>
      </w:r>
    </w:p>
    <w:p w:rsidR="00303B98" w:rsidRPr="00303B98" w:rsidRDefault="00303B98"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 xml:space="preserve">Zmiana podatku VAT następuje z mocy prawa. Zmiana stawki podatku VAT nie powoduje zmiany ceny </w:t>
      </w:r>
      <w:r w:rsidR="006E72E0">
        <w:rPr>
          <w:rFonts w:ascii="Arial Narrow" w:hAnsi="Arial Narrow"/>
          <w:color w:val="auto"/>
        </w:rPr>
        <w:t>netto</w:t>
      </w:r>
      <w:r w:rsidRPr="00303B98">
        <w:rPr>
          <w:rFonts w:ascii="Arial Narrow" w:hAnsi="Arial Narrow"/>
          <w:color w:val="auto"/>
        </w:rPr>
        <w:t xml:space="preserve">. Zmianie ulega cena </w:t>
      </w:r>
      <w:r w:rsidR="006E72E0">
        <w:rPr>
          <w:rFonts w:ascii="Arial Narrow" w:hAnsi="Arial Narrow"/>
          <w:color w:val="auto"/>
        </w:rPr>
        <w:t>brutto</w:t>
      </w:r>
      <w:r w:rsidRPr="00303B98">
        <w:rPr>
          <w:rFonts w:ascii="Arial Narrow" w:hAnsi="Arial Narrow"/>
          <w:color w:val="auto"/>
        </w:rPr>
        <w:t>.</w:t>
      </w:r>
    </w:p>
    <w:p w:rsidR="00303B98" w:rsidRPr="00303B98" w:rsidRDefault="00303B98"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Prawidłowe ustalenie stawki i kwoty podatku VAT należy do</w:t>
      </w:r>
      <w:r w:rsidR="004E40A2">
        <w:rPr>
          <w:rFonts w:ascii="Arial Narrow" w:hAnsi="Arial Narrow"/>
          <w:color w:val="auto"/>
        </w:rPr>
        <w:t xml:space="preserve"> obowiązków Wykonawcy zgodnie z </w:t>
      </w:r>
      <w:r w:rsidRPr="00303B98">
        <w:rPr>
          <w:rFonts w:ascii="Arial Narrow" w:hAnsi="Arial Narrow"/>
          <w:color w:val="auto"/>
        </w:rPr>
        <w:t>przepisami ustawy z dnia 11 marca 2004 r. o podatku od towarów i usług</w:t>
      </w:r>
      <w:r w:rsidR="004E40A2">
        <w:rPr>
          <w:rFonts w:ascii="Arial Narrow" w:hAnsi="Arial Narrow"/>
          <w:color w:val="auto"/>
        </w:rPr>
        <w:t xml:space="preserve">  (</w:t>
      </w:r>
      <w:proofErr w:type="spellStart"/>
      <w:r w:rsidR="004E40A2">
        <w:rPr>
          <w:rFonts w:ascii="Arial Narrow" w:hAnsi="Arial Narrow"/>
          <w:color w:val="auto"/>
        </w:rPr>
        <w:t>t.j</w:t>
      </w:r>
      <w:proofErr w:type="spellEnd"/>
      <w:r w:rsidR="004E40A2">
        <w:rPr>
          <w:rFonts w:ascii="Arial Narrow" w:hAnsi="Arial Narrow"/>
          <w:color w:val="auto"/>
        </w:rPr>
        <w:t>. Dz. U. 202</w:t>
      </w:r>
      <w:del w:id="498" w:author="Maciej Flejsierowicz" w:date="2023-10-05T12:43:00Z">
        <w:r w:rsidR="00533F5A" w:rsidDel="00E42E76">
          <w:rPr>
            <w:rFonts w:ascii="Arial Narrow" w:hAnsi="Arial Narrow"/>
            <w:color w:val="auto"/>
          </w:rPr>
          <w:delText>2</w:delText>
        </w:r>
      </w:del>
      <w:ins w:id="499" w:author="Maciej Flejsierowicz" w:date="2024-10-10T09:40:00Z">
        <w:r w:rsidR="00FF1534">
          <w:rPr>
            <w:rFonts w:ascii="Arial Narrow" w:hAnsi="Arial Narrow"/>
            <w:color w:val="auto"/>
          </w:rPr>
          <w:t>4</w:t>
        </w:r>
      </w:ins>
      <w:r w:rsidR="004E40A2">
        <w:rPr>
          <w:rFonts w:ascii="Arial Narrow" w:hAnsi="Arial Narrow"/>
          <w:color w:val="auto"/>
        </w:rPr>
        <w:t xml:space="preserve">, poz. </w:t>
      </w:r>
      <w:del w:id="500" w:author="Maciej Flejsierowicz" w:date="2023-10-05T12:43:00Z">
        <w:r w:rsidR="00533F5A" w:rsidDel="00E42E76">
          <w:rPr>
            <w:rFonts w:ascii="Arial Narrow" w:hAnsi="Arial Narrow"/>
            <w:color w:val="auto"/>
          </w:rPr>
          <w:delText>931</w:delText>
        </w:r>
        <w:r w:rsidR="004E40A2" w:rsidDel="00E42E76">
          <w:rPr>
            <w:rFonts w:ascii="Arial Narrow" w:hAnsi="Arial Narrow"/>
            <w:color w:val="auto"/>
          </w:rPr>
          <w:delText xml:space="preserve"> </w:delText>
        </w:r>
      </w:del>
      <w:ins w:id="501" w:author="Maciej Flejsierowicz" w:date="2024-10-10T09:41:00Z">
        <w:r w:rsidR="00FF1534">
          <w:rPr>
            <w:rFonts w:ascii="Arial Narrow" w:hAnsi="Arial Narrow"/>
            <w:color w:val="auto"/>
          </w:rPr>
          <w:t>361</w:t>
        </w:r>
      </w:ins>
      <w:ins w:id="502" w:author="Maciej Flejsierowicz" w:date="2023-10-05T12:43:00Z">
        <w:r w:rsidR="00E42E76">
          <w:rPr>
            <w:rFonts w:ascii="Arial Narrow" w:hAnsi="Arial Narrow"/>
            <w:color w:val="auto"/>
          </w:rPr>
          <w:t xml:space="preserve"> </w:t>
        </w:r>
      </w:ins>
      <w:r w:rsidR="004E40A2">
        <w:rPr>
          <w:rFonts w:ascii="Arial Narrow" w:hAnsi="Arial Narrow"/>
          <w:color w:val="auto"/>
        </w:rPr>
        <w:t>z </w:t>
      </w:r>
      <w:proofErr w:type="spellStart"/>
      <w:r w:rsidRPr="00303B98">
        <w:rPr>
          <w:rFonts w:ascii="Arial Narrow" w:hAnsi="Arial Narrow"/>
          <w:color w:val="auto"/>
        </w:rPr>
        <w:t>późn</w:t>
      </w:r>
      <w:proofErr w:type="spellEnd"/>
      <w:r w:rsidRPr="00303B98">
        <w:rPr>
          <w:rFonts w:ascii="Arial Narrow" w:hAnsi="Arial Narrow"/>
          <w:color w:val="auto"/>
        </w:rPr>
        <w:t>. zm.). Zamawiający nie uzna za oczywistą omyłką i nie będzie poprawiał błędnie ustalonej stawki podatku VAT.</w:t>
      </w:r>
    </w:p>
    <w:p w:rsidR="006E3015"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Zamawiający poprawi oc</w:t>
      </w:r>
      <w:r w:rsidR="00303B98" w:rsidRPr="00303B98">
        <w:rPr>
          <w:rFonts w:ascii="Arial Narrow" w:hAnsi="Arial Narrow"/>
          <w:color w:val="auto"/>
        </w:rPr>
        <w:t>zywiste omyłki zgodnie z art. 223</w:t>
      </w:r>
      <w:r w:rsidRPr="00303B98">
        <w:rPr>
          <w:rFonts w:ascii="Arial Narrow" w:hAnsi="Arial Narrow"/>
          <w:color w:val="auto"/>
        </w:rPr>
        <w:t xml:space="preserve"> ust. 2 </w:t>
      </w:r>
      <w:r w:rsidR="00303B98" w:rsidRPr="00303B98">
        <w:rPr>
          <w:rFonts w:ascii="Arial Narrow" w:hAnsi="Arial Narrow"/>
          <w:color w:val="auto"/>
        </w:rPr>
        <w:t xml:space="preserve"> </w:t>
      </w:r>
      <w:r w:rsidRPr="00303B98">
        <w:rPr>
          <w:rFonts w:ascii="Arial Narrow" w:hAnsi="Arial Narrow"/>
          <w:color w:val="auto"/>
        </w:rPr>
        <w:t xml:space="preserve">ustawy </w:t>
      </w:r>
      <w:proofErr w:type="spellStart"/>
      <w:r w:rsidRPr="00303B98">
        <w:rPr>
          <w:rFonts w:ascii="Arial Narrow" w:hAnsi="Arial Narrow"/>
          <w:color w:val="auto"/>
        </w:rPr>
        <w:t>pzp</w:t>
      </w:r>
      <w:proofErr w:type="spellEnd"/>
      <w:r w:rsidRPr="00303B98">
        <w:rPr>
          <w:rFonts w:ascii="Arial Narrow" w:hAnsi="Arial Narrow"/>
          <w:color w:val="auto"/>
        </w:rPr>
        <w:t>.</w:t>
      </w:r>
    </w:p>
    <w:p w:rsidR="006E3015" w:rsidRPr="00CD738B" w:rsidRDefault="00C87878" w:rsidP="004A7497">
      <w:pPr>
        <w:numPr>
          <w:ilvl w:val="0"/>
          <w:numId w:val="10"/>
        </w:numPr>
        <w:pBdr>
          <w:top w:val="single" w:sz="4" w:space="1" w:color="auto"/>
          <w:left w:val="single" w:sz="4" w:space="0" w:color="auto"/>
          <w:bottom w:val="single" w:sz="4" w:space="1" w:color="auto"/>
          <w:right w:val="single" w:sz="4" w:space="4" w:color="auto"/>
        </w:pBdr>
        <w:shd w:val="clear" w:color="auto" w:fill="D9D9D9" w:themeFill="background1" w:themeFillShade="D9"/>
        <w:spacing w:after="240"/>
        <w:rPr>
          <w:rFonts w:ascii="Arial Narrow" w:hAnsi="Arial Narrow"/>
          <w:b/>
          <w:bCs/>
          <w:sz w:val="22"/>
          <w:szCs w:val="22"/>
        </w:rPr>
      </w:pPr>
      <w:r>
        <w:rPr>
          <w:rFonts w:ascii="Arial Narrow" w:hAnsi="Arial Narrow"/>
          <w:b/>
          <w:bCs/>
          <w:sz w:val="22"/>
          <w:szCs w:val="22"/>
        </w:rPr>
        <w:t>OPIS KRYTERIÓW OCENY OFERT</w:t>
      </w:r>
    </w:p>
    <w:p w:rsidR="00B637D2" w:rsidRPr="00B637D2" w:rsidRDefault="00B637D2" w:rsidP="004E40A2">
      <w:pPr>
        <w:suppressAutoHyphens/>
        <w:spacing w:before="0" w:after="120"/>
        <w:ind w:left="426" w:hanging="426"/>
        <w:rPr>
          <w:rFonts w:ascii="Arial Narrow" w:hAnsi="Arial Narrow"/>
          <w:kern w:val="2"/>
        </w:rPr>
      </w:pPr>
      <w:r w:rsidRPr="00B637D2">
        <w:rPr>
          <w:rFonts w:ascii="Arial Narrow" w:hAnsi="Arial Narrow"/>
          <w:kern w:val="2"/>
        </w:rPr>
        <w:t>1.</w:t>
      </w:r>
      <w:r w:rsidRPr="00B637D2">
        <w:rPr>
          <w:rFonts w:ascii="Arial Narrow" w:hAnsi="Arial Narrow"/>
          <w:kern w:val="2"/>
        </w:rPr>
        <w:tab/>
      </w:r>
      <w:r w:rsidRPr="006E72E0">
        <w:rPr>
          <w:rFonts w:ascii="Arial Narrow" w:hAnsi="Arial Narrow"/>
          <w:kern w:val="2"/>
          <w:sz w:val="22"/>
          <w:szCs w:val="22"/>
        </w:rPr>
        <w:t>Zamawiający do etapu oceny ofert pod względem ustalonych w ust. 2 kryteriów zakwalifikuje oferty spełniające następujące wymagania:</w:t>
      </w:r>
    </w:p>
    <w:p w:rsidR="00B637D2" w:rsidRPr="00B637D2" w:rsidRDefault="00B637D2" w:rsidP="004A7497">
      <w:pPr>
        <w:pStyle w:val="Akapitzlist"/>
        <w:numPr>
          <w:ilvl w:val="2"/>
          <w:numId w:val="10"/>
        </w:numPr>
        <w:suppressAutoHyphens/>
        <w:spacing w:before="0" w:after="120"/>
        <w:ind w:left="851" w:hanging="317"/>
        <w:rPr>
          <w:rFonts w:ascii="Arial Narrow" w:hAnsi="Arial Narrow"/>
          <w:kern w:val="2"/>
        </w:rPr>
      </w:pPr>
      <w:r w:rsidRPr="00B637D2">
        <w:rPr>
          <w:rFonts w:ascii="Arial Narrow" w:hAnsi="Arial Narrow"/>
          <w:kern w:val="2"/>
        </w:rPr>
        <w:t>oferta została złożona w określonym przez Zamawiającego terminie,</w:t>
      </w:r>
    </w:p>
    <w:p w:rsidR="00B637D2" w:rsidRPr="00B637D2" w:rsidRDefault="00B637D2" w:rsidP="004A7497">
      <w:pPr>
        <w:pStyle w:val="Akapitzlist"/>
        <w:numPr>
          <w:ilvl w:val="2"/>
          <w:numId w:val="10"/>
        </w:numPr>
        <w:suppressAutoHyphens/>
        <w:spacing w:before="0" w:after="120"/>
        <w:ind w:left="851" w:hanging="317"/>
        <w:rPr>
          <w:rFonts w:ascii="Arial Narrow" w:hAnsi="Arial Narrow"/>
          <w:kern w:val="2"/>
        </w:rPr>
      </w:pPr>
      <w:r w:rsidRPr="00B637D2">
        <w:rPr>
          <w:rFonts w:ascii="Arial Narrow" w:hAnsi="Arial Narrow"/>
          <w:kern w:val="2"/>
        </w:rPr>
        <w:t xml:space="preserve">złożone oświadczenia i wymagane dokumenty są aktualne, zostały </w:t>
      </w:r>
      <w:r w:rsidR="004E40A2">
        <w:rPr>
          <w:rFonts w:ascii="Arial Narrow" w:hAnsi="Arial Narrow"/>
          <w:kern w:val="2"/>
        </w:rPr>
        <w:t>złożone w odpowiedniej formie i </w:t>
      </w:r>
      <w:r w:rsidRPr="00B637D2">
        <w:rPr>
          <w:rFonts w:ascii="Arial Narrow" w:hAnsi="Arial Narrow"/>
          <w:kern w:val="2"/>
        </w:rPr>
        <w:t>są podpisane przez osoby uprawnione do reprezentowania Wykonawcy,</w:t>
      </w:r>
    </w:p>
    <w:p w:rsidR="00B637D2" w:rsidRPr="00B637D2" w:rsidRDefault="00B637D2" w:rsidP="004A7497">
      <w:pPr>
        <w:pStyle w:val="Akapitzlist"/>
        <w:numPr>
          <w:ilvl w:val="2"/>
          <w:numId w:val="10"/>
        </w:numPr>
        <w:suppressAutoHyphens/>
        <w:spacing w:before="0" w:after="120"/>
        <w:ind w:left="851" w:hanging="317"/>
        <w:rPr>
          <w:rFonts w:ascii="Arial Narrow" w:hAnsi="Arial Narrow"/>
          <w:kern w:val="2"/>
        </w:rPr>
      </w:pPr>
      <w:r w:rsidRPr="00B637D2">
        <w:rPr>
          <w:rFonts w:ascii="Arial Narrow" w:hAnsi="Arial Narrow"/>
          <w:kern w:val="2"/>
        </w:rPr>
        <w:t xml:space="preserve">oferta nie podlega odrzuceniu. </w:t>
      </w:r>
    </w:p>
    <w:p w:rsidR="00E42E76" w:rsidRPr="00B637D2" w:rsidRDefault="00E42E76" w:rsidP="00E42E76">
      <w:pPr>
        <w:pStyle w:val="Akapitzlist"/>
        <w:numPr>
          <w:ilvl w:val="1"/>
          <w:numId w:val="10"/>
        </w:numPr>
        <w:suppressAutoHyphens/>
        <w:spacing w:before="0" w:after="120"/>
        <w:ind w:left="426" w:hanging="426"/>
        <w:rPr>
          <w:ins w:id="503" w:author="Maciej Flejsierowicz" w:date="2023-10-05T12:44:00Z"/>
          <w:rFonts w:ascii="Arial Narrow" w:hAnsi="Arial Narrow"/>
          <w:kern w:val="2"/>
        </w:rPr>
      </w:pPr>
      <w:ins w:id="504" w:author="Maciej Flejsierowicz" w:date="2023-10-05T12:44:00Z">
        <w:r w:rsidRPr="00B637D2">
          <w:rPr>
            <w:rFonts w:ascii="Arial Narrow" w:hAnsi="Arial Narrow"/>
            <w:kern w:val="2"/>
          </w:rPr>
          <w:t>Przy wyborze najkorzystniejszej oferty spośród ofert niepodlegających odrzuceniu Zamawiający będzie stosował niżej podane kryteria:</w:t>
        </w:r>
      </w:ins>
    </w:p>
    <w:tbl>
      <w:tblPr>
        <w:tblW w:w="9360" w:type="dxa"/>
        <w:jc w:val="center"/>
        <w:tblInd w:w="3" w:type="dxa"/>
        <w:tblLayout w:type="fixed"/>
        <w:tblCellMar>
          <w:left w:w="70" w:type="dxa"/>
          <w:right w:w="70" w:type="dxa"/>
        </w:tblCellMar>
        <w:tblLook w:val="04A0"/>
      </w:tblPr>
      <w:tblGrid>
        <w:gridCol w:w="566"/>
        <w:gridCol w:w="6806"/>
        <w:gridCol w:w="1988"/>
        <w:tblGridChange w:id="505">
          <w:tblGrid>
            <w:gridCol w:w="41"/>
            <w:gridCol w:w="525"/>
            <w:gridCol w:w="41"/>
            <w:gridCol w:w="6762"/>
            <w:gridCol w:w="44"/>
            <w:gridCol w:w="1943"/>
            <w:gridCol w:w="45"/>
          </w:tblGrid>
        </w:tblGridChange>
      </w:tblGrid>
      <w:tr w:rsidR="00E42E76" w:rsidRPr="00303B98" w:rsidTr="00141A09">
        <w:trPr>
          <w:jc w:val="center"/>
          <w:ins w:id="506" w:author="Maciej Flejsierowicz" w:date="2023-10-05T12:44:00Z"/>
        </w:trPr>
        <w:tc>
          <w:tcPr>
            <w:tcW w:w="566" w:type="dxa"/>
            <w:tcBorders>
              <w:top w:val="single" w:sz="4" w:space="0" w:color="000000"/>
              <w:left w:val="single" w:sz="4" w:space="0" w:color="000000"/>
              <w:bottom w:val="single" w:sz="4" w:space="0" w:color="000000"/>
              <w:right w:val="single" w:sz="4" w:space="0" w:color="000000"/>
            </w:tcBorders>
            <w:hideMark/>
          </w:tcPr>
          <w:p w:rsidR="00E42E76" w:rsidRPr="00303B98" w:rsidRDefault="00E42E76" w:rsidP="00141A09">
            <w:pPr>
              <w:suppressAutoHyphens/>
              <w:spacing w:before="0" w:line="240" w:lineRule="auto"/>
              <w:ind w:left="426" w:hanging="426"/>
              <w:jc w:val="center"/>
              <w:rPr>
                <w:ins w:id="507" w:author="Maciej Flejsierowicz" w:date="2023-10-05T12:44:00Z"/>
                <w:rFonts w:ascii="Arial Narrow" w:hAnsi="Arial Narrow"/>
                <w:b/>
                <w:bCs/>
                <w:kern w:val="2"/>
              </w:rPr>
            </w:pPr>
            <w:ins w:id="508" w:author="Maciej Flejsierowicz" w:date="2023-10-05T12:44:00Z">
              <w:r w:rsidRPr="00303B98">
                <w:rPr>
                  <w:rFonts w:ascii="Arial Narrow" w:hAnsi="Arial Narrow"/>
                  <w:b/>
                  <w:bCs/>
                  <w:kern w:val="2"/>
                  <w:sz w:val="22"/>
                  <w:szCs w:val="22"/>
                </w:rPr>
                <w:t>Nr</w:t>
              </w:r>
            </w:ins>
          </w:p>
        </w:tc>
        <w:tc>
          <w:tcPr>
            <w:tcW w:w="6803" w:type="dxa"/>
            <w:tcBorders>
              <w:top w:val="single" w:sz="4" w:space="0" w:color="000000"/>
              <w:left w:val="single" w:sz="4" w:space="0" w:color="000000"/>
              <w:bottom w:val="single" w:sz="4" w:space="0" w:color="000000"/>
              <w:right w:val="single" w:sz="4" w:space="0" w:color="000000"/>
            </w:tcBorders>
            <w:hideMark/>
          </w:tcPr>
          <w:p w:rsidR="00E42E76" w:rsidRPr="00303B98" w:rsidRDefault="00E42E76" w:rsidP="00141A09">
            <w:pPr>
              <w:suppressAutoHyphens/>
              <w:spacing w:before="0" w:line="240" w:lineRule="auto"/>
              <w:ind w:left="426" w:hanging="426"/>
              <w:jc w:val="center"/>
              <w:rPr>
                <w:ins w:id="509" w:author="Maciej Flejsierowicz" w:date="2023-10-05T12:44:00Z"/>
                <w:rFonts w:ascii="Arial Narrow" w:hAnsi="Arial Narrow"/>
                <w:b/>
                <w:bCs/>
                <w:kern w:val="2"/>
              </w:rPr>
            </w:pPr>
            <w:ins w:id="510" w:author="Maciej Flejsierowicz" w:date="2023-10-05T12:44:00Z">
              <w:r w:rsidRPr="00303B98">
                <w:rPr>
                  <w:rFonts w:ascii="Arial Narrow" w:hAnsi="Arial Narrow"/>
                  <w:b/>
                  <w:bCs/>
                  <w:kern w:val="2"/>
                  <w:sz w:val="22"/>
                  <w:szCs w:val="22"/>
                </w:rPr>
                <w:t>Opis kryteriów oceny</w:t>
              </w:r>
            </w:ins>
          </w:p>
        </w:tc>
        <w:tc>
          <w:tcPr>
            <w:tcW w:w="1987" w:type="dxa"/>
            <w:tcBorders>
              <w:top w:val="single" w:sz="4" w:space="0" w:color="000000"/>
              <w:left w:val="single" w:sz="4" w:space="0" w:color="000000"/>
              <w:bottom w:val="single" w:sz="4" w:space="0" w:color="000000"/>
              <w:right w:val="single" w:sz="4" w:space="0" w:color="000000"/>
            </w:tcBorders>
            <w:hideMark/>
          </w:tcPr>
          <w:p w:rsidR="00E42E76" w:rsidRPr="00303B98" w:rsidRDefault="00E42E76" w:rsidP="00141A09">
            <w:pPr>
              <w:suppressAutoHyphens/>
              <w:spacing w:before="0" w:line="240" w:lineRule="auto"/>
              <w:ind w:left="426" w:hanging="426"/>
              <w:jc w:val="center"/>
              <w:rPr>
                <w:ins w:id="511" w:author="Maciej Flejsierowicz" w:date="2023-10-05T12:44:00Z"/>
                <w:rFonts w:ascii="Arial Narrow" w:hAnsi="Arial Narrow"/>
                <w:b/>
                <w:bCs/>
                <w:kern w:val="2"/>
              </w:rPr>
            </w:pPr>
            <w:ins w:id="512" w:author="Maciej Flejsierowicz" w:date="2023-10-05T12:44:00Z">
              <w:r w:rsidRPr="00303B98">
                <w:rPr>
                  <w:rFonts w:ascii="Arial Narrow" w:hAnsi="Arial Narrow"/>
                  <w:b/>
                  <w:bCs/>
                  <w:kern w:val="2"/>
                  <w:sz w:val="22"/>
                  <w:szCs w:val="22"/>
                </w:rPr>
                <w:t>Znaczenie wag</w:t>
              </w:r>
            </w:ins>
          </w:p>
        </w:tc>
      </w:tr>
      <w:tr w:rsidR="00E42E76" w:rsidRPr="00303B98" w:rsidTr="00141A09">
        <w:trPr>
          <w:jc w:val="center"/>
          <w:ins w:id="513" w:author="Maciej Flejsierowicz" w:date="2023-10-05T12:44:00Z"/>
        </w:trPr>
        <w:tc>
          <w:tcPr>
            <w:tcW w:w="566" w:type="dxa"/>
            <w:tcBorders>
              <w:top w:val="single" w:sz="4" w:space="0" w:color="000000"/>
              <w:left w:val="single" w:sz="4" w:space="0" w:color="000000"/>
              <w:bottom w:val="single" w:sz="4" w:space="0" w:color="000000"/>
              <w:right w:val="single" w:sz="4" w:space="0" w:color="000000"/>
            </w:tcBorders>
            <w:hideMark/>
          </w:tcPr>
          <w:p w:rsidR="00E42E76" w:rsidRPr="00303B98" w:rsidRDefault="00E42E76" w:rsidP="00141A09">
            <w:pPr>
              <w:suppressAutoHyphens/>
              <w:spacing w:before="0" w:line="240" w:lineRule="auto"/>
              <w:ind w:left="426" w:hanging="426"/>
              <w:jc w:val="center"/>
              <w:rPr>
                <w:ins w:id="514" w:author="Maciej Flejsierowicz" w:date="2023-10-05T12:44:00Z"/>
                <w:rFonts w:ascii="Arial Narrow" w:hAnsi="Arial Narrow"/>
                <w:b/>
                <w:bCs/>
                <w:kern w:val="2"/>
              </w:rPr>
            </w:pPr>
            <w:ins w:id="515" w:author="Maciej Flejsierowicz" w:date="2023-10-05T12:44:00Z">
              <w:r w:rsidRPr="00303B98">
                <w:rPr>
                  <w:rFonts w:ascii="Arial Narrow" w:hAnsi="Arial Narrow"/>
                  <w:b/>
                  <w:bCs/>
                  <w:kern w:val="2"/>
                  <w:sz w:val="22"/>
                  <w:szCs w:val="22"/>
                </w:rPr>
                <w:t>1</w:t>
              </w:r>
            </w:ins>
          </w:p>
        </w:tc>
        <w:tc>
          <w:tcPr>
            <w:tcW w:w="6803" w:type="dxa"/>
            <w:tcBorders>
              <w:top w:val="single" w:sz="4" w:space="0" w:color="000000"/>
              <w:left w:val="single" w:sz="4" w:space="0" w:color="000000"/>
              <w:bottom w:val="single" w:sz="4" w:space="0" w:color="000000"/>
              <w:right w:val="single" w:sz="4" w:space="0" w:color="000000"/>
            </w:tcBorders>
            <w:hideMark/>
          </w:tcPr>
          <w:p w:rsidR="00E42E76" w:rsidRPr="00303B98" w:rsidRDefault="00E42E76" w:rsidP="00141A09">
            <w:pPr>
              <w:keepNext/>
              <w:suppressAutoHyphens/>
              <w:spacing w:before="0" w:line="240" w:lineRule="auto"/>
              <w:ind w:left="426" w:hanging="426"/>
              <w:jc w:val="center"/>
              <w:rPr>
                <w:ins w:id="516" w:author="Maciej Flejsierowicz" w:date="2023-10-05T12:44:00Z"/>
                <w:rFonts w:ascii="Arial Narrow" w:hAnsi="Arial Narrow"/>
                <w:kern w:val="2"/>
              </w:rPr>
            </w:pPr>
            <w:ins w:id="517" w:author="Maciej Flejsierowicz" w:date="2023-10-05T12:44:00Z">
              <w:r w:rsidRPr="00303B98">
                <w:rPr>
                  <w:rFonts w:ascii="Arial Narrow" w:hAnsi="Arial Narrow"/>
                  <w:kern w:val="2"/>
                </w:rPr>
                <w:t>cena</w:t>
              </w:r>
            </w:ins>
          </w:p>
        </w:tc>
        <w:tc>
          <w:tcPr>
            <w:tcW w:w="1987" w:type="dxa"/>
            <w:tcBorders>
              <w:top w:val="single" w:sz="4" w:space="0" w:color="000000"/>
              <w:left w:val="single" w:sz="4" w:space="0" w:color="000000"/>
              <w:bottom w:val="single" w:sz="4" w:space="0" w:color="000000"/>
              <w:right w:val="single" w:sz="4" w:space="0" w:color="000000"/>
            </w:tcBorders>
            <w:hideMark/>
          </w:tcPr>
          <w:p w:rsidR="00E42E76" w:rsidRPr="00303B98" w:rsidRDefault="00E42E76" w:rsidP="00141A09">
            <w:pPr>
              <w:suppressAutoHyphens/>
              <w:spacing w:before="0" w:line="240" w:lineRule="auto"/>
              <w:ind w:left="426" w:hanging="426"/>
              <w:jc w:val="center"/>
              <w:rPr>
                <w:ins w:id="518" w:author="Maciej Flejsierowicz" w:date="2023-10-05T12:44:00Z"/>
                <w:rFonts w:ascii="Arial Narrow" w:hAnsi="Arial Narrow"/>
                <w:b/>
                <w:bCs/>
                <w:kern w:val="2"/>
              </w:rPr>
            </w:pPr>
            <w:ins w:id="519" w:author="Maciej Flejsierowicz" w:date="2023-10-05T12:44:00Z">
              <w:r w:rsidRPr="00303B98">
                <w:rPr>
                  <w:rFonts w:ascii="Arial Narrow" w:hAnsi="Arial Narrow"/>
                  <w:b/>
                  <w:bCs/>
                  <w:kern w:val="2"/>
                  <w:sz w:val="22"/>
                  <w:szCs w:val="22"/>
                </w:rPr>
                <w:t>60%</w:t>
              </w:r>
            </w:ins>
          </w:p>
        </w:tc>
      </w:tr>
      <w:tr w:rsidR="00E42E76" w:rsidRPr="00303B98" w:rsidTr="00141A09">
        <w:tblPrEx>
          <w:tblW w:w="9360" w:type="dxa"/>
          <w:jc w:val="center"/>
          <w:tblInd w:w="3" w:type="dxa"/>
          <w:tblLayout w:type="fixed"/>
          <w:tblCellMar>
            <w:left w:w="70" w:type="dxa"/>
            <w:right w:w="70" w:type="dxa"/>
          </w:tblCellMar>
          <w:tblPrExChange w:id="520" w:author="maciej.flejsierowicz" w:date="2017-01-11T09:37:00Z">
            <w:tblPrEx>
              <w:tblW w:w="9360" w:type="dxa"/>
              <w:jc w:val="center"/>
              <w:tblInd w:w="3" w:type="dxa"/>
              <w:tblLayout w:type="fixed"/>
              <w:tblCellMar>
                <w:left w:w="70" w:type="dxa"/>
                <w:right w:w="70" w:type="dxa"/>
              </w:tblCellMar>
            </w:tblPrEx>
          </w:tblPrExChange>
        </w:tblPrEx>
        <w:trPr>
          <w:jc w:val="center"/>
          <w:ins w:id="521" w:author="Maciej Flejsierowicz" w:date="2023-10-05T12:44:00Z"/>
          <w:trPrChange w:id="522" w:author="maciej.flejsierowicz" w:date="2017-01-11T09:37:00Z">
            <w:trPr>
              <w:gridAfter w:val="0"/>
              <w:jc w:val="center"/>
            </w:trPr>
          </w:trPrChange>
        </w:trPr>
        <w:tc>
          <w:tcPr>
            <w:tcW w:w="566" w:type="dxa"/>
            <w:tcBorders>
              <w:top w:val="single" w:sz="4" w:space="0" w:color="000000"/>
              <w:left w:val="single" w:sz="4" w:space="0" w:color="000000"/>
              <w:bottom w:val="single" w:sz="4" w:space="0" w:color="000000"/>
              <w:right w:val="single" w:sz="4" w:space="0" w:color="000000"/>
            </w:tcBorders>
            <w:hideMark/>
            <w:tcPrChange w:id="523" w:author="maciej.flejsierowicz" w:date="2017-01-11T09:37:00Z">
              <w:tcPr>
                <w:tcW w:w="566" w:type="dxa"/>
                <w:gridSpan w:val="2"/>
                <w:tcBorders>
                  <w:top w:val="single" w:sz="4" w:space="0" w:color="000000"/>
                  <w:left w:val="single" w:sz="4" w:space="4" w:color="000000"/>
                  <w:bottom w:val="single" w:sz="4" w:space="0" w:color="000000"/>
                  <w:right w:val="single" w:sz="4" w:space="4" w:color="000000"/>
                </w:tcBorders>
                <w:hideMark/>
              </w:tcPr>
            </w:tcPrChange>
          </w:tcPr>
          <w:p w:rsidR="00E42E76" w:rsidRPr="00303B98" w:rsidRDefault="00E42E76" w:rsidP="00141A09">
            <w:pPr>
              <w:suppressAutoHyphens/>
              <w:spacing w:before="0" w:line="240" w:lineRule="auto"/>
              <w:ind w:left="426" w:hanging="426"/>
              <w:jc w:val="center"/>
              <w:rPr>
                <w:ins w:id="524" w:author="Maciej Flejsierowicz" w:date="2023-10-05T12:44:00Z"/>
                <w:rFonts w:ascii="Arial Narrow" w:hAnsi="Arial Narrow"/>
                <w:b/>
                <w:bCs/>
                <w:kern w:val="2"/>
              </w:rPr>
            </w:pPr>
            <w:ins w:id="525" w:author="Maciej Flejsierowicz" w:date="2023-10-05T12:44:00Z">
              <w:r w:rsidRPr="00303B98">
                <w:rPr>
                  <w:rFonts w:ascii="Arial Narrow" w:hAnsi="Arial Narrow"/>
                  <w:b/>
                  <w:bCs/>
                  <w:kern w:val="2"/>
                  <w:sz w:val="22"/>
                  <w:szCs w:val="22"/>
                </w:rPr>
                <w:t>2</w:t>
              </w:r>
            </w:ins>
          </w:p>
        </w:tc>
        <w:tc>
          <w:tcPr>
            <w:tcW w:w="6803" w:type="dxa"/>
            <w:tcBorders>
              <w:top w:val="single" w:sz="4" w:space="0" w:color="000000"/>
              <w:left w:val="single" w:sz="4" w:space="0" w:color="000000"/>
              <w:bottom w:val="single" w:sz="4" w:space="0" w:color="000000"/>
              <w:right w:val="single" w:sz="4" w:space="0" w:color="000000"/>
            </w:tcBorders>
            <w:hideMark/>
            <w:tcPrChange w:id="526" w:author="maciej.flejsierowicz" w:date="2017-01-11T09:37:00Z">
              <w:tcPr>
                <w:tcW w:w="6803" w:type="dxa"/>
                <w:gridSpan w:val="2"/>
                <w:tcBorders>
                  <w:top w:val="single" w:sz="4" w:space="0" w:color="000000"/>
                  <w:left w:val="single" w:sz="4" w:space="4" w:color="000000"/>
                  <w:bottom w:val="single" w:sz="4" w:space="0" w:color="000000"/>
                  <w:right w:val="single" w:sz="4" w:space="4" w:color="000000"/>
                </w:tcBorders>
                <w:hideMark/>
              </w:tcPr>
            </w:tcPrChange>
          </w:tcPr>
          <w:p w:rsidR="00E42E76" w:rsidRPr="00303B98" w:rsidRDefault="00E42E76" w:rsidP="00141A09">
            <w:pPr>
              <w:keepNext/>
              <w:suppressAutoHyphens/>
              <w:spacing w:before="0" w:line="240" w:lineRule="auto"/>
              <w:ind w:left="426" w:hanging="426"/>
              <w:jc w:val="center"/>
              <w:rPr>
                <w:ins w:id="527" w:author="Maciej Flejsierowicz" w:date="2023-10-05T12:44:00Z"/>
                <w:rFonts w:ascii="Arial Narrow" w:hAnsi="Arial Narrow"/>
                <w:kern w:val="2"/>
              </w:rPr>
            </w:pPr>
            <w:ins w:id="528" w:author="Maciej Flejsierowicz" w:date="2023-10-05T12:44:00Z">
              <w:r w:rsidRPr="00303B98">
                <w:rPr>
                  <w:rFonts w:ascii="Arial Narrow" w:hAnsi="Arial Narrow"/>
                  <w:kern w:val="2"/>
                </w:rPr>
                <w:t>termin dostawy</w:t>
              </w:r>
            </w:ins>
          </w:p>
        </w:tc>
        <w:tc>
          <w:tcPr>
            <w:tcW w:w="1987" w:type="dxa"/>
            <w:tcBorders>
              <w:top w:val="single" w:sz="4" w:space="0" w:color="000000"/>
              <w:left w:val="single" w:sz="4" w:space="0" w:color="000000"/>
              <w:bottom w:val="single" w:sz="4" w:space="0" w:color="000000"/>
              <w:right w:val="single" w:sz="4" w:space="0" w:color="000000"/>
            </w:tcBorders>
            <w:hideMark/>
            <w:tcPrChange w:id="529" w:author="maciej.flejsierowicz" w:date="2017-01-11T09:37:00Z">
              <w:tcPr>
                <w:tcW w:w="1987" w:type="dxa"/>
                <w:gridSpan w:val="2"/>
                <w:tcBorders>
                  <w:top w:val="single" w:sz="4" w:space="0" w:color="000000"/>
                  <w:left w:val="single" w:sz="4" w:space="4" w:color="000000"/>
                  <w:bottom w:val="single" w:sz="4" w:space="0" w:color="000000"/>
                  <w:right w:val="single" w:sz="4" w:space="4" w:color="000000"/>
                </w:tcBorders>
                <w:hideMark/>
              </w:tcPr>
            </w:tcPrChange>
          </w:tcPr>
          <w:p w:rsidR="00E42E76" w:rsidRPr="00303B98" w:rsidRDefault="00E42E76" w:rsidP="00141A09">
            <w:pPr>
              <w:suppressAutoHyphens/>
              <w:spacing w:before="0" w:line="240" w:lineRule="auto"/>
              <w:ind w:left="426" w:hanging="426"/>
              <w:jc w:val="center"/>
              <w:rPr>
                <w:ins w:id="530" w:author="Maciej Flejsierowicz" w:date="2023-10-05T12:44:00Z"/>
                <w:rFonts w:ascii="Arial Narrow" w:hAnsi="Arial Narrow"/>
                <w:b/>
                <w:bCs/>
                <w:kern w:val="2"/>
              </w:rPr>
            </w:pPr>
            <w:ins w:id="531" w:author="Maciej Flejsierowicz" w:date="2023-10-05T12:44:00Z">
              <w:r w:rsidRPr="00303B98">
                <w:rPr>
                  <w:rFonts w:ascii="Arial Narrow" w:hAnsi="Arial Narrow"/>
                  <w:b/>
                  <w:bCs/>
                  <w:kern w:val="2"/>
                  <w:sz w:val="22"/>
                  <w:szCs w:val="22"/>
                </w:rPr>
                <w:t>20%</w:t>
              </w:r>
            </w:ins>
          </w:p>
        </w:tc>
      </w:tr>
      <w:tr w:rsidR="00E42E76" w:rsidRPr="00303B98" w:rsidTr="00141A09">
        <w:tblPrEx>
          <w:tblW w:w="9360" w:type="dxa"/>
          <w:jc w:val="center"/>
          <w:tblInd w:w="3" w:type="dxa"/>
          <w:tblLayout w:type="fixed"/>
          <w:tblCellMar>
            <w:left w:w="70" w:type="dxa"/>
            <w:right w:w="70" w:type="dxa"/>
          </w:tblCellMar>
          <w:tblPrExChange w:id="532" w:author="maciej.flejsierowicz" w:date="2017-01-11T09:37:00Z">
            <w:tblPrEx>
              <w:tblW w:w="9360" w:type="dxa"/>
              <w:jc w:val="center"/>
              <w:tblInd w:w="3" w:type="dxa"/>
              <w:tblLayout w:type="fixed"/>
              <w:tblCellMar>
                <w:left w:w="70" w:type="dxa"/>
                <w:right w:w="70" w:type="dxa"/>
              </w:tblCellMar>
            </w:tblPrEx>
          </w:tblPrExChange>
        </w:tblPrEx>
        <w:trPr>
          <w:jc w:val="center"/>
          <w:ins w:id="533" w:author="Maciej Flejsierowicz" w:date="2023-10-05T12:44:00Z"/>
          <w:trPrChange w:id="534" w:author="maciej.flejsierowicz" w:date="2017-01-11T09:37:00Z">
            <w:trPr>
              <w:gridAfter w:val="0"/>
              <w:jc w:val="center"/>
            </w:trPr>
          </w:trPrChange>
        </w:trPr>
        <w:tc>
          <w:tcPr>
            <w:tcW w:w="566" w:type="dxa"/>
            <w:tcBorders>
              <w:top w:val="single" w:sz="4" w:space="0" w:color="000000"/>
              <w:left w:val="single" w:sz="4" w:space="0" w:color="000000"/>
              <w:bottom w:val="single" w:sz="4" w:space="0" w:color="000000"/>
              <w:right w:val="single" w:sz="4" w:space="0" w:color="000000"/>
            </w:tcBorders>
            <w:hideMark/>
            <w:tcPrChange w:id="535" w:author="maciej.flejsierowicz" w:date="2017-01-11T09:37:00Z">
              <w:tcPr>
                <w:tcW w:w="566" w:type="dxa"/>
                <w:gridSpan w:val="2"/>
                <w:tcBorders>
                  <w:top w:val="single" w:sz="4" w:space="0" w:color="000000"/>
                  <w:left w:val="single" w:sz="4" w:space="4" w:color="000000"/>
                  <w:bottom w:val="single" w:sz="4" w:space="0" w:color="000000"/>
                  <w:right w:val="single" w:sz="4" w:space="4" w:color="000000"/>
                </w:tcBorders>
                <w:hideMark/>
              </w:tcPr>
            </w:tcPrChange>
          </w:tcPr>
          <w:p w:rsidR="00E42E76" w:rsidRPr="00303B98" w:rsidRDefault="00E42E76" w:rsidP="00141A09">
            <w:pPr>
              <w:suppressAutoHyphens/>
              <w:spacing w:before="0" w:line="240" w:lineRule="auto"/>
              <w:ind w:left="426" w:hanging="426"/>
              <w:jc w:val="center"/>
              <w:rPr>
                <w:ins w:id="536" w:author="Maciej Flejsierowicz" w:date="2023-10-05T12:44:00Z"/>
                <w:rFonts w:ascii="Arial Narrow" w:hAnsi="Arial Narrow"/>
                <w:b/>
                <w:bCs/>
                <w:kern w:val="2"/>
              </w:rPr>
            </w:pPr>
            <w:ins w:id="537" w:author="Maciej Flejsierowicz" w:date="2023-10-05T12:44:00Z">
              <w:r w:rsidRPr="00303B98">
                <w:rPr>
                  <w:rFonts w:ascii="Arial Narrow" w:hAnsi="Arial Narrow"/>
                  <w:b/>
                  <w:bCs/>
                  <w:kern w:val="2"/>
                  <w:sz w:val="22"/>
                  <w:szCs w:val="22"/>
                </w:rPr>
                <w:t>3</w:t>
              </w:r>
            </w:ins>
          </w:p>
        </w:tc>
        <w:tc>
          <w:tcPr>
            <w:tcW w:w="6803" w:type="dxa"/>
            <w:tcBorders>
              <w:top w:val="single" w:sz="4" w:space="0" w:color="000000"/>
              <w:left w:val="single" w:sz="4" w:space="0" w:color="000000"/>
              <w:bottom w:val="single" w:sz="4" w:space="0" w:color="000000"/>
              <w:right w:val="single" w:sz="4" w:space="0" w:color="000000"/>
            </w:tcBorders>
            <w:hideMark/>
            <w:tcPrChange w:id="538" w:author="maciej.flejsierowicz" w:date="2017-01-11T09:37:00Z">
              <w:tcPr>
                <w:tcW w:w="6803" w:type="dxa"/>
                <w:gridSpan w:val="2"/>
                <w:tcBorders>
                  <w:top w:val="single" w:sz="4" w:space="0" w:color="000000"/>
                  <w:left w:val="single" w:sz="4" w:space="4" w:color="000000"/>
                  <w:bottom w:val="single" w:sz="4" w:space="0" w:color="000000"/>
                  <w:right w:val="single" w:sz="4" w:space="4" w:color="000000"/>
                </w:tcBorders>
                <w:hideMark/>
              </w:tcPr>
            </w:tcPrChange>
          </w:tcPr>
          <w:p w:rsidR="00E42E76" w:rsidRPr="00303B98" w:rsidRDefault="00E42E76" w:rsidP="00141A09">
            <w:pPr>
              <w:keepNext/>
              <w:suppressAutoHyphens/>
              <w:spacing w:before="0" w:line="240" w:lineRule="auto"/>
              <w:ind w:left="426" w:hanging="426"/>
              <w:jc w:val="center"/>
              <w:rPr>
                <w:ins w:id="539" w:author="Maciej Flejsierowicz" w:date="2023-10-05T12:44:00Z"/>
                <w:rFonts w:ascii="Arial Narrow" w:hAnsi="Arial Narrow"/>
                <w:kern w:val="2"/>
              </w:rPr>
            </w:pPr>
            <w:ins w:id="540" w:author="Maciej Flejsierowicz" w:date="2023-10-05T12:44:00Z">
              <w:r w:rsidRPr="00303B98">
                <w:rPr>
                  <w:rFonts w:ascii="Arial Narrow" w:hAnsi="Arial Narrow"/>
                  <w:kern w:val="2"/>
                </w:rPr>
                <w:t>termin płatności</w:t>
              </w:r>
            </w:ins>
          </w:p>
        </w:tc>
        <w:tc>
          <w:tcPr>
            <w:tcW w:w="1987" w:type="dxa"/>
            <w:tcBorders>
              <w:top w:val="single" w:sz="4" w:space="0" w:color="000000"/>
              <w:left w:val="single" w:sz="4" w:space="0" w:color="000000"/>
              <w:bottom w:val="single" w:sz="4" w:space="0" w:color="000000"/>
              <w:right w:val="single" w:sz="4" w:space="0" w:color="000000"/>
            </w:tcBorders>
            <w:hideMark/>
            <w:tcPrChange w:id="541" w:author="maciej.flejsierowicz" w:date="2017-01-11T09:37:00Z">
              <w:tcPr>
                <w:tcW w:w="1987" w:type="dxa"/>
                <w:gridSpan w:val="2"/>
                <w:tcBorders>
                  <w:top w:val="single" w:sz="4" w:space="0" w:color="000000"/>
                  <w:left w:val="single" w:sz="4" w:space="4" w:color="000000"/>
                  <w:bottom w:val="single" w:sz="4" w:space="0" w:color="000000"/>
                  <w:right w:val="single" w:sz="4" w:space="4" w:color="000000"/>
                </w:tcBorders>
                <w:hideMark/>
              </w:tcPr>
            </w:tcPrChange>
          </w:tcPr>
          <w:p w:rsidR="00E42E76" w:rsidRPr="00303B98" w:rsidRDefault="00E42E76" w:rsidP="00141A09">
            <w:pPr>
              <w:suppressAutoHyphens/>
              <w:spacing w:before="0" w:line="240" w:lineRule="auto"/>
              <w:ind w:left="426" w:hanging="426"/>
              <w:jc w:val="center"/>
              <w:rPr>
                <w:ins w:id="542" w:author="Maciej Flejsierowicz" w:date="2023-10-05T12:44:00Z"/>
                <w:rFonts w:ascii="Arial Narrow" w:hAnsi="Arial Narrow"/>
                <w:b/>
                <w:bCs/>
                <w:kern w:val="2"/>
              </w:rPr>
            </w:pPr>
            <w:ins w:id="543" w:author="Maciej Flejsierowicz" w:date="2023-10-05T12:44:00Z">
              <w:r w:rsidRPr="00303B98">
                <w:rPr>
                  <w:rFonts w:ascii="Arial Narrow" w:hAnsi="Arial Narrow"/>
                  <w:b/>
                  <w:bCs/>
                  <w:kern w:val="2"/>
                  <w:sz w:val="22"/>
                  <w:szCs w:val="22"/>
                </w:rPr>
                <w:t>20%</w:t>
              </w:r>
            </w:ins>
          </w:p>
        </w:tc>
      </w:tr>
    </w:tbl>
    <w:p w:rsidR="00E42E76" w:rsidRDefault="00E42E76" w:rsidP="00E42E76">
      <w:pPr>
        <w:suppressAutoHyphens/>
        <w:spacing w:before="0" w:after="120" w:line="240" w:lineRule="auto"/>
        <w:ind w:left="0" w:firstLine="0"/>
        <w:rPr>
          <w:ins w:id="544" w:author="Maciej Flejsierowicz" w:date="2023-10-05T12:44:00Z"/>
          <w:rFonts w:ascii="Arial Narrow" w:hAnsi="Arial Narrow"/>
          <w:kern w:val="2"/>
          <w:sz w:val="22"/>
          <w:szCs w:val="22"/>
        </w:rPr>
      </w:pPr>
    </w:p>
    <w:p w:rsidR="00E42E76" w:rsidRPr="00B637D2" w:rsidRDefault="00E42E76" w:rsidP="00E42E76">
      <w:pPr>
        <w:pStyle w:val="Akapitzlist"/>
        <w:numPr>
          <w:ilvl w:val="0"/>
          <w:numId w:val="23"/>
        </w:numPr>
        <w:suppressAutoHyphens/>
        <w:spacing w:before="0" w:line="240" w:lineRule="auto"/>
        <w:jc w:val="left"/>
        <w:rPr>
          <w:ins w:id="545" w:author="Maciej Flejsierowicz" w:date="2023-10-05T12:44:00Z"/>
          <w:rFonts w:ascii="Arial Narrow" w:hAnsi="Arial Narrow"/>
          <w:lang w:eastAsia="pl-PL"/>
        </w:rPr>
      </w:pPr>
      <w:ins w:id="546" w:author="Maciej Flejsierowicz" w:date="2023-10-05T12:44:00Z">
        <w:r w:rsidRPr="00B637D2">
          <w:rPr>
            <w:rFonts w:ascii="Arial Narrow" w:hAnsi="Arial Narrow"/>
            <w:lang w:eastAsia="pl-PL"/>
          </w:rPr>
          <w:t>Ocena oferty w zakresie kryterium „Cena” -Zamawiający dokona przeliczeń za pomocą algorytmu:</w:t>
        </w:r>
      </w:ins>
    </w:p>
    <w:p w:rsidR="00E42E76" w:rsidRPr="00303B98" w:rsidRDefault="00E42E76" w:rsidP="00E42E76">
      <w:pPr>
        <w:suppressAutoHyphens/>
        <w:spacing w:before="0" w:after="240" w:line="240" w:lineRule="auto"/>
        <w:ind w:left="873" w:firstLine="0"/>
        <w:jc w:val="center"/>
        <w:rPr>
          <w:ins w:id="547" w:author="Maciej Flejsierowicz" w:date="2023-10-05T12:44:00Z"/>
          <w:rFonts w:ascii="Arial Narrow" w:hAnsi="Arial Narrow"/>
          <w:kern w:val="2"/>
          <w:sz w:val="22"/>
          <w:szCs w:val="22"/>
        </w:rPr>
      </w:pPr>
      <w:ins w:id="548" w:author="Maciej Flejsierowicz" w:date="2023-10-05T12:44:00Z">
        <w:r w:rsidRPr="00303B98">
          <w:rPr>
            <w:rFonts w:ascii="Arial Narrow" w:hAnsi="Arial Narrow"/>
            <w:b/>
            <w:bCs/>
            <w:i/>
            <w:iCs/>
            <w:kern w:val="2"/>
            <w:sz w:val="22"/>
            <w:szCs w:val="22"/>
          </w:rPr>
          <w:t>C = cena minimalna z ofert ważnych / cena oferty badanej x 100 x waga</w:t>
        </w:r>
      </w:ins>
    </w:p>
    <w:p w:rsidR="00E42E76" w:rsidRDefault="00E42E76" w:rsidP="00E42E76">
      <w:pPr>
        <w:pStyle w:val="Akapitzlist"/>
        <w:numPr>
          <w:ilvl w:val="0"/>
          <w:numId w:val="23"/>
        </w:numPr>
        <w:suppressAutoHyphens/>
        <w:spacing w:before="0" w:after="120" w:line="240" w:lineRule="auto"/>
        <w:rPr>
          <w:ins w:id="549" w:author="Maciej Flejsierowicz" w:date="2023-10-05T12:44:00Z"/>
          <w:rFonts w:ascii="Arial Narrow" w:hAnsi="Arial Narrow"/>
          <w:lang w:eastAsia="pl-PL"/>
        </w:rPr>
      </w:pPr>
      <w:ins w:id="550" w:author="Maciej Flejsierowicz" w:date="2023-10-05T12:44:00Z">
        <w:r w:rsidRPr="00B637D2">
          <w:rPr>
            <w:rFonts w:ascii="Arial Narrow" w:hAnsi="Arial Narrow"/>
            <w:lang w:eastAsia="pl-PL"/>
          </w:rPr>
          <w:t>Ocena oferty w zakresie kryterium „Termin dostawy” –Zamawiający dokona przeliczeń za pomocą algorytmu:</w:t>
        </w:r>
      </w:ins>
    </w:p>
    <w:p w:rsidR="00E42E76" w:rsidRPr="00303B98" w:rsidRDefault="00E42E76" w:rsidP="00E42E76">
      <w:pPr>
        <w:suppressAutoHyphens/>
        <w:spacing w:before="0" w:line="240" w:lineRule="auto"/>
        <w:ind w:left="0" w:firstLine="0"/>
        <w:jc w:val="center"/>
        <w:outlineLvl w:val="0"/>
        <w:rPr>
          <w:ins w:id="551" w:author="Maciej Flejsierowicz" w:date="2023-10-05T12:44:00Z"/>
          <w:rFonts w:ascii="Arial Narrow" w:hAnsi="Arial Narrow"/>
          <w:b/>
          <w:bCs/>
          <w:i/>
          <w:color w:val="000000"/>
          <w:kern w:val="0"/>
          <w:sz w:val="22"/>
          <w:szCs w:val="22"/>
          <w:lang w:eastAsia="pl-PL"/>
        </w:rPr>
      </w:pPr>
      <w:ins w:id="552" w:author="Maciej Flejsierowicz" w:date="2023-10-05T12:44:00Z">
        <w:r w:rsidRPr="00303B98">
          <w:rPr>
            <w:rFonts w:ascii="Arial Narrow" w:hAnsi="Arial Narrow"/>
            <w:b/>
            <w:bCs/>
            <w:i/>
            <w:color w:val="000000"/>
            <w:kern w:val="0"/>
            <w:sz w:val="22"/>
            <w:szCs w:val="22"/>
            <w:lang w:eastAsia="pl-PL"/>
          </w:rPr>
          <w:t xml:space="preserve">D = Ilość przyznanych punktów ocenianej oferty / Maksymalna ilość punktów przyznana ofercie wśród złożonych ważnych ofert  x waga x 100 </w:t>
        </w:r>
      </w:ins>
    </w:p>
    <w:p w:rsidR="00E42E76" w:rsidRPr="00303B98" w:rsidRDefault="00E42E76" w:rsidP="00E42E76">
      <w:pPr>
        <w:suppressAutoHyphens/>
        <w:spacing w:before="0" w:line="240" w:lineRule="auto"/>
        <w:ind w:left="0" w:firstLine="0"/>
        <w:jc w:val="center"/>
        <w:outlineLvl w:val="0"/>
        <w:rPr>
          <w:ins w:id="553" w:author="Maciej Flejsierowicz" w:date="2023-10-05T12:44:00Z"/>
          <w:rFonts w:ascii="Arial Narrow" w:hAnsi="Arial Narrow"/>
          <w:b/>
          <w:bCs/>
          <w:kern w:val="2"/>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4"/>
        <w:gridCol w:w="4572"/>
      </w:tblGrid>
      <w:tr w:rsidR="00E42E76" w:rsidRPr="00303B98" w:rsidTr="00141A09">
        <w:trPr>
          <w:jc w:val="center"/>
          <w:ins w:id="554"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55" w:author="Maciej Flejsierowicz" w:date="2023-10-05T12:44:00Z"/>
                <w:rFonts w:ascii="Arial Narrow" w:eastAsia="Calibri" w:hAnsi="Arial Narrow"/>
                <w:kern w:val="2"/>
              </w:rPr>
            </w:pPr>
            <w:ins w:id="556" w:author="Maciej Flejsierowicz" w:date="2023-10-05T12:44:00Z">
              <w:r w:rsidRPr="00303B98">
                <w:rPr>
                  <w:rFonts w:ascii="Arial Narrow" w:eastAsia="Calibri" w:hAnsi="Arial Narrow"/>
                  <w:kern w:val="2"/>
                  <w:sz w:val="22"/>
                  <w:szCs w:val="22"/>
                </w:rPr>
                <w:t>Zaoferowany termin dostawy</w:t>
              </w:r>
            </w:ins>
          </w:p>
        </w:tc>
        <w:tc>
          <w:tcPr>
            <w:tcW w:w="4607"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57" w:author="Maciej Flejsierowicz" w:date="2023-10-05T12:44:00Z"/>
                <w:rFonts w:ascii="Arial Narrow" w:eastAsia="Calibri" w:hAnsi="Arial Narrow"/>
                <w:kern w:val="2"/>
              </w:rPr>
            </w:pPr>
            <w:ins w:id="558" w:author="Maciej Flejsierowicz" w:date="2023-10-05T12:44:00Z">
              <w:r w:rsidRPr="00303B98">
                <w:rPr>
                  <w:rFonts w:ascii="Arial Narrow" w:eastAsia="Calibri" w:hAnsi="Arial Narrow"/>
                  <w:kern w:val="2"/>
                  <w:sz w:val="22"/>
                  <w:szCs w:val="22"/>
                </w:rPr>
                <w:t>Ilość punktów w kryterium „Termin dostawy”</w:t>
              </w:r>
            </w:ins>
          </w:p>
        </w:tc>
      </w:tr>
      <w:tr w:rsidR="00E42E76" w:rsidRPr="00303B98" w:rsidTr="00141A09">
        <w:trPr>
          <w:jc w:val="center"/>
          <w:ins w:id="559"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60" w:author="Maciej Flejsierowicz" w:date="2023-10-05T12:44:00Z"/>
                <w:rFonts w:ascii="Arial Narrow" w:eastAsia="Calibri" w:hAnsi="Arial Narrow"/>
                <w:kern w:val="2"/>
              </w:rPr>
            </w:pPr>
            <w:ins w:id="561" w:author="Maciej Flejsierowicz" w:date="2023-10-05T12:44:00Z">
              <w:r>
                <w:rPr>
                  <w:rFonts w:ascii="Arial Narrow" w:eastAsia="Calibri" w:hAnsi="Arial Narrow"/>
                  <w:kern w:val="2"/>
                  <w:sz w:val="22"/>
                  <w:szCs w:val="22"/>
                </w:rPr>
                <w:t>6</w:t>
              </w:r>
              <w:r w:rsidRPr="00303B98">
                <w:rPr>
                  <w:rFonts w:ascii="Arial Narrow" w:eastAsia="Calibri" w:hAnsi="Arial Narrow"/>
                  <w:kern w:val="2"/>
                  <w:sz w:val="22"/>
                  <w:szCs w:val="22"/>
                </w:rPr>
                <w:t>-7 dni</w:t>
              </w:r>
            </w:ins>
          </w:p>
        </w:tc>
        <w:tc>
          <w:tcPr>
            <w:tcW w:w="4607"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62" w:author="Maciej Flejsierowicz" w:date="2023-10-05T12:44:00Z"/>
                <w:rFonts w:ascii="Arial Narrow" w:eastAsia="Calibri" w:hAnsi="Arial Narrow"/>
                <w:kern w:val="2"/>
              </w:rPr>
            </w:pPr>
            <w:ins w:id="563" w:author="Maciej Flejsierowicz" w:date="2023-10-05T12:44:00Z">
              <w:r w:rsidRPr="00303B98">
                <w:rPr>
                  <w:rFonts w:ascii="Arial Narrow" w:eastAsia="Calibri" w:hAnsi="Arial Narrow"/>
                  <w:kern w:val="2"/>
                  <w:sz w:val="22"/>
                  <w:szCs w:val="22"/>
                </w:rPr>
                <w:t xml:space="preserve">0 </w:t>
              </w:r>
              <w:proofErr w:type="spellStart"/>
              <w:r w:rsidRPr="00303B98">
                <w:rPr>
                  <w:rFonts w:ascii="Arial Narrow" w:eastAsia="Calibri" w:hAnsi="Arial Narrow"/>
                  <w:kern w:val="2"/>
                  <w:sz w:val="22"/>
                  <w:szCs w:val="22"/>
                </w:rPr>
                <w:t>pkt</w:t>
              </w:r>
              <w:proofErr w:type="spellEnd"/>
            </w:ins>
          </w:p>
        </w:tc>
      </w:tr>
      <w:tr w:rsidR="00E42E76" w:rsidRPr="00303B98" w:rsidTr="00141A09">
        <w:trPr>
          <w:jc w:val="center"/>
          <w:ins w:id="564"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65" w:author="Maciej Flejsierowicz" w:date="2023-10-05T12:44:00Z"/>
                <w:rFonts w:ascii="Arial Narrow" w:eastAsia="Calibri" w:hAnsi="Arial Narrow"/>
                <w:kern w:val="2"/>
              </w:rPr>
            </w:pPr>
            <w:ins w:id="566" w:author="Maciej Flejsierowicz" w:date="2023-10-05T12:44:00Z">
              <w:r w:rsidRPr="00303B98">
                <w:rPr>
                  <w:rFonts w:ascii="Arial Narrow" w:eastAsia="Calibri" w:hAnsi="Arial Narrow"/>
                  <w:kern w:val="2"/>
                  <w:sz w:val="22"/>
                  <w:szCs w:val="22"/>
                </w:rPr>
                <w:t>4-5 dni</w:t>
              </w:r>
            </w:ins>
          </w:p>
        </w:tc>
        <w:tc>
          <w:tcPr>
            <w:tcW w:w="4607"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67" w:author="Maciej Flejsierowicz" w:date="2023-10-05T12:44:00Z"/>
                <w:rFonts w:ascii="Arial Narrow" w:eastAsia="Calibri" w:hAnsi="Arial Narrow"/>
                <w:kern w:val="2"/>
              </w:rPr>
            </w:pPr>
            <w:ins w:id="568" w:author="Maciej Flejsierowicz" w:date="2023-10-05T12:44:00Z">
              <w:r w:rsidRPr="00303B98">
                <w:rPr>
                  <w:rFonts w:ascii="Arial Narrow" w:eastAsia="Calibri" w:hAnsi="Arial Narrow"/>
                  <w:kern w:val="2"/>
                  <w:sz w:val="22"/>
                  <w:szCs w:val="22"/>
                </w:rPr>
                <w:t xml:space="preserve">5 </w:t>
              </w:r>
              <w:proofErr w:type="spellStart"/>
              <w:r w:rsidRPr="00303B98">
                <w:rPr>
                  <w:rFonts w:ascii="Arial Narrow" w:eastAsia="Calibri" w:hAnsi="Arial Narrow"/>
                  <w:kern w:val="2"/>
                  <w:sz w:val="22"/>
                  <w:szCs w:val="22"/>
                </w:rPr>
                <w:t>pkt</w:t>
              </w:r>
              <w:proofErr w:type="spellEnd"/>
            </w:ins>
          </w:p>
        </w:tc>
      </w:tr>
      <w:tr w:rsidR="00E42E76" w:rsidRPr="00303B98" w:rsidTr="00141A09">
        <w:trPr>
          <w:jc w:val="center"/>
          <w:ins w:id="569"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E42E76" w:rsidRPr="006E72E0" w:rsidRDefault="00E42E76" w:rsidP="00E42E76">
            <w:pPr>
              <w:pStyle w:val="Akapitzlist"/>
              <w:numPr>
                <w:ilvl w:val="1"/>
                <w:numId w:val="108"/>
              </w:numPr>
              <w:suppressAutoHyphens/>
              <w:spacing w:before="0" w:after="120" w:line="240" w:lineRule="auto"/>
              <w:jc w:val="center"/>
              <w:rPr>
                <w:ins w:id="570" w:author="Maciej Flejsierowicz" w:date="2023-10-05T12:44:00Z"/>
                <w:rFonts w:ascii="Arial Narrow" w:eastAsia="Calibri" w:hAnsi="Arial Narrow"/>
                <w:kern w:val="2"/>
              </w:rPr>
            </w:pPr>
            <w:ins w:id="571" w:author="Maciej Flejsierowicz" w:date="2023-10-05T12:44:00Z">
              <w:r w:rsidRPr="006E72E0">
                <w:rPr>
                  <w:rFonts w:ascii="Arial Narrow" w:eastAsia="Calibri" w:hAnsi="Arial Narrow"/>
                  <w:kern w:val="2"/>
                </w:rPr>
                <w:lastRenderedPageBreak/>
                <w:t>dni</w:t>
              </w:r>
            </w:ins>
          </w:p>
        </w:tc>
        <w:tc>
          <w:tcPr>
            <w:tcW w:w="4607" w:type="dxa"/>
            <w:tcBorders>
              <w:top w:val="single" w:sz="4" w:space="0" w:color="auto"/>
              <w:left w:val="single" w:sz="4" w:space="0" w:color="auto"/>
              <w:bottom w:val="single" w:sz="4" w:space="0" w:color="auto"/>
              <w:right w:val="single" w:sz="4" w:space="0" w:color="auto"/>
            </w:tcBorders>
            <w:hideMark/>
          </w:tcPr>
          <w:p w:rsidR="00E42E76" w:rsidRPr="006E72E0" w:rsidRDefault="00E42E76" w:rsidP="00141A09">
            <w:pPr>
              <w:suppressAutoHyphens/>
              <w:spacing w:before="0" w:after="120" w:line="240" w:lineRule="auto"/>
              <w:ind w:left="0" w:firstLine="0"/>
              <w:jc w:val="center"/>
              <w:rPr>
                <w:ins w:id="572" w:author="Maciej Flejsierowicz" w:date="2023-10-05T12:44:00Z"/>
                <w:rFonts w:ascii="Arial Narrow" w:eastAsia="Calibri" w:hAnsi="Arial Narrow"/>
                <w:kern w:val="2"/>
              </w:rPr>
            </w:pPr>
            <w:ins w:id="573" w:author="Maciej Flejsierowicz" w:date="2023-10-05T12:44:00Z">
              <w:r>
                <w:rPr>
                  <w:rFonts w:ascii="Arial Narrow" w:eastAsia="Calibri" w:hAnsi="Arial Narrow"/>
                  <w:kern w:val="2"/>
                </w:rPr>
                <w:t xml:space="preserve">10 </w:t>
              </w:r>
              <w:proofErr w:type="spellStart"/>
              <w:r w:rsidRPr="006E72E0">
                <w:rPr>
                  <w:rFonts w:ascii="Arial Narrow" w:eastAsia="Calibri" w:hAnsi="Arial Narrow"/>
                  <w:kern w:val="2"/>
                </w:rPr>
                <w:t>pkt</w:t>
              </w:r>
              <w:proofErr w:type="spellEnd"/>
            </w:ins>
          </w:p>
        </w:tc>
      </w:tr>
    </w:tbl>
    <w:p w:rsidR="00E42E76" w:rsidRPr="00B637D2" w:rsidRDefault="00E42E76" w:rsidP="00E42E76">
      <w:pPr>
        <w:pStyle w:val="Akapitzlist"/>
        <w:numPr>
          <w:ilvl w:val="0"/>
          <w:numId w:val="23"/>
        </w:numPr>
        <w:suppressAutoHyphens/>
        <w:spacing w:after="120" w:line="240" w:lineRule="auto"/>
        <w:rPr>
          <w:ins w:id="574" w:author="Maciej Flejsierowicz" w:date="2023-10-05T12:44:00Z"/>
          <w:rFonts w:ascii="Arial Narrow" w:hAnsi="Arial Narrow"/>
          <w:lang w:eastAsia="pl-PL"/>
        </w:rPr>
      </w:pPr>
      <w:ins w:id="575" w:author="Maciej Flejsierowicz" w:date="2023-10-05T12:44:00Z">
        <w:r w:rsidRPr="00B637D2">
          <w:rPr>
            <w:rFonts w:ascii="Arial Narrow" w:hAnsi="Arial Narrow"/>
            <w:lang w:eastAsia="pl-PL"/>
          </w:rPr>
          <w:t>Ocena oferty w zakresie kryterium „Termin płatności” –Zamawiający dokona przeliczeń za pomocą algorytmu:</w:t>
        </w:r>
      </w:ins>
    </w:p>
    <w:p w:rsidR="00E42E76" w:rsidRDefault="00E42E76" w:rsidP="00E42E76">
      <w:pPr>
        <w:suppressAutoHyphens/>
        <w:spacing w:before="0" w:line="240" w:lineRule="auto"/>
        <w:ind w:left="0" w:firstLine="0"/>
        <w:jc w:val="center"/>
        <w:outlineLvl w:val="0"/>
        <w:rPr>
          <w:ins w:id="576" w:author="Maciej Flejsierowicz" w:date="2023-10-05T12:44:00Z"/>
          <w:rFonts w:ascii="Arial Narrow" w:hAnsi="Arial Narrow"/>
          <w:b/>
          <w:bCs/>
          <w:i/>
          <w:color w:val="000000"/>
          <w:kern w:val="0"/>
          <w:sz w:val="22"/>
          <w:szCs w:val="22"/>
          <w:lang w:eastAsia="pl-PL"/>
        </w:rPr>
      </w:pPr>
      <w:ins w:id="577" w:author="Maciej Flejsierowicz" w:date="2023-10-05T12:44:00Z">
        <w:r w:rsidRPr="00303B98">
          <w:rPr>
            <w:rFonts w:ascii="Arial Narrow" w:hAnsi="Arial Narrow"/>
            <w:b/>
            <w:bCs/>
            <w:i/>
            <w:color w:val="000000"/>
            <w:kern w:val="0"/>
            <w:sz w:val="22"/>
            <w:szCs w:val="22"/>
            <w:lang w:eastAsia="pl-PL"/>
          </w:rPr>
          <w:t>P = Ilość przyznanych punktów ocenianej oferty / Maksymalna ilość punktów przyznana ofercie wśród złożonych ważnych ofert  x waga x 100</w:t>
        </w:r>
      </w:ins>
    </w:p>
    <w:p w:rsidR="00E42E76" w:rsidRPr="00303B98" w:rsidRDefault="00E42E76" w:rsidP="00E42E76">
      <w:pPr>
        <w:suppressAutoHyphens/>
        <w:spacing w:before="0" w:line="240" w:lineRule="auto"/>
        <w:ind w:left="0" w:firstLine="0"/>
        <w:jc w:val="center"/>
        <w:outlineLvl w:val="0"/>
        <w:rPr>
          <w:ins w:id="578" w:author="Maciej Flejsierowicz" w:date="2023-10-05T12:44:00Z"/>
          <w:rFonts w:ascii="Arial Narrow" w:hAnsi="Arial Narrow"/>
          <w:b/>
          <w:bCs/>
          <w:kern w:val="2"/>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4"/>
        <w:gridCol w:w="4572"/>
      </w:tblGrid>
      <w:tr w:rsidR="00E42E76" w:rsidRPr="00303B98" w:rsidTr="00141A09">
        <w:trPr>
          <w:jc w:val="center"/>
          <w:ins w:id="579"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80" w:author="Maciej Flejsierowicz" w:date="2023-10-05T12:44:00Z"/>
                <w:rFonts w:ascii="Arial Narrow" w:eastAsia="Calibri" w:hAnsi="Arial Narrow"/>
                <w:kern w:val="2"/>
              </w:rPr>
            </w:pPr>
            <w:ins w:id="581" w:author="Maciej Flejsierowicz" w:date="2023-10-05T12:44:00Z">
              <w:r w:rsidRPr="00303B98">
                <w:rPr>
                  <w:rFonts w:ascii="Arial Narrow" w:eastAsia="Calibri" w:hAnsi="Arial Narrow"/>
                  <w:kern w:val="2"/>
                  <w:sz w:val="22"/>
                  <w:szCs w:val="22"/>
                </w:rPr>
                <w:t>Zaoferowany termin płatności</w:t>
              </w:r>
            </w:ins>
          </w:p>
        </w:tc>
        <w:tc>
          <w:tcPr>
            <w:tcW w:w="4607"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82" w:author="Maciej Flejsierowicz" w:date="2023-10-05T12:44:00Z"/>
                <w:rFonts w:ascii="Arial Narrow" w:eastAsia="Calibri" w:hAnsi="Arial Narrow"/>
                <w:kern w:val="2"/>
              </w:rPr>
            </w:pPr>
            <w:ins w:id="583" w:author="Maciej Flejsierowicz" w:date="2023-10-05T12:44:00Z">
              <w:r w:rsidRPr="00303B98">
                <w:rPr>
                  <w:rFonts w:ascii="Arial Narrow" w:eastAsia="Calibri" w:hAnsi="Arial Narrow"/>
                  <w:kern w:val="2"/>
                  <w:sz w:val="22"/>
                  <w:szCs w:val="22"/>
                </w:rPr>
                <w:t>Ilość punktów w kryterium „Termin płatności”</w:t>
              </w:r>
            </w:ins>
          </w:p>
        </w:tc>
      </w:tr>
      <w:tr w:rsidR="00E42E76" w:rsidRPr="00303B98" w:rsidTr="00141A09">
        <w:trPr>
          <w:jc w:val="center"/>
          <w:ins w:id="584"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85" w:author="Maciej Flejsierowicz" w:date="2023-10-05T12:44:00Z"/>
                <w:rFonts w:ascii="Arial Narrow" w:eastAsia="Calibri" w:hAnsi="Arial Narrow"/>
                <w:kern w:val="2"/>
              </w:rPr>
            </w:pPr>
            <w:ins w:id="586" w:author="Maciej Flejsierowicz" w:date="2023-10-05T12:44:00Z">
              <w:r w:rsidRPr="00303B98">
                <w:rPr>
                  <w:rFonts w:ascii="Arial Narrow" w:eastAsia="Calibri" w:hAnsi="Arial Narrow"/>
                  <w:kern w:val="2"/>
                  <w:sz w:val="22"/>
                  <w:szCs w:val="22"/>
                </w:rPr>
                <w:t>14-29 dni</w:t>
              </w:r>
            </w:ins>
          </w:p>
        </w:tc>
        <w:tc>
          <w:tcPr>
            <w:tcW w:w="4607"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87" w:author="Maciej Flejsierowicz" w:date="2023-10-05T12:44:00Z"/>
                <w:rFonts w:ascii="Arial Narrow" w:eastAsia="Calibri" w:hAnsi="Arial Narrow"/>
                <w:kern w:val="2"/>
              </w:rPr>
            </w:pPr>
            <w:ins w:id="588" w:author="Maciej Flejsierowicz" w:date="2023-10-05T12:44:00Z">
              <w:r w:rsidRPr="00303B98">
                <w:rPr>
                  <w:rFonts w:ascii="Arial Narrow" w:eastAsia="Calibri" w:hAnsi="Arial Narrow"/>
                  <w:kern w:val="2"/>
                  <w:sz w:val="22"/>
                  <w:szCs w:val="22"/>
                </w:rPr>
                <w:t>0 pkt.</w:t>
              </w:r>
            </w:ins>
          </w:p>
        </w:tc>
      </w:tr>
      <w:tr w:rsidR="00E42E76" w:rsidRPr="00303B98" w:rsidTr="00141A09">
        <w:trPr>
          <w:jc w:val="center"/>
          <w:ins w:id="589"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90" w:author="Maciej Flejsierowicz" w:date="2023-10-05T12:44:00Z"/>
                <w:rFonts w:ascii="Arial Narrow" w:eastAsia="Calibri" w:hAnsi="Arial Narrow"/>
                <w:kern w:val="2"/>
              </w:rPr>
            </w:pPr>
            <w:ins w:id="591" w:author="Maciej Flejsierowicz" w:date="2023-10-05T12:44:00Z">
              <w:r w:rsidRPr="00303B98">
                <w:rPr>
                  <w:rFonts w:ascii="Arial Narrow" w:eastAsia="Calibri" w:hAnsi="Arial Narrow"/>
                  <w:kern w:val="2"/>
                  <w:sz w:val="22"/>
                  <w:szCs w:val="22"/>
                </w:rPr>
                <w:t>30-44 dni</w:t>
              </w:r>
            </w:ins>
          </w:p>
        </w:tc>
        <w:tc>
          <w:tcPr>
            <w:tcW w:w="4607"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92" w:author="Maciej Flejsierowicz" w:date="2023-10-05T12:44:00Z"/>
                <w:rFonts w:ascii="Arial Narrow" w:eastAsia="Calibri" w:hAnsi="Arial Narrow"/>
                <w:kern w:val="2"/>
              </w:rPr>
            </w:pPr>
            <w:ins w:id="593" w:author="Maciej Flejsierowicz" w:date="2023-10-05T12:44:00Z">
              <w:r w:rsidRPr="00303B98">
                <w:rPr>
                  <w:rFonts w:ascii="Arial Narrow" w:eastAsia="Calibri" w:hAnsi="Arial Narrow"/>
                  <w:kern w:val="2"/>
                  <w:sz w:val="22"/>
                  <w:szCs w:val="22"/>
                </w:rPr>
                <w:t xml:space="preserve">5 </w:t>
              </w:r>
              <w:proofErr w:type="spellStart"/>
              <w:r w:rsidRPr="00303B98">
                <w:rPr>
                  <w:rFonts w:ascii="Arial Narrow" w:eastAsia="Calibri" w:hAnsi="Arial Narrow"/>
                  <w:kern w:val="2"/>
                  <w:sz w:val="22"/>
                  <w:szCs w:val="22"/>
                </w:rPr>
                <w:t>pkt</w:t>
              </w:r>
              <w:proofErr w:type="spellEnd"/>
            </w:ins>
          </w:p>
        </w:tc>
      </w:tr>
      <w:tr w:rsidR="00E42E76" w:rsidRPr="00303B98" w:rsidTr="00141A09">
        <w:trPr>
          <w:jc w:val="center"/>
          <w:ins w:id="594"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95" w:author="Maciej Flejsierowicz" w:date="2023-10-05T12:44:00Z"/>
                <w:rFonts w:ascii="Arial Narrow" w:eastAsia="Calibri" w:hAnsi="Arial Narrow"/>
                <w:kern w:val="2"/>
              </w:rPr>
            </w:pPr>
            <w:ins w:id="596" w:author="Maciej Flejsierowicz" w:date="2023-10-05T12:44:00Z">
              <w:r w:rsidRPr="00303B98">
                <w:rPr>
                  <w:rFonts w:ascii="Arial Narrow" w:eastAsia="Calibri" w:hAnsi="Arial Narrow"/>
                  <w:kern w:val="2"/>
                  <w:sz w:val="22"/>
                  <w:szCs w:val="22"/>
                </w:rPr>
                <w:t>45-60 dni</w:t>
              </w:r>
            </w:ins>
          </w:p>
        </w:tc>
        <w:tc>
          <w:tcPr>
            <w:tcW w:w="4607" w:type="dxa"/>
            <w:tcBorders>
              <w:top w:val="single" w:sz="4" w:space="0" w:color="auto"/>
              <w:left w:val="single" w:sz="4" w:space="0" w:color="auto"/>
              <w:bottom w:val="single" w:sz="4" w:space="0" w:color="auto"/>
              <w:right w:val="single" w:sz="4" w:space="0" w:color="auto"/>
            </w:tcBorders>
            <w:hideMark/>
          </w:tcPr>
          <w:p w:rsidR="00E42E76" w:rsidRPr="00303B98" w:rsidRDefault="00E42E76" w:rsidP="00141A09">
            <w:pPr>
              <w:suppressAutoHyphens/>
              <w:spacing w:before="0" w:after="120" w:line="240" w:lineRule="auto"/>
              <w:ind w:left="0" w:firstLine="0"/>
              <w:jc w:val="center"/>
              <w:rPr>
                <w:ins w:id="597" w:author="Maciej Flejsierowicz" w:date="2023-10-05T12:44:00Z"/>
                <w:rFonts w:ascii="Arial Narrow" w:eastAsia="Calibri" w:hAnsi="Arial Narrow"/>
                <w:kern w:val="2"/>
              </w:rPr>
            </w:pPr>
            <w:ins w:id="598" w:author="Maciej Flejsierowicz" w:date="2023-10-05T12:44:00Z">
              <w:r w:rsidRPr="00303B98">
                <w:rPr>
                  <w:rFonts w:ascii="Arial Narrow" w:eastAsia="Calibri" w:hAnsi="Arial Narrow"/>
                  <w:kern w:val="2"/>
                  <w:sz w:val="22"/>
                  <w:szCs w:val="22"/>
                </w:rPr>
                <w:t xml:space="preserve">10 </w:t>
              </w:r>
              <w:proofErr w:type="spellStart"/>
              <w:r w:rsidRPr="00303B98">
                <w:rPr>
                  <w:rFonts w:ascii="Arial Narrow" w:eastAsia="Calibri" w:hAnsi="Arial Narrow"/>
                  <w:kern w:val="2"/>
                  <w:sz w:val="22"/>
                  <w:szCs w:val="22"/>
                </w:rPr>
                <w:t>pkt</w:t>
              </w:r>
              <w:proofErr w:type="spellEnd"/>
            </w:ins>
          </w:p>
        </w:tc>
      </w:tr>
    </w:tbl>
    <w:p w:rsidR="00E42E76" w:rsidRPr="00303B98" w:rsidRDefault="00E42E76" w:rsidP="00E42E76">
      <w:pPr>
        <w:suppressAutoHyphens/>
        <w:spacing w:before="0" w:after="120" w:line="240" w:lineRule="auto"/>
        <w:ind w:left="0" w:firstLine="0"/>
        <w:jc w:val="left"/>
        <w:outlineLvl w:val="0"/>
        <w:rPr>
          <w:ins w:id="599" w:author="Maciej Flejsierowicz" w:date="2023-10-05T12:44:00Z"/>
          <w:rFonts w:ascii="Arial Narrow" w:hAnsi="Arial Narrow"/>
          <w:bCs/>
          <w:iCs/>
          <w:color w:val="000000"/>
          <w:kern w:val="0"/>
          <w:sz w:val="22"/>
          <w:szCs w:val="22"/>
          <w:lang w:eastAsia="pl-PL"/>
        </w:rPr>
      </w:pPr>
    </w:p>
    <w:p w:rsidR="00E42E76" w:rsidRPr="00B637D2" w:rsidRDefault="00E42E76" w:rsidP="00E42E76">
      <w:pPr>
        <w:pStyle w:val="Akapitzlist"/>
        <w:numPr>
          <w:ilvl w:val="0"/>
          <w:numId w:val="23"/>
        </w:numPr>
        <w:suppressAutoHyphens/>
        <w:spacing w:before="0" w:after="120" w:line="240" w:lineRule="auto"/>
        <w:jc w:val="left"/>
        <w:outlineLvl w:val="0"/>
        <w:rPr>
          <w:ins w:id="600" w:author="Maciej Flejsierowicz" w:date="2023-10-05T12:44:00Z"/>
          <w:rFonts w:ascii="Arial Narrow" w:hAnsi="Arial Narrow"/>
          <w:bCs/>
          <w:lang w:eastAsia="pl-PL"/>
        </w:rPr>
      </w:pPr>
      <w:ins w:id="601" w:author="Maciej Flejsierowicz" w:date="2023-10-05T12:44:00Z">
        <w:r w:rsidRPr="00B637D2">
          <w:rPr>
            <w:rFonts w:ascii="Arial Narrow" w:hAnsi="Arial Narrow"/>
            <w:bCs/>
            <w:lang w:eastAsia="pl-PL"/>
          </w:rPr>
          <w:t>Ocena końcowa oferty:</w:t>
        </w:r>
      </w:ins>
    </w:p>
    <w:p w:rsidR="00F83790" w:rsidRDefault="00E42E76" w:rsidP="00303B98">
      <w:pPr>
        <w:suppressAutoHyphens/>
        <w:spacing w:before="0" w:after="120" w:line="240" w:lineRule="auto"/>
        <w:ind w:left="0" w:firstLine="0"/>
        <w:outlineLvl w:val="0"/>
        <w:rPr>
          <w:ins w:id="602" w:author="Maciej Flejsierowicz" w:date="2023-10-05T12:45:00Z"/>
          <w:rFonts w:ascii="Arial Narrow" w:hAnsi="Arial Narrow"/>
          <w:b/>
          <w:bCs/>
          <w:color w:val="000000"/>
          <w:kern w:val="0"/>
          <w:sz w:val="22"/>
          <w:szCs w:val="22"/>
          <w:lang w:eastAsia="pl-PL"/>
        </w:rPr>
      </w:pPr>
      <w:ins w:id="603" w:author="Maciej Flejsierowicz" w:date="2023-10-05T12:44:00Z">
        <w:r w:rsidRPr="00303B98">
          <w:rPr>
            <w:rFonts w:ascii="Arial Narrow" w:hAnsi="Arial Narrow"/>
            <w:b/>
            <w:bCs/>
            <w:color w:val="000000"/>
            <w:kern w:val="0"/>
            <w:sz w:val="22"/>
            <w:szCs w:val="22"/>
            <w:lang w:eastAsia="pl-PL"/>
          </w:rPr>
          <w:t xml:space="preserve">Ocenę końcowa oferty stanowić będzie suma punktów C + D + P przyznanych danej ofercie we </w:t>
        </w:r>
      </w:ins>
      <w:ins w:id="604" w:author="Maciej Flejsierowicz" w:date="2023-10-05T12:45:00Z">
        <w:r w:rsidR="00F83790">
          <w:rPr>
            <w:rFonts w:ascii="Arial Narrow" w:hAnsi="Arial Narrow"/>
            <w:b/>
            <w:bCs/>
            <w:color w:val="000000"/>
            <w:kern w:val="0"/>
            <w:sz w:val="22"/>
            <w:szCs w:val="22"/>
            <w:lang w:eastAsia="pl-PL"/>
          </w:rPr>
          <w:t>w</w:t>
        </w:r>
      </w:ins>
      <w:ins w:id="605" w:author="Maciej Flejsierowicz" w:date="2023-10-05T12:44:00Z">
        <w:r w:rsidRPr="00303B98">
          <w:rPr>
            <w:rFonts w:ascii="Arial Narrow" w:hAnsi="Arial Narrow"/>
            <w:b/>
            <w:bCs/>
            <w:color w:val="000000"/>
            <w:kern w:val="0"/>
            <w:sz w:val="22"/>
            <w:szCs w:val="22"/>
            <w:lang w:eastAsia="pl-PL"/>
          </w:rPr>
          <w:t>szystkich kryteriach oceny oferty</w:t>
        </w:r>
      </w:ins>
      <w:ins w:id="606" w:author="Maciej Flejsierowicz" w:date="2023-10-05T12:45:00Z">
        <w:r w:rsidR="00F83790">
          <w:rPr>
            <w:rFonts w:ascii="Arial Narrow" w:hAnsi="Arial Narrow"/>
            <w:b/>
            <w:bCs/>
            <w:color w:val="000000"/>
            <w:kern w:val="0"/>
            <w:sz w:val="22"/>
            <w:szCs w:val="22"/>
            <w:lang w:eastAsia="pl-PL"/>
          </w:rPr>
          <w:t>.</w:t>
        </w:r>
      </w:ins>
    </w:p>
    <w:p w:rsidR="00303B98" w:rsidRPr="00B637D2" w:rsidDel="00E42E76" w:rsidRDefault="00B637D2" w:rsidP="00E42E76">
      <w:pPr>
        <w:pStyle w:val="Akapitzlist"/>
        <w:numPr>
          <w:ilvl w:val="1"/>
          <w:numId w:val="10"/>
        </w:numPr>
        <w:suppressAutoHyphens/>
        <w:spacing w:before="0" w:after="120"/>
        <w:ind w:left="426" w:hanging="426"/>
        <w:rPr>
          <w:del w:id="607" w:author="Maciej Flejsierowicz" w:date="2023-10-05T12:44:00Z"/>
          <w:rFonts w:ascii="Arial Narrow" w:hAnsi="Arial Narrow"/>
          <w:kern w:val="2"/>
        </w:rPr>
      </w:pPr>
      <w:del w:id="608" w:author="Maciej Flejsierowicz" w:date="2023-10-05T12:44:00Z">
        <w:r w:rsidRPr="00B637D2" w:rsidDel="00E42E76">
          <w:rPr>
            <w:rFonts w:ascii="Arial Narrow" w:hAnsi="Arial Narrow"/>
            <w:kern w:val="2"/>
          </w:rPr>
          <w:delText>Przy wyborze najkorzystniejszej oferty spośród ofert niepodlegających odrzuceniu Zamawiający będzie stosował niżej podane kryteria:</w:delText>
        </w:r>
      </w:del>
    </w:p>
    <w:tbl>
      <w:tblPr>
        <w:tblW w:w="9360" w:type="dxa"/>
        <w:jc w:val="center"/>
        <w:tblLayout w:type="fixed"/>
        <w:tblCellMar>
          <w:left w:w="70" w:type="dxa"/>
          <w:right w:w="70" w:type="dxa"/>
        </w:tblCellMar>
        <w:tblLook w:val="04A0"/>
      </w:tblPr>
      <w:tblGrid>
        <w:gridCol w:w="566"/>
        <w:gridCol w:w="6806"/>
        <w:gridCol w:w="1988"/>
        <w:tblGridChange w:id="609">
          <w:tblGrid>
            <w:gridCol w:w="38"/>
            <w:gridCol w:w="528"/>
            <w:gridCol w:w="38"/>
            <w:gridCol w:w="6765"/>
            <w:gridCol w:w="41"/>
            <w:gridCol w:w="1946"/>
            <w:gridCol w:w="42"/>
          </w:tblGrid>
        </w:tblGridChange>
      </w:tblGrid>
      <w:tr w:rsidR="00303B98" w:rsidRPr="00303B98" w:rsidDel="00E42E76" w:rsidTr="007F7612">
        <w:trPr>
          <w:jc w:val="center"/>
          <w:del w:id="610" w:author="Maciej Flejsierowicz" w:date="2023-10-05T12:44:00Z"/>
        </w:trPr>
        <w:tc>
          <w:tcPr>
            <w:tcW w:w="566" w:type="dxa"/>
            <w:tcBorders>
              <w:top w:val="single" w:sz="4" w:space="0" w:color="000000"/>
              <w:left w:val="single" w:sz="4" w:space="0" w:color="000000"/>
              <w:bottom w:val="single" w:sz="4" w:space="0" w:color="000000"/>
              <w:right w:val="single" w:sz="4" w:space="0" w:color="000000"/>
            </w:tcBorders>
            <w:hideMark/>
          </w:tcPr>
          <w:p w:rsidR="00E42E76" w:rsidRDefault="00E42E76" w:rsidP="00303B98">
            <w:pPr>
              <w:suppressAutoHyphens/>
              <w:spacing w:before="0" w:after="120" w:line="240" w:lineRule="auto"/>
              <w:ind w:left="0" w:firstLine="0"/>
              <w:outlineLvl w:val="0"/>
              <w:rPr>
                <w:ins w:id="611" w:author="Maciej Flejsierowicz" w:date="2023-10-05T12:45:00Z"/>
                <w:rFonts w:ascii="Arial Narrow" w:hAnsi="Arial Narrow"/>
                <w:b/>
                <w:bCs/>
                <w:kern w:val="2"/>
              </w:rPr>
            </w:pPr>
          </w:p>
          <w:p w:rsidR="00F83790" w:rsidRDefault="00F83790" w:rsidP="00303B98">
            <w:pPr>
              <w:suppressAutoHyphens/>
              <w:spacing w:before="0" w:after="120" w:line="240" w:lineRule="auto"/>
              <w:ind w:left="0" w:firstLine="0"/>
              <w:outlineLvl w:val="0"/>
              <w:rPr>
                <w:ins w:id="612" w:author="Maciej Flejsierowicz" w:date="2023-10-05T12:44:00Z"/>
                <w:rFonts w:ascii="Arial Narrow" w:hAnsi="Arial Narrow"/>
                <w:b/>
                <w:bCs/>
                <w:kern w:val="2"/>
              </w:rPr>
            </w:pPr>
          </w:p>
          <w:p w:rsidR="00E42E76" w:rsidRDefault="00E42E76" w:rsidP="00303B98">
            <w:pPr>
              <w:suppressAutoHyphens/>
              <w:spacing w:before="0" w:after="120" w:line="240" w:lineRule="auto"/>
              <w:ind w:left="0" w:firstLine="0"/>
              <w:outlineLvl w:val="0"/>
              <w:rPr>
                <w:ins w:id="613" w:author="Maciej Flejsierowicz" w:date="2023-10-05T12:44:00Z"/>
                <w:rFonts w:ascii="Arial Narrow" w:hAnsi="Arial Narrow"/>
                <w:b/>
                <w:bCs/>
                <w:kern w:val="2"/>
              </w:rPr>
            </w:pPr>
          </w:p>
          <w:p w:rsidR="00E42E76" w:rsidRDefault="00E42E76" w:rsidP="00303B98">
            <w:pPr>
              <w:suppressAutoHyphens/>
              <w:spacing w:before="0" w:after="120" w:line="240" w:lineRule="auto"/>
              <w:ind w:left="0" w:firstLine="0"/>
              <w:outlineLvl w:val="0"/>
              <w:rPr>
                <w:ins w:id="614" w:author="Maciej Flejsierowicz" w:date="2023-10-05T12:44:00Z"/>
                <w:rFonts w:ascii="Arial Narrow" w:hAnsi="Arial Narrow"/>
                <w:b/>
                <w:bCs/>
                <w:kern w:val="2"/>
              </w:rPr>
            </w:pPr>
          </w:p>
          <w:p w:rsidR="00303B98" w:rsidRPr="00303B98" w:rsidDel="00E42E76" w:rsidRDefault="00303B98" w:rsidP="00303B98">
            <w:pPr>
              <w:suppressAutoHyphens/>
              <w:spacing w:before="0" w:line="240" w:lineRule="auto"/>
              <w:ind w:left="426" w:hanging="426"/>
              <w:jc w:val="center"/>
              <w:rPr>
                <w:del w:id="615" w:author="Maciej Flejsierowicz" w:date="2023-10-05T12:44:00Z"/>
                <w:rFonts w:ascii="Arial Narrow" w:hAnsi="Arial Narrow"/>
                <w:b/>
                <w:bCs/>
                <w:kern w:val="2"/>
              </w:rPr>
            </w:pPr>
            <w:del w:id="616" w:author="Maciej Flejsierowicz" w:date="2023-10-05T12:44:00Z">
              <w:r w:rsidRPr="00303B98" w:rsidDel="00E42E76">
                <w:rPr>
                  <w:rFonts w:ascii="Arial Narrow" w:hAnsi="Arial Narrow"/>
                  <w:b/>
                  <w:bCs/>
                  <w:kern w:val="2"/>
                  <w:sz w:val="22"/>
                  <w:szCs w:val="22"/>
                </w:rPr>
                <w:delText>Nr</w:delText>
              </w:r>
            </w:del>
          </w:p>
        </w:tc>
        <w:tc>
          <w:tcPr>
            <w:tcW w:w="6806" w:type="dxa"/>
            <w:tcBorders>
              <w:top w:val="single" w:sz="4" w:space="0" w:color="000000"/>
              <w:left w:val="single" w:sz="4" w:space="0" w:color="000000"/>
              <w:bottom w:val="single" w:sz="4" w:space="0" w:color="000000"/>
              <w:right w:val="single" w:sz="4" w:space="0" w:color="000000"/>
            </w:tcBorders>
            <w:hideMark/>
          </w:tcPr>
          <w:p w:rsidR="00303B98" w:rsidRPr="00303B98" w:rsidDel="00E42E76" w:rsidRDefault="00303B98" w:rsidP="00303B98">
            <w:pPr>
              <w:suppressAutoHyphens/>
              <w:spacing w:before="0" w:line="240" w:lineRule="auto"/>
              <w:ind w:left="426" w:hanging="426"/>
              <w:jc w:val="center"/>
              <w:rPr>
                <w:del w:id="617" w:author="Maciej Flejsierowicz" w:date="2023-10-05T12:44:00Z"/>
                <w:rFonts w:ascii="Arial Narrow" w:hAnsi="Arial Narrow"/>
                <w:b/>
                <w:bCs/>
                <w:kern w:val="2"/>
              </w:rPr>
            </w:pPr>
            <w:del w:id="618" w:author="Maciej Flejsierowicz" w:date="2023-10-05T12:44:00Z">
              <w:r w:rsidRPr="00303B98" w:rsidDel="00E42E76">
                <w:rPr>
                  <w:rFonts w:ascii="Arial Narrow" w:hAnsi="Arial Narrow"/>
                  <w:b/>
                  <w:bCs/>
                  <w:kern w:val="2"/>
                  <w:sz w:val="22"/>
                  <w:szCs w:val="22"/>
                </w:rPr>
                <w:delText>Opis kryteriów oceny</w:delText>
              </w:r>
            </w:del>
          </w:p>
        </w:tc>
        <w:tc>
          <w:tcPr>
            <w:tcW w:w="1988" w:type="dxa"/>
            <w:tcBorders>
              <w:top w:val="single" w:sz="4" w:space="0" w:color="000000"/>
              <w:left w:val="single" w:sz="4" w:space="0" w:color="000000"/>
              <w:bottom w:val="single" w:sz="4" w:space="0" w:color="000000"/>
              <w:right w:val="single" w:sz="4" w:space="0" w:color="000000"/>
            </w:tcBorders>
            <w:hideMark/>
          </w:tcPr>
          <w:p w:rsidR="00303B98" w:rsidRPr="00303B98" w:rsidDel="00E42E76" w:rsidRDefault="00303B98" w:rsidP="00303B98">
            <w:pPr>
              <w:suppressAutoHyphens/>
              <w:spacing w:before="0" w:line="240" w:lineRule="auto"/>
              <w:ind w:left="426" w:hanging="426"/>
              <w:jc w:val="center"/>
              <w:rPr>
                <w:del w:id="619" w:author="Maciej Flejsierowicz" w:date="2023-10-05T12:44:00Z"/>
                <w:rFonts w:ascii="Arial Narrow" w:hAnsi="Arial Narrow"/>
                <w:b/>
                <w:bCs/>
                <w:kern w:val="2"/>
              </w:rPr>
            </w:pPr>
            <w:del w:id="620" w:author="Maciej Flejsierowicz" w:date="2023-10-05T12:44:00Z">
              <w:r w:rsidRPr="00303B98" w:rsidDel="00E42E76">
                <w:rPr>
                  <w:rFonts w:ascii="Arial Narrow" w:hAnsi="Arial Narrow"/>
                  <w:b/>
                  <w:bCs/>
                  <w:kern w:val="2"/>
                  <w:sz w:val="22"/>
                  <w:szCs w:val="22"/>
                </w:rPr>
                <w:delText>Znaczenie wag</w:delText>
              </w:r>
            </w:del>
          </w:p>
        </w:tc>
      </w:tr>
      <w:tr w:rsidR="00303B98" w:rsidRPr="00303B98" w:rsidDel="00E42E76" w:rsidTr="007F7612">
        <w:trPr>
          <w:jc w:val="center"/>
          <w:del w:id="621" w:author="Maciej Flejsierowicz" w:date="2023-10-05T12:44:00Z"/>
        </w:trPr>
        <w:tc>
          <w:tcPr>
            <w:tcW w:w="566" w:type="dxa"/>
            <w:tcBorders>
              <w:top w:val="single" w:sz="4" w:space="0" w:color="000000"/>
              <w:left w:val="single" w:sz="4" w:space="0" w:color="000000"/>
              <w:bottom w:val="single" w:sz="4" w:space="0" w:color="000000"/>
              <w:right w:val="single" w:sz="4" w:space="0" w:color="000000"/>
            </w:tcBorders>
            <w:hideMark/>
          </w:tcPr>
          <w:p w:rsidR="00303B98" w:rsidRPr="00303B98" w:rsidDel="00E42E76" w:rsidRDefault="00303B98" w:rsidP="00303B98">
            <w:pPr>
              <w:suppressAutoHyphens/>
              <w:spacing w:before="0" w:line="240" w:lineRule="auto"/>
              <w:ind w:left="426" w:hanging="426"/>
              <w:jc w:val="center"/>
              <w:rPr>
                <w:del w:id="622" w:author="Maciej Flejsierowicz" w:date="2023-10-05T12:44:00Z"/>
                <w:rFonts w:ascii="Arial Narrow" w:hAnsi="Arial Narrow"/>
                <w:b/>
                <w:bCs/>
                <w:kern w:val="2"/>
              </w:rPr>
            </w:pPr>
            <w:del w:id="623" w:author="Maciej Flejsierowicz" w:date="2023-10-05T12:44:00Z">
              <w:r w:rsidRPr="00303B98" w:rsidDel="00E42E76">
                <w:rPr>
                  <w:rFonts w:ascii="Arial Narrow" w:hAnsi="Arial Narrow"/>
                  <w:b/>
                  <w:bCs/>
                  <w:kern w:val="2"/>
                  <w:sz w:val="22"/>
                  <w:szCs w:val="22"/>
                </w:rPr>
                <w:delText>1</w:delText>
              </w:r>
            </w:del>
          </w:p>
        </w:tc>
        <w:tc>
          <w:tcPr>
            <w:tcW w:w="6806" w:type="dxa"/>
            <w:tcBorders>
              <w:top w:val="single" w:sz="4" w:space="0" w:color="000000"/>
              <w:left w:val="single" w:sz="4" w:space="0" w:color="000000"/>
              <w:bottom w:val="single" w:sz="4" w:space="0" w:color="000000"/>
              <w:right w:val="single" w:sz="4" w:space="0" w:color="000000"/>
            </w:tcBorders>
            <w:hideMark/>
          </w:tcPr>
          <w:p w:rsidR="00303B98" w:rsidRPr="00303B98" w:rsidDel="00E42E76" w:rsidRDefault="00303B98" w:rsidP="00303B98">
            <w:pPr>
              <w:keepNext/>
              <w:suppressAutoHyphens/>
              <w:spacing w:before="0" w:line="240" w:lineRule="auto"/>
              <w:ind w:left="426" w:hanging="426"/>
              <w:jc w:val="center"/>
              <w:rPr>
                <w:del w:id="624" w:author="Maciej Flejsierowicz" w:date="2023-10-05T12:44:00Z"/>
                <w:rFonts w:ascii="Arial Narrow" w:hAnsi="Arial Narrow"/>
                <w:kern w:val="2"/>
              </w:rPr>
            </w:pPr>
            <w:del w:id="625" w:author="Maciej Flejsierowicz" w:date="2023-10-05T12:44:00Z">
              <w:r w:rsidRPr="00303B98" w:rsidDel="00E42E76">
                <w:rPr>
                  <w:rFonts w:ascii="Arial Narrow" w:hAnsi="Arial Narrow"/>
                  <w:kern w:val="2"/>
                </w:rPr>
                <w:delText>cena</w:delText>
              </w:r>
            </w:del>
          </w:p>
        </w:tc>
        <w:tc>
          <w:tcPr>
            <w:tcW w:w="1988" w:type="dxa"/>
            <w:tcBorders>
              <w:top w:val="single" w:sz="4" w:space="0" w:color="000000"/>
              <w:left w:val="single" w:sz="4" w:space="0" w:color="000000"/>
              <w:bottom w:val="single" w:sz="4" w:space="0" w:color="000000"/>
              <w:right w:val="single" w:sz="4" w:space="0" w:color="000000"/>
            </w:tcBorders>
            <w:hideMark/>
          </w:tcPr>
          <w:p w:rsidR="00303B98" w:rsidRPr="00303B98" w:rsidDel="00E42E76" w:rsidRDefault="00303B98" w:rsidP="00303B98">
            <w:pPr>
              <w:suppressAutoHyphens/>
              <w:spacing w:before="0" w:line="240" w:lineRule="auto"/>
              <w:ind w:left="426" w:hanging="426"/>
              <w:jc w:val="center"/>
              <w:rPr>
                <w:del w:id="626" w:author="Maciej Flejsierowicz" w:date="2023-10-05T12:44:00Z"/>
                <w:rFonts w:ascii="Arial Narrow" w:hAnsi="Arial Narrow"/>
                <w:b/>
                <w:bCs/>
                <w:kern w:val="2"/>
              </w:rPr>
            </w:pPr>
            <w:del w:id="627" w:author="Maciej Flejsierowicz" w:date="2023-10-05T12:44:00Z">
              <w:r w:rsidRPr="00303B98" w:rsidDel="00E42E76">
                <w:rPr>
                  <w:rFonts w:ascii="Arial Narrow" w:hAnsi="Arial Narrow"/>
                  <w:b/>
                  <w:bCs/>
                  <w:kern w:val="2"/>
                  <w:sz w:val="22"/>
                  <w:szCs w:val="22"/>
                </w:rPr>
                <w:delText>60%</w:delText>
              </w:r>
            </w:del>
          </w:p>
        </w:tc>
      </w:tr>
      <w:tr w:rsidR="00303B98" w:rsidRPr="00303B98" w:rsidDel="00E42E76" w:rsidTr="007F7612">
        <w:tblPrEx>
          <w:tblW w:w="9360" w:type="dxa"/>
          <w:jc w:val="center"/>
          <w:tblLayout w:type="fixed"/>
          <w:tblCellMar>
            <w:left w:w="70" w:type="dxa"/>
            <w:right w:w="70" w:type="dxa"/>
          </w:tblCellMar>
          <w:tblPrExChange w:id="628" w:author="maciej.flejsierowicz" w:date="2017-01-11T09:37:00Z">
            <w:tblPrEx>
              <w:tblW w:w="9360" w:type="dxa"/>
              <w:jc w:val="center"/>
              <w:tblLayout w:type="fixed"/>
              <w:tblCellMar>
                <w:left w:w="70" w:type="dxa"/>
                <w:right w:w="70" w:type="dxa"/>
              </w:tblCellMar>
            </w:tblPrEx>
          </w:tblPrExChange>
        </w:tblPrEx>
        <w:trPr>
          <w:jc w:val="center"/>
          <w:del w:id="629" w:author="Maciej Flejsierowicz" w:date="2023-10-05T12:44:00Z"/>
          <w:trPrChange w:id="630" w:author="maciej.flejsierowicz" w:date="2017-01-11T09:37:00Z">
            <w:trPr>
              <w:gridAfter w:val="0"/>
              <w:jc w:val="center"/>
            </w:trPr>
          </w:trPrChange>
        </w:trPr>
        <w:tc>
          <w:tcPr>
            <w:tcW w:w="566" w:type="dxa"/>
            <w:tcBorders>
              <w:top w:val="single" w:sz="4" w:space="0" w:color="000000"/>
              <w:left w:val="single" w:sz="4" w:space="0" w:color="000000"/>
              <w:bottom w:val="single" w:sz="4" w:space="0" w:color="000000"/>
              <w:right w:val="single" w:sz="4" w:space="0" w:color="000000"/>
            </w:tcBorders>
            <w:hideMark/>
            <w:tcPrChange w:id="631" w:author="maciej.flejsierowicz" w:date="2017-01-11T09:37:00Z">
              <w:tcPr>
                <w:tcW w:w="566" w:type="dxa"/>
                <w:gridSpan w:val="2"/>
                <w:tcBorders>
                  <w:top w:val="single" w:sz="4" w:space="0" w:color="000000"/>
                  <w:left w:val="single" w:sz="4" w:space="4" w:color="000000"/>
                  <w:bottom w:val="single" w:sz="4" w:space="0" w:color="000000"/>
                  <w:right w:val="single" w:sz="4" w:space="4" w:color="000000"/>
                </w:tcBorders>
                <w:hideMark/>
              </w:tcPr>
            </w:tcPrChange>
          </w:tcPr>
          <w:p w:rsidR="00303B98" w:rsidRPr="00303B98" w:rsidDel="00E42E76" w:rsidRDefault="00303B98" w:rsidP="00303B98">
            <w:pPr>
              <w:suppressAutoHyphens/>
              <w:spacing w:before="0" w:line="240" w:lineRule="auto"/>
              <w:ind w:left="426" w:hanging="426"/>
              <w:jc w:val="center"/>
              <w:rPr>
                <w:del w:id="632" w:author="Maciej Flejsierowicz" w:date="2023-10-05T12:44:00Z"/>
                <w:rFonts w:ascii="Arial Narrow" w:hAnsi="Arial Narrow"/>
                <w:b/>
                <w:bCs/>
                <w:kern w:val="2"/>
              </w:rPr>
            </w:pPr>
            <w:del w:id="633" w:author="Maciej Flejsierowicz" w:date="2023-10-05T12:44:00Z">
              <w:r w:rsidRPr="00303B98" w:rsidDel="00E42E76">
                <w:rPr>
                  <w:rFonts w:ascii="Arial Narrow" w:hAnsi="Arial Narrow"/>
                  <w:b/>
                  <w:bCs/>
                  <w:kern w:val="2"/>
                  <w:sz w:val="22"/>
                  <w:szCs w:val="22"/>
                </w:rPr>
                <w:delText>2</w:delText>
              </w:r>
            </w:del>
          </w:p>
        </w:tc>
        <w:tc>
          <w:tcPr>
            <w:tcW w:w="6806" w:type="dxa"/>
            <w:tcBorders>
              <w:top w:val="single" w:sz="4" w:space="0" w:color="000000"/>
              <w:left w:val="single" w:sz="4" w:space="0" w:color="000000"/>
              <w:bottom w:val="single" w:sz="4" w:space="0" w:color="000000"/>
              <w:right w:val="single" w:sz="4" w:space="0" w:color="000000"/>
            </w:tcBorders>
            <w:hideMark/>
            <w:tcPrChange w:id="634" w:author="maciej.flejsierowicz" w:date="2017-01-11T09:37:00Z">
              <w:tcPr>
                <w:tcW w:w="6803" w:type="dxa"/>
                <w:gridSpan w:val="2"/>
                <w:tcBorders>
                  <w:top w:val="single" w:sz="4" w:space="0" w:color="000000"/>
                  <w:left w:val="single" w:sz="4" w:space="4" w:color="000000"/>
                  <w:bottom w:val="single" w:sz="4" w:space="0" w:color="000000"/>
                  <w:right w:val="single" w:sz="4" w:space="4" w:color="000000"/>
                </w:tcBorders>
                <w:hideMark/>
              </w:tcPr>
            </w:tcPrChange>
          </w:tcPr>
          <w:p w:rsidR="00303B98" w:rsidRPr="00303B98" w:rsidDel="00E42E76" w:rsidRDefault="007B4EC5" w:rsidP="00303B98">
            <w:pPr>
              <w:keepNext/>
              <w:suppressAutoHyphens/>
              <w:spacing w:before="0" w:line="240" w:lineRule="auto"/>
              <w:ind w:left="426" w:hanging="426"/>
              <w:jc w:val="center"/>
              <w:rPr>
                <w:del w:id="635" w:author="Maciej Flejsierowicz" w:date="2023-10-05T12:44:00Z"/>
                <w:rFonts w:ascii="Arial Narrow" w:hAnsi="Arial Narrow"/>
                <w:kern w:val="2"/>
              </w:rPr>
            </w:pPr>
            <w:del w:id="636" w:author="Maciej Flejsierowicz" w:date="2023-10-05T12:44:00Z">
              <w:r w:rsidDel="00E42E76">
                <w:rPr>
                  <w:rFonts w:ascii="Arial Narrow" w:hAnsi="Arial Narrow"/>
                  <w:kern w:val="2"/>
                </w:rPr>
                <w:delText>dodatkowy okres gwarancji</w:delText>
              </w:r>
            </w:del>
          </w:p>
        </w:tc>
        <w:tc>
          <w:tcPr>
            <w:tcW w:w="1988" w:type="dxa"/>
            <w:tcBorders>
              <w:top w:val="single" w:sz="4" w:space="0" w:color="000000"/>
              <w:left w:val="single" w:sz="4" w:space="0" w:color="000000"/>
              <w:bottom w:val="single" w:sz="4" w:space="0" w:color="000000"/>
              <w:right w:val="single" w:sz="4" w:space="0" w:color="000000"/>
            </w:tcBorders>
            <w:hideMark/>
            <w:tcPrChange w:id="637" w:author="maciej.flejsierowicz" w:date="2017-01-11T09:37:00Z">
              <w:tcPr>
                <w:tcW w:w="1987" w:type="dxa"/>
                <w:gridSpan w:val="2"/>
                <w:tcBorders>
                  <w:top w:val="single" w:sz="4" w:space="0" w:color="000000"/>
                  <w:left w:val="single" w:sz="4" w:space="4" w:color="000000"/>
                  <w:bottom w:val="single" w:sz="4" w:space="0" w:color="000000"/>
                  <w:right w:val="single" w:sz="4" w:space="4" w:color="000000"/>
                </w:tcBorders>
                <w:hideMark/>
              </w:tcPr>
            </w:tcPrChange>
          </w:tcPr>
          <w:p w:rsidR="00303B98" w:rsidRPr="00303B98" w:rsidDel="00E42E76" w:rsidRDefault="007F7612" w:rsidP="00303B98">
            <w:pPr>
              <w:suppressAutoHyphens/>
              <w:spacing w:before="0" w:line="240" w:lineRule="auto"/>
              <w:ind w:left="426" w:hanging="426"/>
              <w:jc w:val="center"/>
              <w:rPr>
                <w:del w:id="638" w:author="Maciej Flejsierowicz" w:date="2023-10-05T12:44:00Z"/>
                <w:rFonts w:ascii="Arial Narrow" w:hAnsi="Arial Narrow"/>
                <w:b/>
                <w:bCs/>
                <w:kern w:val="2"/>
              </w:rPr>
            </w:pPr>
            <w:del w:id="639" w:author="Maciej Flejsierowicz" w:date="2023-10-05T12:44:00Z">
              <w:r w:rsidDel="00E42E76">
                <w:rPr>
                  <w:rFonts w:ascii="Arial Narrow" w:hAnsi="Arial Narrow"/>
                  <w:b/>
                  <w:bCs/>
                  <w:kern w:val="2"/>
                  <w:sz w:val="22"/>
                  <w:szCs w:val="22"/>
                </w:rPr>
                <w:delText>4</w:delText>
              </w:r>
              <w:r w:rsidR="00303B98" w:rsidRPr="00303B98" w:rsidDel="00E42E76">
                <w:rPr>
                  <w:rFonts w:ascii="Arial Narrow" w:hAnsi="Arial Narrow"/>
                  <w:b/>
                  <w:bCs/>
                  <w:kern w:val="2"/>
                  <w:sz w:val="22"/>
                  <w:szCs w:val="22"/>
                </w:rPr>
                <w:delText>0%</w:delText>
              </w:r>
            </w:del>
          </w:p>
        </w:tc>
      </w:tr>
    </w:tbl>
    <w:p w:rsidR="00A94ED7" w:rsidDel="00E42E76" w:rsidRDefault="00A94ED7" w:rsidP="00661477">
      <w:pPr>
        <w:suppressAutoHyphens/>
        <w:spacing w:before="0" w:after="120" w:line="240" w:lineRule="auto"/>
        <w:ind w:left="0" w:firstLine="0"/>
        <w:rPr>
          <w:del w:id="640" w:author="Maciej Flejsierowicz" w:date="2023-10-05T12:44:00Z"/>
          <w:rFonts w:ascii="Arial Narrow" w:hAnsi="Arial Narrow"/>
          <w:kern w:val="2"/>
          <w:sz w:val="22"/>
          <w:szCs w:val="22"/>
        </w:rPr>
      </w:pPr>
    </w:p>
    <w:p w:rsidR="00303B98" w:rsidRPr="00B637D2" w:rsidDel="00E42E76" w:rsidRDefault="00303B98" w:rsidP="007C6CC7">
      <w:pPr>
        <w:pStyle w:val="Akapitzlist"/>
        <w:numPr>
          <w:ilvl w:val="0"/>
          <w:numId w:val="23"/>
        </w:numPr>
        <w:suppressAutoHyphens/>
        <w:spacing w:before="0" w:line="240" w:lineRule="auto"/>
        <w:jc w:val="left"/>
        <w:rPr>
          <w:del w:id="641" w:author="Maciej Flejsierowicz" w:date="2023-10-05T12:44:00Z"/>
          <w:rFonts w:ascii="Arial Narrow" w:hAnsi="Arial Narrow"/>
          <w:lang w:eastAsia="pl-PL"/>
        </w:rPr>
      </w:pPr>
      <w:del w:id="642" w:author="Maciej Flejsierowicz" w:date="2023-10-05T12:44:00Z">
        <w:r w:rsidRPr="00B637D2" w:rsidDel="00E42E76">
          <w:rPr>
            <w:rFonts w:ascii="Arial Narrow" w:hAnsi="Arial Narrow"/>
            <w:lang w:eastAsia="pl-PL"/>
          </w:rPr>
          <w:delText>Ocena oferty w zakresie kryterium „Cena” -Zamawiający dokona przeliczeń za pomocą algorytmu:</w:delText>
        </w:r>
      </w:del>
    </w:p>
    <w:p w:rsidR="00303B98" w:rsidRPr="00303B98" w:rsidDel="00E42E76" w:rsidRDefault="00303B98" w:rsidP="00B637D2">
      <w:pPr>
        <w:suppressAutoHyphens/>
        <w:spacing w:before="0" w:after="240" w:line="240" w:lineRule="auto"/>
        <w:ind w:left="873" w:firstLine="0"/>
        <w:jc w:val="center"/>
        <w:rPr>
          <w:del w:id="643" w:author="Maciej Flejsierowicz" w:date="2023-10-05T12:44:00Z"/>
          <w:rFonts w:ascii="Arial Narrow" w:hAnsi="Arial Narrow"/>
          <w:kern w:val="2"/>
          <w:sz w:val="22"/>
          <w:szCs w:val="22"/>
        </w:rPr>
      </w:pPr>
      <w:del w:id="644" w:author="Maciej Flejsierowicz" w:date="2023-10-05T12:44:00Z">
        <w:r w:rsidRPr="00303B98" w:rsidDel="00E42E76">
          <w:rPr>
            <w:rFonts w:ascii="Arial Narrow" w:hAnsi="Arial Narrow"/>
            <w:b/>
            <w:bCs/>
            <w:i/>
            <w:iCs/>
            <w:kern w:val="2"/>
            <w:sz w:val="22"/>
            <w:szCs w:val="22"/>
          </w:rPr>
          <w:delText>C = cena minimalna z ofert ważnych / cena oferty badanej x 100 x waga</w:delText>
        </w:r>
      </w:del>
    </w:p>
    <w:p w:rsidR="00303B98" w:rsidRPr="00B637D2" w:rsidDel="00E42E76" w:rsidRDefault="00303B98" w:rsidP="007C6CC7">
      <w:pPr>
        <w:pStyle w:val="Akapitzlist"/>
        <w:numPr>
          <w:ilvl w:val="0"/>
          <w:numId w:val="23"/>
        </w:numPr>
        <w:suppressAutoHyphens/>
        <w:spacing w:after="120" w:line="240" w:lineRule="auto"/>
        <w:rPr>
          <w:del w:id="645" w:author="Maciej Flejsierowicz" w:date="2023-10-05T12:44:00Z"/>
          <w:rFonts w:ascii="Arial Narrow" w:hAnsi="Arial Narrow"/>
          <w:lang w:eastAsia="pl-PL"/>
        </w:rPr>
      </w:pPr>
      <w:del w:id="646" w:author="Maciej Flejsierowicz" w:date="2023-10-05T12:44:00Z">
        <w:r w:rsidRPr="00B637D2" w:rsidDel="00E42E76">
          <w:rPr>
            <w:rFonts w:ascii="Arial Narrow" w:hAnsi="Arial Narrow"/>
            <w:lang w:eastAsia="pl-PL"/>
          </w:rPr>
          <w:delText>Ocena oferty w zakresie kryterium „</w:delText>
        </w:r>
        <w:r w:rsidR="007B4EC5" w:rsidDel="00E42E76">
          <w:rPr>
            <w:rFonts w:ascii="Arial Narrow" w:hAnsi="Arial Narrow"/>
            <w:lang w:eastAsia="pl-PL"/>
          </w:rPr>
          <w:delText>Dodatkowy okres gwarancji</w:delText>
        </w:r>
        <w:r w:rsidRPr="00B637D2" w:rsidDel="00E42E76">
          <w:rPr>
            <w:rFonts w:ascii="Arial Narrow" w:hAnsi="Arial Narrow"/>
            <w:lang w:eastAsia="pl-PL"/>
          </w:rPr>
          <w:delText>” –Zamawiający dokona przeliczeń za pomocą algorytmu:</w:delText>
        </w:r>
      </w:del>
    </w:p>
    <w:p w:rsidR="00303B98" w:rsidDel="00E42E76" w:rsidRDefault="007B4EC5" w:rsidP="00303B98">
      <w:pPr>
        <w:suppressAutoHyphens/>
        <w:spacing w:before="0" w:line="240" w:lineRule="auto"/>
        <w:ind w:left="0" w:firstLine="0"/>
        <w:jc w:val="center"/>
        <w:outlineLvl w:val="0"/>
        <w:rPr>
          <w:del w:id="647" w:author="Maciej Flejsierowicz" w:date="2023-10-05T12:44:00Z"/>
          <w:rFonts w:ascii="Arial Narrow" w:hAnsi="Arial Narrow"/>
          <w:b/>
          <w:bCs/>
          <w:i/>
          <w:color w:val="000000"/>
          <w:kern w:val="0"/>
          <w:sz w:val="22"/>
          <w:szCs w:val="22"/>
          <w:lang w:eastAsia="pl-PL"/>
        </w:rPr>
      </w:pPr>
      <w:del w:id="648" w:author="Maciej Flejsierowicz" w:date="2023-10-05T12:44:00Z">
        <w:r w:rsidDel="00E42E76">
          <w:rPr>
            <w:rFonts w:ascii="Arial Narrow" w:hAnsi="Arial Narrow"/>
            <w:b/>
            <w:bCs/>
            <w:i/>
            <w:color w:val="000000"/>
            <w:kern w:val="0"/>
            <w:sz w:val="22"/>
            <w:szCs w:val="22"/>
            <w:lang w:eastAsia="pl-PL"/>
          </w:rPr>
          <w:delText>G</w:delText>
        </w:r>
        <w:r w:rsidR="00303B98" w:rsidRPr="00303B98" w:rsidDel="00E42E76">
          <w:rPr>
            <w:rFonts w:ascii="Arial Narrow" w:hAnsi="Arial Narrow"/>
            <w:b/>
            <w:bCs/>
            <w:i/>
            <w:color w:val="000000"/>
            <w:kern w:val="0"/>
            <w:sz w:val="22"/>
            <w:szCs w:val="22"/>
            <w:lang w:eastAsia="pl-PL"/>
          </w:rPr>
          <w:delText xml:space="preserve"> = Ilość przyznanych punktów ocenianej oferty / Maksymalna ilość punktów przyznana ofercie wśród złożonych ważnych ofert  x waga x 100</w:delText>
        </w:r>
      </w:del>
    </w:p>
    <w:p w:rsidR="006E72E0" w:rsidDel="00E42E76" w:rsidRDefault="006E72E0" w:rsidP="00303B98">
      <w:pPr>
        <w:suppressAutoHyphens/>
        <w:spacing w:before="0" w:line="240" w:lineRule="auto"/>
        <w:ind w:left="0" w:firstLine="0"/>
        <w:jc w:val="center"/>
        <w:outlineLvl w:val="0"/>
        <w:rPr>
          <w:del w:id="649" w:author="Maciej Flejsierowicz" w:date="2023-10-05T12:44:00Z"/>
          <w:rFonts w:ascii="Arial Narrow" w:hAnsi="Arial Narrow"/>
          <w:b/>
          <w:bCs/>
          <w:i/>
          <w:color w:val="000000"/>
          <w:kern w:val="0"/>
          <w:sz w:val="22"/>
          <w:szCs w:val="22"/>
          <w:lang w:eastAsia="pl-PL"/>
        </w:rPr>
      </w:pPr>
    </w:p>
    <w:p w:rsidR="00303B98" w:rsidRPr="00303B98" w:rsidDel="00E42E76" w:rsidRDefault="00303B98" w:rsidP="00303B98">
      <w:pPr>
        <w:suppressAutoHyphens/>
        <w:spacing w:before="0" w:line="240" w:lineRule="auto"/>
        <w:ind w:left="0" w:firstLine="0"/>
        <w:jc w:val="center"/>
        <w:outlineLvl w:val="0"/>
        <w:rPr>
          <w:del w:id="650" w:author="Maciej Flejsierowicz" w:date="2023-10-05T12:44:00Z"/>
          <w:rFonts w:ascii="Arial Narrow" w:hAnsi="Arial Narrow"/>
          <w:b/>
          <w:bCs/>
          <w:kern w:val="2"/>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3"/>
        <w:gridCol w:w="4573"/>
      </w:tblGrid>
      <w:tr w:rsidR="00303B98" w:rsidRPr="00303B98" w:rsidDel="00E42E76" w:rsidTr="00303B98">
        <w:trPr>
          <w:jc w:val="center"/>
          <w:del w:id="651"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303B98" w:rsidRPr="00303B98" w:rsidDel="00E42E76" w:rsidRDefault="007B4EC5" w:rsidP="00303B98">
            <w:pPr>
              <w:suppressAutoHyphens/>
              <w:spacing w:before="0" w:after="120" w:line="240" w:lineRule="auto"/>
              <w:ind w:left="0" w:firstLine="0"/>
              <w:jc w:val="center"/>
              <w:rPr>
                <w:del w:id="652" w:author="Maciej Flejsierowicz" w:date="2023-10-05T12:44:00Z"/>
                <w:rFonts w:ascii="Arial Narrow" w:eastAsia="Calibri" w:hAnsi="Arial Narrow"/>
                <w:kern w:val="2"/>
              </w:rPr>
            </w:pPr>
            <w:del w:id="653" w:author="Maciej Flejsierowicz" w:date="2023-10-05T12:44:00Z">
              <w:r w:rsidDel="00E42E76">
                <w:rPr>
                  <w:rFonts w:ascii="Arial Narrow" w:eastAsia="Calibri" w:hAnsi="Arial Narrow"/>
                  <w:kern w:val="2"/>
                  <w:sz w:val="22"/>
                  <w:szCs w:val="22"/>
                </w:rPr>
                <w:delText>Dodatkowy okres gwarancji</w:delText>
              </w:r>
            </w:del>
          </w:p>
        </w:tc>
        <w:tc>
          <w:tcPr>
            <w:tcW w:w="4607" w:type="dxa"/>
            <w:tcBorders>
              <w:top w:val="single" w:sz="4" w:space="0" w:color="auto"/>
              <w:left w:val="single" w:sz="4" w:space="0" w:color="auto"/>
              <w:bottom w:val="single" w:sz="4" w:space="0" w:color="auto"/>
              <w:right w:val="single" w:sz="4" w:space="0" w:color="auto"/>
            </w:tcBorders>
            <w:hideMark/>
          </w:tcPr>
          <w:p w:rsidR="00303B98" w:rsidRPr="00303B98" w:rsidDel="00E42E76" w:rsidRDefault="00303B98" w:rsidP="00303B98">
            <w:pPr>
              <w:suppressAutoHyphens/>
              <w:spacing w:before="0" w:after="120" w:line="240" w:lineRule="auto"/>
              <w:ind w:left="0" w:firstLine="0"/>
              <w:jc w:val="center"/>
              <w:rPr>
                <w:del w:id="654" w:author="Maciej Flejsierowicz" w:date="2023-10-05T12:44:00Z"/>
                <w:rFonts w:ascii="Arial Narrow" w:eastAsia="Calibri" w:hAnsi="Arial Narrow"/>
                <w:kern w:val="2"/>
              </w:rPr>
            </w:pPr>
            <w:del w:id="655" w:author="Maciej Flejsierowicz" w:date="2023-10-05T12:44:00Z">
              <w:r w:rsidRPr="00303B98" w:rsidDel="00E42E76">
                <w:rPr>
                  <w:rFonts w:ascii="Arial Narrow" w:eastAsia="Calibri" w:hAnsi="Arial Narrow"/>
                  <w:kern w:val="2"/>
                  <w:sz w:val="22"/>
                  <w:szCs w:val="22"/>
                </w:rPr>
                <w:delText>Ilość punktów w kryterium „Termin płatności”</w:delText>
              </w:r>
            </w:del>
          </w:p>
        </w:tc>
      </w:tr>
      <w:tr w:rsidR="00303B98" w:rsidRPr="00303B98" w:rsidDel="00E42E76" w:rsidTr="00303B98">
        <w:trPr>
          <w:jc w:val="center"/>
          <w:del w:id="656"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303B98" w:rsidRPr="00303B98" w:rsidDel="00E42E76" w:rsidRDefault="007B4EC5" w:rsidP="00303B98">
            <w:pPr>
              <w:suppressAutoHyphens/>
              <w:spacing w:before="0" w:after="120" w:line="240" w:lineRule="auto"/>
              <w:ind w:left="0" w:firstLine="0"/>
              <w:jc w:val="center"/>
              <w:rPr>
                <w:del w:id="657" w:author="Maciej Flejsierowicz" w:date="2023-10-05T12:44:00Z"/>
                <w:rFonts w:ascii="Arial Narrow" w:eastAsia="Calibri" w:hAnsi="Arial Narrow"/>
                <w:kern w:val="2"/>
              </w:rPr>
            </w:pPr>
            <w:del w:id="658" w:author="Maciej Flejsierowicz" w:date="2023-10-05T12:44:00Z">
              <w:r w:rsidDel="00E42E76">
                <w:rPr>
                  <w:rFonts w:ascii="Arial Narrow" w:eastAsia="Calibri" w:hAnsi="Arial Narrow"/>
                  <w:kern w:val="2"/>
                  <w:sz w:val="22"/>
                  <w:szCs w:val="22"/>
                </w:rPr>
                <w:delText>do 12 miesięcy</w:delText>
              </w:r>
            </w:del>
          </w:p>
        </w:tc>
        <w:tc>
          <w:tcPr>
            <w:tcW w:w="4607" w:type="dxa"/>
            <w:tcBorders>
              <w:top w:val="single" w:sz="4" w:space="0" w:color="auto"/>
              <w:left w:val="single" w:sz="4" w:space="0" w:color="auto"/>
              <w:bottom w:val="single" w:sz="4" w:space="0" w:color="auto"/>
              <w:right w:val="single" w:sz="4" w:space="0" w:color="auto"/>
            </w:tcBorders>
            <w:hideMark/>
          </w:tcPr>
          <w:p w:rsidR="00303B98" w:rsidRPr="00303B98" w:rsidDel="00E42E76" w:rsidRDefault="00303B98" w:rsidP="00303B98">
            <w:pPr>
              <w:suppressAutoHyphens/>
              <w:spacing w:before="0" w:after="120" w:line="240" w:lineRule="auto"/>
              <w:ind w:left="0" w:firstLine="0"/>
              <w:jc w:val="center"/>
              <w:rPr>
                <w:del w:id="659" w:author="Maciej Flejsierowicz" w:date="2023-10-05T12:44:00Z"/>
                <w:rFonts w:ascii="Arial Narrow" w:eastAsia="Calibri" w:hAnsi="Arial Narrow"/>
                <w:kern w:val="2"/>
              </w:rPr>
            </w:pPr>
            <w:del w:id="660" w:author="Maciej Flejsierowicz" w:date="2023-10-05T12:44:00Z">
              <w:r w:rsidRPr="00303B98" w:rsidDel="00E42E76">
                <w:rPr>
                  <w:rFonts w:ascii="Arial Narrow" w:eastAsia="Calibri" w:hAnsi="Arial Narrow"/>
                  <w:kern w:val="2"/>
                  <w:sz w:val="22"/>
                  <w:szCs w:val="22"/>
                </w:rPr>
                <w:delText>0 pkt.</w:delText>
              </w:r>
            </w:del>
          </w:p>
        </w:tc>
      </w:tr>
      <w:tr w:rsidR="00303B98" w:rsidRPr="00303B98" w:rsidDel="00E42E76" w:rsidTr="00303B98">
        <w:trPr>
          <w:jc w:val="center"/>
          <w:del w:id="661"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303B98" w:rsidRPr="00303B98" w:rsidDel="00E42E76" w:rsidRDefault="007B4EC5" w:rsidP="00303B98">
            <w:pPr>
              <w:suppressAutoHyphens/>
              <w:spacing w:before="0" w:after="120" w:line="240" w:lineRule="auto"/>
              <w:ind w:left="0" w:firstLine="0"/>
              <w:jc w:val="center"/>
              <w:rPr>
                <w:del w:id="662" w:author="Maciej Flejsierowicz" w:date="2023-10-05T12:44:00Z"/>
                <w:rFonts w:ascii="Arial Narrow" w:eastAsia="Calibri" w:hAnsi="Arial Narrow"/>
                <w:kern w:val="2"/>
              </w:rPr>
            </w:pPr>
            <w:del w:id="663" w:author="Maciej Flejsierowicz" w:date="2023-10-05T12:44:00Z">
              <w:r w:rsidDel="00E42E76">
                <w:rPr>
                  <w:rFonts w:ascii="Arial Narrow" w:eastAsia="Calibri" w:hAnsi="Arial Narrow"/>
                  <w:kern w:val="2"/>
                  <w:sz w:val="22"/>
                  <w:szCs w:val="22"/>
                </w:rPr>
                <w:delText>12-36 miesięcy</w:delText>
              </w:r>
            </w:del>
          </w:p>
        </w:tc>
        <w:tc>
          <w:tcPr>
            <w:tcW w:w="4607" w:type="dxa"/>
            <w:tcBorders>
              <w:top w:val="single" w:sz="4" w:space="0" w:color="auto"/>
              <w:left w:val="single" w:sz="4" w:space="0" w:color="auto"/>
              <w:bottom w:val="single" w:sz="4" w:space="0" w:color="auto"/>
              <w:right w:val="single" w:sz="4" w:space="0" w:color="auto"/>
            </w:tcBorders>
            <w:hideMark/>
          </w:tcPr>
          <w:p w:rsidR="00303B98" w:rsidRPr="00303B98" w:rsidDel="00E42E76" w:rsidRDefault="00303B98" w:rsidP="00303B98">
            <w:pPr>
              <w:suppressAutoHyphens/>
              <w:spacing w:before="0" w:after="120" w:line="240" w:lineRule="auto"/>
              <w:ind w:left="0" w:firstLine="0"/>
              <w:jc w:val="center"/>
              <w:rPr>
                <w:del w:id="664" w:author="Maciej Flejsierowicz" w:date="2023-10-05T12:44:00Z"/>
                <w:rFonts w:ascii="Arial Narrow" w:eastAsia="Calibri" w:hAnsi="Arial Narrow"/>
                <w:kern w:val="2"/>
              </w:rPr>
            </w:pPr>
            <w:del w:id="665" w:author="Maciej Flejsierowicz" w:date="2023-10-05T12:44:00Z">
              <w:r w:rsidRPr="00303B98" w:rsidDel="00E42E76">
                <w:rPr>
                  <w:rFonts w:ascii="Arial Narrow" w:eastAsia="Calibri" w:hAnsi="Arial Narrow"/>
                  <w:kern w:val="2"/>
                  <w:sz w:val="22"/>
                  <w:szCs w:val="22"/>
                </w:rPr>
                <w:delText>5 pkt</w:delText>
              </w:r>
            </w:del>
          </w:p>
        </w:tc>
      </w:tr>
      <w:tr w:rsidR="00303B98" w:rsidRPr="00303B98" w:rsidDel="00E42E76" w:rsidTr="00303B98">
        <w:trPr>
          <w:jc w:val="center"/>
          <w:del w:id="666" w:author="Maciej Flejsierowicz" w:date="2023-10-05T12:44:00Z"/>
        </w:trPr>
        <w:tc>
          <w:tcPr>
            <w:tcW w:w="4606" w:type="dxa"/>
            <w:tcBorders>
              <w:top w:val="single" w:sz="4" w:space="0" w:color="auto"/>
              <w:left w:val="single" w:sz="4" w:space="0" w:color="auto"/>
              <w:bottom w:val="single" w:sz="4" w:space="0" w:color="auto"/>
              <w:right w:val="single" w:sz="4" w:space="0" w:color="auto"/>
            </w:tcBorders>
            <w:hideMark/>
          </w:tcPr>
          <w:p w:rsidR="00303B98" w:rsidRPr="00303B98" w:rsidDel="00E42E76" w:rsidRDefault="007B4EC5" w:rsidP="00303B98">
            <w:pPr>
              <w:suppressAutoHyphens/>
              <w:spacing w:before="0" w:after="120" w:line="240" w:lineRule="auto"/>
              <w:ind w:left="0" w:firstLine="0"/>
              <w:jc w:val="center"/>
              <w:rPr>
                <w:del w:id="667" w:author="Maciej Flejsierowicz" w:date="2023-10-05T12:44:00Z"/>
                <w:rFonts w:ascii="Arial Narrow" w:eastAsia="Calibri" w:hAnsi="Arial Narrow"/>
                <w:kern w:val="2"/>
              </w:rPr>
            </w:pPr>
            <w:del w:id="668" w:author="Maciej Flejsierowicz" w:date="2023-10-05T12:44:00Z">
              <w:r w:rsidDel="00E42E76">
                <w:rPr>
                  <w:rFonts w:ascii="Arial Narrow" w:eastAsia="Calibri" w:hAnsi="Arial Narrow"/>
                  <w:kern w:val="2"/>
                  <w:sz w:val="22"/>
                  <w:szCs w:val="22"/>
                </w:rPr>
                <w:delText>powyżej 36 miesięcy</w:delText>
              </w:r>
            </w:del>
          </w:p>
        </w:tc>
        <w:tc>
          <w:tcPr>
            <w:tcW w:w="4607" w:type="dxa"/>
            <w:tcBorders>
              <w:top w:val="single" w:sz="4" w:space="0" w:color="auto"/>
              <w:left w:val="single" w:sz="4" w:space="0" w:color="auto"/>
              <w:bottom w:val="single" w:sz="4" w:space="0" w:color="auto"/>
              <w:right w:val="single" w:sz="4" w:space="0" w:color="auto"/>
            </w:tcBorders>
            <w:hideMark/>
          </w:tcPr>
          <w:p w:rsidR="00303B98" w:rsidRPr="00303B98" w:rsidDel="00E42E76" w:rsidRDefault="00303B98" w:rsidP="00303B98">
            <w:pPr>
              <w:suppressAutoHyphens/>
              <w:spacing w:before="0" w:after="120" w:line="240" w:lineRule="auto"/>
              <w:ind w:left="0" w:firstLine="0"/>
              <w:jc w:val="center"/>
              <w:rPr>
                <w:del w:id="669" w:author="Maciej Flejsierowicz" w:date="2023-10-05T12:44:00Z"/>
                <w:rFonts w:ascii="Arial Narrow" w:eastAsia="Calibri" w:hAnsi="Arial Narrow"/>
                <w:kern w:val="2"/>
              </w:rPr>
            </w:pPr>
            <w:del w:id="670" w:author="Maciej Flejsierowicz" w:date="2023-10-05T12:44:00Z">
              <w:r w:rsidRPr="00303B98" w:rsidDel="00E42E76">
                <w:rPr>
                  <w:rFonts w:ascii="Arial Narrow" w:eastAsia="Calibri" w:hAnsi="Arial Narrow"/>
                  <w:kern w:val="2"/>
                  <w:sz w:val="22"/>
                  <w:szCs w:val="22"/>
                </w:rPr>
                <w:delText>10 pkt</w:delText>
              </w:r>
            </w:del>
          </w:p>
        </w:tc>
      </w:tr>
    </w:tbl>
    <w:p w:rsidR="00303B98" w:rsidRPr="00303B98" w:rsidDel="00E42E76" w:rsidRDefault="00303B98" w:rsidP="00303B98">
      <w:pPr>
        <w:suppressAutoHyphens/>
        <w:spacing w:before="0" w:after="120" w:line="240" w:lineRule="auto"/>
        <w:ind w:left="0" w:firstLine="0"/>
        <w:jc w:val="left"/>
        <w:outlineLvl w:val="0"/>
        <w:rPr>
          <w:del w:id="671" w:author="Maciej Flejsierowicz" w:date="2023-10-05T12:44:00Z"/>
          <w:rFonts w:ascii="Arial Narrow" w:hAnsi="Arial Narrow"/>
          <w:bCs/>
          <w:iCs/>
          <w:color w:val="000000"/>
          <w:kern w:val="0"/>
          <w:sz w:val="22"/>
          <w:szCs w:val="22"/>
          <w:lang w:eastAsia="pl-PL"/>
        </w:rPr>
      </w:pPr>
    </w:p>
    <w:p w:rsidR="00303B98" w:rsidRPr="00B637D2" w:rsidDel="00E42E76" w:rsidRDefault="00303B98" w:rsidP="007C6CC7">
      <w:pPr>
        <w:pStyle w:val="Akapitzlist"/>
        <w:numPr>
          <w:ilvl w:val="0"/>
          <w:numId w:val="23"/>
        </w:numPr>
        <w:suppressAutoHyphens/>
        <w:spacing w:before="0" w:after="120" w:line="240" w:lineRule="auto"/>
        <w:jc w:val="left"/>
        <w:outlineLvl w:val="0"/>
        <w:rPr>
          <w:del w:id="672" w:author="Maciej Flejsierowicz" w:date="2023-10-05T12:44:00Z"/>
          <w:rFonts w:ascii="Arial Narrow" w:hAnsi="Arial Narrow"/>
          <w:bCs/>
          <w:lang w:eastAsia="pl-PL"/>
        </w:rPr>
      </w:pPr>
      <w:del w:id="673" w:author="Maciej Flejsierowicz" w:date="2023-10-05T12:44:00Z">
        <w:r w:rsidRPr="00B637D2" w:rsidDel="00E42E76">
          <w:rPr>
            <w:rFonts w:ascii="Arial Narrow" w:hAnsi="Arial Narrow"/>
            <w:bCs/>
            <w:lang w:eastAsia="pl-PL"/>
          </w:rPr>
          <w:delText>Ocena końcowa oferty:</w:delText>
        </w:r>
      </w:del>
    </w:p>
    <w:p w:rsidR="00303B98" w:rsidRPr="00303B98" w:rsidRDefault="00303B98" w:rsidP="00303B98">
      <w:pPr>
        <w:suppressAutoHyphens/>
        <w:spacing w:before="0" w:after="120" w:line="240" w:lineRule="auto"/>
        <w:ind w:left="0" w:firstLine="0"/>
        <w:outlineLvl w:val="0"/>
        <w:rPr>
          <w:rFonts w:ascii="Arial Narrow" w:hAnsi="Arial Narrow"/>
          <w:bCs/>
          <w:color w:val="000000"/>
          <w:kern w:val="0"/>
          <w:sz w:val="22"/>
          <w:szCs w:val="22"/>
          <w:lang w:eastAsia="pl-PL"/>
        </w:rPr>
      </w:pPr>
      <w:del w:id="674" w:author="Maciej Flejsierowicz" w:date="2023-10-05T12:44:00Z">
        <w:r w:rsidRPr="00303B98" w:rsidDel="00E42E76">
          <w:rPr>
            <w:rFonts w:ascii="Arial Narrow" w:hAnsi="Arial Narrow"/>
            <w:b/>
            <w:bCs/>
            <w:color w:val="000000"/>
            <w:kern w:val="0"/>
            <w:sz w:val="22"/>
            <w:szCs w:val="22"/>
            <w:lang w:eastAsia="pl-PL"/>
          </w:rPr>
          <w:lastRenderedPageBreak/>
          <w:delText xml:space="preserve">Ocenę końcowa oferty stanowić będzie suma punktów C + </w:delText>
        </w:r>
        <w:r w:rsidR="007B4EC5" w:rsidDel="00E42E76">
          <w:rPr>
            <w:rFonts w:ascii="Arial Narrow" w:hAnsi="Arial Narrow"/>
            <w:b/>
            <w:bCs/>
            <w:color w:val="000000"/>
            <w:kern w:val="0"/>
            <w:sz w:val="22"/>
            <w:szCs w:val="22"/>
            <w:lang w:eastAsia="pl-PL"/>
          </w:rPr>
          <w:delText>G</w:delText>
        </w:r>
        <w:r w:rsidRPr="00303B98" w:rsidDel="00E42E76">
          <w:rPr>
            <w:rFonts w:ascii="Arial Narrow" w:hAnsi="Arial Narrow"/>
            <w:b/>
            <w:bCs/>
            <w:color w:val="000000"/>
            <w:kern w:val="0"/>
            <w:sz w:val="22"/>
            <w:szCs w:val="22"/>
            <w:lang w:eastAsia="pl-PL"/>
          </w:rPr>
          <w:delText xml:space="preserve"> przyznanych danej ofercie we wszystkich kryteriach oceny oferty.</w:delText>
        </w:r>
      </w:del>
    </w:p>
    <w:p w:rsidR="006E3015" w:rsidRPr="00B637D2" w:rsidRDefault="00303B98" w:rsidP="004A7497">
      <w:pPr>
        <w:pStyle w:val="Akapitzlist"/>
        <w:numPr>
          <w:ilvl w:val="1"/>
          <w:numId w:val="10"/>
        </w:numPr>
        <w:suppressAutoHyphens/>
        <w:spacing w:before="0" w:line="240" w:lineRule="auto"/>
        <w:ind w:left="426" w:hanging="426"/>
        <w:jc w:val="left"/>
        <w:rPr>
          <w:rFonts w:ascii="Arial Narrow" w:hAnsi="Arial Narrow"/>
          <w:kern w:val="2"/>
        </w:rPr>
      </w:pPr>
      <w:r w:rsidRPr="00B637D2">
        <w:rPr>
          <w:rFonts w:ascii="Arial Narrow" w:hAnsi="Arial Narrow"/>
          <w:kern w:val="2"/>
        </w:rPr>
        <w:t>Zamawiający zastosuje zaokrąglenie wyników do dwóch miejsc po przecinku.</w:t>
      </w:r>
    </w:p>
    <w:p w:rsidR="006E3015" w:rsidRPr="00D65A2F" w:rsidRDefault="00C87878"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20"/>
        <w:rPr>
          <w:rFonts w:ascii="Arial Narrow" w:hAnsi="Arial Narrow"/>
          <w:b/>
          <w:bCs/>
          <w:sz w:val="22"/>
          <w:szCs w:val="22"/>
        </w:rPr>
      </w:pPr>
      <w:r w:rsidRPr="00D65A2F">
        <w:rPr>
          <w:rFonts w:ascii="Arial Narrow" w:hAnsi="Arial Narrow"/>
          <w:b/>
          <w:bCs/>
          <w:sz w:val="22"/>
          <w:szCs w:val="22"/>
        </w:rPr>
        <w:t>INFORMACJE O FORMALNOŚCIACH, JAKIE MUSZĄ DOPEŁNIONE PO WYBORZE OFERTY W CELU ZAWARCIA UMOWY</w:t>
      </w:r>
    </w:p>
    <w:p w:rsidR="005750A0" w:rsidRPr="005750A0" w:rsidRDefault="005750A0" w:rsidP="004A7497">
      <w:pPr>
        <w:pStyle w:val="Akapitzlist"/>
        <w:numPr>
          <w:ilvl w:val="1"/>
          <w:numId w:val="10"/>
        </w:numPr>
        <w:ind w:left="426" w:hanging="426"/>
        <w:rPr>
          <w:rFonts w:ascii="Arial Narrow" w:hAnsi="Arial Narrow"/>
        </w:rPr>
      </w:pPr>
      <w:r w:rsidRPr="005750A0">
        <w:rPr>
          <w:rFonts w:ascii="Arial Narrow" w:hAnsi="Arial Narrow"/>
        </w:rPr>
        <w:t>Zamawiający, zawiadomi Wykonawcę (na adres poczty elektronicznej wskazany w formularzu ofertowym), którego oferta wybrana została jako najkorzystniejsza, o terminie zawarcia umowy w siedzibie Zamawiającego lub drogą korespondencyjną. Zamawiający zastrzega, że w przypadku zawarcia umowy drogą korespondencyjną, za dzień zawarcia umowy uważa się dat</w:t>
      </w:r>
      <w:r w:rsidR="004E40A2">
        <w:rPr>
          <w:rFonts w:ascii="Arial Narrow" w:hAnsi="Arial Narrow"/>
        </w:rPr>
        <w:t>ę wpisaną przez Zamawiającego w </w:t>
      </w:r>
      <w:r w:rsidRPr="005750A0">
        <w:rPr>
          <w:rFonts w:ascii="Arial Narrow" w:hAnsi="Arial Narrow"/>
        </w:rPr>
        <w:t>komparycji umowy. Jednocześnie Zamawiający zobowiązuje się, że w  dniu wysyłki oryginału umowy do Wykonawcy, prześle droga mailową skan podpisanej jednostronnie umowy, w której wskazana będzie data jej zawarcia.</w:t>
      </w:r>
    </w:p>
    <w:p w:rsidR="005750A0" w:rsidRPr="005750A0" w:rsidRDefault="005750A0" w:rsidP="004A7497">
      <w:pPr>
        <w:pStyle w:val="Akapitzlist"/>
        <w:numPr>
          <w:ilvl w:val="1"/>
          <w:numId w:val="10"/>
        </w:numPr>
        <w:ind w:left="426" w:hanging="426"/>
        <w:rPr>
          <w:rFonts w:ascii="Arial Narrow" w:hAnsi="Arial Narrow"/>
        </w:rPr>
      </w:pPr>
      <w:r w:rsidRPr="005750A0">
        <w:rPr>
          <w:rFonts w:ascii="Arial Narrow" w:hAnsi="Arial Narrow"/>
        </w:rPr>
        <w:t>Zamawiający zawrze umowę w sprawie zamówienia publicznego, z zas</w:t>
      </w:r>
      <w:r>
        <w:rPr>
          <w:rFonts w:ascii="Arial Narrow" w:hAnsi="Arial Narrow"/>
        </w:rPr>
        <w:t xml:space="preserve">trzeżeniem art. 577 ustawy </w:t>
      </w:r>
      <w:proofErr w:type="spellStart"/>
      <w:r>
        <w:rPr>
          <w:rFonts w:ascii="Arial Narrow" w:hAnsi="Arial Narrow"/>
        </w:rPr>
        <w:t>Pzp</w:t>
      </w:r>
      <w:proofErr w:type="spellEnd"/>
      <w:r>
        <w:rPr>
          <w:rFonts w:ascii="Arial Narrow" w:hAnsi="Arial Narrow"/>
        </w:rPr>
        <w:t>,  w </w:t>
      </w:r>
      <w:r w:rsidRPr="005750A0">
        <w:rPr>
          <w:rFonts w:ascii="Arial Narrow" w:hAnsi="Arial Narrow"/>
        </w:rPr>
        <w:t xml:space="preserve">terminach określonych w art. 308 ustawy </w:t>
      </w:r>
      <w:proofErr w:type="spellStart"/>
      <w:r w:rsidRPr="005750A0">
        <w:rPr>
          <w:rFonts w:ascii="Arial Narrow" w:hAnsi="Arial Narrow"/>
        </w:rPr>
        <w:t>Pzp</w:t>
      </w:r>
      <w:proofErr w:type="spellEnd"/>
      <w:r w:rsidRPr="005750A0">
        <w:rPr>
          <w:rFonts w:ascii="Arial Narrow" w:hAnsi="Arial Narrow"/>
        </w:rPr>
        <w:t xml:space="preserve">. </w:t>
      </w:r>
    </w:p>
    <w:p w:rsidR="005750A0" w:rsidRPr="005750A0" w:rsidDel="0023799D" w:rsidRDefault="005750A0" w:rsidP="005750A0">
      <w:pPr>
        <w:spacing w:after="240"/>
        <w:rPr>
          <w:del w:id="675" w:author="Maciej Flejsierowicz" w:date="2024-10-10T09:41:00Z"/>
          <w:rFonts w:ascii="Arial Narrow" w:hAnsi="Arial Narrow"/>
          <w:sz w:val="22"/>
          <w:szCs w:val="22"/>
        </w:rPr>
      </w:pPr>
      <w:r w:rsidRPr="005750A0">
        <w:rPr>
          <w:rFonts w:ascii="Arial Narrow" w:hAnsi="Arial Narrow"/>
          <w:sz w:val="22"/>
          <w:szCs w:val="22"/>
        </w:rPr>
        <w:t>3.</w:t>
      </w:r>
      <w:r w:rsidRPr="005750A0">
        <w:rPr>
          <w:rFonts w:ascii="Arial Narrow" w:hAnsi="Arial Narrow"/>
          <w:sz w:val="22"/>
          <w:szCs w:val="22"/>
        </w:rPr>
        <w:tab/>
        <w:t>Przed zawarciem umowy w sprawie zamówienia publicznego, Wykonawcy wsp</w:t>
      </w:r>
      <w:r w:rsidR="004E40A2">
        <w:rPr>
          <w:rFonts w:ascii="Arial Narrow" w:hAnsi="Arial Narrow"/>
          <w:sz w:val="22"/>
          <w:szCs w:val="22"/>
        </w:rPr>
        <w:t>ólnie ubiegający się o </w:t>
      </w:r>
      <w:r w:rsidRPr="005750A0">
        <w:rPr>
          <w:rFonts w:ascii="Arial Narrow" w:hAnsi="Arial Narrow"/>
          <w:sz w:val="22"/>
          <w:szCs w:val="22"/>
        </w:rPr>
        <w:t>udzielenie zamówienia są zobowiązani przedstawić Zamawiając</w:t>
      </w:r>
      <w:r w:rsidR="004E40A2">
        <w:rPr>
          <w:rFonts w:ascii="Arial Narrow" w:hAnsi="Arial Narrow"/>
          <w:sz w:val="22"/>
          <w:szCs w:val="22"/>
        </w:rPr>
        <w:t>emu umowę regulującą podstawy i </w:t>
      </w:r>
      <w:r w:rsidRPr="005750A0">
        <w:rPr>
          <w:rFonts w:ascii="Arial Narrow" w:hAnsi="Arial Narrow"/>
          <w:sz w:val="22"/>
          <w:szCs w:val="22"/>
        </w:rPr>
        <w:t>zasady wspólnego ubiegania się o udzielenie zamówienia.</w:t>
      </w:r>
    </w:p>
    <w:p w:rsidR="0023799D" w:rsidRDefault="0023799D" w:rsidP="005750A0">
      <w:pPr>
        <w:spacing w:after="240"/>
        <w:rPr>
          <w:ins w:id="676" w:author="Maciej Flejsierowicz" w:date="2024-10-10T09:42:00Z"/>
          <w:rFonts w:ascii="Arial Narrow" w:hAnsi="Arial Narrow"/>
          <w:sz w:val="22"/>
          <w:szCs w:val="22"/>
        </w:rPr>
      </w:pPr>
    </w:p>
    <w:p w:rsidR="00D9062D" w:rsidRDefault="005750A0" w:rsidP="005750A0">
      <w:pPr>
        <w:spacing w:after="240"/>
        <w:rPr>
          <w:rFonts w:ascii="Arial Narrow" w:hAnsi="Arial Narrow"/>
          <w:sz w:val="22"/>
          <w:szCs w:val="22"/>
        </w:rPr>
      </w:pPr>
      <w:r w:rsidRPr="005750A0">
        <w:rPr>
          <w:rFonts w:ascii="Arial Narrow" w:hAnsi="Arial Narrow"/>
          <w:sz w:val="22"/>
          <w:szCs w:val="22"/>
        </w:rPr>
        <w:t>4.</w:t>
      </w:r>
      <w:r w:rsidRPr="005750A0">
        <w:rPr>
          <w:rFonts w:ascii="Arial Narrow" w:hAnsi="Arial Narrow"/>
          <w:sz w:val="22"/>
          <w:szCs w:val="22"/>
        </w:rPr>
        <w:tab/>
        <w:t>Przed zawarciem umowy w sprawie zamówienia publicznego, Wykonawca składa dla osoby podpisującej umowę, dokument potwierdzający uprawnienie osoby podpisującej do reprezentowania Wykonawcy. Powyższe nie dotyczy sytuacji, gdy Zamawiający dysponuje już odpow</w:t>
      </w:r>
      <w:r w:rsidR="004E40A2">
        <w:rPr>
          <w:rFonts w:ascii="Arial Narrow" w:hAnsi="Arial Narrow"/>
          <w:sz w:val="22"/>
          <w:szCs w:val="22"/>
        </w:rPr>
        <w:t>iednimi dokumentami złożonymi w </w:t>
      </w:r>
      <w:r w:rsidRPr="005750A0">
        <w:rPr>
          <w:rFonts w:ascii="Arial Narrow" w:hAnsi="Arial Narrow"/>
          <w:sz w:val="22"/>
          <w:szCs w:val="22"/>
        </w:rPr>
        <w:t>toku Postępowania.</w:t>
      </w:r>
    </w:p>
    <w:p w:rsidR="006E3015" w:rsidRPr="00CD738B" w:rsidRDefault="00C87878"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20"/>
        <w:rPr>
          <w:rFonts w:ascii="Arial Narrow" w:hAnsi="Arial Narrow"/>
          <w:b/>
          <w:bCs/>
          <w:sz w:val="22"/>
          <w:szCs w:val="22"/>
        </w:rPr>
      </w:pPr>
      <w:r>
        <w:rPr>
          <w:rFonts w:ascii="Arial Narrow" w:hAnsi="Arial Narrow"/>
          <w:b/>
          <w:bCs/>
          <w:sz w:val="22"/>
          <w:szCs w:val="22"/>
        </w:rPr>
        <w:t>POUCZENIE O ŚRODKACH OCHRONY PRAWNEJ PRZYSŁUGUJĄCYCH WYKONAWCY</w:t>
      </w:r>
    </w:p>
    <w:p w:rsidR="005750A0" w:rsidRPr="009B41A9" w:rsidRDefault="005750A0" w:rsidP="004A7497">
      <w:pPr>
        <w:numPr>
          <w:ilvl w:val="1"/>
          <w:numId w:val="10"/>
        </w:numPr>
        <w:spacing w:after="120"/>
        <w:ind w:left="426" w:hanging="426"/>
        <w:rPr>
          <w:rFonts w:ascii="Arial Narrow" w:hAnsi="Arial Narrow"/>
          <w:sz w:val="22"/>
          <w:szCs w:val="22"/>
        </w:rPr>
      </w:pPr>
      <w:r w:rsidRPr="009B41A9">
        <w:rPr>
          <w:rFonts w:ascii="Arial Narrow" w:hAnsi="Arial Narrow"/>
          <w:sz w:val="22"/>
          <w:szCs w:val="22"/>
        </w:rPr>
        <w:t xml:space="preserve">Wykonawcy przysługują przewidziane w ustawie </w:t>
      </w:r>
      <w:proofErr w:type="spellStart"/>
      <w:r w:rsidRPr="009B41A9">
        <w:rPr>
          <w:rFonts w:ascii="Arial Narrow" w:hAnsi="Arial Narrow"/>
          <w:sz w:val="22"/>
          <w:szCs w:val="22"/>
        </w:rPr>
        <w:t>Pzp</w:t>
      </w:r>
      <w:proofErr w:type="spellEnd"/>
      <w:r w:rsidRPr="009B41A9">
        <w:rPr>
          <w:rFonts w:ascii="Arial Narrow" w:hAnsi="Arial Narrow"/>
          <w:sz w:val="22"/>
          <w:szCs w:val="22"/>
        </w:rPr>
        <w:t xml:space="preserve"> środki ochrony prawnej. Szczegółowe zasady wnoszenia środków ochrony prawnej oraz postępowania toczonego wskutek ich wniesienia określa Dział IX ustawy </w:t>
      </w:r>
      <w:proofErr w:type="spellStart"/>
      <w:r w:rsidRPr="009B41A9">
        <w:rPr>
          <w:rFonts w:ascii="Arial Narrow" w:hAnsi="Arial Narrow"/>
          <w:sz w:val="22"/>
          <w:szCs w:val="22"/>
        </w:rPr>
        <w:t>Pzp</w:t>
      </w:r>
      <w:proofErr w:type="spellEnd"/>
      <w:r w:rsidRPr="009B41A9">
        <w:rPr>
          <w:rFonts w:ascii="Arial Narrow" w:hAnsi="Arial Narrow"/>
          <w:sz w:val="22"/>
          <w:szCs w:val="22"/>
        </w:rPr>
        <w:t>.</w:t>
      </w:r>
    </w:p>
    <w:p w:rsidR="006E3015" w:rsidRPr="00F362ED" w:rsidRDefault="006E3015" w:rsidP="004A7497">
      <w:pPr>
        <w:pStyle w:val="Akapitzlis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20"/>
        <w:rPr>
          <w:rFonts w:ascii="Arial Narrow" w:hAnsi="Arial Narrow"/>
          <w:b/>
          <w:bCs/>
        </w:rPr>
      </w:pPr>
      <w:r w:rsidRPr="00F362ED">
        <w:rPr>
          <w:rFonts w:ascii="Arial Narrow" w:hAnsi="Arial Narrow"/>
          <w:b/>
          <w:bCs/>
        </w:rPr>
        <w:t>KLAUZULA INFORMACYJNA  RODO</w:t>
      </w:r>
    </w:p>
    <w:p w:rsidR="006E3015" w:rsidRPr="009B41A9" w:rsidRDefault="006E3015" w:rsidP="007C6CC7">
      <w:pPr>
        <w:pStyle w:val="Akapitzlist"/>
        <w:numPr>
          <w:ilvl w:val="1"/>
          <w:numId w:val="23"/>
        </w:numPr>
        <w:spacing w:after="120"/>
        <w:ind w:left="426" w:hanging="426"/>
        <w:rPr>
          <w:rFonts w:ascii="Arial Narrow" w:hAnsi="Arial Narrow"/>
          <w:lang w:eastAsia="pl-PL"/>
        </w:rPr>
      </w:pPr>
      <w:r w:rsidRPr="009B41A9">
        <w:rPr>
          <w:rFonts w:ascii="Arial Narrow" w:hAnsi="Arial Narrow"/>
          <w:lang w:eastAsia="pl-PL"/>
        </w:rPr>
        <w:t xml:space="preserve">Zgodnie z art. 13 ust. 1 i 2 </w:t>
      </w:r>
      <w:r w:rsidRPr="009B41A9">
        <w:rPr>
          <w:rFonts w:ascii="Arial Narrow" w:hAnsi="Arial Narrow"/>
        </w:rPr>
        <w:t>rozporządzenia Parlamentu Europejskiego i Rady (UE) 2016/679 z dnia 27 kwietnia 2016 r. w sprawie ochrony osób fizycznych w związku z prze</w:t>
      </w:r>
      <w:r w:rsidR="004E40A2">
        <w:rPr>
          <w:rFonts w:ascii="Arial Narrow" w:hAnsi="Arial Narrow"/>
        </w:rPr>
        <w:t>twarzaniem danych osobowych i w </w:t>
      </w:r>
      <w:r w:rsidRPr="009B41A9">
        <w:rPr>
          <w:rFonts w:ascii="Arial Narrow" w:hAnsi="Arial Narrow"/>
        </w:rPr>
        <w:t xml:space="preserve">sprawie swobodnego przepływu takich danych oraz uchylenia dyrektywy 95/46/WE (ogólne rozporządzenie o ochronie danych) (Dz. Urz. UE L 119 z 04.05.2016, str. 1), </w:t>
      </w:r>
      <w:r w:rsidRPr="009B41A9">
        <w:rPr>
          <w:rFonts w:ascii="Arial Narrow" w:hAnsi="Arial Narrow"/>
          <w:lang w:eastAsia="pl-PL"/>
        </w:rPr>
        <w:t xml:space="preserve">dalej „RODO”, informuję, że: </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CD738B">
        <w:rPr>
          <w:rFonts w:ascii="Arial Narrow" w:hAnsi="Arial Narrow"/>
          <w:lang w:eastAsia="pl-PL"/>
        </w:rPr>
        <w:lastRenderedPageBreak/>
        <w:t xml:space="preserve">administratorem Pani/Pana danych osobowych jest </w:t>
      </w:r>
      <w:r w:rsidRPr="00CD738B">
        <w:rPr>
          <w:rFonts w:ascii="Arial Narrow" w:hAnsi="Arial Narrow"/>
          <w:i/>
          <w:lang w:eastAsia="pl-PL"/>
        </w:rPr>
        <w:t>Wojewódzki Szpita</w:t>
      </w:r>
      <w:r w:rsidR="004E40A2">
        <w:rPr>
          <w:rFonts w:ascii="Arial Narrow" w:hAnsi="Arial Narrow"/>
          <w:i/>
          <w:lang w:eastAsia="pl-PL"/>
        </w:rPr>
        <w:t>l Specjalistyczny dla Nerwowo i </w:t>
      </w:r>
      <w:r w:rsidRPr="00CD738B">
        <w:rPr>
          <w:rFonts w:ascii="Arial Narrow" w:hAnsi="Arial Narrow"/>
          <w:i/>
          <w:lang w:eastAsia="pl-PL"/>
        </w:rPr>
        <w:t>Psychicznie Chorych SP ZOZ w Ciborzu, Cibórz 5, 66-213 Skąpe, Tel. 068</w:t>
      </w:r>
      <w:r w:rsidR="00B91A40">
        <w:rPr>
          <w:rFonts w:ascii="Arial Narrow" w:hAnsi="Arial Narrow"/>
          <w:i/>
          <w:lang w:eastAsia="pl-PL"/>
        </w:rPr>
        <w:t> 506 60 00</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 xml:space="preserve">inspektorem ochrony danych osobowych w </w:t>
      </w:r>
      <w:r w:rsidRPr="009B41A9">
        <w:rPr>
          <w:rFonts w:ascii="Arial Narrow" w:hAnsi="Arial Narrow"/>
          <w:i/>
          <w:lang w:eastAsia="pl-PL"/>
        </w:rPr>
        <w:t>Wojewódzkim Szpita</w:t>
      </w:r>
      <w:r w:rsidR="00FF481C" w:rsidRPr="009B41A9">
        <w:rPr>
          <w:rFonts w:ascii="Arial Narrow" w:hAnsi="Arial Narrow"/>
          <w:i/>
          <w:lang w:eastAsia="pl-PL"/>
        </w:rPr>
        <w:t>lu</w:t>
      </w:r>
      <w:r w:rsidR="004E40A2">
        <w:rPr>
          <w:rFonts w:ascii="Arial Narrow" w:hAnsi="Arial Narrow"/>
          <w:i/>
          <w:lang w:eastAsia="pl-PL"/>
        </w:rPr>
        <w:t xml:space="preserve"> Specjalistycznym dla Nerwowo i </w:t>
      </w:r>
      <w:r w:rsidRPr="009B41A9">
        <w:rPr>
          <w:rFonts w:ascii="Arial Narrow" w:hAnsi="Arial Narrow"/>
          <w:i/>
          <w:lang w:eastAsia="pl-PL"/>
        </w:rPr>
        <w:t>Psychicznie Chorych SP ZOZ w Ciborzu</w:t>
      </w:r>
      <w:r w:rsidRPr="009B41A9">
        <w:rPr>
          <w:rFonts w:ascii="Arial Narrow" w:hAnsi="Arial Narrow"/>
          <w:lang w:eastAsia="pl-PL"/>
        </w:rPr>
        <w:t xml:space="preserve"> jest Pan </w:t>
      </w:r>
      <w:r w:rsidRPr="009B41A9">
        <w:rPr>
          <w:rFonts w:ascii="Arial Narrow" w:hAnsi="Arial Narrow"/>
          <w:i/>
          <w:lang w:eastAsia="pl-PL"/>
        </w:rPr>
        <w:t xml:space="preserve">Grzegorz Miłek, e-mail: iod@ciborz.eu </w:t>
      </w:r>
      <w:r w:rsidRPr="009B41A9">
        <w:rPr>
          <w:rFonts w:ascii="Arial Narrow" w:hAnsi="Arial Narrow"/>
          <w:b/>
          <w:i/>
          <w:vertAlign w:val="superscript"/>
          <w:lang w:eastAsia="pl-PL"/>
        </w:rPr>
        <w:t>*</w:t>
      </w:r>
      <w:r w:rsidRPr="009B41A9">
        <w:rPr>
          <w:rFonts w:ascii="Arial Narrow" w:hAnsi="Arial Narrow"/>
          <w:lang w:eastAsia="pl-PL"/>
        </w:rPr>
        <w:t>;</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Pani/Pana dane osobowe przetwarzane będą na podstawie art. 6 ust. 1 lit. c</w:t>
      </w:r>
      <w:r w:rsidRPr="009B41A9">
        <w:rPr>
          <w:rFonts w:ascii="Arial Narrow" w:hAnsi="Arial Narrow"/>
          <w:i/>
          <w:lang w:eastAsia="pl-PL"/>
        </w:rPr>
        <w:t xml:space="preserve"> </w:t>
      </w:r>
      <w:r w:rsidRPr="009B41A9">
        <w:rPr>
          <w:rFonts w:ascii="Arial Narrow" w:hAnsi="Arial Narrow"/>
          <w:lang w:eastAsia="pl-PL"/>
        </w:rPr>
        <w:t xml:space="preserve">RODO w celu </w:t>
      </w:r>
      <w:r w:rsidRPr="009B41A9">
        <w:rPr>
          <w:rFonts w:ascii="Arial Narrow" w:hAnsi="Arial Narrow"/>
        </w:rPr>
        <w:t xml:space="preserve">związanym z postępowaniem o udzielenie zamówienia publicznego </w:t>
      </w:r>
      <w:ins w:id="677" w:author="Maciej Flejsierowicz" w:date="2023-10-05T12:47:00Z">
        <w:r w:rsidR="00F83790" w:rsidRPr="00DE4080">
          <w:rPr>
            <w:rFonts w:ascii="Arial Narrow" w:hAnsi="Arial Narrow"/>
            <w:b/>
            <w:bCs/>
            <w:i/>
          </w:rPr>
          <w:t xml:space="preserve">Dostawa </w:t>
        </w:r>
        <w:r w:rsidR="00F83790">
          <w:rPr>
            <w:rFonts w:ascii="Arial Narrow" w:hAnsi="Arial Narrow"/>
            <w:b/>
            <w:bCs/>
            <w:i/>
          </w:rPr>
          <w:t>materiałów opatrunkowych</w:t>
        </w:r>
        <w:r w:rsidR="00F83790" w:rsidRPr="00B91A40" w:rsidDel="00D9062D">
          <w:rPr>
            <w:rFonts w:ascii="Arial Narrow" w:hAnsi="Arial Narrow"/>
            <w:b/>
            <w:bCs/>
            <w:color w:val="FF0000"/>
          </w:rPr>
          <w:t xml:space="preserve"> </w:t>
        </w:r>
      </w:ins>
      <w:del w:id="678" w:author="Maciej Flejsierowicz" w:date="2023-09-06T13:20:00Z">
        <w:r w:rsidR="008A5B00" w:rsidRPr="00B91A40" w:rsidDel="00D9062D">
          <w:rPr>
            <w:rFonts w:ascii="Arial Narrow" w:hAnsi="Arial Narrow"/>
            <w:b/>
            <w:bCs/>
            <w:color w:val="FF0000"/>
          </w:rPr>
          <w:delText>Rozbudowa sieci LAN oraz systemu zarządzania i monitorowania sieci w celu podniesienia poziomu bezpieczeństwa systemu informatycznego Szpitala</w:delText>
        </w:r>
        <w:r w:rsidR="008A5B00" w:rsidRPr="00B91A40" w:rsidDel="00D9062D">
          <w:rPr>
            <w:rFonts w:ascii="Arial Narrow" w:hAnsi="Arial Narrow"/>
            <w:color w:val="FF0000"/>
          </w:rPr>
          <w:delText>.</w:delText>
        </w:r>
      </w:del>
      <w:del w:id="679" w:author="Maciej Flejsierowicz" w:date="2023-10-05T12:47:00Z">
        <w:r w:rsidR="00F1780E" w:rsidDel="00F83790">
          <w:rPr>
            <w:rFonts w:ascii="Arial Narrow" w:hAnsi="Arial Narrow"/>
            <w:b/>
            <w:bCs/>
            <w:i/>
          </w:rPr>
          <w:delText xml:space="preserve"> </w:delText>
        </w:r>
      </w:del>
      <w:r w:rsidRPr="009B41A9">
        <w:rPr>
          <w:rFonts w:ascii="Arial Narrow" w:hAnsi="Arial Narrow"/>
        </w:rPr>
        <w:t xml:space="preserve">prowadzonym w trybie </w:t>
      </w:r>
      <w:r w:rsidR="008A5B00">
        <w:rPr>
          <w:rFonts w:ascii="Arial Narrow" w:hAnsi="Arial Narrow"/>
        </w:rPr>
        <w:t>podstawowym</w:t>
      </w:r>
      <w:r w:rsidRPr="009B41A9">
        <w:rPr>
          <w:rFonts w:ascii="Arial Narrow" w:hAnsi="Arial Narrow"/>
        </w:rPr>
        <w:t>;</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 xml:space="preserve">odbiorcami Pani/Pana danych osobowych będą osoby lub podmioty, którym udostępniona zostanie dokumentacja postępowania w oparciu o art. </w:t>
      </w:r>
      <w:r w:rsidR="00FA7B83">
        <w:rPr>
          <w:rFonts w:ascii="Arial Narrow" w:hAnsi="Arial Narrow"/>
          <w:lang w:eastAsia="pl-PL"/>
        </w:rPr>
        <w:t>74</w:t>
      </w:r>
      <w:r w:rsidRPr="009B41A9">
        <w:rPr>
          <w:rFonts w:ascii="Arial Narrow" w:hAnsi="Arial Narrow"/>
          <w:lang w:eastAsia="pl-PL"/>
        </w:rPr>
        <w:t xml:space="preserve"> ust. </w:t>
      </w:r>
      <w:r w:rsidR="00FA7B83">
        <w:rPr>
          <w:rFonts w:ascii="Arial Narrow" w:hAnsi="Arial Narrow"/>
          <w:lang w:eastAsia="pl-PL"/>
        </w:rPr>
        <w:t>1</w:t>
      </w:r>
      <w:r w:rsidRPr="009B41A9">
        <w:rPr>
          <w:rFonts w:ascii="Arial Narrow" w:hAnsi="Arial Narrow"/>
          <w:lang w:eastAsia="pl-PL"/>
        </w:rPr>
        <w:t xml:space="preserve"> ustawy z dnia </w:t>
      </w:r>
      <w:r w:rsidR="00FA7B83">
        <w:rPr>
          <w:rFonts w:ascii="Arial Narrow" w:hAnsi="Arial Narrow"/>
          <w:lang w:eastAsia="pl-PL"/>
        </w:rPr>
        <w:t>11</w:t>
      </w:r>
      <w:r w:rsidRPr="009B41A9">
        <w:rPr>
          <w:rFonts w:ascii="Arial Narrow" w:hAnsi="Arial Narrow"/>
          <w:lang w:eastAsia="pl-PL"/>
        </w:rPr>
        <w:t xml:space="preserve"> </w:t>
      </w:r>
      <w:r w:rsidR="00FA7B83">
        <w:rPr>
          <w:rFonts w:ascii="Arial Narrow" w:hAnsi="Arial Narrow"/>
          <w:lang w:eastAsia="pl-PL"/>
        </w:rPr>
        <w:t>września</w:t>
      </w:r>
      <w:r w:rsidRPr="009B41A9">
        <w:rPr>
          <w:rFonts w:ascii="Arial Narrow" w:hAnsi="Arial Narrow"/>
          <w:lang w:eastAsia="pl-PL"/>
        </w:rPr>
        <w:t xml:space="preserve"> 20</w:t>
      </w:r>
      <w:r w:rsidR="00FA7B83">
        <w:rPr>
          <w:rFonts w:ascii="Arial Narrow" w:hAnsi="Arial Narrow"/>
          <w:lang w:eastAsia="pl-PL"/>
        </w:rPr>
        <w:t>19</w:t>
      </w:r>
      <w:r w:rsidRPr="009B41A9">
        <w:rPr>
          <w:rFonts w:ascii="Arial Narrow" w:hAnsi="Arial Narrow"/>
          <w:lang w:eastAsia="pl-PL"/>
        </w:rPr>
        <w:t xml:space="preserve"> r. – Prawo zamówień publicznych (Dz. U. z 20</w:t>
      </w:r>
      <w:r w:rsidR="007F7612">
        <w:rPr>
          <w:rFonts w:ascii="Arial Narrow" w:hAnsi="Arial Narrow"/>
          <w:lang w:eastAsia="pl-PL"/>
        </w:rPr>
        <w:t>2</w:t>
      </w:r>
      <w:r w:rsidR="00B91A40">
        <w:rPr>
          <w:rFonts w:ascii="Arial Narrow" w:hAnsi="Arial Narrow"/>
          <w:lang w:eastAsia="pl-PL"/>
        </w:rPr>
        <w:t>3</w:t>
      </w:r>
      <w:r w:rsidRPr="009B41A9">
        <w:rPr>
          <w:rFonts w:ascii="Arial Narrow" w:hAnsi="Arial Narrow"/>
          <w:lang w:eastAsia="pl-PL"/>
        </w:rPr>
        <w:t xml:space="preserve"> r. poz. </w:t>
      </w:r>
      <w:r w:rsidR="007F7612">
        <w:rPr>
          <w:rFonts w:ascii="Arial Narrow" w:hAnsi="Arial Narrow"/>
          <w:lang w:eastAsia="pl-PL"/>
        </w:rPr>
        <w:t>1</w:t>
      </w:r>
      <w:r w:rsidR="00B91A40">
        <w:rPr>
          <w:rFonts w:ascii="Arial Narrow" w:hAnsi="Arial Narrow"/>
          <w:lang w:eastAsia="pl-PL"/>
        </w:rPr>
        <w:t>605</w:t>
      </w:r>
      <w:r w:rsidRPr="009B41A9">
        <w:rPr>
          <w:rFonts w:ascii="Arial Narrow" w:hAnsi="Arial Narrow"/>
          <w:lang w:eastAsia="pl-PL"/>
        </w:rPr>
        <w:t xml:space="preserve"> ze zm.), dalej „ustawa </w:t>
      </w:r>
      <w:proofErr w:type="spellStart"/>
      <w:r w:rsidRPr="009B41A9">
        <w:rPr>
          <w:rFonts w:ascii="Arial Narrow" w:hAnsi="Arial Narrow"/>
          <w:lang w:eastAsia="pl-PL"/>
        </w:rPr>
        <w:t>Pzp</w:t>
      </w:r>
      <w:proofErr w:type="spellEnd"/>
      <w:r w:rsidRPr="009B41A9">
        <w:rPr>
          <w:rFonts w:ascii="Arial Narrow" w:hAnsi="Arial Narrow"/>
          <w:lang w:eastAsia="pl-PL"/>
        </w:rPr>
        <w:t xml:space="preserve">”;  </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 xml:space="preserve">Pani/Pana dane osobowe będą przechowywane, zgodnie z art. </w:t>
      </w:r>
      <w:r w:rsidR="00FA7B83">
        <w:rPr>
          <w:rFonts w:ascii="Arial Narrow" w:hAnsi="Arial Narrow"/>
          <w:lang w:eastAsia="pl-PL"/>
        </w:rPr>
        <w:t>78</w:t>
      </w:r>
      <w:r w:rsidRPr="009B41A9">
        <w:rPr>
          <w:rFonts w:ascii="Arial Narrow" w:hAnsi="Arial Narrow"/>
          <w:lang w:eastAsia="pl-PL"/>
        </w:rPr>
        <w:t xml:space="preserve"> ust. 1 ustawy </w:t>
      </w:r>
      <w:proofErr w:type="spellStart"/>
      <w:r w:rsidRPr="009B41A9">
        <w:rPr>
          <w:rFonts w:ascii="Arial Narrow" w:hAnsi="Arial Narrow"/>
          <w:lang w:eastAsia="pl-PL"/>
        </w:rPr>
        <w:t>Pzp</w:t>
      </w:r>
      <w:proofErr w:type="spellEnd"/>
      <w:r w:rsidRPr="009B41A9">
        <w:rPr>
          <w:rFonts w:ascii="Arial Narrow" w:hAnsi="Arial Narrow"/>
          <w:lang w:eastAsia="pl-PL"/>
        </w:rPr>
        <w:t>, przez okres 4 lat od dnia zakończenia postępowania o udzielenie zamówienia, a jeżeli czas trwania umowy przekracza 4 lata, okres przechowywania obejmuje cały czas trwania umowy;</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 xml:space="preserve">obowiązek podania przez Panią/Pana danych osobowych bezpośrednio Pani/Pana dotyczących jest wymogiem ustawowym określonym w przepisach ustawy </w:t>
      </w:r>
      <w:proofErr w:type="spellStart"/>
      <w:r w:rsidRPr="009B41A9">
        <w:rPr>
          <w:rFonts w:ascii="Arial Narrow" w:hAnsi="Arial Narrow"/>
          <w:lang w:eastAsia="pl-PL"/>
        </w:rPr>
        <w:t>Pzp</w:t>
      </w:r>
      <w:proofErr w:type="spellEnd"/>
      <w:r w:rsidRPr="009B41A9">
        <w:rPr>
          <w:rFonts w:ascii="Arial Narrow" w:hAnsi="Arial Narrow"/>
          <w:lang w:eastAsia="pl-PL"/>
        </w:rPr>
        <w:t>, związanym z udziałem w postępowaniu o udzielenie zamówienia publicznego; konsekwencje niepodani</w:t>
      </w:r>
      <w:r w:rsidR="004E40A2">
        <w:rPr>
          <w:rFonts w:ascii="Arial Narrow" w:hAnsi="Arial Narrow"/>
          <w:lang w:eastAsia="pl-PL"/>
        </w:rPr>
        <w:t>a określonych danych wynikają z </w:t>
      </w:r>
      <w:r w:rsidRPr="009B41A9">
        <w:rPr>
          <w:rFonts w:ascii="Arial Narrow" w:hAnsi="Arial Narrow"/>
          <w:lang w:eastAsia="pl-PL"/>
        </w:rPr>
        <w:t xml:space="preserve">ustawy </w:t>
      </w:r>
      <w:proofErr w:type="spellStart"/>
      <w:r w:rsidRPr="009B41A9">
        <w:rPr>
          <w:rFonts w:ascii="Arial Narrow" w:hAnsi="Arial Narrow"/>
          <w:lang w:eastAsia="pl-PL"/>
        </w:rPr>
        <w:t>Pzp</w:t>
      </w:r>
      <w:proofErr w:type="spellEnd"/>
      <w:r w:rsidRPr="009B41A9">
        <w:rPr>
          <w:rFonts w:ascii="Arial Narrow" w:hAnsi="Arial Narrow"/>
          <w:lang w:eastAsia="pl-PL"/>
        </w:rPr>
        <w:t xml:space="preserve">;  </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w odniesieniu do Pani/Pana danych osobowych decyzje nie będą podejmowane w sposób zautomatyzowany, stosowanie do art. 22 RODO;</w:t>
      </w:r>
    </w:p>
    <w:p w:rsidR="006E3015"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posiada Pani/Pan:</w:t>
      </w:r>
    </w:p>
    <w:p w:rsidR="006E3015" w:rsidRPr="00CD738B" w:rsidRDefault="006E3015" w:rsidP="004A7497">
      <w:pPr>
        <w:pStyle w:val="Akapitzlist"/>
        <w:numPr>
          <w:ilvl w:val="0"/>
          <w:numId w:val="8"/>
        </w:numPr>
        <w:autoSpaceDE/>
        <w:autoSpaceDN/>
        <w:adjustRightInd/>
        <w:spacing w:after="150"/>
        <w:ind w:left="709" w:hanging="283"/>
        <w:rPr>
          <w:rFonts w:ascii="Arial Narrow" w:hAnsi="Arial Narrow"/>
          <w:color w:val="00B0F0"/>
          <w:lang w:eastAsia="pl-PL"/>
        </w:rPr>
      </w:pPr>
      <w:r w:rsidRPr="00CD738B">
        <w:rPr>
          <w:rFonts w:ascii="Arial Narrow" w:hAnsi="Arial Narrow"/>
          <w:lang w:eastAsia="pl-PL"/>
        </w:rPr>
        <w:t>na podstawie art. 15 RODO prawo dostępu do danych osobowych Pani/Pana dotyczących;</w:t>
      </w:r>
    </w:p>
    <w:p w:rsidR="006E3015" w:rsidRPr="00CD738B" w:rsidRDefault="006E3015" w:rsidP="004A7497">
      <w:pPr>
        <w:pStyle w:val="Akapitzlist"/>
        <w:numPr>
          <w:ilvl w:val="0"/>
          <w:numId w:val="8"/>
        </w:numPr>
        <w:autoSpaceDE/>
        <w:autoSpaceDN/>
        <w:adjustRightInd/>
        <w:spacing w:after="150"/>
        <w:ind w:left="709" w:hanging="283"/>
        <w:rPr>
          <w:rFonts w:ascii="Arial Narrow" w:hAnsi="Arial Narrow"/>
          <w:lang w:eastAsia="pl-PL"/>
        </w:rPr>
      </w:pPr>
      <w:r w:rsidRPr="00CD738B">
        <w:rPr>
          <w:rFonts w:ascii="Arial Narrow" w:hAnsi="Arial Narrow"/>
          <w:lang w:eastAsia="pl-PL"/>
        </w:rPr>
        <w:t xml:space="preserve">na podstawie art. 16 RODO prawo do sprostowania Pani/Pana danych osobowych </w:t>
      </w:r>
      <w:r w:rsidRPr="00CD738B">
        <w:rPr>
          <w:rFonts w:ascii="Arial Narrow" w:hAnsi="Arial Narrow"/>
          <w:b/>
          <w:vertAlign w:val="superscript"/>
          <w:lang w:eastAsia="pl-PL"/>
        </w:rPr>
        <w:t>**</w:t>
      </w:r>
      <w:r w:rsidRPr="00CD738B">
        <w:rPr>
          <w:rFonts w:ascii="Arial Narrow" w:hAnsi="Arial Narrow"/>
          <w:lang w:eastAsia="pl-PL"/>
        </w:rPr>
        <w:t>;</w:t>
      </w:r>
    </w:p>
    <w:p w:rsidR="006E3015" w:rsidRPr="00CD738B" w:rsidRDefault="006E3015" w:rsidP="004A7497">
      <w:pPr>
        <w:pStyle w:val="Akapitzlist"/>
        <w:numPr>
          <w:ilvl w:val="0"/>
          <w:numId w:val="8"/>
        </w:numPr>
        <w:autoSpaceDE/>
        <w:autoSpaceDN/>
        <w:adjustRightInd/>
        <w:spacing w:after="150"/>
        <w:ind w:left="709" w:hanging="283"/>
        <w:rPr>
          <w:rFonts w:ascii="Arial Narrow" w:hAnsi="Arial Narrow"/>
          <w:lang w:eastAsia="pl-PL"/>
        </w:rPr>
      </w:pPr>
      <w:r w:rsidRPr="00CD738B">
        <w:rPr>
          <w:rFonts w:ascii="Arial Narrow" w:hAnsi="Arial Narrow"/>
          <w:lang w:eastAsia="pl-PL"/>
        </w:rPr>
        <w:t xml:space="preserve">na podstawie art. 18 RODO prawo żądania od administratora ograniczenia przetwarzania danych osobowych z zastrzeżeniem przypadków, o których mowa w art. 18 ust. 2 RODO ***;  </w:t>
      </w:r>
    </w:p>
    <w:p w:rsidR="006E3015" w:rsidRPr="00CD738B" w:rsidRDefault="006E3015" w:rsidP="004A7497">
      <w:pPr>
        <w:pStyle w:val="Akapitzlist"/>
        <w:numPr>
          <w:ilvl w:val="0"/>
          <w:numId w:val="8"/>
        </w:numPr>
        <w:autoSpaceDE/>
        <w:autoSpaceDN/>
        <w:adjustRightInd/>
        <w:spacing w:after="150"/>
        <w:ind w:left="709" w:hanging="283"/>
        <w:rPr>
          <w:rFonts w:ascii="Arial Narrow" w:hAnsi="Arial Narrow"/>
          <w:i/>
          <w:color w:val="00B0F0"/>
          <w:lang w:eastAsia="pl-PL"/>
        </w:rPr>
      </w:pPr>
      <w:r w:rsidRPr="00CD738B">
        <w:rPr>
          <w:rFonts w:ascii="Arial Narrow" w:hAnsi="Arial Narrow"/>
          <w:lang w:eastAsia="pl-PL"/>
        </w:rPr>
        <w:t>prawo do wniesienia skargi do Prezesa Urzędu Ochrony Danych Osobowych, gdy uzna Pani/Pan, że przetwarzanie danych osobowych Pani/Pana dotyczących narusza przepisy RODO;</w:t>
      </w:r>
    </w:p>
    <w:p w:rsidR="006E3015" w:rsidRPr="00CD738B" w:rsidRDefault="006E3015" w:rsidP="007C6CC7">
      <w:pPr>
        <w:pStyle w:val="Akapitzlist"/>
        <w:numPr>
          <w:ilvl w:val="0"/>
          <w:numId w:val="24"/>
        </w:numPr>
        <w:autoSpaceDE/>
        <w:autoSpaceDN/>
        <w:adjustRightInd/>
        <w:spacing w:after="150"/>
        <w:ind w:left="709"/>
        <w:rPr>
          <w:rFonts w:ascii="Arial Narrow" w:hAnsi="Arial Narrow"/>
          <w:i/>
          <w:color w:val="00B0F0"/>
          <w:lang w:eastAsia="pl-PL"/>
        </w:rPr>
      </w:pPr>
      <w:r w:rsidRPr="00CD738B">
        <w:rPr>
          <w:rFonts w:ascii="Arial Narrow" w:hAnsi="Arial Narrow"/>
          <w:lang w:eastAsia="pl-PL"/>
        </w:rPr>
        <w:t>nie przysługuje Pani/Panu:</w:t>
      </w:r>
    </w:p>
    <w:p w:rsidR="006E3015" w:rsidRPr="00CD738B" w:rsidRDefault="006E3015" w:rsidP="004A7497">
      <w:pPr>
        <w:pStyle w:val="Akapitzlist"/>
        <w:numPr>
          <w:ilvl w:val="0"/>
          <w:numId w:val="9"/>
        </w:numPr>
        <w:autoSpaceDE/>
        <w:autoSpaceDN/>
        <w:adjustRightInd/>
        <w:spacing w:after="150"/>
        <w:ind w:left="709" w:hanging="283"/>
        <w:rPr>
          <w:rFonts w:ascii="Arial Narrow" w:hAnsi="Arial Narrow"/>
          <w:i/>
          <w:color w:val="00B0F0"/>
          <w:lang w:eastAsia="pl-PL"/>
        </w:rPr>
      </w:pPr>
      <w:r w:rsidRPr="00CD738B">
        <w:rPr>
          <w:rFonts w:ascii="Arial Narrow" w:hAnsi="Arial Narrow"/>
          <w:lang w:eastAsia="pl-PL"/>
        </w:rPr>
        <w:t>w związku z art. 17 ust. 3 lit. b, d lub e RODO prawo do usunięcia danych osobowych;</w:t>
      </w:r>
    </w:p>
    <w:p w:rsidR="006E3015" w:rsidRPr="00CD738B" w:rsidRDefault="006E3015" w:rsidP="004A7497">
      <w:pPr>
        <w:pStyle w:val="Akapitzlist"/>
        <w:numPr>
          <w:ilvl w:val="0"/>
          <w:numId w:val="9"/>
        </w:numPr>
        <w:autoSpaceDE/>
        <w:autoSpaceDN/>
        <w:adjustRightInd/>
        <w:spacing w:after="150"/>
        <w:ind w:left="709" w:hanging="283"/>
        <w:rPr>
          <w:rFonts w:ascii="Arial Narrow" w:hAnsi="Arial Narrow"/>
          <w:b/>
          <w:i/>
          <w:lang w:eastAsia="pl-PL"/>
        </w:rPr>
      </w:pPr>
      <w:r w:rsidRPr="00CD738B">
        <w:rPr>
          <w:rFonts w:ascii="Arial Narrow" w:hAnsi="Arial Narrow"/>
          <w:lang w:eastAsia="pl-PL"/>
        </w:rPr>
        <w:t>prawo do przenoszenia danych osobowych, o którym mowa w art. 20 RODO;</w:t>
      </w:r>
    </w:p>
    <w:p w:rsidR="006E3015" w:rsidRPr="00CD738B" w:rsidRDefault="006E3015" w:rsidP="004A7497">
      <w:pPr>
        <w:pStyle w:val="Akapitzlist"/>
        <w:numPr>
          <w:ilvl w:val="0"/>
          <w:numId w:val="9"/>
        </w:numPr>
        <w:autoSpaceDE/>
        <w:autoSpaceDN/>
        <w:adjustRightInd/>
        <w:spacing w:after="150"/>
        <w:ind w:left="709" w:hanging="283"/>
        <w:rPr>
          <w:rFonts w:ascii="Arial Narrow" w:hAnsi="Arial Narrow"/>
          <w:b/>
          <w:i/>
          <w:lang w:eastAsia="pl-PL"/>
        </w:rPr>
      </w:pPr>
      <w:r w:rsidRPr="00CD738B">
        <w:rPr>
          <w:rFonts w:ascii="Arial Narrow" w:hAnsi="Arial Narrow"/>
          <w:b/>
          <w:lang w:eastAsia="pl-PL"/>
        </w:rPr>
        <w:t>na podstawie art. 21 RODO prawo sprzeciwu, wobec przetwarzania danych osobowych, gdyż podstawą prawną przetwarzania Pani/Pana danych osobowych jest art. 6 ust. 1 lit. c RODO</w:t>
      </w:r>
      <w:r w:rsidRPr="00CD738B">
        <w:rPr>
          <w:rFonts w:ascii="Arial Narrow" w:hAnsi="Arial Narrow"/>
          <w:lang w:eastAsia="pl-PL"/>
        </w:rPr>
        <w:t>.</w:t>
      </w:r>
      <w:r w:rsidRPr="00CD738B">
        <w:rPr>
          <w:rFonts w:ascii="Arial Narrow" w:hAnsi="Arial Narrow"/>
          <w:b/>
          <w:lang w:eastAsia="pl-PL"/>
        </w:rPr>
        <w:t xml:space="preserve"> </w:t>
      </w:r>
    </w:p>
    <w:p w:rsidR="006E3015" w:rsidRPr="00CD738B" w:rsidRDefault="006E3015" w:rsidP="006E3015">
      <w:pPr>
        <w:spacing w:before="120" w:after="120" w:line="276" w:lineRule="auto"/>
        <w:rPr>
          <w:rFonts w:ascii="Arial Narrow" w:hAnsi="Arial Narrow"/>
          <w:sz w:val="22"/>
          <w:szCs w:val="22"/>
        </w:rPr>
      </w:pPr>
      <w:r w:rsidRPr="00CD738B">
        <w:rPr>
          <w:rFonts w:ascii="Arial Narrow" w:hAnsi="Arial Narrow"/>
          <w:sz w:val="22"/>
          <w:szCs w:val="22"/>
        </w:rPr>
        <w:t>_____________________</w:t>
      </w:r>
    </w:p>
    <w:p w:rsidR="006E3015" w:rsidRPr="00CD738B" w:rsidRDefault="006E3015" w:rsidP="006E3015">
      <w:pPr>
        <w:spacing w:after="150"/>
        <w:rPr>
          <w:rFonts w:ascii="Arial Narrow" w:hAnsi="Arial Narrow"/>
          <w:i/>
          <w:sz w:val="22"/>
          <w:szCs w:val="22"/>
          <w:lang w:eastAsia="pl-PL"/>
        </w:rPr>
      </w:pPr>
      <w:r w:rsidRPr="00CD738B">
        <w:rPr>
          <w:rFonts w:ascii="Arial Narrow" w:hAnsi="Arial Narrow"/>
          <w:b/>
          <w:i/>
          <w:sz w:val="22"/>
          <w:szCs w:val="22"/>
          <w:vertAlign w:val="superscript"/>
        </w:rPr>
        <w:lastRenderedPageBreak/>
        <w:t>*</w:t>
      </w:r>
      <w:r w:rsidRPr="00CD738B">
        <w:rPr>
          <w:rFonts w:ascii="Arial Narrow" w:hAnsi="Arial Narrow"/>
          <w:b/>
          <w:i/>
          <w:sz w:val="22"/>
          <w:szCs w:val="22"/>
        </w:rPr>
        <w:t xml:space="preserve"> Wyjaśnienie:</w:t>
      </w:r>
      <w:r w:rsidRPr="00CD738B">
        <w:rPr>
          <w:rFonts w:ascii="Arial Narrow" w:hAnsi="Arial Narrow"/>
          <w:i/>
          <w:sz w:val="22"/>
          <w:szCs w:val="22"/>
        </w:rPr>
        <w:t xml:space="preserve"> informacja w tym zakresie jest wymagana, jeżeli w odniesieniu do danego administratora lub podmiotu przetwarzającego </w:t>
      </w:r>
      <w:r w:rsidRPr="00CD738B">
        <w:rPr>
          <w:rFonts w:ascii="Arial Narrow" w:hAnsi="Arial Narrow"/>
          <w:i/>
          <w:sz w:val="22"/>
          <w:szCs w:val="22"/>
          <w:lang w:eastAsia="pl-PL"/>
        </w:rPr>
        <w:t>istnieje obowiązek wyznaczenia inspektora ochrony danych osobowych.</w:t>
      </w:r>
    </w:p>
    <w:p w:rsidR="006E3015" w:rsidRPr="00CD738B" w:rsidRDefault="006E3015" w:rsidP="006E3015">
      <w:pPr>
        <w:pStyle w:val="Akapitzlist"/>
        <w:rPr>
          <w:rFonts w:ascii="Arial Narrow" w:hAnsi="Arial Narrow"/>
          <w:i/>
        </w:rPr>
      </w:pPr>
      <w:r w:rsidRPr="00CD738B">
        <w:rPr>
          <w:rFonts w:ascii="Arial Narrow" w:hAnsi="Arial Narrow"/>
          <w:b/>
          <w:i/>
          <w:vertAlign w:val="superscript"/>
        </w:rPr>
        <w:t xml:space="preserve">** </w:t>
      </w:r>
      <w:r w:rsidRPr="00CD738B">
        <w:rPr>
          <w:rFonts w:ascii="Arial Narrow" w:hAnsi="Arial Narrow"/>
          <w:b/>
          <w:i/>
        </w:rPr>
        <w:t>Wyjaśnienie:</w:t>
      </w:r>
      <w:r w:rsidRPr="00CD738B">
        <w:rPr>
          <w:rFonts w:ascii="Arial Narrow" w:hAnsi="Arial Narrow"/>
          <w:i/>
        </w:rPr>
        <w:t xml:space="preserve"> </w:t>
      </w:r>
      <w:r w:rsidRPr="00CD738B">
        <w:rPr>
          <w:rFonts w:ascii="Arial Narrow" w:hAnsi="Arial Narrow"/>
          <w:i/>
          <w:lang w:eastAsia="pl-PL"/>
        </w:rPr>
        <w:t xml:space="preserve">skorzystanie z prawa do sprostowania nie może skutkować zmianą </w:t>
      </w:r>
      <w:r w:rsidRPr="00CD738B">
        <w:rPr>
          <w:rFonts w:ascii="Arial Narrow" w:hAnsi="Arial Narrow"/>
          <w:i/>
        </w:rPr>
        <w:t>wyniku postępowania</w:t>
      </w:r>
      <w:r w:rsidRPr="00CD738B">
        <w:rPr>
          <w:rFonts w:ascii="Arial Narrow" w:hAnsi="Arial Narrow"/>
          <w:i/>
        </w:rPr>
        <w:br/>
        <w:t xml:space="preserve">o udzielenie zamówienia publicznego ani zmianą postanowień umowy w zakresie niezgodnym z ustawą </w:t>
      </w:r>
      <w:proofErr w:type="spellStart"/>
      <w:r w:rsidRPr="00CD738B">
        <w:rPr>
          <w:rFonts w:ascii="Arial Narrow" w:hAnsi="Arial Narrow"/>
          <w:i/>
        </w:rPr>
        <w:t>Pzp</w:t>
      </w:r>
      <w:proofErr w:type="spellEnd"/>
      <w:r w:rsidRPr="00CD738B">
        <w:rPr>
          <w:rFonts w:ascii="Arial Narrow" w:hAnsi="Arial Narrow"/>
          <w:i/>
        </w:rPr>
        <w:t xml:space="preserve"> oraz nie może naruszać integralności protokołu oraz jego załączników.</w:t>
      </w:r>
    </w:p>
    <w:p w:rsidR="006E3015" w:rsidRPr="00CD738B" w:rsidRDefault="006E3015" w:rsidP="004E40A2">
      <w:pPr>
        <w:spacing w:after="240"/>
        <w:rPr>
          <w:rFonts w:ascii="Arial Narrow" w:hAnsi="Arial Narrow"/>
          <w:sz w:val="22"/>
          <w:szCs w:val="22"/>
        </w:rPr>
        <w:sectPr w:rsidR="006E3015" w:rsidRPr="00CD738B" w:rsidSect="00893473">
          <w:pgSz w:w="11907" w:h="16840" w:code="9"/>
          <w:pgMar w:top="1418" w:right="1417" w:bottom="1417" w:left="1560" w:header="284" w:footer="340" w:gutter="0"/>
          <w:cols w:space="708"/>
          <w:docGrid w:linePitch="360"/>
        </w:sectPr>
      </w:pPr>
      <w:r w:rsidRPr="00CD738B">
        <w:rPr>
          <w:rFonts w:ascii="Arial Narrow" w:hAnsi="Arial Narrow"/>
          <w:b/>
          <w:i/>
          <w:sz w:val="22"/>
          <w:szCs w:val="22"/>
          <w:vertAlign w:val="superscript"/>
        </w:rPr>
        <w:t xml:space="preserve">*** </w:t>
      </w:r>
      <w:r w:rsidRPr="00CD738B">
        <w:rPr>
          <w:rFonts w:ascii="Arial Narrow" w:hAnsi="Arial Narrow"/>
          <w:b/>
          <w:i/>
          <w:sz w:val="22"/>
          <w:szCs w:val="22"/>
        </w:rPr>
        <w:t>Wyjaśnienie:</w:t>
      </w:r>
      <w:r w:rsidRPr="00CD738B">
        <w:rPr>
          <w:rFonts w:ascii="Arial Narrow" w:hAnsi="Arial Narrow"/>
          <w:i/>
          <w:sz w:val="22"/>
          <w:szCs w:val="22"/>
        </w:rPr>
        <w:t xml:space="preserve"> prawo do ograniczenia przetwarzania nie ma zastosowania w odniesieniu do </w:t>
      </w:r>
      <w:r w:rsidRPr="00CD738B">
        <w:rPr>
          <w:rFonts w:ascii="Arial Narrow" w:hAnsi="Arial Narrow"/>
          <w:i/>
          <w:sz w:val="22"/>
          <w:szCs w:val="22"/>
          <w:lang w:eastAsia="pl-PL"/>
        </w:rPr>
        <w:t>przechowywania, w celu zapewnienia korzystania ze środków ochrony prawnej lub w celu ochrony praw innej osoby fizycznej lub prawnej, lub z uwagi na ważne względy interesu publicznego Unii Europejskiej lub państwa członkowskiego.</w:t>
      </w:r>
      <w:r w:rsidRPr="00CD738B">
        <w:rPr>
          <w:rFonts w:ascii="Arial Narrow" w:hAnsi="Arial Narrow"/>
          <w:sz w:val="22"/>
          <w:szCs w:val="22"/>
        </w:rPr>
        <w:t xml:space="preserve">           </w:t>
      </w:r>
      <w:r w:rsidR="00A94ED7">
        <w:rPr>
          <w:rFonts w:ascii="Arial Narrow" w:hAnsi="Arial Narrow"/>
          <w:sz w:val="22"/>
          <w:szCs w:val="22"/>
        </w:rPr>
        <w:t xml:space="preserve">                 </w:t>
      </w:r>
      <w:r w:rsidRPr="00CD738B">
        <w:rPr>
          <w:rFonts w:ascii="Arial Narrow" w:hAnsi="Arial Narrow"/>
          <w:sz w:val="22"/>
          <w:szCs w:val="22"/>
        </w:rPr>
        <w:t xml:space="preserve">                                                                                                                                                                                                                                                                                                            </w:t>
      </w:r>
    </w:p>
    <w:p w:rsidR="006E3015" w:rsidRPr="00CD738B" w:rsidRDefault="006E3015" w:rsidP="006E3015">
      <w:pPr>
        <w:spacing w:after="120"/>
        <w:rPr>
          <w:rFonts w:ascii="Arial Narrow" w:hAnsi="Arial Narrow"/>
          <w:b/>
          <w:kern w:val="0"/>
          <w:sz w:val="22"/>
          <w:szCs w:val="22"/>
          <w:lang w:eastAsia="pl-PL"/>
        </w:rPr>
      </w:pPr>
      <w:r w:rsidRPr="00CD738B">
        <w:rPr>
          <w:rFonts w:ascii="Arial Narrow" w:hAnsi="Arial Narrow"/>
          <w:i/>
          <w:kern w:val="0"/>
          <w:sz w:val="22"/>
          <w:szCs w:val="22"/>
          <w:lang w:eastAsia="pl-PL"/>
        </w:rPr>
        <w:lastRenderedPageBreak/>
        <w:t xml:space="preserve"> (Pieczęć nagłówkowa Wykonawcy) </w:t>
      </w:r>
      <w:r w:rsidRPr="00CD738B">
        <w:rPr>
          <w:rFonts w:ascii="Arial Narrow" w:hAnsi="Arial Narrow"/>
          <w:i/>
          <w:kern w:val="0"/>
          <w:sz w:val="22"/>
          <w:szCs w:val="22"/>
          <w:lang w:eastAsia="pl-PL"/>
        </w:rPr>
        <w:tab/>
      </w:r>
      <w:r w:rsidRPr="00CD738B">
        <w:rPr>
          <w:rFonts w:ascii="Arial Narrow" w:hAnsi="Arial Narrow"/>
          <w:i/>
          <w:kern w:val="0"/>
          <w:sz w:val="22"/>
          <w:szCs w:val="22"/>
          <w:lang w:eastAsia="pl-PL"/>
        </w:rPr>
        <w:tab/>
      </w:r>
      <w:r w:rsidRPr="00CD738B">
        <w:rPr>
          <w:rFonts w:ascii="Arial Narrow" w:hAnsi="Arial Narrow"/>
          <w:i/>
          <w:kern w:val="0"/>
          <w:sz w:val="22"/>
          <w:szCs w:val="22"/>
          <w:lang w:eastAsia="pl-PL"/>
        </w:rPr>
        <w:tab/>
      </w:r>
      <w:r w:rsidRPr="00CD738B">
        <w:rPr>
          <w:rFonts w:ascii="Arial Narrow" w:hAnsi="Arial Narrow"/>
          <w:i/>
          <w:kern w:val="0"/>
          <w:sz w:val="22"/>
          <w:szCs w:val="22"/>
          <w:lang w:eastAsia="pl-PL"/>
        </w:rPr>
        <w:tab/>
        <w:t xml:space="preserve">             </w:t>
      </w:r>
      <w:r w:rsidRPr="00CD738B">
        <w:rPr>
          <w:rFonts w:ascii="Arial Narrow" w:hAnsi="Arial Narrow"/>
          <w:b/>
          <w:kern w:val="0"/>
          <w:sz w:val="22"/>
          <w:szCs w:val="22"/>
          <w:lang w:eastAsia="pl-PL"/>
        </w:rPr>
        <w:t>Załącznik nr 1 do SWZ</w:t>
      </w:r>
    </w:p>
    <w:p w:rsidR="006E3015" w:rsidRPr="00CD738B" w:rsidRDefault="006E3015" w:rsidP="006E3015">
      <w:pPr>
        <w:tabs>
          <w:tab w:val="left" w:pos="0"/>
        </w:tabs>
        <w:jc w:val="center"/>
        <w:outlineLvl w:val="2"/>
        <w:rPr>
          <w:rFonts w:ascii="Arial Narrow" w:hAnsi="Arial Narrow"/>
          <w:kern w:val="0"/>
          <w:sz w:val="22"/>
          <w:szCs w:val="22"/>
          <w:lang w:eastAsia="pl-PL"/>
        </w:rPr>
      </w:pPr>
      <w:r w:rsidRPr="00CD738B">
        <w:rPr>
          <w:rFonts w:ascii="Arial Narrow" w:hAnsi="Arial Narrow"/>
          <w:kern w:val="0"/>
          <w:sz w:val="22"/>
          <w:szCs w:val="22"/>
          <w:lang w:eastAsia="pl-PL"/>
        </w:rPr>
        <w:t xml:space="preserve">OFERTA PRZETARGOWA </w:t>
      </w:r>
    </w:p>
    <w:p w:rsidR="006E3015" w:rsidRPr="00CD738B" w:rsidRDefault="006E3015" w:rsidP="006E3015">
      <w:pPr>
        <w:tabs>
          <w:tab w:val="left" w:pos="0"/>
        </w:tabs>
        <w:jc w:val="center"/>
        <w:outlineLvl w:val="2"/>
        <w:rPr>
          <w:rFonts w:ascii="Arial Narrow" w:hAnsi="Arial Narrow"/>
          <w:kern w:val="0"/>
          <w:sz w:val="22"/>
          <w:szCs w:val="22"/>
          <w:lang w:eastAsia="pl-PL"/>
        </w:rPr>
      </w:pPr>
      <w:r w:rsidRPr="00CD738B">
        <w:rPr>
          <w:rFonts w:ascii="Arial Narrow" w:hAnsi="Arial Narrow"/>
          <w:kern w:val="0"/>
          <w:sz w:val="22"/>
          <w:szCs w:val="22"/>
          <w:lang w:eastAsia="pl-PL"/>
        </w:rPr>
        <w:t>dla</w:t>
      </w:r>
    </w:p>
    <w:p w:rsidR="006E3015" w:rsidRPr="00CD738B" w:rsidRDefault="006E3015" w:rsidP="009B41A9">
      <w:pPr>
        <w:spacing w:before="0"/>
        <w:ind w:left="5400"/>
        <w:rPr>
          <w:rFonts w:ascii="Arial Narrow" w:hAnsi="Arial Narrow"/>
          <w:b/>
          <w:kern w:val="0"/>
          <w:sz w:val="22"/>
          <w:szCs w:val="22"/>
          <w:lang w:eastAsia="pl-PL"/>
        </w:rPr>
      </w:pPr>
      <w:r w:rsidRPr="00CD738B">
        <w:rPr>
          <w:rFonts w:ascii="Arial Narrow" w:hAnsi="Arial Narrow"/>
          <w:b/>
          <w:kern w:val="0"/>
          <w:sz w:val="22"/>
          <w:szCs w:val="22"/>
          <w:lang w:eastAsia="pl-PL"/>
        </w:rPr>
        <w:t xml:space="preserve">Wojewódzki Szpital Specjalistyczny </w:t>
      </w:r>
    </w:p>
    <w:p w:rsidR="006E3015" w:rsidRPr="00CD738B" w:rsidRDefault="006E3015" w:rsidP="009B41A9">
      <w:pPr>
        <w:spacing w:before="0"/>
        <w:ind w:left="5400"/>
        <w:rPr>
          <w:rFonts w:ascii="Arial Narrow" w:hAnsi="Arial Narrow"/>
          <w:b/>
          <w:kern w:val="0"/>
          <w:sz w:val="22"/>
          <w:szCs w:val="22"/>
          <w:lang w:eastAsia="pl-PL"/>
        </w:rPr>
      </w:pPr>
      <w:r w:rsidRPr="00CD738B">
        <w:rPr>
          <w:rFonts w:ascii="Arial Narrow" w:hAnsi="Arial Narrow"/>
          <w:b/>
          <w:kern w:val="0"/>
          <w:sz w:val="22"/>
          <w:szCs w:val="22"/>
          <w:lang w:eastAsia="pl-PL"/>
        </w:rPr>
        <w:t>dla Nerwowo i Psychicznie Chorych</w:t>
      </w:r>
    </w:p>
    <w:p w:rsidR="006E3015" w:rsidRPr="00CD738B" w:rsidRDefault="006E3015" w:rsidP="009B41A9">
      <w:pPr>
        <w:spacing w:before="0"/>
        <w:ind w:left="5400"/>
        <w:rPr>
          <w:rFonts w:ascii="Arial Narrow" w:hAnsi="Arial Narrow"/>
          <w:b/>
          <w:kern w:val="0"/>
          <w:sz w:val="22"/>
          <w:szCs w:val="22"/>
          <w:lang w:eastAsia="pl-PL"/>
        </w:rPr>
      </w:pPr>
      <w:r w:rsidRPr="00CD738B">
        <w:rPr>
          <w:rFonts w:ascii="Arial Narrow" w:hAnsi="Arial Narrow"/>
          <w:b/>
          <w:kern w:val="0"/>
          <w:sz w:val="22"/>
          <w:szCs w:val="22"/>
          <w:lang w:eastAsia="pl-PL"/>
        </w:rPr>
        <w:t xml:space="preserve">Samodzielny Publiczny Zakład </w:t>
      </w:r>
    </w:p>
    <w:p w:rsidR="006E3015" w:rsidRPr="00CD738B" w:rsidRDefault="006E3015" w:rsidP="009B41A9">
      <w:pPr>
        <w:spacing w:before="0"/>
        <w:ind w:left="5400"/>
        <w:rPr>
          <w:rFonts w:ascii="Arial Narrow" w:hAnsi="Arial Narrow"/>
          <w:b/>
          <w:kern w:val="0"/>
          <w:sz w:val="22"/>
          <w:szCs w:val="22"/>
          <w:lang w:eastAsia="pl-PL"/>
        </w:rPr>
      </w:pPr>
      <w:r w:rsidRPr="00CD738B">
        <w:rPr>
          <w:rFonts w:ascii="Arial Narrow" w:hAnsi="Arial Narrow"/>
          <w:b/>
          <w:kern w:val="0"/>
          <w:sz w:val="22"/>
          <w:szCs w:val="22"/>
          <w:lang w:eastAsia="pl-PL"/>
        </w:rPr>
        <w:t>Opieki Zdrowotnej</w:t>
      </w:r>
    </w:p>
    <w:p w:rsidR="006E3015" w:rsidRPr="00CD738B" w:rsidRDefault="006E3015" w:rsidP="009B41A9">
      <w:pPr>
        <w:spacing w:before="0"/>
        <w:ind w:left="5400"/>
        <w:rPr>
          <w:rFonts w:ascii="Arial Narrow" w:hAnsi="Arial Narrow"/>
          <w:b/>
          <w:kern w:val="0"/>
          <w:sz w:val="22"/>
          <w:szCs w:val="22"/>
          <w:lang w:eastAsia="pl-PL"/>
        </w:rPr>
      </w:pPr>
      <w:r w:rsidRPr="00CD738B">
        <w:rPr>
          <w:rFonts w:ascii="Arial Narrow" w:hAnsi="Arial Narrow"/>
          <w:b/>
          <w:kern w:val="0"/>
          <w:sz w:val="22"/>
          <w:szCs w:val="22"/>
          <w:lang w:eastAsia="pl-PL"/>
        </w:rPr>
        <w:t>Cibórz, 66-213 Skąpe</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 xml:space="preserve">Nazwa Wykonawcy/Wykonawców* </w:t>
      </w:r>
      <w:r w:rsidRPr="00CD738B">
        <w:rPr>
          <w:rFonts w:ascii="Arial Narrow" w:hAnsi="Arial Narrow"/>
          <w:i/>
          <w:kern w:val="0"/>
          <w:sz w:val="22"/>
          <w:szCs w:val="22"/>
          <w:lang w:eastAsia="pl-PL"/>
        </w:rPr>
        <w:t>(w przypadku oferty wspólnej):</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adres: ....................................................................................................................................................................</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REGON .............................................................      POWIAT ...........................................................</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 xml:space="preserve">WOJEWÓDZTWO ...........................................      NIP         .....................................…...…….…...     </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 xml:space="preserve">TEL.       …......................……...........................      FAX.      ...............................……............….....      </w:t>
      </w:r>
    </w:p>
    <w:p w:rsidR="006E3015" w:rsidRPr="00CD738B" w:rsidRDefault="006E3015" w:rsidP="006E3015">
      <w:pPr>
        <w:rPr>
          <w:rFonts w:ascii="Arial Narrow" w:hAnsi="Arial Narrow"/>
          <w:kern w:val="0"/>
          <w:sz w:val="22"/>
          <w:szCs w:val="22"/>
          <w:lang w:val="de-DE" w:eastAsia="pl-PL"/>
        </w:rPr>
      </w:pPr>
      <w:r w:rsidRPr="00CD738B">
        <w:rPr>
          <w:rFonts w:ascii="Arial Narrow" w:hAnsi="Arial Narrow"/>
          <w:kern w:val="0"/>
          <w:sz w:val="22"/>
          <w:szCs w:val="22"/>
          <w:lang w:val="de-DE" w:eastAsia="pl-PL"/>
        </w:rPr>
        <w:t xml:space="preserve">E:MAIL .............................................................       </w:t>
      </w:r>
    </w:p>
    <w:p w:rsidR="006E3015" w:rsidRDefault="006E3015" w:rsidP="007A0D69">
      <w:pPr>
        <w:autoSpaceDE w:val="0"/>
        <w:autoSpaceDN w:val="0"/>
        <w:adjustRightInd w:val="0"/>
        <w:spacing w:after="240"/>
        <w:ind w:left="0" w:firstLine="360"/>
        <w:rPr>
          <w:rFonts w:ascii="Arial Narrow" w:hAnsi="Arial Narrow"/>
          <w:color w:val="000000"/>
          <w:kern w:val="0"/>
          <w:sz w:val="22"/>
          <w:szCs w:val="22"/>
          <w:lang w:eastAsia="pl-PL"/>
        </w:rPr>
      </w:pPr>
      <w:r w:rsidRPr="00CD738B">
        <w:rPr>
          <w:rFonts w:ascii="Arial Narrow" w:hAnsi="Arial Narrow"/>
          <w:kern w:val="0"/>
          <w:sz w:val="22"/>
          <w:szCs w:val="22"/>
          <w:lang w:eastAsia="pl-PL"/>
        </w:rPr>
        <w:tab/>
        <w:t xml:space="preserve">Przystępując do postępowania o udzielenie zamówienia publicznego prowadzonego w trybie przetargu nieograniczonego na </w:t>
      </w:r>
      <w:r w:rsidRPr="00CD738B">
        <w:rPr>
          <w:rFonts w:ascii="Arial Narrow" w:hAnsi="Arial Narrow"/>
          <w:b/>
          <w:bCs/>
          <w:kern w:val="0"/>
          <w:sz w:val="22"/>
          <w:szCs w:val="22"/>
          <w:lang w:eastAsia="pl-PL"/>
        </w:rPr>
        <w:t>„</w:t>
      </w:r>
      <w:ins w:id="680" w:author="Maciej Flejsierowicz" w:date="2023-10-05T12:47:00Z">
        <w:r w:rsidR="00F83790" w:rsidRPr="00DE4080">
          <w:rPr>
            <w:rFonts w:ascii="Arial Narrow" w:hAnsi="Arial Narrow"/>
            <w:b/>
            <w:bCs/>
            <w:i/>
          </w:rPr>
          <w:t xml:space="preserve">Dostawa </w:t>
        </w:r>
        <w:r w:rsidR="00F83790">
          <w:rPr>
            <w:rFonts w:ascii="Arial Narrow" w:hAnsi="Arial Narrow"/>
            <w:b/>
            <w:bCs/>
            <w:i/>
          </w:rPr>
          <w:t>materiałów opatrunkowych</w:t>
        </w:r>
        <w:r w:rsidR="00F83790" w:rsidRPr="00030294" w:rsidDel="00D9062D">
          <w:rPr>
            <w:rFonts w:ascii="Arial Narrow" w:hAnsi="Arial Narrow"/>
            <w:b/>
            <w:bCs/>
            <w:color w:val="FF0000"/>
            <w:sz w:val="22"/>
            <w:szCs w:val="22"/>
          </w:rPr>
          <w:t xml:space="preserve"> </w:t>
        </w:r>
      </w:ins>
      <w:del w:id="681" w:author="Maciej Flejsierowicz" w:date="2023-09-06T13:20:00Z">
        <w:r w:rsidR="008A5B00" w:rsidRPr="00030294" w:rsidDel="00D9062D">
          <w:rPr>
            <w:rFonts w:ascii="Arial Narrow" w:hAnsi="Arial Narrow"/>
            <w:b/>
            <w:bCs/>
            <w:color w:val="FF0000"/>
            <w:sz w:val="22"/>
            <w:szCs w:val="22"/>
          </w:rPr>
          <w:delText>Rozbudowa sieci LAN oraz systemu zarządzania i monitorowania sieci w celu podniesienia poziomu bezpieczeństwa systemu informatycznego Szpitala</w:delText>
        </w:r>
        <w:r w:rsidR="008A5B00" w:rsidRPr="00FA7B21" w:rsidDel="00D9062D">
          <w:rPr>
            <w:rFonts w:ascii="Arial Narrow" w:hAnsi="Arial Narrow"/>
            <w:sz w:val="22"/>
            <w:szCs w:val="22"/>
          </w:rPr>
          <w:delText>.</w:delText>
        </w:r>
      </w:del>
      <w:r w:rsidRPr="00CD738B">
        <w:rPr>
          <w:rFonts w:ascii="Arial Narrow" w:hAnsi="Arial Narrow"/>
          <w:b/>
          <w:bCs/>
          <w:kern w:val="0"/>
          <w:sz w:val="22"/>
          <w:szCs w:val="22"/>
          <w:lang w:eastAsia="pl-PL"/>
        </w:rPr>
        <w:t xml:space="preserve">”, </w:t>
      </w:r>
      <w:r w:rsidR="004E40A2">
        <w:rPr>
          <w:rFonts w:ascii="Arial Narrow" w:hAnsi="Arial Narrow"/>
          <w:kern w:val="0"/>
          <w:sz w:val="22"/>
          <w:szCs w:val="22"/>
          <w:lang w:eastAsia="pl-PL"/>
        </w:rPr>
        <w:t>nr sprawy: ZP.2210.</w:t>
      </w:r>
      <w:del w:id="682" w:author="Maciej Flejsierowicz" w:date="2023-10-05T12:47:00Z">
        <w:r w:rsidR="007F7612" w:rsidDel="00F83790">
          <w:rPr>
            <w:rFonts w:ascii="Arial Narrow" w:hAnsi="Arial Narrow"/>
            <w:kern w:val="0"/>
            <w:sz w:val="22"/>
            <w:szCs w:val="22"/>
            <w:lang w:eastAsia="pl-PL"/>
          </w:rPr>
          <w:delText>1</w:delText>
        </w:r>
        <w:r w:rsidR="00030294" w:rsidDel="00F83790">
          <w:rPr>
            <w:rFonts w:ascii="Arial Narrow" w:hAnsi="Arial Narrow"/>
            <w:kern w:val="0"/>
            <w:sz w:val="22"/>
            <w:szCs w:val="22"/>
            <w:lang w:eastAsia="pl-PL"/>
          </w:rPr>
          <w:delText>6</w:delText>
        </w:r>
      </w:del>
      <w:ins w:id="683" w:author="Maciej Flejsierowicz" w:date="2023-10-05T12:47:00Z">
        <w:r w:rsidR="00F83790">
          <w:rPr>
            <w:rFonts w:ascii="Arial Narrow" w:hAnsi="Arial Narrow"/>
            <w:kern w:val="0"/>
            <w:sz w:val="22"/>
            <w:szCs w:val="22"/>
            <w:lang w:eastAsia="pl-PL"/>
          </w:rPr>
          <w:t>2</w:t>
        </w:r>
      </w:ins>
      <w:ins w:id="684" w:author="Maciej Flejsierowicz" w:date="2024-10-10T09:42:00Z">
        <w:r w:rsidR="0023799D">
          <w:rPr>
            <w:rFonts w:ascii="Arial Narrow" w:hAnsi="Arial Narrow"/>
            <w:kern w:val="0"/>
            <w:sz w:val="22"/>
            <w:szCs w:val="22"/>
            <w:lang w:eastAsia="pl-PL"/>
          </w:rPr>
          <w:t>4</w:t>
        </w:r>
      </w:ins>
      <w:r w:rsidR="004E40A2">
        <w:rPr>
          <w:rFonts w:ascii="Arial Narrow" w:hAnsi="Arial Narrow"/>
          <w:kern w:val="0"/>
          <w:sz w:val="22"/>
          <w:szCs w:val="22"/>
          <w:lang w:eastAsia="pl-PL"/>
        </w:rPr>
        <w:t>.</w:t>
      </w:r>
      <w:r w:rsidRPr="00CD738B">
        <w:rPr>
          <w:rFonts w:ascii="Arial Narrow" w:hAnsi="Arial Narrow"/>
          <w:kern w:val="0"/>
          <w:sz w:val="22"/>
          <w:szCs w:val="22"/>
          <w:lang w:eastAsia="pl-PL"/>
        </w:rPr>
        <w:t>20</w:t>
      </w:r>
      <w:r w:rsidR="007A0D69">
        <w:rPr>
          <w:rFonts w:ascii="Arial Narrow" w:hAnsi="Arial Narrow"/>
          <w:kern w:val="0"/>
          <w:sz w:val="22"/>
          <w:szCs w:val="22"/>
          <w:lang w:eastAsia="pl-PL"/>
        </w:rPr>
        <w:t>2</w:t>
      </w:r>
      <w:del w:id="685" w:author="Maciej Flejsierowicz" w:date="2024-10-10T09:42:00Z">
        <w:r w:rsidR="00030294" w:rsidDel="0023799D">
          <w:rPr>
            <w:rFonts w:ascii="Arial Narrow" w:hAnsi="Arial Narrow"/>
            <w:kern w:val="0"/>
            <w:sz w:val="22"/>
            <w:szCs w:val="22"/>
            <w:lang w:eastAsia="pl-PL"/>
          </w:rPr>
          <w:delText>3</w:delText>
        </w:r>
      </w:del>
      <w:ins w:id="686" w:author="Maciej Flejsierowicz" w:date="2024-10-10T09:42:00Z">
        <w:r w:rsidR="0023799D">
          <w:rPr>
            <w:rFonts w:ascii="Arial Narrow" w:hAnsi="Arial Narrow"/>
            <w:kern w:val="0"/>
            <w:sz w:val="22"/>
            <w:szCs w:val="22"/>
            <w:lang w:eastAsia="pl-PL"/>
          </w:rPr>
          <w:t>4</w:t>
        </w:r>
      </w:ins>
      <w:r w:rsidRPr="00CD738B">
        <w:rPr>
          <w:rFonts w:ascii="Arial Narrow" w:hAnsi="Arial Narrow"/>
          <w:kern w:val="0"/>
          <w:sz w:val="22"/>
          <w:szCs w:val="22"/>
          <w:lang w:eastAsia="pl-PL"/>
        </w:rPr>
        <w:t xml:space="preserve"> </w:t>
      </w:r>
      <w:r w:rsidRPr="00CD738B">
        <w:rPr>
          <w:rFonts w:ascii="Arial Narrow" w:hAnsi="Arial Narrow"/>
          <w:color w:val="000000"/>
          <w:kern w:val="0"/>
          <w:sz w:val="22"/>
          <w:szCs w:val="22"/>
          <w:lang w:eastAsia="pl-PL"/>
        </w:rPr>
        <w:t>oferujemy wykonanie przedmiotu zamówienia za:</w:t>
      </w:r>
    </w:p>
    <w:p w:rsidR="00F83790" w:rsidRPr="004F2465" w:rsidRDefault="00F83790" w:rsidP="00F83790">
      <w:pPr>
        <w:autoSpaceDE w:val="0"/>
        <w:autoSpaceDN w:val="0"/>
        <w:adjustRightInd w:val="0"/>
        <w:spacing w:after="240"/>
        <w:ind w:firstLine="360"/>
        <w:rPr>
          <w:ins w:id="687" w:author="Maciej Flejsierowicz" w:date="2023-10-05T12:47:00Z"/>
          <w:rFonts w:ascii="Arial Narrow" w:hAnsi="Arial Narrow"/>
          <w:color w:val="000000"/>
          <w:kern w:val="0"/>
          <w:sz w:val="22"/>
          <w:szCs w:val="22"/>
          <w:u w:val="single"/>
          <w:lang w:eastAsia="pl-PL"/>
        </w:rPr>
      </w:pPr>
      <w:ins w:id="688" w:author="Maciej Flejsierowicz" w:date="2023-10-05T12:47:00Z">
        <w:r w:rsidRPr="004F2465">
          <w:rPr>
            <w:rFonts w:ascii="Arial Narrow" w:hAnsi="Arial Narrow"/>
            <w:b/>
            <w:color w:val="000000"/>
            <w:kern w:val="0"/>
            <w:sz w:val="22"/>
            <w:szCs w:val="22"/>
            <w:u w:val="single"/>
            <w:lang w:eastAsia="pl-PL"/>
          </w:rPr>
          <w:t>Zadanie 1</w:t>
        </w:r>
        <w:r>
          <w:rPr>
            <w:rFonts w:ascii="Arial Narrow" w:hAnsi="Arial Narrow"/>
            <w:b/>
            <w:color w:val="000000"/>
            <w:kern w:val="0"/>
            <w:sz w:val="22"/>
            <w:szCs w:val="22"/>
            <w:u w:val="single"/>
            <w:lang w:eastAsia="pl-PL"/>
          </w:rPr>
          <w:t xml:space="preserve"> – Dostawa materiałów opatrunkowych</w:t>
        </w:r>
        <w:r w:rsidRPr="004F2465">
          <w:rPr>
            <w:rFonts w:ascii="Arial Narrow" w:hAnsi="Arial Narrow"/>
            <w:color w:val="000000"/>
            <w:kern w:val="0"/>
            <w:sz w:val="22"/>
            <w:szCs w:val="22"/>
            <w:u w:val="single"/>
            <w:lang w:eastAsia="pl-PL"/>
          </w:rPr>
          <w:t xml:space="preserve">: </w:t>
        </w:r>
      </w:ins>
    </w:p>
    <w:p w:rsidR="00F83790" w:rsidRPr="004F2465" w:rsidRDefault="00F83790" w:rsidP="00F83790">
      <w:pPr>
        <w:autoSpaceDE w:val="0"/>
        <w:autoSpaceDN w:val="0"/>
        <w:adjustRightInd w:val="0"/>
        <w:spacing w:after="240"/>
        <w:ind w:firstLine="360"/>
        <w:rPr>
          <w:ins w:id="689" w:author="Maciej Flejsierowicz" w:date="2023-10-05T12:47:00Z"/>
          <w:rFonts w:ascii="Arial Narrow" w:hAnsi="Arial Narrow"/>
          <w:color w:val="000000"/>
          <w:kern w:val="0"/>
          <w:sz w:val="22"/>
          <w:szCs w:val="22"/>
          <w:lang w:eastAsia="pl-PL"/>
        </w:rPr>
      </w:pPr>
      <w:ins w:id="690" w:author="Maciej Flejsierowicz" w:date="2023-10-05T12:47:00Z">
        <w:r w:rsidRPr="004F2465">
          <w:rPr>
            <w:rFonts w:ascii="Arial Narrow" w:hAnsi="Arial Narrow"/>
            <w:color w:val="000000"/>
            <w:kern w:val="0"/>
            <w:sz w:val="22"/>
            <w:szCs w:val="22"/>
            <w:lang w:eastAsia="pl-PL"/>
          </w:rPr>
          <w:t>wartość netto w wysokości: ................................................ złotych</w:t>
        </w:r>
      </w:ins>
    </w:p>
    <w:p w:rsidR="00F83790" w:rsidRPr="004F2465" w:rsidRDefault="00F83790" w:rsidP="00F83790">
      <w:pPr>
        <w:autoSpaceDE w:val="0"/>
        <w:autoSpaceDN w:val="0"/>
        <w:adjustRightInd w:val="0"/>
        <w:spacing w:after="240"/>
        <w:ind w:firstLine="360"/>
        <w:rPr>
          <w:ins w:id="691" w:author="Maciej Flejsierowicz" w:date="2023-10-05T12:47:00Z"/>
          <w:rFonts w:ascii="Arial Narrow" w:hAnsi="Arial Narrow"/>
          <w:color w:val="000000"/>
          <w:kern w:val="0"/>
          <w:sz w:val="22"/>
          <w:szCs w:val="22"/>
          <w:lang w:eastAsia="pl-PL"/>
        </w:rPr>
      </w:pPr>
      <w:ins w:id="692" w:author="Maciej Flejsierowicz" w:date="2023-10-05T12:47:00Z">
        <w:r w:rsidRPr="004F2465">
          <w:rPr>
            <w:rFonts w:ascii="Arial Narrow" w:hAnsi="Arial Narrow"/>
            <w:color w:val="000000"/>
            <w:kern w:val="0"/>
            <w:sz w:val="22"/>
            <w:szCs w:val="22"/>
            <w:lang w:eastAsia="pl-PL"/>
          </w:rPr>
          <w:t>/słownie………………………………………………………………….…………………………..….…..………/</w:t>
        </w:r>
      </w:ins>
    </w:p>
    <w:p w:rsidR="00F83790" w:rsidRPr="004F2465" w:rsidRDefault="00F83790" w:rsidP="00F83790">
      <w:pPr>
        <w:autoSpaceDE w:val="0"/>
        <w:autoSpaceDN w:val="0"/>
        <w:adjustRightInd w:val="0"/>
        <w:spacing w:after="240"/>
        <w:ind w:firstLine="360"/>
        <w:rPr>
          <w:ins w:id="693" w:author="Maciej Flejsierowicz" w:date="2023-10-05T12:47:00Z"/>
          <w:rFonts w:ascii="Arial Narrow" w:hAnsi="Arial Narrow"/>
          <w:color w:val="000000"/>
          <w:kern w:val="0"/>
          <w:sz w:val="22"/>
          <w:szCs w:val="22"/>
          <w:lang w:eastAsia="pl-PL"/>
        </w:rPr>
      </w:pPr>
      <w:ins w:id="694" w:author="Maciej Flejsierowicz" w:date="2023-10-05T12:47:00Z">
        <w:r w:rsidRPr="004F2465">
          <w:rPr>
            <w:rFonts w:ascii="Arial Narrow" w:hAnsi="Arial Narrow"/>
            <w:color w:val="000000"/>
            <w:kern w:val="0"/>
            <w:sz w:val="22"/>
            <w:szCs w:val="22"/>
            <w:lang w:eastAsia="pl-PL"/>
          </w:rPr>
          <w:t>wartość brutto.................................... złotych</w:t>
        </w:r>
      </w:ins>
    </w:p>
    <w:p w:rsidR="00F83790" w:rsidRDefault="00F83790" w:rsidP="00F83790">
      <w:pPr>
        <w:autoSpaceDE w:val="0"/>
        <w:autoSpaceDN w:val="0"/>
        <w:adjustRightInd w:val="0"/>
        <w:spacing w:after="240"/>
        <w:ind w:firstLine="360"/>
        <w:rPr>
          <w:ins w:id="695" w:author="Maciej Flejsierowicz" w:date="2023-10-05T12:47:00Z"/>
          <w:rFonts w:ascii="Arial Narrow" w:hAnsi="Arial Narrow"/>
          <w:color w:val="000000"/>
          <w:kern w:val="0"/>
          <w:sz w:val="22"/>
          <w:szCs w:val="22"/>
          <w:lang w:eastAsia="pl-PL"/>
        </w:rPr>
      </w:pPr>
      <w:ins w:id="696" w:author="Maciej Flejsierowicz" w:date="2023-10-05T12:47:00Z">
        <w:r w:rsidRPr="004F2465">
          <w:rPr>
            <w:rFonts w:ascii="Arial Narrow" w:hAnsi="Arial Narrow"/>
            <w:color w:val="000000"/>
            <w:kern w:val="0"/>
            <w:sz w:val="22"/>
            <w:szCs w:val="22"/>
            <w:lang w:eastAsia="pl-PL"/>
          </w:rPr>
          <w:t>/słownie:......................................................................................................................................................./</w:t>
        </w:r>
      </w:ins>
    </w:p>
    <w:p w:rsidR="00F83790" w:rsidRDefault="00F83790" w:rsidP="00F83790">
      <w:pPr>
        <w:autoSpaceDE w:val="0"/>
        <w:autoSpaceDN w:val="0"/>
        <w:adjustRightInd w:val="0"/>
        <w:spacing w:after="240"/>
        <w:rPr>
          <w:ins w:id="697" w:author="Maciej Flejsierowicz" w:date="2023-10-05T12:47:00Z"/>
          <w:rFonts w:ascii="Arial Narrow" w:hAnsi="Arial Narrow"/>
          <w:color w:val="000000"/>
          <w:kern w:val="0"/>
          <w:sz w:val="22"/>
          <w:szCs w:val="22"/>
          <w:lang w:eastAsia="pl-PL"/>
        </w:rPr>
      </w:pPr>
      <w:ins w:id="698" w:author="Maciej Flejsierowicz" w:date="2023-10-05T12:47:00Z">
        <w:r>
          <w:rPr>
            <w:rFonts w:ascii="Arial Narrow" w:hAnsi="Arial Narrow"/>
            <w:color w:val="000000"/>
            <w:kern w:val="0"/>
            <w:sz w:val="22"/>
            <w:szCs w:val="22"/>
            <w:lang w:eastAsia="pl-PL"/>
          </w:rPr>
          <w:lastRenderedPageBreak/>
          <w:t>Proponujemy następujący termin dostawy: ………….. dni roboczych od dnia złożenia zamówienia.</w:t>
        </w:r>
      </w:ins>
    </w:p>
    <w:p w:rsidR="00F83790" w:rsidRPr="004F2465" w:rsidRDefault="00F83790" w:rsidP="00F83790">
      <w:pPr>
        <w:autoSpaceDE w:val="0"/>
        <w:autoSpaceDN w:val="0"/>
        <w:adjustRightInd w:val="0"/>
        <w:spacing w:after="240"/>
        <w:rPr>
          <w:ins w:id="699" w:author="Maciej Flejsierowicz" w:date="2023-10-05T12:47:00Z"/>
          <w:rFonts w:ascii="Arial Narrow" w:hAnsi="Arial Narrow"/>
          <w:color w:val="000000"/>
          <w:kern w:val="0"/>
          <w:sz w:val="22"/>
          <w:szCs w:val="22"/>
          <w:lang w:eastAsia="pl-PL"/>
        </w:rPr>
      </w:pPr>
      <w:ins w:id="700" w:author="Maciej Flejsierowicz" w:date="2023-10-05T12:47:00Z">
        <w:r>
          <w:rPr>
            <w:rFonts w:ascii="Arial Narrow" w:hAnsi="Arial Narrow"/>
            <w:color w:val="000000"/>
            <w:kern w:val="0"/>
            <w:sz w:val="22"/>
            <w:szCs w:val="22"/>
            <w:lang w:eastAsia="pl-PL"/>
          </w:rPr>
          <w:t>Proponujemy następujący termin płatności: …………… dni od dnia otrzymania prawidłowo wystawionej faktury VAT.</w:t>
        </w:r>
      </w:ins>
    </w:p>
    <w:p w:rsidR="00F83790" w:rsidRPr="004F2465" w:rsidRDefault="00F83790" w:rsidP="00F83790">
      <w:pPr>
        <w:autoSpaceDE w:val="0"/>
        <w:autoSpaceDN w:val="0"/>
        <w:adjustRightInd w:val="0"/>
        <w:spacing w:after="240"/>
        <w:ind w:firstLine="360"/>
        <w:rPr>
          <w:ins w:id="701" w:author="Maciej Flejsierowicz" w:date="2023-10-05T12:47:00Z"/>
          <w:rFonts w:ascii="Arial Narrow" w:hAnsi="Arial Narrow"/>
          <w:color w:val="000000"/>
          <w:kern w:val="0"/>
          <w:sz w:val="22"/>
          <w:szCs w:val="22"/>
          <w:lang w:eastAsia="pl-PL"/>
        </w:rPr>
      </w:pPr>
      <w:ins w:id="702" w:author="Maciej Flejsierowicz" w:date="2023-10-05T12:47:00Z">
        <w:r w:rsidRPr="004F2465">
          <w:rPr>
            <w:rFonts w:ascii="Arial Narrow" w:hAnsi="Arial Narrow"/>
            <w:b/>
            <w:color w:val="000000"/>
            <w:kern w:val="0"/>
            <w:sz w:val="22"/>
            <w:szCs w:val="22"/>
            <w:u w:val="single"/>
            <w:lang w:eastAsia="pl-PL"/>
          </w:rPr>
          <w:t>Zadanie 2</w:t>
        </w:r>
        <w:r>
          <w:rPr>
            <w:rFonts w:ascii="Arial Narrow" w:hAnsi="Arial Narrow"/>
            <w:b/>
            <w:color w:val="000000"/>
            <w:kern w:val="0"/>
            <w:sz w:val="22"/>
            <w:szCs w:val="22"/>
            <w:u w:val="single"/>
            <w:lang w:eastAsia="pl-PL"/>
          </w:rPr>
          <w:t xml:space="preserve"> – Dostawa gazików do dezynfekcji</w:t>
        </w:r>
        <w:r w:rsidRPr="004F2465">
          <w:rPr>
            <w:rFonts w:ascii="Arial Narrow" w:hAnsi="Arial Narrow"/>
            <w:b/>
            <w:color w:val="000000"/>
            <w:kern w:val="0"/>
            <w:sz w:val="22"/>
            <w:szCs w:val="22"/>
            <w:u w:val="single"/>
            <w:lang w:eastAsia="pl-PL"/>
          </w:rPr>
          <w:t>:</w:t>
        </w:r>
      </w:ins>
    </w:p>
    <w:p w:rsidR="00F83790" w:rsidRPr="004F2465" w:rsidRDefault="00F83790" w:rsidP="00F83790">
      <w:pPr>
        <w:autoSpaceDE w:val="0"/>
        <w:autoSpaceDN w:val="0"/>
        <w:adjustRightInd w:val="0"/>
        <w:spacing w:after="240"/>
        <w:ind w:firstLine="360"/>
        <w:rPr>
          <w:ins w:id="703" w:author="Maciej Flejsierowicz" w:date="2023-10-05T12:47:00Z"/>
          <w:rFonts w:ascii="Arial Narrow" w:hAnsi="Arial Narrow"/>
          <w:color w:val="000000"/>
          <w:kern w:val="0"/>
          <w:sz w:val="22"/>
          <w:szCs w:val="22"/>
          <w:lang w:eastAsia="pl-PL"/>
        </w:rPr>
      </w:pPr>
      <w:ins w:id="704" w:author="Maciej Flejsierowicz" w:date="2023-10-05T12:47:00Z">
        <w:r w:rsidRPr="004F2465">
          <w:rPr>
            <w:rFonts w:ascii="Arial Narrow" w:hAnsi="Arial Narrow"/>
            <w:color w:val="000000"/>
            <w:kern w:val="0"/>
            <w:sz w:val="22"/>
            <w:szCs w:val="22"/>
            <w:lang w:eastAsia="pl-PL"/>
          </w:rPr>
          <w:t>wartość netto w wysokości: ................................................ złotych</w:t>
        </w:r>
      </w:ins>
    </w:p>
    <w:p w:rsidR="00F83790" w:rsidRDefault="00F83790" w:rsidP="00F83790">
      <w:pPr>
        <w:autoSpaceDE w:val="0"/>
        <w:autoSpaceDN w:val="0"/>
        <w:adjustRightInd w:val="0"/>
        <w:spacing w:after="240"/>
        <w:ind w:firstLine="360"/>
        <w:rPr>
          <w:ins w:id="705" w:author="Maciej Flejsierowicz" w:date="2023-10-05T12:47:00Z"/>
          <w:rFonts w:ascii="Arial Narrow" w:hAnsi="Arial Narrow"/>
          <w:color w:val="000000"/>
          <w:kern w:val="0"/>
          <w:sz w:val="22"/>
          <w:szCs w:val="22"/>
          <w:lang w:eastAsia="pl-PL"/>
        </w:rPr>
      </w:pPr>
      <w:ins w:id="706" w:author="Maciej Flejsierowicz" w:date="2023-10-05T12:47:00Z">
        <w:r w:rsidRPr="004F2465">
          <w:rPr>
            <w:rFonts w:ascii="Arial Narrow" w:hAnsi="Arial Narrow"/>
            <w:color w:val="000000"/>
            <w:kern w:val="0"/>
            <w:sz w:val="22"/>
            <w:szCs w:val="22"/>
            <w:lang w:eastAsia="pl-PL"/>
          </w:rPr>
          <w:t>/słownie……………………………………………….……………………………………………..….…..………/</w:t>
        </w:r>
      </w:ins>
    </w:p>
    <w:p w:rsidR="00F83790" w:rsidRPr="004F2465" w:rsidRDefault="00F83790" w:rsidP="00F83790">
      <w:pPr>
        <w:autoSpaceDE w:val="0"/>
        <w:autoSpaceDN w:val="0"/>
        <w:adjustRightInd w:val="0"/>
        <w:spacing w:after="240"/>
        <w:ind w:firstLine="360"/>
        <w:rPr>
          <w:ins w:id="707" w:author="Maciej Flejsierowicz" w:date="2023-10-05T12:47:00Z"/>
          <w:rFonts w:ascii="Arial Narrow" w:hAnsi="Arial Narrow"/>
          <w:color w:val="000000"/>
          <w:kern w:val="0"/>
          <w:sz w:val="22"/>
          <w:szCs w:val="22"/>
          <w:lang w:eastAsia="pl-PL"/>
        </w:rPr>
      </w:pPr>
      <w:ins w:id="708" w:author="Maciej Flejsierowicz" w:date="2023-10-05T12:47:00Z">
        <w:r w:rsidRPr="004F2465">
          <w:rPr>
            <w:rFonts w:ascii="Arial Narrow" w:hAnsi="Arial Narrow"/>
            <w:color w:val="000000"/>
            <w:kern w:val="0"/>
            <w:sz w:val="22"/>
            <w:szCs w:val="22"/>
            <w:lang w:eastAsia="pl-PL"/>
          </w:rPr>
          <w:t>wartość brutto................................. złotych</w:t>
        </w:r>
      </w:ins>
    </w:p>
    <w:p w:rsidR="00F83790" w:rsidRDefault="00F83790" w:rsidP="00F83790">
      <w:pPr>
        <w:autoSpaceDE w:val="0"/>
        <w:autoSpaceDN w:val="0"/>
        <w:adjustRightInd w:val="0"/>
        <w:spacing w:after="240"/>
        <w:ind w:firstLine="360"/>
        <w:rPr>
          <w:ins w:id="709" w:author="Maciej Flejsierowicz" w:date="2023-10-05T12:47:00Z"/>
          <w:rFonts w:ascii="Arial Narrow" w:hAnsi="Arial Narrow"/>
          <w:color w:val="000000"/>
          <w:kern w:val="0"/>
          <w:sz w:val="22"/>
          <w:szCs w:val="22"/>
          <w:lang w:eastAsia="pl-PL"/>
        </w:rPr>
      </w:pPr>
      <w:ins w:id="710" w:author="Maciej Flejsierowicz" w:date="2023-10-05T12:47:00Z">
        <w:r w:rsidRPr="004F2465">
          <w:rPr>
            <w:rFonts w:ascii="Arial Narrow" w:hAnsi="Arial Narrow"/>
            <w:color w:val="000000"/>
            <w:kern w:val="0"/>
            <w:sz w:val="22"/>
            <w:szCs w:val="22"/>
            <w:lang w:eastAsia="pl-PL"/>
          </w:rPr>
          <w:t>/słownie:......................................................................................................................................................./</w:t>
        </w:r>
      </w:ins>
    </w:p>
    <w:p w:rsidR="00F83790" w:rsidRDefault="00F83790" w:rsidP="00F83790">
      <w:pPr>
        <w:autoSpaceDE w:val="0"/>
        <w:autoSpaceDN w:val="0"/>
        <w:adjustRightInd w:val="0"/>
        <w:spacing w:after="240"/>
        <w:rPr>
          <w:ins w:id="711" w:author="Maciej Flejsierowicz" w:date="2023-10-05T12:47:00Z"/>
          <w:rFonts w:ascii="Arial Narrow" w:hAnsi="Arial Narrow"/>
          <w:color w:val="000000"/>
          <w:kern w:val="0"/>
          <w:sz w:val="22"/>
          <w:szCs w:val="22"/>
          <w:lang w:eastAsia="pl-PL"/>
        </w:rPr>
      </w:pPr>
      <w:ins w:id="712" w:author="Maciej Flejsierowicz" w:date="2023-10-05T12:47:00Z">
        <w:r>
          <w:rPr>
            <w:rFonts w:ascii="Arial Narrow" w:hAnsi="Arial Narrow"/>
            <w:color w:val="000000"/>
            <w:kern w:val="0"/>
            <w:sz w:val="22"/>
            <w:szCs w:val="22"/>
            <w:lang w:eastAsia="pl-PL"/>
          </w:rPr>
          <w:t>Proponujemy następujący termin dostawy: ………….. dni roboczych od dnia złożenia zamówienia.</w:t>
        </w:r>
      </w:ins>
    </w:p>
    <w:p w:rsidR="00F83790" w:rsidRPr="004F2465" w:rsidRDefault="00F83790" w:rsidP="00F83790">
      <w:pPr>
        <w:autoSpaceDE w:val="0"/>
        <w:autoSpaceDN w:val="0"/>
        <w:adjustRightInd w:val="0"/>
        <w:spacing w:after="240"/>
        <w:rPr>
          <w:ins w:id="713" w:author="Maciej Flejsierowicz" w:date="2023-10-05T12:47:00Z"/>
          <w:rFonts w:ascii="Arial Narrow" w:hAnsi="Arial Narrow"/>
          <w:color w:val="000000"/>
          <w:kern w:val="0"/>
          <w:sz w:val="22"/>
          <w:szCs w:val="22"/>
          <w:lang w:eastAsia="pl-PL"/>
        </w:rPr>
      </w:pPr>
      <w:ins w:id="714" w:author="Maciej Flejsierowicz" w:date="2023-10-05T12:47:00Z">
        <w:r>
          <w:rPr>
            <w:rFonts w:ascii="Arial Narrow" w:hAnsi="Arial Narrow"/>
            <w:color w:val="000000"/>
            <w:kern w:val="0"/>
            <w:sz w:val="22"/>
            <w:szCs w:val="22"/>
            <w:lang w:eastAsia="pl-PL"/>
          </w:rPr>
          <w:t>Proponujemy następujący termin płatności: …………… dni od dnia otrzymania prawidłowo wystawionej faktury VAT.</w:t>
        </w:r>
      </w:ins>
    </w:p>
    <w:p w:rsidR="00F83790" w:rsidRPr="004F2465" w:rsidRDefault="00F83790" w:rsidP="00F83790">
      <w:pPr>
        <w:autoSpaceDE w:val="0"/>
        <w:autoSpaceDN w:val="0"/>
        <w:adjustRightInd w:val="0"/>
        <w:spacing w:after="240"/>
        <w:ind w:firstLine="360"/>
        <w:rPr>
          <w:ins w:id="715" w:author="Maciej Flejsierowicz" w:date="2023-10-05T12:47:00Z"/>
          <w:rFonts w:ascii="Arial Narrow" w:hAnsi="Arial Narrow"/>
          <w:color w:val="000000"/>
          <w:kern w:val="0"/>
          <w:sz w:val="22"/>
          <w:szCs w:val="22"/>
          <w:lang w:eastAsia="pl-PL"/>
        </w:rPr>
      </w:pPr>
      <w:ins w:id="716" w:author="Maciej Flejsierowicz" w:date="2023-10-05T12:47:00Z">
        <w:r w:rsidRPr="004F2465">
          <w:rPr>
            <w:rFonts w:ascii="Arial Narrow" w:hAnsi="Arial Narrow"/>
            <w:b/>
            <w:color w:val="000000"/>
            <w:kern w:val="0"/>
            <w:sz w:val="22"/>
            <w:szCs w:val="22"/>
            <w:u w:val="single"/>
            <w:lang w:eastAsia="pl-PL"/>
          </w:rPr>
          <w:t>Zadanie 3</w:t>
        </w:r>
        <w:r>
          <w:rPr>
            <w:rFonts w:ascii="Arial Narrow" w:hAnsi="Arial Narrow"/>
            <w:b/>
            <w:color w:val="000000"/>
            <w:kern w:val="0"/>
            <w:sz w:val="22"/>
            <w:szCs w:val="22"/>
            <w:u w:val="single"/>
            <w:lang w:eastAsia="pl-PL"/>
          </w:rPr>
          <w:t xml:space="preserve"> – Dostawa </w:t>
        </w:r>
        <w:proofErr w:type="spellStart"/>
        <w:r>
          <w:rPr>
            <w:rFonts w:ascii="Arial Narrow" w:hAnsi="Arial Narrow"/>
            <w:b/>
            <w:color w:val="000000"/>
            <w:kern w:val="0"/>
            <w:sz w:val="22"/>
            <w:szCs w:val="22"/>
            <w:u w:val="single"/>
            <w:lang w:eastAsia="pl-PL"/>
          </w:rPr>
          <w:t>pieluchomajtek</w:t>
        </w:r>
        <w:proofErr w:type="spellEnd"/>
        <w:r w:rsidRPr="004F2465">
          <w:rPr>
            <w:rFonts w:ascii="Arial Narrow" w:hAnsi="Arial Narrow"/>
            <w:b/>
            <w:color w:val="000000"/>
            <w:kern w:val="0"/>
            <w:sz w:val="22"/>
            <w:szCs w:val="22"/>
            <w:u w:val="single"/>
            <w:lang w:eastAsia="pl-PL"/>
          </w:rPr>
          <w:t>:</w:t>
        </w:r>
        <w:r w:rsidRPr="004F2465">
          <w:rPr>
            <w:rFonts w:ascii="Arial Narrow" w:hAnsi="Arial Narrow"/>
            <w:color w:val="000000"/>
            <w:kern w:val="0"/>
            <w:sz w:val="22"/>
            <w:szCs w:val="22"/>
            <w:u w:val="single"/>
            <w:lang w:eastAsia="pl-PL"/>
          </w:rPr>
          <w:t xml:space="preserve"> </w:t>
        </w:r>
      </w:ins>
    </w:p>
    <w:p w:rsidR="00F83790" w:rsidRPr="004F2465" w:rsidRDefault="00F83790" w:rsidP="00F83790">
      <w:pPr>
        <w:autoSpaceDE w:val="0"/>
        <w:autoSpaceDN w:val="0"/>
        <w:adjustRightInd w:val="0"/>
        <w:spacing w:after="240"/>
        <w:ind w:firstLine="360"/>
        <w:rPr>
          <w:ins w:id="717" w:author="Maciej Flejsierowicz" w:date="2023-10-05T12:47:00Z"/>
          <w:rFonts w:ascii="Arial Narrow" w:hAnsi="Arial Narrow"/>
          <w:color w:val="000000"/>
          <w:kern w:val="0"/>
          <w:sz w:val="22"/>
          <w:szCs w:val="22"/>
          <w:lang w:eastAsia="pl-PL"/>
        </w:rPr>
      </w:pPr>
      <w:ins w:id="718" w:author="Maciej Flejsierowicz" w:date="2023-10-05T12:47:00Z">
        <w:r w:rsidRPr="004F2465">
          <w:rPr>
            <w:rFonts w:ascii="Arial Narrow" w:hAnsi="Arial Narrow"/>
            <w:color w:val="000000"/>
            <w:kern w:val="0"/>
            <w:sz w:val="22"/>
            <w:szCs w:val="22"/>
            <w:lang w:eastAsia="pl-PL"/>
          </w:rPr>
          <w:t>wartość netto w wysokości: ................................................ złotych</w:t>
        </w:r>
      </w:ins>
    </w:p>
    <w:p w:rsidR="00F83790" w:rsidRPr="004F2465" w:rsidRDefault="00F83790" w:rsidP="00F83790">
      <w:pPr>
        <w:autoSpaceDE w:val="0"/>
        <w:autoSpaceDN w:val="0"/>
        <w:adjustRightInd w:val="0"/>
        <w:spacing w:after="240"/>
        <w:ind w:firstLine="360"/>
        <w:rPr>
          <w:ins w:id="719" w:author="Maciej Flejsierowicz" w:date="2023-10-05T12:47:00Z"/>
          <w:rFonts w:ascii="Arial Narrow" w:hAnsi="Arial Narrow"/>
          <w:color w:val="000000"/>
          <w:kern w:val="0"/>
          <w:sz w:val="22"/>
          <w:szCs w:val="22"/>
          <w:lang w:eastAsia="pl-PL"/>
        </w:rPr>
      </w:pPr>
      <w:ins w:id="720" w:author="Maciej Flejsierowicz" w:date="2023-10-05T12:47:00Z">
        <w:r w:rsidRPr="004F2465">
          <w:rPr>
            <w:rFonts w:ascii="Arial Narrow" w:hAnsi="Arial Narrow"/>
            <w:color w:val="000000"/>
            <w:kern w:val="0"/>
            <w:sz w:val="22"/>
            <w:szCs w:val="22"/>
            <w:lang w:eastAsia="pl-PL"/>
          </w:rPr>
          <w:t>/słownie……………………………………………….……………………………………………..….…..………/</w:t>
        </w:r>
      </w:ins>
    </w:p>
    <w:p w:rsidR="00F83790" w:rsidRPr="004F2465" w:rsidRDefault="00F83790" w:rsidP="00F83790">
      <w:pPr>
        <w:autoSpaceDE w:val="0"/>
        <w:autoSpaceDN w:val="0"/>
        <w:adjustRightInd w:val="0"/>
        <w:spacing w:after="240"/>
        <w:ind w:firstLine="360"/>
        <w:rPr>
          <w:ins w:id="721" w:author="Maciej Flejsierowicz" w:date="2023-10-05T12:47:00Z"/>
          <w:rFonts w:ascii="Arial Narrow" w:hAnsi="Arial Narrow"/>
          <w:color w:val="000000"/>
          <w:kern w:val="0"/>
          <w:sz w:val="22"/>
          <w:szCs w:val="22"/>
          <w:lang w:eastAsia="pl-PL"/>
        </w:rPr>
      </w:pPr>
      <w:ins w:id="722" w:author="Maciej Flejsierowicz" w:date="2023-10-05T12:47:00Z">
        <w:r w:rsidRPr="004F2465">
          <w:rPr>
            <w:rFonts w:ascii="Arial Narrow" w:hAnsi="Arial Narrow"/>
            <w:color w:val="000000"/>
            <w:kern w:val="0"/>
            <w:sz w:val="22"/>
            <w:szCs w:val="22"/>
            <w:lang w:eastAsia="pl-PL"/>
          </w:rPr>
          <w:t>wartość brutto................................. złotych</w:t>
        </w:r>
      </w:ins>
    </w:p>
    <w:p w:rsidR="00F83790" w:rsidRDefault="00F83790" w:rsidP="00F83790">
      <w:pPr>
        <w:autoSpaceDE w:val="0"/>
        <w:autoSpaceDN w:val="0"/>
        <w:adjustRightInd w:val="0"/>
        <w:spacing w:after="240"/>
        <w:ind w:firstLine="360"/>
        <w:rPr>
          <w:ins w:id="723" w:author="Maciej Flejsierowicz" w:date="2023-10-05T12:47:00Z"/>
          <w:rFonts w:ascii="Arial Narrow" w:hAnsi="Arial Narrow"/>
          <w:color w:val="000000"/>
          <w:kern w:val="0"/>
          <w:sz w:val="22"/>
          <w:szCs w:val="22"/>
          <w:lang w:eastAsia="pl-PL"/>
        </w:rPr>
      </w:pPr>
      <w:ins w:id="724" w:author="Maciej Flejsierowicz" w:date="2023-10-05T12:47:00Z">
        <w:r w:rsidRPr="004F2465">
          <w:rPr>
            <w:rFonts w:ascii="Arial Narrow" w:hAnsi="Arial Narrow"/>
            <w:color w:val="000000"/>
            <w:kern w:val="0"/>
            <w:sz w:val="22"/>
            <w:szCs w:val="22"/>
            <w:lang w:eastAsia="pl-PL"/>
          </w:rPr>
          <w:t>/słownie:......................................................................................................................................................./</w:t>
        </w:r>
      </w:ins>
    </w:p>
    <w:p w:rsidR="00F83790" w:rsidRDefault="00F83790" w:rsidP="00F83790">
      <w:pPr>
        <w:autoSpaceDE w:val="0"/>
        <w:autoSpaceDN w:val="0"/>
        <w:adjustRightInd w:val="0"/>
        <w:spacing w:after="240"/>
        <w:rPr>
          <w:ins w:id="725" w:author="Maciej Flejsierowicz" w:date="2023-10-05T12:47:00Z"/>
          <w:rFonts w:ascii="Arial Narrow" w:hAnsi="Arial Narrow"/>
          <w:color w:val="000000"/>
          <w:kern w:val="0"/>
          <w:sz w:val="22"/>
          <w:szCs w:val="22"/>
          <w:lang w:eastAsia="pl-PL"/>
        </w:rPr>
      </w:pPr>
      <w:ins w:id="726" w:author="Maciej Flejsierowicz" w:date="2023-10-05T12:47:00Z">
        <w:r>
          <w:rPr>
            <w:rFonts w:ascii="Arial Narrow" w:hAnsi="Arial Narrow"/>
            <w:color w:val="000000"/>
            <w:kern w:val="0"/>
            <w:sz w:val="22"/>
            <w:szCs w:val="22"/>
            <w:lang w:eastAsia="pl-PL"/>
          </w:rPr>
          <w:t>Proponujemy następujący termin dostawy: ………….. dni roboczych od dnia złożenia zamówienia.</w:t>
        </w:r>
      </w:ins>
    </w:p>
    <w:p w:rsidR="006E3015" w:rsidRPr="00CD738B" w:rsidDel="00F83790" w:rsidRDefault="00F83790" w:rsidP="00F83790">
      <w:pPr>
        <w:autoSpaceDE w:val="0"/>
        <w:autoSpaceDN w:val="0"/>
        <w:adjustRightInd w:val="0"/>
        <w:spacing w:after="240"/>
        <w:ind w:firstLine="360"/>
        <w:rPr>
          <w:del w:id="727" w:author="Maciej Flejsierowicz" w:date="2023-10-05T12:47:00Z"/>
          <w:rFonts w:ascii="Arial Narrow" w:hAnsi="Arial Narrow"/>
          <w:color w:val="000000"/>
          <w:kern w:val="0"/>
          <w:sz w:val="22"/>
          <w:szCs w:val="22"/>
          <w:lang w:eastAsia="pl-PL"/>
        </w:rPr>
      </w:pPr>
      <w:ins w:id="728" w:author="Maciej Flejsierowicz" w:date="2023-10-05T12:47:00Z">
        <w:r>
          <w:rPr>
            <w:rFonts w:ascii="Arial Narrow" w:hAnsi="Arial Narrow"/>
            <w:color w:val="000000"/>
            <w:kern w:val="0"/>
            <w:sz w:val="22"/>
            <w:szCs w:val="22"/>
            <w:lang w:eastAsia="pl-PL"/>
          </w:rPr>
          <w:t>Proponujemy następujący termin płatności: …………… dni od dnia otrzymania prawidłowo wystawionej faktury VAT.</w:t>
        </w:r>
      </w:ins>
      <w:del w:id="729" w:author="Maciej Flejsierowicz" w:date="2023-10-05T12:47:00Z">
        <w:r w:rsidR="006E3015" w:rsidRPr="00CD738B" w:rsidDel="00F83790">
          <w:rPr>
            <w:rFonts w:ascii="Arial Narrow" w:hAnsi="Arial Narrow"/>
            <w:color w:val="000000"/>
            <w:kern w:val="0"/>
            <w:sz w:val="22"/>
            <w:szCs w:val="22"/>
            <w:lang w:eastAsia="pl-PL"/>
          </w:rPr>
          <w:delText>wartość netto w wysokości: ................................................ złotych</w:delText>
        </w:r>
      </w:del>
    </w:p>
    <w:p w:rsidR="006E3015" w:rsidRPr="00CD738B" w:rsidDel="00F83790" w:rsidRDefault="006E3015" w:rsidP="006E3015">
      <w:pPr>
        <w:autoSpaceDE w:val="0"/>
        <w:autoSpaceDN w:val="0"/>
        <w:adjustRightInd w:val="0"/>
        <w:spacing w:after="240"/>
        <w:ind w:firstLine="360"/>
        <w:rPr>
          <w:del w:id="730" w:author="Maciej Flejsierowicz" w:date="2023-10-05T12:47:00Z"/>
          <w:rFonts w:ascii="Arial Narrow" w:hAnsi="Arial Narrow"/>
          <w:color w:val="000000"/>
          <w:kern w:val="0"/>
          <w:sz w:val="22"/>
          <w:szCs w:val="22"/>
          <w:lang w:eastAsia="pl-PL"/>
        </w:rPr>
      </w:pPr>
      <w:del w:id="731" w:author="Maciej Flejsierowicz" w:date="2023-10-05T12:47:00Z">
        <w:r w:rsidRPr="00CD738B" w:rsidDel="00F83790">
          <w:rPr>
            <w:rFonts w:ascii="Arial Narrow" w:hAnsi="Arial Narrow"/>
            <w:color w:val="000000"/>
            <w:kern w:val="0"/>
            <w:sz w:val="22"/>
            <w:szCs w:val="22"/>
            <w:lang w:eastAsia="pl-PL"/>
          </w:rPr>
          <w:delText>/słownie………………………………………………….…………………………..….…..………/</w:delText>
        </w:r>
      </w:del>
    </w:p>
    <w:p w:rsidR="006E3015" w:rsidRPr="00CD738B" w:rsidDel="00F83790" w:rsidRDefault="006E3015" w:rsidP="006E3015">
      <w:pPr>
        <w:autoSpaceDE w:val="0"/>
        <w:autoSpaceDN w:val="0"/>
        <w:adjustRightInd w:val="0"/>
        <w:spacing w:after="240"/>
        <w:ind w:firstLine="360"/>
        <w:rPr>
          <w:del w:id="732" w:author="Maciej Flejsierowicz" w:date="2023-10-05T12:47:00Z"/>
          <w:rFonts w:ascii="Arial Narrow" w:hAnsi="Arial Narrow"/>
          <w:color w:val="000000"/>
          <w:kern w:val="0"/>
          <w:sz w:val="22"/>
          <w:szCs w:val="22"/>
          <w:lang w:eastAsia="pl-PL"/>
        </w:rPr>
      </w:pPr>
      <w:del w:id="733" w:author="Maciej Flejsierowicz" w:date="2023-10-05T12:47:00Z">
        <w:r w:rsidRPr="00CD738B" w:rsidDel="00F83790">
          <w:rPr>
            <w:rFonts w:ascii="Arial Narrow" w:hAnsi="Arial Narrow"/>
            <w:color w:val="000000"/>
            <w:kern w:val="0"/>
            <w:sz w:val="22"/>
            <w:szCs w:val="22"/>
            <w:lang w:eastAsia="pl-PL"/>
          </w:rPr>
          <w:delText>wartość brutto.................................... złotych</w:delText>
        </w:r>
      </w:del>
    </w:p>
    <w:p w:rsidR="006E3015" w:rsidDel="00F83790" w:rsidRDefault="006E3015" w:rsidP="006E3015">
      <w:pPr>
        <w:autoSpaceDE w:val="0"/>
        <w:autoSpaceDN w:val="0"/>
        <w:adjustRightInd w:val="0"/>
        <w:spacing w:after="240"/>
        <w:ind w:firstLine="360"/>
        <w:rPr>
          <w:del w:id="734" w:author="Maciej Flejsierowicz" w:date="2023-10-05T12:47:00Z"/>
          <w:rFonts w:ascii="Arial Narrow" w:hAnsi="Arial Narrow"/>
          <w:color w:val="000000"/>
          <w:kern w:val="0"/>
          <w:sz w:val="22"/>
          <w:szCs w:val="22"/>
          <w:lang w:eastAsia="pl-PL"/>
        </w:rPr>
      </w:pPr>
      <w:del w:id="735" w:author="Maciej Flejsierowicz" w:date="2023-10-05T12:47:00Z">
        <w:r w:rsidRPr="00CD738B" w:rsidDel="00F83790">
          <w:rPr>
            <w:rFonts w:ascii="Arial Narrow" w:hAnsi="Arial Narrow"/>
            <w:color w:val="000000"/>
            <w:kern w:val="0"/>
            <w:sz w:val="22"/>
            <w:szCs w:val="22"/>
            <w:lang w:eastAsia="pl-PL"/>
          </w:rPr>
          <w:delText>/słownie:............................................................................................................................................../</w:delText>
        </w:r>
      </w:del>
    </w:p>
    <w:p w:rsidR="00104D44" w:rsidDel="00F83790" w:rsidRDefault="00104D44" w:rsidP="006E3015">
      <w:pPr>
        <w:autoSpaceDE w:val="0"/>
        <w:autoSpaceDN w:val="0"/>
        <w:adjustRightInd w:val="0"/>
        <w:spacing w:after="240"/>
        <w:rPr>
          <w:del w:id="736" w:author="Maciej Flejsierowicz" w:date="2023-10-05T12:47:00Z"/>
          <w:rFonts w:ascii="Arial Narrow" w:hAnsi="Arial Narrow"/>
          <w:color w:val="000000"/>
          <w:kern w:val="0"/>
          <w:sz w:val="22"/>
          <w:szCs w:val="22"/>
          <w:lang w:eastAsia="pl-PL"/>
        </w:rPr>
      </w:pPr>
    </w:p>
    <w:p w:rsidR="006E3015" w:rsidRPr="00CD738B" w:rsidRDefault="006E3015" w:rsidP="00104D44">
      <w:pPr>
        <w:autoSpaceDE w:val="0"/>
        <w:autoSpaceDN w:val="0"/>
        <w:adjustRightInd w:val="0"/>
        <w:spacing w:after="240"/>
        <w:ind w:left="0" w:firstLine="0"/>
        <w:rPr>
          <w:rFonts w:ascii="Arial Narrow" w:hAnsi="Arial Narrow"/>
          <w:color w:val="000000"/>
          <w:kern w:val="0"/>
          <w:sz w:val="22"/>
          <w:szCs w:val="22"/>
          <w:lang w:eastAsia="pl-PL"/>
        </w:rPr>
      </w:pPr>
      <w:del w:id="737" w:author="Maciej Flejsierowicz" w:date="2023-10-05T12:47:00Z">
        <w:r w:rsidRPr="00CD738B" w:rsidDel="00F83790">
          <w:rPr>
            <w:rFonts w:ascii="Arial Narrow" w:hAnsi="Arial Narrow"/>
            <w:color w:val="000000"/>
            <w:kern w:val="0"/>
            <w:sz w:val="22"/>
            <w:szCs w:val="22"/>
            <w:lang w:eastAsia="pl-PL"/>
          </w:rPr>
          <w:delText xml:space="preserve">Proponujemy następujący </w:delText>
        </w:r>
        <w:r w:rsidR="008A5B00" w:rsidDel="00F83790">
          <w:rPr>
            <w:rFonts w:ascii="Arial Narrow" w:hAnsi="Arial Narrow"/>
            <w:color w:val="000000"/>
            <w:kern w:val="0"/>
            <w:sz w:val="22"/>
            <w:szCs w:val="22"/>
            <w:lang w:eastAsia="pl-PL"/>
          </w:rPr>
          <w:delText>okres dodatkowej gwarancji:</w:delText>
        </w:r>
        <w:r w:rsidRPr="00CD738B" w:rsidDel="00F83790">
          <w:rPr>
            <w:rFonts w:ascii="Arial Narrow" w:hAnsi="Arial Narrow"/>
            <w:color w:val="000000"/>
            <w:kern w:val="0"/>
            <w:sz w:val="22"/>
            <w:szCs w:val="22"/>
            <w:lang w:eastAsia="pl-PL"/>
          </w:rPr>
          <w:delText xml:space="preserve"> …………… </w:delText>
        </w:r>
        <w:r w:rsidR="008A5B00" w:rsidDel="00F83790">
          <w:rPr>
            <w:rFonts w:ascii="Arial Narrow" w:hAnsi="Arial Narrow"/>
            <w:color w:val="000000"/>
            <w:kern w:val="0"/>
            <w:sz w:val="22"/>
            <w:szCs w:val="22"/>
            <w:lang w:eastAsia="pl-PL"/>
          </w:rPr>
          <w:delText>miesięcy</w:delText>
        </w:r>
        <w:r w:rsidR="00104D44" w:rsidDel="00F83790">
          <w:rPr>
            <w:rFonts w:ascii="Arial Narrow" w:hAnsi="Arial Narrow"/>
            <w:color w:val="000000"/>
            <w:kern w:val="0"/>
            <w:sz w:val="22"/>
            <w:szCs w:val="22"/>
            <w:lang w:eastAsia="pl-PL"/>
          </w:rPr>
          <w:delText xml:space="preserve">. </w:delText>
        </w:r>
      </w:del>
    </w:p>
    <w:p w:rsidR="006E3015" w:rsidRPr="00CD738B" w:rsidRDefault="006E3015" w:rsidP="004A7497">
      <w:pPr>
        <w:numPr>
          <w:ilvl w:val="0"/>
          <w:numId w:val="5"/>
        </w:numPr>
        <w:spacing w:after="240"/>
        <w:rPr>
          <w:rFonts w:ascii="Arial Narrow" w:hAnsi="Arial Narrow"/>
          <w:color w:val="000000"/>
          <w:kern w:val="0"/>
          <w:sz w:val="22"/>
          <w:szCs w:val="22"/>
          <w:lang w:eastAsia="pl-PL"/>
        </w:rPr>
      </w:pPr>
      <w:r w:rsidRPr="00CD738B">
        <w:rPr>
          <w:rFonts w:ascii="Arial Narrow" w:hAnsi="Arial Narrow"/>
          <w:b/>
          <w:color w:val="000000"/>
          <w:kern w:val="0"/>
          <w:sz w:val="22"/>
          <w:szCs w:val="22"/>
          <w:lang w:eastAsia="pl-PL"/>
        </w:rPr>
        <w:lastRenderedPageBreak/>
        <w:t xml:space="preserve">OŚWIADCZAMY, </w:t>
      </w:r>
      <w:r w:rsidRPr="00CD738B">
        <w:rPr>
          <w:rFonts w:ascii="Arial Narrow" w:hAnsi="Arial Narrow"/>
          <w:color w:val="000000"/>
          <w:kern w:val="0"/>
          <w:sz w:val="22"/>
          <w:szCs w:val="22"/>
          <w:lang w:eastAsia="pl-PL"/>
        </w:rPr>
        <w:t xml:space="preserve">że </w:t>
      </w:r>
      <w:r w:rsidR="002268C0">
        <w:rPr>
          <w:rFonts w:ascii="Arial Narrow" w:hAnsi="Arial Narrow"/>
          <w:color w:val="000000"/>
          <w:kern w:val="0"/>
          <w:sz w:val="22"/>
          <w:szCs w:val="22"/>
          <w:lang w:eastAsia="pl-PL"/>
        </w:rPr>
        <w:t>j</w:t>
      </w:r>
      <w:r w:rsidR="002268C0" w:rsidRPr="002268C0">
        <w:rPr>
          <w:rFonts w:ascii="Arial Narrow" w:hAnsi="Arial Narrow"/>
          <w:color w:val="000000"/>
          <w:kern w:val="0"/>
          <w:sz w:val="22"/>
          <w:szCs w:val="22"/>
          <w:lang w:eastAsia="pl-PL"/>
        </w:rPr>
        <w:t>esteśmy związani niniejszą ofertą przez okres podany w specyfikacji</w:t>
      </w:r>
      <w:r w:rsidR="002268C0">
        <w:rPr>
          <w:rFonts w:ascii="Arial Narrow" w:hAnsi="Arial Narrow"/>
          <w:color w:val="000000"/>
          <w:kern w:val="0"/>
          <w:sz w:val="22"/>
          <w:szCs w:val="22"/>
          <w:lang w:eastAsia="pl-PL"/>
        </w:rPr>
        <w:t>.</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b/>
          <w:color w:val="000000"/>
          <w:kern w:val="0"/>
          <w:sz w:val="22"/>
          <w:szCs w:val="22"/>
          <w:lang w:eastAsia="pl-PL"/>
        </w:rPr>
        <w:t>OŚWIADCZAMY</w:t>
      </w:r>
      <w:r w:rsidRPr="00CD738B">
        <w:rPr>
          <w:rFonts w:ascii="Arial Narrow" w:hAnsi="Arial Narrow"/>
          <w:color w:val="000000"/>
          <w:kern w:val="0"/>
          <w:sz w:val="22"/>
          <w:szCs w:val="22"/>
          <w:lang w:eastAsia="pl-PL"/>
        </w:rPr>
        <w:t>, że zapoznaliśmy się ze specyfikacją warunków</w:t>
      </w:r>
      <w:r w:rsidRPr="00CD738B">
        <w:rPr>
          <w:rFonts w:ascii="Arial Narrow" w:hAnsi="Arial Narrow"/>
          <w:b/>
          <w:color w:val="000000"/>
          <w:kern w:val="0"/>
          <w:sz w:val="22"/>
          <w:szCs w:val="22"/>
          <w:lang w:eastAsia="pl-PL"/>
        </w:rPr>
        <w:t xml:space="preserve"> </w:t>
      </w:r>
      <w:r w:rsidRPr="00CD738B">
        <w:rPr>
          <w:rFonts w:ascii="Arial Narrow" w:hAnsi="Arial Narrow"/>
          <w:color w:val="000000"/>
          <w:kern w:val="0"/>
          <w:sz w:val="22"/>
          <w:szCs w:val="22"/>
          <w:lang w:eastAsia="pl-PL"/>
        </w:rPr>
        <w:t xml:space="preserve">zamówienia i nie </w:t>
      </w:r>
      <w:r w:rsidRPr="00CD738B">
        <w:rPr>
          <w:rFonts w:ascii="Arial Narrow" w:hAnsi="Arial Narrow"/>
          <w:sz w:val="22"/>
          <w:szCs w:val="22"/>
        </w:rPr>
        <w:t xml:space="preserve">wnosimy do niej żadnych zastrzeżeń. Tym samym zobowiązujemy się do spełnienia wszystkich warunków zawartych w </w:t>
      </w:r>
      <w:r w:rsidR="002268C0">
        <w:rPr>
          <w:rFonts w:ascii="Arial Narrow" w:hAnsi="Arial Narrow"/>
          <w:sz w:val="22"/>
          <w:szCs w:val="22"/>
        </w:rPr>
        <w:t>specyfikacji</w:t>
      </w:r>
      <w:r w:rsidRPr="00CD738B">
        <w:rPr>
          <w:rFonts w:ascii="Arial Narrow" w:hAnsi="Arial Narrow"/>
          <w:sz w:val="22"/>
          <w:szCs w:val="22"/>
        </w:rPr>
        <w:t>.</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b/>
          <w:sz w:val="22"/>
          <w:szCs w:val="22"/>
        </w:rPr>
        <w:t>OŚWIADCZAMY</w:t>
      </w:r>
      <w:r w:rsidRPr="00CD738B">
        <w:rPr>
          <w:rFonts w:ascii="Arial Narrow" w:hAnsi="Arial Narrow"/>
          <w:sz w:val="22"/>
          <w:szCs w:val="22"/>
        </w:rPr>
        <w:t>, że akceptujemy projekt</w:t>
      </w:r>
      <w:r w:rsidR="00104D44">
        <w:rPr>
          <w:rFonts w:ascii="Arial Narrow" w:hAnsi="Arial Narrow"/>
          <w:sz w:val="22"/>
          <w:szCs w:val="22"/>
        </w:rPr>
        <w:t>y</w:t>
      </w:r>
      <w:r w:rsidRPr="00CD738B">
        <w:rPr>
          <w:rFonts w:ascii="Arial Narrow" w:hAnsi="Arial Narrow"/>
          <w:sz w:val="22"/>
          <w:szCs w:val="22"/>
        </w:rPr>
        <w:t xml:space="preserve"> um</w:t>
      </w:r>
      <w:r w:rsidR="00104D44">
        <w:rPr>
          <w:rFonts w:ascii="Arial Narrow" w:hAnsi="Arial Narrow"/>
          <w:sz w:val="22"/>
          <w:szCs w:val="22"/>
        </w:rPr>
        <w:t>ów</w:t>
      </w:r>
      <w:r w:rsidRPr="00CD738B">
        <w:rPr>
          <w:rFonts w:ascii="Arial Narrow" w:hAnsi="Arial Narrow"/>
          <w:sz w:val="22"/>
          <w:szCs w:val="22"/>
        </w:rPr>
        <w:t xml:space="preserve"> i  jednocześnie zobowiązujemy się w prz</w:t>
      </w:r>
      <w:r w:rsidR="00BF6650" w:rsidRPr="00BF6650">
        <w:rPr>
          <w:rFonts w:ascii="Arial Narrow" w:hAnsi="Arial Narrow"/>
          <w:sz w:val="22"/>
          <w:szCs w:val="22"/>
          <w:rPrChange w:id="738" w:author="Maciej Flejsierowicz" w:date="2023-10-05T12:48:00Z">
            <w:rPr>
              <w:rFonts w:ascii="Arial Narrow" w:hAnsi="Arial Narrow"/>
              <w:b/>
              <w:sz w:val="22"/>
              <w:szCs w:val="22"/>
            </w:rPr>
          </w:rPrChange>
        </w:rPr>
        <w:t>ypadku wybo</w:t>
      </w:r>
      <w:r w:rsidRPr="00CD738B">
        <w:rPr>
          <w:rFonts w:ascii="Arial Narrow" w:hAnsi="Arial Narrow"/>
          <w:sz w:val="22"/>
          <w:szCs w:val="22"/>
        </w:rPr>
        <w:t>ru naszej oferty podpisać umowy bez zastrzeżeń, w terminie i miejscu wyznaczonym przez Zamawiającego.</w:t>
      </w:r>
    </w:p>
    <w:p w:rsidR="006E3015" w:rsidRPr="00CD738B" w:rsidRDefault="006E3015" w:rsidP="004A7497">
      <w:pPr>
        <w:numPr>
          <w:ilvl w:val="0"/>
          <w:numId w:val="5"/>
        </w:numPr>
        <w:rPr>
          <w:rFonts w:ascii="Arial Narrow" w:hAnsi="Arial Narrow"/>
          <w:sz w:val="22"/>
          <w:szCs w:val="22"/>
        </w:rPr>
      </w:pPr>
      <w:r w:rsidRPr="00CD738B">
        <w:rPr>
          <w:rFonts w:ascii="Arial Narrow" w:hAnsi="Arial Narrow"/>
          <w:b/>
          <w:sz w:val="22"/>
          <w:szCs w:val="22"/>
        </w:rPr>
        <w:t>ZAMÓWIENIE ZREALIZUJEMY</w:t>
      </w:r>
      <w:r w:rsidRPr="00CD738B">
        <w:rPr>
          <w:rFonts w:ascii="Arial Narrow" w:hAnsi="Arial Narrow"/>
          <w:sz w:val="22"/>
          <w:szCs w:val="22"/>
        </w:rPr>
        <w:t xml:space="preserve"> sami / z udziałem podwykonawców, którym zamierzamy powierzyć realizację następujących części niniejszego zamówienia: ...........................................................................................</w:t>
      </w:r>
      <w:r w:rsidR="00104D44">
        <w:rPr>
          <w:rFonts w:ascii="Arial Narrow" w:hAnsi="Arial Narrow"/>
          <w:sz w:val="22"/>
          <w:szCs w:val="22"/>
        </w:rPr>
        <w:t>.............................................</w:t>
      </w:r>
      <w:r w:rsidRPr="00CD738B">
        <w:rPr>
          <w:rFonts w:ascii="Arial Narrow" w:hAnsi="Arial Narrow"/>
          <w:sz w:val="22"/>
          <w:szCs w:val="22"/>
        </w:rPr>
        <w:t>.....................................................................……………………………………………………………………………………………</w:t>
      </w:r>
    </w:p>
    <w:p w:rsidR="006E3015" w:rsidRPr="00CD738B" w:rsidRDefault="006E3015" w:rsidP="006E3015">
      <w:pPr>
        <w:spacing w:after="240"/>
        <w:ind w:left="426" w:firstLine="709"/>
        <w:rPr>
          <w:rFonts w:ascii="Arial Narrow" w:hAnsi="Arial Narrow"/>
          <w:sz w:val="22"/>
          <w:szCs w:val="22"/>
        </w:rPr>
      </w:pPr>
      <w:r w:rsidRPr="00CD738B">
        <w:rPr>
          <w:rFonts w:ascii="Arial Narrow" w:hAnsi="Arial Narrow"/>
          <w:sz w:val="22"/>
          <w:szCs w:val="22"/>
        </w:rPr>
        <w:t xml:space="preserve"> (nazwa rodzaju zamówienia zlecanego podwykonawcy)</w:t>
      </w:r>
    </w:p>
    <w:p w:rsidR="006E3015" w:rsidRPr="00CD738B" w:rsidRDefault="006E3015" w:rsidP="004A7497">
      <w:pPr>
        <w:numPr>
          <w:ilvl w:val="0"/>
          <w:numId w:val="5"/>
        </w:numPr>
        <w:rPr>
          <w:rFonts w:ascii="Arial Narrow" w:hAnsi="Arial Narrow"/>
          <w:sz w:val="22"/>
          <w:szCs w:val="22"/>
        </w:rPr>
      </w:pPr>
      <w:r w:rsidRPr="00CD738B">
        <w:rPr>
          <w:rFonts w:ascii="Arial Narrow" w:hAnsi="Arial Narrow"/>
          <w:b/>
          <w:sz w:val="22"/>
          <w:szCs w:val="22"/>
        </w:rPr>
        <w:t>OŚWIADCZAMY</w:t>
      </w:r>
      <w:r w:rsidRPr="00CD738B">
        <w:rPr>
          <w:rFonts w:ascii="Arial Narrow" w:hAnsi="Arial Narrow"/>
          <w:sz w:val="22"/>
          <w:szCs w:val="22"/>
        </w:rPr>
        <w:t>, że sposób reprezentacji spółki / konsorcjum dla potrzeb niniejszego zamówienia jest następujący: ............................................................................................ ..........</w:t>
      </w:r>
    </w:p>
    <w:p w:rsidR="006E3015" w:rsidRPr="00CD738B" w:rsidRDefault="006E3015" w:rsidP="006E3015">
      <w:pPr>
        <w:spacing w:after="240"/>
        <w:ind w:left="720"/>
        <w:rPr>
          <w:rFonts w:ascii="Arial Narrow" w:hAnsi="Arial Narrow"/>
          <w:sz w:val="22"/>
          <w:szCs w:val="22"/>
        </w:rPr>
      </w:pPr>
      <w:r w:rsidRPr="00CD738B">
        <w:rPr>
          <w:rFonts w:ascii="Arial Narrow" w:hAnsi="Arial Narrow"/>
          <w:sz w:val="22"/>
          <w:szCs w:val="22"/>
        </w:rPr>
        <w:t>(Wypełniają jedynie przedsiębiorcy prowadzący działalność w formie spółki cywilnej lub składający wspólną ofertę).</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b/>
          <w:sz w:val="22"/>
          <w:szCs w:val="22"/>
        </w:rPr>
        <w:t>OŚWIADCZAMY</w:t>
      </w:r>
      <w:r w:rsidRPr="00CD738B">
        <w:rPr>
          <w:rFonts w:ascii="Arial Narrow" w:hAnsi="Arial Narrow"/>
          <w:sz w:val="22"/>
          <w:szCs w:val="22"/>
        </w:rPr>
        <w:t>, iż – za wyjątkiem informacji i dokumentów zawartych w ofercie na stronach nr od .................... do ..................... – niniejsza oferta oraz wszelkie załączniki do niej są jawne i nie zawierają informacji stanowiących tajemnicę przedsiębiorstwa w rozumieniu przepisów o zwalczaniu nieuczciwej konkurencji.</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sz w:val="22"/>
          <w:szCs w:val="22"/>
        </w:rPr>
        <w:t>Uzasadnienie ( wykazanie) zasadności zastrzeżenia tajemnicy przedsiębiorstwa:</w:t>
      </w:r>
    </w:p>
    <w:p w:rsidR="006E3015" w:rsidRPr="00CD738B" w:rsidRDefault="006E3015" w:rsidP="006E3015">
      <w:pPr>
        <w:spacing w:after="240"/>
        <w:ind w:left="426"/>
        <w:rPr>
          <w:rFonts w:ascii="Arial Narrow" w:hAnsi="Arial Narrow"/>
          <w:sz w:val="22"/>
          <w:szCs w:val="22"/>
        </w:rPr>
      </w:pPr>
      <w:r w:rsidRPr="00CD738B">
        <w:rPr>
          <w:rFonts w:ascii="Arial Narrow" w:hAnsi="Arial Narrow"/>
          <w:sz w:val="22"/>
          <w:szCs w:val="22"/>
        </w:rPr>
        <w:t>………………………………………………………………………………………………………</w:t>
      </w:r>
    </w:p>
    <w:p w:rsidR="006E3015" w:rsidRPr="00CD738B" w:rsidRDefault="006E3015" w:rsidP="006E3015">
      <w:pPr>
        <w:spacing w:after="240"/>
        <w:ind w:left="426"/>
        <w:rPr>
          <w:rFonts w:ascii="Arial Narrow" w:hAnsi="Arial Narrow"/>
          <w:sz w:val="22"/>
          <w:szCs w:val="22"/>
        </w:rPr>
      </w:pPr>
      <w:r w:rsidRPr="00CD738B">
        <w:rPr>
          <w:rFonts w:ascii="Arial Narrow" w:hAnsi="Arial Narrow"/>
          <w:sz w:val="22"/>
          <w:szCs w:val="22"/>
        </w:rPr>
        <w:t>………………………………………………………………………………………………………</w:t>
      </w:r>
    </w:p>
    <w:p w:rsidR="006E3015" w:rsidRPr="00CD738B" w:rsidRDefault="006E3015" w:rsidP="006E3015">
      <w:pPr>
        <w:spacing w:after="240"/>
        <w:ind w:left="426"/>
        <w:rPr>
          <w:rFonts w:ascii="Arial Narrow" w:hAnsi="Arial Narrow"/>
          <w:sz w:val="22"/>
          <w:szCs w:val="22"/>
        </w:rPr>
      </w:pPr>
      <w:r w:rsidRPr="00CD738B">
        <w:rPr>
          <w:rFonts w:ascii="Arial Narrow" w:hAnsi="Arial Narrow"/>
          <w:sz w:val="22"/>
          <w:szCs w:val="22"/>
        </w:rPr>
        <w:t>………………………………………………………………………………………………………</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b/>
          <w:sz w:val="22"/>
          <w:szCs w:val="22"/>
        </w:rPr>
        <w:t>WSZELKĄ</w:t>
      </w:r>
      <w:r w:rsidRPr="00CD738B">
        <w:rPr>
          <w:rFonts w:ascii="Arial Narrow" w:hAnsi="Arial Narrow"/>
          <w:sz w:val="22"/>
          <w:szCs w:val="22"/>
        </w:rPr>
        <w:t xml:space="preserve"> </w:t>
      </w:r>
      <w:r w:rsidRPr="00CD738B">
        <w:rPr>
          <w:rFonts w:ascii="Arial Narrow" w:hAnsi="Arial Narrow"/>
          <w:b/>
          <w:sz w:val="22"/>
          <w:szCs w:val="22"/>
        </w:rPr>
        <w:t>KORESPONDENCJĘ</w:t>
      </w:r>
      <w:r w:rsidRPr="00CD738B">
        <w:rPr>
          <w:rFonts w:ascii="Arial Narrow" w:hAnsi="Arial Narrow"/>
          <w:sz w:val="22"/>
          <w:szCs w:val="22"/>
        </w:rPr>
        <w:t xml:space="preserve"> w sprawie niniejszego postępowania należy kierować na adres: ...................................................................................................................................................</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sz w:val="22"/>
          <w:szCs w:val="22"/>
        </w:rPr>
        <w:t>OFERTĘ niniejszą składamy na .................... kolejno ponumerowanych stronach.</w:t>
      </w:r>
    </w:p>
    <w:p w:rsidR="00104D44" w:rsidRDefault="006E3015" w:rsidP="004A7497">
      <w:pPr>
        <w:numPr>
          <w:ilvl w:val="0"/>
          <w:numId w:val="5"/>
        </w:numPr>
        <w:rPr>
          <w:rFonts w:ascii="Arial Narrow" w:hAnsi="Arial Narrow"/>
          <w:sz w:val="22"/>
          <w:szCs w:val="22"/>
        </w:rPr>
      </w:pPr>
      <w:r w:rsidRPr="00CD738B">
        <w:rPr>
          <w:rFonts w:ascii="Arial Narrow" w:hAnsi="Arial Narrow"/>
          <w:b/>
          <w:sz w:val="22"/>
          <w:szCs w:val="22"/>
        </w:rPr>
        <w:lastRenderedPageBreak/>
        <w:t>OŚWIADCZAMY</w:t>
      </w:r>
      <w:r w:rsidRPr="00CD738B">
        <w:rPr>
          <w:rFonts w:ascii="Arial Narrow" w:hAnsi="Arial Narrow"/>
          <w:sz w:val="22"/>
          <w:szCs w:val="22"/>
        </w:rPr>
        <w:t>, że nasza firma należy do sektora</w:t>
      </w:r>
      <w:r w:rsidR="00104D44" w:rsidRPr="00CD738B">
        <w:rPr>
          <w:rFonts w:ascii="Arial Narrow" w:hAnsi="Arial Narrow"/>
          <w:sz w:val="22"/>
          <w:szCs w:val="22"/>
        </w:rPr>
        <w:t>(proszę właściwe podkreślić)</w:t>
      </w:r>
      <w:r w:rsidR="00104D44">
        <w:rPr>
          <w:rFonts w:ascii="Arial Narrow" w:hAnsi="Arial Narrow"/>
          <w:sz w:val="22"/>
          <w:szCs w:val="22"/>
        </w:rPr>
        <w:t>:</w:t>
      </w:r>
    </w:p>
    <w:p w:rsidR="00104D44" w:rsidRDefault="00104D44" w:rsidP="00104D44">
      <w:pPr>
        <w:ind w:left="720" w:firstLine="0"/>
        <w:rPr>
          <w:rFonts w:ascii="Arial Narrow" w:hAnsi="Arial Narrow"/>
          <w:sz w:val="22"/>
          <w:szCs w:val="22"/>
        </w:rPr>
      </w:pPr>
      <w:r>
        <w:rPr>
          <w:rFonts w:ascii="Arial Narrow" w:hAnsi="Arial Narrow"/>
          <w:sz w:val="22"/>
          <w:szCs w:val="22"/>
        </w:rPr>
        <w:t>- mikro</w:t>
      </w:r>
      <w:r w:rsidR="006E3015" w:rsidRPr="00CD738B">
        <w:rPr>
          <w:rFonts w:ascii="Arial Narrow" w:hAnsi="Arial Narrow"/>
          <w:sz w:val="22"/>
          <w:szCs w:val="22"/>
        </w:rPr>
        <w:t xml:space="preserve"> przedsiębiorstw</w:t>
      </w:r>
      <w:r>
        <w:rPr>
          <w:rFonts w:ascii="Arial Narrow" w:hAnsi="Arial Narrow"/>
          <w:sz w:val="22"/>
          <w:szCs w:val="22"/>
        </w:rPr>
        <w:t>,</w:t>
      </w:r>
    </w:p>
    <w:p w:rsidR="002268C0" w:rsidRDefault="00104D44" w:rsidP="00104D44">
      <w:pPr>
        <w:ind w:left="720" w:firstLine="0"/>
        <w:rPr>
          <w:rFonts w:ascii="Arial Narrow" w:hAnsi="Arial Narrow"/>
          <w:sz w:val="22"/>
          <w:szCs w:val="22"/>
        </w:rPr>
      </w:pPr>
      <w:r>
        <w:rPr>
          <w:rFonts w:ascii="Arial Narrow" w:hAnsi="Arial Narrow"/>
          <w:sz w:val="22"/>
          <w:szCs w:val="22"/>
        </w:rPr>
        <w:t xml:space="preserve">- </w:t>
      </w:r>
      <w:r w:rsidR="006E3015" w:rsidRPr="00CD738B">
        <w:rPr>
          <w:rFonts w:ascii="Arial Narrow" w:hAnsi="Arial Narrow"/>
          <w:sz w:val="22"/>
          <w:szCs w:val="22"/>
        </w:rPr>
        <w:t xml:space="preserve"> </w:t>
      </w:r>
      <w:r w:rsidRPr="00CD738B">
        <w:rPr>
          <w:rFonts w:ascii="Arial Narrow" w:hAnsi="Arial Narrow"/>
          <w:sz w:val="22"/>
          <w:szCs w:val="22"/>
        </w:rPr>
        <w:t>małych</w:t>
      </w:r>
      <w:r>
        <w:rPr>
          <w:rFonts w:ascii="Arial Narrow" w:hAnsi="Arial Narrow"/>
          <w:sz w:val="22"/>
          <w:szCs w:val="22"/>
        </w:rPr>
        <w:t xml:space="preserve"> </w:t>
      </w:r>
      <w:r w:rsidRPr="00CD738B">
        <w:rPr>
          <w:rFonts w:ascii="Arial Narrow" w:hAnsi="Arial Narrow"/>
          <w:sz w:val="22"/>
          <w:szCs w:val="22"/>
        </w:rPr>
        <w:t>przedsiębiorstw</w:t>
      </w:r>
      <w:r>
        <w:rPr>
          <w:rFonts w:ascii="Arial Narrow" w:hAnsi="Arial Narrow"/>
          <w:sz w:val="22"/>
          <w:szCs w:val="22"/>
        </w:rPr>
        <w:t>,</w:t>
      </w:r>
    </w:p>
    <w:p w:rsidR="00104D44" w:rsidRDefault="00104D44" w:rsidP="00104D44">
      <w:pPr>
        <w:ind w:left="720" w:firstLine="0"/>
        <w:rPr>
          <w:rFonts w:ascii="Arial Narrow" w:hAnsi="Arial Narrow"/>
          <w:sz w:val="22"/>
          <w:szCs w:val="22"/>
        </w:rPr>
      </w:pPr>
      <w:r>
        <w:rPr>
          <w:rFonts w:ascii="Arial Narrow" w:hAnsi="Arial Narrow"/>
          <w:sz w:val="22"/>
          <w:szCs w:val="22"/>
        </w:rPr>
        <w:t xml:space="preserve">- średnich </w:t>
      </w:r>
      <w:r w:rsidRPr="00CD738B">
        <w:rPr>
          <w:rFonts w:ascii="Arial Narrow" w:hAnsi="Arial Narrow"/>
          <w:sz w:val="22"/>
          <w:szCs w:val="22"/>
        </w:rPr>
        <w:t>przedsiębiorstw</w:t>
      </w:r>
      <w:r>
        <w:rPr>
          <w:rFonts w:ascii="Arial Narrow" w:hAnsi="Arial Narrow"/>
          <w:sz w:val="22"/>
          <w:szCs w:val="22"/>
        </w:rPr>
        <w:t>,</w:t>
      </w:r>
    </w:p>
    <w:p w:rsidR="006E3015" w:rsidRPr="00CD738B" w:rsidRDefault="00104D44" w:rsidP="00104D44">
      <w:pPr>
        <w:ind w:left="720" w:firstLine="0"/>
        <w:rPr>
          <w:rFonts w:ascii="Arial Narrow" w:hAnsi="Arial Narrow"/>
          <w:sz w:val="22"/>
          <w:szCs w:val="22"/>
        </w:rPr>
      </w:pPr>
      <w:r>
        <w:rPr>
          <w:rFonts w:ascii="Arial Narrow" w:hAnsi="Arial Narrow"/>
          <w:sz w:val="22"/>
          <w:szCs w:val="22"/>
        </w:rPr>
        <w:t xml:space="preserve">- dużych </w:t>
      </w:r>
      <w:r w:rsidRPr="00CD738B">
        <w:rPr>
          <w:rFonts w:ascii="Arial Narrow" w:hAnsi="Arial Narrow"/>
          <w:sz w:val="22"/>
          <w:szCs w:val="22"/>
        </w:rPr>
        <w:t>przedsiębiorstw</w:t>
      </w:r>
      <w:r>
        <w:rPr>
          <w:rFonts w:ascii="Arial Narrow" w:hAnsi="Arial Narrow"/>
          <w:sz w:val="22"/>
          <w:szCs w:val="22"/>
        </w:rPr>
        <w:t>,</w:t>
      </w:r>
      <w:r w:rsidR="006E3015" w:rsidRPr="00CD738B">
        <w:rPr>
          <w:rFonts w:ascii="Arial Narrow" w:hAnsi="Arial Narrow"/>
          <w:sz w:val="22"/>
          <w:szCs w:val="22"/>
        </w:rPr>
        <w:t xml:space="preserve"> </w:t>
      </w:r>
    </w:p>
    <w:p w:rsidR="002268C0" w:rsidRPr="002268C0" w:rsidRDefault="002268C0" w:rsidP="004A7497">
      <w:pPr>
        <w:numPr>
          <w:ilvl w:val="0"/>
          <w:numId w:val="5"/>
        </w:numPr>
        <w:spacing w:after="240"/>
        <w:rPr>
          <w:rFonts w:ascii="Arial Narrow" w:hAnsi="Arial Narrow"/>
          <w:color w:val="000000"/>
          <w:kern w:val="0"/>
          <w:sz w:val="22"/>
          <w:szCs w:val="22"/>
          <w:lang w:eastAsia="pl-PL"/>
        </w:rPr>
      </w:pPr>
      <w:r w:rsidRPr="002268C0">
        <w:rPr>
          <w:rFonts w:ascii="Arial Narrow" w:hAnsi="Arial Narrow"/>
          <w:color w:val="000000"/>
          <w:kern w:val="0"/>
          <w:sz w:val="22"/>
          <w:szCs w:val="22"/>
          <w:lang w:eastAsia="pl-PL"/>
        </w:rPr>
        <w:t>Oświadczam, że wypełniłem obowiązki informacyjne przewidziane w art. 13 lub art. 14 RODO</w:t>
      </w:r>
      <w:r w:rsidRPr="002268C0">
        <w:rPr>
          <w:rFonts w:ascii="Arial Narrow" w:hAnsi="Arial Narrow"/>
          <w:color w:val="000000"/>
          <w:kern w:val="0"/>
          <w:sz w:val="22"/>
          <w:szCs w:val="22"/>
          <w:vertAlign w:val="superscript"/>
          <w:lang w:eastAsia="pl-PL"/>
        </w:rPr>
        <w:t>1)</w:t>
      </w:r>
      <w:r w:rsidRPr="002268C0">
        <w:rPr>
          <w:rFonts w:ascii="Arial Narrow" w:hAnsi="Arial Narrow"/>
          <w:color w:val="000000"/>
          <w:kern w:val="0"/>
          <w:sz w:val="22"/>
          <w:szCs w:val="22"/>
          <w:lang w:eastAsia="pl-PL"/>
        </w:rPr>
        <w:t xml:space="preserve"> wobec osób fizycznych, od których dane osobowe bezpośrednio lub pośrednio pozyskałem w celu ubiegania się o udzielenie zamówienia publicznego w niniejszym postępowaniu.*</w:t>
      </w:r>
    </w:p>
    <w:p w:rsidR="002268C0" w:rsidRPr="002268C0" w:rsidRDefault="002268C0" w:rsidP="002268C0">
      <w:pPr>
        <w:spacing w:after="240"/>
        <w:ind w:left="720" w:firstLine="0"/>
        <w:rPr>
          <w:rFonts w:ascii="Arial Narrow" w:hAnsi="Arial Narrow"/>
          <w:color w:val="000000"/>
          <w:kern w:val="0"/>
          <w:sz w:val="22"/>
          <w:szCs w:val="22"/>
          <w:lang w:eastAsia="pl-PL"/>
        </w:rPr>
      </w:pPr>
      <w:r w:rsidRPr="002268C0">
        <w:rPr>
          <w:rFonts w:ascii="Arial Narrow" w:hAnsi="Arial Narrow"/>
          <w:color w:val="000000"/>
          <w:kern w:val="0"/>
          <w:sz w:val="22"/>
          <w:szCs w:val="22"/>
          <w:vertAlign w:val="superscript"/>
          <w:lang w:eastAsia="pl-PL"/>
        </w:rPr>
        <w:t>1)</w:t>
      </w:r>
      <w:r w:rsidRPr="002268C0">
        <w:rPr>
          <w:rFonts w:ascii="Arial Narrow" w:hAnsi="Arial Narrow"/>
          <w:color w:val="000000"/>
          <w:kern w:val="0"/>
          <w:sz w:val="22"/>
          <w:szCs w:val="22"/>
          <w:lang w:eastAsia="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2268C0" w:rsidRDefault="002268C0" w:rsidP="002268C0">
      <w:pPr>
        <w:spacing w:after="240"/>
        <w:ind w:left="720" w:firstLine="0"/>
        <w:rPr>
          <w:rFonts w:ascii="Arial Narrow" w:hAnsi="Arial Narrow"/>
          <w:color w:val="000000"/>
          <w:kern w:val="0"/>
          <w:sz w:val="22"/>
          <w:szCs w:val="22"/>
          <w:lang w:eastAsia="pl-PL"/>
        </w:rPr>
      </w:pPr>
      <w:r w:rsidRPr="002268C0">
        <w:rPr>
          <w:rFonts w:ascii="Arial Narrow" w:hAnsi="Arial Narrow"/>
          <w:color w:val="000000"/>
          <w:kern w:val="0"/>
          <w:sz w:val="22"/>
          <w:szCs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E3015" w:rsidRPr="00CD738B" w:rsidRDefault="006E3015" w:rsidP="004A7497">
      <w:pPr>
        <w:numPr>
          <w:ilvl w:val="0"/>
          <w:numId w:val="5"/>
        </w:numPr>
        <w:spacing w:after="240"/>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Jako zasadnicze załączniki będące integralną częścią niniejszej oferty, a wynikające ze SWZ załączamy wszystkie wymagane dokumenty i oświadczenia:</w:t>
      </w:r>
    </w:p>
    <w:p w:rsidR="006E3015" w:rsidRPr="00CD738B" w:rsidRDefault="006E3015" w:rsidP="006E3015">
      <w:pPr>
        <w:spacing w:after="240"/>
        <w:ind w:left="720"/>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w:t>
      </w:r>
    </w:p>
    <w:p w:rsidR="006E3015" w:rsidRPr="00CD738B" w:rsidRDefault="006E3015" w:rsidP="006E3015">
      <w:pPr>
        <w:spacing w:after="240"/>
        <w:ind w:left="720"/>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w:t>
      </w:r>
    </w:p>
    <w:p w:rsidR="006E3015" w:rsidRPr="00CD738B" w:rsidRDefault="006E3015" w:rsidP="006E3015">
      <w:pPr>
        <w:autoSpaceDE w:val="0"/>
        <w:autoSpaceDN w:val="0"/>
        <w:adjustRightInd w:val="0"/>
        <w:spacing w:after="240"/>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Ofertę sporządzono dnia ..........................</w:t>
      </w:r>
    </w:p>
    <w:p w:rsidR="006E3015" w:rsidRPr="00CD738B" w:rsidRDefault="006E3015" w:rsidP="006E3015">
      <w:pPr>
        <w:autoSpaceDE w:val="0"/>
        <w:autoSpaceDN w:val="0"/>
        <w:adjustRightInd w:val="0"/>
        <w:ind w:left="4254" w:firstLine="709"/>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w:t>
      </w:r>
    </w:p>
    <w:p w:rsidR="006E3015" w:rsidRPr="00CD738B" w:rsidRDefault="006E3015" w:rsidP="00104D44">
      <w:pPr>
        <w:autoSpaceDE w:val="0"/>
        <w:autoSpaceDN w:val="0"/>
        <w:adjustRightInd w:val="0"/>
        <w:ind w:left="4254"/>
        <w:rPr>
          <w:rFonts w:ascii="Arial Narrow" w:hAnsi="Arial Narrow"/>
          <w:color w:val="000000"/>
          <w:kern w:val="0"/>
          <w:sz w:val="22"/>
          <w:szCs w:val="22"/>
          <w:lang w:eastAsia="pl-PL"/>
        </w:rPr>
        <w:sectPr w:rsidR="006E3015" w:rsidRPr="00CD738B" w:rsidSect="00703FBE">
          <w:pgSz w:w="11907" w:h="16840" w:code="9"/>
          <w:pgMar w:top="967" w:right="1417" w:bottom="1276" w:left="1417" w:header="284" w:footer="0" w:gutter="0"/>
          <w:cols w:space="708"/>
          <w:titlePg/>
          <w:docGrid w:linePitch="360"/>
        </w:sectPr>
      </w:pPr>
      <w:r w:rsidRPr="00CD738B">
        <w:rPr>
          <w:rFonts w:ascii="Arial Narrow" w:hAnsi="Arial Narrow"/>
          <w:color w:val="000000"/>
          <w:kern w:val="0"/>
          <w:sz w:val="22"/>
          <w:szCs w:val="22"/>
          <w:lang w:eastAsia="pl-PL"/>
        </w:rPr>
        <w:t>Wykonawca lub upełnomocniony przedstawiciel Wykonawcy</w:t>
      </w:r>
    </w:p>
    <w:p w:rsidR="006E3015" w:rsidRPr="00CD738B" w:rsidRDefault="006E3015" w:rsidP="006E3015">
      <w:pPr>
        <w:spacing w:after="120"/>
        <w:jc w:val="right"/>
        <w:rPr>
          <w:rFonts w:ascii="Arial Narrow" w:hAnsi="Arial Narrow"/>
          <w:b/>
          <w:kern w:val="0"/>
          <w:sz w:val="22"/>
          <w:szCs w:val="22"/>
          <w:lang w:eastAsia="pl-PL"/>
        </w:rPr>
      </w:pPr>
      <w:r w:rsidRPr="00CD738B">
        <w:rPr>
          <w:rFonts w:ascii="Arial Narrow" w:hAnsi="Arial Narrow"/>
          <w:b/>
          <w:kern w:val="0"/>
          <w:sz w:val="22"/>
          <w:szCs w:val="22"/>
          <w:lang w:eastAsia="pl-PL"/>
        </w:rPr>
        <w:lastRenderedPageBreak/>
        <w:t>Załącznik nr 3 do SWZ</w:t>
      </w:r>
    </w:p>
    <w:p w:rsidR="006E3015" w:rsidRPr="00CD738B" w:rsidRDefault="009B41A9" w:rsidP="009B41A9">
      <w:pPr>
        <w:spacing w:before="0" w:line="259" w:lineRule="auto"/>
        <w:rPr>
          <w:rFonts w:ascii="Arial Narrow" w:eastAsia="Calibri" w:hAnsi="Arial Narrow"/>
          <w:b/>
          <w:kern w:val="0"/>
          <w:sz w:val="22"/>
          <w:szCs w:val="22"/>
          <w:lang w:eastAsia="en-US"/>
        </w:rPr>
      </w:pPr>
      <w:r>
        <w:rPr>
          <w:rFonts w:ascii="Arial Narrow" w:eastAsia="Calibri" w:hAnsi="Arial Narrow"/>
          <w:b/>
          <w:kern w:val="0"/>
          <w:sz w:val="22"/>
          <w:szCs w:val="22"/>
          <w:lang w:eastAsia="en-US"/>
        </w:rPr>
        <w:t>W</w:t>
      </w:r>
      <w:r w:rsidR="006E3015" w:rsidRPr="00CD738B">
        <w:rPr>
          <w:rFonts w:ascii="Arial Narrow" w:eastAsia="Calibri" w:hAnsi="Arial Narrow"/>
          <w:b/>
          <w:kern w:val="0"/>
          <w:sz w:val="22"/>
          <w:szCs w:val="22"/>
          <w:lang w:eastAsia="en-US"/>
        </w:rPr>
        <w:t>ykonawca:</w:t>
      </w:r>
    </w:p>
    <w:p w:rsidR="006E3015" w:rsidRPr="00CD738B" w:rsidRDefault="009B41A9" w:rsidP="004E40A2">
      <w:pPr>
        <w:spacing w:before="0"/>
        <w:ind w:left="0" w:right="5954" w:firstLine="0"/>
        <w:jc w:val="left"/>
        <w:rPr>
          <w:rFonts w:ascii="Arial Narrow" w:eastAsia="Calibri" w:hAnsi="Arial Narrow"/>
          <w:kern w:val="0"/>
          <w:sz w:val="22"/>
          <w:szCs w:val="22"/>
          <w:lang w:eastAsia="en-US"/>
        </w:rPr>
      </w:pPr>
      <w:r>
        <w:rPr>
          <w:rFonts w:ascii="Arial Narrow" w:eastAsia="Calibri" w:hAnsi="Arial Narrow"/>
          <w:kern w:val="0"/>
          <w:sz w:val="22"/>
          <w:szCs w:val="22"/>
          <w:lang w:eastAsia="en-US"/>
        </w:rPr>
        <w:t>…………………………………………</w:t>
      </w:r>
      <w:r w:rsidR="006E3015" w:rsidRPr="00CD738B">
        <w:rPr>
          <w:rFonts w:ascii="Arial Narrow" w:eastAsia="Calibri" w:hAnsi="Arial Narrow"/>
          <w:kern w:val="0"/>
          <w:sz w:val="22"/>
          <w:szCs w:val="22"/>
          <w:lang w:eastAsia="en-US"/>
        </w:rPr>
        <w:t>…………………………</w:t>
      </w:r>
      <w:r>
        <w:rPr>
          <w:rFonts w:ascii="Arial Narrow" w:eastAsia="Calibri" w:hAnsi="Arial Narrow"/>
          <w:kern w:val="0"/>
          <w:sz w:val="22"/>
          <w:szCs w:val="22"/>
          <w:lang w:eastAsia="en-US"/>
        </w:rPr>
        <w:t>…………………</w:t>
      </w:r>
      <w:r w:rsidR="006E3015" w:rsidRPr="00CD738B">
        <w:rPr>
          <w:rFonts w:ascii="Arial Narrow" w:eastAsia="Calibri" w:hAnsi="Arial Narrow"/>
          <w:kern w:val="0"/>
          <w:sz w:val="22"/>
          <w:szCs w:val="22"/>
          <w:lang w:eastAsia="en-US"/>
        </w:rPr>
        <w:t>…</w:t>
      </w:r>
    </w:p>
    <w:p w:rsidR="006E3015" w:rsidRPr="009B41A9" w:rsidRDefault="009B41A9" w:rsidP="004E40A2">
      <w:pPr>
        <w:spacing w:before="0" w:line="259" w:lineRule="auto"/>
        <w:ind w:left="0" w:right="5953" w:firstLine="0"/>
        <w:rPr>
          <w:rFonts w:ascii="Arial Narrow" w:eastAsia="Calibri" w:hAnsi="Arial Narrow"/>
          <w:i/>
          <w:kern w:val="0"/>
          <w:sz w:val="18"/>
          <w:szCs w:val="18"/>
          <w:lang w:eastAsia="en-US"/>
        </w:rPr>
      </w:pPr>
      <w:r w:rsidRPr="009B41A9">
        <w:rPr>
          <w:rFonts w:ascii="Arial Narrow" w:eastAsia="Calibri" w:hAnsi="Arial Narrow"/>
          <w:i/>
          <w:kern w:val="0"/>
          <w:sz w:val="18"/>
          <w:szCs w:val="18"/>
          <w:lang w:eastAsia="en-US"/>
        </w:rPr>
        <w:t>(pełna nazwa/firma, adres, w </w:t>
      </w:r>
      <w:r w:rsidR="006E3015" w:rsidRPr="009B41A9">
        <w:rPr>
          <w:rFonts w:ascii="Arial Narrow" w:eastAsia="Calibri" w:hAnsi="Arial Narrow"/>
          <w:i/>
          <w:kern w:val="0"/>
          <w:sz w:val="18"/>
          <w:szCs w:val="18"/>
          <w:lang w:eastAsia="en-US"/>
        </w:rPr>
        <w:t>zależności od podmiotu: NIP/PESEL, KRS/</w:t>
      </w:r>
      <w:proofErr w:type="spellStart"/>
      <w:r w:rsidR="006E3015" w:rsidRPr="009B41A9">
        <w:rPr>
          <w:rFonts w:ascii="Arial Narrow" w:eastAsia="Calibri" w:hAnsi="Arial Narrow"/>
          <w:i/>
          <w:kern w:val="0"/>
          <w:sz w:val="18"/>
          <w:szCs w:val="18"/>
          <w:lang w:eastAsia="en-US"/>
        </w:rPr>
        <w:t>CEiDG</w:t>
      </w:r>
      <w:proofErr w:type="spellEnd"/>
      <w:r w:rsidR="006E3015" w:rsidRPr="009B41A9">
        <w:rPr>
          <w:rFonts w:ascii="Arial Narrow" w:eastAsia="Calibri" w:hAnsi="Arial Narrow"/>
          <w:i/>
          <w:kern w:val="0"/>
          <w:sz w:val="18"/>
          <w:szCs w:val="18"/>
          <w:lang w:eastAsia="en-US"/>
        </w:rPr>
        <w:t>)</w:t>
      </w:r>
    </w:p>
    <w:p w:rsidR="006E3015" w:rsidRPr="00CD738B" w:rsidRDefault="006E3015" w:rsidP="004E40A2">
      <w:pPr>
        <w:spacing w:before="0" w:line="259" w:lineRule="auto"/>
        <w:rPr>
          <w:rFonts w:ascii="Arial Narrow" w:eastAsia="Calibri" w:hAnsi="Arial Narrow"/>
          <w:kern w:val="0"/>
          <w:sz w:val="22"/>
          <w:szCs w:val="22"/>
          <w:u w:val="single"/>
          <w:lang w:eastAsia="en-US"/>
        </w:rPr>
      </w:pPr>
      <w:r w:rsidRPr="00CD738B">
        <w:rPr>
          <w:rFonts w:ascii="Arial Narrow" w:eastAsia="Calibri" w:hAnsi="Arial Narrow"/>
          <w:kern w:val="0"/>
          <w:sz w:val="22"/>
          <w:szCs w:val="22"/>
          <w:u w:val="single"/>
          <w:lang w:eastAsia="en-US"/>
        </w:rPr>
        <w:t>reprezentowany przez:</w:t>
      </w:r>
    </w:p>
    <w:p w:rsidR="006E3015" w:rsidRPr="00CD738B" w:rsidRDefault="006E3015" w:rsidP="004E40A2">
      <w:pPr>
        <w:spacing w:before="0" w:line="240" w:lineRule="auto"/>
        <w:ind w:left="0" w:right="5954" w:firstLine="0"/>
        <w:rPr>
          <w:rFonts w:ascii="Arial Narrow" w:eastAsia="Calibri" w:hAnsi="Arial Narrow"/>
          <w:kern w:val="0"/>
          <w:sz w:val="22"/>
          <w:szCs w:val="22"/>
          <w:lang w:eastAsia="en-US"/>
        </w:rPr>
      </w:pPr>
      <w:r w:rsidRPr="00CD738B">
        <w:rPr>
          <w:rFonts w:ascii="Arial Narrow" w:eastAsia="Calibri" w:hAnsi="Arial Narrow"/>
          <w:kern w:val="0"/>
          <w:sz w:val="22"/>
          <w:szCs w:val="22"/>
          <w:lang w:eastAsia="en-US"/>
        </w:rPr>
        <w:t>……………………………………………………………</w:t>
      </w:r>
      <w:r w:rsidR="009B41A9">
        <w:rPr>
          <w:rFonts w:ascii="Arial Narrow" w:eastAsia="Calibri" w:hAnsi="Arial Narrow"/>
          <w:kern w:val="0"/>
          <w:sz w:val="22"/>
          <w:szCs w:val="22"/>
          <w:lang w:eastAsia="en-US"/>
        </w:rPr>
        <w:t>………………</w:t>
      </w:r>
      <w:r w:rsidRPr="00CD738B">
        <w:rPr>
          <w:rFonts w:ascii="Arial Narrow" w:eastAsia="Calibri" w:hAnsi="Arial Narrow"/>
          <w:kern w:val="0"/>
          <w:sz w:val="22"/>
          <w:szCs w:val="22"/>
          <w:lang w:eastAsia="en-US"/>
        </w:rPr>
        <w:t>……………</w:t>
      </w:r>
    </w:p>
    <w:p w:rsidR="006E3015" w:rsidRPr="009B41A9" w:rsidRDefault="006E3015" w:rsidP="009B41A9">
      <w:pPr>
        <w:spacing w:before="0" w:line="240" w:lineRule="auto"/>
        <w:ind w:left="0" w:right="5953" w:firstLine="0"/>
        <w:jc w:val="left"/>
        <w:rPr>
          <w:rFonts w:ascii="Arial Narrow" w:eastAsia="Calibri" w:hAnsi="Arial Narrow"/>
          <w:i/>
          <w:kern w:val="0"/>
          <w:sz w:val="18"/>
          <w:szCs w:val="18"/>
          <w:lang w:eastAsia="en-US"/>
        </w:rPr>
      </w:pPr>
      <w:r w:rsidRPr="009B41A9">
        <w:rPr>
          <w:rFonts w:ascii="Arial Narrow" w:eastAsia="Calibri" w:hAnsi="Arial Narrow"/>
          <w:i/>
          <w:kern w:val="0"/>
          <w:sz w:val="18"/>
          <w:szCs w:val="18"/>
          <w:lang w:eastAsia="en-US"/>
        </w:rPr>
        <w:t>(imię, nazwisko, stanowisko/podstawa do reprezentacji)</w:t>
      </w:r>
    </w:p>
    <w:p w:rsidR="009B41A9" w:rsidRPr="009B41A9" w:rsidRDefault="009B41A9" w:rsidP="009B41A9">
      <w:pPr>
        <w:spacing w:before="0" w:after="120" w:line="240" w:lineRule="auto"/>
        <w:ind w:left="0" w:firstLine="0"/>
        <w:jc w:val="center"/>
        <w:rPr>
          <w:rFonts w:ascii="Arial Narrow" w:eastAsia="Calibri" w:hAnsi="Arial Narrow" w:cs="Arial"/>
          <w:b/>
          <w:kern w:val="0"/>
          <w:sz w:val="22"/>
          <w:szCs w:val="22"/>
          <w:u w:val="single"/>
          <w:lang w:eastAsia="en-US"/>
        </w:rPr>
      </w:pPr>
      <w:r w:rsidRPr="009B41A9">
        <w:rPr>
          <w:rFonts w:ascii="Arial Narrow" w:eastAsia="Calibri" w:hAnsi="Arial Narrow" w:cs="Arial"/>
          <w:b/>
          <w:kern w:val="0"/>
          <w:sz w:val="22"/>
          <w:szCs w:val="22"/>
          <w:u w:val="single"/>
          <w:lang w:eastAsia="en-US"/>
        </w:rPr>
        <w:t xml:space="preserve">Oświadczenie Wykonawcy </w:t>
      </w:r>
    </w:p>
    <w:p w:rsidR="009B41A9" w:rsidRPr="009B41A9" w:rsidRDefault="009B41A9" w:rsidP="0023510A">
      <w:pPr>
        <w:spacing w:before="0" w:after="200" w:line="240" w:lineRule="auto"/>
        <w:ind w:left="0" w:firstLine="0"/>
        <w:jc w:val="center"/>
        <w:rPr>
          <w:rFonts w:ascii="Arial Narrow" w:eastAsia="Calibri" w:hAnsi="Arial Narrow" w:cs="Arial"/>
          <w:b/>
          <w:kern w:val="0"/>
          <w:sz w:val="22"/>
          <w:szCs w:val="22"/>
          <w:lang w:eastAsia="en-US"/>
        </w:rPr>
      </w:pPr>
      <w:r w:rsidRPr="009B41A9">
        <w:rPr>
          <w:rFonts w:ascii="Arial Narrow" w:eastAsia="Calibri" w:hAnsi="Arial Narrow" w:cs="Arial"/>
          <w:b/>
          <w:kern w:val="0"/>
          <w:sz w:val="22"/>
          <w:szCs w:val="22"/>
          <w:lang w:eastAsia="en-US"/>
        </w:rPr>
        <w:t xml:space="preserve">składane na podstawie art. 125 ust. 1 ustawy z dnia 11 września 2019 r.  Prawo zamówień publicznych </w:t>
      </w:r>
    </w:p>
    <w:p w:rsidR="009B41A9" w:rsidRPr="009B41A9" w:rsidRDefault="009B41A9" w:rsidP="009B41A9">
      <w:pPr>
        <w:spacing w:before="120" w:after="200" w:line="240" w:lineRule="auto"/>
        <w:ind w:left="0" w:firstLine="0"/>
        <w:jc w:val="center"/>
        <w:rPr>
          <w:rFonts w:ascii="Arial Narrow" w:eastAsia="Calibri" w:hAnsi="Arial Narrow" w:cs="Arial"/>
          <w:b/>
          <w:kern w:val="0"/>
          <w:sz w:val="22"/>
          <w:szCs w:val="22"/>
          <w:u w:val="single"/>
          <w:lang w:eastAsia="en-US"/>
        </w:rPr>
      </w:pPr>
      <w:r w:rsidRPr="009B41A9">
        <w:rPr>
          <w:rFonts w:ascii="Arial Narrow" w:eastAsia="Calibri" w:hAnsi="Arial Narrow" w:cs="Arial"/>
          <w:b/>
          <w:kern w:val="0"/>
          <w:sz w:val="22"/>
          <w:szCs w:val="22"/>
          <w:u w:val="single"/>
          <w:lang w:eastAsia="en-US"/>
        </w:rPr>
        <w:t>DOTYCZĄCE PODSTAW DO WYKLUCZENIA Z POSTĘPOWANIA</w:t>
      </w:r>
    </w:p>
    <w:p w:rsidR="009B41A9" w:rsidRPr="009B41A9" w:rsidRDefault="009B41A9" w:rsidP="009B41A9">
      <w:pPr>
        <w:spacing w:before="0"/>
        <w:ind w:left="0" w:firstLine="708"/>
        <w:rPr>
          <w:rFonts w:ascii="Arial Narrow" w:eastAsia="Calibri" w:hAnsi="Arial Narrow" w:cs="Arial"/>
          <w:kern w:val="0"/>
          <w:sz w:val="22"/>
          <w:szCs w:val="22"/>
          <w:lang w:eastAsia="en-US"/>
        </w:rPr>
      </w:pPr>
      <w:r w:rsidRPr="009B41A9">
        <w:rPr>
          <w:rFonts w:ascii="Arial Narrow" w:eastAsia="Calibri" w:hAnsi="Arial Narrow" w:cs="Arial"/>
          <w:kern w:val="0"/>
          <w:sz w:val="22"/>
          <w:szCs w:val="22"/>
          <w:lang w:eastAsia="en-US"/>
        </w:rPr>
        <w:t>Na potrzeby postępowania o udzielenie zamówienia publicznego pn</w:t>
      </w:r>
      <w:r w:rsidR="008A5B00" w:rsidRPr="008A5B00">
        <w:rPr>
          <w:rFonts w:ascii="Arial Narrow" w:hAnsi="Arial Narrow"/>
          <w:b/>
          <w:bCs/>
          <w:sz w:val="22"/>
          <w:szCs w:val="22"/>
        </w:rPr>
        <w:t xml:space="preserve"> </w:t>
      </w:r>
      <w:ins w:id="739" w:author="Maciej Flejsierowicz" w:date="2023-10-05T12:49:00Z">
        <w:r w:rsidR="00F83790" w:rsidRPr="00AC4F0E">
          <w:rPr>
            <w:rFonts w:ascii="Arial Narrow" w:hAnsi="Arial Narrow"/>
            <w:b/>
            <w:bCs/>
            <w:sz w:val="22"/>
            <w:szCs w:val="22"/>
          </w:rPr>
          <w:t xml:space="preserve">Dostawa </w:t>
        </w:r>
        <w:r w:rsidR="00F83790">
          <w:rPr>
            <w:rFonts w:ascii="Arial Narrow" w:hAnsi="Arial Narrow"/>
            <w:b/>
            <w:bCs/>
            <w:sz w:val="22"/>
            <w:szCs w:val="22"/>
          </w:rPr>
          <w:t>materiałów opatrunkowych</w:t>
        </w:r>
        <w:r w:rsidR="00F83790" w:rsidRPr="0046140F" w:rsidDel="00D9062D">
          <w:rPr>
            <w:rFonts w:ascii="Arial Narrow" w:hAnsi="Arial Narrow"/>
            <w:b/>
            <w:bCs/>
            <w:color w:val="FF0000"/>
            <w:sz w:val="22"/>
            <w:szCs w:val="22"/>
          </w:rPr>
          <w:t xml:space="preserve"> </w:t>
        </w:r>
      </w:ins>
      <w:del w:id="740" w:author="Maciej Flejsierowicz" w:date="2023-09-06T13:20:00Z">
        <w:r w:rsidR="008A5B00" w:rsidRPr="0046140F" w:rsidDel="00D9062D">
          <w:rPr>
            <w:rFonts w:ascii="Arial Narrow" w:hAnsi="Arial Narrow"/>
            <w:b/>
            <w:bCs/>
            <w:color w:val="FF0000"/>
            <w:sz w:val="22"/>
            <w:szCs w:val="22"/>
          </w:rPr>
          <w:delText>Rozbudowa sieci LAN oraz systemu zarządzania i monitorowania sieci w celu podniesienia poziomu bezpieczeństwa systemu informatycznego Szpitala</w:delText>
        </w:r>
        <w:r w:rsidR="008A5B00" w:rsidRPr="00FA7B21" w:rsidDel="00D9062D">
          <w:rPr>
            <w:rFonts w:ascii="Arial Narrow" w:hAnsi="Arial Narrow"/>
            <w:sz w:val="22"/>
            <w:szCs w:val="22"/>
          </w:rPr>
          <w:delText>.</w:delText>
        </w:r>
      </w:del>
      <w:r w:rsidRPr="009B41A9">
        <w:rPr>
          <w:rFonts w:ascii="Arial Narrow" w:eastAsia="Calibri" w:hAnsi="Arial Narrow" w:cs="Arial"/>
          <w:kern w:val="0"/>
          <w:sz w:val="22"/>
          <w:szCs w:val="22"/>
          <w:lang w:eastAsia="en-US"/>
        </w:rPr>
        <w:t xml:space="preserve"> </w:t>
      </w:r>
      <w:r w:rsidRPr="009B41A9">
        <w:rPr>
          <w:rFonts w:ascii="Arial Narrow" w:eastAsia="Calibri" w:hAnsi="Arial Narrow" w:cs="Arial"/>
          <w:i/>
          <w:kern w:val="0"/>
          <w:sz w:val="22"/>
          <w:szCs w:val="22"/>
          <w:lang w:eastAsia="en-US"/>
        </w:rPr>
        <w:t>(nazwa postępowania)</w:t>
      </w:r>
      <w:r w:rsidRPr="009B41A9">
        <w:rPr>
          <w:rFonts w:ascii="Arial Narrow" w:eastAsia="Calibri" w:hAnsi="Arial Narrow" w:cs="Arial"/>
          <w:kern w:val="0"/>
          <w:sz w:val="22"/>
          <w:szCs w:val="22"/>
          <w:lang w:eastAsia="en-US"/>
        </w:rPr>
        <w:t>,prowadzonego przez Wojewódzki Szpital Specjalistyczny dla Nerwowo i Psychicznie Chorych, Samodzielny Publi</w:t>
      </w:r>
      <w:r>
        <w:rPr>
          <w:rFonts w:ascii="Arial Narrow" w:eastAsia="Calibri" w:hAnsi="Arial Narrow" w:cs="Arial"/>
          <w:kern w:val="0"/>
          <w:sz w:val="22"/>
          <w:szCs w:val="22"/>
          <w:lang w:eastAsia="en-US"/>
        </w:rPr>
        <w:t>czny Zakład Opieki Zdrowotnej w </w:t>
      </w:r>
      <w:r w:rsidRPr="009B41A9">
        <w:rPr>
          <w:rFonts w:ascii="Arial Narrow" w:eastAsia="Calibri" w:hAnsi="Arial Narrow" w:cs="Arial"/>
          <w:kern w:val="0"/>
          <w:sz w:val="22"/>
          <w:szCs w:val="22"/>
          <w:lang w:eastAsia="en-US"/>
        </w:rPr>
        <w:t>Ciborzu</w:t>
      </w:r>
      <w:r w:rsidRPr="009B41A9">
        <w:rPr>
          <w:rFonts w:ascii="Arial Narrow" w:eastAsia="Calibri" w:hAnsi="Arial Narrow" w:cs="Arial"/>
          <w:i/>
          <w:kern w:val="0"/>
          <w:sz w:val="22"/>
          <w:szCs w:val="22"/>
          <w:lang w:eastAsia="en-US"/>
        </w:rPr>
        <w:t xml:space="preserve">, </w:t>
      </w:r>
      <w:r w:rsidRPr="009B41A9">
        <w:rPr>
          <w:rFonts w:ascii="Arial Narrow" w:eastAsia="Calibri" w:hAnsi="Arial Narrow" w:cs="Arial"/>
          <w:kern w:val="0"/>
          <w:sz w:val="22"/>
          <w:szCs w:val="22"/>
          <w:lang w:eastAsia="en-US"/>
        </w:rPr>
        <w:t>oświadczam, co następuje:</w:t>
      </w:r>
    </w:p>
    <w:p w:rsidR="009B41A9" w:rsidRPr="009B41A9" w:rsidRDefault="009B41A9" w:rsidP="009B41A9">
      <w:pPr>
        <w:spacing w:before="0"/>
        <w:ind w:left="0" w:firstLine="0"/>
        <w:jc w:val="left"/>
        <w:rPr>
          <w:rFonts w:ascii="Arial Narrow" w:eastAsia="Calibri" w:hAnsi="Arial Narrow" w:cs="Arial"/>
          <w:b/>
          <w:kern w:val="0"/>
          <w:sz w:val="22"/>
          <w:szCs w:val="22"/>
          <w:lang w:eastAsia="en-US"/>
        </w:rPr>
      </w:pPr>
      <w:r w:rsidRPr="009B41A9">
        <w:rPr>
          <w:rFonts w:ascii="Arial Narrow" w:eastAsia="Calibri" w:hAnsi="Arial Narrow" w:cs="Arial"/>
          <w:b/>
          <w:kern w:val="0"/>
          <w:sz w:val="22"/>
          <w:szCs w:val="22"/>
          <w:lang w:eastAsia="en-US"/>
        </w:rPr>
        <w:t>OŚWIADCZENIA DOTYCZĄCE WYKONAWCY:</w:t>
      </w:r>
    </w:p>
    <w:p w:rsidR="00F000E9" w:rsidRDefault="009B41A9">
      <w:pPr>
        <w:numPr>
          <w:ilvl w:val="0"/>
          <w:numId w:val="25"/>
        </w:numPr>
        <w:spacing w:before="0" w:after="200" w:line="276" w:lineRule="auto"/>
        <w:contextualSpacing/>
        <w:jc w:val="left"/>
        <w:rPr>
          <w:del w:id="741" w:author="Maciej Flejsierowicz" w:date="2023-10-05T12:49:00Z"/>
          <w:rFonts w:ascii="Arial Narrow" w:hAnsi="Arial Narrow" w:cs="Arial"/>
          <w:kern w:val="0"/>
          <w:sz w:val="22"/>
          <w:szCs w:val="22"/>
          <w:lang w:eastAsia="en-US"/>
        </w:rPr>
      </w:pPr>
      <w:r w:rsidRPr="009B41A9">
        <w:rPr>
          <w:rFonts w:ascii="Arial Narrow" w:hAnsi="Arial Narrow" w:cs="Arial"/>
          <w:kern w:val="0"/>
          <w:sz w:val="22"/>
          <w:szCs w:val="22"/>
          <w:lang w:eastAsia="en-US"/>
        </w:rPr>
        <w:t xml:space="preserve">Oświadczam, że nie podlegam wykluczeniu z postępowania na podstawie art. 108 ust 1ustawy </w:t>
      </w:r>
      <w:proofErr w:type="spellStart"/>
      <w:r w:rsidRPr="009B41A9">
        <w:rPr>
          <w:rFonts w:ascii="Arial Narrow" w:hAnsi="Arial Narrow" w:cs="Arial"/>
          <w:kern w:val="0"/>
          <w:sz w:val="22"/>
          <w:szCs w:val="22"/>
          <w:lang w:eastAsia="en-US"/>
        </w:rPr>
        <w:t>Pzp</w:t>
      </w:r>
      <w:proofErr w:type="spellEnd"/>
      <w:r w:rsidRPr="009B41A9">
        <w:rPr>
          <w:rFonts w:ascii="Arial Narrow" w:hAnsi="Arial Narrow" w:cs="Arial"/>
          <w:kern w:val="0"/>
          <w:sz w:val="22"/>
          <w:szCs w:val="22"/>
          <w:lang w:eastAsia="en-US"/>
        </w:rPr>
        <w:t>.</w:t>
      </w:r>
    </w:p>
    <w:p w:rsidR="00F83790" w:rsidRPr="009B41A9" w:rsidRDefault="00F83790" w:rsidP="007C6CC7">
      <w:pPr>
        <w:numPr>
          <w:ilvl w:val="0"/>
          <w:numId w:val="25"/>
        </w:numPr>
        <w:spacing w:before="0" w:after="200" w:line="276" w:lineRule="auto"/>
        <w:contextualSpacing/>
        <w:jc w:val="left"/>
        <w:rPr>
          <w:ins w:id="742" w:author="Maciej Flejsierowicz" w:date="2023-10-05T12:49:00Z"/>
          <w:rFonts w:ascii="Arial Narrow" w:hAnsi="Arial Narrow" w:cs="Arial"/>
          <w:kern w:val="0"/>
          <w:sz w:val="22"/>
          <w:szCs w:val="22"/>
          <w:lang w:eastAsia="en-US"/>
        </w:rPr>
      </w:pPr>
    </w:p>
    <w:p w:rsidR="00000000" w:rsidRDefault="006029E4">
      <w:pPr>
        <w:spacing w:before="0" w:after="200" w:line="276" w:lineRule="auto"/>
        <w:ind w:left="720" w:firstLine="0"/>
        <w:contextualSpacing/>
        <w:jc w:val="left"/>
        <w:rPr>
          <w:rFonts w:ascii="Arial Narrow" w:hAnsi="Arial Narrow" w:cs="Arial"/>
          <w:kern w:val="0"/>
          <w:sz w:val="22"/>
          <w:szCs w:val="22"/>
          <w:lang w:eastAsia="en-US"/>
        </w:rPr>
        <w:pPrChange w:id="743" w:author="Maciej Flejsierowicz" w:date="2023-10-05T12:49:00Z">
          <w:pPr>
            <w:numPr>
              <w:numId w:val="25"/>
            </w:numPr>
            <w:spacing w:before="0" w:after="200" w:line="276" w:lineRule="auto"/>
            <w:ind w:left="720" w:hanging="360"/>
            <w:contextualSpacing/>
            <w:jc w:val="left"/>
          </w:pPr>
        </w:pPrChange>
      </w:pPr>
      <w:del w:id="744" w:author="Maciej Flejsierowicz" w:date="2023-10-05T12:49:00Z">
        <w:r>
          <w:rPr>
            <w:rFonts w:ascii="Arial Narrow" w:hAnsi="Arial Narrow" w:cs="Arial"/>
            <w:kern w:val="0"/>
            <w:sz w:val="22"/>
            <w:szCs w:val="22"/>
            <w:lang w:eastAsia="en-US"/>
          </w:rPr>
          <w:delText>Oświadczam, że nie podlegam wykluczeniu z postępowania na podstawie art. 109 ust. 1 pkt. 4 ustawy Pzp.</w:delText>
        </w:r>
      </w:del>
    </w:p>
    <w:p w:rsidR="009B41A9" w:rsidRPr="009B41A9" w:rsidRDefault="006029E4" w:rsidP="009B41A9">
      <w:pPr>
        <w:spacing w:before="0"/>
        <w:ind w:left="0" w:firstLine="0"/>
        <w:rPr>
          <w:rFonts w:ascii="Arial Narrow" w:eastAsia="Calibri" w:hAnsi="Arial Narrow" w:cs="Arial"/>
          <w:kern w:val="0"/>
          <w:sz w:val="22"/>
          <w:szCs w:val="22"/>
          <w:lang w:eastAsia="en-US"/>
        </w:rPr>
      </w:pPr>
      <w:r>
        <w:rPr>
          <w:rFonts w:ascii="Arial Narrow" w:eastAsia="Calibri" w:hAnsi="Arial Narrow" w:cs="Arial"/>
          <w:kern w:val="0"/>
          <w:sz w:val="22"/>
          <w:szCs w:val="22"/>
          <w:lang w:eastAsia="en-US"/>
        </w:rPr>
        <w:t>Oświadczam, że zachodzą w stosunku do mnie podstawy wykluczenia z postępowania na podstawie a</w:t>
      </w:r>
      <w:r w:rsidR="009B41A9" w:rsidRPr="009B41A9">
        <w:rPr>
          <w:rFonts w:ascii="Arial Narrow" w:eastAsia="Calibri" w:hAnsi="Arial Narrow" w:cs="Arial"/>
          <w:kern w:val="0"/>
          <w:sz w:val="22"/>
          <w:szCs w:val="22"/>
          <w:lang w:eastAsia="en-US"/>
        </w:rPr>
        <w:t xml:space="preserve">rt. …………. ustawy </w:t>
      </w:r>
      <w:proofErr w:type="spellStart"/>
      <w:r w:rsidR="009B41A9" w:rsidRPr="009B41A9">
        <w:rPr>
          <w:rFonts w:ascii="Arial Narrow" w:eastAsia="Calibri" w:hAnsi="Arial Narrow" w:cs="Arial"/>
          <w:kern w:val="0"/>
          <w:sz w:val="22"/>
          <w:szCs w:val="22"/>
          <w:lang w:eastAsia="en-US"/>
        </w:rPr>
        <w:t>Pzp</w:t>
      </w:r>
      <w:proofErr w:type="spellEnd"/>
      <w:r w:rsidR="008D7444">
        <w:rPr>
          <w:rFonts w:ascii="Arial Narrow" w:eastAsia="Calibri" w:hAnsi="Arial Narrow" w:cs="Arial"/>
          <w:kern w:val="0"/>
          <w:sz w:val="22"/>
          <w:szCs w:val="22"/>
          <w:lang w:eastAsia="en-US"/>
        </w:rPr>
        <w:t xml:space="preserve"> </w:t>
      </w:r>
      <w:r w:rsidR="009B41A9" w:rsidRPr="009B41A9">
        <w:rPr>
          <w:rFonts w:ascii="Arial Narrow" w:eastAsia="Calibri" w:hAnsi="Arial Narrow" w:cs="Arial"/>
          <w:i/>
          <w:kern w:val="0"/>
          <w:sz w:val="22"/>
          <w:szCs w:val="22"/>
          <w:lang w:eastAsia="en-US"/>
        </w:rPr>
        <w:t>(podać mającą zastosowanie podstawę wykluczenia spośród wymienionych w art. 108 ust. 1</w:t>
      </w:r>
      <w:del w:id="745" w:author="Maciej Flejsierowicz" w:date="2023-10-05T12:50:00Z">
        <w:r w:rsidR="0023510A" w:rsidDel="00141A09">
          <w:rPr>
            <w:rFonts w:ascii="Arial Narrow" w:eastAsia="Calibri" w:hAnsi="Arial Narrow" w:cs="Arial"/>
            <w:i/>
            <w:kern w:val="0"/>
            <w:sz w:val="22"/>
            <w:szCs w:val="22"/>
            <w:lang w:eastAsia="en-US"/>
          </w:rPr>
          <w:delText xml:space="preserve"> </w:delText>
        </w:r>
        <w:r w:rsidR="009B41A9" w:rsidRPr="009B41A9" w:rsidDel="00141A09">
          <w:rPr>
            <w:rFonts w:ascii="Arial Narrow" w:eastAsia="Calibri" w:hAnsi="Arial Narrow" w:cs="Arial"/>
            <w:i/>
            <w:kern w:val="0"/>
            <w:sz w:val="22"/>
            <w:szCs w:val="22"/>
            <w:lang w:eastAsia="en-US"/>
          </w:rPr>
          <w:delText>lub art. 109 ust. 1 pkt. 4 ustawy Pzp</w:delText>
        </w:r>
      </w:del>
      <w:r w:rsidR="009B41A9" w:rsidRPr="009B41A9">
        <w:rPr>
          <w:rFonts w:ascii="Arial Narrow" w:eastAsia="Calibri" w:hAnsi="Arial Narrow" w:cs="Arial"/>
          <w:i/>
          <w:kern w:val="0"/>
          <w:sz w:val="22"/>
          <w:szCs w:val="22"/>
          <w:lang w:eastAsia="en-US"/>
        </w:rPr>
        <w:t>).</w:t>
      </w:r>
      <w:r w:rsidR="009B41A9" w:rsidRPr="009B41A9">
        <w:rPr>
          <w:rFonts w:ascii="Arial Narrow" w:eastAsia="Calibri" w:hAnsi="Arial Narrow" w:cs="Arial"/>
          <w:kern w:val="0"/>
          <w:sz w:val="22"/>
          <w:szCs w:val="22"/>
          <w:lang w:eastAsia="en-US"/>
        </w:rPr>
        <w:t xml:space="preserve"> Jednocześnie oświadczam, że w związku z ww. okolicznością, </w:t>
      </w:r>
      <w:r w:rsidR="009B41A9" w:rsidRPr="009B41A9">
        <w:rPr>
          <w:rFonts w:ascii="Arial Narrow" w:eastAsia="Calibri" w:hAnsi="Arial Narrow" w:cs="Arial"/>
          <w:kern w:val="0"/>
          <w:sz w:val="22"/>
          <w:szCs w:val="22"/>
          <w:lang w:eastAsia="en-US"/>
        </w:rPr>
        <w:br/>
        <w:t xml:space="preserve">na podstawie art. 110 ust. 2 ustawy </w:t>
      </w:r>
      <w:proofErr w:type="spellStart"/>
      <w:r w:rsidR="009B41A9" w:rsidRPr="009B41A9">
        <w:rPr>
          <w:rFonts w:ascii="Arial Narrow" w:eastAsia="Calibri" w:hAnsi="Arial Narrow" w:cs="Arial"/>
          <w:kern w:val="0"/>
          <w:sz w:val="22"/>
          <w:szCs w:val="22"/>
          <w:lang w:eastAsia="en-US"/>
        </w:rPr>
        <w:t>Pzp</w:t>
      </w:r>
      <w:proofErr w:type="spellEnd"/>
      <w:r w:rsidR="009B41A9" w:rsidRPr="009B41A9">
        <w:rPr>
          <w:rFonts w:ascii="Arial Narrow" w:eastAsia="Calibri" w:hAnsi="Arial Narrow" w:cs="Arial"/>
          <w:kern w:val="0"/>
          <w:sz w:val="22"/>
          <w:szCs w:val="22"/>
          <w:lang w:eastAsia="en-US"/>
        </w:rPr>
        <w:t xml:space="preserve"> podjąłem następujące środki naprawcze</w:t>
      </w:r>
    </w:p>
    <w:p w:rsidR="009B41A9" w:rsidRPr="009B41A9" w:rsidRDefault="009B41A9" w:rsidP="009B41A9">
      <w:pPr>
        <w:spacing w:before="0" w:after="200" w:line="240" w:lineRule="auto"/>
        <w:ind w:left="0" w:firstLine="0"/>
        <w:rPr>
          <w:rFonts w:ascii="Arial Narrow" w:eastAsia="Calibri" w:hAnsi="Arial Narrow" w:cs="Arial"/>
          <w:kern w:val="0"/>
          <w:sz w:val="22"/>
          <w:szCs w:val="22"/>
          <w:lang w:eastAsia="en-US"/>
        </w:rPr>
      </w:pPr>
      <w:r w:rsidRPr="009B41A9">
        <w:rPr>
          <w:rFonts w:ascii="Arial Narrow" w:eastAsia="Calibri" w:hAnsi="Arial Narrow" w:cs="Arial"/>
          <w:kern w:val="0"/>
          <w:sz w:val="22"/>
          <w:szCs w:val="22"/>
          <w:lang w:eastAsia="en-US"/>
        </w:rPr>
        <w:t>………………………………………………………………………………………………………………………………….…………………………………………………………………………………..…………………………………………………..</w:t>
      </w:r>
    </w:p>
    <w:p w:rsidR="00210C0C" w:rsidRDefault="00210C0C" w:rsidP="00CA0351">
      <w:pPr>
        <w:spacing w:after="120"/>
        <w:jc w:val="center"/>
        <w:rPr>
          <w:rFonts w:ascii="Arial Narrow" w:hAnsi="Arial Narrow"/>
          <w:b/>
          <w:kern w:val="0"/>
          <w:sz w:val="22"/>
          <w:szCs w:val="22"/>
          <w:u w:val="single"/>
          <w:lang w:eastAsia="pl-PL"/>
        </w:rPr>
      </w:pPr>
    </w:p>
    <w:p w:rsidR="00210C0C" w:rsidRDefault="00210C0C" w:rsidP="00CA0351">
      <w:pPr>
        <w:spacing w:after="120"/>
        <w:jc w:val="center"/>
        <w:rPr>
          <w:rFonts w:ascii="Arial Narrow" w:hAnsi="Arial Narrow"/>
          <w:b/>
          <w:kern w:val="0"/>
          <w:sz w:val="22"/>
          <w:szCs w:val="22"/>
          <w:u w:val="single"/>
          <w:lang w:eastAsia="pl-PL"/>
        </w:rPr>
      </w:pPr>
    </w:p>
    <w:p w:rsidR="00210C0C" w:rsidRDefault="00210C0C" w:rsidP="00CA0351">
      <w:pPr>
        <w:spacing w:after="120"/>
        <w:jc w:val="center"/>
        <w:rPr>
          <w:ins w:id="746" w:author="Maciej Flejsierowicz" w:date="2023-09-06T13:20:00Z"/>
          <w:rFonts w:ascii="Arial Narrow" w:hAnsi="Arial Narrow"/>
          <w:b/>
          <w:kern w:val="0"/>
          <w:sz w:val="22"/>
          <w:szCs w:val="22"/>
          <w:u w:val="single"/>
          <w:lang w:eastAsia="pl-PL"/>
        </w:rPr>
      </w:pPr>
    </w:p>
    <w:p w:rsidR="00D9062D" w:rsidDel="00141A09" w:rsidRDefault="00D9062D" w:rsidP="00CA0351">
      <w:pPr>
        <w:spacing w:after="120"/>
        <w:jc w:val="center"/>
        <w:rPr>
          <w:del w:id="747" w:author="Maciej Flejsierowicz" w:date="2023-10-05T12:50:00Z"/>
          <w:rFonts w:ascii="Arial Narrow" w:hAnsi="Arial Narrow"/>
          <w:b/>
          <w:kern w:val="0"/>
          <w:sz w:val="22"/>
          <w:szCs w:val="22"/>
          <w:u w:val="single"/>
          <w:lang w:eastAsia="pl-PL"/>
        </w:rPr>
      </w:pPr>
    </w:p>
    <w:p w:rsidR="00210C0C" w:rsidDel="00141A09" w:rsidRDefault="00210C0C" w:rsidP="00CA0351">
      <w:pPr>
        <w:spacing w:after="120"/>
        <w:jc w:val="center"/>
        <w:rPr>
          <w:del w:id="748" w:author="Maciej Flejsierowicz" w:date="2023-10-05T12:50:00Z"/>
          <w:rFonts w:ascii="Arial Narrow" w:hAnsi="Arial Narrow"/>
          <w:b/>
          <w:kern w:val="0"/>
          <w:sz w:val="22"/>
          <w:szCs w:val="22"/>
          <w:u w:val="single"/>
          <w:lang w:eastAsia="pl-PL"/>
        </w:rPr>
      </w:pPr>
    </w:p>
    <w:p w:rsidR="00210C0C" w:rsidDel="00141A09" w:rsidRDefault="00210C0C" w:rsidP="00CA0351">
      <w:pPr>
        <w:spacing w:after="120"/>
        <w:jc w:val="center"/>
        <w:rPr>
          <w:del w:id="749" w:author="Maciej Flejsierowicz" w:date="2023-10-05T12:50:00Z"/>
          <w:rFonts w:ascii="Arial Narrow" w:hAnsi="Arial Narrow"/>
          <w:b/>
          <w:kern w:val="0"/>
          <w:sz w:val="22"/>
          <w:szCs w:val="22"/>
          <w:u w:val="single"/>
          <w:lang w:eastAsia="pl-PL"/>
        </w:rPr>
      </w:pPr>
    </w:p>
    <w:p w:rsidR="00CA0351" w:rsidRPr="00BE75D8" w:rsidDel="00141A09" w:rsidRDefault="00CA0351" w:rsidP="00CA0351">
      <w:pPr>
        <w:spacing w:after="120"/>
        <w:jc w:val="center"/>
        <w:rPr>
          <w:del w:id="750" w:author="Maciej Flejsierowicz" w:date="2023-10-05T12:50:00Z"/>
          <w:rFonts w:ascii="Arial Narrow" w:hAnsi="Arial Narrow"/>
          <w:b/>
          <w:kern w:val="0"/>
          <w:sz w:val="22"/>
          <w:szCs w:val="22"/>
          <w:u w:val="single"/>
          <w:lang w:eastAsia="pl-PL"/>
        </w:rPr>
      </w:pPr>
      <w:del w:id="751" w:author="Maciej Flejsierowicz" w:date="2023-10-05T12:50:00Z">
        <w:r w:rsidRPr="00BE75D8" w:rsidDel="00141A09">
          <w:rPr>
            <w:rFonts w:ascii="Arial Narrow" w:hAnsi="Arial Narrow"/>
            <w:b/>
            <w:kern w:val="0"/>
            <w:sz w:val="22"/>
            <w:szCs w:val="22"/>
            <w:u w:val="single"/>
            <w:lang w:eastAsia="pl-PL"/>
          </w:rPr>
          <w:delText>DOTYCZĄCE SPEŁNIANIA WARUNKÓW UDZIAŁU W POSTĘPOWANIU</w:delText>
        </w:r>
      </w:del>
    </w:p>
    <w:p w:rsidR="00210C0C" w:rsidDel="00141A09" w:rsidRDefault="00CA0351" w:rsidP="00210C0C">
      <w:pPr>
        <w:spacing w:after="120"/>
        <w:ind w:left="0" w:firstLine="0"/>
        <w:rPr>
          <w:del w:id="752" w:author="Maciej Flejsierowicz" w:date="2023-10-05T12:50:00Z"/>
          <w:rFonts w:ascii="Arial Narrow" w:hAnsi="Arial Narrow"/>
          <w:color w:val="FF0000"/>
          <w:kern w:val="0"/>
          <w:sz w:val="22"/>
          <w:szCs w:val="22"/>
          <w:lang w:eastAsia="pl-PL"/>
        </w:rPr>
      </w:pPr>
      <w:del w:id="753" w:author="Maciej Flejsierowicz" w:date="2023-10-05T12:50:00Z">
        <w:r w:rsidRPr="00BE75D8" w:rsidDel="00141A09">
          <w:rPr>
            <w:rFonts w:ascii="Arial Narrow" w:hAnsi="Arial Narrow"/>
            <w:kern w:val="0"/>
            <w:sz w:val="22"/>
            <w:szCs w:val="22"/>
            <w:lang w:eastAsia="pl-PL"/>
          </w:rPr>
          <w:delText xml:space="preserve">Oświadczam, że spełniam warunki udziału w postępowaniu określone przez zamawiającego </w:delText>
        </w:r>
        <w:r w:rsidRPr="00BE75D8" w:rsidDel="00141A09">
          <w:rPr>
            <w:rFonts w:ascii="Arial Narrow" w:hAnsi="Arial Narrow"/>
            <w:kern w:val="0"/>
            <w:sz w:val="22"/>
            <w:szCs w:val="22"/>
            <w:lang w:eastAsia="pl-PL"/>
          </w:rPr>
          <w:br/>
        </w:r>
        <w:r w:rsidRPr="00DF1C4F" w:rsidDel="00141A09">
          <w:rPr>
            <w:rFonts w:ascii="Arial Narrow" w:hAnsi="Arial Narrow"/>
            <w:kern w:val="0"/>
            <w:sz w:val="22"/>
            <w:szCs w:val="22"/>
            <w:lang w:eastAsia="pl-PL"/>
          </w:rPr>
          <w:delText>w punkcie XV SWZ</w:delText>
        </w:r>
        <w:r w:rsidRPr="00BE75D8" w:rsidDel="00141A09">
          <w:rPr>
            <w:rFonts w:ascii="Arial Narrow" w:hAnsi="Arial Narrow"/>
            <w:color w:val="FF0000"/>
            <w:kern w:val="0"/>
            <w:sz w:val="22"/>
            <w:szCs w:val="22"/>
            <w:lang w:eastAsia="pl-PL"/>
          </w:rPr>
          <w:delText>.</w:delText>
        </w:r>
      </w:del>
    </w:p>
    <w:p w:rsidR="00CA0351" w:rsidRPr="00BE75D8" w:rsidDel="00141A09" w:rsidRDefault="00CA0351" w:rsidP="00210C0C">
      <w:pPr>
        <w:spacing w:after="120"/>
        <w:ind w:left="4254" w:firstLine="709"/>
        <w:rPr>
          <w:del w:id="754" w:author="Maciej Flejsierowicz" w:date="2023-10-05T12:50:00Z"/>
          <w:rFonts w:ascii="Arial Narrow" w:hAnsi="Arial Narrow"/>
          <w:kern w:val="0"/>
          <w:sz w:val="22"/>
          <w:szCs w:val="22"/>
          <w:lang w:eastAsia="pl-PL"/>
        </w:rPr>
      </w:pPr>
      <w:del w:id="755" w:author="Maciej Flejsierowicz" w:date="2023-10-05T12:50:00Z">
        <w:r w:rsidRPr="00BE75D8" w:rsidDel="00141A09">
          <w:rPr>
            <w:rFonts w:ascii="Arial Narrow" w:hAnsi="Arial Narrow"/>
            <w:kern w:val="0"/>
            <w:sz w:val="22"/>
            <w:szCs w:val="22"/>
            <w:lang w:eastAsia="pl-PL"/>
          </w:rPr>
          <w:delText>Miejscowość ……………, dnia …………… 202</w:delText>
        </w:r>
        <w:r w:rsidR="00DB1D5A" w:rsidDel="00141A09">
          <w:rPr>
            <w:rFonts w:ascii="Arial Narrow" w:hAnsi="Arial Narrow"/>
            <w:kern w:val="0"/>
            <w:sz w:val="22"/>
            <w:szCs w:val="22"/>
            <w:lang w:eastAsia="pl-PL"/>
          </w:rPr>
          <w:delText>3</w:delText>
        </w:r>
        <w:r w:rsidRPr="00BE75D8" w:rsidDel="00141A09">
          <w:rPr>
            <w:rFonts w:ascii="Arial Narrow" w:hAnsi="Arial Narrow"/>
            <w:kern w:val="0"/>
            <w:sz w:val="22"/>
            <w:szCs w:val="22"/>
            <w:lang w:eastAsia="pl-PL"/>
          </w:rPr>
          <w:delText xml:space="preserve"> r.</w:delText>
        </w:r>
      </w:del>
    </w:p>
    <w:p w:rsidR="00CA0351" w:rsidRPr="00BE75D8" w:rsidDel="00141A09" w:rsidRDefault="00CA0351" w:rsidP="00CA0351">
      <w:pPr>
        <w:spacing w:after="120"/>
        <w:ind w:left="4968" w:firstLine="704"/>
        <w:rPr>
          <w:del w:id="756" w:author="Maciej Flejsierowicz" w:date="2023-10-05T12:50:00Z"/>
          <w:rFonts w:ascii="Arial Narrow" w:hAnsi="Arial Narrow"/>
          <w:kern w:val="0"/>
          <w:sz w:val="22"/>
          <w:szCs w:val="22"/>
          <w:lang w:eastAsia="pl-PL"/>
        </w:rPr>
      </w:pPr>
      <w:del w:id="757" w:author="Maciej Flejsierowicz" w:date="2023-10-05T12:50:00Z">
        <w:r w:rsidRPr="00BE75D8" w:rsidDel="00141A09">
          <w:rPr>
            <w:rFonts w:ascii="Arial Narrow" w:hAnsi="Arial Narrow"/>
            <w:kern w:val="0"/>
            <w:sz w:val="22"/>
            <w:szCs w:val="22"/>
            <w:lang w:eastAsia="pl-PL"/>
          </w:rPr>
          <w:delText>…………………………………………</w:delText>
        </w:r>
      </w:del>
    </w:p>
    <w:p w:rsidR="00CA0351" w:rsidDel="00141A09" w:rsidRDefault="00CA0351" w:rsidP="00CA0351">
      <w:pPr>
        <w:spacing w:after="120"/>
        <w:ind w:left="6738" w:firstLine="352"/>
        <w:rPr>
          <w:del w:id="758" w:author="Maciej Flejsierowicz" w:date="2023-10-05T12:50:00Z"/>
          <w:rFonts w:ascii="Arial Narrow" w:hAnsi="Arial Narrow"/>
          <w:kern w:val="0"/>
          <w:sz w:val="22"/>
          <w:szCs w:val="22"/>
          <w:lang w:eastAsia="pl-PL"/>
        </w:rPr>
      </w:pPr>
      <w:del w:id="759" w:author="Maciej Flejsierowicz" w:date="2023-10-05T12:50:00Z">
        <w:r w:rsidRPr="00BE75D8" w:rsidDel="00141A09">
          <w:rPr>
            <w:rFonts w:ascii="Arial Narrow" w:hAnsi="Arial Narrow"/>
            <w:kern w:val="0"/>
            <w:sz w:val="22"/>
            <w:szCs w:val="22"/>
            <w:lang w:eastAsia="pl-PL"/>
          </w:rPr>
          <w:delText>(podpis)</w:delText>
        </w:r>
      </w:del>
    </w:p>
    <w:p w:rsidR="00DB1D5A" w:rsidRPr="00047909" w:rsidDel="00141A09" w:rsidRDefault="00DB1D5A" w:rsidP="00DB1D5A">
      <w:pPr>
        <w:shd w:val="clear" w:color="auto" w:fill="FFFFFF"/>
        <w:spacing w:before="0"/>
        <w:ind w:left="0" w:firstLine="0"/>
        <w:jc w:val="center"/>
        <w:rPr>
          <w:del w:id="760" w:author="Maciej Flejsierowicz" w:date="2023-10-05T12:50:00Z"/>
          <w:rFonts w:ascii="Arial Narrow" w:hAnsi="Arial Narrow" w:cs="Arial"/>
          <w:b/>
          <w:kern w:val="0"/>
          <w:sz w:val="22"/>
          <w:szCs w:val="22"/>
          <w:u w:val="single"/>
          <w:lang w:eastAsia="pl-PL"/>
        </w:rPr>
      </w:pPr>
      <w:del w:id="761" w:author="Maciej Flejsierowicz" w:date="2023-10-05T12:50:00Z">
        <w:r w:rsidRPr="00047909" w:rsidDel="00141A09">
          <w:rPr>
            <w:rFonts w:ascii="Arial Narrow" w:hAnsi="Arial Narrow" w:cs="Arial"/>
            <w:b/>
            <w:kern w:val="0"/>
            <w:sz w:val="22"/>
            <w:szCs w:val="22"/>
            <w:u w:val="single"/>
            <w:lang w:eastAsia="pl-PL"/>
          </w:rPr>
          <w:delText xml:space="preserve">INFORMACJA DOTYCZĄCA PODMIOTU, </w:delText>
        </w:r>
      </w:del>
    </w:p>
    <w:p w:rsidR="00DB1D5A" w:rsidRPr="00047909" w:rsidDel="00141A09" w:rsidRDefault="00DB1D5A" w:rsidP="00DB1D5A">
      <w:pPr>
        <w:shd w:val="clear" w:color="auto" w:fill="FFFFFF"/>
        <w:spacing w:before="0"/>
        <w:ind w:left="0" w:firstLine="0"/>
        <w:jc w:val="center"/>
        <w:rPr>
          <w:del w:id="762" w:author="Maciej Flejsierowicz" w:date="2023-10-05T12:50:00Z"/>
          <w:rFonts w:ascii="Arial Narrow" w:hAnsi="Arial Narrow" w:cs="Arial"/>
          <w:b/>
          <w:kern w:val="0"/>
          <w:sz w:val="22"/>
          <w:szCs w:val="22"/>
          <w:lang w:eastAsia="pl-PL"/>
        </w:rPr>
      </w:pPr>
      <w:del w:id="763" w:author="Maciej Flejsierowicz" w:date="2023-10-05T12:50:00Z">
        <w:r w:rsidRPr="00047909" w:rsidDel="00141A09">
          <w:rPr>
            <w:rFonts w:ascii="Arial Narrow" w:hAnsi="Arial Narrow" w:cs="Arial"/>
            <w:b/>
            <w:kern w:val="0"/>
            <w:sz w:val="22"/>
            <w:szCs w:val="22"/>
            <w:u w:val="single"/>
            <w:lang w:eastAsia="pl-PL"/>
          </w:rPr>
          <w:delText>NA KTÓREGO ZASOBY POWOŁUJE SIĘ WYKONAWCA</w:delText>
        </w:r>
        <w:r w:rsidRPr="00047909" w:rsidDel="00141A09">
          <w:rPr>
            <w:rFonts w:ascii="Arial Narrow" w:hAnsi="Arial Narrow" w:cs="Arial"/>
            <w:b/>
            <w:kern w:val="0"/>
            <w:sz w:val="22"/>
            <w:szCs w:val="22"/>
            <w:lang w:eastAsia="pl-PL"/>
          </w:rPr>
          <w:delText>:</w:delText>
        </w:r>
      </w:del>
    </w:p>
    <w:p w:rsidR="00DB1D5A" w:rsidRPr="00047909" w:rsidDel="00141A09" w:rsidRDefault="00DB1D5A" w:rsidP="00DB1D5A">
      <w:pPr>
        <w:autoSpaceDE w:val="0"/>
        <w:autoSpaceDN w:val="0"/>
        <w:adjustRightInd w:val="0"/>
        <w:spacing w:before="0"/>
        <w:ind w:left="0" w:firstLine="0"/>
        <w:jc w:val="left"/>
        <w:rPr>
          <w:del w:id="764" w:author="Maciej Flejsierowicz" w:date="2023-10-05T12:50:00Z"/>
          <w:rFonts w:ascii="Arial Narrow" w:hAnsi="Arial Narrow" w:cs="Arial"/>
          <w:kern w:val="0"/>
          <w:sz w:val="22"/>
          <w:szCs w:val="22"/>
          <w:lang w:eastAsia="pl-PL"/>
        </w:rPr>
      </w:pPr>
      <w:del w:id="765" w:author="Maciej Flejsierowicz" w:date="2023-10-05T12:50:00Z">
        <w:r w:rsidRPr="00047909" w:rsidDel="00141A09">
          <w:rPr>
            <w:rFonts w:ascii="Arial Narrow" w:hAnsi="Arial Narrow" w:cs="Arial"/>
            <w:kern w:val="0"/>
            <w:sz w:val="22"/>
            <w:szCs w:val="22"/>
            <w:lang w:eastAsia="pl-PL"/>
          </w:rPr>
          <w:delText>Oświadczam, że w celu wykazania spełniania warunków udziału w postępowaniu, określonych przez zamawiającego w Specyfikacji Warunków Zamówienia Dziale  13  ust. 13.1 i 13.2 polegam na zasobach następującego/ych podmiotu/ów: ……………………………………………………………………….……….……….……….……….……</w:delText>
        </w:r>
      </w:del>
    </w:p>
    <w:p w:rsidR="00DB1D5A" w:rsidRPr="00047909" w:rsidDel="00141A09" w:rsidRDefault="00DB1D5A" w:rsidP="00DB1D5A">
      <w:pPr>
        <w:autoSpaceDE w:val="0"/>
        <w:autoSpaceDN w:val="0"/>
        <w:adjustRightInd w:val="0"/>
        <w:spacing w:before="0"/>
        <w:ind w:left="0" w:firstLine="0"/>
        <w:rPr>
          <w:del w:id="766" w:author="Maciej Flejsierowicz" w:date="2023-10-05T12:50:00Z"/>
          <w:rFonts w:ascii="Arial Narrow" w:hAnsi="Arial Narrow" w:cs="Arial"/>
          <w:kern w:val="0"/>
          <w:sz w:val="22"/>
          <w:szCs w:val="22"/>
          <w:lang w:eastAsia="pl-PL"/>
        </w:rPr>
      </w:pPr>
      <w:del w:id="767" w:author="Maciej Flejsierowicz" w:date="2023-10-05T12:50:00Z">
        <w:r w:rsidRPr="00047909" w:rsidDel="00141A09">
          <w:rPr>
            <w:rFonts w:ascii="Arial Narrow" w:hAnsi="Arial Narrow" w:cs="Arial"/>
            <w:kern w:val="0"/>
            <w:sz w:val="22"/>
            <w:szCs w:val="22"/>
            <w:lang w:eastAsia="pl-PL"/>
          </w:rPr>
          <w:delText>..……………………………………………………………………………………………………………….…………………………………….., w następującym zakresie: ………………………………………….................</w:delText>
        </w:r>
      </w:del>
    </w:p>
    <w:p w:rsidR="00DB1D5A" w:rsidRPr="00047909" w:rsidDel="00141A09" w:rsidRDefault="00DB1D5A" w:rsidP="00DB1D5A">
      <w:pPr>
        <w:autoSpaceDE w:val="0"/>
        <w:autoSpaceDN w:val="0"/>
        <w:adjustRightInd w:val="0"/>
        <w:spacing w:before="0"/>
        <w:ind w:left="0" w:firstLine="0"/>
        <w:rPr>
          <w:del w:id="768" w:author="Maciej Flejsierowicz" w:date="2023-10-05T12:50:00Z"/>
          <w:rFonts w:ascii="Arial Narrow" w:hAnsi="Arial Narrow" w:cs="Arial"/>
          <w:i/>
          <w:iCs/>
          <w:kern w:val="0"/>
          <w:sz w:val="22"/>
          <w:szCs w:val="22"/>
          <w:lang w:eastAsia="pl-PL"/>
        </w:rPr>
      </w:pPr>
    </w:p>
    <w:p w:rsidR="00DB1D5A" w:rsidRPr="00047909" w:rsidDel="00141A09" w:rsidRDefault="00DB1D5A" w:rsidP="00DB1D5A">
      <w:pPr>
        <w:spacing w:before="0"/>
        <w:ind w:left="0" w:firstLine="0"/>
        <w:rPr>
          <w:del w:id="769" w:author="Maciej Flejsierowicz" w:date="2023-10-05T12:50:00Z"/>
          <w:rFonts w:ascii="Arial Narrow" w:hAnsi="Arial Narrow" w:cs="Arial"/>
          <w:kern w:val="0"/>
          <w:sz w:val="22"/>
          <w:szCs w:val="22"/>
          <w:lang w:eastAsia="pl-PL"/>
        </w:rPr>
      </w:pPr>
    </w:p>
    <w:p w:rsidR="00DB1D5A" w:rsidRPr="00047909" w:rsidDel="00141A09" w:rsidRDefault="00DB1D5A" w:rsidP="00DB1D5A">
      <w:pPr>
        <w:spacing w:before="0"/>
        <w:ind w:left="0" w:firstLine="0"/>
        <w:rPr>
          <w:del w:id="770" w:author="Maciej Flejsierowicz" w:date="2023-10-05T12:50:00Z"/>
          <w:rFonts w:ascii="Arial Narrow" w:hAnsi="Arial Narrow" w:cs="Arial"/>
          <w:kern w:val="0"/>
          <w:sz w:val="22"/>
          <w:szCs w:val="22"/>
          <w:lang w:eastAsia="pl-PL"/>
        </w:rPr>
      </w:pPr>
      <w:del w:id="771" w:author="Maciej Flejsierowicz" w:date="2023-10-05T12:50:00Z">
        <w:r w:rsidRPr="00047909" w:rsidDel="00141A09">
          <w:rPr>
            <w:rFonts w:ascii="Arial Narrow" w:hAnsi="Arial Narrow" w:cs="Arial"/>
            <w:kern w:val="0"/>
            <w:sz w:val="22"/>
            <w:szCs w:val="22"/>
            <w:lang w:eastAsia="pl-PL"/>
          </w:rPr>
          <w:delText xml:space="preserve">…………….……. </w:delText>
        </w:r>
        <w:r w:rsidRPr="00047909" w:rsidDel="00141A09">
          <w:rPr>
            <w:rFonts w:ascii="Arial Narrow" w:hAnsi="Arial Narrow" w:cs="Arial"/>
            <w:i/>
            <w:kern w:val="0"/>
            <w:sz w:val="22"/>
            <w:szCs w:val="22"/>
            <w:lang w:eastAsia="pl-PL"/>
          </w:rPr>
          <w:delText>(miejscowość),</w:delText>
        </w:r>
        <w:r w:rsidRPr="00047909" w:rsidDel="00141A09">
          <w:rPr>
            <w:rFonts w:ascii="Arial Narrow" w:hAnsi="Arial Narrow" w:cs="Arial"/>
            <w:kern w:val="0"/>
            <w:sz w:val="22"/>
            <w:szCs w:val="22"/>
            <w:lang w:eastAsia="pl-PL"/>
          </w:rPr>
          <w:delText xml:space="preserve">dnia ………….……. r. </w:delText>
        </w:r>
      </w:del>
    </w:p>
    <w:p w:rsidR="00DB1D5A" w:rsidRPr="00047909" w:rsidDel="00141A09" w:rsidRDefault="00DB1D5A" w:rsidP="00DB1D5A">
      <w:pPr>
        <w:spacing w:before="0"/>
        <w:ind w:left="0" w:firstLine="0"/>
        <w:rPr>
          <w:del w:id="772" w:author="Maciej Flejsierowicz" w:date="2023-10-05T12:50:00Z"/>
          <w:rFonts w:ascii="Arial Narrow" w:hAnsi="Arial Narrow" w:cs="Arial"/>
          <w:kern w:val="0"/>
          <w:sz w:val="22"/>
          <w:szCs w:val="22"/>
          <w:lang w:eastAsia="pl-PL"/>
        </w:rPr>
      </w:pPr>
      <w:del w:id="773" w:author="Maciej Flejsierowicz" w:date="2023-10-05T12:50:00Z">
        <w:r w:rsidRPr="00047909" w:rsidDel="00141A09">
          <w:rPr>
            <w:rFonts w:ascii="Arial Narrow" w:hAnsi="Arial Narrow" w:cs="Arial"/>
            <w:kern w:val="0"/>
            <w:sz w:val="22"/>
            <w:szCs w:val="22"/>
            <w:lang w:eastAsia="pl-PL"/>
          </w:rPr>
          <w:tab/>
        </w:r>
        <w:r w:rsidRPr="00047909" w:rsidDel="00141A09">
          <w:rPr>
            <w:rFonts w:ascii="Arial Narrow" w:hAnsi="Arial Narrow" w:cs="Arial"/>
            <w:kern w:val="0"/>
            <w:sz w:val="22"/>
            <w:szCs w:val="22"/>
            <w:lang w:eastAsia="pl-PL"/>
          </w:rPr>
          <w:tab/>
        </w:r>
        <w:r w:rsidRPr="00047909" w:rsidDel="00141A09">
          <w:rPr>
            <w:rFonts w:ascii="Arial Narrow" w:hAnsi="Arial Narrow" w:cs="Arial"/>
            <w:kern w:val="0"/>
            <w:sz w:val="22"/>
            <w:szCs w:val="22"/>
            <w:lang w:eastAsia="pl-PL"/>
          </w:rPr>
          <w:tab/>
        </w:r>
        <w:r w:rsidRPr="00047909" w:rsidDel="00141A09">
          <w:rPr>
            <w:rFonts w:ascii="Arial Narrow" w:hAnsi="Arial Narrow" w:cs="Arial"/>
            <w:kern w:val="0"/>
            <w:sz w:val="22"/>
            <w:szCs w:val="22"/>
            <w:lang w:eastAsia="pl-PL"/>
          </w:rPr>
          <w:tab/>
        </w:r>
        <w:r w:rsidRPr="00047909" w:rsidDel="00141A09">
          <w:rPr>
            <w:rFonts w:ascii="Arial Narrow" w:hAnsi="Arial Narrow" w:cs="Arial"/>
            <w:kern w:val="0"/>
            <w:sz w:val="22"/>
            <w:szCs w:val="22"/>
            <w:lang w:eastAsia="pl-PL"/>
          </w:rPr>
          <w:tab/>
        </w:r>
        <w:r w:rsidRPr="00047909" w:rsidDel="00141A09">
          <w:rPr>
            <w:rFonts w:ascii="Arial Narrow" w:hAnsi="Arial Narrow" w:cs="Arial"/>
            <w:kern w:val="0"/>
            <w:sz w:val="22"/>
            <w:szCs w:val="22"/>
            <w:lang w:eastAsia="pl-PL"/>
          </w:rPr>
          <w:tab/>
        </w:r>
        <w:r w:rsidRPr="00047909" w:rsidDel="00141A09">
          <w:rPr>
            <w:rFonts w:ascii="Arial Narrow" w:hAnsi="Arial Narrow" w:cs="Arial"/>
            <w:kern w:val="0"/>
            <w:sz w:val="22"/>
            <w:szCs w:val="22"/>
            <w:lang w:eastAsia="pl-PL"/>
          </w:rPr>
          <w:tab/>
          <w:delText>…………………………………………</w:delText>
        </w:r>
      </w:del>
    </w:p>
    <w:p w:rsidR="00DB1D5A" w:rsidRPr="00047909" w:rsidDel="00141A09" w:rsidRDefault="00DB1D5A" w:rsidP="00DB1D5A">
      <w:pPr>
        <w:spacing w:before="0"/>
        <w:ind w:left="5664" w:firstLine="708"/>
        <w:rPr>
          <w:del w:id="774" w:author="Maciej Flejsierowicz" w:date="2023-10-05T12:50:00Z"/>
          <w:rFonts w:ascii="Arial Narrow" w:hAnsi="Arial Narrow" w:cs="Arial"/>
          <w:i/>
          <w:kern w:val="0"/>
          <w:sz w:val="22"/>
          <w:szCs w:val="22"/>
          <w:lang w:eastAsia="pl-PL"/>
        </w:rPr>
      </w:pPr>
      <w:del w:id="775" w:author="Maciej Flejsierowicz" w:date="2023-10-05T12:50:00Z">
        <w:r w:rsidRPr="00047909" w:rsidDel="00141A09">
          <w:rPr>
            <w:rFonts w:ascii="Arial Narrow" w:hAnsi="Arial Narrow" w:cs="Arial"/>
            <w:i/>
            <w:kern w:val="0"/>
            <w:sz w:val="22"/>
            <w:szCs w:val="22"/>
            <w:lang w:eastAsia="pl-PL"/>
          </w:rPr>
          <w:delText>(podpis)</w:delText>
        </w:r>
      </w:del>
    </w:p>
    <w:p w:rsidR="00DB1D5A" w:rsidRPr="00047909" w:rsidDel="00141A09" w:rsidRDefault="00DB1D5A" w:rsidP="00DB1D5A">
      <w:pPr>
        <w:spacing w:before="0"/>
        <w:ind w:left="0" w:firstLine="0"/>
        <w:rPr>
          <w:del w:id="776" w:author="Maciej Flejsierowicz" w:date="2023-10-05T12:50:00Z"/>
          <w:rFonts w:ascii="Arial Narrow" w:hAnsi="Arial Narrow" w:cs="Arial"/>
          <w:i/>
          <w:kern w:val="0"/>
          <w:sz w:val="22"/>
          <w:szCs w:val="22"/>
          <w:lang w:eastAsia="pl-PL"/>
        </w:rPr>
      </w:pPr>
      <w:del w:id="777" w:author="Maciej Flejsierowicz" w:date="2023-10-05T12:50:00Z">
        <w:r w:rsidRPr="00047909" w:rsidDel="00141A09">
          <w:rPr>
            <w:rFonts w:ascii="Arial Narrow" w:hAnsi="Arial Narrow" w:cs="Arial"/>
            <w:i/>
            <w:kern w:val="0"/>
            <w:sz w:val="22"/>
            <w:szCs w:val="22"/>
            <w:lang w:eastAsia="pl-PL"/>
          </w:rPr>
          <w:delText>* wypełnić jeżeli dotyczy</w:delText>
        </w:r>
      </w:del>
    </w:p>
    <w:p w:rsidR="00DB1D5A" w:rsidRPr="00047909" w:rsidDel="00141A09" w:rsidRDefault="00DB1D5A" w:rsidP="00DB1D5A">
      <w:pPr>
        <w:spacing w:before="0"/>
        <w:ind w:left="0" w:firstLine="0"/>
        <w:rPr>
          <w:del w:id="778" w:author="Maciej Flejsierowicz" w:date="2023-10-05T12:50:00Z"/>
          <w:rFonts w:ascii="Arial Narrow" w:hAnsi="Arial Narrow" w:cs="Arial"/>
          <w:i/>
          <w:kern w:val="0"/>
          <w:sz w:val="22"/>
          <w:szCs w:val="22"/>
          <w:lang w:eastAsia="pl-PL"/>
        </w:rPr>
      </w:pPr>
    </w:p>
    <w:p w:rsidR="00DB1D5A" w:rsidRPr="00047909" w:rsidDel="00141A09" w:rsidRDefault="00DB1D5A" w:rsidP="00DB1D5A">
      <w:pPr>
        <w:shd w:val="clear" w:color="auto" w:fill="FFFFFF"/>
        <w:spacing w:before="0"/>
        <w:ind w:left="0" w:firstLine="0"/>
        <w:jc w:val="left"/>
        <w:rPr>
          <w:del w:id="779" w:author="Maciej Flejsierowicz" w:date="2023-10-05T12:50:00Z"/>
          <w:rFonts w:ascii="Arial Narrow" w:hAnsi="Arial Narrow" w:cs="Arial"/>
          <w:b/>
          <w:kern w:val="0"/>
          <w:sz w:val="22"/>
          <w:szCs w:val="22"/>
          <w:u w:val="single"/>
          <w:lang w:eastAsia="pl-PL"/>
        </w:rPr>
      </w:pPr>
      <w:del w:id="780" w:author="Maciej Flejsierowicz" w:date="2023-10-05T12:50:00Z">
        <w:r w:rsidRPr="00047909" w:rsidDel="00141A09">
          <w:rPr>
            <w:rFonts w:ascii="Arial Narrow" w:hAnsi="Arial Narrow" w:cs="Arial"/>
            <w:b/>
            <w:kern w:val="0"/>
            <w:sz w:val="22"/>
            <w:szCs w:val="22"/>
            <w:u w:val="single"/>
            <w:lang w:eastAsia="pl-PL"/>
          </w:rPr>
          <w:delText>OŚWIADCZENIE DOTYCZĄCE PODANYCH INFORMACJI:</w:delText>
        </w:r>
      </w:del>
    </w:p>
    <w:p w:rsidR="00DB1D5A" w:rsidRPr="00047909" w:rsidDel="00141A09" w:rsidRDefault="00DB1D5A" w:rsidP="00DB1D5A">
      <w:pPr>
        <w:shd w:val="clear" w:color="auto" w:fill="FFFFFF"/>
        <w:spacing w:before="0"/>
        <w:ind w:left="0" w:firstLine="0"/>
        <w:jc w:val="left"/>
        <w:rPr>
          <w:del w:id="781" w:author="Maciej Flejsierowicz" w:date="2023-10-05T12:50:00Z"/>
          <w:rFonts w:ascii="Arial Narrow" w:hAnsi="Arial Narrow" w:cs="Arial"/>
          <w:b/>
          <w:kern w:val="0"/>
          <w:sz w:val="22"/>
          <w:szCs w:val="22"/>
          <w:u w:val="single"/>
          <w:lang w:eastAsia="pl-PL"/>
        </w:rPr>
      </w:pPr>
    </w:p>
    <w:p w:rsidR="00DB1D5A" w:rsidRPr="00047909" w:rsidDel="00141A09" w:rsidRDefault="00DB1D5A" w:rsidP="00DB1D5A">
      <w:pPr>
        <w:spacing w:before="0"/>
        <w:ind w:left="0" w:firstLine="0"/>
        <w:rPr>
          <w:del w:id="782" w:author="Maciej Flejsierowicz" w:date="2023-10-05T12:50:00Z"/>
          <w:rFonts w:ascii="Arial Narrow" w:hAnsi="Arial Narrow" w:cs="Arial"/>
          <w:kern w:val="0"/>
          <w:sz w:val="22"/>
          <w:szCs w:val="22"/>
          <w:lang w:eastAsia="pl-PL"/>
        </w:rPr>
      </w:pPr>
      <w:del w:id="783" w:author="Maciej Flejsierowicz" w:date="2023-10-05T12:50:00Z">
        <w:r w:rsidRPr="00047909" w:rsidDel="00141A09">
          <w:rPr>
            <w:rFonts w:ascii="Arial Narrow" w:hAnsi="Arial Narrow" w:cs="Arial"/>
            <w:kern w:val="0"/>
            <w:sz w:val="22"/>
            <w:szCs w:val="22"/>
            <w:lang w:eastAsia="pl-PL"/>
          </w:rPr>
          <w:delText>Oświadczam, że wszystkie informacje podane w powyższych oświadczeniach są aktualne i zgodne z prawdą oraz zostały przedstawione z pełną świadomością konsekwencji wprowadzenia Zamawiającego w błąd przy przedstawianiu informacji.</w:delText>
        </w:r>
      </w:del>
    </w:p>
    <w:p w:rsidR="00DB1D5A" w:rsidRPr="00047909" w:rsidDel="00141A09" w:rsidRDefault="00DB1D5A" w:rsidP="00DB1D5A">
      <w:pPr>
        <w:spacing w:before="0"/>
        <w:ind w:left="0" w:firstLine="0"/>
        <w:rPr>
          <w:del w:id="784" w:author="Maciej Flejsierowicz" w:date="2023-10-05T12:50:00Z"/>
          <w:rFonts w:ascii="Arial Narrow" w:eastAsia="Calibri" w:hAnsi="Arial Narrow" w:cs="Arial"/>
          <w:kern w:val="0"/>
          <w:sz w:val="22"/>
          <w:szCs w:val="22"/>
          <w:lang w:eastAsia="en-US"/>
        </w:rPr>
      </w:pPr>
    </w:p>
    <w:p w:rsidR="00DB1D5A" w:rsidRPr="00047909" w:rsidDel="00141A09" w:rsidRDefault="00DB1D5A" w:rsidP="00DB1D5A">
      <w:pPr>
        <w:spacing w:before="0"/>
        <w:ind w:left="0" w:firstLine="0"/>
        <w:rPr>
          <w:del w:id="785" w:author="Maciej Flejsierowicz" w:date="2023-10-05T12:50:00Z"/>
          <w:rFonts w:ascii="Arial Narrow" w:eastAsia="Calibri" w:hAnsi="Arial Narrow" w:cs="Arial"/>
          <w:kern w:val="0"/>
          <w:sz w:val="22"/>
          <w:szCs w:val="22"/>
          <w:lang w:eastAsia="en-US"/>
        </w:rPr>
      </w:pPr>
    </w:p>
    <w:p w:rsidR="00DB1D5A" w:rsidRPr="00047909" w:rsidDel="00141A09" w:rsidRDefault="00DB1D5A" w:rsidP="00DB1D5A">
      <w:pPr>
        <w:spacing w:before="0"/>
        <w:ind w:left="0" w:firstLine="0"/>
        <w:rPr>
          <w:del w:id="786" w:author="Maciej Flejsierowicz" w:date="2023-10-05T12:50:00Z"/>
          <w:rFonts w:ascii="Arial Narrow" w:eastAsia="Calibri" w:hAnsi="Arial Narrow" w:cs="Arial"/>
          <w:kern w:val="0"/>
          <w:sz w:val="20"/>
          <w:szCs w:val="20"/>
          <w:lang w:eastAsia="en-US"/>
        </w:rPr>
      </w:pPr>
    </w:p>
    <w:p w:rsidR="00DB1D5A" w:rsidRPr="00047909" w:rsidDel="00141A09" w:rsidRDefault="00DB1D5A" w:rsidP="00DB1D5A">
      <w:pPr>
        <w:spacing w:before="0"/>
        <w:ind w:left="0" w:firstLine="0"/>
        <w:rPr>
          <w:del w:id="787" w:author="Maciej Flejsierowicz" w:date="2023-10-05T12:50:00Z"/>
          <w:rFonts w:ascii="Arial Narrow" w:eastAsia="Calibri" w:hAnsi="Arial Narrow" w:cs="Arial"/>
          <w:kern w:val="0"/>
          <w:sz w:val="20"/>
          <w:szCs w:val="20"/>
          <w:lang w:eastAsia="en-US"/>
        </w:rPr>
      </w:pPr>
      <w:del w:id="788" w:author="Maciej Flejsierowicz" w:date="2023-10-05T12:50:00Z">
        <w:r w:rsidRPr="00047909" w:rsidDel="00141A09">
          <w:rPr>
            <w:rFonts w:ascii="Arial Narrow" w:eastAsia="Calibri" w:hAnsi="Arial Narrow" w:cs="Arial"/>
            <w:kern w:val="0"/>
            <w:sz w:val="20"/>
            <w:szCs w:val="20"/>
            <w:lang w:eastAsia="en-US"/>
          </w:rPr>
          <w:delText xml:space="preserve">…………….……. </w:delText>
        </w:r>
        <w:r w:rsidRPr="00047909" w:rsidDel="00141A09">
          <w:rPr>
            <w:rFonts w:ascii="Arial Narrow" w:eastAsia="Calibri" w:hAnsi="Arial Narrow" w:cs="Arial"/>
            <w:i/>
            <w:kern w:val="0"/>
            <w:sz w:val="16"/>
            <w:szCs w:val="16"/>
            <w:lang w:eastAsia="en-US"/>
          </w:rPr>
          <w:delText>(miejscowość),</w:delText>
        </w:r>
        <w:r w:rsidRPr="00047909" w:rsidDel="00141A09">
          <w:rPr>
            <w:rFonts w:ascii="Arial Narrow" w:eastAsia="Calibri" w:hAnsi="Arial Narrow" w:cs="Arial"/>
            <w:i/>
            <w:kern w:val="0"/>
            <w:sz w:val="20"/>
            <w:szCs w:val="20"/>
            <w:lang w:eastAsia="en-US"/>
          </w:rPr>
          <w:delText xml:space="preserve"> </w:delText>
        </w:r>
        <w:r w:rsidRPr="00047909" w:rsidDel="00141A09">
          <w:rPr>
            <w:rFonts w:ascii="Arial Narrow" w:eastAsia="Calibri" w:hAnsi="Arial Narrow" w:cs="Arial"/>
            <w:kern w:val="0"/>
            <w:sz w:val="21"/>
            <w:szCs w:val="21"/>
            <w:lang w:eastAsia="en-US"/>
          </w:rPr>
          <w:delText>dnia …………………. r.</w:delText>
        </w:r>
        <w:r w:rsidRPr="00047909" w:rsidDel="00141A09">
          <w:rPr>
            <w:rFonts w:ascii="Arial Narrow" w:eastAsia="Calibri" w:hAnsi="Arial Narrow" w:cs="Arial"/>
            <w:kern w:val="0"/>
            <w:sz w:val="20"/>
            <w:szCs w:val="20"/>
            <w:lang w:eastAsia="en-US"/>
          </w:rPr>
          <w:delText xml:space="preserve"> </w:delText>
        </w:r>
      </w:del>
    </w:p>
    <w:p w:rsidR="00DB1D5A" w:rsidRPr="00047909" w:rsidDel="00141A09" w:rsidRDefault="00DB1D5A" w:rsidP="00DB1D5A">
      <w:pPr>
        <w:spacing w:before="0"/>
        <w:ind w:left="0" w:firstLine="0"/>
        <w:rPr>
          <w:del w:id="789" w:author="Maciej Flejsierowicz" w:date="2023-10-05T12:50:00Z"/>
          <w:rFonts w:ascii="Arial Narrow" w:eastAsia="Calibri" w:hAnsi="Arial Narrow" w:cs="Arial"/>
          <w:kern w:val="0"/>
          <w:sz w:val="20"/>
          <w:szCs w:val="20"/>
          <w:lang w:eastAsia="en-US"/>
        </w:rPr>
      </w:pPr>
    </w:p>
    <w:p w:rsidR="00DB1D5A" w:rsidRPr="00047909" w:rsidDel="00141A09" w:rsidRDefault="00DB1D5A" w:rsidP="00DB1D5A">
      <w:pPr>
        <w:spacing w:before="0"/>
        <w:ind w:left="0" w:firstLine="0"/>
        <w:jc w:val="right"/>
        <w:rPr>
          <w:del w:id="790" w:author="Maciej Flejsierowicz" w:date="2023-10-05T12:50:00Z"/>
          <w:rFonts w:ascii="Arial Narrow" w:eastAsia="Calibri" w:hAnsi="Arial Narrow" w:cs="Arial"/>
          <w:kern w:val="0"/>
          <w:sz w:val="20"/>
          <w:szCs w:val="20"/>
          <w:lang w:eastAsia="en-US"/>
        </w:rPr>
      </w:pPr>
      <w:del w:id="791" w:author="Maciej Flejsierowicz" w:date="2023-10-05T12:50:00Z">
        <w:r w:rsidRPr="00047909" w:rsidDel="00141A09">
          <w:rPr>
            <w:rFonts w:ascii="Arial Narrow" w:eastAsia="Calibri" w:hAnsi="Arial Narrow" w:cs="Arial"/>
            <w:kern w:val="0"/>
            <w:sz w:val="20"/>
            <w:szCs w:val="20"/>
            <w:lang w:eastAsia="en-US"/>
          </w:rPr>
          <w:lastRenderedPageBreak/>
          <w:tab/>
        </w:r>
        <w:r w:rsidRPr="00047909" w:rsidDel="00141A09">
          <w:rPr>
            <w:rFonts w:ascii="Arial Narrow" w:eastAsia="Calibri" w:hAnsi="Arial Narrow" w:cs="Arial"/>
            <w:kern w:val="0"/>
            <w:sz w:val="20"/>
            <w:szCs w:val="20"/>
            <w:lang w:eastAsia="en-US"/>
          </w:rPr>
          <w:tab/>
        </w:r>
        <w:r w:rsidRPr="00047909" w:rsidDel="00141A09">
          <w:rPr>
            <w:rFonts w:ascii="Arial Narrow" w:eastAsia="Calibri" w:hAnsi="Arial Narrow" w:cs="Arial"/>
            <w:kern w:val="0"/>
            <w:sz w:val="20"/>
            <w:szCs w:val="20"/>
            <w:lang w:eastAsia="en-US"/>
          </w:rPr>
          <w:tab/>
        </w:r>
        <w:r w:rsidRPr="00047909" w:rsidDel="00141A09">
          <w:rPr>
            <w:rFonts w:ascii="Arial Narrow" w:eastAsia="Calibri" w:hAnsi="Arial Narrow" w:cs="Arial"/>
            <w:kern w:val="0"/>
            <w:sz w:val="20"/>
            <w:szCs w:val="20"/>
            <w:lang w:eastAsia="en-US"/>
          </w:rPr>
          <w:tab/>
        </w:r>
        <w:r w:rsidRPr="00047909" w:rsidDel="00141A09">
          <w:rPr>
            <w:rFonts w:ascii="Arial Narrow" w:eastAsia="Calibri" w:hAnsi="Arial Narrow" w:cs="Arial"/>
            <w:kern w:val="0"/>
            <w:sz w:val="20"/>
            <w:szCs w:val="20"/>
            <w:lang w:eastAsia="en-US"/>
          </w:rPr>
          <w:tab/>
        </w:r>
        <w:r w:rsidRPr="00047909" w:rsidDel="00141A09">
          <w:rPr>
            <w:rFonts w:ascii="Arial Narrow" w:eastAsia="Calibri" w:hAnsi="Arial Narrow" w:cs="Arial"/>
            <w:kern w:val="0"/>
            <w:sz w:val="20"/>
            <w:szCs w:val="20"/>
            <w:lang w:eastAsia="en-US"/>
          </w:rPr>
          <w:tab/>
        </w:r>
        <w:r w:rsidRPr="00047909" w:rsidDel="00141A09">
          <w:rPr>
            <w:rFonts w:ascii="Arial Narrow" w:eastAsia="Calibri" w:hAnsi="Arial Narrow" w:cs="Arial"/>
            <w:kern w:val="0"/>
            <w:sz w:val="20"/>
            <w:szCs w:val="20"/>
            <w:lang w:eastAsia="en-US"/>
          </w:rPr>
          <w:tab/>
          <w:delText>…………………………………………</w:delText>
        </w:r>
      </w:del>
    </w:p>
    <w:p w:rsidR="00DB1D5A" w:rsidRPr="00047909" w:rsidDel="00141A09" w:rsidRDefault="00DB1D5A" w:rsidP="00DB1D5A">
      <w:pPr>
        <w:spacing w:before="0"/>
        <w:ind w:left="5664" w:firstLine="708"/>
        <w:jc w:val="center"/>
        <w:rPr>
          <w:del w:id="792" w:author="Maciej Flejsierowicz" w:date="2023-10-05T12:50:00Z"/>
          <w:rFonts w:ascii="Arial Narrow" w:eastAsia="Calibri" w:hAnsi="Arial Narrow" w:cs="Arial"/>
          <w:i/>
          <w:kern w:val="0"/>
          <w:sz w:val="16"/>
          <w:szCs w:val="16"/>
          <w:lang w:eastAsia="en-US"/>
        </w:rPr>
      </w:pPr>
      <w:del w:id="793" w:author="Maciej Flejsierowicz" w:date="2023-10-05T12:50:00Z">
        <w:r w:rsidRPr="00047909" w:rsidDel="00141A09">
          <w:rPr>
            <w:rFonts w:ascii="Arial Narrow" w:eastAsia="Calibri" w:hAnsi="Arial Narrow" w:cs="Arial"/>
            <w:i/>
            <w:kern w:val="0"/>
            <w:sz w:val="16"/>
            <w:szCs w:val="16"/>
            <w:lang w:eastAsia="en-US"/>
          </w:rPr>
          <w:delText>(podpis)</w:delText>
        </w:r>
      </w:del>
    </w:p>
    <w:p w:rsidR="00DB1D5A" w:rsidRPr="00BE75D8" w:rsidRDefault="00DB1D5A" w:rsidP="00DB1D5A">
      <w:pPr>
        <w:spacing w:after="120"/>
        <w:ind w:left="0" w:firstLine="352"/>
        <w:rPr>
          <w:rFonts w:ascii="Arial Narrow" w:hAnsi="Arial Narrow"/>
          <w:kern w:val="0"/>
          <w:sz w:val="22"/>
          <w:szCs w:val="22"/>
          <w:lang w:eastAsia="pl-PL"/>
        </w:rPr>
      </w:pPr>
    </w:p>
    <w:p w:rsidR="00141A09" w:rsidRDefault="00141A09" w:rsidP="007F7612">
      <w:pPr>
        <w:spacing w:after="120"/>
        <w:jc w:val="right"/>
        <w:rPr>
          <w:ins w:id="794" w:author="Maciej Flejsierowicz" w:date="2023-10-05T12:50:00Z"/>
          <w:rFonts w:ascii="Arial Narrow" w:hAnsi="Arial Narrow"/>
          <w:b/>
          <w:kern w:val="0"/>
          <w:sz w:val="22"/>
          <w:szCs w:val="22"/>
          <w:lang w:eastAsia="pl-PL"/>
        </w:rPr>
      </w:pPr>
    </w:p>
    <w:p w:rsidR="00141A09" w:rsidRDefault="00141A09" w:rsidP="007F7612">
      <w:pPr>
        <w:spacing w:after="120"/>
        <w:jc w:val="right"/>
        <w:rPr>
          <w:ins w:id="795" w:author="Maciej Flejsierowicz" w:date="2023-10-05T12:50:00Z"/>
          <w:rFonts w:ascii="Arial Narrow" w:hAnsi="Arial Narrow"/>
          <w:b/>
          <w:kern w:val="0"/>
          <w:sz w:val="22"/>
          <w:szCs w:val="22"/>
          <w:lang w:eastAsia="pl-PL"/>
        </w:rPr>
      </w:pPr>
    </w:p>
    <w:p w:rsidR="00141A09" w:rsidRDefault="00141A09" w:rsidP="007F7612">
      <w:pPr>
        <w:spacing w:after="120"/>
        <w:jc w:val="right"/>
        <w:rPr>
          <w:ins w:id="796" w:author="Maciej Flejsierowicz" w:date="2023-10-05T12:50:00Z"/>
          <w:rFonts w:ascii="Arial Narrow" w:hAnsi="Arial Narrow"/>
          <w:b/>
          <w:kern w:val="0"/>
          <w:sz w:val="22"/>
          <w:szCs w:val="22"/>
          <w:lang w:eastAsia="pl-PL"/>
        </w:rPr>
      </w:pPr>
    </w:p>
    <w:p w:rsidR="00363644" w:rsidDel="00F370BD" w:rsidRDefault="00363644" w:rsidP="007F7612">
      <w:pPr>
        <w:spacing w:after="120"/>
        <w:jc w:val="right"/>
        <w:rPr>
          <w:del w:id="797" w:author="Maciej Flejsierowicz" w:date="2023-10-05T13:02:00Z"/>
          <w:rFonts w:ascii="Arial Narrow" w:hAnsi="Arial Narrow"/>
          <w:b/>
          <w:kern w:val="0"/>
          <w:sz w:val="22"/>
          <w:szCs w:val="22"/>
          <w:lang w:eastAsia="pl-PL"/>
        </w:rPr>
      </w:pPr>
      <w:del w:id="798" w:author="Maciej Flejsierowicz" w:date="2023-10-05T13:02:00Z">
        <w:r w:rsidRPr="00CD738B" w:rsidDel="00F370BD">
          <w:rPr>
            <w:rFonts w:ascii="Arial Narrow" w:hAnsi="Arial Narrow"/>
            <w:b/>
            <w:kern w:val="0"/>
            <w:sz w:val="22"/>
            <w:szCs w:val="22"/>
            <w:lang w:eastAsia="pl-PL"/>
          </w:rPr>
          <w:delText xml:space="preserve">Załącznik nr </w:delText>
        </w:r>
        <w:r w:rsidDel="00F370BD">
          <w:rPr>
            <w:rFonts w:ascii="Arial Narrow" w:hAnsi="Arial Narrow"/>
            <w:b/>
            <w:kern w:val="0"/>
            <w:sz w:val="22"/>
            <w:szCs w:val="22"/>
            <w:lang w:eastAsia="pl-PL"/>
          </w:rPr>
          <w:delText>5</w:delText>
        </w:r>
        <w:r w:rsidRPr="00CD738B" w:rsidDel="00F370BD">
          <w:rPr>
            <w:rFonts w:ascii="Arial Narrow" w:hAnsi="Arial Narrow"/>
            <w:b/>
            <w:kern w:val="0"/>
            <w:sz w:val="22"/>
            <w:szCs w:val="22"/>
            <w:lang w:eastAsia="pl-PL"/>
          </w:rPr>
          <w:delText xml:space="preserve"> do SWZ</w:delText>
        </w:r>
      </w:del>
    </w:p>
    <w:p w:rsidR="00363644" w:rsidDel="00F370BD" w:rsidRDefault="00363644" w:rsidP="00363644">
      <w:pPr>
        <w:spacing w:after="120"/>
        <w:jc w:val="center"/>
        <w:rPr>
          <w:del w:id="799" w:author="Maciej Flejsierowicz" w:date="2023-10-05T13:02:00Z"/>
          <w:rFonts w:ascii="Arial Narrow" w:hAnsi="Arial Narrow"/>
          <w:b/>
          <w:kern w:val="0"/>
          <w:sz w:val="22"/>
          <w:szCs w:val="22"/>
          <w:lang w:eastAsia="pl-PL"/>
        </w:rPr>
      </w:pPr>
      <w:del w:id="800" w:author="Maciej Flejsierowicz" w:date="2023-10-05T13:02:00Z">
        <w:r w:rsidDel="00F370BD">
          <w:rPr>
            <w:rFonts w:ascii="Arial Narrow" w:hAnsi="Arial Narrow"/>
            <w:b/>
            <w:kern w:val="0"/>
            <w:sz w:val="22"/>
            <w:szCs w:val="22"/>
            <w:lang w:eastAsia="pl-PL"/>
          </w:rPr>
          <w:delText>Szczegółowy opis przedmiotu zamówienia</w:delText>
        </w:r>
      </w:del>
    </w:p>
    <w:p w:rsidR="00363644" w:rsidRPr="003659EC" w:rsidDel="00F370BD" w:rsidRDefault="00363644" w:rsidP="00363644">
      <w:pPr>
        <w:ind w:firstLine="708"/>
        <w:rPr>
          <w:del w:id="801" w:author="Maciej Flejsierowicz" w:date="2023-10-05T13:02:00Z"/>
          <w:rFonts w:ascii="Arial Narrow" w:hAnsi="Arial Narrow"/>
          <w:b/>
          <w:sz w:val="22"/>
          <w:szCs w:val="22"/>
          <w:u w:val="single"/>
        </w:rPr>
      </w:pPr>
      <w:bookmarkStart w:id="802" w:name="_Hlk144819954"/>
      <w:del w:id="803" w:author="Maciej Flejsierowicz" w:date="2023-10-05T13:02:00Z">
        <w:r w:rsidRPr="003659EC" w:rsidDel="00F370BD">
          <w:rPr>
            <w:rFonts w:ascii="Arial Narrow" w:hAnsi="Arial Narrow"/>
            <w:b/>
            <w:sz w:val="22"/>
            <w:szCs w:val="22"/>
            <w:u w:val="single"/>
          </w:rPr>
          <w:delText>1) Zarządzalny przełącznik światłowodowy:</w:delText>
        </w:r>
      </w:del>
    </w:p>
    <w:p w:rsidR="00363644" w:rsidRPr="003659EC" w:rsidDel="00F370BD" w:rsidRDefault="00363644" w:rsidP="007C6CC7">
      <w:pPr>
        <w:pStyle w:val="Zwykytekst"/>
        <w:numPr>
          <w:ilvl w:val="0"/>
          <w:numId w:val="29"/>
        </w:numPr>
        <w:spacing w:before="0" w:line="240" w:lineRule="auto"/>
        <w:rPr>
          <w:del w:id="804" w:author="Maciej Flejsierowicz" w:date="2023-10-05T13:02:00Z"/>
          <w:rFonts w:ascii="Arial Narrow" w:hAnsi="Arial Narrow" w:cs="Arial"/>
          <w:sz w:val="22"/>
          <w:szCs w:val="22"/>
        </w:rPr>
      </w:pPr>
      <w:del w:id="805" w:author="Maciej Flejsierowicz" w:date="2023-10-05T13:02:00Z">
        <w:r w:rsidRPr="003659EC" w:rsidDel="00F370BD">
          <w:rPr>
            <w:rFonts w:ascii="Arial Narrow" w:hAnsi="Arial Narrow" w:cs="Arial"/>
            <w:sz w:val="22"/>
            <w:szCs w:val="22"/>
          </w:rPr>
          <w:delText>Przełącznik musi być dedykowanym urządzeniem sieciowym o wysokości 1U przystosowanym do montowania w szafie rack.</w:delText>
        </w:r>
      </w:del>
    </w:p>
    <w:p w:rsidR="00363644" w:rsidRPr="003659EC" w:rsidDel="00F370BD" w:rsidRDefault="00363644" w:rsidP="007C6CC7">
      <w:pPr>
        <w:pStyle w:val="Zwykytekst"/>
        <w:numPr>
          <w:ilvl w:val="0"/>
          <w:numId w:val="29"/>
        </w:numPr>
        <w:spacing w:before="0" w:line="240" w:lineRule="auto"/>
        <w:rPr>
          <w:del w:id="806" w:author="Maciej Flejsierowicz" w:date="2023-10-05T13:02:00Z"/>
          <w:rFonts w:ascii="Arial Narrow" w:hAnsi="Arial Narrow" w:cs="Arial"/>
          <w:sz w:val="22"/>
          <w:szCs w:val="22"/>
        </w:rPr>
      </w:pPr>
      <w:del w:id="807" w:author="Maciej Flejsierowicz" w:date="2023-10-05T13:02:00Z">
        <w:r w:rsidRPr="003659EC" w:rsidDel="00F370BD">
          <w:rPr>
            <w:rFonts w:ascii="Arial Narrow" w:hAnsi="Arial Narrow" w:cs="Arial"/>
            <w:sz w:val="22"/>
            <w:szCs w:val="22"/>
          </w:rPr>
          <w:delText>Przełącznik musi posiadać 48 portów pozwalających na obsadzenie modułami optycznymi SFP+ 1/10Gbps min. 12 szt. i portami SFP 1Gbps min. 36 szt.</w:delText>
        </w:r>
      </w:del>
    </w:p>
    <w:p w:rsidR="00363644" w:rsidRPr="003659EC" w:rsidDel="00F370BD" w:rsidRDefault="00363644" w:rsidP="007C6CC7">
      <w:pPr>
        <w:pStyle w:val="Zwykytekst"/>
        <w:numPr>
          <w:ilvl w:val="0"/>
          <w:numId w:val="29"/>
        </w:numPr>
        <w:spacing w:before="0" w:line="240" w:lineRule="auto"/>
        <w:rPr>
          <w:del w:id="808" w:author="Maciej Flejsierowicz" w:date="2023-10-05T13:02:00Z"/>
          <w:rFonts w:ascii="Arial Narrow" w:hAnsi="Arial Narrow" w:cs="Arial"/>
          <w:sz w:val="22"/>
          <w:szCs w:val="22"/>
        </w:rPr>
      </w:pPr>
      <w:del w:id="809" w:author="Maciej Flejsierowicz" w:date="2023-10-05T13:02:00Z">
        <w:r w:rsidRPr="003659EC" w:rsidDel="00F370BD">
          <w:rPr>
            <w:rFonts w:ascii="Arial Narrow" w:hAnsi="Arial Narrow" w:cs="Arial"/>
            <w:sz w:val="22"/>
            <w:szCs w:val="22"/>
          </w:rPr>
          <w:delText xml:space="preserve">Przełącznik musi posiadać nie mniej niż 2 wbudowane porty uplink 100 Gigabit Ethernet </w:delText>
        </w:r>
      </w:del>
    </w:p>
    <w:p w:rsidR="00363644" w:rsidRPr="003659EC" w:rsidDel="00F370BD" w:rsidRDefault="00363644" w:rsidP="007C6CC7">
      <w:pPr>
        <w:pStyle w:val="Zwykytekst"/>
        <w:numPr>
          <w:ilvl w:val="0"/>
          <w:numId w:val="29"/>
        </w:numPr>
        <w:spacing w:before="0" w:line="240" w:lineRule="auto"/>
        <w:rPr>
          <w:del w:id="810" w:author="Maciej Flejsierowicz" w:date="2023-10-05T13:02:00Z"/>
          <w:rFonts w:ascii="Arial Narrow" w:hAnsi="Arial Narrow" w:cs="Arial"/>
          <w:sz w:val="22"/>
          <w:szCs w:val="22"/>
        </w:rPr>
      </w:pPr>
      <w:del w:id="811" w:author="Maciej Flejsierowicz" w:date="2023-10-05T13:02:00Z">
        <w:r w:rsidRPr="003659EC" w:rsidDel="00F370BD">
          <w:rPr>
            <w:rFonts w:ascii="Arial Narrow" w:hAnsi="Arial Narrow" w:cs="Arial"/>
            <w:sz w:val="22"/>
            <w:szCs w:val="22"/>
          </w:rPr>
          <w:delText>Musi istnieć możliwość wykorzystania interfejsu 100 GbE jako 4x10GbE lub 4x25GbE</w:delText>
        </w:r>
      </w:del>
    </w:p>
    <w:p w:rsidR="00363644" w:rsidRPr="003659EC" w:rsidDel="00F370BD" w:rsidRDefault="00363644" w:rsidP="007C6CC7">
      <w:pPr>
        <w:pStyle w:val="Zwykytekst"/>
        <w:numPr>
          <w:ilvl w:val="0"/>
          <w:numId w:val="29"/>
        </w:numPr>
        <w:spacing w:before="0" w:line="240" w:lineRule="auto"/>
        <w:rPr>
          <w:del w:id="812" w:author="Maciej Flejsierowicz" w:date="2023-10-05T13:02:00Z"/>
          <w:rFonts w:ascii="Arial Narrow" w:hAnsi="Arial Narrow" w:cs="Arial"/>
          <w:sz w:val="22"/>
          <w:szCs w:val="22"/>
        </w:rPr>
      </w:pPr>
      <w:del w:id="813" w:author="Maciej Flejsierowicz" w:date="2023-10-05T13:02:00Z">
        <w:r w:rsidRPr="003659EC" w:rsidDel="00F370BD">
          <w:rPr>
            <w:rFonts w:ascii="Arial Narrow" w:hAnsi="Arial Narrow" w:cs="Arial"/>
            <w:sz w:val="22"/>
            <w:szCs w:val="22"/>
          </w:rPr>
          <w:delText>Przełącznik musi umożliwiać ro</w:delText>
        </w:r>
        <w:r w:rsidDel="00F370BD">
          <w:rPr>
            <w:rFonts w:ascii="Arial Narrow" w:hAnsi="Arial Narrow" w:cs="Arial"/>
            <w:sz w:val="22"/>
            <w:szCs w:val="22"/>
          </w:rPr>
          <w:delText>zbudowę o nie mniej niż 4 porty</w:delText>
        </w:r>
        <w:r w:rsidRPr="003659EC" w:rsidDel="00F370BD">
          <w:rPr>
            <w:rFonts w:ascii="Arial Narrow" w:hAnsi="Arial Narrow" w:cs="Arial"/>
            <w:sz w:val="22"/>
            <w:szCs w:val="22"/>
          </w:rPr>
          <w:delText xml:space="preserve"> 10/25 Gigabit Ethernet SFP+.</w:delText>
        </w:r>
      </w:del>
    </w:p>
    <w:p w:rsidR="00363644" w:rsidRPr="003659EC" w:rsidDel="00F370BD" w:rsidRDefault="00363644" w:rsidP="007C6CC7">
      <w:pPr>
        <w:pStyle w:val="Zwykytekst"/>
        <w:numPr>
          <w:ilvl w:val="0"/>
          <w:numId w:val="29"/>
        </w:numPr>
        <w:spacing w:before="0" w:line="240" w:lineRule="auto"/>
        <w:rPr>
          <w:del w:id="814" w:author="Maciej Flejsierowicz" w:date="2023-10-05T13:02:00Z"/>
          <w:rFonts w:ascii="Arial Narrow" w:hAnsi="Arial Narrow" w:cs="Arial"/>
          <w:sz w:val="22"/>
          <w:szCs w:val="22"/>
        </w:rPr>
      </w:pPr>
      <w:del w:id="815" w:author="Maciej Flejsierowicz" w:date="2023-10-05T13:02:00Z">
        <w:r w:rsidRPr="003659EC" w:rsidDel="00F370BD">
          <w:rPr>
            <w:rFonts w:ascii="Arial Narrow" w:hAnsi="Arial Narrow" w:cs="Arial"/>
            <w:sz w:val="22"/>
            <w:szCs w:val="22"/>
          </w:rPr>
          <w:delText>Przełącznik musi wspiera metodę przełączania store-and-forward.</w:delText>
        </w:r>
      </w:del>
    </w:p>
    <w:p w:rsidR="00363644" w:rsidDel="00F370BD" w:rsidRDefault="00363644" w:rsidP="007C6CC7">
      <w:pPr>
        <w:pStyle w:val="Zwykytekst"/>
        <w:numPr>
          <w:ilvl w:val="0"/>
          <w:numId w:val="29"/>
        </w:numPr>
        <w:spacing w:before="0" w:line="240" w:lineRule="auto"/>
        <w:rPr>
          <w:ins w:id="816" w:author="Admin" w:date="2023-09-05T20:22:00Z"/>
          <w:del w:id="817" w:author="Maciej Flejsierowicz" w:date="2023-10-05T13:02:00Z"/>
          <w:rFonts w:ascii="Arial Narrow" w:hAnsi="Arial Narrow" w:cs="Arial"/>
          <w:sz w:val="22"/>
          <w:szCs w:val="22"/>
        </w:rPr>
      </w:pPr>
      <w:del w:id="818" w:author="Maciej Flejsierowicz" w:date="2023-10-05T13:02:00Z">
        <w:r w:rsidRPr="003659EC" w:rsidDel="00F370BD">
          <w:rPr>
            <w:rFonts w:ascii="Arial Narrow" w:hAnsi="Arial Narrow" w:cs="Arial"/>
            <w:sz w:val="22"/>
            <w:szCs w:val="22"/>
          </w:rPr>
          <w:delText xml:space="preserve">Przełącznik musi umożliwiać stworzenie stosu (w postaci pętli) liczącego nie mniej niż 10 urządzeń. Do łączenia w stos mogą zostać zastosowane wbudowane interfejsy </w:delText>
        </w:r>
      </w:del>
      <w:ins w:id="819" w:author="Admin" w:date="2023-09-05T20:23:00Z">
        <w:del w:id="820" w:author="Maciej Flejsierowicz" w:date="2023-10-05T13:02:00Z">
          <w:r w:rsidR="004C688C" w:rsidRPr="004C688C" w:rsidDel="00F370BD">
            <w:rPr>
              <w:rFonts w:ascii="Arial Narrow" w:hAnsi="Arial Narrow" w:cs="Arial"/>
              <w:sz w:val="22"/>
              <w:szCs w:val="22"/>
            </w:rPr>
            <w:delText>40/100 gigabit ethernet</w:delText>
          </w:r>
        </w:del>
      </w:ins>
      <w:del w:id="821" w:author="Maciej Flejsierowicz" w:date="2023-10-05T13:02:00Z">
        <w:r w:rsidRPr="003659EC" w:rsidDel="00F370BD">
          <w:rPr>
            <w:rFonts w:ascii="Arial Narrow" w:hAnsi="Arial Narrow" w:cs="Arial"/>
            <w:sz w:val="22"/>
            <w:szCs w:val="22"/>
          </w:rPr>
          <w:delText>100 Gigabit Ethernet. W ramach urządzeń</w:delText>
        </w:r>
        <w:r w:rsidDel="00F370BD">
          <w:rPr>
            <w:rFonts w:ascii="Arial Narrow" w:hAnsi="Arial Narrow" w:cs="Arial"/>
            <w:sz w:val="22"/>
            <w:szCs w:val="22"/>
          </w:rPr>
          <w:delText>,</w:delText>
        </w:r>
        <w:r w:rsidRPr="003659EC" w:rsidDel="00F370BD">
          <w:rPr>
            <w:rFonts w:ascii="Arial Narrow" w:hAnsi="Arial Narrow" w:cs="Arial"/>
            <w:sz w:val="22"/>
            <w:szCs w:val="22"/>
          </w:rPr>
          <w:delText xml:space="preserve"> z którymi może tworzyć stos musza być urządzenia wspierająca PoE oraz urządzenia wspierające prędkości portów 1 / 2,5/5/10Gbps</w:delText>
        </w:r>
      </w:del>
    </w:p>
    <w:p w:rsidR="004C688C" w:rsidRPr="004C688C" w:rsidDel="00F370BD" w:rsidRDefault="004C688C" w:rsidP="004C688C">
      <w:pPr>
        <w:pStyle w:val="Zwykytekst"/>
        <w:numPr>
          <w:ilvl w:val="0"/>
          <w:numId w:val="29"/>
        </w:numPr>
        <w:spacing w:before="0" w:line="240" w:lineRule="auto"/>
        <w:rPr>
          <w:del w:id="822" w:author="Maciej Flejsierowicz" w:date="2023-10-05T13:02:00Z"/>
          <w:rFonts w:ascii="Arial Narrow" w:hAnsi="Arial Narrow" w:cs="Arial"/>
          <w:sz w:val="22"/>
          <w:szCs w:val="22"/>
        </w:rPr>
      </w:pPr>
      <w:ins w:id="823" w:author="Admin" w:date="2023-09-05T20:22:00Z">
        <w:del w:id="824" w:author="Maciej Flejsierowicz" w:date="2023-10-05T13:02:00Z">
          <w:r w:rsidDel="00F370BD">
            <w:rPr>
              <w:rFonts w:ascii="Arial Narrow" w:hAnsi="Arial Narrow" w:cs="Arial"/>
              <w:sz w:val="22"/>
              <w:szCs w:val="22"/>
            </w:rPr>
            <w:delText>P</w:delText>
          </w:r>
          <w:r w:rsidRPr="004C688C" w:rsidDel="00F370BD">
            <w:rPr>
              <w:rFonts w:ascii="Arial Narrow" w:hAnsi="Arial Narrow" w:cs="Arial"/>
              <w:sz w:val="22"/>
              <w:szCs w:val="22"/>
            </w:rPr>
            <w:delText>rzełącznik musi być wyposażony w okablowanie oraz interfejsy odpowiedniego typu, umożliwiające zbudowanie stosu złożonego z przynajmniej dwóch urządzeń</w:delText>
          </w:r>
        </w:del>
      </w:ins>
    </w:p>
    <w:p w:rsidR="00363644" w:rsidRPr="003659EC" w:rsidDel="00F370BD" w:rsidRDefault="00363644" w:rsidP="007C6CC7">
      <w:pPr>
        <w:pStyle w:val="Zwykytekst"/>
        <w:numPr>
          <w:ilvl w:val="0"/>
          <w:numId w:val="29"/>
        </w:numPr>
        <w:spacing w:before="0" w:line="240" w:lineRule="auto"/>
        <w:rPr>
          <w:del w:id="825" w:author="Maciej Flejsierowicz" w:date="2023-10-05T13:02:00Z"/>
          <w:rFonts w:ascii="Arial Narrow" w:hAnsi="Arial Narrow" w:cs="Arial"/>
          <w:sz w:val="22"/>
          <w:szCs w:val="22"/>
        </w:rPr>
      </w:pPr>
      <w:del w:id="826" w:author="Maciej Flejsierowicz" w:date="2023-10-05T13:02:00Z">
        <w:r w:rsidRPr="003659EC" w:rsidDel="00F370BD">
          <w:rPr>
            <w:rFonts w:ascii="Arial Narrow" w:hAnsi="Arial Narrow" w:cs="Arial"/>
            <w:sz w:val="22"/>
            <w:szCs w:val="22"/>
          </w:rPr>
          <w:delText>Stos musi być odporny na awarie, tzn. przełącznik kontrolujący pracę stosu (master) musi być automatycznie zastąpiony przełącznikiem pełniącym rolę backup’u – wybór przełącznika backup nie może odbywać się w momencie awarii przełącznika master.</w:delText>
        </w:r>
      </w:del>
    </w:p>
    <w:p w:rsidR="00363644" w:rsidRPr="003659EC" w:rsidDel="00F370BD" w:rsidRDefault="00363644" w:rsidP="007C6CC7">
      <w:pPr>
        <w:pStyle w:val="Zwykytekst"/>
        <w:numPr>
          <w:ilvl w:val="0"/>
          <w:numId w:val="29"/>
        </w:numPr>
        <w:spacing w:before="0" w:line="240" w:lineRule="auto"/>
        <w:rPr>
          <w:del w:id="827" w:author="Maciej Flejsierowicz" w:date="2023-10-05T13:02:00Z"/>
          <w:rFonts w:ascii="Arial Narrow" w:hAnsi="Arial Narrow" w:cs="Arial"/>
          <w:sz w:val="22"/>
          <w:szCs w:val="22"/>
        </w:rPr>
      </w:pPr>
      <w:del w:id="828" w:author="Maciej Flejsierowicz" w:date="2023-10-05T13:02:00Z">
        <w:r w:rsidRPr="003659EC" w:rsidDel="00F370BD">
          <w:rPr>
            <w:rFonts w:ascii="Arial Narrow" w:hAnsi="Arial Narrow" w:cs="Arial"/>
            <w:sz w:val="22"/>
            <w:szCs w:val="22"/>
          </w:rPr>
          <w:delText xml:space="preserve">Przełącznik musi posiadać wymienny zasilacz AC. Przełącznik musi posiadać możliwość wyposażenia w wewnętrzny redundantny zasilacz. Urządzenie musi posiadać co najmniej 2 moduły wentylacji. Zarówno zasilacz, jak i moduł wentylacji muszą posiadać możliwość wymiany podczas pracy urządzenia (hot swap). </w:delText>
        </w:r>
      </w:del>
    </w:p>
    <w:p w:rsidR="00363644" w:rsidRPr="003659EC" w:rsidDel="00F370BD" w:rsidRDefault="00363644" w:rsidP="007C6CC7">
      <w:pPr>
        <w:pStyle w:val="Zwykytekst"/>
        <w:numPr>
          <w:ilvl w:val="0"/>
          <w:numId w:val="29"/>
        </w:numPr>
        <w:spacing w:before="0" w:line="240" w:lineRule="auto"/>
        <w:rPr>
          <w:del w:id="829" w:author="Maciej Flejsierowicz" w:date="2023-10-05T13:02:00Z"/>
          <w:rFonts w:ascii="Arial Narrow" w:hAnsi="Arial Narrow" w:cs="Arial"/>
          <w:sz w:val="22"/>
          <w:szCs w:val="22"/>
        </w:rPr>
      </w:pPr>
      <w:del w:id="830" w:author="Maciej Flejsierowicz" w:date="2023-10-05T13:02:00Z">
        <w:r w:rsidRPr="003659EC" w:rsidDel="00F370BD">
          <w:rPr>
            <w:rFonts w:ascii="Arial Narrow" w:hAnsi="Arial Narrow" w:cs="Arial"/>
            <w:sz w:val="22"/>
            <w:szCs w:val="22"/>
          </w:rPr>
          <w:delText>Przełącznik musi być wyposażony w port konsoli oraz dedykowany interfejs Ethernet do zarządzania OOB (out-of-band).</w:delText>
        </w:r>
      </w:del>
    </w:p>
    <w:p w:rsidR="00363644" w:rsidRPr="003659EC" w:rsidDel="00F370BD" w:rsidRDefault="00363644" w:rsidP="007C6CC7">
      <w:pPr>
        <w:pStyle w:val="Zwykytekst"/>
        <w:numPr>
          <w:ilvl w:val="0"/>
          <w:numId w:val="29"/>
        </w:numPr>
        <w:spacing w:before="0" w:line="240" w:lineRule="auto"/>
        <w:rPr>
          <w:del w:id="831" w:author="Maciej Flejsierowicz" w:date="2023-10-05T13:02:00Z"/>
          <w:rFonts w:ascii="Arial Narrow" w:hAnsi="Arial Narrow" w:cs="Arial"/>
          <w:sz w:val="22"/>
          <w:szCs w:val="22"/>
        </w:rPr>
      </w:pPr>
      <w:del w:id="832" w:author="Maciej Flejsierowicz" w:date="2023-10-05T13:02:00Z">
        <w:r w:rsidRPr="003659EC" w:rsidDel="00F370BD">
          <w:rPr>
            <w:rFonts w:ascii="Arial Narrow" w:hAnsi="Arial Narrow" w:cs="Arial"/>
            <w:sz w:val="22"/>
            <w:szCs w:val="22"/>
          </w:rPr>
          <w:delText>Przełącznik musi być wyposażony w nie mniej niż 20 GB storage oraz 4 GB pamięci DRAM</w:delText>
        </w:r>
      </w:del>
    </w:p>
    <w:p w:rsidR="00363644" w:rsidRPr="003659EC" w:rsidDel="00F370BD" w:rsidRDefault="00363644" w:rsidP="007C6CC7">
      <w:pPr>
        <w:pStyle w:val="Zwykytekst"/>
        <w:numPr>
          <w:ilvl w:val="0"/>
          <w:numId w:val="29"/>
        </w:numPr>
        <w:spacing w:before="0" w:line="240" w:lineRule="auto"/>
        <w:rPr>
          <w:del w:id="833" w:author="Maciej Flejsierowicz" w:date="2023-10-05T13:02:00Z"/>
          <w:rFonts w:ascii="Arial Narrow" w:hAnsi="Arial Narrow" w:cs="Arial"/>
          <w:sz w:val="22"/>
          <w:szCs w:val="22"/>
        </w:rPr>
      </w:pPr>
      <w:del w:id="834" w:author="Maciej Flejsierowicz" w:date="2023-10-05T13:02:00Z">
        <w:r w:rsidRPr="003659EC" w:rsidDel="00F370BD">
          <w:rPr>
            <w:rFonts w:ascii="Arial Narrow" w:hAnsi="Arial Narrow" w:cs="Arial"/>
            <w:sz w:val="22"/>
            <w:szCs w:val="22"/>
          </w:rPr>
          <w:delText>Zarządzanie urządzeniem musi odbywać się za pośrednictwem interfejsu linii komend (CLI), przez port konsoli, telnet, ssh.</w:delText>
        </w:r>
      </w:del>
    </w:p>
    <w:p w:rsidR="00363644" w:rsidRPr="003659EC" w:rsidDel="00F370BD" w:rsidRDefault="00363644" w:rsidP="007C6CC7">
      <w:pPr>
        <w:pStyle w:val="Zwykytekst"/>
        <w:numPr>
          <w:ilvl w:val="0"/>
          <w:numId w:val="29"/>
        </w:numPr>
        <w:spacing w:before="0" w:line="240" w:lineRule="auto"/>
        <w:rPr>
          <w:del w:id="835" w:author="Maciej Flejsierowicz" w:date="2023-10-05T13:02:00Z"/>
          <w:rFonts w:ascii="Arial Narrow" w:hAnsi="Arial Narrow" w:cs="Arial"/>
          <w:sz w:val="22"/>
          <w:szCs w:val="22"/>
        </w:rPr>
      </w:pPr>
      <w:del w:id="836" w:author="Maciej Flejsierowicz" w:date="2023-10-05T13:02:00Z">
        <w:r w:rsidRPr="003659EC" w:rsidDel="00F370BD">
          <w:rPr>
            <w:rFonts w:ascii="Arial Narrow" w:hAnsi="Arial Narrow" w:cs="Arial"/>
            <w:sz w:val="22"/>
            <w:szCs w:val="22"/>
          </w:rPr>
          <w:delText>Wydajność przełączania nie może być niższa niż 912 Gbps (bidirectional). Przełącznik posiadać możliwość obsługi co najmniej 112 000 adresów MAC.</w:delText>
        </w:r>
      </w:del>
    </w:p>
    <w:p w:rsidR="00363644" w:rsidRPr="003659EC" w:rsidDel="00F370BD" w:rsidRDefault="00363644" w:rsidP="007C6CC7">
      <w:pPr>
        <w:pStyle w:val="Zwykytekst"/>
        <w:numPr>
          <w:ilvl w:val="0"/>
          <w:numId w:val="29"/>
        </w:numPr>
        <w:spacing w:before="0" w:line="240" w:lineRule="auto"/>
        <w:rPr>
          <w:del w:id="837" w:author="Maciej Flejsierowicz" w:date="2023-10-05T13:02:00Z"/>
          <w:rFonts w:ascii="Arial Narrow" w:hAnsi="Arial Narrow" w:cs="Arial"/>
          <w:sz w:val="22"/>
          <w:szCs w:val="22"/>
        </w:rPr>
      </w:pPr>
      <w:del w:id="838" w:author="Maciej Flejsierowicz" w:date="2023-10-05T13:02:00Z">
        <w:r w:rsidRPr="003659EC" w:rsidDel="00F370BD">
          <w:rPr>
            <w:rFonts w:ascii="Arial Narrow" w:hAnsi="Arial Narrow" w:cs="Arial"/>
            <w:sz w:val="22"/>
            <w:szCs w:val="22"/>
          </w:rPr>
          <w:delText>Przełącznik musi obsługiwać ramki Jumbo (9216 bajtów).</w:delText>
        </w:r>
      </w:del>
    </w:p>
    <w:p w:rsidR="00363644" w:rsidRPr="003659EC" w:rsidDel="00F370BD" w:rsidRDefault="00363644" w:rsidP="007C6CC7">
      <w:pPr>
        <w:pStyle w:val="Zwykytekst"/>
        <w:numPr>
          <w:ilvl w:val="0"/>
          <w:numId w:val="29"/>
        </w:numPr>
        <w:spacing w:before="0" w:line="240" w:lineRule="auto"/>
        <w:rPr>
          <w:del w:id="839" w:author="Maciej Flejsierowicz" w:date="2023-10-05T13:02:00Z"/>
          <w:rFonts w:ascii="Arial Narrow" w:hAnsi="Arial Narrow" w:cs="Arial"/>
          <w:sz w:val="22"/>
          <w:szCs w:val="22"/>
        </w:rPr>
      </w:pPr>
      <w:del w:id="840" w:author="Maciej Flejsierowicz" w:date="2023-10-05T13:02:00Z">
        <w:r w:rsidRPr="003659EC" w:rsidDel="00F370BD">
          <w:rPr>
            <w:rFonts w:ascii="Arial Narrow" w:hAnsi="Arial Narrow" w:cs="Arial"/>
            <w:sz w:val="22"/>
            <w:szCs w:val="22"/>
          </w:rPr>
          <w:delText xml:space="preserve">Przełącznik musi obsługiwać sieci VLAN zgodne z IEEE 802.1q w ilości nie mniejszej niż 4093. </w:delText>
        </w:r>
      </w:del>
    </w:p>
    <w:p w:rsidR="00363644" w:rsidRPr="003659EC" w:rsidDel="00F370BD" w:rsidRDefault="00363644" w:rsidP="007C6CC7">
      <w:pPr>
        <w:pStyle w:val="Zwykytekst"/>
        <w:numPr>
          <w:ilvl w:val="0"/>
          <w:numId w:val="29"/>
        </w:numPr>
        <w:spacing w:before="0" w:line="240" w:lineRule="auto"/>
        <w:rPr>
          <w:del w:id="841" w:author="Maciej Flejsierowicz" w:date="2023-10-05T13:02:00Z"/>
          <w:rFonts w:ascii="Arial Narrow" w:hAnsi="Arial Narrow" w:cs="Arial"/>
          <w:sz w:val="22"/>
          <w:szCs w:val="22"/>
        </w:rPr>
      </w:pPr>
      <w:del w:id="842" w:author="Maciej Flejsierowicz" w:date="2023-10-05T13:02:00Z">
        <w:r w:rsidRPr="003659EC" w:rsidDel="00F370BD">
          <w:rPr>
            <w:rFonts w:ascii="Arial Narrow" w:hAnsi="Arial Narrow" w:cs="Arial"/>
            <w:sz w:val="22"/>
            <w:szCs w:val="22"/>
          </w:rPr>
          <w:delText>Urządzenie musi obsługiwać agregowanie połączeń zgodne z IEEE 802.3ad - nie mniej niż 128 grup LAG, nie mniej niż 16 port</w:delText>
        </w:r>
        <w:r w:rsidDel="00F370BD">
          <w:rPr>
            <w:rFonts w:ascii="Arial Narrow" w:hAnsi="Arial Narrow" w:cs="Arial"/>
            <w:sz w:val="22"/>
            <w:szCs w:val="22"/>
          </w:rPr>
          <w:delText>ów</w:delText>
        </w:r>
        <w:r w:rsidRPr="003659EC" w:rsidDel="00F370BD">
          <w:rPr>
            <w:rFonts w:ascii="Arial Narrow" w:hAnsi="Arial Narrow" w:cs="Arial"/>
            <w:sz w:val="22"/>
            <w:szCs w:val="22"/>
          </w:rPr>
          <w:delText xml:space="preserve"> w grupie. </w:delText>
        </w:r>
      </w:del>
    </w:p>
    <w:p w:rsidR="00363644" w:rsidRPr="003659EC" w:rsidDel="00F370BD" w:rsidRDefault="00363644" w:rsidP="007C6CC7">
      <w:pPr>
        <w:pStyle w:val="Zwykytekst"/>
        <w:numPr>
          <w:ilvl w:val="0"/>
          <w:numId w:val="29"/>
        </w:numPr>
        <w:spacing w:before="0" w:line="240" w:lineRule="auto"/>
        <w:rPr>
          <w:del w:id="843" w:author="Maciej Flejsierowicz" w:date="2023-10-05T13:02:00Z"/>
          <w:rFonts w:ascii="Arial Narrow" w:hAnsi="Arial Narrow" w:cs="Arial"/>
          <w:sz w:val="22"/>
          <w:szCs w:val="22"/>
        </w:rPr>
      </w:pPr>
      <w:del w:id="844" w:author="Maciej Flejsierowicz" w:date="2023-10-05T13:02:00Z">
        <w:r w:rsidRPr="003659EC" w:rsidDel="00F370BD">
          <w:rPr>
            <w:rFonts w:ascii="Arial Narrow" w:hAnsi="Arial Narrow" w:cs="Arial"/>
            <w:sz w:val="22"/>
            <w:szCs w:val="22"/>
          </w:rPr>
          <w:lastRenderedPageBreak/>
          <w:delText>Przełącznik musi obsługiwać protokół Spanning Tree i Rapid Spannig Tree, zgodnie z IEEE 802.1D-2004, a także Multiple Spanning Tree zgodnie z IEEE 802.1Q-2003 (nie mniej niż 64 instancje MSTP).</w:delText>
        </w:r>
      </w:del>
    </w:p>
    <w:p w:rsidR="00363644" w:rsidRPr="003659EC" w:rsidDel="00F370BD" w:rsidRDefault="00363644" w:rsidP="007C6CC7">
      <w:pPr>
        <w:pStyle w:val="Zwykytekst"/>
        <w:numPr>
          <w:ilvl w:val="0"/>
          <w:numId w:val="29"/>
        </w:numPr>
        <w:spacing w:before="0" w:line="240" w:lineRule="auto"/>
        <w:rPr>
          <w:del w:id="845" w:author="Maciej Flejsierowicz" w:date="2023-10-05T13:02:00Z"/>
          <w:rFonts w:ascii="Arial Narrow" w:hAnsi="Arial Narrow" w:cs="Arial"/>
          <w:sz w:val="22"/>
          <w:szCs w:val="22"/>
        </w:rPr>
      </w:pPr>
      <w:del w:id="846" w:author="Maciej Flejsierowicz" w:date="2023-10-05T13:02:00Z">
        <w:r w:rsidRPr="003659EC" w:rsidDel="00F370BD">
          <w:rPr>
            <w:rFonts w:ascii="Arial Narrow" w:hAnsi="Arial Narrow" w:cs="Arial"/>
            <w:sz w:val="22"/>
            <w:szCs w:val="22"/>
          </w:rPr>
          <w:delText>Przełącznik musi obsługiwać protokół LLDP oraz LLDP-MED</w:delText>
        </w:r>
      </w:del>
    </w:p>
    <w:p w:rsidR="00363644" w:rsidRPr="003659EC" w:rsidDel="00F370BD" w:rsidRDefault="00363644" w:rsidP="007C6CC7">
      <w:pPr>
        <w:pStyle w:val="Zwykytekst"/>
        <w:numPr>
          <w:ilvl w:val="0"/>
          <w:numId w:val="29"/>
        </w:numPr>
        <w:spacing w:before="0" w:line="240" w:lineRule="auto"/>
        <w:rPr>
          <w:del w:id="847" w:author="Maciej Flejsierowicz" w:date="2023-10-05T13:02:00Z"/>
          <w:rFonts w:ascii="Arial Narrow" w:hAnsi="Arial Narrow" w:cs="Arial"/>
          <w:sz w:val="22"/>
          <w:szCs w:val="22"/>
        </w:rPr>
      </w:pPr>
      <w:del w:id="848" w:author="Maciej Flejsierowicz" w:date="2023-10-05T13:02:00Z">
        <w:r w:rsidRPr="003659EC" w:rsidDel="00F370BD">
          <w:rPr>
            <w:rFonts w:ascii="Arial Narrow" w:hAnsi="Arial Narrow" w:cs="Arial"/>
            <w:sz w:val="22"/>
            <w:szCs w:val="22"/>
          </w:rPr>
          <w:delText>Urządzenie musi posiadać możliwość obsługi 128 000 prefiksów unicast IPv4.</w:delText>
        </w:r>
      </w:del>
    </w:p>
    <w:p w:rsidR="00363644" w:rsidRPr="003659EC" w:rsidDel="00F370BD" w:rsidRDefault="00363644" w:rsidP="007C6CC7">
      <w:pPr>
        <w:pStyle w:val="Zwykytekst"/>
        <w:numPr>
          <w:ilvl w:val="0"/>
          <w:numId w:val="29"/>
        </w:numPr>
        <w:spacing w:before="0" w:line="240" w:lineRule="auto"/>
        <w:rPr>
          <w:del w:id="849" w:author="Maciej Flejsierowicz" w:date="2023-10-05T13:02:00Z"/>
          <w:rFonts w:ascii="Arial Narrow" w:hAnsi="Arial Narrow" w:cs="Arial"/>
          <w:sz w:val="22"/>
          <w:szCs w:val="22"/>
        </w:rPr>
      </w:pPr>
      <w:del w:id="850" w:author="Maciej Flejsierowicz" w:date="2023-10-05T13:02:00Z">
        <w:r w:rsidRPr="003659EC" w:rsidDel="00F370BD">
          <w:rPr>
            <w:rFonts w:ascii="Arial Narrow" w:hAnsi="Arial Narrow" w:cs="Arial"/>
            <w:sz w:val="22"/>
            <w:szCs w:val="22"/>
          </w:rPr>
          <w:delText>Urządzenie musi obsługiwać ruting statyczny.</w:delText>
        </w:r>
      </w:del>
    </w:p>
    <w:p w:rsidR="00363644" w:rsidRPr="003659EC" w:rsidDel="00F370BD" w:rsidRDefault="00363644" w:rsidP="007C6CC7">
      <w:pPr>
        <w:pStyle w:val="Zwykytekst"/>
        <w:numPr>
          <w:ilvl w:val="0"/>
          <w:numId w:val="29"/>
        </w:numPr>
        <w:spacing w:before="0" w:line="240" w:lineRule="auto"/>
        <w:rPr>
          <w:del w:id="851" w:author="Maciej Flejsierowicz" w:date="2023-10-05T13:02:00Z"/>
          <w:rFonts w:ascii="Arial Narrow" w:hAnsi="Arial Narrow" w:cs="Arial"/>
          <w:bCs/>
          <w:sz w:val="22"/>
          <w:szCs w:val="22"/>
        </w:rPr>
      </w:pPr>
      <w:del w:id="852" w:author="Maciej Flejsierowicz" w:date="2023-10-05T13:02:00Z">
        <w:r w:rsidRPr="003659EC" w:rsidDel="00F370BD">
          <w:rPr>
            <w:rFonts w:ascii="Arial Narrow" w:hAnsi="Arial Narrow" w:cs="Arial"/>
            <w:bCs/>
            <w:sz w:val="22"/>
            <w:szCs w:val="22"/>
          </w:rPr>
          <w:delText>Urządzenie musi posiadać możliwość rozbudowy licencji o obsługi protokołu VRRP, protokołów rutingu dynamicznego OSPFv2/v3 oraz rutingu multicast w postaci PIM-SM, PIM-SSM, PIM-DM.</w:delText>
        </w:r>
        <w:r w:rsidRPr="003659EC" w:rsidDel="00F370BD">
          <w:rPr>
            <w:rFonts w:ascii="Arial Narrow" w:hAnsi="Arial Narrow" w:cs="Arial"/>
            <w:sz w:val="22"/>
            <w:szCs w:val="22"/>
          </w:rPr>
          <w:delText xml:space="preserve"> Licencja nie jest przedmiotem niniejszego postępowania</w:delText>
        </w:r>
        <w:r w:rsidDel="00F370BD">
          <w:rPr>
            <w:rFonts w:ascii="Arial Narrow" w:hAnsi="Arial Narrow" w:cs="Arial"/>
            <w:sz w:val="22"/>
            <w:szCs w:val="22"/>
          </w:rPr>
          <w:delText>.</w:delText>
        </w:r>
      </w:del>
    </w:p>
    <w:p w:rsidR="00363644" w:rsidRPr="003659EC" w:rsidDel="00F370BD" w:rsidRDefault="00363644" w:rsidP="007C6CC7">
      <w:pPr>
        <w:pStyle w:val="Zwykytekst"/>
        <w:numPr>
          <w:ilvl w:val="0"/>
          <w:numId w:val="29"/>
        </w:numPr>
        <w:spacing w:before="0" w:line="240" w:lineRule="auto"/>
        <w:rPr>
          <w:del w:id="853" w:author="Maciej Flejsierowicz" w:date="2023-10-05T13:02:00Z"/>
          <w:rFonts w:ascii="Arial Narrow" w:hAnsi="Arial Narrow" w:cs="Arial"/>
          <w:sz w:val="22"/>
          <w:szCs w:val="22"/>
        </w:rPr>
      </w:pPr>
      <w:del w:id="854" w:author="Maciej Flejsierowicz" w:date="2023-10-05T13:02:00Z">
        <w:r w:rsidRPr="003659EC" w:rsidDel="00F370BD">
          <w:rPr>
            <w:rFonts w:ascii="Arial Narrow" w:hAnsi="Arial Narrow" w:cs="Arial"/>
            <w:sz w:val="22"/>
            <w:szCs w:val="22"/>
          </w:rPr>
          <w:delText xml:space="preserve">Urządzenie musi posiadać możliwość rozbudowy licencji o funkcję MacSec, np. poprzez zastosowanie licencji. Licencja nie jest przedmiotem niniejszego postępowania. </w:delText>
        </w:r>
      </w:del>
    </w:p>
    <w:p w:rsidR="00363644" w:rsidRPr="003659EC" w:rsidDel="00F370BD" w:rsidRDefault="00363644" w:rsidP="007C6CC7">
      <w:pPr>
        <w:pStyle w:val="Zwykytekst"/>
        <w:numPr>
          <w:ilvl w:val="0"/>
          <w:numId w:val="29"/>
        </w:numPr>
        <w:spacing w:before="0" w:line="240" w:lineRule="auto"/>
        <w:rPr>
          <w:del w:id="855" w:author="Maciej Flejsierowicz" w:date="2023-10-05T13:02:00Z"/>
          <w:rFonts w:ascii="Arial Narrow" w:hAnsi="Arial Narrow" w:cs="Arial"/>
          <w:sz w:val="22"/>
          <w:szCs w:val="22"/>
        </w:rPr>
      </w:pPr>
      <w:del w:id="856" w:author="Maciej Flejsierowicz" w:date="2023-10-05T13:02:00Z">
        <w:r w:rsidRPr="003659EC" w:rsidDel="00F370BD">
          <w:rPr>
            <w:rFonts w:ascii="Arial Narrow" w:hAnsi="Arial Narrow" w:cs="Arial"/>
            <w:sz w:val="22"/>
            <w:szCs w:val="22"/>
          </w:rPr>
          <w:delText xml:space="preserve">Urządzenie musi posiadać możliwość rozbudowy funkcji, np. poprzez zastosowanie licencji, o obsługę protokołów routingu dynamicznego IS-IS, BGP oraz MBGP. Licencja nie jest przedmiotem niniejszego postępowania. </w:delText>
        </w:r>
      </w:del>
    </w:p>
    <w:p w:rsidR="00363644" w:rsidRPr="003659EC" w:rsidDel="00F370BD" w:rsidRDefault="00363644" w:rsidP="007C6CC7">
      <w:pPr>
        <w:pStyle w:val="Zwykytekst"/>
        <w:numPr>
          <w:ilvl w:val="0"/>
          <w:numId w:val="29"/>
        </w:numPr>
        <w:spacing w:before="0" w:line="240" w:lineRule="auto"/>
        <w:rPr>
          <w:del w:id="857" w:author="Maciej Flejsierowicz" w:date="2023-10-05T13:02:00Z"/>
          <w:rFonts w:ascii="Arial Narrow" w:hAnsi="Arial Narrow" w:cs="Arial"/>
          <w:bCs/>
          <w:sz w:val="22"/>
          <w:szCs w:val="22"/>
        </w:rPr>
      </w:pPr>
      <w:del w:id="858" w:author="Maciej Flejsierowicz" w:date="2023-10-05T13:02:00Z">
        <w:r w:rsidRPr="003659EC" w:rsidDel="00F370BD">
          <w:rPr>
            <w:rFonts w:ascii="Arial Narrow" w:hAnsi="Arial Narrow" w:cs="Arial"/>
            <w:bCs/>
            <w:sz w:val="22"/>
            <w:szCs w:val="22"/>
          </w:rPr>
          <w:delText>Urządzenie musi wspierać EVPN-VXLAN L2 GW w zakresie active-active multi-homing oraz proxy arp i arp suppression</w:delText>
        </w:r>
        <w:r w:rsidRPr="003659EC" w:rsidDel="00F370BD">
          <w:rPr>
            <w:rFonts w:ascii="Arial Narrow" w:hAnsi="Arial Narrow" w:cs="Arial"/>
            <w:sz w:val="22"/>
            <w:szCs w:val="22"/>
          </w:rPr>
          <w:delText>.</w:delText>
        </w:r>
      </w:del>
    </w:p>
    <w:p w:rsidR="00363644" w:rsidRPr="003659EC" w:rsidDel="00F370BD" w:rsidRDefault="00363644" w:rsidP="007C6CC7">
      <w:pPr>
        <w:pStyle w:val="Zwykytekst"/>
        <w:numPr>
          <w:ilvl w:val="0"/>
          <w:numId w:val="29"/>
        </w:numPr>
        <w:spacing w:before="0" w:line="240" w:lineRule="auto"/>
        <w:rPr>
          <w:del w:id="859" w:author="Maciej Flejsierowicz" w:date="2023-10-05T13:02:00Z"/>
          <w:rFonts w:ascii="Arial Narrow" w:hAnsi="Arial Narrow" w:cs="Arial"/>
          <w:sz w:val="22"/>
          <w:szCs w:val="22"/>
        </w:rPr>
      </w:pPr>
      <w:del w:id="860" w:author="Maciej Flejsierowicz" w:date="2023-10-05T13:02:00Z">
        <w:r w:rsidRPr="003659EC" w:rsidDel="00F370BD">
          <w:rPr>
            <w:rFonts w:ascii="Arial Narrow" w:hAnsi="Arial Narrow" w:cs="Arial"/>
            <w:sz w:val="22"/>
            <w:szCs w:val="22"/>
          </w:rPr>
          <w:delText>Urządzenie musi posiadać mechanizmy priorytetyzowania i zarządzania ruchem sieciowym (QoS) w warstwie 2 i 3. Klasyfikacja ruchu musi odbywać się w zależności od co najmniej: interfejsu, typu ramki Ethernet, sieci VLAN, priorytetu w warstwie 2 (802.1p), adresów MAC, adresów IP, wartości pola ToS/DSCP w nagłówkach IP, portów TCP i UDP. Urządzenie musi obsługiwać sprzętowo nie mniej niż 12 kolejek per port fizyczny (8 unicast i 4 multicast).</w:delText>
        </w:r>
      </w:del>
    </w:p>
    <w:p w:rsidR="00363644" w:rsidRPr="003659EC" w:rsidDel="00F370BD" w:rsidRDefault="00363644" w:rsidP="007C6CC7">
      <w:pPr>
        <w:pStyle w:val="Zwykytekst"/>
        <w:numPr>
          <w:ilvl w:val="0"/>
          <w:numId w:val="29"/>
        </w:numPr>
        <w:spacing w:before="0" w:line="240" w:lineRule="auto"/>
        <w:rPr>
          <w:del w:id="861" w:author="Maciej Flejsierowicz" w:date="2023-10-05T13:02:00Z"/>
          <w:rFonts w:ascii="Arial Narrow" w:hAnsi="Arial Narrow" w:cs="Arial"/>
          <w:sz w:val="22"/>
          <w:szCs w:val="22"/>
        </w:rPr>
      </w:pPr>
      <w:del w:id="862" w:author="Maciej Flejsierowicz" w:date="2023-10-05T13:02:00Z">
        <w:r w:rsidRPr="003659EC" w:rsidDel="00F370BD">
          <w:rPr>
            <w:rFonts w:ascii="Arial Narrow" w:hAnsi="Arial Narrow" w:cs="Arial"/>
            <w:sz w:val="22"/>
            <w:szCs w:val="22"/>
          </w:rPr>
          <w:delText>Urządzenie musi obsługiwać mechanizm Weighted Random Early Detection (WRED).</w:delText>
        </w:r>
      </w:del>
    </w:p>
    <w:p w:rsidR="00363644" w:rsidRPr="003659EC" w:rsidDel="00F370BD" w:rsidRDefault="00363644" w:rsidP="007C6CC7">
      <w:pPr>
        <w:pStyle w:val="Zwykytekst"/>
        <w:numPr>
          <w:ilvl w:val="0"/>
          <w:numId w:val="29"/>
        </w:numPr>
        <w:spacing w:before="0" w:line="240" w:lineRule="auto"/>
        <w:rPr>
          <w:del w:id="863" w:author="Maciej Flejsierowicz" w:date="2023-10-05T13:02:00Z"/>
          <w:rFonts w:ascii="Arial Narrow" w:hAnsi="Arial Narrow" w:cs="Arial"/>
          <w:sz w:val="22"/>
          <w:szCs w:val="22"/>
        </w:rPr>
      </w:pPr>
      <w:del w:id="864" w:author="Maciej Flejsierowicz" w:date="2023-10-05T13:02:00Z">
        <w:r w:rsidRPr="003659EC" w:rsidDel="00F370BD">
          <w:rPr>
            <w:rFonts w:ascii="Arial Narrow" w:hAnsi="Arial Narrow" w:cs="Arial"/>
            <w:sz w:val="22"/>
            <w:szCs w:val="22"/>
          </w:rPr>
          <w:delText>Urządzenie musi obsługiwać filtrowanie ruchu co najmniej na poziomie portu i sieci VLAN dla kryteriów z warstw 2-4. W regułach filtrowania ruchu musi być dostępny mechanizm zliczania dla zaakceptowanych lub zablokowanych pakietów. Musi być dostępna funkcja edycji reguł filtrowania ruchu na samym urządzeniu.</w:delText>
        </w:r>
      </w:del>
    </w:p>
    <w:p w:rsidR="00363644" w:rsidRPr="003659EC" w:rsidDel="00F370BD" w:rsidRDefault="00363644" w:rsidP="007C6CC7">
      <w:pPr>
        <w:pStyle w:val="Zwykytekst"/>
        <w:numPr>
          <w:ilvl w:val="0"/>
          <w:numId w:val="29"/>
        </w:numPr>
        <w:spacing w:before="0" w:line="240" w:lineRule="auto"/>
        <w:rPr>
          <w:del w:id="865" w:author="Maciej Flejsierowicz" w:date="2023-10-05T13:02:00Z"/>
          <w:rFonts w:ascii="Arial Narrow" w:hAnsi="Arial Narrow" w:cs="Arial"/>
          <w:sz w:val="22"/>
          <w:szCs w:val="22"/>
        </w:rPr>
      </w:pPr>
      <w:del w:id="866" w:author="Maciej Flejsierowicz" w:date="2023-10-05T13:02:00Z">
        <w:r w:rsidRPr="003659EC" w:rsidDel="00F370BD">
          <w:rPr>
            <w:rFonts w:ascii="Arial Narrow" w:hAnsi="Arial Narrow" w:cs="Arial"/>
            <w:sz w:val="22"/>
            <w:szCs w:val="22"/>
          </w:rPr>
          <w:delText>Przełącznik musi obsługiwać takie mechanizmu bezpieczeństwa jak limitowanie adresów MAC, Dynamic ARP Inspection, DHCP snooping, IP Source Guard.</w:delText>
        </w:r>
      </w:del>
    </w:p>
    <w:p w:rsidR="00363644" w:rsidRPr="003659EC" w:rsidDel="00F370BD" w:rsidRDefault="00363644" w:rsidP="007C6CC7">
      <w:pPr>
        <w:pStyle w:val="Zwykytekst"/>
        <w:numPr>
          <w:ilvl w:val="0"/>
          <w:numId w:val="29"/>
        </w:numPr>
        <w:spacing w:before="0" w:line="240" w:lineRule="auto"/>
        <w:rPr>
          <w:del w:id="867" w:author="Maciej Flejsierowicz" w:date="2023-10-05T13:02:00Z"/>
          <w:rFonts w:ascii="Arial Narrow" w:hAnsi="Arial Narrow" w:cs="Arial"/>
          <w:sz w:val="22"/>
          <w:szCs w:val="22"/>
        </w:rPr>
      </w:pPr>
      <w:del w:id="868" w:author="Maciej Flejsierowicz" w:date="2023-10-05T13:02:00Z">
        <w:r w:rsidRPr="003659EC" w:rsidDel="00F370BD">
          <w:rPr>
            <w:rFonts w:ascii="Arial Narrow" w:hAnsi="Arial Narrow" w:cs="Arial"/>
            <w:sz w:val="22"/>
            <w:szCs w:val="22"/>
          </w:rPr>
          <w:delText>Urządzenie musi obsługiwać protokół SNMP (wersje 2c i 3), oraz grupy RMON 1, 2, 3, 9. Musi być dostępna funkcja kopiowania (mirroring) ruchu na poziomie portu i sieci VLAN.</w:delText>
        </w:r>
      </w:del>
    </w:p>
    <w:p w:rsidR="00363644" w:rsidDel="00F370BD" w:rsidRDefault="00363644" w:rsidP="007C6CC7">
      <w:pPr>
        <w:pStyle w:val="Zwykytekst"/>
        <w:numPr>
          <w:ilvl w:val="0"/>
          <w:numId w:val="29"/>
        </w:numPr>
        <w:spacing w:before="0" w:line="240" w:lineRule="auto"/>
        <w:rPr>
          <w:del w:id="869" w:author="Maciej Flejsierowicz" w:date="2023-10-05T13:02:00Z"/>
          <w:rFonts w:ascii="Arial Narrow" w:hAnsi="Arial Narrow" w:cs="Arial"/>
          <w:sz w:val="22"/>
          <w:szCs w:val="22"/>
        </w:rPr>
      </w:pPr>
      <w:del w:id="870" w:author="Maciej Flejsierowicz" w:date="2023-10-05T13:02:00Z">
        <w:r w:rsidRPr="003659EC" w:rsidDel="00F370BD">
          <w:rPr>
            <w:rFonts w:ascii="Arial Narrow" w:hAnsi="Arial Narrow" w:cs="Arial"/>
            <w:sz w:val="22"/>
            <w:szCs w:val="22"/>
          </w:rPr>
          <w:delText>Architektura systemu operacyjnego urządzenia musi posiadać budowę modularną (poszczególne moduły muszą działać w odseparowanych obszarach pamięci), m.in. moduł przekazywania pakietów, odpowiedzialny za przełączanie pakietów musi być oddzielony od modułu rutingu IP, odpowiedzialnego za ustalanie tras rutingu i zarządzanie urządzeniem.</w:delText>
        </w:r>
      </w:del>
    </w:p>
    <w:p w:rsidR="0046140F" w:rsidDel="00F370BD" w:rsidRDefault="0046140F" w:rsidP="007C6CC7">
      <w:pPr>
        <w:pStyle w:val="Zwykytekst"/>
        <w:numPr>
          <w:ilvl w:val="0"/>
          <w:numId w:val="29"/>
        </w:numPr>
        <w:spacing w:before="0" w:line="240" w:lineRule="auto"/>
        <w:rPr>
          <w:del w:id="871" w:author="Maciej Flejsierowicz" w:date="2023-10-05T13:02:00Z"/>
          <w:rFonts w:ascii="Arial Narrow" w:hAnsi="Arial Narrow" w:cs="Arial"/>
          <w:sz w:val="22"/>
          <w:szCs w:val="22"/>
        </w:rPr>
      </w:pPr>
      <w:del w:id="872" w:author="Maciej Flejsierowicz" w:date="2023-10-05T13:02:00Z">
        <w:r w:rsidDel="00F370BD">
          <w:rPr>
            <w:rFonts w:ascii="Arial Narrow" w:hAnsi="Arial Narrow" w:cs="Arial"/>
            <w:sz w:val="22"/>
            <w:szCs w:val="22"/>
          </w:rPr>
          <w:delText>Urządzenie musi posiadać system montażowy producenta.</w:delText>
        </w:r>
      </w:del>
    </w:p>
    <w:p w:rsidR="0046140F" w:rsidDel="00F370BD" w:rsidRDefault="0046140F" w:rsidP="007C6CC7">
      <w:pPr>
        <w:pStyle w:val="Zwykytekst"/>
        <w:numPr>
          <w:ilvl w:val="0"/>
          <w:numId w:val="29"/>
        </w:numPr>
        <w:spacing w:before="0" w:line="240" w:lineRule="auto"/>
        <w:rPr>
          <w:del w:id="873" w:author="Maciej Flejsierowicz" w:date="2023-10-05T13:02:00Z"/>
          <w:rFonts w:ascii="Arial Narrow" w:hAnsi="Arial Narrow" w:cs="Arial"/>
          <w:sz w:val="22"/>
          <w:szCs w:val="22"/>
        </w:rPr>
      </w:pPr>
      <w:del w:id="874" w:author="Maciej Flejsierowicz" w:date="2023-10-05T13:02:00Z">
        <w:r w:rsidDel="00F370BD">
          <w:rPr>
            <w:rFonts w:ascii="Arial Narrow" w:hAnsi="Arial Narrow" w:cs="Arial"/>
            <w:sz w:val="22"/>
            <w:szCs w:val="22"/>
          </w:rPr>
          <w:delText xml:space="preserve">Urządzenie </w:delText>
        </w:r>
        <w:r w:rsidR="00423EA9" w:rsidDel="00F370BD">
          <w:rPr>
            <w:rFonts w:ascii="Arial Narrow" w:hAnsi="Arial Narrow" w:cs="Arial"/>
            <w:sz w:val="22"/>
            <w:szCs w:val="22"/>
          </w:rPr>
          <w:delText>musi posiadać dwa kable zasilające AC z wtyczką UPS (C14).</w:delText>
        </w:r>
      </w:del>
    </w:p>
    <w:p w:rsidR="00423EA9" w:rsidRPr="003659EC" w:rsidDel="00F370BD" w:rsidRDefault="00423EA9" w:rsidP="007C6CC7">
      <w:pPr>
        <w:pStyle w:val="Zwykytekst"/>
        <w:numPr>
          <w:ilvl w:val="0"/>
          <w:numId w:val="29"/>
        </w:numPr>
        <w:spacing w:before="0" w:line="240" w:lineRule="auto"/>
        <w:rPr>
          <w:del w:id="875" w:author="Maciej Flejsierowicz" w:date="2023-10-05T13:02:00Z"/>
          <w:rFonts w:ascii="Arial Narrow" w:hAnsi="Arial Narrow" w:cs="Arial"/>
          <w:sz w:val="22"/>
          <w:szCs w:val="22"/>
        </w:rPr>
      </w:pPr>
      <w:del w:id="876" w:author="Maciej Flejsierowicz" w:date="2023-10-05T13:02:00Z">
        <w:r w:rsidDel="00F370BD">
          <w:rPr>
            <w:rFonts w:ascii="Arial Narrow" w:hAnsi="Arial Narrow" w:cs="Arial"/>
            <w:sz w:val="22"/>
            <w:szCs w:val="22"/>
          </w:rPr>
          <w:delText>Urządzenie musi być wyposażone we wkładki: 4 szt. 10G LR, 4 szt. 10G SR, 4 szt. 1G LX wraz z niezbędnym okablowaniem.</w:delText>
        </w:r>
      </w:del>
    </w:p>
    <w:p w:rsidR="00363644" w:rsidRPr="003659EC" w:rsidDel="00F370BD" w:rsidRDefault="00363644" w:rsidP="007C6CC7">
      <w:pPr>
        <w:pStyle w:val="Zwykytekst"/>
        <w:numPr>
          <w:ilvl w:val="0"/>
          <w:numId w:val="29"/>
        </w:numPr>
        <w:spacing w:before="0" w:line="240" w:lineRule="auto"/>
        <w:rPr>
          <w:del w:id="877" w:author="Maciej Flejsierowicz" w:date="2023-10-05T13:02:00Z"/>
          <w:rFonts w:ascii="Arial Narrow" w:hAnsi="Arial Narrow" w:cs="Arial"/>
          <w:sz w:val="22"/>
          <w:szCs w:val="22"/>
        </w:rPr>
      </w:pPr>
      <w:del w:id="878" w:author="Maciej Flejsierowicz" w:date="2023-10-05T13:02:00Z">
        <w:r w:rsidRPr="003659EC" w:rsidDel="00F370BD">
          <w:rPr>
            <w:rFonts w:ascii="Arial Narrow" w:hAnsi="Arial Narrow" w:cs="Arial"/>
            <w:sz w:val="22"/>
            <w:szCs w:val="22"/>
          </w:rPr>
          <w:delText>Urządzenie musi posiadać mechanizm szybkiego odtwarzania systemu i przywracania konfiguracji. Pomoc techniczna oraz szkolenia z produktu muszą być dostępne w Polsce. Usługi te świadczone być muszą w języku polskim.</w:delText>
        </w:r>
      </w:del>
    </w:p>
    <w:p w:rsidR="00363644" w:rsidDel="00F370BD" w:rsidRDefault="00363644" w:rsidP="007C6CC7">
      <w:pPr>
        <w:pStyle w:val="Zwykytekst"/>
        <w:numPr>
          <w:ilvl w:val="0"/>
          <w:numId w:val="29"/>
        </w:numPr>
        <w:suppressAutoHyphens/>
        <w:spacing w:before="0" w:line="240" w:lineRule="auto"/>
        <w:rPr>
          <w:del w:id="879" w:author="Maciej Flejsierowicz" w:date="2023-10-05T13:02:00Z"/>
          <w:rFonts w:ascii="Arial Narrow" w:hAnsi="Arial Narrow" w:cs="Arial"/>
          <w:sz w:val="22"/>
          <w:szCs w:val="22"/>
        </w:rPr>
      </w:pPr>
      <w:del w:id="880" w:author="Maciej Flejsierowicz" w:date="2023-10-05T13:02:00Z">
        <w:r w:rsidRPr="003659EC" w:rsidDel="00F370BD">
          <w:rPr>
            <w:rFonts w:ascii="Arial Narrow" w:hAnsi="Arial Narrow" w:cs="Arial"/>
            <w:sz w:val="22"/>
            <w:szCs w:val="22"/>
          </w:rPr>
          <w:delText>Całość dostarczanego sprzętu i oprogramowania musi pochodzić z autoryzowanego przez producenta kanału sprzedaży, na terenie Unii Europejskiej – do oferty należy dołączyć oświadczenie producenta lub autoryzowanego dystrybutora sprzętu i oprogramowania poświadczające pochodzenie sprzętu z autoryzowanego kanału sprzedaży.</w:delText>
        </w:r>
      </w:del>
    </w:p>
    <w:p w:rsidR="00363644" w:rsidDel="00F370BD" w:rsidRDefault="00363644" w:rsidP="007C6CC7">
      <w:pPr>
        <w:pStyle w:val="Zwykytekst"/>
        <w:numPr>
          <w:ilvl w:val="0"/>
          <w:numId w:val="29"/>
        </w:numPr>
        <w:suppressAutoHyphens/>
        <w:spacing w:before="0" w:line="240" w:lineRule="auto"/>
        <w:rPr>
          <w:del w:id="881" w:author="Maciej Flejsierowicz" w:date="2023-10-05T13:02:00Z"/>
          <w:rFonts w:ascii="Arial Narrow" w:hAnsi="Arial Narrow" w:cs="Arial"/>
          <w:sz w:val="22"/>
          <w:szCs w:val="22"/>
        </w:rPr>
      </w:pPr>
      <w:del w:id="882" w:author="Maciej Flejsierowicz" w:date="2023-10-05T13:02:00Z">
        <w:r w:rsidRPr="00737638" w:rsidDel="00F370BD">
          <w:rPr>
            <w:rFonts w:ascii="Arial Narrow" w:hAnsi="Arial Narrow" w:cs="Arial"/>
            <w:sz w:val="22"/>
            <w:szCs w:val="22"/>
          </w:rPr>
          <w:delText xml:space="preserve">Wraz z urządzeniem wymagane jest dostarczenie opieki technicznej </w:delText>
        </w:r>
        <w:r w:rsidDel="00F370BD">
          <w:rPr>
            <w:rFonts w:ascii="Arial Narrow" w:hAnsi="Arial Narrow" w:cs="Arial"/>
            <w:sz w:val="22"/>
            <w:szCs w:val="22"/>
          </w:rPr>
          <w:delText xml:space="preserve">i gwarancji </w:delText>
        </w:r>
        <w:r w:rsidR="00E4393A" w:rsidDel="00F370BD">
          <w:rPr>
            <w:rFonts w:ascii="Arial Narrow" w:hAnsi="Arial Narrow" w:cs="Arial"/>
            <w:sz w:val="22"/>
            <w:szCs w:val="22"/>
          </w:rPr>
          <w:delText>ważnej przez okres minimum 12 miesięcy</w:delText>
        </w:r>
        <w:r w:rsidRPr="00737638" w:rsidDel="00F370BD">
          <w:rPr>
            <w:rFonts w:ascii="Arial Narrow" w:hAnsi="Arial Narrow" w:cs="Arial"/>
            <w:sz w:val="22"/>
            <w:szCs w:val="22"/>
          </w:rPr>
          <w:delText>. Opieka musi zawierać wsparcie techniczne świadczone telefonicznie oraz pocztą elektroniczną przez producenta oraz polskiego dystrybutora sprzętu, wymianę uszkodzonego sprzętu w ciągu 4 dni, dostęp do nowych wersji oprogramowania, a także dostęp do baz wiedzy, przewodników konfiguracyjnych i narzędzi diagnostycznych.</w:delText>
        </w:r>
      </w:del>
    </w:p>
    <w:p w:rsidR="00363644" w:rsidDel="00F370BD" w:rsidRDefault="00363644" w:rsidP="00363644">
      <w:pPr>
        <w:pStyle w:val="Zwykytekst"/>
        <w:suppressAutoHyphens/>
        <w:ind w:left="720"/>
        <w:rPr>
          <w:del w:id="883" w:author="Maciej Flejsierowicz" w:date="2023-10-05T13:02:00Z"/>
          <w:rFonts w:ascii="Arial Narrow" w:hAnsi="Arial Narrow" w:cs="Arial"/>
          <w:sz w:val="22"/>
          <w:szCs w:val="22"/>
        </w:rPr>
      </w:pPr>
      <w:del w:id="884" w:author="Maciej Flejsierowicz" w:date="2023-10-05T13:02:00Z">
        <w:r w:rsidRPr="003659EC" w:rsidDel="00F370BD">
          <w:rPr>
            <w:rFonts w:ascii="Arial Narrow" w:hAnsi="Arial Narrow" w:cs="Arial"/>
            <w:b/>
            <w:sz w:val="22"/>
            <w:szCs w:val="22"/>
          </w:rPr>
          <w:delText xml:space="preserve">Uwaga – dodatkowy okres gwarancji podlega kryterium </w:delText>
        </w:r>
        <w:r w:rsidR="00D5508E" w:rsidDel="00F370BD">
          <w:rPr>
            <w:rFonts w:ascii="Arial Narrow" w:hAnsi="Arial Narrow" w:cs="Arial"/>
            <w:b/>
            <w:sz w:val="22"/>
            <w:szCs w:val="22"/>
          </w:rPr>
          <w:delText>o</w:delText>
        </w:r>
        <w:r w:rsidRPr="003659EC" w:rsidDel="00F370BD">
          <w:rPr>
            <w:rFonts w:ascii="Arial Narrow" w:hAnsi="Arial Narrow" w:cs="Arial"/>
            <w:b/>
            <w:sz w:val="22"/>
            <w:szCs w:val="22"/>
          </w:rPr>
          <w:delText>ceny ofert.</w:delText>
        </w:r>
      </w:del>
    </w:p>
    <w:p w:rsidR="00363644" w:rsidDel="00F370BD" w:rsidRDefault="00363644" w:rsidP="007C6CC7">
      <w:pPr>
        <w:pStyle w:val="Zwykytekst"/>
        <w:numPr>
          <w:ilvl w:val="0"/>
          <w:numId w:val="29"/>
        </w:numPr>
        <w:suppressAutoHyphens/>
        <w:spacing w:before="0" w:line="240" w:lineRule="auto"/>
        <w:rPr>
          <w:del w:id="885" w:author="Maciej Flejsierowicz" w:date="2023-10-05T13:02:00Z"/>
          <w:rFonts w:ascii="Arial Narrow" w:hAnsi="Arial Narrow" w:cs="Arial"/>
          <w:sz w:val="22"/>
          <w:szCs w:val="22"/>
        </w:rPr>
      </w:pPr>
      <w:del w:id="886" w:author="Maciej Flejsierowicz" w:date="2023-10-05T13:02:00Z">
        <w:r w:rsidRPr="003659EC" w:rsidDel="00F370BD">
          <w:rPr>
            <w:rFonts w:ascii="Arial Narrow" w:hAnsi="Arial Narrow" w:cs="Arial"/>
            <w:sz w:val="22"/>
            <w:szCs w:val="22"/>
          </w:rPr>
          <w:delText>Wymagane jest także zapewnienie szkolenia z zakresu konfiguracji i zarządzania urządzenia. Szkolenie musi być przeprowadzone dla  min. 3 osób w języku polskim</w:delText>
        </w:r>
        <w:r w:rsidR="00E4393A" w:rsidDel="00F370BD">
          <w:rPr>
            <w:rFonts w:ascii="Arial Narrow" w:hAnsi="Arial Narrow" w:cs="Arial"/>
            <w:sz w:val="22"/>
            <w:szCs w:val="22"/>
          </w:rPr>
          <w:delText>.</w:delText>
        </w:r>
      </w:del>
    </w:p>
    <w:p w:rsidR="00E4393A" w:rsidDel="00F370BD" w:rsidRDefault="00E4393A" w:rsidP="007C6CC7">
      <w:pPr>
        <w:pStyle w:val="Zwykytekst"/>
        <w:numPr>
          <w:ilvl w:val="0"/>
          <w:numId w:val="29"/>
        </w:numPr>
        <w:suppressAutoHyphens/>
        <w:spacing w:before="0" w:line="240" w:lineRule="auto"/>
        <w:rPr>
          <w:del w:id="887" w:author="Maciej Flejsierowicz" w:date="2023-10-05T13:02:00Z"/>
          <w:rFonts w:ascii="Arial Narrow" w:hAnsi="Arial Narrow" w:cs="Arial"/>
          <w:sz w:val="22"/>
          <w:szCs w:val="22"/>
        </w:rPr>
      </w:pPr>
      <w:del w:id="888" w:author="Maciej Flejsierowicz" w:date="2023-10-05T13:02:00Z">
        <w:r w:rsidDel="00F370BD">
          <w:rPr>
            <w:rFonts w:ascii="Arial Narrow" w:hAnsi="Arial Narrow" w:cs="Arial"/>
            <w:sz w:val="22"/>
            <w:szCs w:val="22"/>
          </w:rPr>
          <w:lastRenderedPageBreak/>
          <w:delText>Wymagane jest zestawienie stosu z wykorzystaniem istniejącego przełącznika w środowisku Zamawiającego marki Juniper Networks model EX4400.</w:delText>
        </w:r>
      </w:del>
    </w:p>
    <w:p w:rsidR="00E4393A" w:rsidDel="00F370BD" w:rsidRDefault="00E4393A" w:rsidP="007C6CC7">
      <w:pPr>
        <w:pStyle w:val="Zwykytekst"/>
        <w:numPr>
          <w:ilvl w:val="0"/>
          <w:numId w:val="29"/>
        </w:numPr>
        <w:suppressAutoHyphens/>
        <w:spacing w:before="0" w:line="240" w:lineRule="auto"/>
        <w:rPr>
          <w:del w:id="889" w:author="Maciej Flejsierowicz" w:date="2023-10-05T13:02:00Z"/>
          <w:rFonts w:ascii="Arial Narrow" w:hAnsi="Arial Narrow" w:cs="Arial"/>
          <w:sz w:val="22"/>
          <w:szCs w:val="22"/>
        </w:rPr>
      </w:pPr>
      <w:del w:id="890" w:author="Maciej Flejsierowicz" w:date="2023-10-05T13:02:00Z">
        <w:r w:rsidDel="00F370BD">
          <w:rPr>
            <w:rFonts w:ascii="Arial Narrow" w:hAnsi="Arial Narrow" w:cs="Arial"/>
            <w:sz w:val="22"/>
            <w:szCs w:val="22"/>
          </w:rPr>
          <w:delText>Wykonawca musi posiadać udokumentowaną aktualną certyfikację z zakresu rozwiązań sieciowych – certyfikacja CCNP (Cisco Certified Network Professional), JCNP (Juniper Certified Network Professional) lub inne równoważne oraz wykazać posiadanie co najmniej 3 inżynierów legitymujących się wskazaną certyfikacją.</w:delText>
        </w:r>
      </w:del>
    </w:p>
    <w:bookmarkEnd w:id="802"/>
    <w:p w:rsidR="006A3255" w:rsidDel="00F370BD" w:rsidRDefault="006A3255" w:rsidP="006A3255">
      <w:pPr>
        <w:pStyle w:val="Zwykytekst"/>
        <w:suppressAutoHyphens/>
        <w:spacing w:before="0" w:line="240" w:lineRule="auto"/>
        <w:rPr>
          <w:del w:id="891" w:author="Maciej Flejsierowicz" w:date="2023-10-05T13:02:00Z"/>
          <w:rFonts w:ascii="Arial Narrow" w:hAnsi="Arial Narrow" w:cs="Arial"/>
          <w:sz w:val="22"/>
          <w:szCs w:val="22"/>
        </w:rPr>
      </w:pPr>
    </w:p>
    <w:p w:rsidR="006A3255" w:rsidDel="00F370BD" w:rsidRDefault="006A3255" w:rsidP="006A3255">
      <w:pPr>
        <w:pStyle w:val="Zwykytekst"/>
        <w:suppressAutoHyphens/>
        <w:spacing w:before="0" w:line="240" w:lineRule="auto"/>
        <w:rPr>
          <w:del w:id="892" w:author="Maciej Flejsierowicz" w:date="2023-10-05T13:02:00Z"/>
          <w:rFonts w:ascii="Arial Narrow" w:hAnsi="Arial Narrow" w:cs="Arial"/>
          <w:sz w:val="22"/>
          <w:szCs w:val="22"/>
        </w:rPr>
      </w:pPr>
    </w:p>
    <w:p w:rsidR="006A3255" w:rsidDel="00F370BD" w:rsidRDefault="006A3255" w:rsidP="006A3255">
      <w:pPr>
        <w:pStyle w:val="Zwykytekst"/>
        <w:suppressAutoHyphens/>
        <w:spacing w:before="0" w:line="240" w:lineRule="auto"/>
        <w:rPr>
          <w:del w:id="893" w:author="Maciej Flejsierowicz" w:date="2023-10-05T13:02:00Z"/>
          <w:rFonts w:ascii="Arial Narrow" w:hAnsi="Arial Narrow" w:cs="Arial"/>
          <w:sz w:val="22"/>
          <w:szCs w:val="22"/>
        </w:rPr>
      </w:pPr>
    </w:p>
    <w:p w:rsidR="006A3255" w:rsidDel="00F370BD" w:rsidRDefault="006A3255" w:rsidP="006A3255">
      <w:pPr>
        <w:pStyle w:val="Zwykytekst"/>
        <w:suppressAutoHyphens/>
        <w:spacing w:before="0" w:line="240" w:lineRule="auto"/>
        <w:rPr>
          <w:del w:id="894" w:author="Maciej Flejsierowicz" w:date="2023-10-05T13:02:00Z"/>
          <w:rFonts w:ascii="Arial Narrow" w:hAnsi="Arial Narrow" w:cs="Arial"/>
          <w:sz w:val="22"/>
          <w:szCs w:val="22"/>
        </w:rPr>
      </w:pPr>
    </w:p>
    <w:p w:rsidR="006A3255" w:rsidDel="00F370BD" w:rsidRDefault="006A3255" w:rsidP="006A3255">
      <w:pPr>
        <w:pStyle w:val="Zwykytekst"/>
        <w:suppressAutoHyphens/>
        <w:spacing w:before="0" w:line="240" w:lineRule="auto"/>
        <w:rPr>
          <w:del w:id="895" w:author="Maciej Flejsierowicz" w:date="2023-10-05T13:02:00Z"/>
          <w:rFonts w:ascii="Arial Narrow" w:hAnsi="Arial Narrow" w:cs="Arial"/>
          <w:sz w:val="22"/>
          <w:szCs w:val="22"/>
        </w:rPr>
      </w:pPr>
    </w:p>
    <w:p w:rsidR="006A3255" w:rsidRPr="00737638" w:rsidDel="00F370BD" w:rsidRDefault="006A3255" w:rsidP="006A3255">
      <w:pPr>
        <w:pStyle w:val="Zwykytekst"/>
        <w:suppressAutoHyphens/>
        <w:spacing w:before="0" w:line="240" w:lineRule="auto"/>
        <w:rPr>
          <w:del w:id="896" w:author="Maciej Flejsierowicz" w:date="2023-10-05T13:02:00Z"/>
          <w:rFonts w:ascii="Arial Narrow" w:hAnsi="Arial Narrow" w:cs="Arial"/>
          <w:sz w:val="22"/>
          <w:szCs w:val="22"/>
        </w:rPr>
      </w:pPr>
    </w:p>
    <w:p w:rsidR="00363644" w:rsidDel="00F370BD" w:rsidRDefault="00363644" w:rsidP="00363644">
      <w:pPr>
        <w:ind w:left="709"/>
        <w:rPr>
          <w:del w:id="897" w:author="Maciej Flejsierowicz" w:date="2023-10-05T13:02:00Z"/>
          <w:rFonts w:ascii="Arial Narrow" w:hAnsi="Arial Narrow"/>
          <w:b/>
          <w:u w:val="single"/>
        </w:rPr>
      </w:pPr>
      <w:del w:id="898" w:author="Maciej Flejsierowicz" w:date="2023-10-05T13:02:00Z">
        <w:r w:rsidDel="00F370BD">
          <w:rPr>
            <w:rFonts w:ascii="Arial Narrow" w:hAnsi="Arial Narrow"/>
            <w:b/>
            <w:u w:val="single"/>
          </w:rPr>
          <w:delText xml:space="preserve">2) </w:delText>
        </w:r>
        <w:r w:rsidR="00C54C4A" w:rsidDel="00F370BD">
          <w:rPr>
            <w:rFonts w:ascii="Arial Narrow" w:hAnsi="Arial Narrow"/>
            <w:b/>
            <w:u w:val="single"/>
          </w:rPr>
          <w:delText>Serwer Backup-u</w:delText>
        </w:r>
        <w:r w:rsidDel="00F370BD">
          <w:rPr>
            <w:rFonts w:ascii="Arial Narrow" w:hAnsi="Arial Narrow"/>
            <w:b/>
            <w:u w:val="single"/>
          </w:rPr>
          <w:delText xml:space="preserve"> – 1 szt.</w:delText>
        </w:r>
      </w:del>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783"/>
        <w:gridCol w:w="8067"/>
      </w:tblGrid>
      <w:tr w:rsidR="006A3255" w:rsidRPr="006A3255" w:rsidDel="00F370BD" w:rsidTr="006A3255">
        <w:trPr>
          <w:del w:id="899" w:author="Maciej Flejsierowicz" w:date="2023-10-05T13:02:00Z"/>
        </w:trPr>
        <w:tc>
          <w:tcPr>
            <w:tcW w:w="0" w:type="auto"/>
            <w:tcMar>
              <w:top w:w="0" w:type="dxa"/>
              <w:left w:w="70" w:type="dxa"/>
              <w:bottom w:w="0" w:type="dxa"/>
              <w:right w:w="70" w:type="dxa"/>
            </w:tcMar>
          </w:tcPr>
          <w:p w:rsidR="006A3255" w:rsidRPr="006A3255" w:rsidDel="00F370BD" w:rsidRDefault="006A3255" w:rsidP="006A3255">
            <w:pPr>
              <w:pStyle w:val="Zwykytekst"/>
              <w:jc w:val="center"/>
              <w:rPr>
                <w:del w:id="900" w:author="Maciej Flejsierowicz" w:date="2023-10-05T13:02:00Z"/>
                <w:rFonts w:ascii="Arial Narrow" w:hAnsi="Arial Narrow" w:cs="Arial"/>
                <w:b/>
                <w:bCs/>
                <w:sz w:val="22"/>
                <w:szCs w:val="22"/>
              </w:rPr>
            </w:pPr>
            <w:del w:id="901" w:author="Maciej Flejsierowicz" w:date="2023-10-05T13:02:00Z">
              <w:r w:rsidRPr="006A3255" w:rsidDel="00F370BD">
                <w:rPr>
                  <w:rFonts w:ascii="Arial Narrow" w:hAnsi="Arial Narrow" w:cs="Arial"/>
                  <w:b/>
                  <w:bCs/>
                  <w:sz w:val="22"/>
                  <w:szCs w:val="22"/>
                </w:rPr>
                <w:delText>Parametr</w:delText>
              </w:r>
            </w:del>
          </w:p>
        </w:tc>
        <w:tc>
          <w:tcPr>
            <w:tcW w:w="0" w:type="auto"/>
            <w:tcMar>
              <w:top w:w="0" w:type="dxa"/>
              <w:left w:w="70" w:type="dxa"/>
              <w:bottom w:w="0" w:type="dxa"/>
              <w:right w:w="70" w:type="dxa"/>
            </w:tcMar>
          </w:tcPr>
          <w:p w:rsidR="006A3255" w:rsidRPr="006A3255" w:rsidDel="00F370BD" w:rsidRDefault="006A3255" w:rsidP="006A3255">
            <w:pPr>
              <w:pStyle w:val="Zwykytekst"/>
              <w:spacing w:line="240" w:lineRule="auto"/>
              <w:jc w:val="center"/>
              <w:rPr>
                <w:del w:id="902" w:author="Maciej Flejsierowicz" w:date="2023-10-05T13:02:00Z"/>
                <w:rFonts w:ascii="Arial Narrow" w:hAnsi="Arial Narrow" w:cs="Arial"/>
                <w:b/>
                <w:bCs/>
                <w:sz w:val="22"/>
                <w:szCs w:val="22"/>
              </w:rPr>
            </w:pPr>
            <w:del w:id="903" w:author="Maciej Flejsierowicz" w:date="2023-10-05T13:02:00Z">
              <w:r w:rsidRPr="006A3255" w:rsidDel="00F370BD">
                <w:rPr>
                  <w:rFonts w:ascii="Arial Narrow" w:hAnsi="Arial Narrow" w:cs="Arial"/>
                  <w:b/>
                  <w:bCs/>
                  <w:sz w:val="22"/>
                  <w:szCs w:val="22"/>
                </w:rPr>
                <w:delText>Charakterystyka (wymagania minimalne)</w:delText>
              </w:r>
            </w:del>
          </w:p>
        </w:tc>
      </w:tr>
      <w:tr w:rsidR="006A3255" w:rsidRPr="006A3255" w:rsidDel="00F370BD" w:rsidTr="006A3255">
        <w:trPr>
          <w:del w:id="904" w:author="Maciej Flejsierowicz" w:date="2023-10-05T13:02:00Z"/>
        </w:trPr>
        <w:tc>
          <w:tcPr>
            <w:tcW w:w="0" w:type="auto"/>
            <w:tcMar>
              <w:top w:w="0" w:type="dxa"/>
              <w:left w:w="70" w:type="dxa"/>
              <w:bottom w:w="0" w:type="dxa"/>
              <w:right w:w="70" w:type="dxa"/>
            </w:tcMar>
            <w:vAlign w:val="center"/>
          </w:tcPr>
          <w:p w:rsidR="006A3255" w:rsidRPr="006A3255" w:rsidDel="00F370BD" w:rsidRDefault="006A3255" w:rsidP="006A3255">
            <w:pPr>
              <w:pStyle w:val="Zwykytekst"/>
              <w:rPr>
                <w:del w:id="905" w:author="Maciej Flejsierowicz" w:date="2023-10-05T13:02:00Z"/>
                <w:rFonts w:ascii="Arial Narrow" w:hAnsi="Arial Narrow" w:cs="Arial"/>
                <w:b/>
                <w:bCs/>
                <w:sz w:val="22"/>
                <w:szCs w:val="22"/>
              </w:rPr>
            </w:pPr>
            <w:del w:id="906" w:author="Maciej Flejsierowicz" w:date="2023-10-05T13:02:00Z">
              <w:r w:rsidRPr="006A3255" w:rsidDel="00F370BD">
                <w:rPr>
                  <w:rFonts w:ascii="Arial Narrow" w:hAnsi="Arial Narrow" w:cs="Arial"/>
                  <w:b/>
                  <w:bCs/>
                  <w:sz w:val="22"/>
                  <w:szCs w:val="22"/>
                </w:rPr>
                <w:delText>Obudowa</w:delText>
              </w:r>
            </w:del>
          </w:p>
        </w:tc>
        <w:tc>
          <w:tcPr>
            <w:tcW w:w="0" w:type="auto"/>
            <w:tcMar>
              <w:top w:w="0" w:type="dxa"/>
              <w:left w:w="70" w:type="dxa"/>
              <w:bottom w:w="0" w:type="dxa"/>
              <w:right w:w="70" w:type="dxa"/>
            </w:tcMar>
            <w:vAlign w:val="center"/>
          </w:tcPr>
          <w:p w:rsidR="006A3255" w:rsidRPr="006A3255" w:rsidDel="00F370BD" w:rsidRDefault="006A3255" w:rsidP="006A3255">
            <w:pPr>
              <w:pStyle w:val="Zwykytekst"/>
              <w:spacing w:line="240" w:lineRule="auto"/>
              <w:ind w:left="0" w:firstLine="0"/>
              <w:rPr>
                <w:del w:id="907" w:author="Maciej Flejsierowicz" w:date="2023-10-05T13:02:00Z"/>
                <w:rFonts w:ascii="Arial Narrow" w:hAnsi="Arial Narrow" w:cs="Arial"/>
                <w:sz w:val="22"/>
                <w:szCs w:val="22"/>
              </w:rPr>
            </w:pPr>
            <w:del w:id="908" w:author="Maciej Flejsierowicz" w:date="2023-10-05T13:02:00Z">
              <w:r w:rsidRPr="006A3255" w:rsidDel="00F370BD">
                <w:rPr>
                  <w:rFonts w:ascii="Arial Narrow" w:hAnsi="Arial Narrow" w:cs="Arial"/>
                  <w:sz w:val="22"/>
                  <w:szCs w:val="22"/>
                </w:rPr>
                <w:delText>Obudowa Rack o wysokości max 1U z możliwością instalacji 8 dysków 2,5” wraz z kompletem wysuwanych szyn umożliwiających montaż w szafie rack i wysuwanie serwera do celów serwisowych oraz organizatorem do kabli.</w:delText>
              </w:r>
            </w:del>
          </w:p>
        </w:tc>
      </w:tr>
      <w:tr w:rsidR="006A3255" w:rsidRPr="006A3255" w:rsidDel="00F370BD" w:rsidTr="006A3255">
        <w:trPr>
          <w:trHeight w:val="425"/>
          <w:del w:id="909" w:author="Maciej Flejsierowicz" w:date="2023-10-05T13:02:00Z"/>
        </w:trPr>
        <w:tc>
          <w:tcPr>
            <w:tcW w:w="0" w:type="auto"/>
            <w:tcMar>
              <w:top w:w="0" w:type="dxa"/>
              <w:left w:w="70" w:type="dxa"/>
              <w:bottom w:w="0" w:type="dxa"/>
              <w:right w:w="70" w:type="dxa"/>
            </w:tcMar>
            <w:vAlign w:val="center"/>
            <w:hideMark/>
          </w:tcPr>
          <w:p w:rsidR="006A3255" w:rsidRPr="006A3255" w:rsidDel="00F370BD" w:rsidRDefault="006A3255" w:rsidP="006A3255">
            <w:pPr>
              <w:pStyle w:val="Zwykytekst"/>
              <w:rPr>
                <w:del w:id="910" w:author="Maciej Flejsierowicz" w:date="2023-10-05T13:02:00Z"/>
                <w:rFonts w:ascii="Arial Narrow" w:hAnsi="Arial Narrow" w:cs="Arial"/>
                <w:b/>
                <w:bCs/>
                <w:sz w:val="22"/>
                <w:szCs w:val="22"/>
              </w:rPr>
            </w:pPr>
            <w:del w:id="911" w:author="Maciej Flejsierowicz" w:date="2023-10-05T13:02:00Z">
              <w:r w:rsidRPr="006A3255" w:rsidDel="00F370BD">
                <w:rPr>
                  <w:rFonts w:ascii="Arial Narrow" w:hAnsi="Arial Narrow" w:cs="Arial"/>
                  <w:b/>
                  <w:bCs/>
                  <w:sz w:val="22"/>
                  <w:szCs w:val="22"/>
                </w:rPr>
                <w:delText>Płyta główna</w:delText>
              </w:r>
            </w:del>
          </w:p>
        </w:tc>
        <w:tc>
          <w:tcPr>
            <w:tcW w:w="0" w:type="auto"/>
            <w:tcMar>
              <w:top w:w="0" w:type="dxa"/>
              <w:left w:w="70" w:type="dxa"/>
              <w:bottom w:w="0" w:type="dxa"/>
              <w:right w:w="70" w:type="dxa"/>
            </w:tcMar>
            <w:vAlign w:val="center"/>
            <w:hideMark/>
          </w:tcPr>
          <w:p w:rsidR="006A3255" w:rsidRPr="006A3255" w:rsidDel="00F370BD" w:rsidRDefault="006A3255" w:rsidP="006A3255">
            <w:pPr>
              <w:pStyle w:val="Zwykytekst"/>
              <w:ind w:left="0" w:firstLine="0"/>
              <w:rPr>
                <w:del w:id="912" w:author="Maciej Flejsierowicz" w:date="2023-10-05T13:02:00Z"/>
                <w:rFonts w:ascii="Arial Narrow" w:hAnsi="Arial Narrow" w:cs="Arial"/>
                <w:sz w:val="22"/>
                <w:szCs w:val="22"/>
              </w:rPr>
            </w:pPr>
            <w:del w:id="913" w:author="Maciej Flejsierowicz" w:date="2023-10-05T13:02:00Z">
              <w:r w:rsidRPr="006A3255" w:rsidDel="00F370BD">
                <w:rPr>
                  <w:rFonts w:ascii="Arial Narrow" w:hAnsi="Arial Narrow" w:cs="Arial"/>
                  <w:sz w:val="22"/>
                  <w:szCs w:val="22"/>
                </w:rPr>
                <w:delText>Płyta główna z możliwością zainstalowania jednego procesora. Płyta główna musi być zaprojektowana przez producenta serwera i oznaczona jego znakiem firmowym.</w:delText>
              </w:r>
            </w:del>
          </w:p>
        </w:tc>
      </w:tr>
      <w:tr w:rsidR="006A3255" w:rsidRPr="006A3255" w:rsidDel="00F370BD" w:rsidTr="006A3255">
        <w:trPr>
          <w:del w:id="914" w:author="Maciej Flejsierowicz" w:date="2023-10-05T13:02:00Z"/>
        </w:trPr>
        <w:tc>
          <w:tcPr>
            <w:tcW w:w="0" w:type="auto"/>
            <w:tcMar>
              <w:top w:w="0" w:type="dxa"/>
              <w:left w:w="70" w:type="dxa"/>
              <w:bottom w:w="0" w:type="dxa"/>
              <w:right w:w="70" w:type="dxa"/>
            </w:tcMar>
            <w:vAlign w:val="center"/>
            <w:hideMark/>
          </w:tcPr>
          <w:p w:rsidR="006A3255" w:rsidRPr="006A3255" w:rsidDel="00F370BD" w:rsidRDefault="006A3255" w:rsidP="006A3255">
            <w:pPr>
              <w:pStyle w:val="Zwykytekst"/>
              <w:rPr>
                <w:del w:id="915" w:author="Maciej Flejsierowicz" w:date="2023-10-05T13:02:00Z"/>
                <w:rFonts w:ascii="Arial Narrow" w:hAnsi="Arial Narrow" w:cs="Arial"/>
                <w:b/>
                <w:bCs/>
                <w:sz w:val="22"/>
                <w:szCs w:val="22"/>
              </w:rPr>
            </w:pPr>
            <w:del w:id="916" w:author="Maciej Flejsierowicz" w:date="2023-10-05T13:02:00Z">
              <w:r w:rsidRPr="006A3255" w:rsidDel="00F370BD">
                <w:rPr>
                  <w:rFonts w:ascii="Arial Narrow" w:hAnsi="Arial Narrow" w:cs="Arial"/>
                  <w:b/>
                  <w:bCs/>
                  <w:sz w:val="22"/>
                  <w:szCs w:val="22"/>
                </w:rPr>
                <w:delText>Chipset</w:delText>
              </w:r>
            </w:del>
          </w:p>
        </w:tc>
        <w:tc>
          <w:tcPr>
            <w:tcW w:w="0" w:type="auto"/>
            <w:tcMar>
              <w:top w:w="0" w:type="dxa"/>
              <w:left w:w="70" w:type="dxa"/>
              <w:bottom w:w="0" w:type="dxa"/>
              <w:right w:w="70" w:type="dxa"/>
            </w:tcMar>
            <w:vAlign w:val="center"/>
            <w:hideMark/>
          </w:tcPr>
          <w:p w:rsidR="006A3255" w:rsidRPr="006A3255" w:rsidDel="00F370BD" w:rsidRDefault="006A3255" w:rsidP="006A3255">
            <w:pPr>
              <w:pStyle w:val="Zwykytekst"/>
              <w:ind w:left="0" w:firstLine="0"/>
              <w:rPr>
                <w:del w:id="917" w:author="Maciej Flejsierowicz" w:date="2023-10-05T13:02:00Z"/>
                <w:rFonts w:ascii="Arial Narrow" w:hAnsi="Arial Narrow" w:cs="Arial"/>
                <w:sz w:val="22"/>
                <w:szCs w:val="22"/>
              </w:rPr>
            </w:pPr>
            <w:del w:id="918" w:author="Maciej Flejsierowicz" w:date="2023-10-05T13:02:00Z">
              <w:r w:rsidRPr="006A3255" w:rsidDel="00F370BD">
                <w:rPr>
                  <w:rFonts w:ascii="Arial Narrow" w:hAnsi="Arial Narrow" w:cs="Arial"/>
                  <w:sz w:val="22"/>
                  <w:szCs w:val="22"/>
                </w:rPr>
                <w:delText>Dedykowany przez producenta procesora do pracy w serwerach jednoprocesorowych</w:delText>
              </w:r>
            </w:del>
          </w:p>
        </w:tc>
      </w:tr>
      <w:tr w:rsidR="006A3255" w:rsidRPr="006A3255" w:rsidDel="00F370BD" w:rsidTr="006A3255">
        <w:trPr>
          <w:del w:id="919" w:author="Maciej Flejsierowicz" w:date="2023-10-05T13:02:00Z"/>
        </w:trPr>
        <w:tc>
          <w:tcPr>
            <w:tcW w:w="0" w:type="auto"/>
            <w:tcMar>
              <w:top w:w="0" w:type="dxa"/>
              <w:left w:w="70" w:type="dxa"/>
              <w:bottom w:w="0" w:type="dxa"/>
              <w:right w:w="70" w:type="dxa"/>
            </w:tcMar>
            <w:vAlign w:val="center"/>
            <w:hideMark/>
          </w:tcPr>
          <w:p w:rsidR="006A3255" w:rsidRPr="006A3255" w:rsidDel="00F370BD" w:rsidRDefault="006A3255" w:rsidP="006A3255">
            <w:pPr>
              <w:pStyle w:val="Zwykytekst"/>
              <w:rPr>
                <w:del w:id="920" w:author="Maciej Flejsierowicz" w:date="2023-10-05T13:02:00Z"/>
                <w:rFonts w:ascii="Arial Narrow" w:hAnsi="Arial Narrow" w:cs="Arial"/>
                <w:b/>
                <w:bCs/>
                <w:sz w:val="22"/>
                <w:szCs w:val="22"/>
              </w:rPr>
            </w:pPr>
            <w:del w:id="921" w:author="Maciej Flejsierowicz" w:date="2023-10-05T13:02:00Z">
              <w:r w:rsidRPr="006A3255" w:rsidDel="00F370BD">
                <w:rPr>
                  <w:rFonts w:ascii="Arial Narrow" w:hAnsi="Arial Narrow" w:cs="Arial"/>
                  <w:b/>
                  <w:bCs/>
                  <w:sz w:val="22"/>
                  <w:szCs w:val="22"/>
                </w:rPr>
                <w:delText>Procesor</w:delText>
              </w:r>
            </w:del>
          </w:p>
        </w:tc>
        <w:tc>
          <w:tcPr>
            <w:tcW w:w="0" w:type="auto"/>
            <w:tcMar>
              <w:top w:w="0" w:type="dxa"/>
              <w:left w:w="70" w:type="dxa"/>
              <w:bottom w:w="0" w:type="dxa"/>
              <w:right w:w="70" w:type="dxa"/>
            </w:tcMar>
            <w:vAlign w:val="center"/>
            <w:hideMark/>
          </w:tcPr>
          <w:p w:rsidR="006A3255" w:rsidRPr="006A3255" w:rsidDel="00F370BD" w:rsidRDefault="006A3255" w:rsidP="006A3255">
            <w:pPr>
              <w:pStyle w:val="Zwykytekst"/>
              <w:ind w:left="0" w:firstLine="0"/>
              <w:rPr>
                <w:del w:id="922" w:author="Maciej Flejsierowicz" w:date="2023-10-05T13:02:00Z"/>
                <w:rFonts w:ascii="Arial Narrow" w:hAnsi="Arial Narrow" w:cs="Arial"/>
                <w:sz w:val="22"/>
                <w:szCs w:val="22"/>
              </w:rPr>
            </w:pPr>
            <w:del w:id="923" w:author="Maciej Flejsierowicz" w:date="2023-10-05T13:02:00Z">
              <w:r w:rsidRPr="006A3255" w:rsidDel="00F370BD">
                <w:rPr>
                  <w:rFonts w:ascii="Arial Narrow" w:hAnsi="Arial Narrow" w:cs="Arial"/>
                  <w:sz w:val="22"/>
                  <w:szCs w:val="22"/>
                </w:rPr>
                <w:delText>Jeden procesor 8-rdzeniowy, min. 2.6GHz, umożliwiający osiągnięcie wyniku min. 60 w teście SPECrate2017_int_base dostępnym na stronie www.spec.org w konfiguracji jednoprocesorowej.</w:delText>
              </w:r>
            </w:del>
          </w:p>
        </w:tc>
      </w:tr>
      <w:tr w:rsidR="006A3255" w:rsidRPr="006A3255" w:rsidDel="00F370BD" w:rsidTr="006A3255">
        <w:trPr>
          <w:del w:id="924" w:author="Maciej Flejsierowicz" w:date="2023-10-05T13:02:00Z"/>
        </w:trPr>
        <w:tc>
          <w:tcPr>
            <w:tcW w:w="0" w:type="auto"/>
            <w:tcMar>
              <w:top w:w="0" w:type="dxa"/>
              <w:left w:w="70" w:type="dxa"/>
              <w:bottom w:w="0" w:type="dxa"/>
              <w:right w:w="70" w:type="dxa"/>
            </w:tcMar>
            <w:vAlign w:val="center"/>
            <w:hideMark/>
          </w:tcPr>
          <w:p w:rsidR="006A3255" w:rsidRPr="006A3255" w:rsidDel="00F370BD" w:rsidRDefault="006A3255" w:rsidP="006A3255">
            <w:pPr>
              <w:pStyle w:val="Zwykytekst"/>
              <w:rPr>
                <w:del w:id="925" w:author="Maciej Flejsierowicz" w:date="2023-10-05T13:02:00Z"/>
                <w:rFonts w:ascii="Arial Narrow" w:hAnsi="Arial Narrow" w:cs="Arial"/>
                <w:b/>
                <w:bCs/>
                <w:sz w:val="22"/>
                <w:szCs w:val="22"/>
              </w:rPr>
            </w:pPr>
            <w:del w:id="926" w:author="Maciej Flejsierowicz" w:date="2023-10-05T13:02:00Z">
              <w:r w:rsidRPr="006A3255" w:rsidDel="00F370BD">
                <w:rPr>
                  <w:rFonts w:ascii="Arial Narrow" w:hAnsi="Arial Narrow" w:cs="Arial"/>
                  <w:b/>
                  <w:bCs/>
                  <w:sz w:val="22"/>
                  <w:szCs w:val="22"/>
                </w:rPr>
                <w:delText>Pamięć RAM</w:delText>
              </w:r>
            </w:del>
          </w:p>
        </w:tc>
        <w:tc>
          <w:tcPr>
            <w:tcW w:w="0" w:type="auto"/>
            <w:tcMar>
              <w:top w:w="0" w:type="dxa"/>
              <w:left w:w="70" w:type="dxa"/>
              <w:bottom w:w="0" w:type="dxa"/>
              <w:right w:w="70" w:type="dxa"/>
            </w:tcMar>
            <w:vAlign w:val="center"/>
            <w:hideMark/>
          </w:tcPr>
          <w:p w:rsidR="006A3255" w:rsidRPr="006A3255" w:rsidDel="00F370BD" w:rsidRDefault="006A3255" w:rsidP="006A3255">
            <w:pPr>
              <w:pStyle w:val="Zwykytekst"/>
              <w:ind w:left="0" w:firstLine="0"/>
              <w:rPr>
                <w:del w:id="927" w:author="Maciej Flejsierowicz" w:date="2023-10-05T13:02:00Z"/>
                <w:rFonts w:ascii="Arial Narrow" w:hAnsi="Arial Narrow" w:cs="Arial"/>
                <w:sz w:val="22"/>
                <w:szCs w:val="22"/>
              </w:rPr>
            </w:pPr>
            <w:del w:id="928" w:author="Maciej Flejsierowicz" w:date="2023-10-05T13:02:00Z">
              <w:r w:rsidRPr="006A3255" w:rsidDel="00F370BD">
                <w:rPr>
                  <w:rFonts w:ascii="Arial Narrow" w:hAnsi="Arial Narrow" w:cs="Arial"/>
                  <w:sz w:val="22"/>
                  <w:szCs w:val="22"/>
                </w:rPr>
                <w:delText>2x16GB pamięci RAM ECC UDIMM o częstotliwości pracy 3200MT/s.</w:delText>
              </w:r>
            </w:del>
          </w:p>
          <w:p w:rsidR="006A3255" w:rsidRPr="006A3255" w:rsidDel="00F370BD" w:rsidRDefault="006A3255" w:rsidP="006A3255">
            <w:pPr>
              <w:pStyle w:val="Zwykytekst"/>
              <w:ind w:left="0" w:firstLine="0"/>
              <w:rPr>
                <w:del w:id="929" w:author="Maciej Flejsierowicz" w:date="2023-10-05T13:02:00Z"/>
                <w:rFonts w:ascii="Arial Narrow" w:hAnsi="Arial Narrow" w:cs="Arial"/>
                <w:sz w:val="22"/>
                <w:szCs w:val="22"/>
              </w:rPr>
            </w:pPr>
            <w:del w:id="930" w:author="Maciej Flejsierowicz" w:date="2023-10-05T13:02:00Z">
              <w:r w:rsidRPr="006A3255" w:rsidDel="00F370BD">
                <w:rPr>
                  <w:rFonts w:ascii="Arial Narrow" w:hAnsi="Arial Narrow" w:cs="Arial"/>
                  <w:sz w:val="22"/>
                  <w:szCs w:val="22"/>
                </w:rPr>
                <w:delText>Płyta powinna obsługiwać do min. 128GB, na płycie głównej powinno znajdować się minimum 4 sloty przeznaczone dla pamięci</w:delText>
              </w:r>
            </w:del>
          </w:p>
        </w:tc>
      </w:tr>
      <w:tr w:rsidR="006A3255" w:rsidRPr="006A3255" w:rsidDel="00F370BD" w:rsidTr="006A3255">
        <w:trPr>
          <w:del w:id="931" w:author="Maciej Flejsierowicz" w:date="2023-10-05T13:02:00Z"/>
        </w:trPr>
        <w:tc>
          <w:tcPr>
            <w:tcW w:w="0" w:type="auto"/>
            <w:tcMar>
              <w:top w:w="0" w:type="dxa"/>
              <w:left w:w="70" w:type="dxa"/>
              <w:bottom w:w="0" w:type="dxa"/>
              <w:right w:w="70" w:type="dxa"/>
            </w:tcMar>
            <w:vAlign w:val="center"/>
            <w:hideMark/>
          </w:tcPr>
          <w:p w:rsidR="006A3255" w:rsidRPr="006A3255" w:rsidDel="00F370BD" w:rsidRDefault="006A3255" w:rsidP="006A3255">
            <w:pPr>
              <w:pStyle w:val="Zwykytekst"/>
              <w:rPr>
                <w:del w:id="932" w:author="Maciej Flejsierowicz" w:date="2023-10-05T13:02:00Z"/>
                <w:rFonts w:ascii="Arial Narrow" w:hAnsi="Arial Narrow" w:cs="Arial"/>
                <w:b/>
                <w:bCs/>
                <w:sz w:val="22"/>
                <w:szCs w:val="22"/>
              </w:rPr>
            </w:pPr>
            <w:del w:id="933" w:author="Maciej Flejsierowicz" w:date="2023-10-05T13:02:00Z">
              <w:r w:rsidRPr="006A3255" w:rsidDel="00F370BD">
                <w:rPr>
                  <w:rFonts w:ascii="Arial Narrow" w:hAnsi="Arial Narrow" w:cs="Arial"/>
                  <w:b/>
                  <w:bCs/>
                  <w:sz w:val="22"/>
                  <w:szCs w:val="22"/>
                </w:rPr>
                <w:delText>Karta graficzna</w:delText>
              </w:r>
            </w:del>
          </w:p>
        </w:tc>
        <w:tc>
          <w:tcPr>
            <w:tcW w:w="0" w:type="auto"/>
            <w:tcMar>
              <w:top w:w="0" w:type="dxa"/>
              <w:left w:w="70" w:type="dxa"/>
              <w:bottom w:w="0" w:type="dxa"/>
              <w:right w:w="70" w:type="dxa"/>
            </w:tcMar>
            <w:vAlign w:val="center"/>
            <w:hideMark/>
          </w:tcPr>
          <w:p w:rsidR="006A3255" w:rsidRPr="006A3255" w:rsidDel="00F370BD" w:rsidRDefault="006A3255" w:rsidP="006A3255">
            <w:pPr>
              <w:pStyle w:val="Zwykytekst"/>
              <w:ind w:left="0" w:firstLine="0"/>
              <w:rPr>
                <w:del w:id="934" w:author="Maciej Flejsierowicz" w:date="2023-10-05T13:02:00Z"/>
                <w:rFonts w:ascii="Arial Narrow" w:hAnsi="Arial Narrow" w:cs="Arial"/>
                <w:sz w:val="22"/>
                <w:szCs w:val="22"/>
              </w:rPr>
            </w:pPr>
            <w:del w:id="935" w:author="Maciej Flejsierowicz" w:date="2023-10-05T13:02:00Z">
              <w:r w:rsidRPr="006A3255" w:rsidDel="00F370BD">
                <w:rPr>
                  <w:rFonts w:ascii="Arial Narrow" w:hAnsi="Arial Narrow" w:cs="Arial"/>
                  <w:sz w:val="22"/>
                  <w:szCs w:val="22"/>
                </w:rPr>
                <w:delText>Zintegrowana karta graficzna umożliwiająca rozdzielczość min. 1920x1200</w:delText>
              </w:r>
            </w:del>
          </w:p>
        </w:tc>
      </w:tr>
      <w:tr w:rsidR="006A3255" w:rsidRPr="006A3255" w:rsidDel="00F370BD" w:rsidTr="006A3255">
        <w:trPr>
          <w:del w:id="936" w:author="Maciej Flejsierowicz" w:date="2023-10-05T13:02:00Z"/>
        </w:trPr>
        <w:tc>
          <w:tcPr>
            <w:tcW w:w="0" w:type="auto"/>
            <w:tcMar>
              <w:top w:w="0" w:type="dxa"/>
              <w:left w:w="70" w:type="dxa"/>
              <w:bottom w:w="0" w:type="dxa"/>
              <w:right w:w="70" w:type="dxa"/>
            </w:tcMar>
            <w:vAlign w:val="center"/>
            <w:hideMark/>
          </w:tcPr>
          <w:p w:rsidR="006A3255" w:rsidRPr="006A3255" w:rsidDel="00F370BD" w:rsidRDefault="006A3255" w:rsidP="006A3255">
            <w:pPr>
              <w:pStyle w:val="Zwykytekst"/>
              <w:rPr>
                <w:del w:id="937" w:author="Maciej Flejsierowicz" w:date="2023-10-05T13:02:00Z"/>
                <w:rFonts w:ascii="Arial Narrow" w:hAnsi="Arial Narrow" w:cs="Arial"/>
                <w:b/>
                <w:bCs/>
                <w:sz w:val="22"/>
                <w:szCs w:val="22"/>
              </w:rPr>
            </w:pPr>
            <w:del w:id="938" w:author="Maciej Flejsierowicz" w:date="2023-10-05T13:02:00Z">
              <w:r w:rsidRPr="006A3255" w:rsidDel="00F370BD">
                <w:rPr>
                  <w:rFonts w:ascii="Arial Narrow" w:hAnsi="Arial Narrow" w:cs="Arial"/>
                  <w:b/>
                  <w:bCs/>
                  <w:sz w:val="22"/>
                  <w:szCs w:val="22"/>
                </w:rPr>
                <w:delText>Wbudowane porty</w:delText>
              </w:r>
            </w:del>
          </w:p>
        </w:tc>
        <w:tc>
          <w:tcPr>
            <w:tcW w:w="0" w:type="auto"/>
            <w:tcMar>
              <w:top w:w="0" w:type="dxa"/>
              <w:left w:w="70" w:type="dxa"/>
              <w:bottom w:w="0" w:type="dxa"/>
              <w:right w:w="70" w:type="dxa"/>
            </w:tcMar>
            <w:vAlign w:val="center"/>
            <w:hideMark/>
          </w:tcPr>
          <w:p w:rsidR="006A3255" w:rsidRPr="006A3255" w:rsidDel="00F370BD" w:rsidRDefault="006A3255" w:rsidP="006A3255">
            <w:pPr>
              <w:pStyle w:val="Zwykytekst"/>
              <w:ind w:left="0" w:firstLine="0"/>
              <w:rPr>
                <w:del w:id="939" w:author="Maciej Flejsierowicz" w:date="2023-10-05T13:02:00Z"/>
                <w:rFonts w:ascii="Arial Narrow" w:hAnsi="Arial Narrow" w:cs="Arial"/>
                <w:sz w:val="22"/>
                <w:szCs w:val="22"/>
              </w:rPr>
            </w:pPr>
            <w:del w:id="940" w:author="Maciej Flejsierowicz" w:date="2023-10-05T13:02:00Z">
              <w:r w:rsidRPr="006A3255" w:rsidDel="00F370BD">
                <w:rPr>
                  <w:rFonts w:ascii="Arial Narrow" w:hAnsi="Arial Narrow" w:cs="Arial"/>
                  <w:sz w:val="22"/>
                  <w:szCs w:val="22"/>
                </w:rPr>
                <w:delText>min. 3 porty USB w tym 1 port USB 3.0 z tyłu obudowy, 1 port VGA na tylnym panelu, min. 1 port RS232</w:delText>
              </w:r>
            </w:del>
          </w:p>
        </w:tc>
      </w:tr>
      <w:tr w:rsidR="006A3255" w:rsidRPr="006A3255" w:rsidDel="00F370BD" w:rsidTr="006A3255">
        <w:trPr>
          <w:del w:id="941" w:author="Maciej Flejsierowicz" w:date="2023-10-05T13:02:00Z"/>
        </w:trPr>
        <w:tc>
          <w:tcPr>
            <w:tcW w:w="0" w:type="auto"/>
            <w:tcMar>
              <w:top w:w="0" w:type="dxa"/>
              <w:left w:w="70" w:type="dxa"/>
              <w:bottom w:w="0" w:type="dxa"/>
              <w:right w:w="70" w:type="dxa"/>
            </w:tcMar>
            <w:vAlign w:val="center"/>
          </w:tcPr>
          <w:p w:rsidR="006A3255" w:rsidRPr="006A3255" w:rsidDel="00F370BD" w:rsidRDefault="006A3255" w:rsidP="006A3255">
            <w:pPr>
              <w:pStyle w:val="Zwykytekst"/>
              <w:rPr>
                <w:del w:id="942" w:author="Maciej Flejsierowicz" w:date="2023-10-05T13:02:00Z"/>
                <w:rFonts w:ascii="Arial Narrow" w:hAnsi="Arial Narrow" w:cs="Arial"/>
                <w:b/>
                <w:bCs/>
                <w:sz w:val="22"/>
                <w:szCs w:val="22"/>
              </w:rPr>
            </w:pPr>
            <w:del w:id="943" w:author="Maciej Flejsierowicz" w:date="2023-10-05T13:02:00Z">
              <w:r w:rsidRPr="006A3255" w:rsidDel="00F370BD">
                <w:rPr>
                  <w:rFonts w:ascii="Arial Narrow" w:hAnsi="Arial Narrow" w:cs="Arial"/>
                  <w:b/>
                  <w:bCs/>
                  <w:sz w:val="22"/>
                  <w:szCs w:val="22"/>
                </w:rPr>
                <w:delText>Gniazda PCI</w:delText>
              </w:r>
            </w:del>
          </w:p>
        </w:tc>
        <w:tc>
          <w:tcPr>
            <w:tcW w:w="0" w:type="auto"/>
            <w:tcMar>
              <w:top w:w="0" w:type="dxa"/>
              <w:left w:w="70" w:type="dxa"/>
              <w:bottom w:w="0" w:type="dxa"/>
              <w:right w:w="70" w:type="dxa"/>
            </w:tcMar>
            <w:vAlign w:val="center"/>
          </w:tcPr>
          <w:p w:rsidR="006A3255" w:rsidRPr="006A3255" w:rsidDel="00F370BD" w:rsidRDefault="006A3255" w:rsidP="006A3255">
            <w:pPr>
              <w:pStyle w:val="Zwykytekst"/>
              <w:ind w:left="0" w:firstLine="0"/>
              <w:rPr>
                <w:del w:id="944" w:author="Maciej Flejsierowicz" w:date="2023-10-05T13:02:00Z"/>
                <w:rFonts w:ascii="Arial Narrow" w:hAnsi="Arial Narrow" w:cs="Arial"/>
                <w:sz w:val="22"/>
                <w:szCs w:val="22"/>
              </w:rPr>
            </w:pPr>
            <w:del w:id="945" w:author="Maciej Flejsierowicz" w:date="2023-10-05T13:02:00Z">
              <w:r w:rsidRPr="006A3255" w:rsidDel="00F370BD">
                <w:rPr>
                  <w:rFonts w:ascii="Arial Narrow" w:hAnsi="Arial Narrow" w:cs="Arial"/>
                  <w:sz w:val="22"/>
                  <w:szCs w:val="22"/>
                </w:rPr>
                <w:delText>Min. 2 sloty PCIe generacji 4</w:delText>
              </w:r>
            </w:del>
          </w:p>
        </w:tc>
      </w:tr>
      <w:tr w:rsidR="006A3255" w:rsidRPr="006A3255" w:rsidDel="00F370BD" w:rsidTr="006A3255">
        <w:trPr>
          <w:del w:id="946" w:author="Maciej Flejsierowicz" w:date="2023-10-05T13:02:00Z"/>
        </w:trPr>
        <w:tc>
          <w:tcPr>
            <w:tcW w:w="0" w:type="auto"/>
            <w:tcMar>
              <w:top w:w="0" w:type="dxa"/>
              <w:left w:w="70" w:type="dxa"/>
              <w:bottom w:w="0" w:type="dxa"/>
              <w:right w:w="70" w:type="dxa"/>
            </w:tcMar>
            <w:vAlign w:val="center"/>
            <w:hideMark/>
          </w:tcPr>
          <w:p w:rsidR="006A3255" w:rsidRPr="006A3255" w:rsidDel="00F370BD" w:rsidRDefault="006A3255" w:rsidP="006A3255">
            <w:pPr>
              <w:pStyle w:val="Zwykytekst"/>
              <w:rPr>
                <w:del w:id="947" w:author="Maciej Flejsierowicz" w:date="2023-10-05T13:02:00Z"/>
                <w:rFonts w:ascii="Arial Narrow" w:hAnsi="Arial Narrow" w:cs="Arial"/>
                <w:b/>
                <w:bCs/>
                <w:sz w:val="22"/>
                <w:szCs w:val="22"/>
              </w:rPr>
            </w:pPr>
            <w:del w:id="948" w:author="Maciej Flejsierowicz" w:date="2023-10-05T13:02:00Z">
              <w:r w:rsidRPr="006A3255" w:rsidDel="00F370BD">
                <w:rPr>
                  <w:rFonts w:ascii="Arial Narrow" w:hAnsi="Arial Narrow" w:cs="Arial"/>
                  <w:b/>
                  <w:bCs/>
                  <w:sz w:val="22"/>
                  <w:szCs w:val="22"/>
                </w:rPr>
                <w:delText>Interfejsy sieciowe/FC/SAS</w:delText>
              </w:r>
            </w:del>
          </w:p>
        </w:tc>
        <w:tc>
          <w:tcPr>
            <w:tcW w:w="0" w:type="auto"/>
            <w:tcMar>
              <w:top w:w="0" w:type="dxa"/>
              <w:left w:w="70" w:type="dxa"/>
              <w:bottom w:w="0" w:type="dxa"/>
              <w:right w:w="70" w:type="dxa"/>
            </w:tcMar>
            <w:vAlign w:val="center"/>
            <w:hideMark/>
          </w:tcPr>
          <w:p w:rsidR="006A3255" w:rsidRPr="006A3255" w:rsidDel="00F370BD" w:rsidRDefault="006A3255" w:rsidP="006A3255">
            <w:pPr>
              <w:pStyle w:val="Zwykytekst"/>
              <w:ind w:left="0" w:firstLine="0"/>
              <w:rPr>
                <w:del w:id="949" w:author="Maciej Flejsierowicz" w:date="2023-10-05T13:02:00Z"/>
                <w:rFonts w:ascii="Arial Narrow" w:hAnsi="Arial Narrow" w:cs="Arial"/>
                <w:sz w:val="22"/>
                <w:szCs w:val="22"/>
              </w:rPr>
            </w:pPr>
            <w:del w:id="950" w:author="Maciej Flejsierowicz" w:date="2023-10-05T13:02:00Z">
              <w:r w:rsidRPr="006A3255" w:rsidDel="00F370BD">
                <w:rPr>
                  <w:rFonts w:ascii="Arial Narrow" w:hAnsi="Arial Narrow" w:cs="Arial"/>
                  <w:sz w:val="22"/>
                  <w:szCs w:val="22"/>
                </w:rPr>
                <w:delText xml:space="preserve">Wbudowane min. 2 interfejsy sieciowe 1Gb Ethernet w standardzie BaseT </w:delText>
              </w:r>
            </w:del>
          </w:p>
          <w:p w:rsidR="006A3255" w:rsidRPr="006A3255" w:rsidDel="00F370BD" w:rsidRDefault="006A3255" w:rsidP="006A3255">
            <w:pPr>
              <w:pStyle w:val="Zwykytekst"/>
              <w:ind w:left="0" w:firstLine="0"/>
              <w:rPr>
                <w:del w:id="951" w:author="Maciej Flejsierowicz" w:date="2023-10-05T13:02:00Z"/>
                <w:rFonts w:ascii="Arial Narrow" w:hAnsi="Arial Narrow" w:cs="Arial"/>
                <w:sz w:val="22"/>
                <w:szCs w:val="22"/>
              </w:rPr>
            </w:pPr>
            <w:del w:id="952" w:author="Maciej Flejsierowicz" w:date="2023-10-05T13:02:00Z">
              <w:r w:rsidRPr="006A3255" w:rsidDel="00F370BD">
                <w:rPr>
                  <w:rFonts w:ascii="Arial Narrow" w:hAnsi="Arial Narrow" w:cs="Arial"/>
                  <w:sz w:val="22"/>
                  <w:szCs w:val="22"/>
                </w:rPr>
                <w:delText>Dwuportowa karta PCIe 10GbE SFP+ wraz z wkładkami SR</w:delText>
              </w:r>
            </w:del>
          </w:p>
        </w:tc>
      </w:tr>
      <w:tr w:rsidR="006A3255" w:rsidRPr="006A3255" w:rsidDel="00F370BD" w:rsidTr="006A3255">
        <w:trPr>
          <w:del w:id="953" w:author="Maciej Flejsierowicz" w:date="2023-10-05T13:02:00Z"/>
        </w:trPr>
        <w:tc>
          <w:tcPr>
            <w:tcW w:w="0" w:type="auto"/>
            <w:tcMar>
              <w:top w:w="0" w:type="dxa"/>
              <w:left w:w="70" w:type="dxa"/>
              <w:bottom w:w="0" w:type="dxa"/>
              <w:right w:w="70" w:type="dxa"/>
            </w:tcMar>
            <w:vAlign w:val="center"/>
            <w:hideMark/>
          </w:tcPr>
          <w:p w:rsidR="006A3255" w:rsidRPr="006A3255" w:rsidDel="00F370BD" w:rsidRDefault="006A3255" w:rsidP="006A3255">
            <w:pPr>
              <w:pStyle w:val="Zwykytekst"/>
              <w:rPr>
                <w:del w:id="954" w:author="Maciej Flejsierowicz" w:date="2023-10-05T13:02:00Z"/>
                <w:rFonts w:ascii="Arial Narrow" w:hAnsi="Arial Narrow" w:cs="Arial"/>
                <w:b/>
                <w:bCs/>
                <w:sz w:val="22"/>
                <w:szCs w:val="22"/>
              </w:rPr>
            </w:pPr>
            <w:del w:id="955" w:author="Maciej Flejsierowicz" w:date="2023-10-05T13:02:00Z">
              <w:r w:rsidRPr="006A3255" w:rsidDel="00F370BD">
                <w:rPr>
                  <w:rFonts w:ascii="Arial Narrow" w:hAnsi="Arial Narrow" w:cs="Arial"/>
                  <w:b/>
                  <w:bCs/>
                  <w:sz w:val="22"/>
                  <w:szCs w:val="22"/>
                </w:rPr>
                <w:lastRenderedPageBreak/>
                <w:delText>Kontroler dysków</w:delText>
              </w:r>
            </w:del>
          </w:p>
        </w:tc>
        <w:tc>
          <w:tcPr>
            <w:tcW w:w="0" w:type="auto"/>
            <w:tcMar>
              <w:top w:w="0" w:type="dxa"/>
              <w:left w:w="70" w:type="dxa"/>
              <w:bottom w:w="0" w:type="dxa"/>
              <w:right w:w="70" w:type="dxa"/>
            </w:tcMar>
            <w:vAlign w:val="center"/>
            <w:hideMark/>
          </w:tcPr>
          <w:p w:rsidR="006A3255" w:rsidRPr="006A3255" w:rsidDel="00F370BD" w:rsidRDefault="006A3255" w:rsidP="006A3255">
            <w:pPr>
              <w:pStyle w:val="Zwykytekst"/>
              <w:ind w:left="0" w:firstLine="0"/>
              <w:rPr>
                <w:del w:id="956" w:author="Maciej Flejsierowicz" w:date="2023-10-05T13:02:00Z"/>
                <w:rFonts w:ascii="Arial Narrow" w:hAnsi="Arial Narrow" w:cs="Arial"/>
                <w:sz w:val="22"/>
                <w:szCs w:val="22"/>
              </w:rPr>
            </w:pPr>
            <w:del w:id="957" w:author="Maciej Flejsierowicz" w:date="2023-10-05T13:02:00Z">
              <w:r w:rsidRPr="006A3255" w:rsidDel="00F370BD">
                <w:rPr>
                  <w:rFonts w:ascii="Arial Narrow" w:hAnsi="Arial Narrow" w:cs="Arial"/>
                  <w:sz w:val="22"/>
                  <w:szCs w:val="22"/>
                </w:rPr>
                <w:delText>Sprzętowy kontroler dyskowy umożliwiający konfigurację poziomów RAID: 0, 1, 10.</w:delText>
              </w:r>
            </w:del>
          </w:p>
        </w:tc>
      </w:tr>
      <w:tr w:rsidR="006A3255" w:rsidRPr="006A3255" w:rsidDel="00F370BD" w:rsidTr="006A3255">
        <w:trPr>
          <w:del w:id="958" w:author="Maciej Flejsierowicz" w:date="2023-10-05T13:02:00Z"/>
        </w:trPr>
        <w:tc>
          <w:tcPr>
            <w:tcW w:w="0" w:type="auto"/>
            <w:tcMar>
              <w:top w:w="0" w:type="dxa"/>
              <w:left w:w="70" w:type="dxa"/>
              <w:bottom w:w="0" w:type="dxa"/>
              <w:right w:w="70" w:type="dxa"/>
            </w:tcMar>
            <w:vAlign w:val="center"/>
            <w:hideMark/>
          </w:tcPr>
          <w:p w:rsidR="006A3255" w:rsidRPr="006A3255" w:rsidDel="00F370BD" w:rsidRDefault="006A3255" w:rsidP="006A3255">
            <w:pPr>
              <w:pStyle w:val="Zwykytekst"/>
              <w:rPr>
                <w:del w:id="959" w:author="Maciej Flejsierowicz" w:date="2023-10-05T13:02:00Z"/>
                <w:rFonts w:ascii="Arial Narrow" w:hAnsi="Arial Narrow" w:cs="Arial"/>
                <w:b/>
                <w:bCs/>
                <w:sz w:val="22"/>
                <w:szCs w:val="22"/>
              </w:rPr>
            </w:pPr>
            <w:del w:id="960" w:author="Maciej Flejsierowicz" w:date="2023-10-05T13:02:00Z">
              <w:r w:rsidRPr="006A3255" w:rsidDel="00F370BD">
                <w:rPr>
                  <w:rFonts w:ascii="Arial Narrow" w:hAnsi="Arial Narrow" w:cs="Arial"/>
                  <w:b/>
                  <w:bCs/>
                  <w:sz w:val="22"/>
                  <w:szCs w:val="22"/>
                </w:rPr>
                <w:delText>Dyski twarde</w:delText>
              </w:r>
            </w:del>
          </w:p>
        </w:tc>
        <w:tc>
          <w:tcPr>
            <w:tcW w:w="0" w:type="auto"/>
            <w:tcMar>
              <w:top w:w="0" w:type="dxa"/>
              <w:left w:w="70" w:type="dxa"/>
              <w:bottom w:w="0" w:type="dxa"/>
              <w:right w:w="70" w:type="dxa"/>
            </w:tcMar>
            <w:vAlign w:val="center"/>
            <w:hideMark/>
          </w:tcPr>
          <w:p w:rsidR="006A3255" w:rsidRPr="006A3255" w:rsidDel="00F370BD" w:rsidRDefault="006A3255" w:rsidP="006A3255">
            <w:pPr>
              <w:pStyle w:val="Zwykytekst"/>
              <w:spacing w:line="240" w:lineRule="auto"/>
              <w:ind w:left="0" w:firstLine="0"/>
              <w:rPr>
                <w:del w:id="961" w:author="Maciej Flejsierowicz" w:date="2023-10-05T13:02:00Z"/>
                <w:rFonts w:ascii="Arial Narrow" w:hAnsi="Arial Narrow" w:cs="Arial"/>
                <w:sz w:val="22"/>
                <w:szCs w:val="22"/>
              </w:rPr>
            </w:pPr>
            <w:del w:id="962" w:author="Maciej Flejsierowicz" w:date="2023-10-05T13:02:00Z">
              <w:r w:rsidRPr="006A3255" w:rsidDel="00F370BD">
                <w:rPr>
                  <w:rFonts w:ascii="Arial Narrow" w:hAnsi="Arial Narrow" w:cs="Arial"/>
                  <w:sz w:val="22"/>
                  <w:szCs w:val="22"/>
                </w:rPr>
                <w:delText>Zainstalowane 2 dyski</w:delText>
              </w:r>
            </w:del>
            <w:ins w:id="963" w:author="Admin" w:date="2023-09-05T20:31:00Z">
              <w:del w:id="964" w:author="Maciej Flejsierowicz" w:date="2023-10-05T13:02:00Z">
                <w:r w:rsidR="00925189" w:rsidDel="00F370BD">
                  <w:rPr>
                    <w:rFonts w:ascii="Arial Narrow" w:hAnsi="Arial Narrow" w:cs="Arial"/>
                    <w:sz w:val="22"/>
                    <w:szCs w:val="22"/>
                  </w:rPr>
                  <w:delText xml:space="preserve"> SS</w:delText>
                </w:r>
              </w:del>
            </w:ins>
            <w:ins w:id="965" w:author="Admin" w:date="2023-09-06T11:17:00Z">
              <w:del w:id="966" w:author="Maciej Flejsierowicz" w:date="2023-10-05T13:02:00Z">
                <w:r w:rsidR="004273F1" w:rsidDel="00F370BD">
                  <w:rPr>
                    <w:rFonts w:ascii="Arial Narrow" w:hAnsi="Arial Narrow" w:cs="Arial"/>
                    <w:sz w:val="22"/>
                    <w:szCs w:val="22"/>
                  </w:rPr>
                  <w:delText>D</w:delText>
                </w:r>
              </w:del>
            </w:ins>
            <w:del w:id="967" w:author="Maciej Flejsierowicz" w:date="2023-10-05T13:02:00Z">
              <w:r w:rsidRPr="006A3255" w:rsidDel="00F370BD">
                <w:rPr>
                  <w:rFonts w:ascii="Arial Narrow" w:hAnsi="Arial Narrow" w:cs="Arial"/>
                  <w:sz w:val="22"/>
                  <w:szCs w:val="22"/>
                </w:rPr>
                <w:delText xml:space="preserve"> SATA o pojemności min. 480GB, Hot-Plug</w:delText>
              </w:r>
            </w:del>
            <w:ins w:id="968" w:author="Admin" w:date="2023-09-05T20:32:00Z">
              <w:del w:id="969" w:author="Maciej Flejsierowicz" w:date="2023-10-05T13:02:00Z">
                <w:r w:rsidR="00925189" w:rsidDel="00F370BD">
                  <w:rPr>
                    <w:rFonts w:ascii="Arial Narrow" w:hAnsi="Arial Narrow" w:cs="Arial"/>
                    <w:sz w:val="22"/>
                    <w:szCs w:val="22"/>
                  </w:rPr>
                  <w:delText xml:space="preserve"> </w:delText>
                </w:r>
              </w:del>
            </w:ins>
            <w:del w:id="970" w:author="Maciej Flejsierowicz" w:date="2023-10-05T13:02:00Z">
              <w:r w:rsidRPr="006A3255" w:rsidDel="00F370BD">
                <w:rPr>
                  <w:rFonts w:ascii="Arial Narrow" w:hAnsi="Arial Narrow" w:cs="Arial"/>
                  <w:sz w:val="22"/>
                  <w:szCs w:val="22"/>
                </w:rPr>
                <w:delText>.</w:delText>
              </w:r>
            </w:del>
            <w:ins w:id="971" w:author="Admin" w:date="2023-09-05T20:32:00Z">
              <w:del w:id="972" w:author="Maciej Flejsierowicz" w:date="2023-10-05T13:02:00Z">
                <w:r w:rsidR="00925189" w:rsidDel="00F370BD">
                  <w:delText xml:space="preserve"> </w:delText>
                </w:r>
                <w:r w:rsidR="00925189" w:rsidRPr="00925189" w:rsidDel="00F370BD">
                  <w:rPr>
                    <w:rFonts w:ascii="Arial Narrow" w:hAnsi="Arial Narrow" w:cs="Arial"/>
                    <w:sz w:val="22"/>
                    <w:szCs w:val="22"/>
                  </w:rPr>
                  <w:delText>o parametrze DWPD=</w:delText>
                </w:r>
              </w:del>
            </w:ins>
          </w:p>
          <w:p w:rsidR="006A3255" w:rsidRPr="006A3255" w:rsidDel="00F370BD" w:rsidRDefault="006A3255" w:rsidP="006A3255">
            <w:pPr>
              <w:pStyle w:val="Zwykytekst"/>
              <w:spacing w:line="240" w:lineRule="auto"/>
              <w:ind w:left="0" w:firstLine="0"/>
              <w:rPr>
                <w:del w:id="973" w:author="Maciej Flejsierowicz" w:date="2023-10-05T13:02:00Z"/>
                <w:rFonts w:ascii="Arial Narrow" w:hAnsi="Arial Narrow" w:cs="Arial"/>
                <w:sz w:val="22"/>
                <w:szCs w:val="22"/>
              </w:rPr>
            </w:pPr>
            <w:del w:id="974" w:author="Maciej Flejsierowicz" w:date="2023-10-05T13:02:00Z">
              <w:r w:rsidRPr="006A3255" w:rsidDel="00F370BD">
                <w:rPr>
                  <w:rFonts w:ascii="Arial Narrow" w:hAnsi="Arial Narrow" w:cs="Arial"/>
                  <w:sz w:val="22"/>
                  <w:szCs w:val="22"/>
                </w:rPr>
                <w:delText>Możliwość zainstalowania dwóch dysków M.2 SATA o pojemności min. 480GB Hot-Plug z możliwością konfiguracji RAID 1.</w:delText>
              </w:r>
            </w:del>
          </w:p>
          <w:p w:rsidR="006A3255" w:rsidRPr="006A3255" w:rsidDel="00F370BD" w:rsidRDefault="006A3255" w:rsidP="006A3255">
            <w:pPr>
              <w:pStyle w:val="Zwykytekst"/>
              <w:ind w:left="0" w:firstLine="0"/>
              <w:rPr>
                <w:del w:id="975" w:author="Maciej Flejsierowicz" w:date="2023-10-05T13:02:00Z"/>
                <w:rFonts w:ascii="Arial Narrow" w:hAnsi="Arial Narrow" w:cs="Arial"/>
                <w:sz w:val="22"/>
                <w:szCs w:val="22"/>
              </w:rPr>
            </w:pPr>
            <w:del w:id="976" w:author="Maciej Flejsierowicz" w:date="2023-10-05T13:02:00Z">
              <w:r w:rsidRPr="006A3255" w:rsidDel="00F370BD">
                <w:rPr>
                  <w:rFonts w:ascii="Arial Narrow" w:hAnsi="Arial Narrow" w:cs="Arial"/>
                  <w:sz w:val="22"/>
                  <w:szCs w:val="22"/>
                </w:rPr>
                <w:delText>Możliwość zainstalowania dedykowanego modułu dla hypervisora wirtualizacyjnego, wyposażony w 2 nośniki typu flash o pojemności min. 64GB, z możliwością konfiguracji zabezpieczenia synchronizacji pomiędzy nośnikami z poziomu BIOS serwera, rozwiązanie nie może powodować zmniejszenia ilości wnęk na dyski twarde.</w:delText>
              </w:r>
            </w:del>
          </w:p>
        </w:tc>
      </w:tr>
      <w:tr w:rsidR="006A3255" w:rsidRPr="006A3255" w:rsidDel="00F370BD" w:rsidTr="006A3255">
        <w:trPr>
          <w:del w:id="977" w:author="Maciej Flejsierowicz" w:date="2023-10-05T13:02:00Z"/>
        </w:trPr>
        <w:tc>
          <w:tcPr>
            <w:tcW w:w="0" w:type="auto"/>
            <w:tcMar>
              <w:top w:w="0" w:type="dxa"/>
              <w:left w:w="70" w:type="dxa"/>
              <w:bottom w:w="0" w:type="dxa"/>
              <w:right w:w="70" w:type="dxa"/>
            </w:tcMar>
            <w:vAlign w:val="center"/>
            <w:hideMark/>
          </w:tcPr>
          <w:p w:rsidR="006A3255" w:rsidRPr="006A3255" w:rsidDel="00F370BD" w:rsidRDefault="006A3255" w:rsidP="006A3255">
            <w:pPr>
              <w:pStyle w:val="Zwykytekst"/>
              <w:rPr>
                <w:del w:id="978" w:author="Maciej Flejsierowicz" w:date="2023-10-05T13:02:00Z"/>
                <w:rFonts w:ascii="Arial Narrow" w:hAnsi="Arial Narrow" w:cs="Arial"/>
                <w:b/>
                <w:bCs/>
                <w:sz w:val="22"/>
                <w:szCs w:val="22"/>
              </w:rPr>
            </w:pPr>
            <w:del w:id="979" w:author="Maciej Flejsierowicz" w:date="2023-10-05T13:02:00Z">
              <w:r w:rsidRPr="006A3255" w:rsidDel="00F370BD">
                <w:rPr>
                  <w:rFonts w:ascii="Arial Narrow" w:hAnsi="Arial Narrow" w:cs="Arial"/>
                  <w:b/>
                  <w:sz w:val="22"/>
                  <w:szCs w:val="22"/>
                </w:rPr>
                <w:delText>Diagnostyka</w:delText>
              </w:r>
            </w:del>
          </w:p>
        </w:tc>
        <w:tc>
          <w:tcPr>
            <w:tcW w:w="0" w:type="auto"/>
            <w:tcMar>
              <w:top w:w="0" w:type="dxa"/>
              <w:left w:w="70" w:type="dxa"/>
              <w:bottom w:w="0" w:type="dxa"/>
              <w:right w:w="70" w:type="dxa"/>
            </w:tcMar>
            <w:vAlign w:val="center"/>
            <w:hideMark/>
          </w:tcPr>
          <w:p w:rsidR="006A3255" w:rsidRPr="006A3255" w:rsidDel="00F370BD" w:rsidRDefault="006A3255" w:rsidP="006A3255">
            <w:pPr>
              <w:pStyle w:val="Zwykytekst"/>
              <w:ind w:left="0" w:firstLine="0"/>
              <w:rPr>
                <w:del w:id="980" w:author="Maciej Flejsierowicz" w:date="2023-10-05T13:02:00Z"/>
                <w:rFonts w:ascii="Arial Narrow" w:hAnsi="Arial Narrow" w:cs="Arial"/>
                <w:sz w:val="22"/>
                <w:szCs w:val="22"/>
              </w:rPr>
            </w:pPr>
            <w:del w:id="981" w:author="Maciej Flejsierowicz" w:date="2023-10-05T13:02:00Z">
              <w:r w:rsidRPr="006A3255" w:rsidDel="00F370BD">
                <w:rPr>
                  <w:rFonts w:ascii="Arial Narrow" w:hAnsi="Arial Narrow" w:cs="Arial"/>
                  <w:bCs/>
                  <w:sz w:val="22"/>
                  <w:szCs w:val="22"/>
                </w:rPr>
                <w:delText>Możliwość wyposażenia w panel LCD umieszczony na froncie obudowy, umożliwiający wyświetlenie informacji o stanie procesora, pamięci, dysków, BIOS’u, zasilaniu oraz temperaturze.</w:delText>
              </w:r>
            </w:del>
          </w:p>
        </w:tc>
      </w:tr>
      <w:tr w:rsidR="006A3255" w:rsidRPr="006A3255" w:rsidDel="00F370BD" w:rsidTr="006A3255">
        <w:trPr>
          <w:trHeight w:val="230"/>
          <w:del w:id="982" w:author="Maciej Flejsierowicz" w:date="2023-10-05T13:02:00Z"/>
        </w:trPr>
        <w:tc>
          <w:tcPr>
            <w:tcW w:w="0" w:type="auto"/>
            <w:tcMar>
              <w:top w:w="0" w:type="dxa"/>
              <w:left w:w="70" w:type="dxa"/>
              <w:bottom w:w="0" w:type="dxa"/>
              <w:right w:w="70" w:type="dxa"/>
            </w:tcMar>
            <w:vAlign w:val="center"/>
          </w:tcPr>
          <w:p w:rsidR="006A3255" w:rsidRPr="006A3255" w:rsidDel="00F370BD" w:rsidRDefault="006A3255" w:rsidP="006A3255">
            <w:pPr>
              <w:pStyle w:val="Zwykytekst"/>
              <w:rPr>
                <w:del w:id="983" w:author="Maciej Flejsierowicz" w:date="2023-10-05T13:02:00Z"/>
                <w:rFonts w:ascii="Arial Narrow" w:hAnsi="Arial Narrow" w:cs="Arial"/>
                <w:b/>
                <w:bCs/>
                <w:sz w:val="22"/>
                <w:szCs w:val="22"/>
              </w:rPr>
            </w:pPr>
            <w:del w:id="984" w:author="Maciej Flejsierowicz" w:date="2023-10-05T13:02:00Z">
              <w:r w:rsidRPr="006A3255" w:rsidDel="00F370BD">
                <w:rPr>
                  <w:rFonts w:ascii="Arial Narrow" w:hAnsi="Arial Narrow" w:cs="Arial"/>
                  <w:b/>
                  <w:bCs/>
                  <w:sz w:val="22"/>
                  <w:szCs w:val="22"/>
                </w:rPr>
                <w:delText>Wentylatory</w:delText>
              </w:r>
            </w:del>
          </w:p>
        </w:tc>
        <w:tc>
          <w:tcPr>
            <w:tcW w:w="0" w:type="auto"/>
            <w:tcMar>
              <w:top w:w="0" w:type="dxa"/>
              <w:left w:w="70" w:type="dxa"/>
              <w:bottom w:w="0" w:type="dxa"/>
              <w:right w:w="70" w:type="dxa"/>
            </w:tcMar>
            <w:vAlign w:val="center"/>
          </w:tcPr>
          <w:p w:rsidR="006A3255" w:rsidRPr="006A3255" w:rsidDel="00F370BD" w:rsidRDefault="006A3255" w:rsidP="006A3255">
            <w:pPr>
              <w:pStyle w:val="Zwykytekst"/>
              <w:ind w:left="0" w:firstLine="0"/>
              <w:rPr>
                <w:del w:id="985" w:author="Maciej Flejsierowicz" w:date="2023-10-05T13:02:00Z"/>
                <w:rFonts w:ascii="Arial Narrow" w:hAnsi="Arial Narrow" w:cs="Arial"/>
                <w:sz w:val="22"/>
                <w:szCs w:val="22"/>
              </w:rPr>
            </w:pPr>
            <w:del w:id="986" w:author="Maciej Flejsierowicz" w:date="2023-10-05T13:02:00Z">
              <w:r w:rsidRPr="006A3255" w:rsidDel="00F370BD">
                <w:rPr>
                  <w:rFonts w:ascii="Arial Narrow" w:hAnsi="Arial Narrow" w:cs="Arial"/>
                  <w:sz w:val="22"/>
                  <w:szCs w:val="22"/>
                </w:rPr>
                <w:delText>Minimum 4 wentylatory</w:delText>
              </w:r>
            </w:del>
            <w:ins w:id="987" w:author="Admin" w:date="2023-09-05T20:33:00Z">
              <w:del w:id="988" w:author="Maciej Flejsierowicz" w:date="2023-10-05T13:02:00Z">
                <w:r w:rsidR="00925189" w:rsidDel="00F370BD">
                  <w:rPr>
                    <w:rFonts w:ascii="Arial Narrow" w:hAnsi="Arial Narrow" w:cs="Arial"/>
                    <w:sz w:val="22"/>
                    <w:szCs w:val="22"/>
                  </w:rPr>
                  <w:delText xml:space="preserve"> </w:delText>
                </w:r>
                <w:r w:rsidR="00925189" w:rsidRPr="00925189" w:rsidDel="00F370BD">
                  <w:rPr>
                    <w:rFonts w:ascii="Arial Narrow" w:hAnsi="Arial Narrow" w:cs="Arial"/>
                    <w:sz w:val="22"/>
                    <w:szCs w:val="22"/>
                  </w:rPr>
                  <w:delText>pracujące w konfiguracji redundantnej N+1 (dowolny jeden może ulec awarii i nie będzie to miało wpływu na poprawną pracę serwera)</w:delText>
                </w:r>
              </w:del>
            </w:ins>
          </w:p>
        </w:tc>
      </w:tr>
      <w:tr w:rsidR="006A3255" w:rsidRPr="006A3255" w:rsidDel="00F370BD" w:rsidTr="006A3255">
        <w:trPr>
          <w:trHeight w:val="230"/>
          <w:del w:id="989" w:author="Maciej Flejsierowicz" w:date="2023-10-05T13:02:00Z"/>
        </w:trPr>
        <w:tc>
          <w:tcPr>
            <w:tcW w:w="0" w:type="auto"/>
            <w:tcMar>
              <w:top w:w="0" w:type="dxa"/>
              <w:left w:w="70" w:type="dxa"/>
              <w:bottom w:w="0" w:type="dxa"/>
              <w:right w:w="70" w:type="dxa"/>
            </w:tcMar>
            <w:vAlign w:val="center"/>
          </w:tcPr>
          <w:p w:rsidR="006A3255" w:rsidRPr="006A3255" w:rsidDel="00F370BD" w:rsidRDefault="006A3255" w:rsidP="006A3255">
            <w:pPr>
              <w:pStyle w:val="Zwykytekst"/>
              <w:rPr>
                <w:del w:id="990" w:author="Maciej Flejsierowicz" w:date="2023-10-05T13:02:00Z"/>
                <w:rFonts w:ascii="Arial Narrow" w:hAnsi="Arial Narrow" w:cs="Arial"/>
                <w:b/>
                <w:bCs/>
                <w:sz w:val="22"/>
                <w:szCs w:val="22"/>
              </w:rPr>
            </w:pPr>
            <w:del w:id="991" w:author="Maciej Flejsierowicz" w:date="2023-10-05T13:02:00Z">
              <w:r w:rsidRPr="006A3255" w:rsidDel="00F370BD">
                <w:rPr>
                  <w:rFonts w:ascii="Arial Narrow" w:hAnsi="Arial Narrow" w:cs="Arial"/>
                  <w:b/>
                  <w:bCs/>
                  <w:sz w:val="22"/>
                  <w:szCs w:val="22"/>
                </w:rPr>
                <w:delText>Zasilacz</w:delText>
              </w:r>
            </w:del>
          </w:p>
        </w:tc>
        <w:tc>
          <w:tcPr>
            <w:tcW w:w="0" w:type="auto"/>
            <w:tcMar>
              <w:top w:w="0" w:type="dxa"/>
              <w:left w:w="70" w:type="dxa"/>
              <w:bottom w:w="0" w:type="dxa"/>
              <w:right w:w="70" w:type="dxa"/>
            </w:tcMar>
            <w:vAlign w:val="center"/>
          </w:tcPr>
          <w:p w:rsidR="006A3255" w:rsidRPr="006A3255" w:rsidDel="00F370BD" w:rsidRDefault="006A3255" w:rsidP="006A3255">
            <w:pPr>
              <w:pStyle w:val="Zwykytekst"/>
              <w:ind w:left="0" w:firstLine="0"/>
              <w:rPr>
                <w:del w:id="992" w:author="Maciej Flejsierowicz" w:date="2023-10-05T13:02:00Z"/>
                <w:rFonts w:ascii="Arial Narrow" w:hAnsi="Arial Narrow" w:cs="Arial"/>
                <w:sz w:val="22"/>
                <w:szCs w:val="22"/>
              </w:rPr>
            </w:pPr>
            <w:del w:id="993" w:author="Maciej Flejsierowicz" w:date="2023-10-05T13:02:00Z">
              <w:r w:rsidRPr="006A3255" w:rsidDel="00F370BD">
                <w:rPr>
                  <w:rFonts w:ascii="Arial Narrow" w:hAnsi="Arial Narrow" w:cs="Arial"/>
                  <w:sz w:val="22"/>
                  <w:szCs w:val="22"/>
                </w:rPr>
                <w:delText>Dwa redundantne zasilacze o mocy maksymalnie 600W każdy.</w:delText>
              </w:r>
            </w:del>
          </w:p>
        </w:tc>
      </w:tr>
      <w:tr w:rsidR="006A3255" w:rsidRPr="006A3255" w:rsidDel="00F370BD" w:rsidTr="006A3255">
        <w:trPr>
          <w:trHeight w:val="230"/>
          <w:del w:id="994" w:author="Maciej Flejsierowicz" w:date="2023-10-05T13:02:00Z"/>
        </w:trPr>
        <w:tc>
          <w:tcPr>
            <w:tcW w:w="0" w:type="auto"/>
            <w:tcMar>
              <w:top w:w="0" w:type="dxa"/>
              <w:left w:w="70" w:type="dxa"/>
              <w:bottom w:w="0" w:type="dxa"/>
              <w:right w:w="70" w:type="dxa"/>
            </w:tcMar>
            <w:vAlign w:val="center"/>
          </w:tcPr>
          <w:p w:rsidR="006A3255" w:rsidRPr="006A3255" w:rsidDel="00F370BD" w:rsidRDefault="006A3255" w:rsidP="006A3255">
            <w:pPr>
              <w:pStyle w:val="Zwykytekst"/>
              <w:rPr>
                <w:del w:id="995" w:author="Maciej Flejsierowicz" w:date="2023-10-05T13:02:00Z"/>
                <w:rFonts w:ascii="Arial Narrow" w:hAnsi="Arial Narrow" w:cs="Arial"/>
                <w:b/>
                <w:bCs/>
                <w:sz w:val="22"/>
                <w:szCs w:val="22"/>
              </w:rPr>
            </w:pPr>
            <w:del w:id="996" w:author="Maciej Flejsierowicz" w:date="2023-10-05T13:02:00Z">
              <w:r w:rsidRPr="006A3255" w:rsidDel="00F370BD">
                <w:rPr>
                  <w:rFonts w:ascii="Arial Narrow" w:hAnsi="Arial Narrow" w:cs="Arial"/>
                  <w:b/>
                  <w:bCs/>
                  <w:sz w:val="22"/>
                  <w:szCs w:val="22"/>
                </w:rPr>
                <w:delText>Bezpieczeństwo</w:delText>
              </w:r>
              <w:r w:rsidRPr="006A3255" w:rsidDel="00F370BD">
                <w:rPr>
                  <w:rFonts w:ascii="Arial Narrow" w:hAnsi="Arial Narrow" w:cs="Arial"/>
                  <w:sz w:val="22"/>
                  <w:szCs w:val="22"/>
                </w:rPr>
                <w:delText xml:space="preserve"> </w:delText>
              </w:r>
            </w:del>
          </w:p>
        </w:tc>
        <w:tc>
          <w:tcPr>
            <w:tcW w:w="0" w:type="auto"/>
            <w:tcMar>
              <w:top w:w="0" w:type="dxa"/>
              <w:left w:w="70" w:type="dxa"/>
              <w:bottom w:w="0" w:type="dxa"/>
              <w:right w:w="70" w:type="dxa"/>
            </w:tcMar>
            <w:vAlign w:val="center"/>
          </w:tcPr>
          <w:p w:rsidR="006A3255" w:rsidRPr="006A3255" w:rsidDel="00F370BD" w:rsidRDefault="006A3255" w:rsidP="007C6CC7">
            <w:pPr>
              <w:pStyle w:val="Zwykytekst"/>
              <w:numPr>
                <w:ilvl w:val="0"/>
                <w:numId w:val="33"/>
              </w:numPr>
              <w:ind w:left="0" w:firstLine="0"/>
              <w:rPr>
                <w:del w:id="997" w:author="Maciej Flejsierowicz" w:date="2023-10-05T13:02:00Z"/>
                <w:rFonts w:ascii="Arial Narrow" w:hAnsi="Arial Narrow" w:cs="Arial"/>
                <w:sz w:val="22"/>
                <w:szCs w:val="22"/>
              </w:rPr>
            </w:pPr>
            <w:del w:id="998" w:author="Maciej Flejsierowicz" w:date="2023-10-05T13:02:00Z">
              <w:r w:rsidRPr="006A3255" w:rsidDel="00F370BD">
                <w:rPr>
                  <w:rFonts w:ascii="Arial Narrow" w:hAnsi="Arial Narrow" w:cs="Arial"/>
                  <w:sz w:val="22"/>
                  <w:szCs w:val="22"/>
                </w:rPr>
                <w:delText>Zatrzask górnej pokrywy oraz blokada na ramce panela zamykana na klucz służąca do ochrony nieautoryzowanego dostępu do dysków twardych. </w:delText>
              </w:r>
            </w:del>
          </w:p>
          <w:p w:rsidR="006A3255" w:rsidRPr="006A3255" w:rsidDel="00F370BD" w:rsidRDefault="006A3255" w:rsidP="007C6CC7">
            <w:pPr>
              <w:pStyle w:val="Zwykytekst"/>
              <w:numPr>
                <w:ilvl w:val="0"/>
                <w:numId w:val="33"/>
              </w:numPr>
              <w:ind w:left="0" w:firstLine="0"/>
              <w:rPr>
                <w:del w:id="999" w:author="Maciej Flejsierowicz" w:date="2023-10-05T13:02:00Z"/>
                <w:rFonts w:ascii="Arial Narrow" w:hAnsi="Arial Narrow" w:cs="Arial"/>
                <w:sz w:val="22"/>
                <w:szCs w:val="22"/>
              </w:rPr>
            </w:pPr>
            <w:del w:id="1000" w:author="Maciej Flejsierowicz" w:date="2023-10-05T13:02:00Z">
              <w:r w:rsidRPr="006A3255" w:rsidDel="00F370BD">
                <w:rPr>
                  <w:rFonts w:ascii="Arial Narrow" w:hAnsi="Arial Narrow" w:cs="Arial"/>
                  <w:sz w:val="22"/>
                  <w:szCs w:val="22"/>
                </w:rPr>
                <w:delText xml:space="preserve">Wbudowany czujnik otwarcia obudowy współpracujący z BIOS i kartą zarządzającą. </w:delText>
              </w:r>
            </w:del>
          </w:p>
          <w:p w:rsidR="006A3255" w:rsidRPr="006A3255" w:rsidDel="00F370BD" w:rsidRDefault="006A3255" w:rsidP="007C6CC7">
            <w:pPr>
              <w:pStyle w:val="Zwykytekst"/>
              <w:numPr>
                <w:ilvl w:val="0"/>
                <w:numId w:val="33"/>
              </w:numPr>
              <w:ind w:left="0" w:firstLine="0"/>
              <w:rPr>
                <w:del w:id="1001" w:author="Maciej Flejsierowicz" w:date="2023-10-05T13:02:00Z"/>
                <w:rFonts w:ascii="Arial Narrow" w:hAnsi="Arial Narrow" w:cs="Arial"/>
                <w:sz w:val="22"/>
                <w:szCs w:val="22"/>
              </w:rPr>
            </w:pPr>
            <w:del w:id="1002" w:author="Maciej Flejsierowicz" w:date="2023-10-05T13:02:00Z">
              <w:r w:rsidRPr="006A3255" w:rsidDel="00F370BD">
                <w:rPr>
                  <w:rFonts w:ascii="Arial Narrow" w:hAnsi="Arial Narrow" w:cs="Arial"/>
                  <w:sz w:val="22"/>
                  <w:szCs w:val="22"/>
                </w:rPr>
                <w:delText>Moduł TPM 2.0 </w:delText>
              </w:r>
            </w:del>
          </w:p>
        </w:tc>
      </w:tr>
      <w:tr w:rsidR="006A3255" w:rsidRPr="006A3255" w:rsidDel="00F370BD" w:rsidTr="006A3255">
        <w:trPr>
          <w:trHeight w:val="230"/>
          <w:del w:id="1003" w:author="Maciej Flejsierowicz" w:date="2023-10-05T13:02:00Z"/>
        </w:trPr>
        <w:tc>
          <w:tcPr>
            <w:tcW w:w="0" w:type="auto"/>
            <w:tcMar>
              <w:top w:w="0" w:type="dxa"/>
              <w:left w:w="70" w:type="dxa"/>
              <w:bottom w:w="0" w:type="dxa"/>
              <w:right w:w="70" w:type="dxa"/>
            </w:tcMar>
            <w:vAlign w:val="center"/>
          </w:tcPr>
          <w:p w:rsidR="006A3255" w:rsidRPr="006A3255" w:rsidDel="00F370BD" w:rsidRDefault="006A3255" w:rsidP="006A3255">
            <w:pPr>
              <w:pStyle w:val="Zwykytekst"/>
              <w:rPr>
                <w:del w:id="1004" w:author="Maciej Flejsierowicz" w:date="2023-10-05T13:02:00Z"/>
                <w:rFonts w:ascii="Arial Narrow" w:hAnsi="Arial Narrow" w:cs="Arial"/>
                <w:b/>
                <w:bCs/>
                <w:sz w:val="22"/>
                <w:szCs w:val="22"/>
              </w:rPr>
            </w:pPr>
            <w:del w:id="1005" w:author="Maciej Flejsierowicz" w:date="2023-10-05T13:02:00Z">
              <w:r w:rsidRPr="006A3255" w:rsidDel="00F370BD">
                <w:rPr>
                  <w:rFonts w:ascii="Arial Narrow" w:hAnsi="Arial Narrow" w:cs="Arial"/>
                  <w:b/>
                  <w:sz w:val="22"/>
                  <w:szCs w:val="22"/>
                </w:rPr>
                <w:delText>Diagnostyka</w:delText>
              </w:r>
            </w:del>
          </w:p>
        </w:tc>
        <w:tc>
          <w:tcPr>
            <w:tcW w:w="0" w:type="auto"/>
            <w:tcMar>
              <w:top w:w="0" w:type="dxa"/>
              <w:left w:w="70" w:type="dxa"/>
              <w:bottom w:w="0" w:type="dxa"/>
              <w:right w:w="70" w:type="dxa"/>
            </w:tcMar>
            <w:vAlign w:val="center"/>
          </w:tcPr>
          <w:p w:rsidR="006A3255" w:rsidRPr="006A3255" w:rsidDel="00F370BD" w:rsidRDefault="006A3255" w:rsidP="006A3255">
            <w:pPr>
              <w:pStyle w:val="Zwykytekst"/>
              <w:ind w:left="0" w:firstLine="0"/>
              <w:rPr>
                <w:del w:id="1006" w:author="Maciej Flejsierowicz" w:date="2023-10-05T13:02:00Z"/>
                <w:rFonts w:ascii="Arial Narrow" w:hAnsi="Arial Narrow" w:cs="Arial"/>
                <w:sz w:val="22"/>
                <w:szCs w:val="22"/>
              </w:rPr>
            </w:pPr>
            <w:del w:id="1007" w:author="Maciej Flejsierowicz" w:date="2023-10-05T13:02:00Z">
              <w:r w:rsidRPr="006A3255" w:rsidDel="00F370BD">
                <w:rPr>
                  <w:rFonts w:ascii="Arial Narrow" w:hAnsi="Arial Narrow" w:cs="Arial"/>
                  <w:bCs/>
                  <w:sz w:val="22"/>
                  <w:szCs w:val="22"/>
                </w:rPr>
                <w:delText>Możliwość wyposażenia w panel LCD umieszczony na froncie obudowy, umożliwiający wyświetlenie informacji o stanie procesora, pamięci, dysków, BIOS’u, zasilaniu oraz temperaturze.</w:delText>
              </w:r>
            </w:del>
          </w:p>
        </w:tc>
      </w:tr>
      <w:tr w:rsidR="006A3255" w:rsidRPr="006A3255" w:rsidDel="00F370BD" w:rsidTr="006A3255">
        <w:trPr>
          <w:trHeight w:val="230"/>
          <w:del w:id="1008" w:author="Maciej Flejsierowicz" w:date="2023-10-05T13:02:00Z"/>
        </w:trPr>
        <w:tc>
          <w:tcPr>
            <w:tcW w:w="0" w:type="auto"/>
            <w:tcMar>
              <w:top w:w="0" w:type="dxa"/>
              <w:left w:w="70" w:type="dxa"/>
              <w:bottom w:w="0" w:type="dxa"/>
              <w:right w:w="70" w:type="dxa"/>
            </w:tcMar>
            <w:vAlign w:val="center"/>
          </w:tcPr>
          <w:p w:rsidR="006A3255" w:rsidRPr="006A3255" w:rsidDel="00F370BD" w:rsidRDefault="006A3255" w:rsidP="006A3255">
            <w:pPr>
              <w:pStyle w:val="Zwykytekst"/>
              <w:rPr>
                <w:del w:id="1009" w:author="Maciej Flejsierowicz" w:date="2023-10-05T13:02:00Z"/>
                <w:rFonts w:ascii="Arial Narrow" w:hAnsi="Arial Narrow" w:cs="Arial"/>
                <w:b/>
                <w:bCs/>
                <w:sz w:val="22"/>
                <w:szCs w:val="22"/>
              </w:rPr>
            </w:pPr>
            <w:del w:id="1010" w:author="Maciej Flejsierowicz" w:date="2023-10-05T13:02:00Z">
              <w:r w:rsidRPr="006A3255" w:rsidDel="00F370BD">
                <w:rPr>
                  <w:rFonts w:ascii="Arial Narrow" w:hAnsi="Arial Narrow" w:cs="Arial"/>
                  <w:b/>
                  <w:bCs/>
                  <w:sz w:val="22"/>
                  <w:szCs w:val="22"/>
                </w:rPr>
                <w:delText>Karta Zarządzania</w:delText>
              </w:r>
            </w:del>
          </w:p>
        </w:tc>
        <w:tc>
          <w:tcPr>
            <w:tcW w:w="0" w:type="auto"/>
            <w:tcMar>
              <w:top w:w="0" w:type="dxa"/>
              <w:left w:w="70" w:type="dxa"/>
              <w:bottom w:w="0" w:type="dxa"/>
              <w:right w:w="70" w:type="dxa"/>
            </w:tcMar>
            <w:vAlign w:val="center"/>
          </w:tcPr>
          <w:p w:rsidR="006A3255" w:rsidRPr="006A3255" w:rsidDel="00F370BD" w:rsidRDefault="006A3255" w:rsidP="006A3255">
            <w:pPr>
              <w:pStyle w:val="Zwykytekst"/>
              <w:spacing w:line="240" w:lineRule="auto"/>
              <w:ind w:left="0" w:firstLine="0"/>
              <w:rPr>
                <w:del w:id="1011" w:author="Maciej Flejsierowicz" w:date="2023-10-05T13:02:00Z"/>
                <w:rFonts w:ascii="Arial Narrow" w:hAnsi="Arial Narrow" w:cs="Arial"/>
                <w:sz w:val="22"/>
                <w:szCs w:val="22"/>
              </w:rPr>
            </w:pPr>
            <w:del w:id="1012" w:author="Maciej Flejsierowicz" w:date="2023-10-05T13:02:00Z">
              <w:r w:rsidRPr="006A3255" w:rsidDel="00F370BD">
                <w:rPr>
                  <w:rFonts w:ascii="Arial Narrow" w:hAnsi="Arial Narrow" w:cs="Arial"/>
                  <w:sz w:val="22"/>
                  <w:szCs w:val="22"/>
                </w:rPr>
                <w:delText>Niezależna od zainstalowanego na serwerze systemu operacyjnego posiadająca dedykowany port Gigabit Ethernet RJ-45 i umożliwiająca:</w:delText>
              </w:r>
            </w:del>
          </w:p>
          <w:p w:rsidR="006A3255" w:rsidRPr="006A3255" w:rsidDel="00F370BD" w:rsidRDefault="006A3255" w:rsidP="007C6CC7">
            <w:pPr>
              <w:pStyle w:val="Zwykytekst"/>
              <w:numPr>
                <w:ilvl w:val="0"/>
                <w:numId w:val="32"/>
              </w:numPr>
              <w:spacing w:line="240" w:lineRule="auto"/>
              <w:ind w:left="0" w:firstLine="0"/>
              <w:rPr>
                <w:del w:id="1013" w:author="Maciej Flejsierowicz" w:date="2023-10-05T13:02:00Z"/>
                <w:rFonts w:ascii="Arial Narrow" w:hAnsi="Arial Narrow" w:cs="Arial"/>
                <w:sz w:val="22"/>
                <w:szCs w:val="22"/>
              </w:rPr>
            </w:pPr>
            <w:del w:id="1014" w:author="Maciej Flejsierowicz" w:date="2023-10-05T13:02:00Z">
              <w:r w:rsidRPr="006A3255" w:rsidDel="00F370BD">
                <w:rPr>
                  <w:rFonts w:ascii="Arial Narrow" w:hAnsi="Arial Narrow" w:cs="Arial"/>
                  <w:sz w:val="22"/>
                  <w:szCs w:val="22"/>
                </w:rPr>
                <w:delText>zdalny dostęp do graficznego interfejsu Web karty zarządzającej;</w:delText>
              </w:r>
            </w:del>
          </w:p>
          <w:p w:rsidR="006A3255" w:rsidRPr="006A3255" w:rsidDel="00F370BD" w:rsidRDefault="006A3255" w:rsidP="007C6CC7">
            <w:pPr>
              <w:pStyle w:val="Zwykytekst"/>
              <w:numPr>
                <w:ilvl w:val="0"/>
                <w:numId w:val="32"/>
              </w:numPr>
              <w:spacing w:line="240" w:lineRule="auto"/>
              <w:ind w:left="0" w:firstLine="0"/>
              <w:rPr>
                <w:del w:id="1015" w:author="Maciej Flejsierowicz" w:date="2023-10-05T13:02:00Z"/>
                <w:rFonts w:ascii="Arial Narrow" w:hAnsi="Arial Narrow" w:cs="Arial"/>
                <w:sz w:val="22"/>
                <w:szCs w:val="22"/>
              </w:rPr>
            </w:pPr>
            <w:del w:id="1016" w:author="Maciej Flejsierowicz" w:date="2023-10-05T13:02:00Z">
              <w:r w:rsidRPr="006A3255" w:rsidDel="00F370BD">
                <w:rPr>
                  <w:rFonts w:ascii="Arial Narrow" w:hAnsi="Arial Narrow" w:cs="Arial"/>
                  <w:sz w:val="22"/>
                  <w:szCs w:val="22"/>
                </w:rPr>
                <w:delText>zdalne monitorowanie i informowanie o statusie serwera (m.in. prędkości obrotowej wentylatorów, konfiguracji serwera);</w:delText>
              </w:r>
            </w:del>
          </w:p>
          <w:p w:rsidR="006A3255" w:rsidRPr="006A3255" w:rsidDel="00F370BD" w:rsidRDefault="006A3255" w:rsidP="007C6CC7">
            <w:pPr>
              <w:pStyle w:val="Zwykytekst"/>
              <w:numPr>
                <w:ilvl w:val="0"/>
                <w:numId w:val="32"/>
              </w:numPr>
              <w:spacing w:line="240" w:lineRule="auto"/>
              <w:ind w:left="0" w:firstLine="0"/>
              <w:rPr>
                <w:del w:id="1017" w:author="Maciej Flejsierowicz" w:date="2023-10-05T13:02:00Z"/>
                <w:rFonts w:ascii="Arial Narrow" w:hAnsi="Arial Narrow" w:cs="Arial"/>
                <w:sz w:val="22"/>
                <w:szCs w:val="22"/>
              </w:rPr>
            </w:pPr>
            <w:del w:id="1018" w:author="Maciej Flejsierowicz" w:date="2023-10-05T13:02:00Z">
              <w:r w:rsidRPr="006A3255" w:rsidDel="00F370BD">
                <w:rPr>
                  <w:rFonts w:ascii="Arial Narrow" w:hAnsi="Arial Narrow" w:cs="Arial"/>
                  <w:sz w:val="22"/>
                  <w:szCs w:val="22"/>
                </w:rPr>
                <w:delText>szyfrowane połączenie (TLS) oraz autentykacje i autoryzację użytkownika;</w:delText>
              </w:r>
            </w:del>
          </w:p>
          <w:p w:rsidR="006A3255" w:rsidRPr="006A3255" w:rsidDel="00F370BD" w:rsidRDefault="006A3255" w:rsidP="007C6CC7">
            <w:pPr>
              <w:pStyle w:val="Zwykytekst"/>
              <w:numPr>
                <w:ilvl w:val="0"/>
                <w:numId w:val="32"/>
              </w:numPr>
              <w:spacing w:line="240" w:lineRule="auto"/>
              <w:ind w:left="0" w:firstLine="0"/>
              <w:rPr>
                <w:del w:id="1019" w:author="Maciej Flejsierowicz" w:date="2023-10-05T13:02:00Z"/>
                <w:rFonts w:ascii="Arial Narrow" w:hAnsi="Arial Narrow" w:cs="Arial"/>
                <w:sz w:val="22"/>
                <w:szCs w:val="22"/>
              </w:rPr>
            </w:pPr>
            <w:del w:id="1020" w:author="Maciej Flejsierowicz" w:date="2023-10-05T13:02:00Z">
              <w:r w:rsidRPr="006A3255" w:rsidDel="00F370BD">
                <w:rPr>
                  <w:rFonts w:ascii="Arial Narrow" w:hAnsi="Arial Narrow" w:cs="Arial"/>
                  <w:sz w:val="22"/>
                  <w:szCs w:val="22"/>
                </w:rPr>
                <w:delText>wsparcie dla IPv6;</w:delText>
              </w:r>
            </w:del>
          </w:p>
          <w:p w:rsidR="006A3255" w:rsidRPr="00885ED3" w:rsidDel="00F370BD" w:rsidRDefault="006A3255" w:rsidP="007C6CC7">
            <w:pPr>
              <w:pStyle w:val="Zwykytekst"/>
              <w:numPr>
                <w:ilvl w:val="0"/>
                <w:numId w:val="32"/>
              </w:numPr>
              <w:spacing w:line="240" w:lineRule="auto"/>
              <w:ind w:left="0" w:firstLine="0"/>
              <w:rPr>
                <w:del w:id="1021" w:author="Maciej Flejsierowicz" w:date="2023-10-05T13:02:00Z"/>
                <w:rFonts w:ascii="Arial Narrow" w:hAnsi="Arial Narrow" w:cs="Arial"/>
                <w:sz w:val="22"/>
                <w:szCs w:val="22"/>
                <w:lang w:val="en-AU"/>
              </w:rPr>
            </w:pPr>
            <w:del w:id="1022" w:author="Maciej Flejsierowicz" w:date="2023-10-05T13:02:00Z">
              <w:r w:rsidRPr="00885ED3" w:rsidDel="00F370BD">
                <w:rPr>
                  <w:rFonts w:ascii="Arial Narrow" w:hAnsi="Arial Narrow" w:cs="Arial"/>
                  <w:sz w:val="22"/>
                  <w:szCs w:val="22"/>
                  <w:lang w:val="en-AU"/>
                </w:rPr>
                <w:delText>wsparcie dla WSMAN (Web Service for Management); SNMP; IPMI2.0, SSH, Redfish;</w:delText>
              </w:r>
            </w:del>
          </w:p>
          <w:p w:rsidR="006A3255" w:rsidRPr="006A3255" w:rsidDel="00F370BD" w:rsidRDefault="006A3255" w:rsidP="007C6CC7">
            <w:pPr>
              <w:pStyle w:val="Zwykytekst"/>
              <w:numPr>
                <w:ilvl w:val="0"/>
                <w:numId w:val="32"/>
              </w:numPr>
              <w:spacing w:line="240" w:lineRule="auto"/>
              <w:ind w:left="0" w:firstLine="0"/>
              <w:rPr>
                <w:del w:id="1023" w:author="Maciej Flejsierowicz" w:date="2023-10-05T13:02:00Z"/>
                <w:rFonts w:ascii="Arial Narrow" w:hAnsi="Arial Narrow" w:cs="Arial"/>
                <w:sz w:val="22"/>
                <w:szCs w:val="22"/>
              </w:rPr>
            </w:pPr>
            <w:del w:id="1024" w:author="Maciej Flejsierowicz" w:date="2023-10-05T13:02:00Z">
              <w:r w:rsidRPr="006A3255" w:rsidDel="00F370BD">
                <w:rPr>
                  <w:rFonts w:ascii="Arial Narrow" w:hAnsi="Arial Narrow" w:cs="Arial"/>
                  <w:sz w:val="22"/>
                  <w:szCs w:val="22"/>
                </w:rPr>
                <w:lastRenderedPageBreak/>
                <w:delText>możliwość zdalnego monitorowania w czasie rzeczywistym poboru prądu przez serwer;</w:delText>
              </w:r>
            </w:del>
          </w:p>
          <w:p w:rsidR="006A3255" w:rsidRPr="006A3255" w:rsidDel="00F370BD" w:rsidRDefault="006A3255" w:rsidP="007C6CC7">
            <w:pPr>
              <w:pStyle w:val="Zwykytekst"/>
              <w:numPr>
                <w:ilvl w:val="0"/>
                <w:numId w:val="32"/>
              </w:numPr>
              <w:spacing w:line="240" w:lineRule="auto"/>
              <w:ind w:left="0" w:firstLine="0"/>
              <w:rPr>
                <w:del w:id="1025" w:author="Maciej Flejsierowicz" w:date="2023-10-05T13:02:00Z"/>
                <w:rFonts w:ascii="Arial Narrow" w:hAnsi="Arial Narrow" w:cs="Arial"/>
                <w:sz w:val="22"/>
                <w:szCs w:val="22"/>
              </w:rPr>
            </w:pPr>
            <w:del w:id="1026" w:author="Maciej Flejsierowicz" w:date="2023-10-05T13:02:00Z">
              <w:r w:rsidRPr="006A3255" w:rsidDel="00F370BD">
                <w:rPr>
                  <w:rFonts w:ascii="Arial Narrow" w:hAnsi="Arial Narrow" w:cs="Arial"/>
                  <w:sz w:val="22"/>
                  <w:szCs w:val="22"/>
                </w:rPr>
                <w:delText>integracja z Active Directory;</w:delText>
              </w:r>
            </w:del>
          </w:p>
          <w:p w:rsidR="006A3255" w:rsidRPr="006A3255" w:rsidDel="00F370BD" w:rsidRDefault="006A3255" w:rsidP="007C6CC7">
            <w:pPr>
              <w:pStyle w:val="Zwykytekst"/>
              <w:numPr>
                <w:ilvl w:val="0"/>
                <w:numId w:val="32"/>
              </w:numPr>
              <w:spacing w:line="240" w:lineRule="auto"/>
              <w:ind w:left="0" w:firstLine="0"/>
              <w:rPr>
                <w:del w:id="1027" w:author="Maciej Flejsierowicz" w:date="2023-10-05T13:02:00Z"/>
                <w:rFonts w:ascii="Arial Narrow" w:hAnsi="Arial Narrow" w:cs="Arial"/>
                <w:sz w:val="22"/>
                <w:szCs w:val="22"/>
              </w:rPr>
            </w:pPr>
            <w:del w:id="1028" w:author="Maciej Flejsierowicz" w:date="2023-10-05T13:02:00Z">
              <w:r w:rsidRPr="006A3255" w:rsidDel="00F370BD">
                <w:rPr>
                  <w:rFonts w:ascii="Arial Narrow" w:hAnsi="Arial Narrow" w:cs="Arial"/>
                  <w:sz w:val="22"/>
                  <w:szCs w:val="22"/>
                </w:rPr>
                <w:delText>wsparcie dla dynamic DNS;</w:delText>
              </w:r>
            </w:del>
          </w:p>
          <w:p w:rsidR="006A3255" w:rsidRPr="006A3255" w:rsidDel="00F370BD" w:rsidRDefault="006A3255" w:rsidP="007C6CC7">
            <w:pPr>
              <w:pStyle w:val="Zwykytekst"/>
              <w:numPr>
                <w:ilvl w:val="0"/>
                <w:numId w:val="32"/>
              </w:numPr>
              <w:spacing w:line="240" w:lineRule="auto"/>
              <w:ind w:left="0" w:firstLine="0"/>
              <w:rPr>
                <w:del w:id="1029" w:author="Maciej Flejsierowicz" w:date="2023-10-05T13:02:00Z"/>
                <w:rFonts w:ascii="Arial Narrow" w:hAnsi="Arial Narrow" w:cs="Arial"/>
                <w:sz w:val="22"/>
                <w:szCs w:val="22"/>
              </w:rPr>
            </w:pPr>
            <w:del w:id="1030" w:author="Maciej Flejsierowicz" w:date="2023-10-05T13:02:00Z">
              <w:r w:rsidRPr="006A3255" w:rsidDel="00F370BD">
                <w:rPr>
                  <w:rFonts w:ascii="Arial Narrow" w:hAnsi="Arial Narrow" w:cs="Arial"/>
                  <w:sz w:val="22"/>
                  <w:szCs w:val="22"/>
                </w:rPr>
                <w:delText>wysyłanie do administratora maila z powiadomieniem o awarii lub zmianie konfiguracji sprzętowej.</w:delText>
              </w:r>
            </w:del>
          </w:p>
          <w:p w:rsidR="006A3255" w:rsidRPr="006A3255" w:rsidDel="00F370BD" w:rsidRDefault="006A3255" w:rsidP="007C6CC7">
            <w:pPr>
              <w:pStyle w:val="Zwykytekst"/>
              <w:numPr>
                <w:ilvl w:val="0"/>
                <w:numId w:val="32"/>
              </w:numPr>
              <w:spacing w:line="240" w:lineRule="auto"/>
              <w:ind w:left="0" w:firstLine="0"/>
              <w:rPr>
                <w:del w:id="1031" w:author="Maciej Flejsierowicz" w:date="2023-10-05T13:02:00Z"/>
                <w:rFonts w:ascii="Arial Narrow" w:hAnsi="Arial Narrow" w:cs="Arial"/>
                <w:sz w:val="22"/>
                <w:szCs w:val="22"/>
              </w:rPr>
            </w:pPr>
            <w:del w:id="1032" w:author="Maciej Flejsierowicz" w:date="2023-10-05T13:02:00Z">
              <w:r w:rsidRPr="006A3255" w:rsidDel="00F370BD">
                <w:rPr>
                  <w:rFonts w:ascii="Arial Narrow" w:hAnsi="Arial Narrow" w:cs="Arial"/>
                  <w:sz w:val="22"/>
                  <w:szCs w:val="22"/>
                </w:rPr>
                <w:delText>możliwość bezpośredniego zarządzania poprzez dedykowany port USB na przednim panelu serwera</w:delText>
              </w:r>
            </w:del>
          </w:p>
          <w:p w:rsidR="006A3255" w:rsidRPr="006A3255" w:rsidDel="00F370BD" w:rsidRDefault="006A3255" w:rsidP="007C6CC7">
            <w:pPr>
              <w:pStyle w:val="Zwykytekst"/>
              <w:numPr>
                <w:ilvl w:val="0"/>
                <w:numId w:val="32"/>
              </w:numPr>
              <w:spacing w:line="240" w:lineRule="auto"/>
              <w:ind w:left="0" w:firstLine="0"/>
              <w:rPr>
                <w:del w:id="1033" w:author="Maciej Flejsierowicz" w:date="2023-10-05T13:02:00Z"/>
                <w:rFonts w:ascii="Arial Narrow" w:hAnsi="Arial Narrow" w:cs="Arial"/>
                <w:sz w:val="22"/>
                <w:szCs w:val="22"/>
              </w:rPr>
            </w:pPr>
            <w:del w:id="1034" w:author="Maciej Flejsierowicz" w:date="2023-10-05T13:02:00Z">
              <w:r w:rsidRPr="006A3255" w:rsidDel="00F370BD">
                <w:rPr>
                  <w:rFonts w:ascii="Arial Narrow" w:hAnsi="Arial Narrow" w:cs="Arial"/>
                  <w:sz w:val="22"/>
                  <w:szCs w:val="22"/>
                </w:rPr>
                <w:delText>możliwość zarządzania do 100 serwerów bezpośrednio z konsoli karty zarządzającej pojedynczego serwera</w:delText>
              </w:r>
            </w:del>
          </w:p>
        </w:tc>
      </w:tr>
      <w:tr w:rsidR="006A3255" w:rsidRPr="004273F1" w:rsidDel="00F370BD" w:rsidTr="006A3255">
        <w:trPr>
          <w:trHeight w:val="230"/>
          <w:del w:id="1035" w:author="Maciej Flejsierowicz" w:date="2023-10-05T13:02:00Z"/>
        </w:trPr>
        <w:tc>
          <w:tcPr>
            <w:tcW w:w="0" w:type="auto"/>
            <w:tcMar>
              <w:top w:w="0" w:type="dxa"/>
              <w:left w:w="70" w:type="dxa"/>
              <w:bottom w:w="0" w:type="dxa"/>
              <w:right w:w="70" w:type="dxa"/>
            </w:tcMar>
            <w:vAlign w:val="center"/>
          </w:tcPr>
          <w:p w:rsidR="006A3255" w:rsidRPr="006A3255" w:rsidDel="00F370BD" w:rsidRDefault="006A3255" w:rsidP="006A3255">
            <w:pPr>
              <w:pStyle w:val="Zwykytekst"/>
              <w:rPr>
                <w:del w:id="1036" w:author="Maciej Flejsierowicz" w:date="2023-10-05T13:02:00Z"/>
                <w:rFonts w:ascii="Arial Narrow" w:hAnsi="Arial Narrow" w:cs="Arial"/>
                <w:b/>
                <w:bCs/>
                <w:sz w:val="22"/>
                <w:szCs w:val="22"/>
              </w:rPr>
            </w:pPr>
            <w:del w:id="1037" w:author="Maciej Flejsierowicz" w:date="2023-10-05T13:02:00Z">
              <w:r w:rsidRPr="006A3255" w:rsidDel="00F370BD">
                <w:rPr>
                  <w:rFonts w:ascii="Arial Narrow" w:hAnsi="Arial Narrow" w:cs="Arial"/>
                  <w:b/>
                  <w:bCs/>
                  <w:sz w:val="22"/>
                  <w:szCs w:val="22"/>
                </w:rPr>
                <w:lastRenderedPageBreak/>
                <w:delText>Certyfikaty</w:delText>
              </w:r>
            </w:del>
          </w:p>
        </w:tc>
        <w:tc>
          <w:tcPr>
            <w:tcW w:w="0" w:type="auto"/>
            <w:tcMar>
              <w:top w:w="0" w:type="dxa"/>
              <w:left w:w="70" w:type="dxa"/>
              <w:bottom w:w="0" w:type="dxa"/>
              <w:right w:w="70" w:type="dxa"/>
            </w:tcMar>
            <w:vAlign w:val="center"/>
          </w:tcPr>
          <w:p w:rsidR="006A3255" w:rsidRPr="006A3255" w:rsidDel="00F370BD" w:rsidRDefault="006A3255" w:rsidP="006A3255">
            <w:pPr>
              <w:pStyle w:val="Zwykytekst"/>
              <w:spacing w:line="240" w:lineRule="auto"/>
              <w:ind w:left="0" w:firstLine="0"/>
              <w:rPr>
                <w:del w:id="1038" w:author="Maciej Flejsierowicz" w:date="2023-10-05T13:02:00Z"/>
                <w:rFonts w:ascii="Arial Narrow" w:hAnsi="Arial Narrow" w:cs="Arial"/>
                <w:sz w:val="22"/>
                <w:szCs w:val="22"/>
              </w:rPr>
            </w:pPr>
            <w:del w:id="1039" w:author="Maciej Flejsierowicz" w:date="2023-10-05T13:02:00Z">
              <w:r w:rsidRPr="006A3255" w:rsidDel="00F370BD">
                <w:rPr>
                  <w:rFonts w:ascii="Arial Narrow" w:hAnsi="Arial Narrow" w:cs="Arial"/>
                  <w:sz w:val="22"/>
                  <w:szCs w:val="22"/>
                </w:rPr>
                <w:delText>Serwer musi być wyprodukowany zgodnie z normą ISO-9001:2015, ISO-50001 oraz ISO-14001</w:delText>
              </w:r>
            </w:del>
          </w:p>
          <w:p w:rsidR="006A3255" w:rsidRPr="006A3255" w:rsidDel="00F370BD" w:rsidRDefault="006A3255" w:rsidP="006A3255">
            <w:pPr>
              <w:pStyle w:val="Zwykytekst"/>
              <w:spacing w:line="240" w:lineRule="auto"/>
              <w:ind w:left="0" w:firstLine="0"/>
              <w:rPr>
                <w:del w:id="1040" w:author="Maciej Flejsierowicz" w:date="2023-10-05T13:02:00Z"/>
                <w:rFonts w:ascii="Arial Narrow" w:hAnsi="Arial Narrow" w:cs="Arial"/>
                <w:sz w:val="22"/>
                <w:szCs w:val="22"/>
              </w:rPr>
            </w:pPr>
            <w:del w:id="1041" w:author="Maciej Flejsierowicz" w:date="2023-10-05T13:02:00Z">
              <w:r w:rsidRPr="006A3255" w:rsidDel="00F370BD">
                <w:rPr>
                  <w:rFonts w:ascii="Arial Narrow" w:hAnsi="Arial Narrow" w:cs="Arial"/>
                  <w:sz w:val="22"/>
                  <w:szCs w:val="22"/>
                </w:rPr>
                <w:delText>Serwer musi posiadać deklaracja CE.</w:delText>
              </w:r>
            </w:del>
          </w:p>
          <w:p w:rsidR="006A3255" w:rsidRPr="006A3255" w:rsidDel="00F370BD" w:rsidRDefault="006A3255" w:rsidP="006A3255">
            <w:pPr>
              <w:pStyle w:val="Zwykytekst"/>
              <w:spacing w:line="240" w:lineRule="auto"/>
              <w:ind w:left="0" w:firstLine="0"/>
              <w:rPr>
                <w:del w:id="1042" w:author="Maciej Flejsierowicz" w:date="2023-10-05T13:02:00Z"/>
                <w:rFonts w:ascii="Arial Narrow" w:hAnsi="Arial Narrow" w:cs="Arial"/>
                <w:sz w:val="22"/>
                <w:szCs w:val="22"/>
              </w:rPr>
            </w:pPr>
            <w:del w:id="1043" w:author="Maciej Flejsierowicz" w:date="2023-10-05T13:02:00Z">
              <w:r w:rsidRPr="006A3255" w:rsidDel="00F370BD">
                <w:rPr>
                  <w:rFonts w:ascii="Arial Narrow" w:hAnsi="Arial Narrow" w:cs="Arial"/>
                  <w:sz w:val="22"/>
                  <w:szCs w:val="22"/>
                </w:rPr>
                <w:delTex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delText>
              </w:r>
              <w:r w:rsidR="00BF6650" w:rsidDel="00F370BD">
                <w:fldChar w:fldCharType="begin"/>
              </w:r>
              <w:r w:rsidR="00147AA5" w:rsidDel="00F370BD">
                <w:delInstrText>HYPERLINK "http://www.epeat.net"</w:delInstrText>
              </w:r>
              <w:r w:rsidR="00BF6650" w:rsidDel="00F370BD">
                <w:fldChar w:fldCharType="separate"/>
              </w:r>
              <w:r w:rsidRPr="006A3255" w:rsidDel="00F370BD">
                <w:rPr>
                  <w:rStyle w:val="Hipercze"/>
                  <w:rFonts w:ascii="Arial Narrow" w:hAnsi="Arial Narrow" w:cs="Arial"/>
                  <w:sz w:val="22"/>
                  <w:szCs w:val="22"/>
                </w:rPr>
                <w:delText>www.epeat.net</w:delText>
              </w:r>
              <w:r w:rsidR="00BF6650" w:rsidDel="00F370BD">
                <w:fldChar w:fldCharType="end"/>
              </w:r>
              <w:r w:rsidRPr="006A3255" w:rsidDel="00F370BD">
                <w:rPr>
                  <w:rFonts w:ascii="Arial Narrow" w:hAnsi="Arial Narrow" w:cs="Arial"/>
                  <w:sz w:val="22"/>
                  <w:szCs w:val="22"/>
                </w:rPr>
                <w:delText xml:space="preserve"> potwierdzający spełnienie normy co najmniej Epeat Bronze według normy wprowadzonej w 2019 roku - </w:delText>
              </w:r>
              <w:r w:rsidRPr="006A3255" w:rsidDel="00F370BD">
                <w:rPr>
                  <w:rFonts w:ascii="Arial Narrow" w:hAnsi="Arial Narrow" w:cs="Arial"/>
                  <w:b/>
                  <w:bCs/>
                  <w:sz w:val="22"/>
                  <w:szCs w:val="22"/>
                </w:rPr>
                <w:delText>Wykonawca zobowiązany jest złożyć wraz z ofertą dokument potwierdzający spełnianie wymogu.</w:delText>
              </w:r>
            </w:del>
          </w:p>
          <w:p w:rsidR="006A3255" w:rsidRPr="00885ED3" w:rsidDel="00F370BD" w:rsidRDefault="006A3255" w:rsidP="006A3255">
            <w:pPr>
              <w:pStyle w:val="Zwykytekst"/>
              <w:ind w:left="0" w:firstLine="0"/>
              <w:rPr>
                <w:del w:id="1044" w:author="Maciej Flejsierowicz" w:date="2023-10-05T13:02:00Z"/>
                <w:rFonts w:ascii="Arial Narrow" w:hAnsi="Arial Narrow" w:cs="Arial"/>
                <w:sz w:val="22"/>
                <w:szCs w:val="22"/>
                <w:lang w:val="en-AU"/>
              </w:rPr>
            </w:pPr>
            <w:del w:id="1045" w:author="Maciej Flejsierowicz" w:date="2023-10-05T13:02:00Z">
              <w:r w:rsidRPr="00885ED3" w:rsidDel="00F370BD">
                <w:rPr>
                  <w:rFonts w:ascii="Arial Narrow" w:hAnsi="Arial Narrow" w:cs="Arial"/>
                  <w:sz w:val="22"/>
                  <w:szCs w:val="22"/>
                  <w:lang w:val="en-AU"/>
                </w:rPr>
                <w:delText>Oferowany serwer musi znajdować się na liście Windows Server Catalog i posiadać status „Certified for Windows” dla systemów Microsoft Windows Server 2016, Microsoft Windows Server 2019, Microsoft Windows Server 2022.</w:delText>
              </w:r>
            </w:del>
          </w:p>
        </w:tc>
      </w:tr>
      <w:tr w:rsidR="006A3255" w:rsidRPr="006A3255" w:rsidDel="00F370BD" w:rsidTr="006A3255">
        <w:trPr>
          <w:trHeight w:val="230"/>
          <w:del w:id="1046" w:author="Maciej Flejsierowicz" w:date="2023-10-05T13:02:00Z"/>
        </w:trPr>
        <w:tc>
          <w:tcPr>
            <w:tcW w:w="0" w:type="auto"/>
            <w:tcMar>
              <w:top w:w="0" w:type="dxa"/>
              <w:left w:w="70" w:type="dxa"/>
              <w:bottom w:w="0" w:type="dxa"/>
              <w:right w:w="70" w:type="dxa"/>
            </w:tcMar>
            <w:vAlign w:val="center"/>
          </w:tcPr>
          <w:p w:rsidR="006A3255" w:rsidRPr="006A3255" w:rsidDel="00F370BD" w:rsidRDefault="006A3255" w:rsidP="006A3255">
            <w:pPr>
              <w:pStyle w:val="Zwykytekst"/>
              <w:ind w:left="0" w:firstLine="0"/>
              <w:rPr>
                <w:del w:id="1047" w:author="Maciej Flejsierowicz" w:date="2023-10-05T13:02:00Z"/>
                <w:rFonts w:ascii="Arial Narrow" w:hAnsi="Arial Narrow" w:cs="Arial"/>
                <w:b/>
                <w:bCs/>
                <w:sz w:val="22"/>
                <w:szCs w:val="22"/>
              </w:rPr>
            </w:pPr>
            <w:del w:id="1048" w:author="Maciej Flejsierowicz" w:date="2023-10-05T13:02:00Z">
              <w:r w:rsidRPr="006A3255" w:rsidDel="00F370BD">
                <w:rPr>
                  <w:rFonts w:ascii="Arial Narrow" w:hAnsi="Arial Narrow" w:cs="Arial"/>
                  <w:b/>
                  <w:sz w:val="22"/>
                  <w:szCs w:val="22"/>
                </w:rPr>
                <w:delText>Dokumentacja użytkownika</w:delText>
              </w:r>
            </w:del>
          </w:p>
        </w:tc>
        <w:tc>
          <w:tcPr>
            <w:tcW w:w="0" w:type="auto"/>
            <w:tcMar>
              <w:top w:w="0" w:type="dxa"/>
              <w:left w:w="70" w:type="dxa"/>
              <w:bottom w:w="0" w:type="dxa"/>
              <w:right w:w="70" w:type="dxa"/>
            </w:tcMar>
            <w:vAlign w:val="center"/>
          </w:tcPr>
          <w:p w:rsidR="006A3255" w:rsidRPr="006A3255" w:rsidDel="00F370BD" w:rsidRDefault="006A3255" w:rsidP="006A3255">
            <w:pPr>
              <w:pStyle w:val="Zwykytekst"/>
              <w:spacing w:line="240" w:lineRule="auto"/>
              <w:ind w:left="0" w:firstLine="0"/>
              <w:rPr>
                <w:del w:id="1049" w:author="Maciej Flejsierowicz" w:date="2023-10-05T13:02:00Z"/>
                <w:rFonts w:ascii="Arial Narrow" w:hAnsi="Arial Narrow" w:cs="Arial"/>
                <w:sz w:val="22"/>
                <w:szCs w:val="22"/>
              </w:rPr>
            </w:pPr>
            <w:del w:id="1050" w:author="Maciej Flejsierowicz" w:date="2023-10-05T13:02:00Z">
              <w:r w:rsidRPr="006A3255" w:rsidDel="00F370BD">
                <w:rPr>
                  <w:rFonts w:ascii="Arial Narrow" w:hAnsi="Arial Narrow" w:cs="Arial"/>
                  <w:sz w:val="22"/>
                  <w:szCs w:val="22"/>
                </w:rPr>
                <w:delText>Zamawiający wymaga dokumentacji w języku polskim lub angi</w:delText>
              </w:r>
              <w:r w:rsidRPr="006A3255" w:rsidDel="00F370BD">
                <w:rPr>
                  <w:rFonts w:ascii="Arial Narrow" w:hAnsi="Arial Narrow" w:cs="Arial"/>
                  <w:i/>
                  <w:sz w:val="22"/>
                  <w:szCs w:val="22"/>
                </w:rPr>
                <w:delText>e</w:delText>
              </w:r>
              <w:r w:rsidRPr="006A3255" w:rsidDel="00F370BD">
                <w:rPr>
                  <w:rFonts w:ascii="Arial Narrow" w:hAnsi="Arial Narrow" w:cs="Arial"/>
                  <w:sz w:val="22"/>
                  <w:szCs w:val="22"/>
                </w:rPr>
                <w:delText>lskim.</w:delText>
              </w:r>
            </w:del>
          </w:p>
          <w:p w:rsidR="006A3255" w:rsidRPr="006A3255" w:rsidDel="00F370BD" w:rsidRDefault="006A3255" w:rsidP="006A3255">
            <w:pPr>
              <w:pStyle w:val="Zwykytekst"/>
              <w:ind w:left="0" w:firstLine="0"/>
              <w:rPr>
                <w:del w:id="1051" w:author="Maciej Flejsierowicz" w:date="2023-10-05T13:02:00Z"/>
                <w:rFonts w:ascii="Arial Narrow" w:hAnsi="Arial Narrow" w:cs="Arial"/>
                <w:sz w:val="22"/>
                <w:szCs w:val="22"/>
              </w:rPr>
            </w:pPr>
            <w:del w:id="1052" w:author="Maciej Flejsierowicz" w:date="2023-10-05T13:02:00Z">
              <w:r w:rsidRPr="006A3255" w:rsidDel="00F370BD">
                <w:rPr>
                  <w:rFonts w:ascii="Arial Narrow" w:hAnsi="Arial Narrow" w:cs="Arial"/>
                  <w:bCs/>
                  <w:sz w:val="22"/>
                  <w:szCs w:val="22"/>
                </w:rPr>
                <w:delText>Możliwość telefonicznego sprawdzenia konfiguracji sprzętowej serwera oraz warunków gwarancji po podaniu numeru seryjnego bezpośrednio u producenta lub jego przedstawiciela.</w:delText>
              </w:r>
            </w:del>
          </w:p>
        </w:tc>
      </w:tr>
      <w:tr w:rsidR="006A3255" w:rsidRPr="006A3255" w:rsidDel="00F370BD" w:rsidTr="006A3255">
        <w:trPr>
          <w:trHeight w:val="230"/>
          <w:del w:id="1053" w:author="Maciej Flejsierowicz" w:date="2023-10-05T13:02:00Z"/>
        </w:trPr>
        <w:tc>
          <w:tcPr>
            <w:tcW w:w="0" w:type="auto"/>
            <w:tcMar>
              <w:top w:w="0" w:type="dxa"/>
              <w:left w:w="70" w:type="dxa"/>
              <w:bottom w:w="0" w:type="dxa"/>
              <w:right w:w="70" w:type="dxa"/>
            </w:tcMar>
            <w:vAlign w:val="center"/>
          </w:tcPr>
          <w:p w:rsidR="006A3255" w:rsidRPr="006A3255" w:rsidDel="00F370BD" w:rsidRDefault="006A3255" w:rsidP="006A3255">
            <w:pPr>
              <w:pStyle w:val="Zwykytekst"/>
              <w:rPr>
                <w:del w:id="1054" w:author="Maciej Flejsierowicz" w:date="2023-10-05T13:02:00Z"/>
                <w:rFonts w:ascii="Arial Narrow" w:hAnsi="Arial Narrow" w:cs="Arial"/>
                <w:b/>
                <w:bCs/>
                <w:sz w:val="22"/>
                <w:szCs w:val="22"/>
              </w:rPr>
            </w:pPr>
            <w:del w:id="1055" w:author="Maciej Flejsierowicz" w:date="2023-10-05T13:02:00Z">
              <w:r w:rsidRPr="006A3255" w:rsidDel="00F370BD">
                <w:rPr>
                  <w:rFonts w:ascii="Arial Narrow" w:hAnsi="Arial Narrow" w:cs="Arial"/>
                  <w:b/>
                  <w:sz w:val="22"/>
                  <w:szCs w:val="22"/>
                </w:rPr>
                <w:delText>Warunki gwarancji</w:delText>
              </w:r>
            </w:del>
          </w:p>
        </w:tc>
        <w:tc>
          <w:tcPr>
            <w:tcW w:w="0" w:type="auto"/>
            <w:tcMar>
              <w:top w:w="0" w:type="dxa"/>
              <w:left w:w="70" w:type="dxa"/>
              <w:bottom w:w="0" w:type="dxa"/>
              <w:right w:w="70" w:type="dxa"/>
            </w:tcMar>
            <w:vAlign w:val="center"/>
          </w:tcPr>
          <w:p w:rsidR="006A3255" w:rsidRPr="006A3255" w:rsidDel="00F370BD" w:rsidRDefault="006A3255" w:rsidP="006A3255">
            <w:pPr>
              <w:pStyle w:val="Zwykytekst"/>
              <w:spacing w:line="240" w:lineRule="auto"/>
              <w:ind w:left="0" w:firstLine="0"/>
              <w:rPr>
                <w:del w:id="1056" w:author="Maciej Flejsierowicz" w:date="2023-10-05T13:02:00Z"/>
                <w:rFonts w:ascii="Arial Narrow" w:hAnsi="Arial Narrow" w:cs="Arial"/>
                <w:sz w:val="22"/>
                <w:szCs w:val="22"/>
              </w:rPr>
            </w:pPr>
            <w:del w:id="1057" w:author="Maciej Flejsierowicz" w:date="2023-10-05T13:02:00Z">
              <w:r w:rsidDel="00F370BD">
                <w:rPr>
                  <w:rFonts w:ascii="Arial Narrow" w:hAnsi="Arial Narrow" w:cs="Arial"/>
                  <w:sz w:val="22"/>
                  <w:szCs w:val="22"/>
                </w:rPr>
                <w:delText>Minimum 36 miesięcy</w:delText>
              </w:r>
              <w:r w:rsidRPr="006A3255" w:rsidDel="00F370BD">
                <w:rPr>
                  <w:rFonts w:ascii="Arial Narrow" w:hAnsi="Arial Narrow" w:cs="Arial"/>
                  <w:sz w:val="22"/>
                  <w:szCs w:val="22"/>
                </w:rPr>
                <w:delText xml:space="preserve"> gwarancji producenta z czasem reakcji do następnego dnia roboczego od przyjęcia zgłoszenia, możliwość zgłaszania awarii w trybie 365x7x24 poprzez ogólnopolską linię telefoniczną producenta.</w:delText>
              </w:r>
            </w:del>
          </w:p>
          <w:p w:rsidR="006A3255" w:rsidRPr="006A3255" w:rsidDel="00F370BD" w:rsidRDefault="006A3255" w:rsidP="006A3255">
            <w:pPr>
              <w:pStyle w:val="Zwykytekst"/>
              <w:spacing w:line="240" w:lineRule="auto"/>
              <w:ind w:left="0" w:firstLine="0"/>
              <w:rPr>
                <w:del w:id="1058" w:author="Maciej Flejsierowicz" w:date="2023-10-05T13:02:00Z"/>
                <w:rFonts w:ascii="Arial Narrow" w:hAnsi="Arial Narrow" w:cs="Arial"/>
                <w:sz w:val="22"/>
                <w:szCs w:val="22"/>
              </w:rPr>
            </w:pPr>
            <w:del w:id="1059" w:author="Maciej Flejsierowicz" w:date="2023-10-05T13:02:00Z">
              <w:r w:rsidRPr="006A3255" w:rsidDel="00F370BD">
                <w:rPr>
                  <w:rFonts w:ascii="Arial Narrow" w:hAnsi="Arial Narrow" w:cs="Arial"/>
                  <w:sz w:val="22"/>
                  <w:szCs w:val="22"/>
                </w:rPr>
                <w:delText>Zamawiający wymaga od podmiotu realizującego serwis lub producenta sprzętu dołączenia do oferty oświadczenia, że w przypadku wystąpienia awarii dysku twardego w urządzeniu objętym aktywnym wparciem technicznym, uszkodzony dysk twardy pozostaje u Zamawiającego.</w:delText>
              </w:r>
            </w:del>
          </w:p>
          <w:p w:rsidR="006A3255" w:rsidRPr="006A3255" w:rsidDel="00F370BD" w:rsidRDefault="006A3255" w:rsidP="006A3255">
            <w:pPr>
              <w:pStyle w:val="Zwykytekst"/>
              <w:spacing w:line="240" w:lineRule="auto"/>
              <w:ind w:left="0" w:firstLine="0"/>
              <w:rPr>
                <w:del w:id="1060" w:author="Maciej Flejsierowicz" w:date="2023-10-05T13:02:00Z"/>
                <w:rFonts w:ascii="Arial Narrow" w:hAnsi="Arial Narrow" w:cs="Arial"/>
                <w:sz w:val="22"/>
                <w:szCs w:val="22"/>
              </w:rPr>
            </w:pPr>
            <w:del w:id="1061" w:author="Maciej Flejsierowicz" w:date="2023-10-05T13:02:00Z">
              <w:r w:rsidRPr="006A3255" w:rsidDel="00F370BD">
                <w:rPr>
                  <w:rFonts w:ascii="Arial Narrow" w:hAnsi="Arial Narrow" w:cs="Arial"/>
                  <w:sz w:val="22"/>
                  <w:szCs w:val="22"/>
                </w:rPr>
                <w:delText xml:space="preserve">Możliwość sprawdzenia statusu gwarancji poprzez stronę producenta podając unikatowy numer </w:delText>
              </w:r>
              <w:r w:rsidRPr="006A3255" w:rsidDel="00F370BD">
                <w:rPr>
                  <w:rFonts w:ascii="Arial Narrow" w:hAnsi="Arial Narrow" w:cs="Arial"/>
                  <w:sz w:val="22"/>
                  <w:szCs w:val="22"/>
                </w:rPr>
                <w:lastRenderedPageBreak/>
                <w:delText>urządzenia oraz pobieranie uaktualnień mikrokodu oraz sterowników nawet w przypadku wygaśnięcia gwarancji serwera.</w:delText>
              </w:r>
            </w:del>
          </w:p>
          <w:p w:rsidR="006A3255" w:rsidRPr="006A3255" w:rsidDel="00F370BD" w:rsidRDefault="006A3255" w:rsidP="006A3255">
            <w:pPr>
              <w:pStyle w:val="Zwykytekst"/>
              <w:spacing w:line="240" w:lineRule="auto"/>
              <w:ind w:left="0" w:firstLine="0"/>
              <w:rPr>
                <w:del w:id="1062" w:author="Maciej Flejsierowicz" w:date="2023-10-05T13:02:00Z"/>
                <w:rFonts w:ascii="Arial Narrow" w:hAnsi="Arial Narrow" w:cs="Arial"/>
                <w:sz w:val="22"/>
                <w:szCs w:val="22"/>
              </w:rPr>
            </w:pPr>
            <w:del w:id="1063" w:author="Maciej Flejsierowicz" w:date="2023-10-05T13:02:00Z">
              <w:r w:rsidRPr="006A3255" w:rsidDel="00F370BD">
                <w:rPr>
                  <w:rFonts w:ascii="Arial Narrow" w:hAnsi="Arial Narrow" w:cs="Arial"/>
                  <w:sz w:val="22"/>
                  <w:szCs w:val="22"/>
                </w:rPr>
                <w:delText>Firma serwisująca musi posiadać ISO 9001:2015 oraz ISO-27001 na świadczenie usług serwisowych oraz posiadać autoryzacje producenta urządzeń – dokumenty potwierdzające należy załączyć do oferty.</w:delText>
              </w:r>
            </w:del>
          </w:p>
          <w:p w:rsidR="006A3255" w:rsidDel="00F370BD" w:rsidRDefault="006A3255" w:rsidP="006A3255">
            <w:pPr>
              <w:pStyle w:val="Zwykytekst"/>
              <w:ind w:left="0" w:firstLine="0"/>
              <w:rPr>
                <w:del w:id="1064" w:author="Maciej Flejsierowicz" w:date="2023-10-05T13:02:00Z"/>
                <w:rFonts w:ascii="Arial Narrow" w:hAnsi="Arial Narrow" w:cs="Arial"/>
                <w:sz w:val="22"/>
                <w:szCs w:val="22"/>
              </w:rPr>
            </w:pPr>
            <w:del w:id="1065" w:author="Maciej Flejsierowicz" w:date="2023-10-05T13:02:00Z">
              <w:r w:rsidRPr="006A3255" w:rsidDel="00F370BD">
                <w:rPr>
                  <w:rFonts w:ascii="Arial Narrow" w:hAnsi="Arial Narrow" w:cs="Arial"/>
                  <w:sz w:val="22"/>
                  <w:szCs w:val="22"/>
                </w:rPr>
                <w:delText>Wymagane dołączenie do oferty oświadczenia Producenta potwierdzając, że Serwis urządzeń będzie realizowany bezpośrednio przez Producenta i/lub we współpracy z Autoryzowanym Partnerem Serwisowym Producenta.</w:delText>
              </w:r>
            </w:del>
          </w:p>
          <w:p w:rsidR="006A3255" w:rsidRPr="006A3255" w:rsidDel="00F370BD" w:rsidRDefault="006A3255" w:rsidP="006A3255">
            <w:pPr>
              <w:pStyle w:val="Zwykytekst"/>
              <w:ind w:left="0" w:firstLine="0"/>
              <w:rPr>
                <w:del w:id="1066" w:author="Maciej Flejsierowicz" w:date="2023-10-05T13:02:00Z"/>
                <w:rFonts w:ascii="Arial Narrow" w:hAnsi="Arial Narrow" w:cs="Arial"/>
                <w:sz w:val="22"/>
                <w:szCs w:val="22"/>
              </w:rPr>
            </w:pPr>
            <w:del w:id="1067" w:author="Maciej Flejsierowicz" w:date="2023-10-05T13:02:00Z">
              <w:r w:rsidRPr="003659EC" w:rsidDel="00F370BD">
                <w:rPr>
                  <w:rFonts w:ascii="Arial Narrow" w:hAnsi="Arial Narrow" w:cs="Arial"/>
                  <w:b/>
                  <w:sz w:val="22"/>
                  <w:szCs w:val="22"/>
                </w:rPr>
                <w:delText>Uwaga – dodatkowy okres gwarancji podlega kryterium ceny ofert.</w:delText>
              </w:r>
            </w:del>
          </w:p>
        </w:tc>
      </w:tr>
      <w:tr w:rsidR="006A3255" w:rsidRPr="006A3255" w:rsidDel="00F370BD" w:rsidTr="006A3255">
        <w:trPr>
          <w:trHeight w:val="230"/>
          <w:del w:id="1068" w:author="Maciej Flejsierowicz" w:date="2023-10-05T13:02:00Z"/>
        </w:trPr>
        <w:tc>
          <w:tcPr>
            <w:tcW w:w="0" w:type="auto"/>
            <w:tcMar>
              <w:top w:w="0" w:type="dxa"/>
              <w:left w:w="70" w:type="dxa"/>
              <w:bottom w:w="0" w:type="dxa"/>
              <w:right w:w="70" w:type="dxa"/>
            </w:tcMar>
            <w:vAlign w:val="center"/>
          </w:tcPr>
          <w:p w:rsidR="006A3255" w:rsidRPr="006A3255" w:rsidDel="00F370BD" w:rsidRDefault="006A3255" w:rsidP="006A3255">
            <w:pPr>
              <w:pStyle w:val="Zwykytekst"/>
              <w:ind w:left="0" w:firstLine="0"/>
              <w:rPr>
                <w:del w:id="1069" w:author="Maciej Flejsierowicz" w:date="2023-10-05T13:02:00Z"/>
                <w:rFonts w:ascii="Arial Narrow" w:hAnsi="Arial Narrow" w:cs="Arial"/>
                <w:b/>
                <w:bCs/>
                <w:sz w:val="22"/>
                <w:szCs w:val="22"/>
              </w:rPr>
            </w:pPr>
            <w:del w:id="1070" w:author="Maciej Flejsierowicz" w:date="2023-10-05T13:02:00Z">
              <w:r w:rsidRPr="006A3255" w:rsidDel="00F370BD">
                <w:rPr>
                  <w:rFonts w:ascii="Arial Narrow" w:hAnsi="Arial Narrow" w:cs="Arial"/>
                  <w:b/>
                  <w:bCs/>
                  <w:sz w:val="22"/>
                  <w:szCs w:val="22"/>
                </w:rPr>
                <w:lastRenderedPageBreak/>
                <w:delText>Wymaga</w:delText>
              </w:r>
              <w:r w:rsidDel="00F370BD">
                <w:rPr>
                  <w:rFonts w:ascii="Arial Narrow" w:hAnsi="Arial Narrow" w:cs="Arial"/>
                  <w:b/>
                  <w:bCs/>
                  <w:sz w:val="22"/>
                  <w:szCs w:val="22"/>
                </w:rPr>
                <w:delText>nia</w:delText>
              </w:r>
              <w:r w:rsidRPr="006A3255" w:rsidDel="00F370BD">
                <w:rPr>
                  <w:rFonts w:ascii="Arial Narrow" w:hAnsi="Arial Narrow" w:cs="Arial"/>
                  <w:b/>
                  <w:bCs/>
                  <w:sz w:val="22"/>
                  <w:szCs w:val="22"/>
                </w:rPr>
                <w:delText xml:space="preserve"> dodatkowe</w:delText>
              </w:r>
            </w:del>
          </w:p>
        </w:tc>
        <w:tc>
          <w:tcPr>
            <w:tcW w:w="0" w:type="auto"/>
            <w:tcMar>
              <w:top w:w="0" w:type="dxa"/>
              <w:left w:w="70" w:type="dxa"/>
              <w:bottom w:w="0" w:type="dxa"/>
              <w:right w:w="70" w:type="dxa"/>
            </w:tcMar>
            <w:vAlign w:val="center"/>
          </w:tcPr>
          <w:p w:rsidR="006A3255" w:rsidRPr="006A3255" w:rsidDel="00F370BD" w:rsidRDefault="006A3255" w:rsidP="006A3255">
            <w:pPr>
              <w:pStyle w:val="Zwykytekst"/>
              <w:spacing w:line="240" w:lineRule="auto"/>
              <w:ind w:left="0" w:firstLine="0"/>
              <w:rPr>
                <w:del w:id="1071" w:author="Maciej Flejsierowicz" w:date="2023-10-05T13:02:00Z"/>
                <w:rFonts w:ascii="Arial Narrow" w:hAnsi="Arial Narrow" w:cs="Arial"/>
                <w:sz w:val="22"/>
                <w:szCs w:val="22"/>
              </w:rPr>
            </w:pPr>
            <w:del w:id="1072" w:author="Maciej Flejsierowicz" w:date="2023-10-05T13:02:00Z">
              <w:r w:rsidRPr="006A3255" w:rsidDel="00F370BD">
                <w:rPr>
                  <w:rFonts w:ascii="Arial Narrow" w:hAnsi="Arial Narrow" w:cs="Arial"/>
                  <w:sz w:val="22"/>
                  <w:szCs w:val="22"/>
                </w:rPr>
                <w:delText>Wykonawca musi posiadać aktualną udokumentowaną, certyfikację z zakresu rozwiązań chmurowych np. VCP (VMware Certified Professional) oraz wykazać posiadanie co najmniej 2 inżynierów legitymujących się wskazaną certyfikacją – załączyć do oferty</w:delText>
              </w:r>
            </w:del>
          </w:p>
        </w:tc>
      </w:tr>
    </w:tbl>
    <w:p w:rsidR="006A3255" w:rsidDel="00F370BD" w:rsidRDefault="006A3255" w:rsidP="006A3255">
      <w:pPr>
        <w:pStyle w:val="Zwykytekst"/>
        <w:spacing w:before="0" w:line="240" w:lineRule="auto"/>
        <w:rPr>
          <w:del w:id="1073" w:author="Maciej Flejsierowicz" w:date="2023-10-05T13:02:00Z"/>
          <w:rFonts w:ascii="Arial Narrow" w:hAnsi="Arial Narrow" w:cs="Arial"/>
          <w:sz w:val="22"/>
          <w:szCs w:val="22"/>
        </w:rPr>
      </w:pPr>
    </w:p>
    <w:p w:rsidR="006A3255" w:rsidDel="00F370BD" w:rsidRDefault="006A3255" w:rsidP="006A3255">
      <w:pPr>
        <w:pStyle w:val="Zwykytekst"/>
        <w:spacing w:before="0" w:line="240" w:lineRule="auto"/>
        <w:rPr>
          <w:del w:id="1074" w:author="Maciej Flejsierowicz" w:date="2023-10-05T13:02:00Z"/>
          <w:rFonts w:ascii="Arial Narrow" w:hAnsi="Arial Narrow" w:cs="Arial"/>
          <w:sz w:val="22"/>
          <w:szCs w:val="22"/>
        </w:rPr>
      </w:pPr>
    </w:p>
    <w:p w:rsidR="00363644" w:rsidDel="00F370BD" w:rsidRDefault="00363644" w:rsidP="00363644">
      <w:pPr>
        <w:ind w:left="709"/>
        <w:rPr>
          <w:del w:id="1075" w:author="Maciej Flejsierowicz" w:date="2023-10-05T13:02:00Z"/>
          <w:rFonts w:ascii="Arial Narrow" w:hAnsi="Arial Narrow"/>
          <w:b/>
          <w:u w:val="single"/>
        </w:rPr>
      </w:pPr>
      <w:del w:id="1076" w:author="Maciej Flejsierowicz" w:date="2023-10-05T13:02:00Z">
        <w:r w:rsidRPr="000348AD" w:rsidDel="00F370BD">
          <w:rPr>
            <w:rFonts w:ascii="Arial Narrow" w:hAnsi="Arial Narrow"/>
            <w:b/>
            <w:u w:val="single"/>
          </w:rPr>
          <w:delText xml:space="preserve">3) </w:delText>
        </w:r>
        <w:r w:rsidR="006A3255" w:rsidDel="00F370BD">
          <w:rPr>
            <w:rFonts w:ascii="Arial Narrow" w:hAnsi="Arial Narrow"/>
            <w:b/>
            <w:u w:val="single"/>
          </w:rPr>
          <w:delText>Deduplikator – 1 szt.</w:delText>
        </w:r>
        <w:r w:rsidRPr="000348AD" w:rsidDel="00F370BD">
          <w:rPr>
            <w:rFonts w:ascii="Arial Narrow" w:hAnsi="Arial Narrow"/>
            <w:b/>
            <w:u w:val="single"/>
          </w:rPr>
          <w:delText>:</w:delText>
        </w:r>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
        <w:gridCol w:w="8423"/>
      </w:tblGrid>
      <w:tr w:rsidR="006A3255" w:rsidRPr="006A3255" w:rsidDel="00F370BD" w:rsidTr="006A3255">
        <w:trPr>
          <w:del w:id="1077" w:author="Maciej Flejsierowicz" w:date="2023-10-05T13:02:00Z"/>
        </w:trPr>
        <w:tc>
          <w:tcPr>
            <w:tcW w:w="0" w:type="auto"/>
            <w:shd w:val="pct10" w:color="auto" w:fill="auto"/>
          </w:tcPr>
          <w:p w:rsidR="006A3255" w:rsidRPr="006A3255" w:rsidDel="00F370BD" w:rsidRDefault="006A3255" w:rsidP="006A3255">
            <w:pPr>
              <w:ind w:left="709"/>
              <w:jc w:val="center"/>
              <w:rPr>
                <w:del w:id="1078" w:author="Maciej Flejsierowicz" w:date="2023-10-05T13:02:00Z"/>
                <w:rFonts w:ascii="Arial Narrow" w:hAnsi="Arial Narrow"/>
                <w:b/>
              </w:rPr>
            </w:pPr>
            <w:del w:id="1079" w:author="Maciej Flejsierowicz" w:date="2023-10-05T13:02:00Z">
              <w:r w:rsidRPr="006A3255" w:rsidDel="00F370BD">
                <w:rPr>
                  <w:rFonts w:ascii="Arial Narrow" w:hAnsi="Arial Narrow"/>
                  <w:b/>
                </w:rPr>
                <w:delText>Lp.</w:delText>
              </w:r>
            </w:del>
          </w:p>
        </w:tc>
        <w:tc>
          <w:tcPr>
            <w:tcW w:w="0" w:type="auto"/>
            <w:shd w:val="pct10" w:color="auto" w:fill="auto"/>
          </w:tcPr>
          <w:p w:rsidR="006A3255" w:rsidRPr="006A3255" w:rsidDel="00F370BD" w:rsidRDefault="006A3255" w:rsidP="006A3255">
            <w:pPr>
              <w:ind w:left="709"/>
              <w:jc w:val="center"/>
              <w:rPr>
                <w:del w:id="1080" w:author="Maciej Flejsierowicz" w:date="2023-10-05T13:02:00Z"/>
                <w:rFonts w:ascii="Arial Narrow" w:hAnsi="Arial Narrow"/>
                <w:b/>
              </w:rPr>
            </w:pPr>
            <w:del w:id="1081" w:author="Maciej Flejsierowicz" w:date="2023-10-05T13:02:00Z">
              <w:r w:rsidRPr="006A3255" w:rsidDel="00F370BD">
                <w:rPr>
                  <w:rFonts w:ascii="Arial Narrow" w:hAnsi="Arial Narrow"/>
                  <w:b/>
                </w:rPr>
                <w:delText>Parametr wymagany</w:delText>
              </w:r>
            </w:del>
          </w:p>
        </w:tc>
      </w:tr>
      <w:tr w:rsidR="006A3255" w:rsidRPr="006A3255" w:rsidDel="00F370BD" w:rsidTr="006A3255">
        <w:trPr>
          <w:trHeight w:val="474"/>
          <w:del w:id="1082" w:author="Maciej Flejsierowicz" w:date="2023-10-05T13:02:00Z"/>
        </w:trPr>
        <w:tc>
          <w:tcPr>
            <w:tcW w:w="0" w:type="auto"/>
          </w:tcPr>
          <w:p w:rsidR="006A3255" w:rsidRPr="006A3255" w:rsidDel="00F370BD" w:rsidRDefault="006A3255" w:rsidP="007C6CC7">
            <w:pPr>
              <w:numPr>
                <w:ilvl w:val="0"/>
                <w:numId w:val="36"/>
              </w:numPr>
              <w:jc w:val="center"/>
              <w:rPr>
                <w:del w:id="1083"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084" w:author="Maciej Flejsierowicz" w:date="2023-10-05T13:02:00Z"/>
                <w:rFonts w:ascii="Arial Narrow" w:hAnsi="Arial Narrow"/>
              </w:rPr>
            </w:pPr>
            <w:del w:id="1085" w:author="Maciej Flejsierowicz" w:date="2023-10-05T13:02:00Z">
              <w:r w:rsidRPr="006A3255" w:rsidDel="00F370BD">
                <w:rPr>
                  <w:rFonts w:ascii="Arial Narrow" w:hAnsi="Arial Narrow"/>
                </w:rPr>
                <w:delText>Urządzenie musi być przeznaczone do deduplikacji i przechowywania kopii zapasowych. Urządzenie musi spełniać wymagania wyspecyfikowane w niniejszej tabeli.</w:delText>
              </w:r>
            </w:del>
          </w:p>
        </w:tc>
      </w:tr>
      <w:tr w:rsidR="006A3255" w:rsidRPr="006A3255" w:rsidDel="00F370BD" w:rsidTr="006A3255">
        <w:trPr>
          <w:del w:id="1086" w:author="Maciej Flejsierowicz" w:date="2023-10-05T13:02:00Z"/>
        </w:trPr>
        <w:tc>
          <w:tcPr>
            <w:tcW w:w="0" w:type="auto"/>
          </w:tcPr>
          <w:p w:rsidR="006A3255" w:rsidRPr="006A3255" w:rsidDel="00F370BD" w:rsidRDefault="006A3255" w:rsidP="007C6CC7">
            <w:pPr>
              <w:numPr>
                <w:ilvl w:val="0"/>
                <w:numId w:val="36"/>
              </w:numPr>
              <w:jc w:val="center"/>
              <w:rPr>
                <w:del w:id="1087"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088" w:author="Maciej Flejsierowicz" w:date="2023-10-05T13:02:00Z"/>
                <w:rFonts w:ascii="Arial Narrow" w:hAnsi="Arial Narrow"/>
              </w:rPr>
            </w:pPr>
            <w:del w:id="1089" w:author="Maciej Flejsierowicz" w:date="2023-10-05T13:02:00Z">
              <w:r w:rsidRPr="006A3255" w:rsidDel="00F370BD">
                <w:rPr>
                  <w:rFonts w:ascii="Arial Narrow" w:hAnsi="Arial Narrow"/>
                </w:rPr>
                <w:delText>Dostarczone urządzenie musi oferować przestrzeń min. 16TB netto (powierzchni użytkowej) bez uwzględniania mechanizmów protekcji</w:delText>
              </w:r>
            </w:del>
            <w:ins w:id="1090" w:author="Admin" w:date="2023-09-05T20:34:00Z">
              <w:del w:id="1091" w:author="Maciej Flejsierowicz" w:date="2023-10-05T13:02:00Z">
                <w:r w:rsidR="00925189" w:rsidDel="00F370BD">
                  <w:rPr>
                    <w:rFonts w:ascii="Arial Narrow" w:hAnsi="Arial Narrow"/>
                  </w:rPr>
                  <w:delText xml:space="preserve"> </w:delText>
                </w:r>
                <w:r w:rsidR="00925189" w:rsidRPr="00925189" w:rsidDel="00F370BD">
                  <w:rPr>
                    <w:rFonts w:ascii="Arial Narrow" w:hAnsi="Arial Narrow"/>
                  </w:rPr>
                  <w:delText>i redukcji danych</w:delText>
                </w:r>
              </w:del>
            </w:ins>
            <w:del w:id="1092" w:author="Maciej Flejsierowicz" w:date="2023-10-05T13:02:00Z">
              <w:r w:rsidRPr="006A3255" w:rsidDel="00F370BD">
                <w:rPr>
                  <w:rFonts w:ascii="Arial Narrow" w:hAnsi="Arial Narrow"/>
                </w:rPr>
                <w:delText>.</w:delText>
              </w:r>
            </w:del>
          </w:p>
        </w:tc>
      </w:tr>
      <w:tr w:rsidR="006A3255" w:rsidRPr="006A3255" w:rsidDel="00F370BD" w:rsidTr="006A3255">
        <w:trPr>
          <w:del w:id="1093" w:author="Maciej Flejsierowicz" w:date="2023-10-05T13:02:00Z"/>
        </w:trPr>
        <w:tc>
          <w:tcPr>
            <w:tcW w:w="0" w:type="auto"/>
          </w:tcPr>
          <w:p w:rsidR="006A3255" w:rsidRPr="006A3255" w:rsidDel="00F370BD" w:rsidRDefault="006A3255" w:rsidP="007C6CC7">
            <w:pPr>
              <w:numPr>
                <w:ilvl w:val="0"/>
                <w:numId w:val="36"/>
              </w:numPr>
              <w:jc w:val="center"/>
              <w:rPr>
                <w:del w:id="1094"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095" w:author="Maciej Flejsierowicz" w:date="2023-10-05T13:02:00Z"/>
                <w:rFonts w:ascii="Arial Narrow" w:hAnsi="Arial Narrow"/>
              </w:rPr>
            </w:pPr>
            <w:del w:id="1096" w:author="Maciej Flejsierowicz" w:date="2023-10-05T13:02:00Z">
              <w:r w:rsidRPr="006A3255" w:rsidDel="00F370BD">
                <w:rPr>
                  <w:rFonts w:ascii="Arial Narrow" w:hAnsi="Arial Narrow"/>
                </w:rPr>
                <w:delText xml:space="preserve">Oferowane urządzenie musi posiadać minimum </w:delText>
              </w:r>
            </w:del>
          </w:p>
          <w:p w:rsidR="006A3255" w:rsidRPr="006A3255" w:rsidDel="00F370BD" w:rsidRDefault="006A3255" w:rsidP="007C6CC7">
            <w:pPr>
              <w:numPr>
                <w:ilvl w:val="0"/>
                <w:numId w:val="37"/>
              </w:numPr>
              <w:ind w:left="9" w:firstLine="0"/>
              <w:rPr>
                <w:del w:id="1097" w:author="Maciej Flejsierowicz" w:date="2023-10-05T13:02:00Z"/>
                <w:rFonts w:ascii="Arial Narrow" w:hAnsi="Arial Narrow"/>
              </w:rPr>
            </w:pPr>
            <w:del w:id="1098" w:author="Maciej Flejsierowicz" w:date="2023-10-05T13:02:00Z">
              <w:r w:rsidRPr="006A3255" w:rsidDel="00F370BD">
                <w:rPr>
                  <w:rFonts w:ascii="Arial Narrow" w:hAnsi="Arial Narrow"/>
                </w:rPr>
                <w:delText xml:space="preserve">4 porty Eth 10 Gb/s BaseT </w:delText>
              </w:r>
            </w:del>
          </w:p>
          <w:p w:rsidR="006A3255" w:rsidRPr="006A3255" w:rsidDel="00F370BD" w:rsidRDefault="006A3255" w:rsidP="007C6CC7">
            <w:pPr>
              <w:numPr>
                <w:ilvl w:val="0"/>
                <w:numId w:val="37"/>
              </w:numPr>
              <w:ind w:left="9" w:firstLine="0"/>
              <w:rPr>
                <w:del w:id="1099" w:author="Maciej Flejsierowicz" w:date="2023-10-05T13:02:00Z"/>
                <w:rFonts w:ascii="Arial Narrow" w:hAnsi="Arial Narrow"/>
              </w:rPr>
            </w:pPr>
            <w:del w:id="1100" w:author="Maciej Flejsierowicz" w:date="2023-10-05T13:02:00Z">
              <w:r w:rsidRPr="006A3255" w:rsidDel="00F370BD">
                <w:rPr>
                  <w:rFonts w:ascii="Arial Narrow" w:hAnsi="Arial Narrow"/>
                </w:rPr>
                <w:delText>2 porty Eth 10Gb/s Eth OP (wymagana obsada wkładkami SR)</w:delText>
              </w:r>
            </w:del>
          </w:p>
          <w:p w:rsidR="006A3255" w:rsidRPr="006A3255" w:rsidDel="00F370BD" w:rsidRDefault="006A3255" w:rsidP="006A3255">
            <w:pPr>
              <w:ind w:left="9" w:firstLine="0"/>
              <w:rPr>
                <w:del w:id="1101" w:author="Maciej Flejsierowicz" w:date="2023-10-05T13:02:00Z"/>
                <w:rFonts w:ascii="Arial Narrow" w:hAnsi="Arial Narrow"/>
              </w:rPr>
            </w:pPr>
            <w:del w:id="1102" w:author="Maciej Flejsierowicz" w:date="2023-10-05T13:02:00Z">
              <w:r w:rsidRPr="006A3255" w:rsidDel="00F370BD">
                <w:rPr>
                  <w:rFonts w:ascii="Arial Narrow" w:hAnsi="Arial Narrow"/>
                </w:rPr>
                <w:delText>wymagana możliwość obsługi każdym portem Ethernet protokołów  CIFS, NFS, deduplikacja na źródle;</w:delText>
              </w:r>
            </w:del>
          </w:p>
        </w:tc>
      </w:tr>
      <w:tr w:rsidR="006A3255" w:rsidRPr="006A3255" w:rsidDel="00F370BD" w:rsidTr="006A3255">
        <w:trPr>
          <w:del w:id="1103" w:author="Maciej Flejsierowicz" w:date="2023-10-05T13:02:00Z"/>
        </w:trPr>
        <w:tc>
          <w:tcPr>
            <w:tcW w:w="0" w:type="auto"/>
          </w:tcPr>
          <w:p w:rsidR="006A3255" w:rsidRPr="006A3255" w:rsidDel="00F370BD" w:rsidRDefault="006A3255" w:rsidP="007C6CC7">
            <w:pPr>
              <w:numPr>
                <w:ilvl w:val="0"/>
                <w:numId w:val="36"/>
              </w:numPr>
              <w:jc w:val="center"/>
              <w:rPr>
                <w:del w:id="1104"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05" w:author="Maciej Flejsierowicz" w:date="2023-10-05T13:02:00Z"/>
                <w:rFonts w:ascii="Arial Narrow" w:hAnsi="Arial Narrow"/>
              </w:rPr>
            </w:pPr>
            <w:del w:id="1106" w:author="Maciej Flejsierowicz" w:date="2023-10-05T13:02:00Z">
              <w:r w:rsidRPr="006A3255" w:rsidDel="00F370BD">
                <w:rPr>
                  <w:rFonts w:ascii="Arial Narrow" w:hAnsi="Arial Narrow"/>
                </w:rPr>
                <w:delText xml:space="preserve">Dostarczone urządzenie powinno umożliwiać dodatkową rozbudowę o warstwę typu CLOUD dedykowaną do długotrwałego przechowywania danych (tzw. Long Term Retention) – dane o określonej retencji (zgodnie z założoną polityka retencyjną), bez pośrednictwa dodatkowych urządzeń (typu GATEWAY) powinny zostać przemigrowane (w postaci zdeduplikowanej) na </w:delText>
              </w:r>
              <w:r w:rsidRPr="006A3255" w:rsidDel="00F370BD">
                <w:rPr>
                  <w:rFonts w:ascii="Arial Narrow" w:hAnsi="Arial Narrow"/>
                </w:rPr>
                <w:lastRenderedPageBreak/>
                <w:delText xml:space="preserve">dodatkową warstwę (wymagane wsparcie dla AWS, Microsoft Azure, Google GCP). Wymagana enkrypcja danych przechowywanych na warstwie typu Cloud. Skalowanie w przypadku wykorzystywanej przestrzeni warstwy typu Cloud powinno stanowić równoważność co najmniej dwukrotnej pojemności netto oferowanego urządzenia (bez uwzględnienia warstwy CLOUD), czyli 16TB x 2 = 32TB. </w:delText>
              </w:r>
            </w:del>
          </w:p>
        </w:tc>
      </w:tr>
      <w:tr w:rsidR="006A3255" w:rsidRPr="006A3255" w:rsidDel="00F370BD" w:rsidTr="006A3255">
        <w:trPr>
          <w:del w:id="1107" w:author="Maciej Flejsierowicz" w:date="2023-10-05T13:02:00Z"/>
        </w:trPr>
        <w:tc>
          <w:tcPr>
            <w:tcW w:w="0" w:type="auto"/>
          </w:tcPr>
          <w:p w:rsidR="006A3255" w:rsidRPr="006A3255" w:rsidDel="00F370BD" w:rsidRDefault="006A3255" w:rsidP="007C6CC7">
            <w:pPr>
              <w:numPr>
                <w:ilvl w:val="0"/>
                <w:numId w:val="36"/>
              </w:numPr>
              <w:jc w:val="center"/>
              <w:rPr>
                <w:del w:id="1108"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09" w:author="Maciej Flejsierowicz" w:date="2023-10-05T13:02:00Z"/>
                <w:rFonts w:ascii="Arial Narrow" w:hAnsi="Arial Narrow"/>
              </w:rPr>
            </w:pPr>
            <w:del w:id="1110" w:author="Maciej Flejsierowicz" w:date="2023-10-05T13:02:00Z">
              <w:r w:rsidRPr="006A3255" w:rsidDel="00F370BD">
                <w:rPr>
                  <w:rFonts w:ascii="Arial Narrow" w:hAnsi="Arial Narrow"/>
                </w:rPr>
                <w:delText>Oferowane urządzenie musi umożliwiać jednoczesny dostęp wszystkimi poniższymi protokołami:</w:delText>
              </w:r>
            </w:del>
          </w:p>
          <w:p w:rsidR="006A3255" w:rsidRPr="006A3255" w:rsidDel="00F370BD" w:rsidRDefault="006A3255" w:rsidP="007C6CC7">
            <w:pPr>
              <w:numPr>
                <w:ilvl w:val="0"/>
                <w:numId w:val="34"/>
              </w:numPr>
              <w:ind w:left="9" w:firstLine="0"/>
              <w:rPr>
                <w:del w:id="1111" w:author="Maciej Flejsierowicz" w:date="2023-10-05T13:02:00Z"/>
                <w:rFonts w:ascii="Arial Narrow" w:hAnsi="Arial Narrow"/>
              </w:rPr>
            </w:pPr>
            <w:del w:id="1112" w:author="Maciej Flejsierowicz" w:date="2023-10-05T13:02:00Z">
              <w:r w:rsidRPr="006A3255" w:rsidDel="00F370BD">
                <w:rPr>
                  <w:rFonts w:ascii="Arial Narrow" w:hAnsi="Arial Narrow"/>
                </w:rPr>
                <w:delText xml:space="preserve">CIFS, NFS, </w:delText>
              </w:r>
            </w:del>
          </w:p>
          <w:p w:rsidR="006A3255" w:rsidRPr="006A3255" w:rsidDel="00F370BD" w:rsidRDefault="006A3255" w:rsidP="007C6CC7">
            <w:pPr>
              <w:numPr>
                <w:ilvl w:val="0"/>
                <w:numId w:val="34"/>
              </w:numPr>
              <w:ind w:left="9" w:firstLine="0"/>
              <w:rPr>
                <w:del w:id="1113" w:author="Maciej Flejsierowicz" w:date="2023-10-05T13:02:00Z"/>
                <w:rFonts w:ascii="Arial Narrow" w:hAnsi="Arial Narrow"/>
              </w:rPr>
            </w:pPr>
            <w:del w:id="1114" w:author="Maciej Flejsierowicz" w:date="2023-10-05T13:02:00Z">
              <w:r w:rsidRPr="006A3255" w:rsidDel="00F370BD">
                <w:rPr>
                  <w:rFonts w:ascii="Arial Narrow" w:hAnsi="Arial Narrow"/>
                </w:rPr>
                <w:delText xml:space="preserve">zapewniającym deduplikację na źródle - wymagane wsparcie dla eksploatowanej przez Zamawiającego aplikacji Veeam Backup and Replication </w:delText>
              </w:r>
            </w:del>
          </w:p>
          <w:p w:rsidR="006A3255" w:rsidRPr="006A3255" w:rsidDel="00F370BD" w:rsidRDefault="006A3255" w:rsidP="007C6CC7">
            <w:pPr>
              <w:numPr>
                <w:ilvl w:val="0"/>
                <w:numId w:val="34"/>
              </w:numPr>
              <w:ind w:left="9" w:firstLine="0"/>
              <w:rPr>
                <w:del w:id="1115" w:author="Maciej Flejsierowicz" w:date="2023-10-05T13:02:00Z"/>
                <w:rFonts w:ascii="Arial Narrow" w:hAnsi="Arial Narrow"/>
              </w:rPr>
            </w:pPr>
            <w:del w:id="1116" w:author="Maciej Flejsierowicz" w:date="2023-10-05T13:02:00Z">
              <w:r w:rsidRPr="006A3255" w:rsidDel="00F370BD">
                <w:rPr>
                  <w:rFonts w:ascii="Arial Narrow" w:hAnsi="Arial Narrow"/>
                </w:rPr>
                <w:delText>VTL (po doposażeniu w porty FC)</w:delText>
              </w:r>
            </w:del>
          </w:p>
        </w:tc>
      </w:tr>
      <w:tr w:rsidR="006A3255" w:rsidRPr="006A3255" w:rsidDel="00F370BD" w:rsidTr="006A3255">
        <w:trPr>
          <w:del w:id="1117" w:author="Maciej Flejsierowicz" w:date="2023-10-05T13:02:00Z"/>
        </w:trPr>
        <w:tc>
          <w:tcPr>
            <w:tcW w:w="0" w:type="auto"/>
          </w:tcPr>
          <w:p w:rsidR="006A3255" w:rsidRPr="006A3255" w:rsidDel="00F370BD" w:rsidRDefault="006A3255" w:rsidP="007C6CC7">
            <w:pPr>
              <w:numPr>
                <w:ilvl w:val="0"/>
                <w:numId w:val="36"/>
              </w:numPr>
              <w:jc w:val="center"/>
              <w:rPr>
                <w:del w:id="1118"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19" w:author="Maciej Flejsierowicz" w:date="2023-10-05T13:02:00Z"/>
                <w:rFonts w:ascii="Arial Narrow" w:hAnsi="Arial Narrow"/>
              </w:rPr>
            </w:pPr>
            <w:del w:id="1120" w:author="Maciej Flejsierowicz" w:date="2023-10-05T13:02:00Z">
              <w:r w:rsidRPr="006A3255" w:rsidDel="00F370BD">
                <w:rPr>
                  <w:rFonts w:ascii="Arial Narrow" w:hAnsi="Arial Narrow"/>
                </w:rPr>
                <w:delText>Oferowane pojedyncze urządzenie musi osiągać zagregowaną wydajność (dla maksymalnej konfiguracji) protokołami CIFS, NFS:  co najmniej 3 TB/h (dane podawane przez producenta) oraz co najmniej 7 TB/h z wykorzystaniem deduplikacji na źródle (dane podawane przez producenta).</w:delText>
              </w:r>
            </w:del>
          </w:p>
        </w:tc>
      </w:tr>
      <w:tr w:rsidR="006A3255" w:rsidRPr="006A3255" w:rsidDel="00F370BD" w:rsidTr="006A3255">
        <w:trPr>
          <w:del w:id="1121" w:author="Maciej Flejsierowicz" w:date="2023-10-05T13:02:00Z"/>
        </w:trPr>
        <w:tc>
          <w:tcPr>
            <w:tcW w:w="0" w:type="auto"/>
          </w:tcPr>
          <w:p w:rsidR="006A3255" w:rsidRPr="006A3255" w:rsidDel="00F370BD" w:rsidRDefault="006A3255" w:rsidP="007C6CC7">
            <w:pPr>
              <w:numPr>
                <w:ilvl w:val="0"/>
                <w:numId w:val="36"/>
              </w:numPr>
              <w:jc w:val="center"/>
              <w:rPr>
                <w:del w:id="1122"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23" w:author="Maciej Flejsierowicz" w:date="2023-10-05T13:02:00Z"/>
                <w:rFonts w:ascii="Arial Narrow" w:hAnsi="Arial Narrow"/>
              </w:rPr>
            </w:pPr>
            <w:del w:id="1124" w:author="Maciej Flejsierowicz" w:date="2023-10-05T13:02:00Z">
              <w:r w:rsidRPr="006A3255" w:rsidDel="00F370BD">
                <w:rPr>
                  <w:rFonts w:ascii="Arial Narrow" w:hAnsi="Arial Narrow"/>
                </w:rPr>
                <w:delText xml:space="preserve">Urządzenie musi pozwalać na jednoczesną obsługę minimum 90 strumieni jednocześnie, w tym </w:delText>
              </w:r>
            </w:del>
          </w:p>
          <w:p w:rsidR="006A3255" w:rsidRPr="006A3255" w:rsidDel="00F370BD" w:rsidRDefault="006A3255" w:rsidP="007C6CC7">
            <w:pPr>
              <w:numPr>
                <w:ilvl w:val="0"/>
                <w:numId w:val="38"/>
              </w:numPr>
              <w:ind w:left="9" w:firstLine="0"/>
              <w:rPr>
                <w:del w:id="1125" w:author="Maciej Flejsierowicz" w:date="2023-10-05T13:02:00Z"/>
                <w:rFonts w:ascii="Arial Narrow" w:hAnsi="Arial Narrow"/>
              </w:rPr>
            </w:pPr>
            <w:del w:id="1126" w:author="Maciej Flejsierowicz" w:date="2023-10-05T13:02:00Z">
              <w:r w:rsidRPr="006A3255" w:rsidDel="00F370BD">
                <w:rPr>
                  <w:rFonts w:ascii="Arial Narrow" w:hAnsi="Arial Narrow"/>
                </w:rPr>
                <w:delText xml:space="preserve">30 dedykowanych do zapisu </w:delText>
              </w:r>
            </w:del>
          </w:p>
          <w:p w:rsidR="006A3255" w:rsidRPr="006A3255" w:rsidDel="00F370BD" w:rsidRDefault="006A3255" w:rsidP="007C6CC7">
            <w:pPr>
              <w:numPr>
                <w:ilvl w:val="0"/>
                <w:numId w:val="38"/>
              </w:numPr>
              <w:ind w:left="9" w:firstLine="0"/>
              <w:rPr>
                <w:del w:id="1127" w:author="Maciej Flejsierowicz" w:date="2023-10-05T13:02:00Z"/>
                <w:rFonts w:ascii="Arial Narrow" w:hAnsi="Arial Narrow"/>
              </w:rPr>
            </w:pPr>
            <w:del w:id="1128" w:author="Maciej Flejsierowicz" w:date="2023-10-05T13:02:00Z">
              <w:r w:rsidRPr="006A3255" w:rsidDel="00F370BD">
                <w:rPr>
                  <w:rFonts w:ascii="Arial Narrow" w:hAnsi="Arial Narrow"/>
                </w:rPr>
                <w:delText>30 dedykowanych do odczytu</w:delText>
              </w:r>
            </w:del>
          </w:p>
          <w:p w:rsidR="006A3255" w:rsidRPr="006A3255" w:rsidDel="00F370BD" w:rsidRDefault="006A3255" w:rsidP="007C6CC7">
            <w:pPr>
              <w:numPr>
                <w:ilvl w:val="0"/>
                <w:numId w:val="38"/>
              </w:numPr>
              <w:ind w:left="9" w:firstLine="0"/>
              <w:rPr>
                <w:del w:id="1129" w:author="Maciej Flejsierowicz" w:date="2023-10-05T13:02:00Z"/>
                <w:rFonts w:ascii="Arial Narrow" w:hAnsi="Arial Narrow"/>
              </w:rPr>
            </w:pPr>
            <w:del w:id="1130" w:author="Maciej Flejsierowicz" w:date="2023-10-05T13:02:00Z">
              <w:r w:rsidRPr="006A3255" w:rsidDel="00F370BD">
                <w:rPr>
                  <w:rFonts w:ascii="Arial Narrow" w:hAnsi="Arial Narrow"/>
                </w:rPr>
                <w:delText>30 dedykowanych do replikacji</w:delText>
              </w:r>
            </w:del>
          </w:p>
          <w:p w:rsidR="006A3255" w:rsidRPr="006A3255" w:rsidDel="00F370BD" w:rsidRDefault="006A3255" w:rsidP="006A3255">
            <w:pPr>
              <w:ind w:left="9" w:firstLine="0"/>
              <w:rPr>
                <w:del w:id="1131" w:author="Maciej Flejsierowicz" w:date="2023-10-05T13:02:00Z"/>
                <w:rFonts w:ascii="Arial Narrow" w:hAnsi="Arial Narrow"/>
              </w:rPr>
            </w:pPr>
            <w:del w:id="1132" w:author="Maciej Flejsierowicz" w:date="2023-10-05T13:02:00Z">
              <w:r w:rsidRPr="006A3255" w:rsidDel="00F370BD">
                <w:rPr>
                  <w:rFonts w:ascii="Arial Narrow" w:hAnsi="Arial Narrow"/>
                </w:rPr>
                <w:delText>wszystkie zapisywane strumienie muszą podlegać globalnej deduplikacji przed zapisem na dysk (in-line) jak opisano w niniejszej specyfikacji.</w:delText>
              </w:r>
            </w:del>
          </w:p>
        </w:tc>
      </w:tr>
      <w:tr w:rsidR="006A3255" w:rsidRPr="006A3255" w:rsidDel="00F370BD" w:rsidTr="006A3255">
        <w:trPr>
          <w:del w:id="1133" w:author="Maciej Flejsierowicz" w:date="2023-10-05T13:02:00Z"/>
        </w:trPr>
        <w:tc>
          <w:tcPr>
            <w:tcW w:w="0" w:type="auto"/>
          </w:tcPr>
          <w:p w:rsidR="006A3255" w:rsidRPr="006A3255" w:rsidDel="00F370BD" w:rsidRDefault="006A3255" w:rsidP="007C6CC7">
            <w:pPr>
              <w:numPr>
                <w:ilvl w:val="0"/>
                <w:numId w:val="36"/>
              </w:numPr>
              <w:jc w:val="center"/>
              <w:rPr>
                <w:del w:id="1134"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35" w:author="Maciej Flejsierowicz" w:date="2023-10-05T13:02:00Z"/>
                <w:rFonts w:ascii="Arial Narrow" w:hAnsi="Arial Narrow"/>
              </w:rPr>
            </w:pPr>
            <w:del w:id="1136" w:author="Maciej Flejsierowicz" w:date="2023-10-05T13:02:00Z">
              <w:r w:rsidRPr="006A3255" w:rsidDel="00F370BD">
                <w:rPr>
                  <w:rFonts w:ascii="Arial Narrow" w:hAnsi="Arial Narrow"/>
                </w:rPr>
                <w:delText xml:space="preserve">Oferowane urządzenie musi deduplikować dane in-line przed zapisem na nośnik dyskowy. Na wewnętrznych dyskach urządzenia nie mogą być zapisywane dane w oryginalnej postaci (niezdeduplikowanej) z jakiegokolwiek fragmentu strumienia danych przychodzącego do </w:delText>
              </w:r>
              <w:r w:rsidRPr="006A3255" w:rsidDel="00F370BD">
                <w:rPr>
                  <w:rFonts w:ascii="Arial Narrow" w:hAnsi="Arial Narrow"/>
                </w:rPr>
                <w:lastRenderedPageBreak/>
                <w:delText>urządzenia, powyższe wymaganie nie będzie spełnione jeżeli deduplikacja in-line realizowana będzie przez zewnętrzną aplikację backup’ową. Wymaganie deduplikacji in-line dotyczy zapisu danych przez każdy z wymaganych interfejsów, w przypadku interfejsów: NFS, CIFS oraz VTL realizacja deduplikacji in-line nie może w żadnym stopniu zależeć od konkretnej aplikacji backup’owej, dane zapisywane poprzez interfejsy NFS CIFS bez użycia jakiejkolwiek aplikacji backup’owej również muszą być deduplikowane w sposób in-line</w:delText>
              </w:r>
              <w:r w:rsidR="00DD3A7C" w:rsidDel="00F370BD">
                <w:rPr>
                  <w:rFonts w:ascii="Arial Narrow" w:hAnsi="Arial Narrow"/>
                </w:rPr>
                <w:delText>.</w:delText>
              </w:r>
            </w:del>
          </w:p>
        </w:tc>
      </w:tr>
      <w:tr w:rsidR="006A3255" w:rsidRPr="006A3255" w:rsidDel="00F370BD" w:rsidTr="006A3255">
        <w:trPr>
          <w:del w:id="1137" w:author="Maciej Flejsierowicz" w:date="2023-10-05T13:02:00Z"/>
        </w:trPr>
        <w:tc>
          <w:tcPr>
            <w:tcW w:w="0" w:type="auto"/>
          </w:tcPr>
          <w:p w:rsidR="006A3255" w:rsidRPr="006A3255" w:rsidDel="00F370BD" w:rsidRDefault="006A3255" w:rsidP="007C6CC7">
            <w:pPr>
              <w:numPr>
                <w:ilvl w:val="0"/>
                <w:numId w:val="36"/>
              </w:numPr>
              <w:jc w:val="center"/>
              <w:rPr>
                <w:del w:id="1138"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39" w:author="Maciej Flejsierowicz" w:date="2023-10-05T13:02:00Z"/>
                <w:rFonts w:ascii="Arial Narrow" w:hAnsi="Arial Narrow"/>
              </w:rPr>
            </w:pPr>
            <w:del w:id="1140" w:author="Maciej Flejsierowicz" w:date="2023-10-05T13:02:00Z">
              <w:r w:rsidRPr="006A3255" w:rsidDel="00F370BD">
                <w:rPr>
                  <w:rFonts w:ascii="Arial Narrow" w:hAnsi="Arial Narrow"/>
                </w:rPr>
                <w:delText>Technologia deduplikacji musi wykorzystywać algorytm bazujący na zmiennym, dynamicznym bloku.</w:delText>
              </w:r>
            </w:del>
          </w:p>
          <w:p w:rsidR="006A3255" w:rsidRPr="006A3255" w:rsidDel="00F370BD" w:rsidRDefault="006A3255" w:rsidP="006A3255">
            <w:pPr>
              <w:ind w:left="9" w:firstLine="0"/>
              <w:rPr>
                <w:del w:id="1141" w:author="Maciej Flejsierowicz" w:date="2023-10-05T13:02:00Z"/>
                <w:rFonts w:ascii="Arial Narrow" w:hAnsi="Arial Narrow"/>
              </w:rPr>
            </w:pPr>
            <w:del w:id="1142" w:author="Maciej Flejsierowicz" w:date="2023-10-05T13:02:00Z">
              <w:r w:rsidRPr="006A3255" w:rsidDel="00F370BD">
                <w:rPr>
                  <w:rFonts w:ascii="Arial Narrow" w:hAnsi="Arial Narrow"/>
                </w:rPr>
                <w:delText>Algorytm ten musi samoczynnie i automatycznie dopasowywać się do otrzymywanego strumienia danych co oznacza, że urządzenie musi dzielić otrzymany pojedynczy strumień danych na bloki o różnej długości, bez konieczności podejmowania czynności mających na celu ustalenie predefiniowanej długości bloków używanych do deduplikacji danych określonego typu.</w:delText>
              </w:r>
            </w:del>
          </w:p>
        </w:tc>
      </w:tr>
      <w:tr w:rsidR="006A3255" w:rsidRPr="006A3255" w:rsidDel="00F370BD" w:rsidTr="006A3255">
        <w:trPr>
          <w:del w:id="1143" w:author="Maciej Flejsierowicz" w:date="2023-10-05T13:02:00Z"/>
        </w:trPr>
        <w:tc>
          <w:tcPr>
            <w:tcW w:w="0" w:type="auto"/>
          </w:tcPr>
          <w:p w:rsidR="006A3255" w:rsidRPr="006A3255" w:rsidDel="00F370BD" w:rsidRDefault="006A3255" w:rsidP="007C6CC7">
            <w:pPr>
              <w:numPr>
                <w:ilvl w:val="0"/>
                <w:numId w:val="36"/>
              </w:numPr>
              <w:jc w:val="center"/>
              <w:rPr>
                <w:del w:id="1144"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45" w:author="Maciej Flejsierowicz" w:date="2023-10-05T13:02:00Z"/>
                <w:rFonts w:ascii="Arial Narrow" w:hAnsi="Arial Narrow"/>
              </w:rPr>
            </w:pPr>
            <w:del w:id="1146" w:author="Maciej Flejsierowicz" w:date="2023-10-05T13:02:00Z">
              <w:r w:rsidRPr="006A3255" w:rsidDel="00F370BD">
                <w:rPr>
                  <w:rFonts w:ascii="Arial Narrow" w:hAnsi="Arial Narrow"/>
                </w:rPr>
                <w:delText>Technologia deduplikacji musi wykorzystywać algorytm bazujący na zmiennym, dynamicznym bloku jednak o długości nie większej niż 12 kB</w:delText>
              </w:r>
            </w:del>
          </w:p>
          <w:p w:rsidR="006A3255" w:rsidRPr="006A3255" w:rsidDel="00F370BD" w:rsidRDefault="006A3255" w:rsidP="006A3255">
            <w:pPr>
              <w:ind w:left="9" w:firstLine="0"/>
              <w:rPr>
                <w:del w:id="1147" w:author="Maciej Flejsierowicz" w:date="2023-10-05T13:02:00Z"/>
                <w:rFonts w:ascii="Arial Narrow" w:hAnsi="Arial Narrow"/>
              </w:rPr>
            </w:pPr>
            <w:del w:id="1148" w:author="Maciej Flejsierowicz" w:date="2023-10-05T13:02:00Z">
              <w:r w:rsidRPr="006A3255" w:rsidDel="00F370BD">
                <w:rPr>
                  <w:rFonts w:ascii="Arial Narrow" w:hAnsi="Arial Narrow"/>
                </w:rPr>
                <w:delText>Algorytm ten musi samoczynnie i automatycznie dopasowywać się do otrzymywanego strumienia danych co oznacza, że urządzenie musi dzielić otrzymany pojedynczy strumień danych na bloki o różnej długości, bez konieczności podejmowania czynności mających na celu ustalenie predefiniowanej długości bloków używanych do deduplikacji danych określonego typu. Deduplikacja zmiennym, dynamicznym blokiem oznacza, że wielkość każdego bloku (na jaki są dzielone dane pojedynczego strumienia backupowego) może być inna niż poprzedniego oraz jest indywidualnie ustalana przez algorytm deduplikacji zastosowany w urządzeniu, oferowane urządzenie nie może dzielić jakiegokolwiek pojedynczego strumienia danych backupowych na bloki o ustalonej, tej samej długości.</w:delText>
              </w:r>
            </w:del>
          </w:p>
        </w:tc>
      </w:tr>
      <w:tr w:rsidR="006A3255" w:rsidRPr="006A3255" w:rsidDel="00F370BD" w:rsidTr="006A3255">
        <w:trPr>
          <w:del w:id="1149" w:author="Maciej Flejsierowicz" w:date="2023-10-05T13:02:00Z"/>
        </w:trPr>
        <w:tc>
          <w:tcPr>
            <w:tcW w:w="0" w:type="auto"/>
          </w:tcPr>
          <w:p w:rsidR="006A3255" w:rsidRPr="006A3255" w:rsidDel="00F370BD" w:rsidRDefault="006A3255" w:rsidP="007C6CC7">
            <w:pPr>
              <w:numPr>
                <w:ilvl w:val="0"/>
                <w:numId w:val="36"/>
              </w:numPr>
              <w:jc w:val="center"/>
              <w:rPr>
                <w:del w:id="1150"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51" w:author="Maciej Flejsierowicz" w:date="2023-10-05T13:02:00Z"/>
                <w:rFonts w:ascii="Arial Narrow" w:hAnsi="Arial Narrow"/>
              </w:rPr>
            </w:pPr>
            <w:del w:id="1152" w:author="Maciej Flejsierowicz" w:date="2023-10-05T13:02:00Z">
              <w:r w:rsidRPr="006A3255" w:rsidDel="00F370BD">
                <w:rPr>
                  <w:rFonts w:ascii="Arial Narrow" w:hAnsi="Arial Narrow"/>
                </w:rPr>
                <w:delText xml:space="preserve">Oferowane urządzenie musi posiadać obsługę mechanizmów globalnej deduplikacji dla danych otrzymywanych jednocześnie wszystkimi protokołami (CIFS, NFS, VTL, deduplikacja na źródle) przechowywanych w obrębie całej przestrzeni urządzenia co oznacza, że przechowywany na urządzeniu fragment danych nie może być ponownie zapisany bez względu na to, jakim protokołem zostanie ponownie otrzymany. Wszystkie emulowane </w:delText>
              </w:r>
              <w:r w:rsidRPr="006A3255" w:rsidDel="00F370BD">
                <w:rPr>
                  <w:rFonts w:ascii="Arial Narrow" w:hAnsi="Arial Narrow"/>
                </w:rPr>
                <w:lastRenderedPageBreak/>
                <w:delText>jednocześnie w obrębie urządzenia biblioteki wirtualne (VTL) oraz udziały NFS/CIFS również powinny podlegać globalnej deduplikacji – blok danych otrzymany i zapisany w wirtualnej bibliotece „A”, nie może zostać ponownie zapisany jeśli trafi do innej wirtualnej biblioteki „B” w obrębie tego samego urządzenia (to samo dotyczy udziałów NFS/CIFS). Przestrzeń składowania zdeduplikowanych danych musi być jedna dla wszystkich protokołów dostępowych, co oznacza zastosowanie pojedynczej bazy deduplikatów bez względu na ilość/rodzaj używanych jednocześnie protokołów dostępowych.</w:delText>
              </w:r>
            </w:del>
          </w:p>
        </w:tc>
      </w:tr>
      <w:tr w:rsidR="006A3255" w:rsidRPr="006A3255" w:rsidDel="00F370BD" w:rsidTr="006A3255">
        <w:trPr>
          <w:del w:id="1153" w:author="Maciej Flejsierowicz" w:date="2023-10-05T13:02:00Z"/>
        </w:trPr>
        <w:tc>
          <w:tcPr>
            <w:tcW w:w="0" w:type="auto"/>
          </w:tcPr>
          <w:p w:rsidR="006A3255" w:rsidRPr="006A3255" w:rsidDel="00F370BD" w:rsidRDefault="006A3255" w:rsidP="007C6CC7">
            <w:pPr>
              <w:numPr>
                <w:ilvl w:val="0"/>
                <w:numId w:val="36"/>
              </w:numPr>
              <w:jc w:val="center"/>
              <w:rPr>
                <w:del w:id="1154"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55" w:author="Maciej Flejsierowicz" w:date="2023-10-05T13:02:00Z"/>
                <w:rFonts w:ascii="Arial Narrow" w:hAnsi="Arial Narrow"/>
              </w:rPr>
            </w:pPr>
            <w:del w:id="1156" w:author="Maciej Flejsierowicz" w:date="2023-10-05T13:02:00Z">
              <w:r w:rsidRPr="006A3255" w:rsidDel="00F370BD">
                <w:rPr>
                  <w:rFonts w:ascii="Arial Narrow" w:hAnsi="Arial Narrow"/>
                </w:rPr>
                <w:delText>Przestrzeń składowania zdeduplikowanych danych musi być jedna dla wszystkich protokołów dostępowych, co oznacza zastosowanie pojedynczej bazy deduplikatów bez względu na ilość/rodzaj używanych protokołów dostępowych.</w:delText>
              </w:r>
            </w:del>
          </w:p>
        </w:tc>
      </w:tr>
      <w:tr w:rsidR="006A3255" w:rsidRPr="006A3255" w:rsidDel="00F370BD" w:rsidTr="006A3255">
        <w:trPr>
          <w:del w:id="1157" w:author="Maciej Flejsierowicz" w:date="2023-10-05T13:02:00Z"/>
        </w:trPr>
        <w:tc>
          <w:tcPr>
            <w:tcW w:w="0" w:type="auto"/>
          </w:tcPr>
          <w:p w:rsidR="006A3255" w:rsidRPr="006A3255" w:rsidDel="00F370BD" w:rsidRDefault="006A3255" w:rsidP="007C6CC7">
            <w:pPr>
              <w:numPr>
                <w:ilvl w:val="0"/>
                <w:numId w:val="36"/>
              </w:numPr>
              <w:jc w:val="center"/>
              <w:rPr>
                <w:del w:id="1158"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59" w:author="Maciej Flejsierowicz" w:date="2023-10-05T13:02:00Z"/>
                <w:rFonts w:ascii="Arial Narrow" w:hAnsi="Arial Narrow"/>
              </w:rPr>
            </w:pPr>
            <w:del w:id="1160" w:author="Maciej Flejsierowicz" w:date="2023-10-05T13:02:00Z">
              <w:r w:rsidRPr="006A3255" w:rsidDel="00F370BD">
                <w:rPr>
                  <w:rFonts w:ascii="Arial Narrow" w:hAnsi="Arial Narrow"/>
                </w:rPr>
                <w:delText>Proces deduplikacji musi odbywać się in-line – w pamięci urządzenia, przed zapisem danych na nośnik dyskowy. Zapisowi na system dyskowy muszą podlegać tylko unikalne bloki danych nie zapisane jeszcze na system dyskowy urządzenia. Dotyczy to każdego fragmentu przychodzących do urządzenia danych.</w:delText>
              </w:r>
            </w:del>
          </w:p>
        </w:tc>
      </w:tr>
      <w:tr w:rsidR="006A3255" w:rsidRPr="006A3255" w:rsidDel="00F370BD" w:rsidTr="006A3255">
        <w:trPr>
          <w:del w:id="1161" w:author="Maciej Flejsierowicz" w:date="2023-10-05T13:02:00Z"/>
        </w:trPr>
        <w:tc>
          <w:tcPr>
            <w:tcW w:w="0" w:type="auto"/>
          </w:tcPr>
          <w:p w:rsidR="006A3255" w:rsidRPr="006A3255" w:rsidDel="00F370BD" w:rsidRDefault="006A3255" w:rsidP="007C6CC7">
            <w:pPr>
              <w:numPr>
                <w:ilvl w:val="0"/>
                <w:numId w:val="36"/>
              </w:numPr>
              <w:jc w:val="center"/>
              <w:rPr>
                <w:del w:id="1162"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63" w:author="Maciej Flejsierowicz" w:date="2023-10-05T13:02:00Z"/>
                <w:rFonts w:ascii="Arial Narrow" w:hAnsi="Arial Narrow"/>
              </w:rPr>
            </w:pPr>
            <w:del w:id="1164" w:author="Maciej Flejsierowicz" w:date="2023-10-05T13:02:00Z">
              <w:r w:rsidRPr="006A3255" w:rsidDel="00F370BD">
                <w:rPr>
                  <w:rFonts w:ascii="Arial Narrow" w:hAnsi="Arial Narrow"/>
                </w:rPr>
                <w:delText>Proponowane rozwiązanie nie może w żadnej fazie korzystać (w całości lub częściowo) z bufora na składowanie danych w postaci oryginalnej (niezdeduplikowanej) w celu ich późniejszej deduplikacji (wymagana deduplikacja in-line)</w:delText>
              </w:r>
            </w:del>
          </w:p>
        </w:tc>
      </w:tr>
      <w:tr w:rsidR="006A3255" w:rsidRPr="006A3255" w:rsidDel="00F370BD" w:rsidTr="006A3255">
        <w:trPr>
          <w:del w:id="1165" w:author="Maciej Flejsierowicz" w:date="2023-10-05T13:02:00Z"/>
        </w:trPr>
        <w:tc>
          <w:tcPr>
            <w:tcW w:w="0" w:type="auto"/>
          </w:tcPr>
          <w:p w:rsidR="006A3255" w:rsidRPr="006A3255" w:rsidDel="00F370BD" w:rsidRDefault="006A3255" w:rsidP="007C6CC7">
            <w:pPr>
              <w:numPr>
                <w:ilvl w:val="0"/>
                <w:numId w:val="36"/>
              </w:numPr>
              <w:jc w:val="center"/>
              <w:rPr>
                <w:del w:id="1166"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67" w:author="Maciej Flejsierowicz" w:date="2023-10-05T13:02:00Z"/>
                <w:rFonts w:ascii="Arial Narrow" w:hAnsi="Arial Narrow"/>
              </w:rPr>
            </w:pPr>
            <w:del w:id="1168" w:author="Maciej Flejsierowicz" w:date="2023-10-05T13:02:00Z">
              <w:r w:rsidRPr="006A3255" w:rsidDel="00F370BD">
                <w:rPr>
                  <w:rFonts w:ascii="Arial Narrow" w:hAnsi="Arial Narrow"/>
                </w:rPr>
                <w:delText>Wszystkie unikalne bloki przed zapisaniem na dysk muszą być kompresowane jedną z metod do wyboru: gz, lz.</w:delText>
              </w:r>
            </w:del>
          </w:p>
        </w:tc>
      </w:tr>
      <w:tr w:rsidR="006A3255" w:rsidRPr="006A3255" w:rsidDel="00F370BD" w:rsidTr="006A3255">
        <w:trPr>
          <w:del w:id="1169" w:author="Maciej Flejsierowicz" w:date="2023-10-05T13:02:00Z"/>
        </w:trPr>
        <w:tc>
          <w:tcPr>
            <w:tcW w:w="0" w:type="auto"/>
          </w:tcPr>
          <w:p w:rsidR="006A3255" w:rsidRPr="006A3255" w:rsidDel="00F370BD" w:rsidRDefault="006A3255" w:rsidP="007C6CC7">
            <w:pPr>
              <w:numPr>
                <w:ilvl w:val="0"/>
                <w:numId w:val="36"/>
              </w:numPr>
              <w:jc w:val="center"/>
              <w:rPr>
                <w:del w:id="1170"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71" w:author="Maciej Flejsierowicz" w:date="2023-10-05T13:02:00Z"/>
                <w:rFonts w:ascii="Arial Narrow" w:hAnsi="Arial Narrow"/>
              </w:rPr>
            </w:pPr>
            <w:del w:id="1172" w:author="Maciej Flejsierowicz" w:date="2023-10-05T13:02:00Z">
              <w:r w:rsidRPr="006A3255" w:rsidDel="00F370BD">
                <w:rPr>
                  <w:rFonts w:ascii="Arial Narrow" w:hAnsi="Arial Narrow"/>
                </w:rPr>
                <w:delText>Tryb zapisu zabezpieczanych danych nie może umożliwiać nadpisywania danych, dane mogą być zapisywane jedynie w trybie append-only, dane dla których wygasła retencja powinny zostać usunięte podczas procesu czyszczenia tzw. Cleaning, wymaganie dotyczy wszystkich danych zapisanych na urządzeniu a nie wybranych grup danych objętych działaniem blokad zabezpieczających przed usunięciem/modyfikacją danych.</w:delText>
              </w:r>
            </w:del>
          </w:p>
        </w:tc>
      </w:tr>
      <w:tr w:rsidR="006A3255" w:rsidRPr="006A3255" w:rsidDel="00F370BD" w:rsidTr="006A3255">
        <w:trPr>
          <w:del w:id="1173" w:author="Maciej Flejsierowicz" w:date="2023-10-05T13:02:00Z"/>
        </w:trPr>
        <w:tc>
          <w:tcPr>
            <w:tcW w:w="0" w:type="auto"/>
          </w:tcPr>
          <w:p w:rsidR="006A3255" w:rsidRPr="006A3255" w:rsidDel="00F370BD" w:rsidRDefault="006A3255" w:rsidP="007C6CC7">
            <w:pPr>
              <w:numPr>
                <w:ilvl w:val="0"/>
                <w:numId w:val="36"/>
              </w:numPr>
              <w:jc w:val="center"/>
              <w:rPr>
                <w:del w:id="1174"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75" w:author="Maciej Flejsierowicz" w:date="2023-10-05T13:02:00Z"/>
                <w:rFonts w:ascii="Arial Narrow" w:hAnsi="Arial Narrow"/>
              </w:rPr>
            </w:pPr>
            <w:del w:id="1176" w:author="Maciej Flejsierowicz" w:date="2023-10-05T13:02:00Z">
              <w:r w:rsidRPr="006A3255" w:rsidDel="00F370BD">
                <w:rPr>
                  <w:rFonts w:ascii="Arial Narrow" w:hAnsi="Arial Narrow"/>
                </w:rPr>
                <w:delText xml:space="preserve">Oferowane urządzenie musi wspierać (wymagane formalne wsparcie producenta urządzenia), co najmniej następujące aplikacje: Veeam, Oracle RMAN, </w:delText>
              </w:r>
              <w:r w:rsidRPr="006A3255" w:rsidDel="00F370BD">
                <w:rPr>
                  <w:rFonts w:ascii="Arial Narrow" w:hAnsi="Arial Narrow"/>
                  <w:bCs/>
                </w:rPr>
                <w:delText>Microsoft</w:delText>
              </w:r>
              <w:r w:rsidRPr="006A3255" w:rsidDel="00F370BD">
                <w:rPr>
                  <w:rFonts w:ascii="Arial Narrow" w:hAnsi="Arial Narrow"/>
                </w:rPr>
                <w:delText xml:space="preserve"> </w:delText>
              </w:r>
              <w:r w:rsidRPr="006A3255" w:rsidDel="00F370BD">
                <w:rPr>
                  <w:rFonts w:ascii="Arial Narrow" w:hAnsi="Arial Narrow"/>
                  <w:bCs/>
                </w:rPr>
                <w:delText>SQL Server</w:delText>
              </w:r>
              <w:r w:rsidRPr="006A3255" w:rsidDel="00F370BD">
                <w:rPr>
                  <w:rFonts w:ascii="Arial Narrow" w:hAnsi="Arial Narrow"/>
                </w:rPr>
                <w:delText xml:space="preserve"> </w:delText>
              </w:r>
              <w:r w:rsidRPr="006A3255" w:rsidDel="00F370BD">
                <w:rPr>
                  <w:rFonts w:ascii="Arial Narrow" w:hAnsi="Arial Narrow"/>
                  <w:bCs/>
                </w:rPr>
                <w:delText>Management Studio</w:delText>
              </w:r>
              <w:r w:rsidRPr="006A3255" w:rsidDel="00F370BD">
                <w:rPr>
                  <w:rFonts w:ascii="Arial Narrow" w:hAnsi="Arial Narrow"/>
                </w:rPr>
                <w:delText>.</w:delText>
              </w:r>
            </w:del>
          </w:p>
        </w:tc>
      </w:tr>
      <w:tr w:rsidR="006A3255" w:rsidRPr="006A3255" w:rsidDel="00F370BD" w:rsidTr="006A3255">
        <w:trPr>
          <w:del w:id="1177" w:author="Maciej Flejsierowicz" w:date="2023-10-05T13:02:00Z"/>
        </w:trPr>
        <w:tc>
          <w:tcPr>
            <w:tcW w:w="0" w:type="auto"/>
          </w:tcPr>
          <w:p w:rsidR="006A3255" w:rsidRPr="006A3255" w:rsidDel="00F370BD" w:rsidRDefault="006A3255" w:rsidP="007C6CC7">
            <w:pPr>
              <w:numPr>
                <w:ilvl w:val="0"/>
                <w:numId w:val="36"/>
              </w:numPr>
              <w:jc w:val="center"/>
              <w:rPr>
                <w:del w:id="1178"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79" w:author="Maciej Flejsierowicz" w:date="2023-10-05T13:02:00Z"/>
                <w:rFonts w:ascii="Arial Narrow" w:hAnsi="Arial Narrow"/>
              </w:rPr>
            </w:pPr>
            <w:del w:id="1180" w:author="Maciej Flejsierowicz" w:date="2023-10-05T13:02:00Z">
              <w:r w:rsidRPr="006A3255" w:rsidDel="00F370BD">
                <w:rPr>
                  <w:rFonts w:ascii="Arial Narrow" w:hAnsi="Arial Narrow"/>
                </w:rPr>
                <w:delText>W przypadku współpracy z każdą z poniższych aplikacji:</w:delText>
              </w:r>
            </w:del>
          </w:p>
          <w:p w:rsidR="006A3255" w:rsidRPr="006A3255" w:rsidDel="00F370BD" w:rsidRDefault="006A3255" w:rsidP="007C6CC7">
            <w:pPr>
              <w:numPr>
                <w:ilvl w:val="0"/>
                <w:numId w:val="35"/>
              </w:numPr>
              <w:ind w:left="9" w:firstLine="0"/>
              <w:rPr>
                <w:del w:id="1181" w:author="Maciej Flejsierowicz" w:date="2023-10-05T13:02:00Z"/>
                <w:rFonts w:ascii="Arial Narrow" w:hAnsi="Arial Narrow"/>
              </w:rPr>
            </w:pPr>
            <w:del w:id="1182" w:author="Maciej Flejsierowicz" w:date="2023-10-05T13:02:00Z">
              <w:r w:rsidRPr="006A3255" w:rsidDel="00F370BD">
                <w:rPr>
                  <w:rFonts w:ascii="Arial Narrow" w:hAnsi="Arial Narrow"/>
                </w:rPr>
                <w:lastRenderedPageBreak/>
                <w:delText>RMAN (dla ORACLE)</w:delText>
              </w:r>
            </w:del>
          </w:p>
          <w:p w:rsidR="006A3255" w:rsidRPr="006A3255" w:rsidDel="00F370BD" w:rsidRDefault="006A3255" w:rsidP="007C6CC7">
            <w:pPr>
              <w:numPr>
                <w:ilvl w:val="0"/>
                <w:numId w:val="35"/>
              </w:numPr>
              <w:ind w:left="9" w:firstLine="0"/>
              <w:rPr>
                <w:del w:id="1183" w:author="Maciej Flejsierowicz" w:date="2023-10-05T13:02:00Z"/>
                <w:rFonts w:ascii="Arial Narrow" w:hAnsi="Arial Narrow"/>
                <w:lang w:val="en-GB"/>
              </w:rPr>
            </w:pPr>
            <w:del w:id="1184" w:author="Maciej Flejsierowicz" w:date="2023-10-05T13:02:00Z">
              <w:r w:rsidRPr="006A3255" w:rsidDel="00F370BD">
                <w:rPr>
                  <w:rFonts w:ascii="Arial Narrow" w:hAnsi="Arial Narrow"/>
                  <w:bCs/>
                  <w:lang w:val="en-GB"/>
                </w:rPr>
                <w:delText>Microsoft</w:delText>
              </w:r>
              <w:r w:rsidRPr="006A3255" w:rsidDel="00F370BD">
                <w:rPr>
                  <w:rFonts w:ascii="Arial Narrow" w:hAnsi="Arial Narrow"/>
                  <w:lang w:val="en-GB"/>
                </w:rPr>
                <w:delText xml:space="preserve"> </w:delText>
              </w:r>
              <w:r w:rsidRPr="006A3255" w:rsidDel="00F370BD">
                <w:rPr>
                  <w:rFonts w:ascii="Arial Narrow" w:hAnsi="Arial Narrow"/>
                  <w:bCs/>
                  <w:lang w:val="en-GB"/>
                </w:rPr>
                <w:delText>SQL Server</w:delText>
              </w:r>
              <w:r w:rsidRPr="006A3255" w:rsidDel="00F370BD">
                <w:rPr>
                  <w:rFonts w:ascii="Arial Narrow" w:hAnsi="Arial Narrow"/>
                  <w:lang w:val="en-GB"/>
                </w:rPr>
                <w:delText xml:space="preserve"> </w:delText>
              </w:r>
              <w:r w:rsidRPr="006A3255" w:rsidDel="00F370BD">
                <w:rPr>
                  <w:rFonts w:ascii="Arial Narrow" w:hAnsi="Arial Narrow"/>
                  <w:bCs/>
                  <w:lang w:val="en-GB"/>
                </w:rPr>
                <w:delText>Management Studio</w:delText>
              </w:r>
              <w:r w:rsidRPr="006A3255" w:rsidDel="00F370BD">
                <w:rPr>
                  <w:rFonts w:ascii="Arial Narrow" w:hAnsi="Arial Narrow"/>
                  <w:lang w:val="en-GB"/>
                </w:rPr>
                <w:delText xml:space="preserve"> (dla </w:delText>
              </w:r>
              <w:r w:rsidRPr="006A3255" w:rsidDel="00F370BD">
                <w:rPr>
                  <w:rFonts w:ascii="Arial Narrow" w:hAnsi="Arial Narrow"/>
                  <w:bCs/>
                  <w:lang w:val="en-GB"/>
                </w:rPr>
                <w:delText>Microsoft</w:delText>
              </w:r>
              <w:r w:rsidRPr="006A3255" w:rsidDel="00F370BD">
                <w:rPr>
                  <w:rFonts w:ascii="Arial Narrow" w:hAnsi="Arial Narrow"/>
                  <w:lang w:val="en-GB"/>
                </w:rPr>
                <w:delText xml:space="preserve"> </w:delText>
              </w:r>
              <w:r w:rsidRPr="006A3255" w:rsidDel="00F370BD">
                <w:rPr>
                  <w:rFonts w:ascii="Arial Narrow" w:hAnsi="Arial Narrow"/>
                  <w:bCs/>
                  <w:lang w:val="en-GB"/>
                </w:rPr>
                <w:delText>SQL)</w:delText>
              </w:r>
            </w:del>
          </w:p>
          <w:p w:rsidR="006A3255" w:rsidRPr="006A3255" w:rsidDel="00F370BD" w:rsidRDefault="006A3255" w:rsidP="007C6CC7">
            <w:pPr>
              <w:numPr>
                <w:ilvl w:val="0"/>
                <w:numId w:val="35"/>
              </w:numPr>
              <w:ind w:left="9" w:firstLine="0"/>
              <w:rPr>
                <w:del w:id="1185" w:author="Maciej Flejsierowicz" w:date="2023-10-05T13:02:00Z"/>
                <w:rFonts w:ascii="Arial Narrow" w:hAnsi="Arial Narrow"/>
              </w:rPr>
            </w:pPr>
            <w:del w:id="1186" w:author="Maciej Flejsierowicz" w:date="2023-10-05T13:02:00Z">
              <w:r w:rsidRPr="006A3255" w:rsidDel="00F370BD">
                <w:rPr>
                  <w:rFonts w:ascii="Arial Narrow" w:hAnsi="Arial Narrow"/>
                </w:rPr>
                <w:delText>Veeam Backup and Replication</w:delText>
              </w:r>
            </w:del>
          </w:p>
          <w:p w:rsidR="006A3255" w:rsidRPr="006A3255" w:rsidDel="00F370BD" w:rsidRDefault="006A3255" w:rsidP="006A3255">
            <w:pPr>
              <w:ind w:left="9" w:firstLine="0"/>
              <w:rPr>
                <w:del w:id="1187" w:author="Maciej Flejsierowicz" w:date="2023-10-05T13:02:00Z"/>
                <w:rFonts w:ascii="Arial Narrow" w:hAnsi="Arial Narrow"/>
              </w:rPr>
            </w:pPr>
            <w:del w:id="1188" w:author="Maciej Flejsierowicz" w:date="2023-10-05T13:02:00Z">
              <w:r w:rsidRPr="006A3255" w:rsidDel="00F370BD">
                <w:rPr>
                  <w:rFonts w:ascii="Arial Narrow" w:hAnsi="Arial Narrow"/>
                </w:rPr>
                <w:delText xml:space="preserve">urządzenie musi umożliwiać deduplikację na źródle  i przesłanie nowych, nie znajdujących się jeszcze na urządzeniu bloków poprzez sieć LAN.  </w:delText>
              </w:r>
            </w:del>
          </w:p>
          <w:p w:rsidR="006A3255" w:rsidRPr="006A3255" w:rsidDel="00F370BD" w:rsidRDefault="006A3255" w:rsidP="006A3255">
            <w:pPr>
              <w:ind w:left="9" w:firstLine="0"/>
              <w:rPr>
                <w:del w:id="1189" w:author="Maciej Flejsierowicz" w:date="2023-10-05T13:02:00Z"/>
                <w:rFonts w:ascii="Arial Narrow" w:hAnsi="Arial Narrow"/>
              </w:rPr>
            </w:pPr>
            <w:del w:id="1190" w:author="Maciej Flejsierowicz" w:date="2023-10-05T13:02:00Z">
              <w:r w:rsidRPr="006A3255" w:rsidDel="00F370BD">
                <w:rPr>
                  <w:rFonts w:ascii="Arial Narrow" w:hAnsi="Arial Narrow"/>
                </w:rPr>
                <w:delText>Deduplikacja w wyżej wymienionych przypadkach musi zapewniać aby z serwera do urządzenia były transmitowane poprzez sieć tylko fragmenty danych nie znajdujące się dotychczas na urządzeniu</w:delText>
              </w:r>
            </w:del>
          </w:p>
        </w:tc>
      </w:tr>
      <w:tr w:rsidR="006A3255" w:rsidRPr="006A3255" w:rsidDel="00F370BD" w:rsidTr="006A3255">
        <w:trPr>
          <w:del w:id="1191" w:author="Maciej Flejsierowicz" w:date="2023-10-05T13:02:00Z"/>
        </w:trPr>
        <w:tc>
          <w:tcPr>
            <w:tcW w:w="0" w:type="auto"/>
          </w:tcPr>
          <w:p w:rsidR="006A3255" w:rsidRPr="006A3255" w:rsidDel="00F370BD" w:rsidRDefault="006A3255" w:rsidP="007C6CC7">
            <w:pPr>
              <w:numPr>
                <w:ilvl w:val="0"/>
                <w:numId w:val="36"/>
              </w:numPr>
              <w:jc w:val="center"/>
              <w:rPr>
                <w:del w:id="1192"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93" w:author="Maciej Flejsierowicz" w:date="2023-10-05T13:02:00Z"/>
                <w:rFonts w:ascii="Arial Narrow" w:hAnsi="Arial Narrow"/>
              </w:rPr>
            </w:pPr>
            <w:del w:id="1194" w:author="Maciej Flejsierowicz" w:date="2023-10-05T13:02:00Z">
              <w:r w:rsidRPr="006A3255" w:rsidDel="00F370BD">
                <w:rPr>
                  <w:rFonts w:ascii="Arial Narrow" w:hAnsi="Arial Narrow"/>
                </w:rPr>
                <w:delText>W przypadku deduplikacji na źródle poprzez sieć IP (LAN oraz WAN), wymagana możliwość szyfrowania komunikacji kluczem minimum 256 bitów.</w:delText>
              </w:r>
            </w:del>
          </w:p>
        </w:tc>
      </w:tr>
      <w:tr w:rsidR="006A3255" w:rsidRPr="006A3255" w:rsidDel="00F370BD" w:rsidTr="006A3255">
        <w:trPr>
          <w:del w:id="1195" w:author="Maciej Flejsierowicz" w:date="2023-10-05T13:02:00Z"/>
        </w:trPr>
        <w:tc>
          <w:tcPr>
            <w:tcW w:w="0" w:type="auto"/>
          </w:tcPr>
          <w:p w:rsidR="006A3255" w:rsidRPr="006A3255" w:rsidDel="00F370BD" w:rsidRDefault="006A3255" w:rsidP="007C6CC7">
            <w:pPr>
              <w:numPr>
                <w:ilvl w:val="0"/>
                <w:numId w:val="36"/>
              </w:numPr>
              <w:jc w:val="center"/>
              <w:rPr>
                <w:del w:id="1196"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197" w:author="Maciej Flejsierowicz" w:date="2023-10-05T13:02:00Z"/>
                <w:rFonts w:ascii="Arial Narrow" w:hAnsi="Arial Narrow"/>
              </w:rPr>
            </w:pPr>
            <w:del w:id="1198" w:author="Maciej Flejsierowicz" w:date="2023-10-05T13:02:00Z">
              <w:r w:rsidRPr="006A3255" w:rsidDel="00F370BD">
                <w:rPr>
                  <w:rFonts w:ascii="Arial Narrow" w:hAnsi="Arial Narrow"/>
                </w:rPr>
                <w:delText>Oferowane urządzenie powinno umożliwiać uruchamianie maszyn wirtualnych VMware bezpośrednio z danych backupowych bez konieczności odtwarzania danych, funkcjonalność ta powinna być wspierana przez Veeam Backup and Replication, oficjalnie dopuszczalna przez producenta urządzenia ilość jednocześnie uruchomionych maszyn wirtualnych w takim trybie nie powinna być mniejsza niż 15. Spełnienie wymagania nie może być ograniczone dla wybranych grup danych ze względu na miejsce składowania czy konkretną retencję.</w:delText>
              </w:r>
            </w:del>
          </w:p>
        </w:tc>
      </w:tr>
      <w:tr w:rsidR="006A3255" w:rsidRPr="006A3255" w:rsidDel="00F370BD" w:rsidTr="006A3255">
        <w:trPr>
          <w:del w:id="1199" w:author="Maciej Flejsierowicz" w:date="2023-10-05T13:02:00Z"/>
        </w:trPr>
        <w:tc>
          <w:tcPr>
            <w:tcW w:w="0" w:type="auto"/>
          </w:tcPr>
          <w:p w:rsidR="006A3255" w:rsidRPr="006A3255" w:rsidDel="00F370BD" w:rsidRDefault="006A3255" w:rsidP="007C6CC7">
            <w:pPr>
              <w:numPr>
                <w:ilvl w:val="0"/>
                <w:numId w:val="36"/>
              </w:numPr>
              <w:jc w:val="center"/>
              <w:rPr>
                <w:del w:id="1200"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01" w:author="Maciej Flejsierowicz" w:date="2023-10-05T13:02:00Z"/>
                <w:rFonts w:ascii="Arial Narrow" w:hAnsi="Arial Narrow"/>
              </w:rPr>
            </w:pPr>
            <w:del w:id="1202" w:author="Maciej Flejsierowicz" w:date="2023-10-05T13:02:00Z">
              <w:r w:rsidRPr="006A3255" w:rsidDel="00F370BD">
                <w:rPr>
                  <w:rFonts w:ascii="Arial Narrow" w:hAnsi="Arial Narrow"/>
                </w:rPr>
                <w:delText>Wymagane wsparcie dla backupów typu Virtual Synthetics w przypadku eksploatowanej aplikacji Veeam Backup and Replication.</w:delText>
              </w:r>
            </w:del>
          </w:p>
        </w:tc>
      </w:tr>
      <w:tr w:rsidR="006A3255" w:rsidRPr="006A3255" w:rsidDel="00F370BD" w:rsidTr="006A3255">
        <w:trPr>
          <w:del w:id="1203" w:author="Maciej Flejsierowicz" w:date="2023-10-05T13:02:00Z"/>
        </w:trPr>
        <w:tc>
          <w:tcPr>
            <w:tcW w:w="0" w:type="auto"/>
          </w:tcPr>
          <w:p w:rsidR="006A3255" w:rsidRPr="006A3255" w:rsidDel="00F370BD" w:rsidRDefault="006A3255" w:rsidP="007C6CC7">
            <w:pPr>
              <w:numPr>
                <w:ilvl w:val="0"/>
                <w:numId w:val="36"/>
              </w:numPr>
              <w:jc w:val="center"/>
              <w:rPr>
                <w:del w:id="1204"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05" w:author="Maciej Flejsierowicz" w:date="2023-10-05T13:02:00Z"/>
                <w:rFonts w:ascii="Arial Narrow" w:hAnsi="Arial Narrow"/>
              </w:rPr>
            </w:pPr>
            <w:del w:id="1206" w:author="Maciej Flejsierowicz" w:date="2023-10-05T13:02:00Z">
              <w:r w:rsidRPr="006A3255" w:rsidDel="00F370BD">
                <w:rPr>
                  <w:rFonts w:ascii="Arial Narrow" w:hAnsi="Arial Narrow"/>
                </w:rPr>
                <w:delText>Urządzenie nie może zmniejszać swojej wydajności w czasie przybywania kolejnych danych.</w:delText>
              </w:r>
            </w:del>
          </w:p>
        </w:tc>
      </w:tr>
      <w:tr w:rsidR="006A3255" w:rsidRPr="006A3255" w:rsidDel="00F370BD" w:rsidTr="006A3255">
        <w:trPr>
          <w:del w:id="1207" w:author="Maciej Flejsierowicz" w:date="2023-10-05T13:02:00Z"/>
        </w:trPr>
        <w:tc>
          <w:tcPr>
            <w:tcW w:w="0" w:type="auto"/>
          </w:tcPr>
          <w:p w:rsidR="006A3255" w:rsidRPr="006A3255" w:rsidDel="00F370BD" w:rsidRDefault="006A3255" w:rsidP="007C6CC7">
            <w:pPr>
              <w:numPr>
                <w:ilvl w:val="0"/>
                <w:numId w:val="36"/>
              </w:numPr>
              <w:jc w:val="center"/>
              <w:rPr>
                <w:del w:id="1208"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09" w:author="Maciej Flejsierowicz" w:date="2023-10-05T13:02:00Z"/>
                <w:rFonts w:ascii="Arial Narrow" w:hAnsi="Arial Narrow"/>
              </w:rPr>
            </w:pPr>
            <w:del w:id="1210" w:author="Maciej Flejsierowicz" w:date="2023-10-05T13:02:00Z">
              <w:r w:rsidRPr="006A3255" w:rsidDel="00F370BD">
                <w:rPr>
                  <w:rFonts w:ascii="Arial Narrow" w:hAnsi="Arial Narrow"/>
                </w:rPr>
                <w:delText>Oferowane urządzenie musi umożliwiać bezpośrednią replikację danych do drugiego urządzenia takiego samego typu. Konfiguracja replikacji musi być możliwa w każdym z trybów:</w:delText>
              </w:r>
            </w:del>
          </w:p>
          <w:p w:rsidR="006A3255" w:rsidRPr="006A3255" w:rsidDel="00F370BD" w:rsidRDefault="006A3255" w:rsidP="006A3255">
            <w:pPr>
              <w:ind w:left="9" w:firstLine="0"/>
              <w:rPr>
                <w:del w:id="1211" w:author="Maciej Flejsierowicz" w:date="2023-10-05T13:02:00Z"/>
                <w:rFonts w:ascii="Arial Narrow" w:hAnsi="Arial Narrow"/>
              </w:rPr>
            </w:pPr>
            <w:del w:id="1212" w:author="Maciej Flejsierowicz" w:date="2023-10-05T13:02:00Z">
              <w:r w:rsidRPr="006A3255" w:rsidDel="00F370BD">
                <w:rPr>
                  <w:rFonts w:ascii="Arial Narrow" w:hAnsi="Arial Narrow"/>
                </w:rPr>
                <w:delText xml:space="preserve">    * jeden do jednego </w:delText>
              </w:r>
            </w:del>
          </w:p>
          <w:p w:rsidR="006A3255" w:rsidRPr="006A3255" w:rsidDel="00F370BD" w:rsidRDefault="006A3255" w:rsidP="006A3255">
            <w:pPr>
              <w:ind w:left="9" w:firstLine="0"/>
              <w:rPr>
                <w:del w:id="1213" w:author="Maciej Flejsierowicz" w:date="2023-10-05T13:02:00Z"/>
                <w:rFonts w:ascii="Arial Narrow" w:hAnsi="Arial Narrow"/>
              </w:rPr>
            </w:pPr>
            <w:del w:id="1214" w:author="Maciej Flejsierowicz" w:date="2023-10-05T13:02:00Z">
              <w:r w:rsidRPr="006A3255" w:rsidDel="00F370BD">
                <w:rPr>
                  <w:rFonts w:ascii="Arial Narrow" w:hAnsi="Arial Narrow"/>
                </w:rPr>
                <w:delText xml:space="preserve">    * wiele do jednego</w:delText>
              </w:r>
            </w:del>
          </w:p>
          <w:p w:rsidR="006A3255" w:rsidRPr="006A3255" w:rsidDel="00F370BD" w:rsidRDefault="006A3255" w:rsidP="006A3255">
            <w:pPr>
              <w:ind w:left="9" w:firstLine="0"/>
              <w:rPr>
                <w:del w:id="1215" w:author="Maciej Flejsierowicz" w:date="2023-10-05T13:02:00Z"/>
                <w:rFonts w:ascii="Arial Narrow" w:hAnsi="Arial Narrow"/>
              </w:rPr>
            </w:pPr>
            <w:del w:id="1216" w:author="Maciej Flejsierowicz" w:date="2023-10-05T13:02:00Z">
              <w:r w:rsidRPr="006A3255" w:rsidDel="00F370BD">
                <w:rPr>
                  <w:rFonts w:ascii="Arial Narrow" w:hAnsi="Arial Narrow"/>
                </w:rPr>
                <w:lastRenderedPageBreak/>
                <w:delText xml:space="preserve">    * jeden do wielu</w:delText>
              </w:r>
            </w:del>
          </w:p>
          <w:p w:rsidR="006A3255" w:rsidRPr="006A3255" w:rsidDel="00F370BD" w:rsidRDefault="006A3255" w:rsidP="006A3255">
            <w:pPr>
              <w:ind w:left="9" w:firstLine="0"/>
              <w:rPr>
                <w:del w:id="1217" w:author="Maciej Flejsierowicz" w:date="2023-10-05T13:02:00Z"/>
                <w:rFonts w:ascii="Arial Narrow" w:hAnsi="Arial Narrow"/>
              </w:rPr>
            </w:pPr>
            <w:del w:id="1218" w:author="Maciej Flejsierowicz" w:date="2023-10-05T13:02:00Z">
              <w:r w:rsidRPr="006A3255" w:rsidDel="00F370BD">
                <w:rPr>
                  <w:rFonts w:ascii="Arial Narrow" w:hAnsi="Arial Narrow"/>
                </w:rPr>
                <w:delText xml:space="preserve">    * kaskadowej (urządzenie A replikuje dane do urządzenia B, które te same dane replikuje do urządzenia C).</w:delText>
              </w:r>
            </w:del>
          </w:p>
          <w:p w:rsidR="006A3255" w:rsidRPr="006A3255" w:rsidDel="00F370BD" w:rsidRDefault="006A3255" w:rsidP="006A3255">
            <w:pPr>
              <w:ind w:left="9" w:firstLine="0"/>
              <w:rPr>
                <w:del w:id="1219" w:author="Maciej Flejsierowicz" w:date="2023-10-05T13:02:00Z"/>
                <w:rFonts w:ascii="Arial Narrow" w:hAnsi="Arial Narrow"/>
              </w:rPr>
            </w:pPr>
            <w:del w:id="1220" w:author="Maciej Flejsierowicz" w:date="2023-10-05T13:02:00Z">
              <w:r w:rsidRPr="006A3255" w:rsidDel="00F370BD">
                <w:rPr>
                  <w:rFonts w:ascii="Arial Narrow" w:hAnsi="Arial Narrow"/>
                </w:rPr>
                <w:delText xml:space="preserve">Replikacja musi się odbywać w trybie asynchronicznym. Transmitowane mogą być tylko te fragmenty danych (bloki) które nie znajdują się na docelowym urządzeniu. Ewentualna licencja na replikację musi być dostarczona w ramach postępowania. </w:delText>
              </w:r>
            </w:del>
          </w:p>
        </w:tc>
      </w:tr>
      <w:tr w:rsidR="006A3255" w:rsidRPr="006A3255" w:rsidDel="00F370BD" w:rsidTr="006A3255">
        <w:trPr>
          <w:del w:id="1221" w:author="Maciej Flejsierowicz" w:date="2023-10-05T13:02:00Z"/>
        </w:trPr>
        <w:tc>
          <w:tcPr>
            <w:tcW w:w="0" w:type="auto"/>
          </w:tcPr>
          <w:p w:rsidR="006A3255" w:rsidRPr="006A3255" w:rsidDel="00F370BD" w:rsidRDefault="006A3255" w:rsidP="007C6CC7">
            <w:pPr>
              <w:numPr>
                <w:ilvl w:val="0"/>
                <w:numId w:val="36"/>
              </w:numPr>
              <w:jc w:val="center"/>
              <w:rPr>
                <w:del w:id="1222"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23" w:author="Maciej Flejsierowicz" w:date="2023-10-05T13:02:00Z"/>
                <w:rFonts w:ascii="Arial Narrow" w:hAnsi="Arial Narrow"/>
              </w:rPr>
            </w:pPr>
            <w:del w:id="1224" w:author="Maciej Flejsierowicz" w:date="2023-10-05T13:02:00Z">
              <w:r w:rsidRPr="006A3255" w:rsidDel="00F370BD">
                <w:rPr>
                  <w:rFonts w:ascii="Arial Narrow" w:hAnsi="Arial Narrow"/>
                </w:rPr>
                <w:delText>Urządzenie musi umożliwiać wydzielenie określonych portów Ethernet dedykowanych do replikacji.</w:delText>
              </w:r>
            </w:del>
          </w:p>
        </w:tc>
      </w:tr>
      <w:tr w:rsidR="006A3255" w:rsidRPr="006A3255" w:rsidDel="00F370BD" w:rsidTr="006A3255">
        <w:trPr>
          <w:del w:id="1225" w:author="Maciej Flejsierowicz" w:date="2023-10-05T13:02:00Z"/>
        </w:trPr>
        <w:tc>
          <w:tcPr>
            <w:tcW w:w="0" w:type="auto"/>
          </w:tcPr>
          <w:p w:rsidR="006A3255" w:rsidRPr="006A3255" w:rsidDel="00F370BD" w:rsidRDefault="006A3255" w:rsidP="007C6CC7">
            <w:pPr>
              <w:numPr>
                <w:ilvl w:val="0"/>
                <w:numId w:val="36"/>
              </w:numPr>
              <w:jc w:val="center"/>
              <w:rPr>
                <w:del w:id="1226"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27" w:author="Maciej Flejsierowicz" w:date="2023-10-05T13:02:00Z"/>
                <w:rFonts w:ascii="Arial Narrow" w:hAnsi="Arial Narrow"/>
              </w:rPr>
            </w:pPr>
            <w:del w:id="1228" w:author="Maciej Flejsierowicz" w:date="2023-10-05T13:02:00Z">
              <w:r w:rsidRPr="006A3255" w:rsidDel="00F370BD">
                <w:rPr>
                  <w:rFonts w:ascii="Arial Narrow" w:hAnsi="Arial Narrow"/>
                </w:rPr>
                <w:delText>W przypadku  wykorzystania portów Ethernet do replikacji urządzenie musi umożliwiać przyjmowanie backupów, odtwarzanie danych, przyjmowanie strumienia replikacji, wysyłanie strumienia replikacji tymi samymi portami.</w:delText>
              </w:r>
            </w:del>
          </w:p>
        </w:tc>
      </w:tr>
      <w:tr w:rsidR="006A3255" w:rsidRPr="006A3255" w:rsidDel="00F370BD" w:rsidTr="006A3255">
        <w:trPr>
          <w:del w:id="1229" w:author="Maciej Flejsierowicz" w:date="2023-10-05T13:02:00Z"/>
        </w:trPr>
        <w:tc>
          <w:tcPr>
            <w:tcW w:w="0" w:type="auto"/>
          </w:tcPr>
          <w:p w:rsidR="006A3255" w:rsidRPr="006A3255" w:rsidDel="00F370BD" w:rsidRDefault="006A3255" w:rsidP="007C6CC7">
            <w:pPr>
              <w:numPr>
                <w:ilvl w:val="0"/>
                <w:numId w:val="36"/>
              </w:numPr>
              <w:jc w:val="center"/>
              <w:rPr>
                <w:del w:id="1230"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31" w:author="Maciej Flejsierowicz" w:date="2023-10-05T13:02:00Z"/>
                <w:rFonts w:ascii="Arial Narrow" w:hAnsi="Arial Narrow"/>
              </w:rPr>
            </w:pPr>
            <w:del w:id="1232" w:author="Maciej Flejsierowicz" w:date="2023-10-05T13:02:00Z">
              <w:r w:rsidRPr="006A3255" w:rsidDel="00F370BD">
                <w:rPr>
                  <w:rFonts w:ascii="Arial Narrow" w:hAnsi="Arial Narrow"/>
                </w:rPr>
                <w:delText>Oferowane urządzenie musi działać poprawnie przy zapełnieniu danymi na poziomie co najmniej 90%. Dokumentacja urządzenia nie może wskazywać na ew. problemy, obostrzenia, które są efektem zapełnieniu urządzenia  zabezpieczanymi danymi, na poziomie mniejszym niż 90%.</w:delText>
              </w:r>
            </w:del>
          </w:p>
        </w:tc>
      </w:tr>
      <w:tr w:rsidR="006A3255" w:rsidRPr="006A3255" w:rsidDel="00F370BD" w:rsidTr="006A3255">
        <w:trPr>
          <w:del w:id="1233" w:author="Maciej Flejsierowicz" w:date="2023-10-05T13:02:00Z"/>
        </w:trPr>
        <w:tc>
          <w:tcPr>
            <w:tcW w:w="0" w:type="auto"/>
          </w:tcPr>
          <w:p w:rsidR="006A3255" w:rsidRPr="006A3255" w:rsidDel="00F370BD" w:rsidRDefault="006A3255" w:rsidP="007C6CC7">
            <w:pPr>
              <w:numPr>
                <w:ilvl w:val="0"/>
                <w:numId w:val="36"/>
              </w:numPr>
              <w:jc w:val="center"/>
              <w:rPr>
                <w:del w:id="1234"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35" w:author="Maciej Flejsierowicz" w:date="2023-10-05T13:02:00Z"/>
                <w:rFonts w:ascii="Arial Narrow" w:hAnsi="Arial Narrow"/>
              </w:rPr>
            </w:pPr>
            <w:del w:id="1236" w:author="Maciej Flejsierowicz" w:date="2023-10-05T13:02:00Z">
              <w:r w:rsidRPr="006A3255" w:rsidDel="00F370BD">
                <w:rPr>
                  <w:rFonts w:ascii="Arial Narrow" w:hAnsi="Arial Narrow"/>
                </w:rPr>
                <w:delText>Wymagana możliwość ograniczenia pasma używanego do replikacji między dwoma urządzeniami.</w:delText>
              </w:r>
            </w:del>
          </w:p>
        </w:tc>
      </w:tr>
      <w:tr w:rsidR="006A3255" w:rsidRPr="006A3255" w:rsidDel="00F370BD" w:rsidTr="006A3255">
        <w:trPr>
          <w:del w:id="1237" w:author="Maciej Flejsierowicz" w:date="2023-10-05T13:02:00Z"/>
        </w:trPr>
        <w:tc>
          <w:tcPr>
            <w:tcW w:w="0" w:type="auto"/>
          </w:tcPr>
          <w:p w:rsidR="006A3255" w:rsidRPr="006A3255" w:rsidDel="00F370BD" w:rsidRDefault="006A3255" w:rsidP="007C6CC7">
            <w:pPr>
              <w:numPr>
                <w:ilvl w:val="0"/>
                <w:numId w:val="36"/>
              </w:numPr>
              <w:jc w:val="center"/>
              <w:rPr>
                <w:del w:id="1238"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39" w:author="Maciej Flejsierowicz" w:date="2023-10-05T13:02:00Z"/>
                <w:rFonts w:ascii="Arial Narrow" w:hAnsi="Arial Narrow"/>
              </w:rPr>
            </w:pPr>
            <w:del w:id="1240" w:author="Maciej Flejsierowicz" w:date="2023-10-05T13:02:00Z">
              <w:r w:rsidRPr="006A3255" w:rsidDel="00F370BD">
                <w:rPr>
                  <w:rFonts w:ascii="Arial Narrow" w:hAnsi="Arial Narrow"/>
                </w:rPr>
                <w:delText>Zdeduplikowane i skompresowane dane przechowywane w obrębie podsystemu dyskowego urządzenia muszą być chronione za pomocą technologii RAID 6 lub równoważnej.</w:delText>
              </w:r>
            </w:del>
          </w:p>
        </w:tc>
      </w:tr>
      <w:tr w:rsidR="006A3255" w:rsidRPr="006A3255" w:rsidDel="00F370BD" w:rsidTr="006A3255">
        <w:trPr>
          <w:del w:id="1241" w:author="Maciej Flejsierowicz" w:date="2023-10-05T13:02:00Z"/>
        </w:trPr>
        <w:tc>
          <w:tcPr>
            <w:tcW w:w="0" w:type="auto"/>
          </w:tcPr>
          <w:p w:rsidR="006A3255" w:rsidRPr="006A3255" w:rsidDel="00F370BD" w:rsidRDefault="006A3255" w:rsidP="007C6CC7">
            <w:pPr>
              <w:numPr>
                <w:ilvl w:val="0"/>
                <w:numId w:val="36"/>
              </w:numPr>
              <w:jc w:val="center"/>
              <w:rPr>
                <w:del w:id="1242"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43" w:author="Maciej Flejsierowicz" w:date="2023-10-05T13:02:00Z"/>
                <w:rFonts w:ascii="Arial Narrow" w:hAnsi="Arial Narrow"/>
              </w:rPr>
            </w:pPr>
            <w:del w:id="1244" w:author="Maciej Flejsierowicz" w:date="2023-10-05T13:02:00Z">
              <w:r w:rsidRPr="006A3255" w:rsidDel="00F370BD">
                <w:rPr>
                  <w:rFonts w:ascii="Arial Narrow" w:hAnsi="Arial Narrow"/>
                </w:rPr>
                <w:delText>Oferowane urządzenie musi umożliwiać realizację oraz przechowywanie SnapShot’ów, czyli umożliwiać zamrożenie obrazu danych (stanu backupów) w urządzeniu na określoną chwilę. Oferowane urządzenie musi również umożliwiać odtworzenie danych ze Snapshot’u.</w:delText>
              </w:r>
            </w:del>
          </w:p>
          <w:p w:rsidR="006A3255" w:rsidRPr="006A3255" w:rsidDel="00F370BD" w:rsidRDefault="006A3255" w:rsidP="006A3255">
            <w:pPr>
              <w:ind w:left="9" w:firstLine="0"/>
              <w:rPr>
                <w:del w:id="1245" w:author="Maciej Flejsierowicz" w:date="2023-10-05T13:02:00Z"/>
                <w:rFonts w:ascii="Arial Narrow" w:hAnsi="Arial Narrow"/>
              </w:rPr>
            </w:pPr>
            <w:del w:id="1246" w:author="Maciej Flejsierowicz" w:date="2023-10-05T13:02:00Z">
              <w:r w:rsidRPr="006A3255" w:rsidDel="00F370BD">
                <w:rPr>
                  <w:rFonts w:ascii="Arial Narrow" w:hAnsi="Arial Narrow"/>
                </w:rPr>
                <w:delText>Odtworzenie danych ze Snapshot’u nie może wymagać konieczności nadpisania danych produkcyjnych jak również nie może oznaczać przerwy w normalnej pracy urządzenia (przyjmowania/odtwarzania backupów).</w:delText>
              </w:r>
            </w:del>
          </w:p>
        </w:tc>
      </w:tr>
      <w:tr w:rsidR="006A3255" w:rsidRPr="006A3255" w:rsidDel="00F370BD" w:rsidTr="006A3255">
        <w:trPr>
          <w:del w:id="1247" w:author="Maciej Flejsierowicz" w:date="2023-10-05T13:02:00Z"/>
        </w:trPr>
        <w:tc>
          <w:tcPr>
            <w:tcW w:w="0" w:type="auto"/>
          </w:tcPr>
          <w:p w:rsidR="006A3255" w:rsidRPr="006A3255" w:rsidDel="00F370BD" w:rsidRDefault="006A3255" w:rsidP="007C6CC7">
            <w:pPr>
              <w:numPr>
                <w:ilvl w:val="0"/>
                <w:numId w:val="36"/>
              </w:numPr>
              <w:jc w:val="center"/>
              <w:rPr>
                <w:del w:id="1248"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49" w:author="Maciej Flejsierowicz" w:date="2023-10-05T13:02:00Z"/>
                <w:rFonts w:ascii="Arial Narrow" w:hAnsi="Arial Narrow"/>
              </w:rPr>
            </w:pPr>
            <w:del w:id="1250" w:author="Maciej Flejsierowicz" w:date="2023-10-05T13:02:00Z">
              <w:r w:rsidRPr="006A3255" w:rsidDel="00F370BD">
                <w:rPr>
                  <w:rFonts w:ascii="Arial Narrow" w:hAnsi="Arial Narrow"/>
                </w:rPr>
                <w:delText xml:space="preserve">Urządzenie musi pozwalać na przechowywanie minimum 300 Snapshot’ów jednocześnie w </w:delText>
              </w:r>
              <w:r w:rsidRPr="006A3255" w:rsidDel="00F370BD">
                <w:rPr>
                  <w:rFonts w:ascii="Arial Narrow" w:hAnsi="Arial Narrow"/>
                </w:rPr>
                <w:lastRenderedPageBreak/>
                <w:delText>obrębie oferowanej przestrzeni, przy zachowaniu globalnej deduplikacji oraz standardowego trybu pracy urządzenia - umożliwiającego wykorzystanie wszystkich dostępnych funkcjonalności.</w:delText>
              </w:r>
            </w:del>
          </w:p>
        </w:tc>
      </w:tr>
      <w:tr w:rsidR="006A3255" w:rsidRPr="006A3255" w:rsidDel="00F370BD" w:rsidTr="006A3255">
        <w:trPr>
          <w:del w:id="1251" w:author="Maciej Flejsierowicz" w:date="2023-10-05T13:02:00Z"/>
        </w:trPr>
        <w:tc>
          <w:tcPr>
            <w:tcW w:w="0" w:type="auto"/>
          </w:tcPr>
          <w:p w:rsidR="006A3255" w:rsidRPr="006A3255" w:rsidDel="00F370BD" w:rsidRDefault="006A3255" w:rsidP="007C6CC7">
            <w:pPr>
              <w:numPr>
                <w:ilvl w:val="0"/>
                <w:numId w:val="36"/>
              </w:numPr>
              <w:jc w:val="center"/>
              <w:rPr>
                <w:del w:id="1252"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53" w:author="Maciej Flejsierowicz" w:date="2023-10-05T13:02:00Z"/>
                <w:rFonts w:ascii="Arial Narrow" w:hAnsi="Arial Narrow"/>
              </w:rPr>
            </w:pPr>
            <w:del w:id="1254" w:author="Maciej Flejsierowicz" w:date="2023-10-05T13:02:00Z">
              <w:r w:rsidRPr="006A3255" w:rsidDel="00F370BD">
                <w:rPr>
                  <w:rFonts w:ascii="Arial Narrow" w:hAnsi="Arial Narrow"/>
                </w:rPr>
                <w:delText>Urządzenie musi umożliwiać podział na logiczne części. Dane znajdujące się w każdej logicznej części muszą być między sobą deduplikowane (globalna deduplikacja między logicznymi częściami urządzenia).</w:delText>
              </w:r>
            </w:del>
          </w:p>
        </w:tc>
      </w:tr>
      <w:tr w:rsidR="006A3255" w:rsidRPr="006A3255" w:rsidDel="00F370BD" w:rsidTr="006A3255">
        <w:trPr>
          <w:del w:id="1255" w:author="Maciej Flejsierowicz" w:date="2023-10-05T13:02:00Z"/>
        </w:trPr>
        <w:tc>
          <w:tcPr>
            <w:tcW w:w="0" w:type="auto"/>
          </w:tcPr>
          <w:p w:rsidR="006A3255" w:rsidRPr="006A3255" w:rsidDel="00F370BD" w:rsidRDefault="006A3255" w:rsidP="007C6CC7">
            <w:pPr>
              <w:numPr>
                <w:ilvl w:val="0"/>
                <w:numId w:val="36"/>
              </w:numPr>
              <w:jc w:val="center"/>
              <w:rPr>
                <w:del w:id="1256"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57" w:author="Maciej Flejsierowicz" w:date="2023-10-05T13:02:00Z"/>
                <w:rFonts w:ascii="Arial Narrow" w:hAnsi="Arial Narrow"/>
              </w:rPr>
            </w:pPr>
            <w:del w:id="1258" w:author="Maciej Flejsierowicz" w:date="2023-10-05T13:02:00Z">
              <w:r w:rsidRPr="006A3255" w:rsidDel="00F370BD">
                <w:rPr>
                  <w:rFonts w:ascii="Arial Narrow" w:hAnsi="Arial Narrow"/>
                </w:rPr>
                <w:delText xml:space="preserve">Urządzenie musi mieć możliwość podziału na minimum 4 logiczne części pracujące równolegle. </w:delText>
              </w:r>
            </w:del>
          </w:p>
        </w:tc>
      </w:tr>
      <w:tr w:rsidR="006A3255" w:rsidRPr="006A3255" w:rsidDel="00F370BD" w:rsidTr="006A3255">
        <w:trPr>
          <w:del w:id="1259" w:author="Maciej Flejsierowicz" w:date="2023-10-05T13:02:00Z"/>
        </w:trPr>
        <w:tc>
          <w:tcPr>
            <w:tcW w:w="0" w:type="auto"/>
          </w:tcPr>
          <w:p w:rsidR="006A3255" w:rsidRPr="006A3255" w:rsidDel="00F370BD" w:rsidRDefault="006A3255" w:rsidP="007C6CC7">
            <w:pPr>
              <w:numPr>
                <w:ilvl w:val="0"/>
                <w:numId w:val="36"/>
              </w:numPr>
              <w:jc w:val="center"/>
              <w:rPr>
                <w:del w:id="1260"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61" w:author="Maciej Flejsierowicz" w:date="2023-10-05T13:02:00Z"/>
                <w:rFonts w:ascii="Arial Narrow" w:hAnsi="Arial Narrow"/>
              </w:rPr>
            </w:pPr>
            <w:del w:id="1262" w:author="Maciej Flejsierowicz" w:date="2023-10-05T13:02:00Z">
              <w:r w:rsidRPr="006A3255" w:rsidDel="00F370BD">
                <w:rPr>
                  <w:rFonts w:ascii="Arial Narrow" w:hAnsi="Arial Narrow"/>
                </w:rPr>
                <w:delText>Dla każdej z w/w logicznych części oferowanego urządzenia musi być możliwość zdefiniowania oddzielnego użytkownika zarządzającego daną logiczną częścią deduplikatora. Użytkownicy zarządzający logiczną częścią A muszą widzieć tylko i wyłącznie zasoby logicznej części A i nie mogą widzieć żadnych innych zasobów oferowanego urządzenia.</w:delText>
              </w:r>
            </w:del>
          </w:p>
        </w:tc>
      </w:tr>
      <w:tr w:rsidR="006A3255" w:rsidRPr="006A3255" w:rsidDel="00F370BD" w:rsidTr="006A3255">
        <w:trPr>
          <w:del w:id="1263" w:author="Maciej Flejsierowicz" w:date="2023-10-05T13:02:00Z"/>
        </w:trPr>
        <w:tc>
          <w:tcPr>
            <w:tcW w:w="0" w:type="auto"/>
          </w:tcPr>
          <w:p w:rsidR="006A3255" w:rsidRPr="006A3255" w:rsidDel="00F370BD" w:rsidRDefault="006A3255" w:rsidP="007C6CC7">
            <w:pPr>
              <w:numPr>
                <w:ilvl w:val="0"/>
                <w:numId w:val="36"/>
              </w:numPr>
              <w:jc w:val="center"/>
              <w:rPr>
                <w:del w:id="1264"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65" w:author="Maciej Flejsierowicz" w:date="2023-10-05T13:02:00Z"/>
                <w:rFonts w:ascii="Arial Narrow" w:hAnsi="Arial Narrow"/>
              </w:rPr>
            </w:pPr>
            <w:del w:id="1266" w:author="Maciej Flejsierowicz" w:date="2023-10-05T13:02:00Z">
              <w:r w:rsidRPr="006A3255" w:rsidDel="00F370BD">
                <w:rPr>
                  <w:rFonts w:ascii="Arial Narrow" w:hAnsi="Arial Narrow"/>
                </w:rPr>
                <w:delText>Wymagana możliwość zaprezentowania każdej z logicznych części oferowanego urządzenia, jako niezależnego urządzenia dostępnego za pośrednictwem:</w:delText>
              </w:r>
            </w:del>
          </w:p>
          <w:p w:rsidR="006A3255" w:rsidRPr="006A3255" w:rsidDel="00F370BD" w:rsidRDefault="006A3255" w:rsidP="007C6CC7">
            <w:pPr>
              <w:numPr>
                <w:ilvl w:val="0"/>
                <w:numId w:val="35"/>
              </w:numPr>
              <w:ind w:left="9" w:firstLine="0"/>
              <w:rPr>
                <w:del w:id="1267" w:author="Maciej Flejsierowicz" w:date="2023-10-05T13:02:00Z"/>
                <w:rFonts w:ascii="Arial Narrow" w:hAnsi="Arial Narrow"/>
              </w:rPr>
            </w:pPr>
            <w:del w:id="1268" w:author="Maciej Flejsierowicz" w:date="2023-10-05T13:02:00Z">
              <w:r w:rsidRPr="006A3255" w:rsidDel="00F370BD">
                <w:rPr>
                  <w:rFonts w:ascii="Arial Narrow" w:hAnsi="Arial Narrow"/>
                </w:rPr>
                <w:delText>CIFS</w:delText>
              </w:r>
            </w:del>
          </w:p>
          <w:p w:rsidR="006A3255" w:rsidRPr="006A3255" w:rsidDel="00F370BD" w:rsidRDefault="006A3255" w:rsidP="007C6CC7">
            <w:pPr>
              <w:numPr>
                <w:ilvl w:val="0"/>
                <w:numId w:val="35"/>
              </w:numPr>
              <w:ind w:left="9" w:firstLine="0"/>
              <w:rPr>
                <w:del w:id="1269" w:author="Maciej Flejsierowicz" w:date="2023-10-05T13:02:00Z"/>
                <w:rFonts w:ascii="Arial Narrow" w:hAnsi="Arial Narrow"/>
              </w:rPr>
            </w:pPr>
            <w:del w:id="1270" w:author="Maciej Flejsierowicz" w:date="2023-10-05T13:02:00Z">
              <w:r w:rsidRPr="006A3255" w:rsidDel="00F370BD">
                <w:rPr>
                  <w:rFonts w:ascii="Arial Narrow" w:hAnsi="Arial Narrow"/>
                </w:rPr>
                <w:delText>NFS</w:delText>
              </w:r>
            </w:del>
          </w:p>
          <w:p w:rsidR="006A3255" w:rsidRPr="006A3255" w:rsidDel="00F370BD" w:rsidRDefault="006A3255" w:rsidP="007C6CC7">
            <w:pPr>
              <w:numPr>
                <w:ilvl w:val="0"/>
                <w:numId w:val="35"/>
              </w:numPr>
              <w:ind w:left="9" w:firstLine="0"/>
              <w:rPr>
                <w:del w:id="1271" w:author="Maciej Flejsierowicz" w:date="2023-10-05T13:02:00Z"/>
                <w:rFonts w:ascii="Arial Narrow" w:hAnsi="Arial Narrow"/>
              </w:rPr>
            </w:pPr>
            <w:del w:id="1272" w:author="Maciej Flejsierowicz" w:date="2023-10-05T13:02:00Z">
              <w:r w:rsidRPr="006A3255" w:rsidDel="00F370BD">
                <w:rPr>
                  <w:rFonts w:ascii="Arial Narrow" w:hAnsi="Arial Narrow"/>
                </w:rPr>
                <w:delText>zapewniającym deduplikację na źródle dla Veeam</w:delText>
              </w:r>
            </w:del>
          </w:p>
          <w:p w:rsidR="006A3255" w:rsidRPr="006A3255" w:rsidDel="00F370BD" w:rsidRDefault="006A3255" w:rsidP="007C6CC7">
            <w:pPr>
              <w:numPr>
                <w:ilvl w:val="0"/>
                <w:numId w:val="35"/>
              </w:numPr>
              <w:ind w:left="9" w:firstLine="0"/>
              <w:rPr>
                <w:del w:id="1273" w:author="Maciej Flejsierowicz" w:date="2023-10-05T13:02:00Z"/>
                <w:rFonts w:ascii="Arial Narrow" w:hAnsi="Arial Narrow"/>
              </w:rPr>
            </w:pPr>
            <w:del w:id="1274" w:author="Maciej Flejsierowicz" w:date="2023-10-05T13:02:00Z">
              <w:r w:rsidRPr="006A3255" w:rsidDel="00F370BD">
                <w:rPr>
                  <w:rFonts w:ascii="Arial Narrow" w:hAnsi="Arial Narrow"/>
                </w:rPr>
                <w:delText>VTL</w:delText>
              </w:r>
            </w:del>
          </w:p>
        </w:tc>
      </w:tr>
      <w:tr w:rsidR="006A3255" w:rsidRPr="006A3255" w:rsidDel="00F370BD" w:rsidTr="006A3255">
        <w:trPr>
          <w:del w:id="1275" w:author="Maciej Flejsierowicz" w:date="2023-10-05T13:02:00Z"/>
        </w:trPr>
        <w:tc>
          <w:tcPr>
            <w:tcW w:w="0" w:type="auto"/>
          </w:tcPr>
          <w:p w:rsidR="006A3255" w:rsidRPr="006A3255" w:rsidDel="00F370BD" w:rsidRDefault="006A3255" w:rsidP="007C6CC7">
            <w:pPr>
              <w:numPr>
                <w:ilvl w:val="0"/>
                <w:numId w:val="36"/>
              </w:numPr>
              <w:jc w:val="center"/>
              <w:rPr>
                <w:del w:id="1276"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77" w:author="Maciej Flejsierowicz" w:date="2023-10-05T13:02:00Z"/>
                <w:rFonts w:ascii="Arial Narrow" w:hAnsi="Arial Narrow"/>
              </w:rPr>
            </w:pPr>
            <w:del w:id="1278" w:author="Maciej Flejsierowicz" w:date="2023-10-05T13:02:00Z">
              <w:r w:rsidRPr="006A3255" w:rsidDel="00F370BD">
                <w:rPr>
                  <w:rFonts w:ascii="Arial Narrow" w:hAnsi="Arial Narrow"/>
                </w:rPr>
                <w:delText>Urządzenie musi umożliwiać zdefiniowanie blokady skasowania danych (funkcjonalność WORM). Blokada skasowania danych musi chronić plik w zdefiniowanym czasie przed usunięciem pliku, modyfikacją pliku.</w:delText>
              </w:r>
            </w:del>
          </w:p>
          <w:p w:rsidR="006A3255" w:rsidRPr="006A3255" w:rsidDel="00F370BD" w:rsidRDefault="006A3255" w:rsidP="006A3255">
            <w:pPr>
              <w:ind w:left="9" w:firstLine="0"/>
              <w:rPr>
                <w:del w:id="1279" w:author="Maciej Flejsierowicz" w:date="2023-10-05T13:02:00Z"/>
                <w:rFonts w:ascii="Arial Narrow" w:hAnsi="Arial Narrow"/>
              </w:rPr>
            </w:pPr>
            <w:del w:id="1280" w:author="Maciej Flejsierowicz" w:date="2023-10-05T13:02:00Z">
              <w:r w:rsidRPr="006A3255" w:rsidDel="00F370BD">
                <w:rPr>
                  <w:rFonts w:ascii="Arial Narrow" w:hAnsi="Arial Narrow"/>
                </w:rPr>
                <w:delText>Blokada skasowania danych musi działać w dwóch trybach (do wyboru przez administratora):</w:delText>
              </w:r>
            </w:del>
          </w:p>
          <w:p w:rsidR="006A3255" w:rsidRPr="006A3255" w:rsidDel="00F370BD" w:rsidRDefault="006A3255" w:rsidP="007C6CC7">
            <w:pPr>
              <w:numPr>
                <w:ilvl w:val="0"/>
                <w:numId w:val="39"/>
              </w:numPr>
              <w:ind w:left="9" w:firstLine="0"/>
              <w:rPr>
                <w:del w:id="1281" w:author="Maciej Flejsierowicz" w:date="2023-10-05T13:02:00Z"/>
                <w:rFonts w:ascii="Arial Narrow" w:hAnsi="Arial Narrow"/>
              </w:rPr>
            </w:pPr>
            <w:del w:id="1282" w:author="Maciej Flejsierowicz" w:date="2023-10-05T13:02:00Z">
              <w:r w:rsidRPr="006A3255" w:rsidDel="00F370BD">
                <w:rPr>
                  <w:rFonts w:ascii="Arial Narrow" w:hAnsi="Arial Narrow"/>
                </w:rPr>
                <w:delText>Możliwość zdjęcia blokady przed upływem ważności danych</w:delText>
              </w:r>
            </w:del>
          </w:p>
          <w:p w:rsidR="006A3255" w:rsidRPr="006A3255" w:rsidDel="00F370BD" w:rsidRDefault="006A3255" w:rsidP="007C6CC7">
            <w:pPr>
              <w:numPr>
                <w:ilvl w:val="0"/>
                <w:numId w:val="39"/>
              </w:numPr>
              <w:ind w:left="9" w:firstLine="0"/>
              <w:rPr>
                <w:del w:id="1283" w:author="Maciej Flejsierowicz" w:date="2023-10-05T13:02:00Z"/>
                <w:rFonts w:ascii="Arial Narrow" w:hAnsi="Arial Narrow"/>
              </w:rPr>
            </w:pPr>
            <w:del w:id="1284" w:author="Maciej Flejsierowicz" w:date="2023-10-05T13:02:00Z">
              <w:r w:rsidRPr="006A3255" w:rsidDel="00F370BD">
                <w:rPr>
                  <w:rFonts w:ascii="Arial Narrow" w:hAnsi="Arial Narrow"/>
                </w:rPr>
                <w:delText>Brak możliwości zdjęcia blokady przed upływem ważności danych (COMPLIANCE, wymagane wsparcie dla normy SEC 17a-4(f) lub ISO Standard 15489-1 )</w:delText>
              </w:r>
            </w:del>
          </w:p>
          <w:p w:rsidR="006A3255" w:rsidRPr="006A3255" w:rsidDel="00F370BD" w:rsidRDefault="006A3255" w:rsidP="006A3255">
            <w:pPr>
              <w:ind w:left="9" w:firstLine="0"/>
              <w:rPr>
                <w:del w:id="1285" w:author="Maciej Flejsierowicz" w:date="2023-10-05T13:02:00Z"/>
                <w:rFonts w:ascii="Arial Narrow" w:hAnsi="Arial Narrow"/>
              </w:rPr>
            </w:pPr>
            <w:del w:id="1286" w:author="Maciej Flejsierowicz" w:date="2023-10-05T13:02:00Z">
              <w:r w:rsidRPr="006A3255" w:rsidDel="00F370BD">
                <w:rPr>
                  <w:rFonts w:ascii="Arial Narrow" w:hAnsi="Arial Narrow"/>
                </w:rPr>
                <w:lastRenderedPageBreak/>
                <w:delText>Licencje na blokadę usunięcia/zmiany przechowywanych plików muszą być dostarczone wraz z urządzeniem.</w:delText>
              </w:r>
            </w:del>
          </w:p>
          <w:p w:rsidR="006A3255" w:rsidRPr="006A3255" w:rsidDel="00F370BD" w:rsidRDefault="006A3255" w:rsidP="006A3255">
            <w:pPr>
              <w:ind w:left="9" w:firstLine="0"/>
              <w:rPr>
                <w:del w:id="1287" w:author="Maciej Flejsierowicz" w:date="2023-10-05T13:02:00Z"/>
                <w:rFonts w:ascii="Arial Narrow" w:hAnsi="Arial Narrow"/>
                <w:bCs/>
              </w:rPr>
            </w:pPr>
            <w:del w:id="1288" w:author="Maciej Flejsierowicz" w:date="2023-10-05T13:02:00Z">
              <w:r w:rsidRPr="006A3255" w:rsidDel="00F370BD">
                <w:rPr>
                  <w:rFonts w:ascii="Arial Narrow" w:hAnsi="Arial Narrow"/>
                  <w:bCs/>
                </w:rPr>
                <w:delText xml:space="preserve">W przypadku braku wymaganej funkcjonalności WORM, wymagana dostawa dodatkowej macierzy typu NAS (NFS/CIFS) o pojemności netto dwukrotnie większej od wymaganej pojemności netto deduplikatora (16TB x 2 = 32TB netto), o wydajności nie mniejszej od deduplikatora będącego przedmiotem zapytania, wyposażona w funkcjonalność WORM macierzy musi spełniać wymagania dot. ochrony danych określone normami </w:delText>
              </w:r>
              <w:r w:rsidRPr="006A3255" w:rsidDel="00F370BD">
                <w:rPr>
                  <w:rFonts w:ascii="Arial Narrow" w:hAnsi="Arial Narrow"/>
                </w:rPr>
                <w:delText>SEC 17a-4(f) lub ISO Standard 15489-1</w:delText>
              </w:r>
              <w:r w:rsidRPr="006A3255" w:rsidDel="00F370BD">
                <w:rPr>
                  <w:rFonts w:ascii="Arial Narrow" w:hAnsi="Arial Narrow"/>
                  <w:bCs/>
                </w:rPr>
                <w:delText xml:space="preserve">. </w:delText>
              </w:r>
            </w:del>
          </w:p>
          <w:p w:rsidR="006A3255" w:rsidRPr="006A3255" w:rsidDel="00F370BD" w:rsidRDefault="006A3255" w:rsidP="006A3255">
            <w:pPr>
              <w:ind w:left="9" w:firstLine="0"/>
              <w:rPr>
                <w:del w:id="1289" w:author="Maciej Flejsierowicz" w:date="2023-10-05T13:02:00Z"/>
                <w:rFonts w:ascii="Arial Narrow" w:hAnsi="Arial Narrow"/>
                <w:bCs/>
              </w:rPr>
            </w:pPr>
            <w:del w:id="1290" w:author="Maciej Flejsierowicz" w:date="2023-10-05T13:02:00Z">
              <w:r w:rsidRPr="006A3255" w:rsidDel="00F370BD">
                <w:rPr>
                  <w:rFonts w:ascii="Arial Narrow" w:hAnsi="Arial Narrow"/>
                  <w:bCs/>
                </w:rPr>
                <w:delText>W każdym przypadku wymagana możliwość automatycznego uruchamiania blokady (podczas zapisu) WORM dla danych zapisywanych na obszar objęty działaniem wspomnianej blokady. W każdym przypadku wymagana również możliwość używania blokady WORM dla obrazu danych uzyskanych poprzez użycie wymaganej funkcjonalności SnapShot.</w:delText>
              </w:r>
            </w:del>
          </w:p>
          <w:p w:rsidR="006A3255" w:rsidRPr="006A3255" w:rsidDel="00F370BD" w:rsidRDefault="006A3255" w:rsidP="006A3255">
            <w:pPr>
              <w:ind w:left="9" w:firstLine="0"/>
              <w:rPr>
                <w:del w:id="1291" w:author="Maciej Flejsierowicz" w:date="2023-10-05T13:02:00Z"/>
                <w:rFonts w:ascii="Arial Narrow" w:hAnsi="Arial Narrow"/>
              </w:rPr>
            </w:pPr>
            <w:del w:id="1292" w:author="Maciej Flejsierowicz" w:date="2023-10-05T13:02:00Z">
              <w:r w:rsidRPr="006A3255" w:rsidDel="00F370BD">
                <w:rPr>
                  <w:rFonts w:ascii="Arial Narrow" w:hAnsi="Arial Narrow"/>
                </w:rPr>
                <w:delText>Zamawiający zastrzega możliwość prośby o dostarczenie ogólnodostępnej dokumentacji oferowanego produktu potwierdzającego spełnienie wymaganej funkcjonalności).</w:delText>
              </w:r>
            </w:del>
          </w:p>
        </w:tc>
      </w:tr>
      <w:tr w:rsidR="006A3255" w:rsidRPr="006A3255" w:rsidDel="00F370BD" w:rsidTr="006A3255">
        <w:trPr>
          <w:del w:id="1293" w:author="Maciej Flejsierowicz" w:date="2023-10-05T13:02:00Z"/>
        </w:trPr>
        <w:tc>
          <w:tcPr>
            <w:tcW w:w="0" w:type="auto"/>
          </w:tcPr>
          <w:p w:rsidR="006A3255" w:rsidRPr="006A3255" w:rsidDel="00F370BD" w:rsidRDefault="006A3255" w:rsidP="007C6CC7">
            <w:pPr>
              <w:numPr>
                <w:ilvl w:val="0"/>
                <w:numId w:val="36"/>
              </w:numPr>
              <w:jc w:val="center"/>
              <w:rPr>
                <w:del w:id="1294"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95" w:author="Maciej Flejsierowicz" w:date="2023-10-05T13:02:00Z"/>
                <w:rFonts w:ascii="Arial Narrow" w:hAnsi="Arial Narrow"/>
              </w:rPr>
            </w:pPr>
            <w:del w:id="1296" w:author="Maciej Flejsierowicz" w:date="2023-10-05T13:02:00Z">
              <w:r w:rsidRPr="006A3255" w:rsidDel="00F370BD">
                <w:rPr>
                  <w:rFonts w:ascii="Arial Narrow" w:hAnsi="Arial Narrow"/>
                </w:rPr>
                <w:delText>Urządzenie musi weryfikować ewentualne przekłamania (zmianę danych) na poziomie systemu plików. Wymaga się aby urządzenie weryfikowało sumy kontrolne dla wszystkich fragmentów zapisywanych danych, niezależnie od używanego interfejsu.</w:delText>
              </w:r>
            </w:del>
          </w:p>
        </w:tc>
      </w:tr>
      <w:tr w:rsidR="006A3255" w:rsidRPr="006A3255" w:rsidDel="00F370BD" w:rsidTr="006A3255">
        <w:trPr>
          <w:del w:id="1297" w:author="Maciej Flejsierowicz" w:date="2023-10-05T13:02:00Z"/>
        </w:trPr>
        <w:tc>
          <w:tcPr>
            <w:tcW w:w="0" w:type="auto"/>
          </w:tcPr>
          <w:p w:rsidR="006A3255" w:rsidRPr="006A3255" w:rsidDel="00F370BD" w:rsidRDefault="006A3255" w:rsidP="007C6CC7">
            <w:pPr>
              <w:numPr>
                <w:ilvl w:val="0"/>
                <w:numId w:val="36"/>
              </w:numPr>
              <w:jc w:val="center"/>
              <w:rPr>
                <w:del w:id="1298"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299" w:author="Maciej Flejsierowicz" w:date="2023-10-05T13:02:00Z"/>
                <w:rFonts w:ascii="Arial Narrow" w:hAnsi="Arial Narrow"/>
              </w:rPr>
            </w:pPr>
            <w:del w:id="1300" w:author="Maciej Flejsierowicz" w:date="2023-10-05T13:02:00Z">
              <w:r w:rsidRPr="006A3255" w:rsidDel="00F370BD">
                <w:rPr>
                  <w:rFonts w:ascii="Arial Narrow" w:hAnsi="Arial Narrow"/>
                </w:rPr>
                <w:delText>Urządzenie musi weryfikować dane po zapisie (nie chodzi o ew. weryfikację danych indeksowych generowanych przez urządzenie  ale o weryfikację wszystkich zabezpieczanych danych backup’owych). Każda zapisana na dyskach porcja danych  musi być odczytana i porównana z danymi otrzymanymi przez urządzenie. Powyższa weryfikacja powinna być realizowana w locie, czyli przed usunięciem z pamięci oryginalnych danych (otrzymanych z aplikacji backupowej), musi być realizowana w trybie ciągłym (a nie ad-hoc), wymagane parametry wydajnościowe urządzenia  muszą uwzględniać  tę funkcjonalność.</w:delText>
              </w:r>
              <w:r w:rsidRPr="006A3255" w:rsidDel="00F370BD">
                <w:rPr>
                  <w:rFonts w:ascii="Arial Narrow" w:hAnsi="Arial Narrow"/>
                </w:rPr>
                <w:br/>
                <w:delText>Wymagane potwierdzenie opisanej funkcjonalności w oficjalnej dokumentacji producenta oferowanego urządzenia. Zamawiający zastrzega możliwość prośby o dostarczenie ogólnodostępnej dokumentacji oferowanego produktu potwierdzającego spełnienie wymaganej funkcjonalności)</w:delText>
              </w:r>
            </w:del>
          </w:p>
        </w:tc>
      </w:tr>
      <w:tr w:rsidR="006A3255" w:rsidRPr="006A3255" w:rsidDel="00F370BD" w:rsidTr="006A3255">
        <w:trPr>
          <w:del w:id="1301" w:author="Maciej Flejsierowicz" w:date="2023-10-05T13:02:00Z"/>
        </w:trPr>
        <w:tc>
          <w:tcPr>
            <w:tcW w:w="0" w:type="auto"/>
          </w:tcPr>
          <w:p w:rsidR="006A3255" w:rsidRPr="006A3255" w:rsidDel="00F370BD" w:rsidRDefault="006A3255" w:rsidP="007C6CC7">
            <w:pPr>
              <w:numPr>
                <w:ilvl w:val="0"/>
                <w:numId w:val="36"/>
              </w:numPr>
              <w:jc w:val="center"/>
              <w:rPr>
                <w:del w:id="1302"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303" w:author="Maciej Flejsierowicz" w:date="2023-10-05T13:02:00Z"/>
                <w:rFonts w:ascii="Arial Narrow" w:hAnsi="Arial Narrow"/>
              </w:rPr>
            </w:pPr>
            <w:del w:id="1304" w:author="Maciej Flejsierowicz" w:date="2023-10-05T13:02:00Z">
              <w:r w:rsidRPr="006A3255" w:rsidDel="00F370BD">
                <w:rPr>
                  <w:rFonts w:ascii="Arial Narrow" w:hAnsi="Arial Narrow"/>
                </w:rPr>
                <w:delText xml:space="preserve">Urządzenie musi automatycznie usuwać przeterminowane dane (bloki danych nie należące do backupów o aktualnej retencji) w procesie czyszczenia. </w:delText>
              </w:r>
            </w:del>
          </w:p>
        </w:tc>
      </w:tr>
      <w:tr w:rsidR="006A3255" w:rsidRPr="006A3255" w:rsidDel="00F370BD" w:rsidTr="006A3255">
        <w:trPr>
          <w:del w:id="1305" w:author="Maciej Flejsierowicz" w:date="2023-10-05T13:02:00Z"/>
        </w:trPr>
        <w:tc>
          <w:tcPr>
            <w:tcW w:w="0" w:type="auto"/>
          </w:tcPr>
          <w:p w:rsidR="006A3255" w:rsidRPr="006A3255" w:rsidDel="00F370BD" w:rsidRDefault="006A3255" w:rsidP="007C6CC7">
            <w:pPr>
              <w:numPr>
                <w:ilvl w:val="0"/>
                <w:numId w:val="36"/>
              </w:numPr>
              <w:jc w:val="center"/>
              <w:rPr>
                <w:del w:id="1306"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307" w:author="Maciej Flejsierowicz" w:date="2023-10-05T13:02:00Z"/>
                <w:rFonts w:ascii="Arial Narrow" w:hAnsi="Arial Narrow"/>
              </w:rPr>
            </w:pPr>
            <w:del w:id="1308" w:author="Maciej Flejsierowicz" w:date="2023-10-05T13:02:00Z">
              <w:r w:rsidRPr="006A3255" w:rsidDel="00F370BD">
                <w:rPr>
                  <w:rFonts w:ascii="Arial Narrow" w:hAnsi="Arial Narrow"/>
                </w:rPr>
                <w:delText xml:space="preserve">Proces usuwania przeterminowanych danych (czyszczenia) nie może uniemożliwiać pracy procesów backupu / odtwarzania danych (zapisu / odczytu danych z zewnątrz do systemu). </w:delText>
              </w:r>
            </w:del>
          </w:p>
        </w:tc>
      </w:tr>
      <w:tr w:rsidR="006A3255" w:rsidRPr="006A3255" w:rsidDel="00F370BD" w:rsidTr="006A3255">
        <w:trPr>
          <w:del w:id="1309" w:author="Maciej Flejsierowicz" w:date="2023-10-05T13:02:00Z"/>
        </w:trPr>
        <w:tc>
          <w:tcPr>
            <w:tcW w:w="0" w:type="auto"/>
          </w:tcPr>
          <w:p w:rsidR="006A3255" w:rsidRPr="006A3255" w:rsidDel="00F370BD" w:rsidRDefault="006A3255" w:rsidP="007C6CC7">
            <w:pPr>
              <w:numPr>
                <w:ilvl w:val="0"/>
                <w:numId w:val="36"/>
              </w:numPr>
              <w:jc w:val="center"/>
              <w:rPr>
                <w:del w:id="1310"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311" w:author="Maciej Flejsierowicz" w:date="2023-10-05T13:02:00Z"/>
                <w:rFonts w:ascii="Arial Narrow" w:hAnsi="Arial Narrow"/>
              </w:rPr>
            </w:pPr>
            <w:del w:id="1312" w:author="Maciej Flejsierowicz" w:date="2023-10-05T13:02:00Z">
              <w:r w:rsidRPr="006A3255" w:rsidDel="00F370BD">
                <w:rPr>
                  <w:rFonts w:ascii="Arial Narrow" w:hAnsi="Arial Narrow"/>
                </w:rPr>
                <w:delText>Musi istnieć możliwość zdefiniowania maksymalnego obciążenia urządzenia procesem usuwania przeterminowanych danych (poziomu obciążenia procesora).</w:delText>
              </w:r>
            </w:del>
          </w:p>
          <w:p w:rsidR="006A3255" w:rsidRPr="006A3255" w:rsidDel="00F370BD" w:rsidRDefault="006A3255" w:rsidP="006A3255">
            <w:pPr>
              <w:ind w:left="9" w:firstLine="0"/>
              <w:rPr>
                <w:del w:id="1313" w:author="Maciej Flejsierowicz" w:date="2023-10-05T13:02:00Z"/>
                <w:rFonts w:ascii="Arial Narrow" w:hAnsi="Arial Narrow"/>
              </w:rPr>
            </w:pPr>
            <w:del w:id="1314" w:author="Maciej Flejsierowicz" w:date="2023-10-05T13:02:00Z">
              <w:r w:rsidRPr="006A3255" w:rsidDel="00F370BD">
                <w:rPr>
                  <w:rFonts w:ascii="Arial Narrow" w:hAnsi="Arial Narrow"/>
                </w:rPr>
                <w:delText>Zamawiający zastrzega możliwość prośby o dostarczenie ogólnodostępnej dokumentacji oferowanego produktu potwierdzającego spełnienie wymaganej funkcjonalności.</w:delText>
              </w:r>
            </w:del>
          </w:p>
        </w:tc>
      </w:tr>
      <w:tr w:rsidR="006A3255" w:rsidRPr="006A3255" w:rsidDel="00F370BD" w:rsidTr="006A3255">
        <w:trPr>
          <w:del w:id="1315" w:author="Maciej Flejsierowicz" w:date="2023-10-05T13:02:00Z"/>
        </w:trPr>
        <w:tc>
          <w:tcPr>
            <w:tcW w:w="0" w:type="auto"/>
          </w:tcPr>
          <w:p w:rsidR="006A3255" w:rsidRPr="006A3255" w:rsidDel="00F370BD" w:rsidRDefault="006A3255" w:rsidP="007C6CC7">
            <w:pPr>
              <w:numPr>
                <w:ilvl w:val="0"/>
                <w:numId w:val="36"/>
              </w:numPr>
              <w:jc w:val="center"/>
              <w:rPr>
                <w:del w:id="1316"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317" w:author="Maciej Flejsierowicz" w:date="2023-10-05T13:02:00Z"/>
                <w:rFonts w:ascii="Arial Narrow" w:hAnsi="Arial Narrow"/>
              </w:rPr>
            </w:pPr>
            <w:del w:id="1318" w:author="Maciej Flejsierowicz" w:date="2023-10-05T13:02:00Z">
              <w:r w:rsidRPr="006A3255" w:rsidDel="00F370BD">
                <w:rPr>
                  <w:rFonts w:ascii="Arial Narrow" w:hAnsi="Arial Narrow"/>
                </w:rPr>
                <w:delText>Wymagana możliwość zdefiniowania harmonogramu wg. którego  wykonywany jest proces usuwania przeterminowanych danych (czyszczenia), realizowany równolegle z procesami backup/restore/replication.</w:delText>
              </w:r>
            </w:del>
          </w:p>
        </w:tc>
      </w:tr>
      <w:tr w:rsidR="006A3255" w:rsidRPr="006A3255" w:rsidDel="00F370BD" w:rsidTr="006A3255">
        <w:trPr>
          <w:del w:id="1319" w:author="Maciej Flejsierowicz" w:date="2023-10-05T13:02:00Z"/>
        </w:trPr>
        <w:tc>
          <w:tcPr>
            <w:tcW w:w="0" w:type="auto"/>
          </w:tcPr>
          <w:p w:rsidR="006A3255" w:rsidRPr="006A3255" w:rsidDel="00F370BD" w:rsidRDefault="006A3255" w:rsidP="007C6CC7">
            <w:pPr>
              <w:numPr>
                <w:ilvl w:val="0"/>
                <w:numId w:val="36"/>
              </w:numPr>
              <w:jc w:val="center"/>
              <w:rPr>
                <w:del w:id="1320"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321" w:author="Maciej Flejsierowicz" w:date="2023-10-05T13:02:00Z"/>
                <w:rFonts w:ascii="Arial Narrow" w:hAnsi="Arial Narrow"/>
              </w:rPr>
            </w:pPr>
            <w:del w:id="1322" w:author="Maciej Flejsierowicz" w:date="2023-10-05T13:02:00Z">
              <w:r w:rsidRPr="006A3255" w:rsidDel="00F370BD">
                <w:rPr>
                  <w:rFonts w:ascii="Arial Narrow" w:hAnsi="Arial Narrow"/>
                </w:rPr>
                <w:delText>Standardowa częstotliwość usuwania przeterminowanych danych (czyszczenie) nie powinna być większa niż 1 raz na tydzień - minimalizując czas w którym backupy/odtworzenia narażone są na spowolnienie (weryfikacja wymagania na podstawie dokumentacji typu DOBRE PRAKTYKI publikowanej przez producenta).</w:delText>
              </w:r>
            </w:del>
          </w:p>
        </w:tc>
      </w:tr>
      <w:tr w:rsidR="006A3255" w:rsidRPr="006A3255" w:rsidDel="00F370BD" w:rsidTr="006A3255">
        <w:trPr>
          <w:del w:id="1323" w:author="Maciej Flejsierowicz" w:date="2023-10-05T13:02:00Z"/>
        </w:trPr>
        <w:tc>
          <w:tcPr>
            <w:tcW w:w="0" w:type="auto"/>
          </w:tcPr>
          <w:p w:rsidR="006A3255" w:rsidRPr="006A3255" w:rsidDel="00F370BD" w:rsidRDefault="006A3255" w:rsidP="007C6CC7">
            <w:pPr>
              <w:numPr>
                <w:ilvl w:val="0"/>
                <w:numId w:val="36"/>
              </w:numPr>
              <w:jc w:val="center"/>
              <w:rPr>
                <w:del w:id="1324"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325" w:author="Maciej Flejsierowicz" w:date="2023-10-05T13:02:00Z"/>
                <w:rFonts w:ascii="Arial Narrow" w:hAnsi="Arial Narrow"/>
              </w:rPr>
            </w:pPr>
            <w:del w:id="1326" w:author="Maciej Flejsierowicz" w:date="2023-10-05T13:02:00Z">
              <w:r w:rsidRPr="006A3255" w:rsidDel="00F370BD">
                <w:rPr>
                  <w:rFonts w:ascii="Arial Narrow" w:hAnsi="Arial Narrow"/>
                </w:rPr>
                <w:delText>Urządzenie musi mieć możliwość zarządzania poprzez</w:delText>
              </w:r>
            </w:del>
          </w:p>
          <w:p w:rsidR="006A3255" w:rsidRPr="006A3255" w:rsidDel="00F370BD" w:rsidRDefault="006A3255" w:rsidP="007C6CC7">
            <w:pPr>
              <w:numPr>
                <w:ilvl w:val="0"/>
                <w:numId w:val="35"/>
              </w:numPr>
              <w:ind w:left="9" w:firstLine="0"/>
              <w:rPr>
                <w:del w:id="1327" w:author="Maciej Flejsierowicz" w:date="2023-10-05T13:02:00Z"/>
                <w:rFonts w:ascii="Arial Narrow" w:hAnsi="Arial Narrow"/>
              </w:rPr>
            </w:pPr>
            <w:del w:id="1328" w:author="Maciej Flejsierowicz" w:date="2023-10-05T13:02:00Z">
              <w:r w:rsidRPr="006A3255" w:rsidDel="00F370BD">
                <w:rPr>
                  <w:rFonts w:ascii="Arial Narrow" w:hAnsi="Arial Narrow"/>
                </w:rPr>
                <w:delText>Interfejs graficzny dostępny z przeglądarki internetowej</w:delText>
              </w:r>
            </w:del>
          </w:p>
          <w:p w:rsidR="006A3255" w:rsidRPr="006A3255" w:rsidDel="00F370BD" w:rsidRDefault="006A3255" w:rsidP="007C6CC7">
            <w:pPr>
              <w:numPr>
                <w:ilvl w:val="0"/>
                <w:numId w:val="35"/>
              </w:numPr>
              <w:ind w:left="9" w:firstLine="0"/>
              <w:rPr>
                <w:del w:id="1329" w:author="Maciej Flejsierowicz" w:date="2023-10-05T13:02:00Z"/>
                <w:rFonts w:ascii="Arial Narrow" w:hAnsi="Arial Narrow"/>
              </w:rPr>
            </w:pPr>
            <w:del w:id="1330" w:author="Maciej Flejsierowicz" w:date="2023-10-05T13:02:00Z">
              <w:r w:rsidRPr="006A3255" w:rsidDel="00F370BD">
                <w:rPr>
                  <w:rFonts w:ascii="Arial Narrow" w:hAnsi="Arial Narrow"/>
                </w:rPr>
                <w:delText>Poprzez linię komend (CLI) dostępną z poziomu ssh (secure shell)</w:delText>
              </w:r>
            </w:del>
          </w:p>
        </w:tc>
      </w:tr>
      <w:tr w:rsidR="006A3255" w:rsidRPr="006A3255" w:rsidDel="00F370BD" w:rsidTr="006A3255">
        <w:trPr>
          <w:del w:id="1331" w:author="Maciej Flejsierowicz" w:date="2023-10-05T13:02:00Z"/>
        </w:trPr>
        <w:tc>
          <w:tcPr>
            <w:tcW w:w="0" w:type="auto"/>
          </w:tcPr>
          <w:p w:rsidR="006A3255" w:rsidRPr="006A3255" w:rsidDel="00F370BD" w:rsidRDefault="006A3255" w:rsidP="007C6CC7">
            <w:pPr>
              <w:numPr>
                <w:ilvl w:val="0"/>
                <w:numId w:val="36"/>
              </w:numPr>
              <w:jc w:val="center"/>
              <w:rPr>
                <w:del w:id="1332"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333" w:author="Maciej Flejsierowicz" w:date="2023-10-05T13:02:00Z"/>
                <w:rFonts w:ascii="Arial Narrow" w:hAnsi="Arial Narrow"/>
              </w:rPr>
            </w:pPr>
            <w:del w:id="1334" w:author="Maciej Flejsierowicz" w:date="2023-10-05T13:02:00Z">
              <w:r w:rsidRPr="006A3255" w:rsidDel="00F370BD">
                <w:rPr>
                  <w:rFonts w:ascii="Arial Narrow" w:hAnsi="Arial Narrow"/>
                </w:rPr>
                <w:delText xml:space="preserve">Oprogramowanie do zarządzania musi rezydować na oferowanym na urządzeniu deduplikacyjnym. </w:delText>
              </w:r>
            </w:del>
          </w:p>
        </w:tc>
      </w:tr>
      <w:tr w:rsidR="006A3255" w:rsidRPr="006A3255" w:rsidDel="00F370BD" w:rsidTr="006A3255">
        <w:trPr>
          <w:del w:id="1335" w:author="Maciej Flejsierowicz" w:date="2023-10-05T13:02:00Z"/>
        </w:trPr>
        <w:tc>
          <w:tcPr>
            <w:tcW w:w="0" w:type="auto"/>
          </w:tcPr>
          <w:p w:rsidR="006A3255" w:rsidRPr="006A3255" w:rsidDel="00F370BD" w:rsidRDefault="006A3255" w:rsidP="007C6CC7">
            <w:pPr>
              <w:numPr>
                <w:ilvl w:val="0"/>
                <w:numId w:val="36"/>
              </w:numPr>
              <w:jc w:val="center"/>
              <w:rPr>
                <w:del w:id="1336"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337" w:author="Maciej Flejsierowicz" w:date="2023-10-05T13:02:00Z"/>
                <w:rFonts w:ascii="Arial Narrow" w:hAnsi="Arial Narrow"/>
              </w:rPr>
            </w:pPr>
            <w:del w:id="1338" w:author="Maciej Flejsierowicz" w:date="2023-10-05T13:02:00Z">
              <w:r w:rsidRPr="006A3255" w:rsidDel="00F370BD">
                <w:rPr>
                  <w:rFonts w:ascii="Arial Narrow" w:hAnsi="Arial Narrow"/>
                </w:rPr>
                <w:delText>Urządzenie musi być rozwiązaniem kompletnym, appliancem sprzętowym pochodzącym od jednego producenta. Zamawiający nie dopuszcza stosowania rozwiązań typu gateway. Oferowany typ urządzenia musi być oficjalnie dostępne w ofercie producenta przed ukazaniem się niniejszego postępowania.</w:delText>
              </w:r>
            </w:del>
          </w:p>
        </w:tc>
      </w:tr>
      <w:tr w:rsidR="006A3255" w:rsidRPr="006A3255" w:rsidDel="00F370BD" w:rsidTr="006A3255">
        <w:trPr>
          <w:del w:id="1339" w:author="Maciej Flejsierowicz" w:date="2023-10-05T13:02:00Z"/>
        </w:trPr>
        <w:tc>
          <w:tcPr>
            <w:tcW w:w="0" w:type="auto"/>
          </w:tcPr>
          <w:p w:rsidR="006A3255" w:rsidRPr="006A3255" w:rsidDel="00F370BD" w:rsidRDefault="006A3255" w:rsidP="007C6CC7">
            <w:pPr>
              <w:numPr>
                <w:ilvl w:val="0"/>
                <w:numId w:val="36"/>
              </w:numPr>
              <w:jc w:val="center"/>
              <w:rPr>
                <w:del w:id="1340" w:author="Maciej Flejsierowicz" w:date="2023-10-05T13:02:00Z"/>
                <w:rFonts w:ascii="Arial Narrow" w:hAnsi="Arial Narrow"/>
              </w:rPr>
            </w:pPr>
          </w:p>
        </w:tc>
        <w:tc>
          <w:tcPr>
            <w:tcW w:w="0" w:type="auto"/>
          </w:tcPr>
          <w:p w:rsidR="006A3255" w:rsidRPr="006A3255" w:rsidDel="00F370BD" w:rsidRDefault="006A3255" w:rsidP="006A3255">
            <w:pPr>
              <w:ind w:left="9" w:firstLine="0"/>
              <w:rPr>
                <w:del w:id="1341" w:author="Maciej Flejsierowicz" w:date="2023-10-05T13:02:00Z"/>
                <w:rFonts w:ascii="Arial Narrow" w:hAnsi="Arial Narrow"/>
              </w:rPr>
            </w:pPr>
            <w:del w:id="1342" w:author="Maciej Flejsierowicz" w:date="2023-10-05T13:02:00Z">
              <w:r w:rsidRPr="006A3255" w:rsidDel="00F370BD">
                <w:rPr>
                  <w:rFonts w:ascii="Arial Narrow" w:hAnsi="Arial Narrow"/>
                </w:rPr>
                <w:delText xml:space="preserve">Oferowane urządzenie powinno być  objęte wsparciem </w:delText>
              </w:r>
            </w:del>
            <w:ins w:id="1343" w:author="Admin" w:date="2023-09-06T11:17:00Z">
              <w:del w:id="1344" w:author="Maciej Flejsierowicz" w:date="2023-10-05T13:02:00Z">
                <w:r w:rsidR="004273F1" w:rsidDel="00F370BD">
                  <w:rPr>
                    <w:rFonts w:ascii="Arial Narrow" w:hAnsi="Arial Narrow"/>
                  </w:rPr>
                  <w:delText xml:space="preserve">i gwarancją </w:delText>
                </w:r>
              </w:del>
            </w:ins>
            <w:del w:id="1345" w:author="Maciej Flejsierowicz" w:date="2023-10-05T13:02:00Z">
              <w:r w:rsidRPr="006A3255" w:rsidDel="00F370BD">
                <w:rPr>
                  <w:rFonts w:ascii="Arial Narrow" w:hAnsi="Arial Narrow"/>
                </w:rPr>
                <w:delText xml:space="preserve">producenta w okresie 36 </w:delText>
              </w:r>
              <w:r w:rsidRPr="006A3255" w:rsidDel="00F370BD">
                <w:rPr>
                  <w:rFonts w:ascii="Arial Narrow" w:hAnsi="Arial Narrow"/>
                </w:rPr>
                <w:lastRenderedPageBreak/>
                <w:delText>miesięcy, realizowanym w trybie  NBD, uszkodzone dyski pozostają u Zamawiającego  bez ponoszenia dodatkowych kosztów.</w:delText>
              </w:r>
            </w:del>
          </w:p>
        </w:tc>
      </w:tr>
      <w:tr w:rsidR="006A3255" w:rsidRPr="006A3255" w:rsidDel="00F370BD" w:rsidTr="006A3255">
        <w:trPr>
          <w:del w:id="1346" w:author="Maciej Flejsierowicz" w:date="2023-10-05T13:02:00Z"/>
        </w:trPr>
        <w:tc>
          <w:tcPr>
            <w:tcW w:w="0" w:type="auto"/>
          </w:tcPr>
          <w:p w:rsidR="006A3255" w:rsidRPr="006A3255" w:rsidDel="00F370BD" w:rsidRDefault="006A3255" w:rsidP="007C6CC7">
            <w:pPr>
              <w:numPr>
                <w:ilvl w:val="0"/>
                <w:numId w:val="36"/>
              </w:numPr>
              <w:jc w:val="center"/>
              <w:rPr>
                <w:del w:id="1347" w:author="Maciej Flejsierowicz" w:date="2023-10-05T13:02:00Z"/>
                <w:rFonts w:ascii="Arial Narrow" w:hAnsi="Arial Narrow"/>
              </w:rPr>
            </w:pPr>
            <w:bookmarkStart w:id="1348" w:name="_Hlk143519435"/>
          </w:p>
        </w:tc>
        <w:tc>
          <w:tcPr>
            <w:tcW w:w="0" w:type="auto"/>
          </w:tcPr>
          <w:p w:rsidR="006A3255" w:rsidRPr="006A3255" w:rsidDel="00F370BD" w:rsidRDefault="006A3255" w:rsidP="006A3255">
            <w:pPr>
              <w:ind w:left="9" w:firstLine="0"/>
              <w:rPr>
                <w:del w:id="1349" w:author="Maciej Flejsierowicz" w:date="2023-10-05T13:02:00Z"/>
                <w:rFonts w:ascii="Arial Narrow" w:hAnsi="Arial Narrow"/>
              </w:rPr>
            </w:pPr>
            <w:del w:id="1350" w:author="Maciej Flejsierowicz" w:date="2023-10-05T13:02:00Z">
              <w:r w:rsidRPr="006A3255" w:rsidDel="00F370BD">
                <w:rPr>
                  <w:rFonts w:ascii="Arial Narrow" w:hAnsi="Arial Narrow"/>
                </w:rPr>
                <w:delText>Urządzenie musi mieć możliwość rozbudowy do architektury obejmującej funkcjonalność „Cyfrowego Bunkra” wraz z oprogramowaniem zapewniającym izolację „air gap” pomiędzy repozytoriami backupu</w:delText>
              </w:r>
            </w:del>
          </w:p>
        </w:tc>
      </w:tr>
      <w:tr w:rsidR="00925189" w:rsidRPr="006A3255" w:rsidDel="00F370BD" w:rsidTr="006A3255">
        <w:trPr>
          <w:ins w:id="1351" w:author="Admin" w:date="2023-09-05T20:35:00Z"/>
          <w:del w:id="1352" w:author="Maciej Flejsierowicz" w:date="2023-10-05T13:02:00Z"/>
        </w:trPr>
        <w:tc>
          <w:tcPr>
            <w:tcW w:w="0" w:type="auto"/>
          </w:tcPr>
          <w:p w:rsidR="00925189" w:rsidRPr="006A3255" w:rsidDel="00F370BD" w:rsidRDefault="00925189" w:rsidP="007C6CC7">
            <w:pPr>
              <w:numPr>
                <w:ilvl w:val="0"/>
                <w:numId w:val="36"/>
              </w:numPr>
              <w:jc w:val="center"/>
              <w:rPr>
                <w:ins w:id="1353" w:author="Admin" w:date="2023-09-05T20:35:00Z"/>
                <w:del w:id="1354" w:author="Maciej Flejsierowicz" w:date="2023-10-05T13:02:00Z"/>
                <w:rFonts w:ascii="Arial Narrow" w:hAnsi="Arial Narrow"/>
              </w:rPr>
            </w:pPr>
          </w:p>
        </w:tc>
        <w:tc>
          <w:tcPr>
            <w:tcW w:w="0" w:type="auto"/>
          </w:tcPr>
          <w:p w:rsidR="00925189" w:rsidRPr="006A3255" w:rsidDel="00F370BD" w:rsidRDefault="00925189" w:rsidP="006A3255">
            <w:pPr>
              <w:ind w:left="9" w:firstLine="0"/>
              <w:rPr>
                <w:ins w:id="1355" w:author="Admin" w:date="2023-09-05T20:35:00Z"/>
                <w:del w:id="1356" w:author="Maciej Flejsierowicz" w:date="2023-10-05T13:02:00Z"/>
                <w:rFonts w:ascii="Arial Narrow" w:hAnsi="Arial Narrow"/>
              </w:rPr>
            </w:pPr>
            <w:ins w:id="1357" w:author="Admin" w:date="2023-09-05T20:35:00Z">
              <w:del w:id="1358" w:author="Maciej Flejsierowicz" w:date="2023-10-05T13:02:00Z">
                <w:r w:rsidRPr="00925189" w:rsidDel="00F370BD">
                  <w:rPr>
                    <w:rFonts w:ascii="Arial Narrow" w:hAnsi="Arial Narrow"/>
                  </w:rPr>
                  <w:delText>Urządzenie powinno posiadać możliwość rozbudowy pojemności do min. 32TB (powierzchni użytkowej) bez uwzględniania mechanizmów protekcji i redukcji danych w ramach dostarczanego appliance’u poprzez rozbudowę o dodatkowe dyski+licencję lub samą licencję.</w:delText>
                </w:r>
              </w:del>
            </w:ins>
          </w:p>
        </w:tc>
      </w:tr>
      <w:tr w:rsidR="00D5508E" w:rsidRPr="006A3255" w:rsidDel="00F370BD" w:rsidTr="006A3255">
        <w:trPr>
          <w:del w:id="1359" w:author="Maciej Flejsierowicz" w:date="2023-10-05T13:02:00Z"/>
        </w:trPr>
        <w:tc>
          <w:tcPr>
            <w:tcW w:w="0" w:type="auto"/>
          </w:tcPr>
          <w:p w:rsidR="00D5508E" w:rsidRPr="006A3255" w:rsidDel="00F370BD" w:rsidRDefault="00D5508E" w:rsidP="007C6CC7">
            <w:pPr>
              <w:numPr>
                <w:ilvl w:val="0"/>
                <w:numId w:val="36"/>
              </w:numPr>
              <w:jc w:val="center"/>
              <w:rPr>
                <w:del w:id="1360" w:author="Maciej Flejsierowicz" w:date="2023-10-05T13:02:00Z"/>
                <w:rFonts w:ascii="Arial Narrow" w:hAnsi="Arial Narrow"/>
              </w:rPr>
            </w:pPr>
          </w:p>
        </w:tc>
        <w:tc>
          <w:tcPr>
            <w:tcW w:w="0" w:type="auto"/>
          </w:tcPr>
          <w:p w:rsidR="00D5508E" w:rsidRPr="00D5508E" w:rsidDel="00F370BD" w:rsidRDefault="00D5508E" w:rsidP="006A3255">
            <w:pPr>
              <w:ind w:left="9" w:firstLine="0"/>
              <w:rPr>
                <w:del w:id="1361" w:author="Maciej Flejsierowicz" w:date="2023-10-05T13:02:00Z"/>
                <w:rFonts w:ascii="Arial Narrow" w:hAnsi="Arial Narrow"/>
                <w:b/>
                <w:color w:val="FF0000"/>
              </w:rPr>
            </w:pPr>
            <w:del w:id="1362" w:author="Maciej Flejsierowicz" w:date="2023-10-05T13:02:00Z">
              <w:r w:rsidRPr="00D5508E" w:rsidDel="00F370BD">
                <w:rPr>
                  <w:rFonts w:ascii="Arial Narrow" w:hAnsi="Arial Narrow"/>
                  <w:b/>
                  <w:color w:val="FF0000"/>
                </w:rPr>
                <w:delText>GWARANCJA DO UZUPEŁNIENIA</w:delText>
              </w:r>
            </w:del>
          </w:p>
        </w:tc>
      </w:tr>
    </w:tbl>
    <w:bookmarkEnd w:id="1348"/>
    <w:p w:rsidR="00363644" w:rsidRPr="00FA7AF8" w:rsidDel="00F370BD" w:rsidRDefault="00363644" w:rsidP="00363644">
      <w:pPr>
        <w:ind w:left="709"/>
        <w:rPr>
          <w:del w:id="1363" w:author="Maciej Flejsierowicz" w:date="2023-10-05T13:02:00Z"/>
          <w:rFonts w:ascii="Arial Narrow" w:hAnsi="Arial Narrow"/>
          <w:b/>
          <w:u w:val="single"/>
        </w:rPr>
      </w:pPr>
      <w:del w:id="1364" w:author="Maciej Flejsierowicz" w:date="2023-10-05T13:02:00Z">
        <w:r w:rsidRPr="00FA7AF8" w:rsidDel="00F370BD">
          <w:rPr>
            <w:rFonts w:ascii="Arial Narrow" w:hAnsi="Arial Narrow"/>
            <w:b/>
            <w:u w:val="single"/>
          </w:rPr>
          <w:delText xml:space="preserve">4) System </w:delText>
        </w:r>
        <w:r w:rsidR="00D5508E" w:rsidDel="00F370BD">
          <w:rPr>
            <w:rFonts w:ascii="Arial Narrow" w:hAnsi="Arial Narrow"/>
            <w:b/>
            <w:u w:val="single"/>
          </w:rPr>
          <w:delText>UTM</w:delText>
        </w:r>
      </w:del>
    </w:p>
    <w:p w:rsidR="00D5508E" w:rsidRPr="00570611" w:rsidDel="00F370BD" w:rsidRDefault="00D5508E" w:rsidP="007C6CC7">
      <w:pPr>
        <w:pStyle w:val="Default"/>
        <w:numPr>
          <w:ilvl w:val="0"/>
          <w:numId w:val="47"/>
        </w:numPr>
        <w:spacing w:after="51"/>
        <w:rPr>
          <w:del w:id="1365" w:author="Maciej Flejsierowicz" w:date="2023-10-05T13:02:00Z"/>
          <w:rFonts w:ascii="Arial Narrow" w:hAnsi="Arial Narrow" w:cs="Calibri"/>
          <w:b/>
          <w:bCs/>
        </w:rPr>
      </w:pPr>
      <w:del w:id="1366" w:author="Maciej Flejsierowicz" w:date="2023-10-05T13:02:00Z">
        <w:r w:rsidRPr="00570611" w:rsidDel="00F370BD">
          <w:rPr>
            <w:rFonts w:ascii="Arial Narrow" w:hAnsi="Arial Narrow" w:cs="Calibri"/>
            <w:b/>
            <w:bCs/>
          </w:rPr>
          <w:delText>Wymagania Ogólne</w:delText>
        </w:r>
      </w:del>
    </w:p>
    <w:p w:rsidR="00D5508E" w:rsidRPr="00570611" w:rsidDel="00F370BD" w:rsidRDefault="00D5508E" w:rsidP="00570611">
      <w:pPr>
        <w:pStyle w:val="Default"/>
        <w:spacing w:after="51"/>
        <w:ind w:left="0" w:firstLine="3"/>
        <w:rPr>
          <w:del w:id="1367" w:author="Maciej Flejsierowicz" w:date="2023-10-05T13:02:00Z"/>
          <w:rFonts w:ascii="Arial Narrow" w:hAnsi="Arial Narrow" w:cs="Calibri"/>
        </w:rPr>
      </w:pPr>
      <w:del w:id="1368" w:author="Maciej Flejsierowicz" w:date="2023-10-05T13:02:00Z">
        <w:r w:rsidRPr="00570611" w:rsidDel="00F370BD">
          <w:rPr>
            <w:rFonts w:ascii="Arial Narrow" w:hAnsi="Arial Narrow" w:cs="Calibri"/>
          </w:rPr>
          <w:delText xml:space="preserve">System bezpieczeństwa </w:delText>
        </w:r>
        <w:r w:rsidR="00570611" w:rsidDel="00F370BD">
          <w:rPr>
            <w:rFonts w:ascii="Arial Narrow" w:hAnsi="Arial Narrow" w:cs="Calibri"/>
          </w:rPr>
          <w:delText xml:space="preserve">musi </w:delText>
        </w:r>
        <w:r w:rsidRPr="00570611" w:rsidDel="00F370BD">
          <w:rPr>
            <w:rFonts w:ascii="Arial Narrow" w:hAnsi="Arial Narrow" w:cs="Calibri"/>
          </w:rPr>
          <w:delText>realiz</w:delText>
        </w:r>
        <w:r w:rsidR="00570611" w:rsidDel="00F370BD">
          <w:rPr>
            <w:rFonts w:ascii="Arial Narrow" w:hAnsi="Arial Narrow" w:cs="Calibri"/>
          </w:rPr>
          <w:delText>ować</w:delText>
        </w:r>
        <w:r w:rsidRPr="00570611" w:rsidDel="00F370BD">
          <w:rPr>
            <w:rFonts w:ascii="Arial Narrow" w:hAnsi="Arial Narrow" w:cs="Calibri"/>
          </w:rPr>
          <w:delText xml:space="preserv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w:delText>
        </w:r>
      </w:del>
    </w:p>
    <w:p w:rsidR="00D5508E" w:rsidRPr="00570611" w:rsidDel="00F370BD" w:rsidRDefault="00D5508E" w:rsidP="00570611">
      <w:pPr>
        <w:pStyle w:val="Default"/>
        <w:spacing w:after="51"/>
        <w:ind w:left="0" w:firstLine="3"/>
        <w:rPr>
          <w:del w:id="1369" w:author="Maciej Flejsierowicz" w:date="2023-10-05T13:02:00Z"/>
          <w:rFonts w:ascii="Arial Narrow" w:hAnsi="Arial Narrow" w:cs="Calibri"/>
        </w:rPr>
      </w:pPr>
      <w:del w:id="1370" w:author="Maciej Flejsierowicz" w:date="2023-10-05T13:02:00Z">
        <w:r w:rsidRPr="00570611" w:rsidDel="00F370BD">
          <w:rPr>
            <w:rFonts w:ascii="Arial Narrow" w:hAnsi="Arial Narrow" w:cs="Calibri"/>
          </w:rPr>
          <w:delText xml:space="preserve">System realizujący funkcję Firewall </w:delText>
        </w:r>
        <w:r w:rsidR="00570611" w:rsidDel="00F370BD">
          <w:rPr>
            <w:rFonts w:ascii="Arial Narrow" w:hAnsi="Arial Narrow" w:cs="Calibri"/>
          </w:rPr>
          <w:delText xml:space="preserve">musi </w:delText>
        </w:r>
        <w:r w:rsidRPr="00570611" w:rsidDel="00F370BD">
          <w:rPr>
            <w:rFonts w:ascii="Arial Narrow" w:hAnsi="Arial Narrow" w:cs="Calibri"/>
          </w:rPr>
          <w:delText>zapewni</w:delText>
        </w:r>
        <w:r w:rsidR="00570611" w:rsidDel="00F370BD">
          <w:rPr>
            <w:rFonts w:ascii="Arial Narrow" w:hAnsi="Arial Narrow" w:cs="Calibri"/>
          </w:rPr>
          <w:delText>ać</w:delText>
        </w:r>
        <w:r w:rsidRPr="00570611" w:rsidDel="00F370BD">
          <w:rPr>
            <w:rFonts w:ascii="Arial Narrow" w:hAnsi="Arial Narrow" w:cs="Calibri"/>
          </w:rPr>
          <w:delText xml:space="preserve"> pracę w jednym z trzech trybów: Routera z funkcją NAT, transparentnym oraz monitorowania na porcie SPAN.</w:delText>
        </w:r>
      </w:del>
    </w:p>
    <w:p w:rsidR="00D5508E" w:rsidRPr="00570611" w:rsidDel="00F370BD" w:rsidRDefault="00D5508E" w:rsidP="00570611">
      <w:pPr>
        <w:pStyle w:val="Default"/>
        <w:spacing w:after="51"/>
        <w:ind w:left="0" w:firstLine="3"/>
        <w:rPr>
          <w:del w:id="1371" w:author="Maciej Flejsierowicz" w:date="2023-10-05T13:02:00Z"/>
          <w:rFonts w:ascii="Arial Narrow" w:hAnsi="Arial Narrow" w:cs="Calibri"/>
        </w:rPr>
      </w:pPr>
      <w:del w:id="1372" w:author="Maciej Flejsierowicz" w:date="2023-10-05T13:02:00Z">
        <w:r w:rsidRPr="00570611" w:rsidDel="00F370BD">
          <w:rPr>
            <w:rFonts w:ascii="Arial Narrow" w:hAnsi="Arial Narrow" w:cs="Calibri"/>
          </w:rPr>
          <w:delText xml:space="preserve">System </w:delText>
        </w:r>
        <w:r w:rsidR="00570611" w:rsidDel="00F370BD">
          <w:rPr>
            <w:rFonts w:ascii="Arial Narrow" w:hAnsi="Arial Narrow" w:cs="Calibri"/>
          </w:rPr>
          <w:delText xml:space="preserve">musi </w:delText>
        </w:r>
        <w:r w:rsidRPr="00570611" w:rsidDel="00F370BD">
          <w:rPr>
            <w:rFonts w:ascii="Arial Narrow" w:hAnsi="Arial Narrow" w:cs="Calibri"/>
          </w:rPr>
          <w:delText>umożliwia</w:delText>
        </w:r>
        <w:r w:rsidR="00570611" w:rsidDel="00F370BD">
          <w:rPr>
            <w:rFonts w:ascii="Arial Narrow" w:hAnsi="Arial Narrow" w:cs="Calibri"/>
          </w:rPr>
          <w:delText>ć</w:delText>
        </w:r>
        <w:r w:rsidRPr="00570611" w:rsidDel="00F370BD">
          <w:rPr>
            <w:rFonts w:ascii="Arial Narrow" w:hAnsi="Arial Narrow" w:cs="Calibri"/>
          </w:rPr>
          <w:delText xml:space="preserve"> budowę minimum 2 oddzielnych (fizycznych lub logicznych) instancji systemów w zakresie: Routingu, Firewall’a, IPSec VPN, Antywirus, IPS, Kontroli Aplikacji. Powinna istnieć możliwość dedykowania co najmniej 4 administratorów do poszczególnych instancji systemu.</w:delText>
        </w:r>
      </w:del>
    </w:p>
    <w:p w:rsidR="00D5508E" w:rsidRPr="00570611" w:rsidDel="00F370BD" w:rsidRDefault="00D5508E" w:rsidP="00D5508E">
      <w:pPr>
        <w:pStyle w:val="Default"/>
        <w:spacing w:after="51"/>
        <w:ind w:left="360"/>
        <w:rPr>
          <w:del w:id="1373" w:author="Maciej Flejsierowicz" w:date="2023-10-05T13:02:00Z"/>
          <w:rFonts w:ascii="Arial Narrow" w:hAnsi="Arial Narrow" w:cs="Calibri"/>
        </w:rPr>
      </w:pPr>
      <w:del w:id="1374" w:author="Maciej Flejsierowicz" w:date="2023-10-05T13:02:00Z">
        <w:r w:rsidRPr="00570611" w:rsidDel="00F370BD">
          <w:rPr>
            <w:rFonts w:ascii="Arial Narrow" w:hAnsi="Arial Narrow" w:cs="Calibri"/>
          </w:rPr>
          <w:delText xml:space="preserve">System </w:delText>
        </w:r>
        <w:r w:rsidR="00570611" w:rsidDel="00F370BD">
          <w:rPr>
            <w:rFonts w:ascii="Arial Narrow" w:hAnsi="Arial Narrow" w:cs="Calibri"/>
          </w:rPr>
          <w:delText xml:space="preserve">musi </w:delText>
        </w:r>
        <w:r w:rsidRPr="00570611" w:rsidDel="00F370BD">
          <w:rPr>
            <w:rFonts w:ascii="Arial Narrow" w:hAnsi="Arial Narrow" w:cs="Calibri"/>
          </w:rPr>
          <w:delText>wspiera</w:delText>
        </w:r>
        <w:r w:rsidR="00570611" w:rsidDel="00F370BD">
          <w:rPr>
            <w:rFonts w:ascii="Arial Narrow" w:hAnsi="Arial Narrow" w:cs="Calibri"/>
          </w:rPr>
          <w:delText>ć</w:delText>
        </w:r>
        <w:r w:rsidRPr="00570611" w:rsidDel="00F370BD">
          <w:rPr>
            <w:rFonts w:ascii="Arial Narrow" w:hAnsi="Arial Narrow" w:cs="Calibri"/>
          </w:rPr>
          <w:delText xml:space="preserve"> protokoły IPv4 oraz IPv6 w zakresie:</w:delText>
        </w:r>
      </w:del>
    </w:p>
    <w:p w:rsidR="00D5508E" w:rsidRPr="00570611" w:rsidDel="00F370BD" w:rsidRDefault="00D5508E" w:rsidP="007C6CC7">
      <w:pPr>
        <w:pStyle w:val="Default"/>
        <w:numPr>
          <w:ilvl w:val="0"/>
          <w:numId w:val="41"/>
        </w:numPr>
        <w:spacing w:after="51"/>
        <w:rPr>
          <w:del w:id="1375" w:author="Maciej Flejsierowicz" w:date="2023-10-05T13:02:00Z"/>
          <w:rFonts w:ascii="Arial Narrow" w:hAnsi="Arial Narrow" w:cs="Calibri"/>
        </w:rPr>
      </w:pPr>
      <w:del w:id="1376" w:author="Maciej Flejsierowicz" w:date="2023-10-05T13:02:00Z">
        <w:r w:rsidRPr="00570611" w:rsidDel="00F370BD">
          <w:rPr>
            <w:rFonts w:ascii="Arial Narrow" w:hAnsi="Arial Narrow" w:cs="Calibri"/>
          </w:rPr>
          <w:delText>Firewall.</w:delText>
        </w:r>
      </w:del>
    </w:p>
    <w:p w:rsidR="00D5508E" w:rsidRPr="00570611" w:rsidDel="00F370BD" w:rsidRDefault="00D5508E" w:rsidP="007C6CC7">
      <w:pPr>
        <w:pStyle w:val="Default"/>
        <w:numPr>
          <w:ilvl w:val="0"/>
          <w:numId w:val="42"/>
        </w:numPr>
        <w:spacing w:after="51"/>
        <w:rPr>
          <w:del w:id="1377" w:author="Maciej Flejsierowicz" w:date="2023-10-05T13:02:00Z"/>
          <w:rFonts w:ascii="Arial Narrow" w:hAnsi="Arial Narrow" w:cs="Calibri"/>
        </w:rPr>
      </w:pPr>
      <w:del w:id="1378" w:author="Maciej Flejsierowicz" w:date="2023-10-05T13:02:00Z">
        <w:r w:rsidRPr="00570611" w:rsidDel="00F370BD">
          <w:rPr>
            <w:rFonts w:ascii="Arial Narrow" w:hAnsi="Arial Narrow" w:cs="Calibri"/>
          </w:rPr>
          <w:delText>Ochrony w warstwie aplikacji.</w:delText>
        </w:r>
      </w:del>
    </w:p>
    <w:p w:rsidR="00D5508E" w:rsidRPr="00570611" w:rsidDel="00F370BD" w:rsidRDefault="00D5508E" w:rsidP="007C6CC7">
      <w:pPr>
        <w:pStyle w:val="Default"/>
        <w:numPr>
          <w:ilvl w:val="0"/>
          <w:numId w:val="43"/>
        </w:numPr>
        <w:spacing w:after="51"/>
        <w:rPr>
          <w:del w:id="1379" w:author="Maciej Flejsierowicz" w:date="2023-10-05T13:02:00Z"/>
          <w:rFonts w:ascii="Arial Narrow" w:hAnsi="Arial Narrow" w:cs="Calibri"/>
        </w:rPr>
      </w:pPr>
      <w:del w:id="1380" w:author="Maciej Flejsierowicz" w:date="2023-10-05T13:02:00Z">
        <w:r w:rsidRPr="00570611" w:rsidDel="00F370BD">
          <w:rPr>
            <w:rFonts w:ascii="Arial Narrow" w:hAnsi="Arial Narrow" w:cs="Calibri"/>
          </w:rPr>
          <w:delText>Protokołów routingu dynamicznego.</w:delText>
        </w:r>
      </w:del>
    </w:p>
    <w:p w:rsidR="00D5508E" w:rsidRPr="00570611" w:rsidDel="00F370BD" w:rsidRDefault="00D5508E" w:rsidP="007C6CC7">
      <w:pPr>
        <w:pStyle w:val="Default"/>
        <w:numPr>
          <w:ilvl w:val="0"/>
          <w:numId w:val="47"/>
        </w:numPr>
        <w:spacing w:after="51"/>
        <w:rPr>
          <w:del w:id="1381" w:author="Maciej Flejsierowicz" w:date="2023-10-05T13:02:00Z"/>
          <w:rFonts w:ascii="Arial Narrow" w:hAnsi="Arial Narrow" w:cs="Calibri"/>
          <w:b/>
          <w:bCs/>
        </w:rPr>
      </w:pPr>
      <w:del w:id="1382" w:author="Maciej Flejsierowicz" w:date="2023-10-05T13:02:00Z">
        <w:r w:rsidRPr="00570611" w:rsidDel="00F370BD">
          <w:rPr>
            <w:rFonts w:ascii="Arial Narrow" w:hAnsi="Arial Narrow" w:cs="Calibri"/>
            <w:b/>
            <w:bCs/>
          </w:rPr>
          <w:delText>Redundancja, monitoring i wykrywanie awarii</w:delText>
        </w:r>
      </w:del>
    </w:p>
    <w:p w:rsidR="00D5508E" w:rsidRPr="00570611" w:rsidDel="00F370BD" w:rsidRDefault="00D5508E" w:rsidP="007C6CC7">
      <w:pPr>
        <w:pStyle w:val="Default"/>
        <w:numPr>
          <w:ilvl w:val="0"/>
          <w:numId w:val="44"/>
        </w:numPr>
        <w:spacing w:after="51"/>
        <w:rPr>
          <w:del w:id="1383" w:author="Maciej Flejsierowicz" w:date="2023-10-05T13:02:00Z"/>
          <w:rFonts w:ascii="Arial Narrow" w:hAnsi="Arial Narrow" w:cs="Calibri"/>
        </w:rPr>
      </w:pPr>
      <w:del w:id="1384" w:author="Maciej Flejsierowicz" w:date="2023-10-05T13:02:00Z">
        <w:r w:rsidRPr="00570611" w:rsidDel="00F370BD">
          <w:rPr>
            <w:rFonts w:ascii="Arial Narrow" w:hAnsi="Arial Narrow" w:cs="Calibri"/>
          </w:rPr>
          <w:delText>W przypadku systemu pełniącego funkcje: Firewall, IPSec, Kontrola Aplikacji oraz IPS – istnieje możliwość łączenia w klaster Active-Active lub Active-Passive. W obu trybach system firewall zapewnia funkcję synchronizacji sesji.</w:delText>
        </w:r>
      </w:del>
    </w:p>
    <w:p w:rsidR="00D5508E" w:rsidRPr="00570611" w:rsidDel="00F370BD" w:rsidRDefault="00D5508E" w:rsidP="007C6CC7">
      <w:pPr>
        <w:pStyle w:val="Default"/>
        <w:numPr>
          <w:ilvl w:val="0"/>
          <w:numId w:val="44"/>
        </w:numPr>
        <w:spacing w:after="51"/>
        <w:rPr>
          <w:del w:id="1385" w:author="Maciej Flejsierowicz" w:date="2023-10-05T13:02:00Z"/>
          <w:rFonts w:ascii="Arial Narrow" w:hAnsi="Arial Narrow" w:cs="Calibri"/>
        </w:rPr>
      </w:pPr>
      <w:del w:id="1386" w:author="Maciej Flejsierowicz" w:date="2023-10-05T13:02:00Z">
        <w:r w:rsidRPr="00570611" w:rsidDel="00F370BD">
          <w:rPr>
            <w:rFonts w:ascii="Arial Narrow" w:hAnsi="Arial Narrow" w:cs="Calibri"/>
          </w:rPr>
          <w:delText>Monitoring i wykrywanie uszkodzenia elementów sprzętowych i programowych systemów zabezpieczeń oraz łączy sieciowych.</w:delText>
        </w:r>
      </w:del>
    </w:p>
    <w:p w:rsidR="00D5508E" w:rsidRPr="00570611" w:rsidDel="00F370BD" w:rsidRDefault="00D5508E" w:rsidP="007C6CC7">
      <w:pPr>
        <w:pStyle w:val="Default"/>
        <w:numPr>
          <w:ilvl w:val="0"/>
          <w:numId w:val="44"/>
        </w:numPr>
        <w:spacing w:after="51"/>
        <w:rPr>
          <w:del w:id="1387" w:author="Maciej Flejsierowicz" w:date="2023-10-05T13:02:00Z"/>
          <w:rFonts w:ascii="Arial Narrow" w:hAnsi="Arial Narrow" w:cs="Calibri"/>
        </w:rPr>
      </w:pPr>
      <w:del w:id="1388" w:author="Maciej Flejsierowicz" w:date="2023-10-05T13:02:00Z">
        <w:r w:rsidRPr="00570611" w:rsidDel="00F370BD">
          <w:rPr>
            <w:rFonts w:ascii="Arial Narrow" w:hAnsi="Arial Narrow" w:cs="Calibri"/>
          </w:rPr>
          <w:lastRenderedPageBreak/>
          <w:delText>Monitoring stanu realizowanych połączeń VPN.</w:delText>
        </w:r>
      </w:del>
    </w:p>
    <w:p w:rsidR="00D5508E" w:rsidRPr="00570611" w:rsidDel="00F370BD" w:rsidRDefault="00D5508E" w:rsidP="007C6CC7">
      <w:pPr>
        <w:pStyle w:val="Default"/>
        <w:numPr>
          <w:ilvl w:val="0"/>
          <w:numId w:val="44"/>
        </w:numPr>
        <w:spacing w:after="51"/>
        <w:rPr>
          <w:del w:id="1389" w:author="Maciej Flejsierowicz" w:date="2023-10-05T13:02:00Z"/>
          <w:rFonts w:ascii="Arial Narrow" w:hAnsi="Arial Narrow" w:cs="Calibri"/>
        </w:rPr>
      </w:pPr>
      <w:del w:id="1390" w:author="Maciej Flejsierowicz" w:date="2023-10-05T13:02:00Z">
        <w:r w:rsidRPr="00570611" w:rsidDel="00F370BD">
          <w:rPr>
            <w:rFonts w:ascii="Arial Narrow" w:hAnsi="Arial Narrow" w:cs="Calibri"/>
          </w:rPr>
          <w:delText>System umożliwia agregację linków statyczną oraz w oparciu o protokół LACP. Ponadto daje możliwość tworzenia interfejsów redundantnych.</w:delText>
        </w:r>
      </w:del>
    </w:p>
    <w:p w:rsidR="00D5508E" w:rsidRPr="00570611" w:rsidDel="00F370BD" w:rsidRDefault="00D5508E" w:rsidP="007C6CC7">
      <w:pPr>
        <w:pStyle w:val="Default"/>
        <w:numPr>
          <w:ilvl w:val="0"/>
          <w:numId w:val="47"/>
        </w:numPr>
        <w:spacing w:after="51"/>
        <w:rPr>
          <w:del w:id="1391" w:author="Maciej Flejsierowicz" w:date="2023-10-05T13:02:00Z"/>
          <w:rFonts w:ascii="Arial Narrow" w:hAnsi="Arial Narrow" w:cs="Calibri"/>
          <w:b/>
          <w:bCs/>
        </w:rPr>
      </w:pPr>
      <w:del w:id="1392" w:author="Maciej Flejsierowicz" w:date="2023-10-05T13:02:00Z">
        <w:r w:rsidRPr="00570611" w:rsidDel="00F370BD">
          <w:rPr>
            <w:rFonts w:ascii="Arial Narrow" w:hAnsi="Arial Narrow" w:cs="Calibri"/>
            <w:b/>
            <w:bCs/>
          </w:rPr>
          <w:delText>Interfejsy, Dysk, Zasilanie:</w:delText>
        </w:r>
      </w:del>
    </w:p>
    <w:p w:rsidR="00D5508E" w:rsidRPr="00570611" w:rsidDel="00F370BD" w:rsidRDefault="00D5508E" w:rsidP="007C6CC7">
      <w:pPr>
        <w:pStyle w:val="Default"/>
        <w:numPr>
          <w:ilvl w:val="0"/>
          <w:numId w:val="45"/>
        </w:numPr>
        <w:spacing w:after="51"/>
        <w:rPr>
          <w:del w:id="1393" w:author="Maciej Flejsierowicz" w:date="2023-10-05T13:02:00Z"/>
          <w:rFonts w:ascii="Arial Narrow" w:hAnsi="Arial Narrow" w:cs="Calibri"/>
        </w:rPr>
      </w:pPr>
      <w:del w:id="1394" w:author="Maciej Flejsierowicz" w:date="2023-10-05T13:02:00Z">
        <w:r w:rsidRPr="00570611" w:rsidDel="00F370BD">
          <w:rPr>
            <w:rFonts w:ascii="Arial Narrow" w:hAnsi="Arial Narrow" w:cs="Calibri"/>
          </w:rPr>
          <w:delText xml:space="preserve">System realizujący funkcję Firewall dysponuje co najmniej poniższą liczbą i rodzajem interfejsów: </w:delText>
        </w:r>
      </w:del>
    </w:p>
    <w:p w:rsidR="00D5508E" w:rsidRPr="00570611" w:rsidDel="00F370BD" w:rsidRDefault="00D5508E" w:rsidP="007C6CC7">
      <w:pPr>
        <w:pStyle w:val="Default"/>
        <w:numPr>
          <w:ilvl w:val="0"/>
          <w:numId w:val="46"/>
        </w:numPr>
        <w:spacing w:after="51"/>
        <w:rPr>
          <w:del w:id="1395" w:author="Maciej Flejsierowicz" w:date="2023-10-05T13:02:00Z"/>
          <w:rFonts w:ascii="Arial Narrow" w:hAnsi="Arial Narrow" w:cs="Calibri"/>
        </w:rPr>
      </w:pPr>
      <w:del w:id="1396" w:author="Maciej Flejsierowicz" w:date="2023-10-05T13:02:00Z">
        <w:r w:rsidRPr="00570611" w:rsidDel="00F370BD">
          <w:rPr>
            <w:rFonts w:ascii="Arial Narrow" w:hAnsi="Arial Narrow" w:cs="Calibri"/>
          </w:rPr>
          <w:delText>18 portami Gigabit Ethernet RJ-45.</w:delText>
        </w:r>
      </w:del>
    </w:p>
    <w:p w:rsidR="00D5508E" w:rsidRPr="00570611" w:rsidDel="00F370BD" w:rsidRDefault="00D5508E" w:rsidP="007C6CC7">
      <w:pPr>
        <w:pStyle w:val="Default"/>
        <w:numPr>
          <w:ilvl w:val="0"/>
          <w:numId w:val="47"/>
        </w:numPr>
        <w:spacing w:after="51"/>
        <w:rPr>
          <w:del w:id="1397" w:author="Maciej Flejsierowicz" w:date="2023-10-05T13:02:00Z"/>
          <w:rFonts w:ascii="Arial Narrow" w:hAnsi="Arial Narrow" w:cs="Calibri"/>
        </w:rPr>
      </w:pPr>
      <w:del w:id="1398" w:author="Maciej Flejsierowicz" w:date="2023-10-05T13:02:00Z">
        <w:r w:rsidRPr="00570611" w:rsidDel="00F370BD">
          <w:rPr>
            <w:rFonts w:ascii="Arial Narrow" w:hAnsi="Arial Narrow" w:cs="Calibri"/>
          </w:rPr>
          <w:delText>4 gniazdami SFP 1 Gbps.</w:delText>
        </w:r>
      </w:del>
    </w:p>
    <w:p w:rsidR="00D5508E" w:rsidRPr="00570611" w:rsidDel="00F370BD" w:rsidRDefault="00D5508E" w:rsidP="007C6CC7">
      <w:pPr>
        <w:pStyle w:val="Default"/>
        <w:numPr>
          <w:ilvl w:val="0"/>
          <w:numId w:val="45"/>
        </w:numPr>
        <w:spacing w:after="51"/>
        <w:rPr>
          <w:del w:id="1399" w:author="Maciej Flejsierowicz" w:date="2023-10-05T13:02:00Z"/>
          <w:rFonts w:ascii="Arial Narrow" w:hAnsi="Arial Narrow" w:cs="Calibri"/>
        </w:rPr>
      </w:pPr>
      <w:del w:id="1400" w:author="Maciej Flejsierowicz" w:date="2023-10-05T13:02:00Z">
        <w:r w:rsidRPr="00570611" w:rsidDel="00F370BD">
          <w:rPr>
            <w:rFonts w:ascii="Arial Narrow" w:hAnsi="Arial Narrow" w:cs="Calibri"/>
          </w:rPr>
          <w:delText>System Firewall posiada wbudowany port konsoli szeregowej oraz gniazdo USB umożliwiające podłączenie modemu 3G/4G oraz instalacji oprogramowania z klucza USB.</w:delText>
        </w:r>
      </w:del>
    </w:p>
    <w:p w:rsidR="00D5508E" w:rsidRPr="00570611" w:rsidDel="00F370BD" w:rsidRDefault="00D5508E" w:rsidP="007C6CC7">
      <w:pPr>
        <w:pStyle w:val="Default"/>
        <w:numPr>
          <w:ilvl w:val="0"/>
          <w:numId w:val="45"/>
        </w:numPr>
        <w:spacing w:after="51"/>
        <w:rPr>
          <w:del w:id="1401" w:author="Maciej Flejsierowicz" w:date="2023-10-05T13:02:00Z"/>
          <w:rFonts w:ascii="Arial Narrow" w:hAnsi="Arial Narrow" w:cs="Calibri"/>
        </w:rPr>
      </w:pPr>
      <w:del w:id="1402" w:author="Maciej Flejsierowicz" w:date="2023-10-05T13:02:00Z">
        <w:r w:rsidRPr="00570611" w:rsidDel="00F370BD">
          <w:rPr>
            <w:rFonts w:ascii="Arial Narrow" w:hAnsi="Arial Narrow" w:cs="Calibri"/>
          </w:rPr>
          <w:delText>System Firewall pozwala skonfigurować co najmniej 200 interfejsów wirtualnych, definiowanych jako VLAN’y w oparciu o standard 802.1Q.</w:delText>
        </w:r>
      </w:del>
    </w:p>
    <w:p w:rsidR="00D5508E" w:rsidRPr="00570611" w:rsidDel="00F370BD" w:rsidRDefault="00D5508E" w:rsidP="007C6CC7">
      <w:pPr>
        <w:pStyle w:val="Default"/>
        <w:numPr>
          <w:ilvl w:val="0"/>
          <w:numId w:val="45"/>
        </w:numPr>
        <w:spacing w:after="51"/>
        <w:rPr>
          <w:del w:id="1403" w:author="Maciej Flejsierowicz" w:date="2023-10-05T13:02:00Z"/>
          <w:rFonts w:ascii="Arial Narrow" w:hAnsi="Arial Narrow" w:cs="Calibri"/>
        </w:rPr>
      </w:pPr>
      <w:del w:id="1404" w:author="Maciej Flejsierowicz" w:date="2023-10-05T13:02:00Z">
        <w:r w:rsidRPr="00570611" w:rsidDel="00F370BD">
          <w:rPr>
            <w:rFonts w:ascii="Arial Narrow" w:hAnsi="Arial Narrow" w:cs="Calibri"/>
          </w:rPr>
          <w:delText>System jest wyposażony w zasilanie AC.</w:delText>
        </w:r>
      </w:del>
    </w:p>
    <w:p w:rsidR="00D5508E" w:rsidRPr="00570611" w:rsidDel="00F370BD" w:rsidRDefault="00D5508E" w:rsidP="007C6CC7">
      <w:pPr>
        <w:pStyle w:val="Default"/>
        <w:numPr>
          <w:ilvl w:val="0"/>
          <w:numId w:val="47"/>
        </w:numPr>
        <w:spacing w:after="51"/>
        <w:rPr>
          <w:del w:id="1405" w:author="Maciej Flejsierowicz" w:date="2023-10-05T13:02:00Z"/>
          <w:rFonts w:ascii="Arial Narrow" w:hAnsi="Arial Narrow" w:cs="Calibri"/>
          <w:b/>
          <w:bCs/>
        </w:rPr>
      </w:pPr>
      <w:del w:id="1406" w:author="Maciej Flejsierowicz" w:date="2023-10-05T13:02:00Z">
        <w:r w:rsidRPr="00570611" w:rsidDel="00F370BD">
          <w:rPr>
            <w:rFonts w:ascii="Arial Narrow" w:hAnsi="Arial Narrow" w:cs="Calibri"/>
            <w:b/>
            <w:bCs/>
          </w:rPr>
          <w:delText>Parametry wydajnościowe:</w:delText>
        </w:r>
      </w:del>
    </w:p>
    <w:p w:rsidR="00D5508E" w:rsidRPr="00570611" w:rsidDel="00F370BD" w:rsidRDefault="00D5508E" w:rsidP="007C6CC7">
      <w:pPr>
        <w:pStyle w:val="Default"/>
        <w:numPr>
          <w:ilvl w:val="0"/>
          <w:numId w:val="48"/>
        </w:numPr>
        <w:spacing w:after="51"/>
        <w:rPr>
          <w:del w:id="1407" w:author="Maciej Flejsierowicz" w:date="2023-10-05T13:02:00Z"/>
          <w:rFonts w:ascii="Arial Narrow" w:hAnsi="Arial Narrow" w:cs="Calibri"/>
        </w:rPr>
      </w:pPr>
      <w:del w:id="1408" w:author="Maciej Flejsierowicz" w:date="2023-10-05T13:02:00Z">
        <w:r w:rsidRPr="00570611" w:rsidDel="00F370BD">
          <w:rPr>
            <w:rFonts w:ascii="Arial Narrow" w:hAnsi="Arial Narrow" w:cs="Calibri"/>
          </w:rPr>
          <w:delText>W zakresie Firewall’a obsługa nie mniej niż 2 mln. jednoczesnych połączeń oraz 130 tys. nowych połączeń na sekundę.</w:delText>
        </w:r>
      </w:del>
    </w:p>
    <w:p w:rsidR="00D5508E" w:rsidRPr="00570611" w:rsidDel="00F370BD" w:rsidRDefault="00D5508E" w:rsidP="007C6CC7">
      <w:pPr>
        <w:pStyle w:val="Default"/>
        <w:numPr>
          <w:ilvl w:val="0"/>
          <w:numId w:val="48"/>
        </w:numPr>
        <w:spacing w:after="51"/>
        <w:rPr>
          <w:del w:id="1409" w:author="Maciej Flejsierowicz" w:date="2023-10-05T13:02:00Z"/>
          <w:rFonts w:ascii="Arial Narrow" w:hAnsi="Arial Narrow" w:cs="Calibri"/>
        </w:rPr>
      </w:pPr>
      <w:del w:id="1410" w:author="Maciej Flejsierowicz" w:date="2023-10-05T13:02:00Z">
        <w:r w:rsidRPr="00570611" w:rsidDel="00F370BD">
          <w:rPr>
            <w:rFonts w:ascii="Arial Narrow" w:hAnsi="Arial Narrow" w:cs="Calibri"/>
          </w:rPr>
          <w:delText>Przepustowość Stateful Firewall: nie mniej niż 20 Gbps dla pakietów 512 B.</w:delText>
        </w:r>
      </w:del>
    </w:p>
    <w:p w:rsidR="00D5508E" w:rsidRPr="00570611" w:rsidDel="00F370BD" w:rsidRDefault="00D5508E" w:rsidP="007C6CC7">
      <w:pPr>
        <w:pStyle w:val="Default"/>
        <w:numPr>
          <w:ilvl w:val="0"/>
          <w:numId w:val="48"/>
        </w:numPr>
        <w:spacing w:after="51"/>
        <w:rPr>
          <w:del w:id="1411" w:author="Maciej Flejsierowicz" w:date="2023-10-05T13:02:00Z"/>
          <w:rFonts w:ascii="Arial Narrow" w:hAnsi="Arial Narrow" w:cs="Calibri"/>
        </w:rPr>
      </w:pPr>
      <w:del w:id="1412" w:author="Maciej Flejsierowicz" w:date="2023-10-05T13:02:00Z">
        <w:r w:rsidRPr="00570611" w:rsidDel="00F370BD">
          <w:rPr>
            <w:rFonts w:ascii="Arial Narrow" w:hAnsi="Arial Narrow" w:cs="Calibri"/>
          </w:rPr>
          <w:delText>Przepustowość Firewall z włączoną funkcją Kontroli Aplikacji: nie mniej niż 3.2 Gbps.</w:delText>
        </w:r>
      </w:del>
    </w:p>
    <w:p w:rsidR="00D5508E" w:rsidRPr="00570611" w:rsidDel="00F370BD" w:rsidRDefault="00D5508E" w:rsidP="007C6CC7">
      <w:pPr>
        <w:pStyle w:val="Default"/>
        <w:numPr>
          <w:ilvl w:val="0"/>
          <w:numId w:val="48"/>
        </w:numPr>
        <w:spacing w:after="51"/>
        <w:rPr>
          <w:del w:id="1413" w:author="Maciej Flejsierowicz" w:date="2023-10-05T13:02:00Z"/>
          <w:rFonts w:ascii="Arial Narrow" w:hAnsi="Arial Narrow" w:cs="Calibri"/>
        </w:rPr>
      </w:pPr>
      <w:del w:id="1414" w:author="Maciej Flejsierowicz" w:date="2023-10-05T13:02:00Z">
        <w:r w:rsidRPr="00570611" w:rsidDel="00F370BD">
          <w:rPr>
            <w:rFonts w:ascii="Arial Narrow" w:hAnsi="Arial Narrow" w:cs="Calibri"/>
          </w:rPr>
          <w:delText>Wydajność szyfrowania IPSec VPN protokołem AES z kluczem 128 nie mniej niż 7 Gbps.</w:delText>
        </w:r>
      </w:del>
    </w:p>
    <w:p w:rsidR="00D5508E" w:rsidRPr="00570611" w:rsidDel="00F370BD" w:rsidRDefault="00D5508E" w:rsidP="007C6CC7">
      <w:pPr>
        <w:pStyle w:val="Default"/>
        <w:numPr>
          <w:ilvl w:val="0"/>
          <w:numId w:val="48"/>
        </w:numPr>
        <w:spacing w:after="51"/>
        <w:rPr>
          <w:del w:id="1415" w:author="Maciej Flejsierowicz" w:date="2023-10-05T13:02:00Z"/>
          <w:rFonts w:ascii="Arial Narrow" w:hAnsi="Arial Narrow" w:cs="Calibri"/>
        </w:rPr>
      </w:pPr>
      <w:del w:id="1416" w:author="Maciej Flejsierowicz" w:date="2023-10-05T13:02:00Z">
        <w:r w:rsidRPr="00570611" w:rsidDel="00F370BD">
          <w:rPr>
            <w:rFonts w:ascii="Arial Narrow" w:hAnsi="Arial Narrow" w:cs="Calibri"/>
          </w:rPr>
          <w:delText>Wydajność skanowania ruchu w celu ochrony przed atakami (zarówno client side jak i server side w ramach modułu IPS) dla ruchu Enterprise Traffic Mix - minimum 2 Gbps.</w:delText>
        </w:r>
      </w:del>
    </w:p>
    <w:p w:rsidR="00D5508E" w:rsidRPr="00570611" w:rsidDel="00F370BD" w:rsidRDefault="00D5508E" w:rsidP="007C6CC7">
      <w:pPr>
        <w:pStyle w:val="Default"/>
        <w:numPr>
          <w:ilvl w:val="0"/>
          <w:numId w:val="48"/>
        </w:numPr>
        <w:spacing w:after="51"/>
        <w:rPr>
          <w:del w:id="1417" w:author="Maciej Flejsierowicz" w:date="2023-10-05T13:02:00Z"/>
          <w:rFonts w:ascii="Arial Narrow" w:hAnsi="Arial Narrow" w:cs="Calibri"/>
        </w:rPr>
      </w:pPr>
      <w:del w:id="1418" w:author="Maciej Flejsierowicz" w:date="2023-10-05T13:02:00Z">
        <w:r w:rsidRPr="00570611" w:rsidDel="00F370BD">
          <w:rPr>
            <w:rFonts w:ascii="Arial Narrow" w:hAnsi="Arial Narrow" w:cs="Calibri"/>
          </w:rPr>
          <w:delText>Wydajność skanowania ruchu typu Enterprise Mix z włączonymi funkcjami: IPS, Application Control - minimum 1.2 Gbps.</w:delText>
        </w:r>
      </w:del>
    </w:p>
    <w:p w:rsidR="00D5508E" w:rsidRPr="00570611" w:rsidDel="00F370BD" w:rsidRDefault="00D5508E" w:rsidP="007C6CC7">
      <w:pPr>
        <w:pStyle w:val="Default"/>
        <w:numPr>
          <w:ilvl w:val="0"/>
          <w:numId w:val="48"/>
        </w:numPr>
        <w:spacing w:after="51"/>
        <w:rPr>
          <w:del w:id="1419" w:author="Maciej Flejsierowicz" w:date="2023-10-05T13:02:00Z"/>
          <w:rFonts w:ascii="Arial Narrow" w:hAnsi="Arial Narrow" w:cs="Calibri"/>
        </w:rPr>
      </w:pPr>
      <w:del w:id="1420" w:author="Maciej Flejsierowicz" w:date="2023-10-05T13:02:00Z">
        <w:r w:rsidRPr="00570611" w:rsidDel="00F370BD">
          <w:rPr>
            <w:rFonts w:ascii="Arial Narrow" w:hAnsi="Arial Narrow" w:cs="Calibri"/>
          </w:rPr>
          <w:delText>Wydajność systemu w zakresie inspekcji komunikacji szyfrowanej SSL dla ruchu http – minimum 800 Mbps.</w:delText>
        </w:r>
      </w:del>
    </w:p>
    <w:p w:rsidR="00D5508E" w:rsidRPr="00570611" w:rsidDel="00F370BD" w:rsidRDefault="00D5508E" w:rsidP="007C6CC7">
      <w:pPr>
        <w:pStyle w:val="Default"/>
        <w:numPr>
          <w:ilvl w:val="0"/>
          <w:numId w:val="47"/>
        </w:numPr>
        <w:spacing w:after="51"/>
        <w:rPr>
          <w:del w:id="1421" w:author="Maciej Flejsierowicz" w:date="2023-10-05T13:02:00Z"/>
          <w:rFonts w:ascii="Arial Narrow" w:hAnsi="Arial Narrow" w:cs="Calibri"/>
          <w:b/>
          <w:bCs/>
        </w:rPr>
      </w:pPr>
      <w:del w:id="1422" w:author="Maciej Flejsierowicz" w:date="2023-10-05T13:02:00Z">
        <w:r w:rsidRPr="00570611" w:rsidDel="00F370BD">
          <w:rPr>
            <w:rFonts w:ascii="Arial Narrow" w:hAnsi="Arial Narrow" w:cs="Calibri"/>
            <w:b/>
            <w:bCs/>
          </w:rPr>
          <w:delText>Funkcje Systemu Bezpieczeństwa:</w:delText>
        </w:r>
      </w:del>
    </w:p>
    <w:p w:rsidR="00D5508E" w:rsidRPr="00570611" w:rsidDel="00F370BD" w:rsidRDefault="00D5508E" w:rsidP="00D5508E">
      <w:pPr>
        <w:pStyle w:val="Default"/>
        <w:spacing w:after="51"/>
        <w:ind w:left="360"/>
        <w:rPr>
          <w:del w:id="1423" w:author="Maciej Flejsierowicz" w:date="2023-10-05T13:02:00Z"/>
          <w:rFonts w:ascii="Arial Narrow" w:hAnsi="Arial Narrow" w:cs="Calibri"/>
        </w:rPr>
      </w:pPr>
      <w:del w:id="1424" w:author="Maciej Flejsierowicz" w:date="2023-10-05T13:02:00Z">
        <w:r w:rsidRPr="00570611" w:rsidDel="00F370BD">
          <w:rPr>
            <w:rFonts w:ascii="Arial Narrow" w:hAnsi="Arial Narrow" w:cs="Calibri"/>
          </w:rPr>
          <w:delText>W ramach systemu ochrony są realizowane wszystkie poniższe funkcje. Mogą one być zrealizowane w postaci osobnych, komercyjnych platform sprzętowych lub programowych:</w:delText>
        </w:r>
      </w:del>
    </w:p>
    <w:p w:rsidR="00D5508E" w:rsidRPr="00570611" w:rsidDel="00F370BD" w:rsidRDefault="00D5508E" w:rsidP="007C6CC7">
      <w:pPr>
        <w:pStyle w:val="Default"/>
        <w:numPr>
          <w:ilvl w:val="0"/>
          <w:numId w:val="49"/>
        </w:numPr>
        <w:spacing w:after="51"/>
        <w:rPr>
          <w:del w:id="1425" w:author="Maciej Flejsierowicz" w:date="2023-10-05T13:02:00Z"/>
          <w:rFonts w:ascii="Arial Narrow" w:hAnsi="Arial Narrow" w:cs="Calibri"/>
        </w:rPr>
      </w:pPr>
      <w:del w:id="1426" w:author="Maciej Flejsierowicz" w:date="2023-10-05T13:02:00Z">
        <w:r w:rsidRPr="00570611" w:rsidDel="00F370BD">
          <w:rPr>
            <w:rFonts w:ascii="Arial Narrow" w:hAnsi="Arial Narrow" w:cs="Calibri"/>
          </w:rPr>
          <w:delText>Kontrola dostępu - zapora ogniowa klasy Stateful Inspection.</w:delText>
        </w:r>
      </w:del>
    </w:p>
    <w:p w:rsidR="00D5508E" w:rsidRPr="00570611" w:rsidDel="00F370BD" w:rsidRDefault="00D5508E" w:rsidP="007C6CC7">
      <w:pPr>
        <w:pStyle w:val="Default"/>
        <w:numPr>
          <w:ilvl w:val="0"/>
          <w:numId w:val="49"/>
        </w:numPr>
        <w:spacing w:after="51"/>
        <w:rPr>
          <w:del w:id="1427" w:author="Maciej Flejsierowicz" w:date="2023-10-05T13:02:00Z"/>
          <w:rFonts w:ascii="Arial Narrow" w:hAnsi="Arial Narrow" w:cs="Calibri"/>
        </w:rPr>
      </w:pPr>
      <w:del w:id="1428" w:author="Maciej Flejsierowicz" w:date="2023-10-05T13:02:00Z">
        <w:r w:rsidRPr="00570611" w:rsidDel="00F370BD">
          <w:rPr>
            <w:rFonts w:ascii="Arial Narrow" w:hAnsi="Arial Narrow" w:cs="Calibri"/>
          </w:rPr>
          <w:delText>Kontrola Aplikacji.</w:delText>
        </w:r>
      </w:del>
    </w:p>
    <w:p w:rsidR="00D5508E" w:rsidRPr="00570611" w:rsidDel="00F370BD" w:rsidRDefault="00D5508E" w:rsidP="007C6CC7">
      <w:pPr>
        <w:pStyle w:val="Default"/>
        <w:numPr>
          <w:ilvl w:val="0"/>
          <w:numId w:val="49"/>
        </w:numPr>
        <w:spacing w:after="51"/>
        <w:rPr>
          <w:del w:id="1429" w:author="Maciej Flejsierowicz" w:date="2023-10-05T13:02:00Z"/>
          <w:rFonts w:ascii="Arial Narrow" w:hAnsi="Arial Narrow" w:cs="Calibri"/>
        </w:rPr>
      </w:pPr>
      <w:del w:id="1430" w:author="Maciej Flejsierowicz" w:date="2023-10-05T13:02:00Z">
        <w:r w:rsidRPr="00570611" w:rsidDel="00F370BD">
          <w:rPr>
            <w:rFonts w:ascii="Arial Narrow" w:hAnsi="Arial Narrow" w:cs="Calibri"/>
          </w:rPr>
          <w:delText>Poufność transmisji danych - połączenia szyfrowane IPSec VPN oraz SSL VPN.</w:delText>
        </w:r>
      </w:del>
    </w:p>
    <w:p w:rsidR="00D5508E" w:rsidRPr="00570611" w:rsidDel="00F370BD" w:rsidRDefault="00D5508E" w:rsidP="007C6CC7">
      <w:pPr>
        <w:pStyle w:val="Default"/>
        <w:numPr>
          <w:ilvl w:val="0"/>
          <w:numId w:val="49"/>
        </w:numPr>
        <w:spacing w:after="51"/>
        <w:rPr>
          <w:del w:id="1431" w:author="Maciej Flejsierowicz" w:date="2023-10-05T13:02:00Z"/>
          <w:rFonts w:ascii="Arial Narrow" w:hAnsi="Arial Narrow" w:cs="Calibri"/>
        </w:rPr>
      </w:pPr>
      <w:del w:id="1432" w:author="Maciej Flejsierowicz" w:date="2023-10-05T13:02:00Z">
        <w:r w:rsidRPr="00570611" w:rsidDel="00F370BD">
          <w:rPr>
            <w:rFonts w:ascii="Arial Narrow" w:hAnsi="Arial Narrow" w:cs="Calibri"/>
          </w:rPr>
          <w:delText>Ochrona przed malware.</w:delText>
        </w:r>
      </w:del>
    </w:p>
    <w:p w:rsidR="00D5508E" w:rsidRPr="00570611" w:rsidDel="00F370BD" w:rsidRDefault="00D5508E" w:rsidP="007C6CC7">
      <w:pPr>
        <w:pStyle w:val="Default"/>
        <w:numPr>
          <w:ilvl w:val="0"/>
          <w:numId w:val="49"/>
        </w:numPr>
        <w:spacing w:after="51"/>
        <w:rPr>
          <w:del w:id="1433" w:author="Maciej Flejsierowicz" w:date="2023-10-05T13:02:00Z"/>
          <w:rFonts w:ascii="Arial Narrow" w:hAnsi="Arial Narrow" w:cs="Calibri"/>
        </w:rPr>
      </w:pPr>
      <w:del w:id="1434" w:author="Maciej Flejsierowicz" w:date="2023-10-05T13:02:00Z">
        <w:r w:rsidRPr="00570611" w:rsidDel="00F370BD">
          <w:rPr>
            <w:rFonts w:ascii="Arial Narrow" w:hAnsi="Arial Narrow" w:cs="Calibri"/>
          </w:rPr>
          <w:lastRenderedPageBreak/>
          <w:delText>Ochrona przed atakami - Intrusion Prevention System.</w:delText>
        </w:r>
      </w:del>
    </w:p>
    <w:p w:rsidR="00D5508E" w:rsidRPr="00570611" w:rsidDel="00F370BD" w:rsidRDefault="00D5508E" w:rsidP="007C6CC7">
      <w:pPr>
        <w:pStyle w:val="Default"/>
        <w:numPr>
          <w:ilvl w:val="0"/>
          <w:numId w:val="49"/>
        </w:numPr>
        <w:spacing w:after="51"/>
        <w:rPr>
          <w:del w:id="1435" w:author="Maciej Flejsierowicz" w:date="2023-10-05T13:02:00Z"/>
          <w:rFonts w:ascii="Arial Narrow" w:hAnsi="Arial Narrow" w:cs="Calibri"/>
        </w:rPr>
      </w:pPr>
      <w:del w:id="1436" w:author="Maciej Flejsierowicz" w:date="2023-10-05T13:02:00Z">
        <w:r w:rsidRPr="00570611" w:rsidDel="00F370BD">
          <w:rPr>
            <w:rFonts w:ascii="Arial Narrow" w:hAnsi="Arial Narrow" w:cs="Calibri"/>
          </w:rPr>
          <w:delText>Kontrola stron WWW.</w:delText>
        </w:r>
      </w:del>
    </w:p>
    <w:p w:rsidR="00D5508E" w:rsidRPr="00570611" w:rsidDel="00F370BD" w:rsidRDefault="00D5508E" w:rsidP="007C6CC7">
      <w:pPr>
        <w:pStyle w:val="Default"/>
        <w:numPr>
          <w:ilvl w:val="0"/>
          <w:numId w:val="49"/>
        </w:numPr>
        <w:spacing w:after="51"/>
        <w:rPr>
          <w:del w:id="1437" w:author="Maciej Flejsierowicz" w:date="2023-10-05T13:02:00Z"/>
          <w:rFonts w:ascii="Arial Narrow" w:hAnsi="Arial Narrow" w:cs="Calibri"/>
        </w:rPr>
      </w:pPr>
      <w:del w:id="1438" w:author="Maciej Flejsierowicz" w:date="2023-10-05T13:02:00Z">
        <w:r w:rsidRPr="00570611" w:rsidDel="00F370BD">
          <w:rPr>
            <w:rFonts w:ascii="Arial Narrow" w:hAnsi="Arial Narrow" w:cs="Calibri"/>
          </w:rPr>
          <w:delText>Kontrola zawartości poczty – Antyspam dla protokołów SMTP, POP3.</w:delText>
        </w:r>
      </w:del>
    </w:p>
    <w:p w:rsidR="00D5508E" w:rsidRPr="00570611" w:rsidDel="00F370BD" w:rsidRDefault="00D5508E" w:rsidP="007C6CC7">
      <w:pPr>
        <w:pStyle w:val="Default"/>
        <w:numPr>
          <w:ilvl w:val="0"/>
          <w:numId w:val="49"/>
        </w:numPr>
        <w:spacing w:after="51"/>
        <w:rPr>
          <w:del w:id="1439" w:author="Maciej Flejsierowicz" w:date="2023-10-05T13:02:00Z"/>
          <w:rFonts w:ascii="Arial Narrow" w:hAnsi="Arial Narrow" w:cs="Calibri"/>
        </w:rPr>
      </w:pPr>
      <w:del w:id="1440" w:author="Maciej Flejsierowicz" w:date="2023-10-05T13:02:00Z">
        <w:r w:rsidRPr="00570611" w:rsidDel="00F370BD">
          <w:rPr>
            <w:rFonts w:ascii="Arial Narrow" w:hAnsi="Arial Narrow" w:cs="Calibri"/>
          </w:rPr>
          <w:delText>Zarządzanie pasmem (QoS, Traffic shaping).</w:delText>
        </w:r>
      </w:del>
    </w:p>
    <w:p w:rsidR="00D5508E" w:rsidRPr="00570611" w:rsidDel="00F370BD" w:rsidRDefault="00D5508E" w:rsidP="007C6CC7">
      <w:pPr>
        <w:pStyle w:val="Default"/>
        <w:numPr>
          <w:ilvl w:val="0"/>
          <w:numId w:val="49"/>
        </w:numPr>
        <w:spacing w:after="51"/>
        <w:rPr>
          <w:del w:id="1441" w:author="Maciej Flejsierowicz" w:date="2023-10-05T13:02:00Z"/>
          <w:rFonts w:ascii="Arial Narrow" w:hAnsi="Arial Narrow" w:cs="Calibri"/>
        </w:rPr>
      </w:pPr>
      <w:del w:id="1442" w:author="Maciej Flejsierowicz" w:date="2023-10-05T13:02:00Z">
        <w:r w:rsidRPr="00570611" w:rsidDel="00F370BD">
          <w:rPr>
            <w:rFonts w:ascii="Arial Narrow" w:hAnsi="Arial Narrow" w:cs="Calibri"/>
          </w:rPr>
          <w:delText>Mechanizmy ochrony przed wyciekiem poufnej informacji (DLP).</w:delText>
        </w:r>
      </w:del>
    </w:p>
    <w:p w:rsidR="00D5508E" w:rsidRPr="00570611" w:rsidDel="00F370BD" w:rsidRDefault="00D5508E" w:rsidP="007C6CC7">
      <w:pPr>
        <w:pStyle w:val="Default"/>
        <w:numPr>
          <w:ilvl w:val="0"/>
          <w:numId w:val="49"/>
        </w:numPr>
        <w:spacing w:after="51"/>
        <w:rPr>
          <w:del w:id="1443" w:author="Maciej Flejsierowicz" w:date="2023-10-05T13:02:00Z"/>
          <w:rFonts w:ascii="Arial Narrow" w:hAnsi="Arial Narrow" w:cs="Calibri"/>
        </w:rPr>
      </w:pPr>
      <w:del w:id="1444" w:author="Maciej Flejsierowicz" w:date="2023-10-05T13:02:00Z">
        <w:r w:rsidRPr="00570611" w:rsidDel="00F370BD">
          <w:rPr>
            <w:rFonts w:ascii="Arial Narrow" w:hAnsi="Arial Narrow" w:cs="Calibri"/>
          </w:rPr>
          <w:delText>Dwuskładnikowe uwierzytelnianie z wykorzystaniem tokenów sprzętowych lub programowych. Konieczne są co najmniej 2 tokeny sprzętowe lub programowe, które będą zastosowane do dwu-składnikowego uwierzytelnienia administratorów lub w ramach połączeń VPN typu client-to-site.</w:delText>
        </w:r>
      </w:del>
    </w:p>
    <w:p w:rsidR="00D5508E" w:rsidRPr="00570611" w:rsidDel="00F370BD" w:rsidRDefault="00D5508E" w:rsidP="007C6CC7">
      <w:pPr>
        <w:pStyle w:val="Default"/>
        <w:numPr>
          <w:ilvl w:val="0"/>
          <w:numId w:val="49"/>
        </w:numPr>
        <w:spacing w:after="51"/>
        <w:rPr>
          <w:del w:id="1445" w:author="Maciej Flejsierowicz" w:date="2023-10-05T13:02:00Z"/>
          <w:rFonts w:ascii="Arial Narrow" w:hAnsi="Arial Narrow" w:cs="Calibri"/>
        </w:rPr>
      </w:pPr>
      <w:del w:id="1446" w:author="Maciej Flejsierowicz" w:date="2023-10-05T13:02:00Z">
        <w:r w:rsidRPr="00570611" w:rsidDel="00F370BD">
          <w:rPr>
            <w:rFonts w:ascii="Arial Narrow" w:hAnsi="Arial Narrow" w:cs="Calibri"/>
          </w:rPr>
          <w:delText>Inspekcja (minimum: IPS) ruchu szyfrowanego protokołem SSL/TLS, minimum dla następujących typów ruchu: HTTP (w tym HTTP/2), SMTP, FTP, POP3.</w:delText>
        </w:r>
      </w:del>
    </w:p>
    <w:p w:rsidR="00D5508E" w:rsidRPr="00570611" w:rsidDel="00F370BD" w:rsidRDefault="00D5508E" w:rsidP="007C6CC7">
      <w:pPr>
        <w:pStyle w:val="Default"/>
        <w:numPr>
          <w:ilvl w:val="0"/>
          <w:numId w:val="49"/>
        </w:numPr>
        <w:spacing w:after="51"/>
        <w:rPr>
          <w:del w:id="1447" w:author="Maciej Flejsierowicz" w:date="2023-10-05T13:02:00Z"/>
          <w:rFonts w:ascii="Arial Narrow" w:hAnsi="Arial Narrow" w:cs="Calibri"/>
        </w:rPr>
      </w:pPr>
      <w:del w:id="1448" w:author="Maciej Flejsierowicz" w:date="2023-10-05T13:02:00Z">
        <w:r w:rsidRPr="00570611" w:rsidDel="00F370BD">
          <w:rPr>
            <w:rFonts w:ascii="Arial Narrow" w:hAnsi="Arial Narrow" w:cs="Calibri"/>
          </w:rPr>
          <w:delText>Funkcja lokalnego serwera DNS  z możliwością filtrowania zapytań DNS na lokalnym serwerze DNS jak i w ruchu przechodzącym przez system.</w:delText>
        </w:r>
      </w:del>
    </w:p>
    <w:p w:rsidR="00D5508E" w:rsidRPr="00570611" w:rsidDel="00F370BD" w:rsidRDefault="00D5508E" w:rsidP="007C6CC7">
      <w:pPr>
        <w:pStyle w:val="Default"/>
        <w:numPr>
          <w:ilvl w:val="0"/>
          <w:numId w:val="49"/>
        </w:numPr>
        <w:spacing w:after="51"/>
        <w:rPr>
          <w:del w:id="1449" w:author="Maciej Flejsierowicz" w:date="2023-10-05T13:02:00Z"/>
          <w:rFonts w:ascii="Arial Narrow" w:hAnsi="Arial Narrow" w:cs="Calibri"/>
        </w:rPr>
      </w:pPr>
      <w:del w:id="1450" w:author="Maciej Flejsierowicz" w:date="2023-10-05T13:02:00Z">
        <w:r w:rsidRPr="00570611" w:rsidDel="00F370BD">
          <w:rPr>
            <w:rFonts w:ascii="Arial Narrow" w:hAnsi="Arial Narrow" w:cs="Calibri"/>
          </w:rPr>
          <w:delText>Rozwiązanie posiada wbudowane mechanizmy automatyzacji polegające na wykonaniu określonej sekwencji akcji (takich jak zmiana konfiguracji, wysłanie powiadomień do administratora) po wystąpieniu wybranego zdarzenia (np. naruszenie polityki bezpieczeństwa).</w:delText>
        </w:r>
      </w:del>
    </w:p>
    <w:p w:rsidR="00D5508E" w:rsidRPr="00570611" w:rsidDel="00F370BD" w:rsidRDefault="00D5508E" w:rsidP="007C6CC7">
      <w:pPr>
        <w:pStyle w:val="Default"/>
        <w:numPr>
          <w:ilvl w:val="0"/>
          <w:numId w:val="47"/>
        </w:numPr>
        <w:spacing w:after="51"/>
        <w:rPr>
          <w:del w:id="1451" w:author="Maciej Flejsierowicz" w:date="2023-10-05T13:02:00Z"/>
          <w:rFonts w:ascii="Arial Narrow" w:hAnsi="Arial Narrow" w:cs="Calibri"/>
          <w:b/>
          <w:bCs/>
        </w:rPr>
      </w:pPr>
      <w:del w:id="1452" w:author="Maciej Flejsierowicz" w:date="2023-10-05T13:02:00Z">
        <w:r w:rsidRPr="00570611" w:rsidDel="00F370BD">
          <w:rPr>
            <w:rFonts w:ascii="Arial Narrow" w:hAnsi="Arial Narrow" w:cs="Calibri"/>
            <w:b/>
            <w:bCs/>
          </w:rPr>
          <w:delText>Polityki, Firewall</w:delText>
        </w:r>
      </w:del>
    </w:p>
    <w:p w:rsidR="00D5508E" w:rsidRPr="00570611" w:rsidDel="00F370BD" w:rsidRDefault="00D5508E" w:rsidP="007C6CC7">
      <w:pPr>
        <w:pStyle w:val="Default"/>
        <w:numPr>
          <w:ilvl w:val="0"/>
          <w:numId w:val="50"/>
        </w:numPr>
        <w:spacing w:after="51"/>
        <w:rPr>
          <w:del w:id="1453" w:author="Maciej Flejsierowicz" w:date="2023-10-05T13:02:00Z"/>
          <w:rFonts w:ascii="Arial Narrow" w:hAnsi="Arial Narrow" w:cs="Calibri"/>
        </w:rPr>
      </w:pPr>
      <w:del w:id="1454" w:author="Maciej Flejsierowicz" w:date="2023-10-05T13:02:00Z">
        <w:r w:rsidRPr="00570611" w:rsidDel="00F370BD">
          <w:rPr>
            <w:rFonts w:ascii="Arial Narrow" w:hAnsi="Arial Narrow" w:cs="Calibri"/>
          </w:rPr>
          <w:delText>Polityka Firewall uwzględnia: adresy IP, użytkowników, protokoły, usługi sieciowe, aplikacje lub zbiory aplikacji, reakcje zabezpieczeń, rejestrowanie zdarzeń.</w:delText>
        </w:r>
      </w:del>
    </w:p>
    <w:p w:rsidR="00D5508E" w:rsidRPr="00570611" w:rsidDel="00F370BD" w:rsidRDefault="00D5508E" w:rsidP="007C6CC7">
      <w:pPr>
        <w:pStyle w:val="Default"/>
        <w:numPr>
          <w:ilvl w:val="0"/>
          <w:numId w:val="50"/>
        </w:numPr>
        <w:spacing w:after="51"/>
        <w:rPr>
          <w:del w:id="1455" w:author="Maciej Flejsierowicz" w:date="2023-10-05T13:02:00Z"/>
          <w:rFonts w:ascii="Arial Narrow" w:hAnsi="Arial Narrow" w:cs="Calibri"/>
        </w:rPr>
      </w:pPr>
      <w:del w:id="1456" w:author="Maciej Flejsierowicz" w:date="2023-10-05T13:02:00Z">
        <w:r w:rsidRPr="00570611" w:rsidDel="00F370BD">
          <w:rPr>
            <w:rFonts w:ascii="Arial Narrow" w:hAnsi="Arial Narrow" w:cs="Calibri"/>
          </w:rPr>
          <w:delText>System realizuje translację adresów NAT: źródłowego i docelowego, translację PAT oraz:</w:delText>
        </w:r>
      </w:del>
    </w:p>
    <w:p w:rsidR="00D5508E" w:rsidRPr="00570611" w:rsidDel="00F370BD" w:rsidRDefault="00D5508E" w:rsidP="007C6CC7">
      <w:pPr>
        <w:pStyle w:val="Default"/>
        <w:numPr>
          <w:ilvl w:val="0"/>
          <w:numId w:val="51"/>
        </w:numPr>
        <w:spacing w:after="51"/>
        <w:rPr>
          <w:del w:id="1457" w:author="Maciej Flejsierowicz" w:date="2023-10-05T13:02:00Z"/>
          <w:rFonts w:ascii="Arial Narrow" w:hAnsi="Arial Narrow" w:cs="Calibri"/>
        </w:rPr>
      </w:pPr>
      <w:del w:id="1458" w:author="Maciej Flejsierowicz" w:date="2023-10-05T13:02:00Z">
        <w:r w:rsidRPr="00570611" w:rsidDel="00F370BD">
          <w:rPr>
            <w:rFonts w:ascii="Arial Narrow" w:hAnsi="Arial Narrow" w:cs="Calibri"/>
          </w:rPr>
          <w:delText>Translację jeden do jeden oraz jeden do wielu.</w:delText>
        </w:r>
      </w:del>
    </w:p>
    <w:p w:rsidR="00D5508E" w:rsidRPr="00570611" w:rsidDel="00F370BD" w:rsidRDefault="00D5508E" w:rsidP="007C6CC7">
      <w:pPr>
        <w:pStyle w:val="Default"/>
        <w:numPr>
          <w:ilvl w:val="0"/>
          <w:numId w:val="52"/>
        </w:numPr>
        <w:spacing w:after="51"/>
        <w:rPr>
          <w:del w:id="1459" w:author="Maciej Flejsierowicz" w:date="2023-10-05T13:02:00Z"/>
          <w:rFonts w:ascii="Arial Narrow" w:hAnsi="Arial Narrow" w:cs="Calibri"/>
          <w:lang w:val="en-AU"/>
        </w:rPr>
      </w:pPr>
      <w:del w:id="1460" w:author="Maciej Flejsierowicz" w:date="2023-10-05T13:02:00Z">
        <w:r w:rsidRPr="00570611" w:rsidDel="00F370BD">
          <w:rPr>
            <w:rFonts w:ascii="Arial Narrow" w:hAnsi="Arial Narrow" w:cs="Calibri"/>
            <w:lang w:val="en-AU"/>
          </w:rPr>
          <w:delText xml:space="preserve">Dedykowany ALG (Application Level Gateway) dla protokołu SIP. </w:delText>
        </w:r>
      </w:del>
    </w:p>
    <w:p w:rsidR="00D5508E" w:rsidRPr="00570611" w:rsidDel="00F370BD" w:rsidRDefault="00D5508E" w:rsidP="007C6CC7">
      <w:pPr>
        <w:pStyle w:val="Default"/>
        <w:numPr>
          <w:ilvl w:val="0"/>
          <w:numId w:val="50"/>
        </w:numPr>
        <w:spacing w:after="51"/>
        <w:rPr>
          <w:del w:id="1461" w:author="Maciej Flejsierowicz" w:date="2023-10-05T13:02:00Z"/>
          <w:rFonts w:ascii="Arial Narrow" w:hAnsi="Arial Narrow" w:cs="Calibri"/>
        </w:rPr>
      </w:pPr>
      <w:del w:id="1462" w:author="Maciej Flejsierowicz" w:date="2023-10-05T13:02:00Z">
        <w:r w:rsidRPr="00570611" w:rsidDel="00F370BD">
          <w:rPr>
            <w:rFonts w:ascii="Arial Narrow" w:hAnsi="Arial Narrow" w:cs="Calibri"/>
          </w:rPr>
          <w:delText>W ramach systemu istnieje możliwość tworzenia wydzielonych stref bezpieczeństwa np. DMZ, LAN, WAN.</w:delText>
        </w:r>
      </w:del>
    </w:p>
    <w:p w:rsidR="00D5508E" w:rsidRPr="00570611" w:rsidDel="00F370BD" w:rsidRDefault="00D5508E" w:rsidP="007C6CC7">
      <w:pPr>
        <w:pStyle w:val="Default"/>
        <w:numPr>
          <w:ilvl w:val="0"/>
          <w:numId w:val="50"/>
        </w:numPr>
        <w:spacing w:after="51"/>
        <w:rPr>
          <w:del w:id="1463" w:author="Maciej Flejsierowicz" w:date="2023-10-05T13:02:00Z"/>
          <w:rFonts w:ascii="Arial Narrow" w:hAnsi="Arial Narrow" w:cs="Calibri"/>
        </w:rPr>
      </w:pPr>
      <w:del w:id="1464" w:author="Maciej Flejsierowicz" w:date="2023-10-05T13:02:00Z">
        <w:r w:rsidRPr="00570611" w:rsidDel="00F370BD">
          <w:rPr>
            <w:rFonts w:ascii="Arial Narrow" w:hAnsi="Arial Narrow" w:cs="Calibri"/>
          </w:rPr>
          <w:delText>Możliwość wykorzystania w polityce bezpieczeństwa zewnętrznych repozytoriów zawierających: kategorie URL, adresy IP.</w:delText>
        </w:r>
      </w:del>
    </w:p>
    <w:p w:rsidR="00D5508E" w:rsidRPr="00570611" w:rsidDel="00F370BD" w:rsidRDefault="00D5508E" w:rsidP="007C6CC7">
      <w:pPr>
        <w:pStyle w:val="Default"/>
        <w:numPr>
          <w:ilvl w:val="0"/>
          <w:numId w:val="50"/>
        </w:numPr>
        <w:spacing w:after="51"/>
        <w:rPr>
          <w:del w:id="1465" w:author="Maciej Flejsierowicz" w:date="2023-10-05T13:02:00Z"/>
          <w:rFonts w:ascii="Arial Narrow" w:hAnsi="Arial Narrow" w:cs="Calibri"/>
        </w:rPr>
      </w:pPr>
      <w:del w:id="1466" w:author="Maciej Flejsierowicz" w:date="2023-10-05T13:02:00Z">
        <w:r w:rsidRPr="00570611" w:rsidDel="00F370BD">
          <w:rPr>
            <w:rFonts w:ascii="Arial Narrow" w:hAnsi="Arial Narrow" w:cs="Calibri"/>
          </w:rPr>
          <w:delText>Polityka firewall umożliwia filtrowanie ruchu w zależności od kraju, do którego przypisane są adresy IP źródłowe lub docelowe.</w:delText>
        </w:r>
      </w:del>
    </w:p>
    <w:p w:rsidR="00D5508E" w:rsidRPr="00570611" w:rsidDel="00F370BD" w:rsidRDefault="00D5508E" w:rsidP="007C6CC7">
      <w:pPr>
        <w:pStyle w:val="Default"/>
        <w:numPr>
          <w:ilvl w:val="0"/>
          <w:numId w:val="50"/>
        </w:numPr>
        <w:spacing w:after="51"/>
        <w:rPr>
          <w:del w:id="1467" w:author="Maciej Flejsierowicz" w:date="2023-10-05T13:02:00Z"/>
          <w:rFonts w:ascii="Arial Narrow" w:hAnsi="Arial Narrow" w:cs="Calibri"/>
        </w:rPr>
      </w:pPr>
      <w:del w:id="1468" w:author="Maciej Flejsierowicz" w:date="2023-10-05T13:02:00Z">
        <w:r w:rsidRPr="00570611" w:rsidDel="00F370BD">
          <w:rPr>
            <w:rFonts w:ascii="Arial Narrow" w:hAnsi="Arial Narrow" w:cs="Calibri"/>
          </w:rPr>
          <w:delText>Możliwość ustawienia przedziału czasu, w którym dana reguła w politykach firewall jest aktywna.</w:delText>
        </w:r>
      </w:del>
    </w:p>
    <w:p w:rsidR="00D5508E" w:rsidRPr="00570611" w:rsidDel="00F370BD" w:rsidRDefault="00D5508E" w:rsidP="007C6CC7">
      <w:pPr>
        <w:pStyle w:val="Default"/>
        <w:numPr>
          <w:ilvl w:val="0"/>
          <w:numId w:val="50"/>
        </w:numPr>
        <w:spacing w:after="51"/>
        <w:rPr>
          <w:del w:id="1469" w:author="Maciej Flejsierowicz" w:date="2023-10-05T13:02:00Z"/>
          <w:rFonts w:ascii="Arial Narrow" w:hAnsi="Arial Narrow" w:cs="Calibri"/>
        </w:rPr>
      </w:pPr>
      <w:del w:id="1470" w:author="Maciej Flejsierowicz" w:date="2023-10-05T13:02:00Z">
        <w:r w:rsidRPr="00570611" w:rsidDel="00F370BD">
          <w:rPr>
            <w:rFonts w:ascii="Arial Narrow" w:hAnsi="Arial Narrow" w:cs="Calibri"/>
          </w:rPr>
          <w:delText>Element systemu realizujący funkcję Firewall integruje się z następującymi rozwiązaniami SDN w celu dynamicznego pobierania informacji o zainstalowanych maszynach wirtualnych po to, aby użyć ich przy budowaniu polityk kontroli dostępu.</w:delText>
        </w:r>
      </w:del>
    </w:p>
    <w:p w:rsidR="00D5508E" w:rsidRPr="00570611" w:rsidDel="00F370BD" w:rsidRDefault="00D5508E" w:rsidP="007C6CC7">
      <w:pPr>
        <w:pStyle w:val="Default"/>
        <w:numPr>
          <w:ilvl w:val="0"/>
          <w:numId w:val="53"/>
        </w:numPr>
        <w:spacing w:after="51"/>
        <w:rPr>
          <w:del w:id="1471" w:author="Maciej Flejsierowicz" w:date="2023-10-05T13:02:00Z"/>
          <w:rFonts w:ascii="Arial Narrow" w:hAnsi="Arial Narrow" w:cs="Calibri"/>
        </w:rPr>
      </w:pPr>
      <w:del w:id="1472" w:author="Maciej Flejsierowicz" w:date="2023-10-05T13:02:00Z">
        <w:r w:rsidRPr="00570611" w:rsidDel="00F370BD">
          <w:rPr>
            <w:rFonts w:ascii="Arial Narrow" w:hAnsi="Arial Narrow" w:cs="Calibri"/>
          </w:rPr>
          <w:delText>Amazon Web Services (AWS).</w:delText>
        </w:r>
      </w:del>
    </w:p>
    <w:p w:rsidR="00D5508E" w:rsidRPr="00570611" w:rsidDel="00F370BD" w:rsidRDefault="00D5508E" w:rsidP="007C6CC7">
      <w:pPr>
        <w:pStyle w:val="Default"/>
        <w:numPr>
          <w:ilvl w:val="0"/>
          <w:numId w:val="54"/>
        </w:numPr>
        <w:spacing w:after="51"/>
        <w:rPr>
          <w:del w:id="1473" w:author="Maciej Flejsierowicz" w:date="2023-10-05T13:02:00Z"/>
          <w:rFonts w:ascii="Arial Narrow" w:hAnsi="Arial Narrow" w:cs="Calibri"/>
        </w:rPr>
      </w:pPr>
      <w:del w:id="1474" w:author="Maciej Flejsierowicz" w:date="2023-10-05T13:02:00Z">
        <w:r w:rsidRPr="00570611" w:rsidDel="00F370BD">
          <w:rPr>
            <w:rFonts w:ascii="Arial Narrow" w:hAnsi="Arial Narrow" w:cs="Calibri"/>
          </w:rPr>
          <w:delText>Microsoft Azure.</w:delText>
        </w:r>
      </w:del>
    </w:p>
    <w:p w:rsidR="00D5508E" w:rsidRPr="00570611" w:rsidDel="00F370BD" w:rsidRDefault="00D5508E" w:rsidP="007C6CC7">
      <w:pPr>
        <w:pStyle w:val="Default"/>
        <w:numPr>
          <w:ilvl w:val="0"/>
          <w:numId w:val="55"/>
        </w:numPr>
        <w:spacing w:after="51"/>
        <w:rPr>
          <w:del w:id="1475" w:author="Maciej Flejsierowicz" w:date="2023-10-05T13:02:00Z"/>
          <w:rFonts w:ascii="Arial Narrow" w:hAnsi="Arial Narrow" w:cs="Calibri"/>
        </w:rPr>
      </w:pPr>
      <w:del w:id="1476" w:author="Maciej Flejsierowicz" w:date="2023-10-05T13:02:00Z">
        <w:r w:rsidRPr="00570611" w:rsidDel="00F370BD">
          <w:rPr>
            <w:rFonts w:ascii="Arial Narrow" w:hAnsi="Arial Narrow" w:cs="Calibri"/>
          </w:rPr>
          <w:lastRenderedPageBreak/>
          <w:delText>Cisco ACI.</w:delText>
        </w:r>
      </w:del>
    </w:p>
    <w:p w:rsidR="00D5508E" w:rsidRPr="00570611" w:rsidDel="00F370BD" w:rsidRDefault="00D5508E" w:rsidP="007C6CC7">
      <w:pPr>
        <w:pStyle w:val="Default"/>
        <w:numPr>
          <w:ilvl w:val="0"/>
          <w:numId w:val="56"/>
        </w:numPr>
        <w:spacing w:after="51"/>
        <w:rPr>
          <w:del w:id="1477" w:author="Maciej Flejsierowicz" w:date="2023-10-05T13:02:00Z"/>
          <w:rFonts w:ascii="Arial Narrow" w:hAnsi="Arial Narrow" w:cs="Calibri"/>
        </w:rPr>
      </w:pPr>
      <w:del w:id="1478" w:author="Maciej Flejsierowicz" w:date="2023-10-05T13:02:00Z">
        <w:r w:rsidRPr="00570611" w:rsidDel="00F370BD">
          <w:rPr>
            <w:rFonts w:ascii="Arial Narrow" w:hAnsi="Arial Narrow" w:cs="Calibri"/>
          </w:rPr>
          <w:delText>Google Cloud Platform (GCP).</w:delText>
        </w:r>
      </w:del>
    </w:p>
    <w:p w:rsidR="00D5508E" w:rsidRPr="00570611" w:rsidDel="00F370BD" w:rsidRDefault="00D5508E" w:rsidP="007C6CC7">
      <w:pPr>
        <w:pStyle w:val="Default"/>
        <w:numPr>
          <w:ilvl w:val="0"/>
          <w:numId w:val="57"/>
        </w:numPr>
        <w:spacing w:after="51"/>
        <w:rPr>
          <w:del w:id="1479" w:author="Maciej Flejsierowicz" w:date="2023-10-05T13:02:00Z"/>
          <w:rFonts w:ascii="Arial Narrow" w:hAnsi="Arial Narrow" w:cs="Calibri"/>
        </w:rPr>
      </w:pPr>
      <w:del w:id="1480" w:author="Maciej Flejsierowicz" w:date="2023-10-05T13:02:00Z">
        <w:r w:rsidRPr="00570611" w:rsidDel="00F370BD">
          <w:rPr>
            <w:rFonts w:ascii="Arial Narrow" w:hAnsi="Arial Narrow" w:cs="Calibri"/>
          </w:rPr>
          <w:delText>OpenStack.</w:delText>
        </w:r>
      </w:del>
    </w:p>
    <w:p w:rsidR="00D5508E" w:rsidRPr="00570611" w:rsidDel="00F370BD" w:rsidRDefault="00D5508E" w:rsidP="007C6CC7">
      <w:pPr>
        <w:pStyle w:val="Default"/>
        <w:numPr>
          <w:ilvl w:val="0"/>
          <w:numId w:val="58"/>
        </w:numPr>
        <w:spacing w:after="51"/>
        <w:rPr>
          <w:del w:id="1481" w:author="Maciej Flejsierowicz" w:date="2023-10-05T13:02:00Z"/>
          <w:rFonts w:ascii="Arial Narrow" w:hAnsi="Arial Narrow" w:cs="Calibri"/>
        </w:rPr>
      </w:pPr>
      <w:del w:id="1482" w:author="Maciej Flejsierowicz" w:date="2023-10-05T13:02:00Z">
        <w:r w:rsidRPr="00570611" w:rsidDel="00F370BD">
          <w:rPr>
            <w:rFonts w:ascii="Arial Narrow" w:hAnsi="Arial Narrow" w:cs="Calibri"/>
          </w:rPr>
          <w:delText>VMware NSX.</w:delText>
        </w:r>
      </w:del>
    </w:p>
    <w:p w:rsidR="00D5508E" w:rsidRPr="00570611" w:rsidDel="00F370BD" w:rsidRDefault="00D5508E" w:rsidP="007C6CC7">
      <w:pPr>
        <w:pStyle w:val="Default"/>
        <w:numPr>
          <w:ilvl w:val="0"/>
          <w:numId w:val="59"/>
        </w:numPr>
        <w:spacing w:after="51"/>
        <w:rPr>
          <w:del w:id="1483" w:author="Maciej Flejsierowicz" w:date="2023-10-05T13:02:00Z"/>
          <w:rFonts w:ascii="Arial Narrow" w:hAnsi="Arial Narrow" w:cs="Calibri"/>
        </w:rPr>
      </w:pPr>
      <w:del w:id="1484" w:author="Maciej Flejsierowicz" w:date="2023-10-05T13:02:00Z">
        <w:r w:rsidRPr="00570611" w:rsidDel="00F370BD">
          <w:rPr>
            <w:rFonts w:ascii="Arial Narrow" w:hAnsi="Arial Narrow" w:cs="Calibri"/>
          </w:rPr>
          <w:delText>Kubernetes.</w:delText>
        </w:r>
      </w:del>
    </w:p>
    <w:p w:rsidR="00D5508E" w:rsidRPr="00570611" w:rsidDel="00F370BD" w:rsidRDefault="00D5508E" w:rsidP="007C6CC7">
      <w:pPr>
        <w:pStyle w:val="Default"/>
        <w:numPr>
          <w:ilvl w:val="0"/>
          <w:numId w:val="47"/>
        </w:numPr>
        <w:spacing w:after="51"/>
        <w:rPr>
          <w:del w:id="1485" w:author="Maciej Flejsierowicz" w:date="2023-10-05T13:02:00Z"/>
          <w:rFonts w:ascii="Arial Narrow" w:hAnsi="Arial Narrow" w:cs="Calibri"/>
          <w:b/>
          <w:bCs/>
        </w:rPr>
      </w:pPr>
      <w:del w:id="1486" w:author="Maciej Flejsierowicz" w:date="2023-10-05T13:02:00Z">
        <w:r w:rsidRPr="00570611" w:rsidDel="00F370BD">
          <w:rPr>
            <w:rFonts w:ascii="Arial Narrow" w:hAnsi="Arial Narrow" w:cs="Calibri"/>
            <w:b/>
            <w:bCs/>
          </w:rPr>
          <w:delText>Połączenia VPN</w:delText>
        </w:r>
      </w:del>
    </w:p>
    <w:p w:rsidR="00D5508E" w:rsidRPr="00570611" w:rsidDel="00F370BD" w:rsidRDefault="00D5508E" w:rsidP="007C6CC7">
      <w:pPr>
        <w:pStyle w:val="Default"/>
        <w:numPr>
          <w:ilvl w:val="0"/>
          <w:numId w:val="60"/>
        </w:numPr>
        <w:spacing w:after="51"/>
        <w:rPr>
          <w:del w:id="1487" w:author="Maciej Flejsierowicz" w:date="2023-10-05T13:02:00Z"/>
          <w:rFonts w:ascii="Arial Narrow" w:hAnsi="Arial Narrow" w:cs="Calibri"/>
        </w:rPr>
      </w:pPr>
      <w:del w:id="1488" w:author="Maciej Flejsierowicz" w:date="2023-10-05T13:02:00Z">
        <w:r w:rsidRPr="00570611" w:rsidDel="00F370BD">
          <w:rPr>
            <w:rFonts w:ascii="Arial Narrow" w:hAnsi="Arial Narrow" w:cs="Calibri"/>
          </w:rPr>
          <w:delText>System umożliwia konfigurację połączeń typu IPSec VPN. W zakresie tej funkcji zapewnia:</w:delText>
        </w:r>
      </w:del>
    </w:p>
    <w:p w:rsidR="00D5508E" w:rsidRPr="00570611" w:rsidDel="00F370BD" w:rsidRDefault="00D5508E" w:rsidP="007C6CC7">
      <w:pPr>
        <w:pStyle w:val="Default"/>
        <w:numPr>
          <w:ilvl w:val="0"/>
          <w:numId w:val="61"/>
        </w:numPr>
        <w:spacing w:after="51"/>
        <w:rPr>
          <w:del w:id="1489" w:author="Maciej Flejsierowicz" w:date="2023-10-05T13:02:00Z"/>
          <w:rFonts w:ascii="Arial Narrow" w:hAnsi="Arial Narrow" w:cs="Calibri"/>
        </w:rPr>
      </w:pPr>
      <w:del w:id="1490" w:author="Maciej Flejsierowicz" w:date="2023-10-05T13:02:00Z">
        <w:r w:rsidRPr="00570611" w:rsidDel="00F370BD">
          <w:rPr>
            <w:rFonts w:ascii="Arial Narrow" w:hAnsi="Arial Narrow" w:cs="Calibri"/>
          </w:rPr>
          <w:delText>Wsparcie dla IKE v1 oraz v2.</w:delText>
        </w:r>
      </w:del>
    </w:p>
    <w:p w:rsidR="00D5508E" w:rsidRPr="00570611" w:rsidDel="00F370BD" w:rsidRDefault="00D5508E" w:rsidP="007C6CC7">
      <w:pPr>
        <w:pStyle w:val="Default"/>
        <w:numPr>
          <w:ilvl w:val="0"/>
          <w:numId w:val="62"/>
        </w:numPr>
        <w:spacing w:after="51"/>
        <w:rPr>
          <w:del w:id="1491" w:author="Maciej Flejsierowicz" w:date="2023-10-05T13:02:00Z"/>
          <w:rFonts w:ascii="Arial Narrow" w:hAnsi="Arial Narrow" w:cs="Calibri"/>
        </w:rPr>
      </w:pPr>
      <w:del w:id="1492" w:author="Maciej Flejsierowicz" w:date="2023-10-05T13:02:00Z">
        <w:r w:rsidRPr="00570611" w:rsidDel="00F370BD">
          <w:rPr>
            <w:rFonts w:ascii="Arial Narrow" w:hAnsi="Arial Narrow" w:cs="Calibri"/>
          </w:rPr>
          <w:delText>Obsługę szyfrowania protokołem minimum AES z kluczem</w:delText>
        </w:r>
        <w:r w:rsidR="007C6CC7" w:rsidDel="00F370BD">
          <w:rPr>
            <w:rFonts w:ascii="Arial Narrow" w:hAnsi="Arial Narrow" w:cs="Calibri"/>
          </w:rPr>
          <w:delText xml:space="preserve"> </w:delText>
        </w:r>
        <w:r w:rsidRPr="00570611" w:rsidDel="00F370BD">
          <w:rPr>
            <w:rFonts w:ascii="Arial Narrow" w:hAnsi="Arial Narrow" w:cs="Calibri"/>
          </w:rPr>
          <w:delText>128 oraz 256 bitów w trybie pracy Galois/Counter Mode(GCM).</w:delText>
        </w:r>
      </w:del>
    </w:p>
    <w:p w:rsidR="00D5508E" w:rsidRPr="00570611" w:rsidDel="00F370BD" w:rsidRDefault="00D5508E" w:rsidP="007C6CC7">
      <w:pPr>
        <w:pStyle w:val="Default"/>
        <w:numPr>
          <w:ilvl w:val="0"/>
          <w:numId w:val="63"/>
        </w:numPr>
        <w:spacing w:after="51"/>
        <w:rPr>
          <w:del w:id="1493" w:author="Maciej Flejsierowicz" w:date="2023-10-05T13:02:00Z"/>
          <w:rFonts w:ascii="Arial Narrow" w:hAnsi="Arial Narrow" w:cs="Calibri"/>
        </w:rPr>
      </w:pPr>
      <w:del w:id="1494" w:author="Maciej Flejsierowicz" w:date="2023-10-05T13:02:00Z">
        <w:r w:rsidRPr="00570611" w:rsidDel="00F370BD">
          <w:rPr>
            <w:rFonts w:ascii="Arial Narrow" w:hAnsi="Arial Narrow" w:cs="Calibri"/>
          </w:rPr>
          <w:delText>Obsługa protokołu Diffie-Hellman  grup 19, 20.</w:delText>
        </w:r>
      </w:del>
    </w:p>
    <w:p w:rsidR="00D5508E" w:rsidRPr="00570611" w:rsidDel="00F370BD" w:rsidRDefault="00D5508E" w:rsidP="007C6CC7">
      <w:pPr>
        <w:pStyle w:val="Default"/>
        <w:numPr>
          <w:ilvl w:val="0"/>
          <w:numId w:val="64"/>
        </w:numPr>
        <w:spacing w:after="51"/>
        <w:rPr>
          <w:del w:id="1495" w:author="Maciej Flejsierowicz" w:date="2023-10-05T13:02:00Z"/>
          <w:rFonts w:ascii="Arial Narrow" w:hAnsi="Arial Narrow" w:cs="Calibri"/>
        </w:rPr>
      </w:pPr>
      <w:del w:id="1496" w:author="Maciej Flejsierowicz" w:date="2023-10-05T13:02:00Z">
        <w:r w:rsidRPr="00570611" w:rsidDel="00F370BD">
          <w:rPr>
            <w:rFonts w:ascii="Arial Narrow" w:hAnsi="Arial Narrow" w:cs="Calibri"/>
          </w:rPr>
          <w:delText>Wsparcie dla Pracy w topologii Hub and Spoke oraz Mesh.</w:delText>
        </w:r>
      </w:del>
    </w:p>
    <w:p w:rsidR="00D5508E" w:rsidRPr="00570611" w:rsidDel="00F370BD" w:rsidRDefault="00D5508E" w:rsidP="007C6CC7">
      <w:pPr>
        <w:pStyle w:val="Default"/>
        <w:numPr>
          <w:ilvl w:val="0"/>
          <w:numId w:val="65"/>
        </w:numPr>
        <w:spacing w:after="51"/>
        <w:rPr>
          <w:del w:id="1497" w:author="Maciej Flejsierowicz" w:date="2023-10-05T13:02:00Z"/>
          <w:rFonts w:ascii="Arial Narrow" w:hAnsi="Arial Narrow" w:cs="Calibri"/>
        </w:rPr>
      </w:pPr>
      <w:del w:id="1498" w:author="Maciej Flejsierowicz" w:date="2023-10-05T13:02:00Z">
        <w:r w:rsidRPr="00570611" w:rsidDel="00F370BD">
          <w:rPr>
            <w:rFonts w:ascii="Arial Narrow" w:hAnsi="Arial Narrow" w:cs="Calibri"/>
          </w:rPr>
          <w:delText>Tworzenie połączeń typu Site-to-Site oraz Client-to-Site.</w:delText>
        </w:r>
      </w:del>
    </w:p>
    <w:p w:rsidR="00D5508E" w:rsidRPr="00570611" w:rsidDel="00F370BD" w:rsidRDefault="00D5508E" w:rsidP="007C6CC7">
      <w:pPr>
        <w:pStyle w:val="Default"/>
        <w:numPr>
          <w:ilvl w:val="0"/>
          <w:numId w:val="66"/>
        </w:numPr>
        <w:spacing w:after="51"/>
        <w:rPr>
          <w:del w:id="1499" w:author="Maciej Flejsierowicz" w:date="2023-10-05T13:02:00Z"/>
          <w:rFonts w:ascii="Arial Narrow" w:hAnsi="Arial Narrow" w:cs="Calibri"/>
        </w:rPr>
      </w:pPr>
      <w:del w:id="1500" w:author="Maciej Flejsierowicz" w:date="2023-10-05T13:02:00Z">
        <w:r w:rsidRPr="00570611" w:rsidDel="00F370BD">
          <w:rPr>
            <w:rFonts w:ascii="Arial Narrow" w:hAnsi="Arial Narrow" w:cs="Calibri"/>
          </w:rPr>
          <w:delText>Monitorowanie stanu tuneli VPN i stałego utrzymywania ich aktywności.</w:delText>
        </w:r>
      </w:del>
    </w:p>
    <w:p w:rsidR="00D5508E" w:rsidRPr="00570611" w:rsidDel="00F370BD" w:rsidRDefault="00D5508E" w:rsidP="007C6CC7">
      <w:pPr>
        <w:pStyle w:val="Default"/>
        <w:numPr>
          <w:ilvl w:val="0"/>
          <w:numId w:val="67"/>
        </w:numPr>
        <w:spacing w:after="51"/>
        <w:rPr>
          <w:del w:id="1501" w:author="Maciej Flejsierowicz" w:date="2023-10-05T13:02:00Z"/>
          <w:rFonts w:ascii="Arial Narrow" w:hAnsi="Arial Narrow" w:cs="Calibri"/>
        </w:rPr>
      </w:pPr>
      <w:del w:id="1502" w:author="Maciej Flejsierowicz" w:date="2023-10-05T13:02:00Z">
        <w:r w:rsidRPr="00570611" w:rsidDel="00F370BD">
          <w:rPr>
            <w:rFonts w:ascii="Arial Narrow" w:hAnsi="Arial Narrow" w:cs="Calibri"/>
          </w:rPr>
          <w:delText>Możliwość wyboru tunelu przez protokoły: dynamicznego routingu (np. OSPF) oraz routingu statycznego.</w:delText>
        </w:r>
      </w:del>
    </w:p>
    <w:p w:rsidR="00D5508E" w:rsidRPr="00570611" w:rsidDel="00F370BD" w:rsidRDefault="00D5508E" w:rsidP="007C6CC7">
      <w:pPr>
        <w:pStyle w:val="Default"/>
        <w:numPr>
          <w:ilvl w:val="0"/>
          <w:numId w:val="68"/>
        </w:numPr>
        <w:spacing w:after="51"/>
        <w:rPr>
          <w:del w:id="1503" w:author="Maciej Flejsierowicz" w:date="2023-10-05T13:02:00Z"/>
          <w:rFonts w:ascii="Arial Narrow" w:hAnsi="Arial Narrow" w:cs="Calibri"/>
        </w:rPr>
      </w:pPr>
      <w:del w:id="1504" w:author="Maciej Flejsierowicz" w:date="2023-10-05T13:02:00Z">
        <w:r w:rsidRPr="00570611" w:rsidDel="00F370BD">
          <w:rPr>
            <w:rFonts w:ascii="Arial Narrow" w:hAnsi="Arial Narrow" w:cs="Calibri"/>
          </w:rPr>
          <w:delText>Wsparcie dla następujących typów uwierzytelniania: pre-shared key, certyfikat.</w:delText>
        </w:r>
      </w:del>
    </w:p>
    <w:p w:rsidR="00D5508E" w:rsidRPr="00570611" w:rsidDel="00F370BD" w:rsidRDefault="00D5508E" w:rsidP="007C6CC7">
      <w:pPr>
        <w:pStyle w:val="Default"/>
        <w:numPr>
          <w:ilvl w:val="0"/>
          <w:numId w:val="69"/>
        </w:numPr>
        <w:spacing w:after="51"/>
        <w:rPr>
          <w:del w:id="1505" w:author="Maciej Flejsierowicz" w:date="2023-10-05T13:02:00Z"/>
          <w:rFonts w:ascii="Arial Narrow" w:hAnsi="Arial Narrow" w:cs="Calibri"/>
        </w:rPr>
      </w:pPr>
      <w:del w:id="1506" w:author="Maciej Flejsierowicz" w:date="2023-10-05T13:02:00Z">
        <w:r w:rsidRPr="00570611" w:rsidDel="00F370BD">
          <w:rPr>
            <w:rFonts w:ascii="Arial Narrow" w:hAnsi="Arial Narrow" w:cs="Calibri"/>
          </w:rPr>
          <w:delText>Możliwość ustawienia maksymalnej liczby tuneli IPSec negocjowanych (nawiązywanych) jednocześnie w celu ochrony zasobów systemu.</w:delText>
        </w:r>
      </w:del>
    </w:p>
    <w:p w:rsidR="00D5508E" w:rsidRPr="00570611" w:rsidDel="00F370BD" w:rsidRDefault="00D5508E" w:rsidP="007C6CC7">
      <w:pPr>
        <w:pStyle w:val="Default"/>
        <w:numPr>
          <w:ilvl w:val="0"/>
          <w:numId w:val="70"/>
        </w:numPr>
        <w:spacing w:after="51"/>
        <w:rPr>
          <w:del w:id="1507" w:author="Maciej Flejsierowicz" w:date="2023-10-05T13:02:00Z"/>
          <w:rFonts w:ascii="Arial Narrow" w:hAnsi="Arial Narrow" w:cs="Calibri"/>
        </w:rPr>
      </w:pPr>
      <w:del w:id="1508" w:author="Maciej Flejsierowicz" w:date="2023-10-05T13:02:00Z">
        <w:r w:rsidRPr="00570611" w:rsidDel="00F370BD">
          <w:rPr>
            <w:rFonts w:ascii="Arial Narrow" w:hAnsi="Arial Narrow" w:cs="Calibri"/>
          </w:rPr>
          <w:delText>Możliwość monitorowania wybranego tunelu IPSec site-to-site i w przypadku jego niedostępności automatycznego aktywowania zapasowego tunelu.</w:delText>
        </w:r>
      </w:del>
    </w:p>
    <w:p w:rsidR="00D5508E" w:rsidRPr="00570611" w:rsidDel="00F370BD" w:rsidRDefault="00D5508E" w:rsidP="007C6CC7">
      <w:pPr>
        <w:pStyle w:val="Default"/>
        <w:numPr>
          <w:ilvl w:val="0"/>
          <w:numId w:val="71"/>
        </w:numPr>
        <w:spacing w:after="51"/>
        <w:rPr>
          <w:del w:id="1509" w:author="Maciej Flejsierowicz" w:date="2023-10-05T13:02:00Z"/>
          <w:rFonts w:ascii="Arial Narrow" w:hAnsi="Arial Narrow" w:cs="Calibri"/>
        </w:rPr>
      </w:pPr>
      <w:del w:id="1510" w:author="Maciej Flejsierowicz" w:date="2023-10-05T13:02:00Z">
        <w:r w:rsidRPr="00570611" w:rsidDel="00F370BD">
          <w:rPr>
            <w:rFonts w:ascii="Arial Narrow" w:hAnsi="Arial Narrow" w:cs="Calibri"/>
          </w:rPr>
          <w:delText>Obsługę mechanizmów: IPSec NAT Traversal, DPD, Xauth.</w:delText>
        </w:r>
      </w:del>
    </w:p>
    <w:p w:rsidR="00D5508E" w:rsidRPr="00570611" w:rsidDel="00F370BD" w:rsidRDefault="00D5508E" w:rsidP="007C6CC7">
      <w:pPr>
        <w:pStyle w:val="Default"/>
        <w:numPr>
          <w:ilvl w:val="0"/>
          <w:numId w:val="72"/>
        </w:numPr>
        <w:spacing w:after="51"/>
        <w:rPr>
          <w:del w:id="1511" w:author="Maciej Flejsierowicz" w:date="2023-10-05T13:02:00Z"/>
          <w:rFonts w:ascii="Arial Narrow" w:hAnsi="Arial Narrow" w:cs="Calibri"/>
        </w:rPr>
      </w:pPr>
      <w:del w:id="1512" w:author="Maciej Flejsierowicz" w:date="2023-10-05T13:02:00Z">
        <w:r w:rsidRPr="00570611" w:rsidDel="00F370BD">
          <w:rPr>
            <w:rFonts w:ascii="Arial Narrow" w:hAnsi="Arial Narrow" w:cs="Calibri"/>
          </w:rPr>
          <w:delText>Mechanizm „Split tunneling” dla połączeń Client-to-Site.</w:delText>
        </w:r>
      </w:del>
    </w:p>
    <w:p w:rsidR="00D5508E" w:rsidRPr="00570611" w:rsidDel="00F370BD" w:rsidRDefault="00D5508E" w:rsidP="007C6CC7">
      <w:pPr>
        <w:pStyle w:val="Default"/>
        <w:numPr>
          <w:ilvl w:val="0"/>
          <w:numId w:val="60"/>
        </w:numPr>
        <w:spacing w:after="51"/>
        <w:rPr>
          <w:del w:id="1513" w:author="Maciej Flejsierowicz" w:date="2023-10-05T13:02:00Z"/>
          <w:rFonts w:ascii="Arial Narrow" w:hAnsi="Arial Narrow" w:cs="Calibri"/>
        </w:rPr>
      </w:pPr>
      <w:del w:id="1514" w:author="Maciej Flejsierowicz" w:date="2023-10-05T13:02:00Z">
        <w:r w:rsidRPr="00570611" w:rsidDel="00F370BD">
          <w:rPr>
            <w:rFonts w:ascii="Arial Narrow" w:hAnsi="Arial Narrow" w:cs="Calibri"/>
          </w:rPr>
          <w:delText>System umożliwia konfigurację połączeń typu SSL VPN. W zakresie tej funkcji zapewnia:</w:delText>
        </w:r>
      </w:del>
    </w:p>
    <w:p w:rsidR="00D5508E" w:rsidRPr="00570611" w:rsidDel="00F370BD" w:rsidRDefault="00D5508E" w:rsidP="007C6CC7">
      <w:pPr>
        <w:pStyle w:val="Default"/>
        <w:numPr>
          <w:ilvl w:val="0"/>
          <w:numId w:val="73"/>
        </w:numPr>
        <w:spacing w:after="51"/>
        <w:rPr>
          <w:del w:id="1515" w:author="Maciej Flejsierowicz" w:date="2023-10-05T13:02:00Z"/>
          <w:rFonts w:ascii="Arial Narrow" w:hAnsi="Arial Narrow" w:cs="Calibri"/>
        </w:rPr>
      </w:pPr>
      <w:del w:id="1516" w:author="Maciej Flejsierowicz" w:date="2023-10-05T13:02:00Z">
        <w:r w:rsidRPr="00570611" w:rsidDel="00F370BD">
          <w:rPr>
            <w:rFonts w:ascii="Arial Narrow" w:hAnsi="Arial Narrow" w:cs="Calibri"/>
          </w:rPr>
          <w:delText>Pracę w trybie Portal  - gdzie dostęp do chronionych zasobów realizowany jest za pośrednictwem przeglądarki. W tym zakresie system zapewnia stronę komunikacyjną działającą w oparciu o HTML 5.0.</w:delText>
        </w:r>
      </w:del>
    </w:p>
    <w:p w:rsidR="00D5508E" w:rsidRPr="00570611" w:rsidDel="00F370BD" w:rsidRDefault="00D5508E" w:rsidP="007C6CC7">
      <w:pPr>
        <w:pStyle w:val="Default"/>
        <w:numPr>
          <w:ilvl w:val="0"/>
          <w:numId w:val="74"/>
        </w:numPr>
        <w:spacing w:after="51"/>
        <w:rPr>
          <w:del w:id="1517" w:author="Maciej Flejsierowicz" w:date="2023-10-05T13:02:00Z"/>
          <w:rFonts w:ascii="Arial Narrow" w:hAnsi="Arial Narrow" w:cs="Calibri"/>
        </w:rPr>
      </w:pPr>
      <w:del w:id="1518" w:author="Maciej Flejsierowicz" w:date="2023-10-05T13:02:00Z">
        <w:r w:rsidRPr="00570611" w:rsidDel="00F370BD">
          <w:rPr>
            <w:rFonts w:ascii="Arial Narrow" w:hAnsi="Arial Narrow" w:cs="Calibri"/>
          </w:rPr>
          <w:delText>Pracę w trybie Tunnel z możliwością włączenia funkcji „Split tunneling” przy zastosowaniu dedykowanego klienta.</w:delText>
        </w:r>
      </w:del>
    </w:p>
    <w:p w:rsidR="00D5508E" w:rsidRPr="00570611" w:rsidDel="00F370BD" w:rsidRDefault="00D5508E" w:rsidP="007C6CC7">
      <w:pPr>
        <w:pStyle w:val="Default"/>
        <w:numPr>
          <w:ilvl w:val="0"/>
          <w:numId w:val="75"/>
        </w:numPr>
        <w:spacing w:after="51"/>
        <w:rPr>
          <w:del w:id="1519" w:author="Maciej Flejsierowicz" w:date="2023-10-05T13:02:00Z"/>
          <w:rFonts w:ascii="Arial Narrow" w:hAnsi="Arial Narrow" w:cs="Calibri"/>
        </w:rPr>
      </w:pPr>
      <w:del w:id="1520" w:author="Maciej Flejsierowicz" w:date="2023-10-05T13:02:00Z">
        <w:r w:rsidRPr="00570611" w:rsidDel="00F370BD">
          <w:rPr>
            <w:rFonts w:ascii="Arial Narrow" w:hAnsi="Arial Narrow" w:cs="Calibri"/>
          </w:rPr>
          <w:delText>Producent rozwiązania posiada w ofercie oprogramowanie klienckie VPN, które umożliwia realizację połączeń IPSec VPN lub SSL VPN. Oprogramowanie klienckie vpn jest dostępne jako opcja i nie jest wymagane w implementacji.</w:delText>
        </w:r>
      </w:del>
    </w:p>
    <w:p w:rsidR="00D5508E" w:rsidRPr="00570611" w:rsidDel="00F370BD" w:rsidRDefault="00D5508E" w:rsidP="007C6CC7">
      <w:pPr>
        <w:pStyle w:val="Default"/>
        <w:numPr>
          <w:ilvl w:val="0"/>
          <w:numId w:val="47"/>
        </w:numPr>
        <w:spacing w:after="51"/>
        <w:rPr>
          <w:del w:id="1521" w:author="Maciej Flejsierowicz" w:date="2023-10-05T13:02:00Z"/>
          <w:rFonts w:ascii="Arial Narrow" w:hAnsi="Arial Narrow" w:cs="Calibri"/>
          <w:b/>
          <w:bCs/>
        </w:rPr>
      </w:pPr>
      <w:del w:id="1522" w:author="Maciej Flejsierowicz" w:date="2023-10-05T13:02:00Z">
        <w:r w:rsidRPr="00570611" w:rsidDel="00F370BD">
          <w:rPr>
            <w:rFonts w:ascii="Arial Narrow" w:hAnsi="Arial Narrow" w:cs="Calibri"/>
            <w:b/>
            <w:bCs/>
          </w:rPr>
          <w:lastRenderedPageBreak/>
          <w:delText>Routing i obsługa łączy WAN</w:delText>
        </w:r>
      </w:del>
    </w:p>
    <w:p w:rsidR="00D5508E" w:rsidRPr="00570611" w:rsidDel="00F370BD" w:rsidRDefault="00D5508E" w:rsidP="00D5508E">
      <w:pPr>
        <w:pStyle w:val="Default"/>
        <w:spacing w:after="51"/>
        <w:ind w:left="360"/>
        <w:rPr>
          <w:del w:id="1523" w:author="Maciej Flejsierowicz" w:date="2023-10-05T13:02:00Z"/>
          <w:rFonts w:ascii="Arial Narrow" w:hAnsi="Arial Narrow" w:cs="Calibri"/>
        </w:rPr>
      </w:pPr>
      <w:del w:id="1524" w:author="Maciej Flejsierowicz" w:date="2023-10-05T13:02:00Z">
        <w:r w:rsidRPr="00570611" w:rsidDel="00F370BD">
          <w:rPr>
            <w:rFonts w:ascii="Arial Narrow" w:hAnsi="Arial Narrow" w:cs="Calibri"/>
          </w:rPr>
          <w:delText>W zakresie routingu rozwiązanie zapewnia obsługę:</w:delText>
        </w:r>
      </w:del>
    </w:p>
    <w:p w:rsidR="00D5508E" w:rsidRPr="00570611" w:rsidDel="00F370BD" w:rsidRDefault="00D5508E" w:rsidP="007C6CC7">
      <w:pPr>
        <w:pStyle w:val="Default"/>
        <w:numPr>
          <w:ilvl w:val="0"/>
          <w:numId w:val="76"/>
        </w:numPr>
        <w:spacing w:after="51"/>
        <w:rPr>
          <w:del w:id="1525" w:author="Maciej Flejsierowicz" w:date="2023-10-05T13:02:00Z"/>
          <w:rFonts w:ascii="Arial Narrow" w:hAnsi="Arial Narrow" w:cs="Calibri"/>
        </w:rPr>
      </w:pPr>
      <w:del w:id="1526" w:author="Maciej Flejsierowicz" w:date="2023-10-05T13:02:00Z">
        <w:r w:rsidRPr="00570611" w:rsidDel="00F370BD">
          <w:rPr>
            <w:rFonts w:ascii="Arial Narrow" w:hAnsi="Arial Narrow" w:cs="Calibri"/>
          </w:rPr>
          <w:delText>Routingu statycznego.</w:delText>
        </w:r>
      </w:del>
    </w:p>
    <w:p w:rsidR="00D5508E" w:rsidRPr="00570611" w:rsidDel="00F370BD" w:rsidRDefault="00D5508E" w:rsidP="007C6CC7">
      <w:pPr>
        <w:pStyle w:val="Default"/>
        <w:numPr>
          <w:ilvl w:val="0"/>
          <w:numId w:val="76"/>
        </w:numPr>
        <w:spacing w:after="51"/>
        <w:rPr>
          <w:del w:id="1527" w:author="Maciej Flejsierowicz" w:date="2023-10-05T13:02:00Z"/>
          <w:rFonts w:ascii="Arial Narrow" w:hAnsi="Arial Narrow" w:cs="Calibri"/>
        </w:rPr>
      </w:pPr>
      <w:del w:id="1528" w:author="Maciej Flejsierowicz" w:date="2023-10-05T13:02:00Z">
        <w:r w:rsidRPr="00570611" w:rsidDel="00F370BD">
          <w:rPr>
            <w:rFonts w:ascii="Arial Narrow" w:hAnsi="Arial Narrow" w:cs="Calibri"/>
          </w:rPr>
          <w:delText>Policy Based Routingu (w tym: wybór trasy w zależności od adresu źródłowego, protokołu sieciowego, oznaczeń Type of Service w nagłówkach IP).</w:delText>
        </w:r>
      </w:del>
    </w:p>
    <w:p w:rsidR="00D5508E" w:rsidRPr="00570611" w:rsidDel="00F370BD" w:rsidRDefault="00D5508E" w:rsidP="007C6CC7">
      <w:pPr>
        <w:pStyle w:val="Default"/>
        <w:numPr>
          <w:ilvl w:val="0"/>
          <w:numId w:val="76"/>
        </w:numPr>
        <w:spacing w:after="51"/>
        <w:rPr>
          <w:del w:id="1529" w:author="Maciej Flejsierowicz" w:date="2023-10-05T13:02:00Z"/>
          <w:rFonts w:ascii="Arial Narrow" w:hAnsi="Arial Narrow" w:cs="Calibri"/>
        </w:rPr>
      </w:pPr>
      <w:del w:id="1530" w:author="Maciej Flejsierowicz" w:date="2023-10-05T13:02:00Z">
        <w:r w:rsidRPr="00570611" w:rsidDel="00F370BD">
          <w:rPr>
            <w:rFonts w:ascii="Arial Narrow" w:hAnsi="Arial Narrow" w:cs="Calibri"/>
          </w:rPr>
          <w:delText>Protokołów dynamicznego routingu w oparciu o protokoły: RIPv2 (w tym RIPng), OSPF (w tym OSPFv3), BGP oraz PIM.</w:delText>
        </w:r>
      </w:del>
    </w:p>
    <w:p w:rsidR="00D5508E" w:rsidRPr="00570611" w:rsidDel="00F370BD" w:rsidRDefault="00D5508E" w:rsidP="007C6CC7">
      <w:pPr>
        <w:pStyle w:val="Default"/>
        <w:numPr>
          <w:ilvl w:val="0"/>
          <w:numId w:val="76"/>
        </w:numPr>
        <w:spacing w:after="51"/>
        <w:rPr>
          <w:del w:id="1531" w:author="Maciej Flejsierowicz" w:date="2023-10-05T13:02:00Z"/>
          <w:rFonts w:ascii="Arial Narrow" w:hAnsi="Arial Narrow" w:cs="Calibri"/>
        </w:rPr>
      </w:pPr>
      <w:del w:id="1532" w:author="Maciej Flejsierowicz" w:date="2023-10-05T13:02:00Z">
        <w:r w:rsidRPr="00570611" w:rsidDel="00F370BD">
          <w:rPr>
            <w:rFonts w:ascii="Arial Narrow" w:hAnsi="Arial Narrow" w:cs="Calibri"/>
          </w:rPr>
          <w:delText>Możliwość filtrowania tras rozgłaszanych w protokołach dynamicznego routingu.</w:delText>
        </w:r>
      </w:del>
    </w:p>
    <w:p w:rsidR="00D5508E" w:rsidRPr="00570611" w:rsidDel="00F370BD" w:rsidRDefault="00D5508E" w:rsidP="007C6CC7">
      <w:pPr>
        <w:pStyle w:val="Default"/>
        <w:numPr>
          <w:ilvl w:val="0"/>
          <w:numId w:val="76"/>
        </w:numPr>
        <w:spacing w:after="51"/>
        <w:rPr>
          <w:del w:id="1533" w:author="Maciej Flejsierowicz" w:date="2023-10-05T13:02:00Z"/>
          <w:rFonts w:ascii="Arial Narrow" w:hAnsi="Arial Narrow" w:cs="Calibri"/>
        </w:rPr>
      </w:pPr>
      <w:del w:id="1534" w:author="Maciej Flejsierowicz" w:date="2023-10-05T13:02:00Z">
        <w:r w:rsidRPr="00570611" w:rsidDel="00F370BD">
          <w:rPr>
            <w:rFonts w:ascii="Arial Narrow" w:hAnsi="Arial Narrow" w:cs="Calibri"/>
          </w:rPr>
          <w:delText>ECMP (Equal cost multi-path) – wybór wielu równoważnych tras w tablicy routingu.</w:delText>
        </w:r>
      </w:del>
    </w:p>
    <w:p w:rsidR="00D5508E" w:rsidRPr="00570611" w:rsidDel="00F370BD" w:rsidRDefault="00D5508E" w:rsidP="007C6CC7">
      <w:pPr>
        <w:pStyle w:val="Default"/>
        <w:numPr>
          <w:ilvl w:val="0"/>
          <w:numId w:val="76"/>
        </w:numPr>
        <w:spacing w:after="51"/>
        <w:rPr>
          <w:del w:id="1535" w:author="Maciej Flejsierowicz" w:date="2023-10-05T13:02:00Z"/>
          <w:rFonts w:ascii="Arial Narrow" w:hAnsi="Arial Narrow" w:cs="Calibri"/>
        </w:rPr>
      </w:pPr>
      <w:del w:id="1536" w:author="Maciej Flejsierowicz" w:date="2023-10-05T13:02:00Z">
        <w:r w:rsidRPr="00570611" w:rsidDel="00F370BD">
          <w:rPr>
            <w:rFonts w:ascii="Arial Narrow" w:hAnsi="Arial Narrow" w:cs="Calibri"/>
          </w:rPr>
          <w:delText>BFD (Bidirectional Forwarding Detection).</w:delText>
        </w:r>
      </w:del>
    </w:p>
    <w:p w:rsidR="00D5508E" w:rsidRPr="00570611" w:rsidDel="00F370BD" w:rsidRDefault="00D5508E" w:rsidP="007C6CC7">
      <w:pPr>
        <w:pStyle w:val="Default"/>
        <w:numPr>
          <w:ilvl w:val="0"/>
          <w:numId w:val="76"/>
        </w:numPr>
        <w:spacing w:after="51"/>
        <w:rPr>
          <w:del w:id="1537" w:author="Maciej Flejsierowicz" w:date="2023-10-05T13:02:00Z"/>
          <w:rFonts w:ascii="Arial Narrow" w:hAnsi="Arial Narrow" w:cs="Calibri"/>
        </w:rPr>
      </w:pPr>
      <w:del w:id="1538" w:author="Maciej Flejsierowicz" w:date="2023-10-05T13:02:00Z">
        <w:r w:rsidRPr="00570611" w:rsidDel="00F370BD">
          <w:rPr>
            <w:rFonts w:ascii="Arial Narrow" w:hAnsi="Arial Narrow" w:cs="Calibri"/>
          </w:rPr>
          <w:delText>Monitoringu dostępności wybranego adresu IP z danego interfejsu urządzenia i w przypadku jego niedostępności automatyczne usunięcie wybranych tras z tablicy routingu.</w:delText>
        </w:r>
      </w:del>
    </w:p>
    <w:p w:rsidR="00D5508E" w:rsidRPr="00570611" w:rsidDel="00F370BD" w:rsidRDefault="00D5508E" w:rsidP="007C6CC7">
      <w:pPr>
        <w:pStyle w:val="Default"/>
        <w:numPr>
          <w:ilvl w:val="0"/>
          <w:numId w:val="47"/>
        </w:numPr>
        <w:spacing w:after="51"/>
        <w:rPr>
          <w:del w:id="1539" w:author="Maciej Flejsierowicz" w:date="2023-10-05T13:02:00Z"/>
          <w:rFonts w:ascii="Arial Narrow" w:hAnsi="Arial Narrow" w:cs="Calibri"/>
          <w:b/>
          <w:bCs/>
        </w:rPr>
      </w:pPr>
      <w:del w:id="1540" w:author="Maciej Flejsierowicz" w:date="2023-10-05T13:02:00Z">
        <w:r w:rsidRPr="00570611" w:rsidDel="00F370BD">
          <w:rPr>
            <w:rFonts w:ascii="Arial Narrow" w:hAnsi="Arial Narrow" w:cs="Calibri"/>
            <w:b/>
            <w:bCs/>
          </w:rPr>
          <w:delText>Funkcje SD-WAN</w:delText>
        </w:r>
      </w:del>
    </w:p>
    <w:p w:rsidR="00D5508E" w:rsidRPr="00570611" w:rsidDel="00F370BD" w:rsidRDefault="00D5508E" w:rsidP="007C6CC7">
      <w:pPr>
        <w:pStyle w:val="Default"/>
        <w:numPr>
          <w:ilvl w:val="0"/>
          <w:numId w:val="77"/>
        </w:numPr>
        <w:spacing w:after="51"/>
        <w:rPr>
          <w:del w:id="1541" w:author="Maciej Flejsierowicz" w:date="2023-10-05T13:02:00Z"/>
          <w:rFonts w:ascii="Arial Narrow" w:hAnsi="Arial Narrow" w:cs="Calibri"/>
        </w:rPr>
      </w:pPr>
      <w:del w:id="1542" w:author="Maciej Flejsierowicz" w:date="2023-10-05T13:02:00Z">
        <w:r w:rsidRPr="00570611" w:rsidDel="00F370BD">
          <w:rPr>
            <w:rFonts w:ascii="Arial Narrow" w:hAnsi="Arial Narrow" w:cs="Calibri"/>
          </w:rPr>
          <w:delText>System umożliwia wykorzystanie protokołów dynamicznego routingu przy konfiguracji równoważenia obciążenia do łączy WAN.</w:delText>
        </w:r>
      </w:del>
    </w:p>
    <w:p w:rsidR="00D5508E" w:rsidRPr="00570611" w:rsidDel="00F370BD" w:rsidRDefault="00D5508E" w:rsidP="007C6CC7">
      <w:pPr>
        <w:pStyle w:val="Default"/>
        <w:numPr>
          <w:ilvl w:val="0"/>
          <w:numId w:val="77"/>
        </w:numPr>
        <w:spacing w:after="51"/>
        <w:rPr>
          <w:del w:id="1543" w:author="Maciej Flejsierowicz" w:date="2023-10-05T13:02:00Z"/>
          <w:rFonts w:ascii="Arial Narrow" w:hAnsi="Arial Narrow" w:cs="Calibri"/>
        </w:rPr>
      </w:pPr>
      <w:del w:id="1544" w:author="Maciej Flejsierowicz" w:date="2023-10-05T13:02:00Z">
        <w:r w:rsidRPr="00570611" w:rsidDel="00F370BD">
          <w:rPr>
            <w:rFonts w:ascii="Arial Narrow" w:hAnsi="Arial Narrow" w:cs="Calibri"/>
          </w:rPr>
          <w:delText>SD-WAN wspiera zarówno interfejsy fizyczne jak i wirtualne (w tym VLAN, IPSec).</w:delText>
        </w:r>
      </w:del>
    </w:p>
    <w:p w:rsidR="00D5508E" w:rsidRPr="00570611" w:rsidDel="00F370BD" w:rsidRDefault="00D5508E" w:rsidP="007C6CC7">
      <w:pPr>
        <w:pStyle w:val="Default"/>
        <w:numPr>
          <w:ilvl w:val="0"/>
          <w:numId w:val="47"/>
        </w:numPr>
        <w:spacing w:after="51"/>
        <w:rPr>
          <w:del w:id="1545" w:author="Maciej Flejsierowicz" w:date="2023-10-05T13:02:00Z"/>
          <w:rFonts w:ascii="Arial Narrow" w:hAnsi="Arial Narrow" w:cs="Calibri"/>
          <w:b/>
          <w:bCs/>
        </w:rPr>
      </w:pPr>
      <w:del w:id="1546" w:author="Maciej Flejsierowicz" w:date="2023-10-05T13:02:00Z">
        <w:r w:rsidRPr="00570611" w:rsidDel="00F370BD">
          <w:rPr>
            <w:rFonts w:ascii="Arial Narrow" w:hAnsi="Arial Narrow" w:cs="Calibri"/>
            <w:b/>
            <w:bCs/>
          </w:rPr>
          <w:delText>Zarządzanie pasmem</w:delText>
        </w:r>
      </w:del>
    </w:p>
    <w:p w:rsidR="00D5508E" w:rsidRPr="00570611" w:rsidDel="00F370BD" w:rsidRDefault="00D5508E" w:rsidP="007C6CC7">
      <w:pPr>
        <w:pStyle w:val="Default"/>
        <w:numPr>
          <w:ilvl w:val="0"/>
          <w:numId w:val="78"/>
        </w:numPr>
        <w:spacing w:after="51"/>
        <w:rPr>
          <w:del w:id="1547" w:author="Maciej Flejsierowicz" w:date="2023-10-05T13:02:00Z"/>
          <w:rFonts w:ascii="Arial Narrow" w:hAnsi="Arial Narrow" w:cs="Calibri"/>
        </w:rPr>
      </w:pPr>
      <w:del w:id="1548" w:author="Maciej Flejsierowicz" w:date="2023-10-05T13:02:00Z">
        <w:r w:rsidRPr="00570611" w:rsidDel="00F370BD">
          <w:rPr>
            <w:rFonts w:ascii="Arial Narrow" w:hAnsi="Arial Narrow" w:cs="Calibri"/>
          </w:rPr>
          <w:delText>System Firewall umożliwia zarządzanie pasmem poprzez określenie: maksymalnej i gwarantowanej ilości pasma, oznaczanie DSCP oraz wskazanie priorytetu ruchu.</w:delText>
        </w:r>
      </w:del>
    </w:p>
    <w:p w:rsidR="00D5508E" w:rsidRPr="00570611" w:rsidDel="00F370BD" w:rsidRDefault="00D5508E" w:rsidP="007C6CC7">
      <w:pPr>
        <w:pStyle w:val="Default"/>
        <w:numPr>
          <w:ilvl w:val="0"/>
          <w:numId w:val="78"/>
        </w:numPr>
        <w:spacing w:after="51"/>
        <w:rPr>
          <w:del w:id="1549" w:author="Maciej Flejsierowicz" w:date="2023-10-05T13:02:00Z"/>
          <w:rFonts w:ascii="Arial Narrow" w:hAnsi="Arial Narrow" w:cs="Calibri"/>
        </w:rPr>
      </w:pPr>
      <w:del w:id="1550" w:author="Maciej Flejsierowicz" w:date="2023-10-05T13:02:00Z">
        <w:r w:rsidRPr="00570611" w:rsidDel="00F370BD">
          <w:rPr>
            <w:rFonts w:ascii="Arial Narrow" w:hAnsi="Arial Narrow" w:cs="Calibri"/>
          </w:rPr>
          <w:delText>System daje możliwość określania pasma dla poszczególnych aplikacji.</w:delText>
        </w:r>
      </w:del>
    </w:p>
    <w:p w:rsidR="00D5508E" w:rsidRPr="00570611" w:rsidDel="00F370BD" w:rsidRDefault="00D5508E" w:rsidP="007C6CC7">
      <w:pPr>
        <w:pStyle w:val="Default"/>
        <w:numPr>
          <w:ilvl w:val="0"/>
          <w:numId w:val="78"/>
        </w:numPr>
        <w:spacing w:after="51"/>
        <w:rPr>
          <w:del w:id="1551" w:author="Maciej Flejsierowicz" w:date="2023-10-05T13:02:00Z"/>
          <w:rFonts w:ascii="Arial Narrow" w:hAnsi="Arial Narrow" w:cs="Calibri"/>
        </w:rPr>
      </w:pPr>
      <w:del w:id="1552" w:author="Maciej Flejsierowicz" w:date="2023-10-05T13:02:00Z">
        <w:r w:rsidRPr="00570611" w:rsidDel="00F370BD">
          <w:rPr>
            <w:rFonts w:ascii="Arial Narrow" w:hAnsi="Arial Narrow" w:cs="Calibri"/>
          </w:rPr>
          <w:delText>System pozwala zdefiniować pasmo dla wybranych użytkowników niezależnie od ich adresu IP.</w:delText>
        </w:r>
      </w:del>
    </w:p>
    <w:p w:rsidR="00D5508E" w:rsidRPr="00570611" w:rsidDel="00F370BD" w:rsidRDefault="00D5508E" w:rsidP="007C6CC7">
      <w:pPr>
        <w:pStyle w:val="Default"/>
        <w:numPr>
          <w:ilvl w:val="0"/>
          <w:numId w:val="78"/>
        </w:numPr>
        <w:spacing w:after="51"/>
        <w:rPr>
          <w:del w:id="1553" w:author="Maciej Flejsierowicz" w:date="2023-10-05T13:02:00Z"/>
          <w:rFonts w:ascii="Arial Narrow" w:hAnsi="Arial Narrow" w:cs="Calibri"/>
        </w:rPr>
      </w:pPr>
      <w:del w:id="1554" w:author="Maciej Flejsierowicz" w:date="2023-10-05T13:02:00Z">
        <w:r w:rsidRPr="00570611" w:rsidDel="00F370BD">
          <w:rPr>
            <w:rFonts w:ascii="Arial Narrow" w:hAnsi="Arial Narrow" w:cs="Calibri"/>
          </w:rPr>
          <w:delText>System zapewnia możliwość zarządzania pasmem dla wybranych kategorii URL.</w:delText>
        </w:r>
      </w:del>
    </w:p>
    <w:p w:rsidR="00D5508E" w:rsidRPr="00570611" w:rsidDel="00F370BD" w:rsidRDefault="00D5508E" w:rsidP="007C6CC7">
      <w:pPr>
        <w:pStyle w:val="Default"/>
        <w:numPr>
          <w:ilvl w:val="0"/>
          <w:numId w:val="47"/>
        </w:numPr>
        <w:spacing w:after="51"/>
        <w:rPr>
          <w:del w:id="1555" w:author="Maciej Flejsierowicz" w:date="2023-10-05T13:02:00Z"/>
          <w:rFonts w:ascii="Arial Narrow" w:hAnsi="Arial Narrow" w:cs="Calibri"/>
          <w:b/>
          <w:bCs/>
        </w:rPr>
      </w:pPr>
      <w:del w:id="1556" w:author="Maciej Flejsierowicz" w:date="2023-10-05T13:02:00Z">
        <w:r w:rsidRPr="00570611" w:rsidDel="00F370BD">
          <w:rPr>
            <w:rFonts w:ascii="Arial Narrow" w:hAnsi="Arial Narrow" w:cs="Calibri"/>
            <w:b/>
            <w:bCs/>
          </w:rPr>
          <w:delText>Ochrona przed malware</w:delText>
        </w:r>
      </w:del>
    </w:p>
    <w:p w:rsidR="00D5508E" w:rsidRPr="00570611" w:rsidDel="00F370BD" w:rsidRDefault="00D5508E" w:rsidP="007C6CC7">
      <w:pPr>
        <w:pStyle w:val="Default"/>
        <w:numPr>
          <w:ilvl w:val="0"/>
          <w:numId w:val="79"/>
        </w:numPr>
        <w:spacing w:after="51"/>
        <w:rPr>
          <w:del w:id="1557" w:author="Maciej Flejsierowicz" w:date="2023-10-05T13:02:00Z"/>
          <w:rFonts w:ascii="Arial Narrow" w:hAnsi="Arial Narrow" w:cs="Calibri"/>
        </w:rPr>
      </w:pPr>
      <w:del w:id="1558" w:author="Maciej Flejsierowicz" w:date="2023-10-05T13:02:00Z">
        <w:r w:rsidRPr="00570611" w:rsidDel="00F370BD">
          <w:rPr>
            <w:rFonts w:ascii="Arial Narrow" w:hAnsi="Arial Narrow" w:cs="Calibri"/>
          </w:rPr>
          <w:delText>Silnik antywirusowy umożliwia skanowanie ruchu w obu kierunkach komunikacji dla protokołów działających na niestandardowych portach (np. FTP na porcie 2021).</w:delText>
        </w:r>
      </w:del>
    </w:p>
    <w:p w:rsidR="00D5508E" w:rsidRPr="00570611" w:rsidDel="00F370BD" w:rsidRDefault="00D5508E" w:rsidP="007C6CC7">
      <w:pPr>
        <w:pStyle w:val="Default"/>
        <w:numPr>
          <w:ilvl w:val="0"/>
          <w:numId w:val="79"/>
        </w:numPr>
        <w:spacing w:after="51"/>
        <w:rPr>
          <w:del w:id="1559" w:author="Maciej Flejsierowicz" w:date="2023-10-05T13:02:00Z"/>
          <w:rFonts w:ascii="Arial Narrow" w:hAnsi="Arial Narrow" w:cs="Calibri"/>
        </w:rPr>
      </w:pPr>
      <w:del w:id="1560" w:author="Maciej Flejsierowicz" w:date="2023-10-05T13:02:00Z">
        <w:r w:rsidRPr="00570611" w:rsidDel="00F370BD">
          <w:rPr>
            <w:rFonts w:ascii="Arial Narrow" w:hAnsi="Arial Narrow" w:cs="Calibri"/>
          </w:rPr>
          <w:delText>Silnik antywirusowy zapewnia skanowanie następujących protokołów: HTTP, HTTPS, FTP, POP3, IMAP, SMTP, CIFS.</w:delText>
        </w:r>
      </w:del>
    </w:p>
    <w:p w:rsidR="00D5508E" w:rsidRPr="00570611" w:rsidDel="00F370BD" w:rsidRDefault="00D5508E" w:rsidP="007C6CC7">
      <w:pPr>
        <w:pStyle w:val="Default"/>
        <w:numPr>
          <w:ilvl w:val="0"/>
          <w:numId w:val="79"/>
        </w:numPr>
        <w:spacing w:after="51"/>
        <w:rPr>
          <w:del w:id="1561" w:author="Maciej Flejsierowicz" w:date="2023-10-05T13:02:00Z"/>
          <w:rFonts w:ascii="Arial Narrow" w:hAnsi="Arial Narrow" w:cs="Calibri"/>
        </w:rPr>
      </w:pPr>
      <w:del w:id="1562" w:author="Maciej Flejsierowicz" w:date="2023-10-05T13:02:00Z">
        <w:r w:rsidRPr="00570611" w:rsidDel="00F370BD">
          <w:rPr>
            <w:rFonts w:ascii="Arial Narrow" w:hAnsi="Arial Narrow" w:cs="Calibri"/>
          </w:rPr>
          <w:delText>System umożliwia skanowanie archiwów, w tym co najmniej: Zip, RAR. W przypadku archiwów zagnieżdżonych istnieje możliwość określenia, ile zagnieżdżeń kompresji system będzie próbował zdekompresować w celu przeskanowania zawartości.</w:delText>
        </w:r>
      </w:del>
    </w:p>
    <w:p w:rsidR="00D5508E" w:rsidRPr="00570611" w:rsidDel="00F370BD" w:rsidRDefault="00D5508E" w:rsidP="007C6CC7">
      <w:pPr>
        <w:pStyle w:val="Default"/>
        <w:numPr>
          <w:ilvl w:val="0"/>
          <w:numId w:val="79"/>
        </w:numPr>
        <w:spacing w:after="51"/>
        <w:rPr>
          <w:del w:id="1563" w:author="Maciej Flejsierowicz" w:date="2023-10-05T13:02:00Z"/>
          <w:rFonts w:ascii="Arial Narrow" w:hAnsi="Arial Narrow" w:cs="Calibri"/>
        </w:rPr>
      </w:pPr>
      <w:del w:id="1564" w:author="Maciej Flejsierowicz" w:date="2023-10-05T13:02:00Z">
        <w:r w:rsidRPr="00570611" w:rsidDel="00F370BD">
          <w:rPr>
            <w:rFonts w:ascii="Arial Narrow" w:hAnsi="Arial Narrow" w:cs="Calibri"/>
          </w:rPr>
          <w:delText>System umożliwia blokowanie i logowanie archiwów, które nie mogą zostać przeskanowane, ponieważ są zaszyfrowane, uszkodzone lub system nie wspiera inspekcji tego typu archiwów.</w:delText>
        </w:r>
      </w:del>
    </w:p>
    <w:p w:rsidR="00D5508E" w:rsidRPr="00570611" w:rsidDel="00F370BD" w:rsidRDefault="00D5508E" w:rsidP="007C6CC7">
      <w:pPr>
        <w:pStyle w:val="Default"/>
        <w:numPr>
          <w:ilvl w:val="0"/>
          <w:numId w:val="79"/>
        </w:numPr>
        <w:spacing w:after="51"/>
        <w:rPr>
          <w:del w:id="1565" w:author="Maciej Flejsierowicz" w:date="2023-10-05T13:02:00Z"/>
          <w:rFonts w:ascii="Arial Narrow" w:hAnsi="Arial Narrow" w:cs="Calibri"/>
        </w:rPr>
      </w:pPr>
      <w:del w:id="1566" w:author="Maciej Flejsierowicz" w:date="2023-10-05T13:02:00Z">
        <w:r w:rsidRPr="00570611" w:rsidDel="00F370BD">
          <w:rPr>
            <w:rFonts w:ascii="Arial Narrow" w:hAnsi="Arial Narrow" w:cs="Calibri"/>
          </w:rPr>
          <w:lastRenderedPageBreak/>
          <w:delText>System dysponuje sygnaturami do ochrony urządzeń mobilnych (co najmniej dla systemu operacyjnego Android).</w:delText>
        </w:r>
      </w:del>
    </w:p>
    <w:p w:rsidR="00D5508E" w:rsidRPr="00570611" w:rsidDel="00F370BD" w:rsidRDefault="00D5508E" w:rsidP="007C6CC7">
      <w:pPr>
        <w:pStyle w:val="Default"/>
        <w:numPr>
          <w:ilvl w:val="0"/>
          <w:numId w:val="79"/>
        </w:numPr>
        <w:spacing w:after="51"/>
        <w:rPr>
          <w:del w:id="1567" w:author="Maciej Flejsierowicz" w:date="2023-10-05T13:02:00Z"/>
          <w:rFonts w:ascii="Arial Narrow" w:hAnsi="Arial Narrow" w:cs="Calibri"/>
        </w:rPr>
      </w:pPr>
      <w:del w:id="1568" w:author="Maciej Flejsierowicz" w:date="2023-10-05T13:02:00Z">
        <w:r w:rsidRPr="00570611" w:rsidDel="00F370BD">
          <w:rPr>
            <w:rFonts w:ascii="Arial Narrow" w:hAnsi="Arial Narrow" w:cs="Calibri"/>
          </w:rPr>
          <w:delText>Baza sygnatur musi być aktualizowana automatycznie, zgodnie z harmonogramem definiowanym przez administratora.</w:delText>
        </w:r>
      </w:del>
    </w:p>
    <w:p w:rsidR="00D5508E" w:rsidRPr="00570611" w:rsidDel="00F370BD" w:rsidRDefault="00D5508E" w:rsidP="007C6CC7">
      <w:pPr>
        <w:pStyle w:val="Default"/>
        <w:numPr>
          <w:ilvl w:val="0"/>
          <w:numId w:val="79"/>
        </w:numPr>
        <w:spacing w:after="51"/>
        <w:rPr>
          <w:del w:id="1569" w:author="Maciej Flejsierowicz" w:date="2023-10-05T13:02:00Z"/>
          <w:rFonts w:ascii="Arial Narrow" w:hAnsi="Arial Narrow" w:cs="Calibri"/>
        </w:rPr>
      </w:pPr>
      <w:del w:id="1570" w:author="Maciej Flejsierowicz" w:date="2023-10-05T13:02:00Z">
        <w:r w:rsidRPr="00570611" w:rsidDel="00F370BD">
          <w:rPr>
            <w:rFonts w:ascii="Arial Narrow" w:hAnsi="Arial Narrow" w:cs="Calibri"/>
          </w:rPr>
          <w:delText>System współpracuje z dedykowaną platformą typu Sandbox lub usługą typu Sandbox realizowaną w chmurze. Konieczne jest zastosowanie platformy typu Sandbox wraz z niezbędnymi serwisami lub licencjami upoważniającymi do korzystania z usługi typu Sandbox w chmurze.</w:delText>
        </w:r>
      </w:del>
    </w:p>
    <w:p w:rsidR="00D5508E" w:rsidRPr="00570611" w:rsidDel="00F370BD" w:rsidRDefault="00D5508E" w:rsidP="007C6CC7">
      <w:pPr>
        <w:pStyle w:val="Default"/>
        <w:numPr>
          <w:ilvl w:val="0"/>
          <w:numId w:val="79"/>
        </w:numPr>
        <w:spacing w:after="51"/>
        <w:rPr>
          <w:del w:id="1571" w:author="Maciej Flejsierowicz" w:date="2023-10-05T13:02:00Z"/>
          <w:rFonts w:ascii="Arial Narrow" w:hAnsi="Arial Narrow" w:cs="Calibri"/>
        </w:rPr>
      </w:pPr>
      <w:del w:id="1572" w:author="Maciej Flejsierowicz" w:date="2023-10-05T13:02:00Z">
        <w:r w:rsidRPr="00570611" w:rsidDel="00F370BD">
          <w:rPr>
            <w:rFonts w:ascii="Arial Narrow" w:hAnsi="Arial Narrow" w:cs="Calibri"/>
          </w:rPr>
          <w:delText>System wstrzymuje dostarczenie pliku, dla którego jest realizowana analiza z wykorzystaniem systemu Sandbox, do czasu otrzymania werdyktu z systemu Sandbox.</w:delText>
        </w:r>
      </w:del>
    </w:p>
    <w:p w:rsidR="00D5508E" w:rsidRPr="00570611" w:rsidDel="00F370BD" w:rsidRDefault="00D5508E" w:rsidP="007C6CC7">
      <w:pPr>
        <w:pStyle w:val="Default"/>
        <w:numPr>
          <w:ilvl w:val="0"/>
          <w:numId w:val="79"/>
        </w:numPr>
        <w:spacing w:after="51"/>
        <w:rPr>
          <w:del w:id="1573" w:author="Maciej Flejsierowicz" w:date="2023-10-05T13:02:00Z"/>
          <w:rFonts w:ascii="Arial Narrow" w:hAnsi="Arial Narrow" w:cs="Calibri"/>
        </w:rPr>
      </w:pPr>
      <w:del w:id="1574" w:author="Maciej Flejsierowicz" w:date="2023-10-05T13:02:00Z">
        <w:r w:rsidRPr="00570611" w:rsidDel="00F370BD">
          <w:rPr>
            <w:rFonts w:ascii="Arial Narrow" w:hAnsi="Arial Narrow" w:cs="Calibri"/>
          </w:rPr>
          <w:delText>System zapewnia usuwanie aktywnej zawartości plików PDF oraz Microsoft Office bez konieczności blokowania transferu całych plików.</w:delText>
        </w:r>
      </w:del>
    </w:p>
    <w:p w:rsidR="00D5508E" w:rsidRPr="00570611" w:rsidDel="00F370BD" w:rsidRDefault="00D5508E" w:rsidP="007C6CC7">
      <w:pPr>
        <w:pStyle w:val="Default"/>
        <w:numPr>
          <w:ilvl w:val="0"/>
          <w:numId w:val="79"/>
        </w:numPr>
        <w:spacing w:after="51"/>
        <w:rPr>
          <w:del w:id="1575" w:author="Maciej Flejsierowicz" w:date="2023-10-05T13:02:00Z"/>
          <w:rFonts w:ascii="Arial Narrow" w:hAnsi="Arial Narrow" w:cs="Calibri"/>
        </w:rPr>
      </w:pPr>
      <w:del w:id="1576" w:author="Maciej Flejsierowicz" w:date="2023-10-05T13:02:00Z">
        <w:r w:rsidRPr="00570611" w:rsidDel="00F370BD">
          <w:rPr>
            <w:rFonts w:ascii="Arial Narrow" w:hAnsi="Arial Narrow" w:cs="Calibri"/>
          </w:rPr>
          <w:delText>Możliwość wykorzystania silnika sztucznej inteligencji AI wytrenowanego przez laboratoria producenta.</w:delText>
        </w:r>
      </w:del>
    </w:p>
    <w:p w:rsidR="00D5508E" w:rsidRPr="00570611" w:rsidDel="00F370BD" w:rsidRDefault="00D5508E" w:rsidP="007C6CC7">
      <w:pPr>
        <w:pStyle w:val="Default"/>
        <w:numPr>
          <w:ilvl w:val="0"/>
          <w:numId w:val="79"/>
        </w:numPr>
        <w:spacing w:after="51"/>
        <w:rPr>
          <w:del w:id="1577" w:author="Maciej Flejsierowicz" w:date="2023-10-05T13:02:00Z"/>
          <w:rFonts w:ascii="Arial Narrow" w:hAnsi="Arial Narrow" w:cs="Calibri"/>
        </w:rPr>
      </w:pPr>
      <w:del w:id="1578" w:author="Maciej Flejsierowicz" w:date="2023-10-05T13:02:00Z">
        <w:r w:rsidRPr="00570611" w:rsidDel="00F370BD">
          <w:rPr>
            <w:rFonts w:ascii="Arial Narrow" w:hAnsi="Arial Narrow" w:cs="Calibri"/>
          </w:rPr>
          <w:delText>Możliwość uruchomienia ochrony przed malware dla wybranego zakresu ruchu.</w:delText>
        </w:r>
      </w:del>
    </w:p>
    <w:p w:rsidR="00D5508E" w:rsidRPr="00570611" w:rsidDel="00F370BD" w:rsidRDefault="00D5508E" w:rsidP="007C6CC7">
      <w:pPr>
        <w:pStyle w:val="Default"/>
        <w:numPr>
          <w:ilvl w:val="0"/>
          <w:numId w:val="47"/>
        </w:numPr>
        <w:spacing w:after="51"/>
        <w:rPr>
          <w:del w:id="1579" w:author="Maciej Flejsierowicz" w:date="2023-10-05T13:02:00Z"/>
          <w:rFonts w:ascii="Arial Narrow" w:hAnsi="Arial Narrow" w:cs="Calibri"/>
          <w:b/>
          <w:bCs/>
        </w:rPr>
      </w:pPr>
      <w:del w:id="1580" w:author="Maciej Flejsierowicz" w:date="2023-10-05T13:02:00Z">
        <w:r w:rsidRPr="00570611" w:rsidDel="00F370BD">
          <w:rPr>
            <w:rFonts w:ascii="Arial Narrow" w:hAnsi="Arial Narrow" w:cs="Calibri"/>
            <w:b/>
            <w:bCs/>
          </w:rPr>
          <w:delText>Ochrona przed atakami</w:delText>
        </w:r>
      </w:del>
    </w:p>
    <w:p w:rsidR="00D5508E" w:rsidRPr="00570611" w:rsidDel="00F370BD" w:rsidRDefault="00D5508E" w:rsidP="007C6CC7">
      <w:pPr>
        <w:pStyle w:val="Default"/>
        <w:numPr>
          <w:ilvl w:val="0"/>
          <w:numId w:val="80"/>
        </w:numPr>
        <w:spacing w:after="51"/>
        <w:rPr>
          <w:del w:id="1581" w:author="Maciej Flejsierowicz" w:date="2023-10-05T13:02:00Z"/>
          <w:rFonts w:ascii="Arial Narrow" w:hAnsi="Arial Narrow" w:cs="Calibri"/>
        </w:rPr>
      </w:pPr>
      <w:del w:id="1582" w:author="Maciej Flejsierowicz" w:date="2023-10-05T13:02:00Z">
        <w:r w:rsidRPr="00570611" w:rsidDel="00F370BD">
          <w:rPr>
            <w:rFonts w:ascii="Arial Narrow" w:hAnsi="Arial Narrow" w:cs="Calibri"/>
          </w:rPr>
          <w:delText>Ochrona IPS opiera się co najmniej na analizie sygnaturowej oraz na analizie anomalii w protokołach sieciowych.</w:delText>
        </w:r>
      </w:del>
    </w:p>
    <w:p w:rsidR="00D5508E" w:rsidRPr="00570611" w:rsidDel="00F370BD" w:rsidRDefault="00D5508E" w:rsidP="007C6CC7">
      <w:pPr>
        <w:pStyle w:val="Default"/>
        <w:numPr>
          <w:ilvl w:val="0"/>
          <w:numId w:val="80"/>
        </w:numPr>
        <w:spacing w:after="51"/>
        <w:rPr>
          <w:del w:id="1583" w:author="Maciej Flejsierowicz" w:date="2023-10-05T13:02:00Z"/>
          <w:rFonts w:ascii="Arial Narrow" w:hAnsi="Arial Narrow" w:cs="Calibri"/>
        </w:rPr>
      </w:pPr>
      <w:del w:id="1584" w:author="Maciej Flejsierowicz" w:date="2023-10-05T13:02:00Z">
        <w:r w:rsidRPr="00570611" w:rsidDel="00F370BD">
          <w:rPr>
            <w:rFonts w:ascii="Arial Narrow" w:hAnsi="Arial Narrow" w:cs="Calibri"/>
          </w:rPr>
          <w:delText>System chroni przed atakami na aplikacje pracujące na niestandardowych portach.</w:delText>
        </w:r>
      </w:del>
    </w:p>
    <w:p w:rsidR="00D5508E" w:rsidRPr="00570611" w:rsidDel="00F370BD" w:rsidRDefault="00D5508E" w:rsidP="007C6CC7">
      <w:pPr>
        <w:pStyle w:val="Default"/>
        <w:numPr>
          <w:ilvl w:val="0"/>
          <w:numId w:val="80"/>
        </w:numPr>
        <w:spacing w:after="51"/>
        <w:rPr>
          <w:del w:id="1585" w:author="Maciej Flejsierowicz" w:date="2023-10-05T13:02:00Z"/>
          <w:rFonts w:ascii="Arial Narrow" w:hAnsi="Arial Narrow" w:cs="Calibri"/>
        </w:rPr>
      </w:pPr>
      <w:del w:id="1586" w:author="Maciej Flejsierowicz" w:date="2023-10-05T13:02:00Z">
        <w:r w:rsidRPr="00570611" w:rsidDel="00F370BD">
          <w:rPr>
            <w:rFonts w:ascii="Arial Narrow" w:hAnsi="Arial Narrow" w:cs="Calibri"/>
          </w:rPr>
          <w:delText>Baza sygnatur ataków zawiera minimum 5000 wpisów i jest aktualizowana automatycznie, zgodnie z harmonogramem definiowanym przez administratora.</w:delText>
        </w:r>
      </w:del>
    </w:p>
    <w:p w:rsidR="00D5508E" w:rsidRPr="00570611" w:rsidDel="00F370BD" w:rsidRDefault="00D5508E" w:rsidP="007C6CC7">
      <w:pPr>
        <w:pStyle w:val="Default"/>
        <w:numPr>
          <w:ilvl w:val="0"/>
          <w:numId w:val="80"/>
        </w:numPr>
        <w:spacing w:after="51"/>
        <w:rPr>
          <w:del w:id="1587" w:author="Maciej Flejsierowicz" w:date="2023-10-05T13:02:00Z"/>
          <w:rFonts w:ascii="Arial Narrow" w:hAnsi="Arial Narrow" w:cs="Calibri"/>
        </w:rPr>
      </w:pPr>
      <w:del w:id="1588" w:author="Maciej Flejsierowicz" w:date="2023-10-05T13:02:00Z">
        <w:r w:rsidRPr="00570611" w:rsidDel="00F370BD">
          <w:rPr>
            <w:rFonts w:ascii="Arial Narrow" w:hAnsi="Arial Narrow" w:cs="Calibri"/>
          </w:rPr>
          <w:delText>Administrator systemu ma możliwość definiowania własnych wyjątków oraz własnych sygnatur.</w:delText>
        </w:r>
      </w:del>
    </w:p>
    <w:p w:rsidR="00D5508E" w:rsidRPr="00570611" w:rsidDel="00F370BD" w:rsidRDefault="00D5508E" w:rsidP="007C6CC7">
      <w:pPr>
        <w:pStyle w:val="Default"/>
        <w:numPr>
          <w:ilvl w:val="0"/>
          <w:numId w:val="80"/>
        </w:numPr>
        <w:spacing w:after="51"/>
        <w:rPr>
          <w:del w:id="1589" w:author="Maciej Flejsierowicz" w:date="2023-10-05T13:02:00Z"/>
          <w:rFonts w:ascii="Arial Narrow" w:hAnsi="Arial Narrow" w:cs="Calibri"/>
        </w:rPr>
      </w:pPr>
      <w:del w:id="1590" w:author="Maciej Flejsierowicz" w:date="2023-10-05T13:02:00Z">
        <w:r w:rsidRPr="00570611" w:rsidDel="00F370BD">
          <w:rPr>
            <w:rFonts w:ascii="Arial Narrow" w:hAnsi="Arial Narrow" w:cs="Calibri"/>
          </w:rPr>
          <w:delText>System zapewnia wykrywanie anomalii protokołów i ruchu sieciowego, realizując tym samym podstawową ochronę przed atakami typu DoS oraz DDoS.</w:delText>
        </w:r>
      </w:del>
    </w:p>
    <w:p w:rsidR="00D5508E" w:rsidRPr="00570611" w:rsidDel="00F370BD" w:rsidRDefault="00D5508E" w:rsidP="007C6CC7">
      <w:pPr>
        <w:pStyle w:val="Default"/>
        <w:numPr>
          <w:ilvl w:val="0"/>
          <w:numId w:val="80"/>
        </w:numPr>
        <w:spacing w:after="51"/>
        <w:rPr>
          <w:del w:id="1591" w:author="Maciej Flejsierowicz" w:date="2023-10-05T13:02:00Z"/>
          <w:rFonts w:ascii="Arial Narrow" w:hAnsi="Arial Narrow" w:cs="Calibri"/>
        </w:rPr>
      </w:pPr>
      <w:del w:id="1592" w:author="Maciej Flejsierowicz" w:date="2023-10-05T13:02:00Z">
        <w:r w:rsidRPr="00570611" w:rsidDel="00F370BD">
          <w:rPr>
            <w:rFonts w:ascii="Arial Narrow" w:hAnsi="Arial Narrow" w:cs="Calibri"/>
          </w:rPr>
          <w:delText>Mechanizmy ochrony dla aplikacji Web’owych na poziomie sygnaturowym (co najmniej ochrona przed: CSS, SQL Injecton, Trojany, Exploity, Roboty).</w:delText>
        </w:r>
      </w:del>
    </w:p>
    <w:p w:rsidR="00D5508E" w:rsidRPr="00570611" w:rsidDel="00F370BD" w:rsidRDefault="00D5508E" w:rsidP="007C6CC7">
      <w:pPr>
        <w:pStyle w:val="Default"/>
        <w:numPr>
          <w:ilvl w:val="0"/>
          <w:numId w:val="80"/>
        </w:numPr>
        <w:spacing w:after="51"/>
        <w:rPr>
          <w:del w:id="1593" w:author="Maciej Flejsierowicz" w:date="2023-10-05T13:02:00Z"/>
          <w:rFonts w:ascii="Arial Narrow" w:hAnsi="Arial Narrow" w:cs="Calibri"/>
        </w:rPr>
      </w:pPr>
      <w:del w:id="1594" w:author="Maciej Flejsierowicz" w:date="2023-10-05T13:02:00Z">
        <w:r w:rsidRPr="00570611" w:rsidDel="00F370BD">
          <w:rPr>
            <w:rFonts w:ascii="Arial Narrow" w:hAnsi="Arial Narrow" w:cs="Calibri"/>
          </w:rPr>
          <w:delText>Możliwość kontrolowania długości nagłówka, ilości parametrów URL  oraz Cookies dla protokołu http.</w:delText>
        </w:r>
      </w:del>
    </w:p>
    <w:p w:rsidR="00D5508E" w:rsidRPr="00570611" w:rsidDel="00F370BD" w:rsidRDefault="00D5508E" w:rsidP="007C6CC7">
      <w:pPr>
        <w:pStyle w:val="Default"/>
        <w:numPr>
          <w:ilvl w:val="0"/>
          <w:numId w:val="80"/>
        </w:numPr>
        <w:spacing w:after="51"/>
        <w:rPr>
          <w:del w:id="1595" w:author="Maciej Flejsierowicz" w:date="2023-10-05T13:02:00Z"/>
          <w:rFonts w:ascii="Arial Narrow" w:hAnsi="Arial Narrow" w:cs="Calibri"/>
        </w:rPr>
      </w:pPr>
      <w:del w:id="1596" w:author="Maciej Flejsierowicz" w:date="2023-10-05T13:02:00Z">
        <w:r w:rsidRPr="00570611" w:rsidDel="00F370BD">
          <w:rPr>
            <w:rFonts w:ascii="Arial Narrow" w:hAnsi="Arial Narrow" w:cs="Calibri"/>
          </w:rPr>
          <w:delText>Wykrywanie i blokowanie komunikacji C&amp;C do sieci botnet.</w:delText>
        </w:r>
      </w:del>
    </w:p>
    <w:p w:rsidR="00D5508E" w:rsidRPr="00570611" w:rsidDel="00F370BD" w:rsidRDefault="00D5508E" w:rsidP="007C6CC7">
      <w:pPr>
        <w:pStyle w:val="Default"/>
        <w:numPr>
          <w:ilvl w:val="0"/>
          <w:numId w:val="80"/>
        </w:numPr>
        <w:spacing w:after="51"/>
        <w:rPr>
          <w:del w:id="1597" w:author="Maciej Flejsierowicz" w:date="2023-10-05T13:02:00Z"/>
          <w:rFonts w:ascii="Arial Narrow" w:hAnsi="Arial Narrow" w:cs="Calibri"/>
        </w:rPr>
      </w:pPr>
      <w:del w:id="1598" w:author="Maciej Flejsierowicz" w:date="2023-10-05T13:02:00Z">
        <w:r w:rsidRPr="00570611" w:rsidDel="00F370BD">
          <w:rPr>
            <w:rFonts w:ascii="Arial Narrow" w:hAnsi="Arial Narrow" w:cs="Calibri"/>
          </w:rPr>
          <w:delText>Możliwość uruchomienia ochrony przed atakami dla wybranych zakresów komunikacji sieciowej. Mechanizmy ochrony IPS nie mogą działać globalnie.</w:delText>
        </w:r>
      </w:del>
    </w:p>
    <w:p w:rsidR="00D5508E" w:rsidRPr="00570611" w:rsidDel="00F370BD" w:rsidRDefault="00D5508E" w:rsidP="007C6CC7">
      <w:pPr>
        <w:pStyle w:val="Default"/>
        <w:numPr>
          <w:ilvl w:val="0"/>
          <w:numId w:val="47"/>
        </w:numPr>
        <w:spacing w:after="51"/>
        <w:rPr>
          <w:del w:id="1599" w:author="Maciej Flejsierowicz" w:date="2023-10-05T13:02:00Z"/>
          <w:rFonts w:ascii="Arial Narrow" w:hAnsi="Arial Narrow" w:cs="Calibri"/>
          <w:b/>
          <w:bCs/>
        </w:rPr>
      </w:pPr>
      <w:del w:id="1600" w:author="Maciej Flejsierowicz" w:date="2023-10-05T13:02:00Z">
        <w:r w:rsidRPr="00570611" w:rsidDel="00F370BD">
          <w:rPr>
            <w:rFonts w:ascii="Arial Narrow" w:hAnsi="Arial Narrow" w:cs="Calibri"/>
            <w:b/>
            <w:bCs/>
          </w:rPr>
          <w:delText>Kontrola aplikacji</w:delText>
        </w:r>
      </w:del>
    </w:p>
    <w:p w:rsidR="00D5508E" w:rsidRPr="00570611" w:rsidDel="00F370BD" w:rsidRDefault="00D5508E" w:rsidP="007C6CC7">
      <w:pPr>
        <w:pStyle w:val="Default"/>
        <w:numPr>
          <w:ilvl w:val="0"/>
          <w:numId w:val="81"/>
        </w:numPr>
        <w:spacing w:after="51"/>
        <w:rPr>
          <w:del w:id="1601" w:author="Maciej Flejsierowicz" w:date="2023-10-05T13:02:00Z"/>
          <w:rFonts w:ascii="Arial Narrow" w:hAnsi="Arial Narrow" w:cs="Calibri"/>
        </w:rPr>
      </w:pPr>
      <w:del w:id="1602" w:author="Maciej Flejsierowicz" w:date="2023-10-05T13:02:00Z">
        <w:r w:rsidRPr="00570611" w:rsidDel="00F370BD">
          <w:rPr>
            <w:rFonts w:ascii="Arial Narrow" w:hAnsi="Arial Narrow" w:cs="Calibri"/>
          </w:rPr>
          <w:delText>Funkcja Kontroli Aplikacji umożliwia kontrolę ruchu na podstawie głębokiej analizy pakietów, nie bazując jedynie na wartościach portów TCP/UDP.</w:delText>
        </w:r>
      </w:del>
    </w:p>
    <w:p w:rsidR="00D5508E" w:rsidRPr="00570611" w:rsidDel="00F370BD" w:rsidRDefault="00D5508E" w:rsidP="007C6CC7">
      <w:pPr>
        <w:pStyle w:val="Default"/>
        <w:numPr>
          <w:ilvl w:val="0"/>
          <w:numId w:val="81"/>
        </w:numPr>
        <w:spacing w:after="51"/>
        <w:rPr>
          <w:del w:id="1603" w:author="Maciej Flejsierowicz" w:date="2023-10-05T13:02:00Z"/>
          <w:rFonts w:ascii="Arial Narrow" w:hAnsi="Arial Narrow" w:cs="Calibri"/>
        </w:rPr>
      </w:pPr>
      <w:del w:id="1604" w:author="Maciej Flejsierowicz" w:date="2023-10-05T13:02:00Z">
        <w:r w:rsidRPr="00570611" w:rsidDel="00F370BD">
          <w:rPr>
            <w:rFonts w:ascii="Arial Narrow" w:hAnsi="Arial Narrow" w:cs="Calibri"/>
          </w:rPr>
          <w:delText>Baza Kontroli Aplikacji zawiera minimum 2000 sygnatur i jest aktualizowana automatycznie, zgodnie z harmonogramem definiowanym przez administratora.</w:delText>
        </w:r>
      </w:del>
    </w:p>
    <w:p w:rsidR="00D5508E" w:rsidRPr="00570611" w:rsidDel="00F370BD" w:rsidRDefault="00D5508E" w:rsidP="007C6CC7">
      <w:pPr>
        <w:pStyle w:val="Default"/>
        <w:numPr>
          <w:ilvl w:val="0"/>
          <w:numId w:val="81"/>
        </w:numPr>
        <w:spacing w:after="51"/>
        <w:rPr>
          <w:del w:id="1605" w:author="Maciej Flejsierowicz" w:date="2023-10-05T13:02:00Z"/>
          <w:rFonts w:ascii="Arial Narrow" w:hAnsi="Arial Narrow" w:cs="Calibri"/>
        </w:rPr>
      </w:pPr>
      <w:del w:id="1606" w:author="Maciej Flejsierowicz" w:date="2023-10-05T13:02:00Z">
        <w:r w:rsidRPr="00570611" w:rsidDel="00F370BD">
          <w:rPr>
            <w:rFonts w:ascii="Arial Narrow" w:hAnsi="Arial Narrow" w:cs="Calibri"/>
          </w:rPr>
          <w:delText xml:space="preserve">Aplikacje chmurowe (co najmniej: Facebook, Google Docs, Dropbox) są kontrolowane pod względem </w:delText>
        </w:r>
        <w:r w:rsidRPr="00570611" w:rsidDel="00F370BD">
          <w:rPr>
            <w:rFonts w:ascii="Arial Narrow" w:hAnsi="Arial Narrow" w:cs="Calibri"/>
          </w:rPr>
          <w:lastRenderedPageBreak/>
          <w:delText xml:space="preserve">wykonywanych czynności, np.: pobieranie, wysyłanie plików. </w:delText>
        </w:r>
      </w:del>
    </w:p>
    <w:p w:rsidR="00D5508E" w:rsidRPr="00570611" w:rsidDel="00F370BD" w:rsidRDefault="00D5508E" w:rsidP="007C6CC7">
      <w:pPr>
        <w:pStyle w:val="Default"/>
        <w:numPr>
          <w:ilvl w:val="0"/>
          <w:numId w:val="81"/>
        </w:numPr>
        <w:spacing w:after="51"/>
        <w:rPr>
          <w:del w:id="1607" w:author="Maciej Flejsierowicz" w:date="2023-10-05T13:02:00Z"/>
          <w:rFonts w:ascii="Arial Narrow" w:hAnsi="Arial Narrow" w:cs="Calibri"/>
        </w:rPr>
      </w:pPr>
      <w:del w:id="1608" w:author="Maciej Flejsierowicz" w:date="2023-10-05T13:02:00Z">
        <w:r w:rsidRPr="00570611" w:rsidDel="00F370BD">
          <w:rPr>
            <w:rFonts w:ascii="Arial Narrow" w:hAnsi="Arial Narrow" w:cs="Calibri"/>
          </w:rPr>
          <w:delText>Baza sygnatur zawiera kategorie aplikacji szczególnie istotne z punktu widzenia bezpieczeństwa: proxy, P2P.</w:delText>
        </w:r>
      </w:del>
    </w:p>
    <w:p w:rsidR="00D5508E" w:rsidRPr="00570611" w:rsidDel="00F370BD" w:rsidRDefault="00D5508E" w:rsidP="007C6CC7">
      <w:pPr>
        <w:pStyle w:val="Default"/>
        <w:numPr>
          <w:ilvl w:val="0"/>
          <w:numId w:val="81"/>
        </w:numPr>
        <w:spacing w:after="51"/>
        <w:rPr>
          <w:del w:id="1609" w:author="Maciej Flejsierowicz" w:date="2023-10-05T13:02:00Z"/>
          <w:rFonts w:ascii="Arial Narrow" w:hAnsi="Arial Narrow" w:cs="Calibri"/>
        </w:rPr>
      </w:pPr>
      <w:del w:id="1610" w:author="Maciej Flejsierowicz" w:date="2023-10-05T13:02:00Z">
        <w:r w:rsidRPr="00570611" w:rsidDel="00F370BD">
          <w:rPr>
            <w:rFonts w:ascii="Arial Narrow" w:hAnsi="Arial Narrow" w:cs="Calibri"/>
          </w:rPr>
          <w:delText>Administrator systemu ma możliwość definiowania wyjątków oraz własnych sygnatur.</w:delText>
        </w:r>
      </w:del>
    </w:p>
    <w:p w:rsidR="00D5508E" w:rsidRPr="00570611" w:rsidDel="00F370BD" w:rsidRDefault="00D5508E" w:rsidP="007C6CC7">
      <w:pPr>
        <w:pStyle w:val="Default"/>
        <w:numPr>
          <w:ilvl w:val="0"/>
          <w:numId w:val="81"/>
        </w:numPr>
        <w:spacing w:after="51"/>
        <w:rPr>
          <w:del w:id="1611" w:author="Maciej Flejsierowicz" w:date="2023-10-05T13:02:00Z"/>
          <w:rFonts w:ascii="Arial Narrow" w:hAnsi="Arial Narrow" w:cs="Calibri"/>
        </w:rPr>
      </w:pPr>
      <w:del w:id="1612" w:author="Maciej Flejsierowicz" w:date="2023-10-05T13:02:00Z">
        <w:r w:rsidRPr="00570611" w:rsidDel="00F370BD">
          <w:rPr>
            <w:rFonts w:ascii="Arial Narrow" w:hAnsi="Arial Narrow" w:cs="Calibri"/>
          </w:rPr>
          <w:delText>Istnieje możliwość blokowania aplikacji działających na niestandardowych portach (np. FTP na porcie 2021).</w:delText>
        </w:r>
      </w:del>
    </w:p>
    <w:p w:rsidR="00D5508E" w:rsidRPr="00570611" w:rsidDel="00F370BD" w:rsidRDefault="00D5508E" w:rsidP="007C6CC7">
      <w:pPr>
        <w:pStyle w:val="Default"/>
        <w:numPr>
          <w:ilvl w:val="0"/>
          <w:numId w:val="81"/>
        </w:numPr>
        <w:spacing w:after="51"/>
        <w:rPr>
          <w:del w:id="1613" w:author="Maciej Flejsierowicz" w:date="2023-10-05T13:02:00Z"/>
          <w:rFonts w:ascii="Arial Narrow" w:hAnsi="Arial Narrow" w:cs="Calibri"/>
        </w:rPr>
      </w:pPr>
      <w:del w:id="1614" w:author="Maciej Flejsierowicz" w:date="2023-10-05T13:02:00Z">
        <w:r w:rsidRPr="00570611" w:rsidDel="00F370BD">
          <w:rPr>
            <w:rFonts w:ascii="Arial Narrow" w:hAnsi="Arial Narrow" w:cs="Calibri"/>
          </w:rPr>
          <w:delText>System daje możliwość określenia dopuszczalnych protokołów na danym porcie TCP/UDP i blokowania pozostałych protokołów korzystających z tego portu (np. dopuszczenie tylko HTTP na porcie 80).</w:delText>
        </w:r>
      </w:del>
    </w:p>
    <w:p w:rsidR="00D5508E" w:rsidRPr="00570611" w:rsidDel="00F370BD" w:rsidRDefault="00D5508E" w:rsidP="007C6CC7">
      <w:pPr>
        <w:pStyle w:val="Default"/>
        <w:numPr>
          <w:ilvl w:val="0"/>
          <w:numId w:val="47"/>
        </w:numPr>
        <w:spacing w:after="51"/>
        <w:rPr>
          <w:del w:id="1615" w:author="Maciej Flejsierowicz" w:date="2023-10-05T13:02:00Z"/>
          <w:rFonts w:ascii="Arial Narrow" w:hAnsi="Arial Narrow" w:cs="Calibri"/>
          <w:b/>
          <w:bCs/>
        </w:rPr>
      </w:pPr>
      <w:del w:id="1616" w:author="Maciej Flejsierowicz" w:date="2023-10-05T13:02:00Z">
        <w:r w:rsidRPr="00570611" w:rsidDel="00F370BD">
          <w:rPr>
            <w:rFonts w:ascii="Arial Narrow" w:hAnsi="Arial Narrow" w:cs="Calibri"/>
            <w:b/>
            <w:bCs/>
          </w:rPr>
          <w:delText>Kontrola WWW</w:delText>
        </w:r>
      </w:del>
    </w:p>
    <w:p w:rsidR="00D5508E" w:rsidRPr="00570611" w:rsidDel="00F370BD" w:rsidRDefault="00D5508E" w:rsidP="007C6CC7">
      <w:pPr>
        <w:pStyle w:val="Default"/>
        <w:numPr>
          <w:ilvl w:val="0"/>
          <w:numId w:val="82"/>
        </w:numPr>
        <w:spacing w:after="51"/>
        <w:rPr>
          <w:del w:id="1617" w:author="Maciej Flejsierowicz" w:date="2023-10-05T13:02:00Z"/>
          <w:rFonts w:ascii="Arial Narrow" w:hAnsi="Arial Narrow" w:cs="Calibri"/>
        </w:rPr>
      </w:pPr>
      <w:del w:id="1618" w:author="Maciej Flejsierowicz" w:date="2023-10-05T13:02:00Z">
        <w:r w:rsidRPr="00570611" w:rsidDel="00F370BD">
          <w:rPr>
            <w:rFonts w:ascii="Arial Narrow" w:hAnsi="Arial Narrow" w:cs="Calibri"/>
          </w:rPr>
          <w:delText>Moduł kontroli WWW korzysta z bazy zawierającej co najmniej 40 milionów adresów URL  pogrupowanych w kategorie tematyczne.</w:delText>
        </w:r>
      </w:del>
    </w:p>
    <w:p w:rsidR="00D5508E" w:rsidRPr="00570611" w:rsidDel="00F370BD" w:rsidRDefault="00D5508E" w:rsidP="007C6CC7">
      <w:pPr>
        <w:pStyle w:val="Default"/>
        <w:numPr>
          <w:ilvl w:val="0"/>
          <w:numId w:val="82"/>
        </w:numPr>
        <w:spacing w:after="51"/>
        <w:rPr>
          <w:del w:id="1619" w:author="Maciej Flejsierowicz" w:date="2023-10-05T13:02:00Z"/>
          <w:rFonts w:ascii="Arial Narrow" w:hAnsi="Arial Narrow" w:cs="Calibri"/>
        </w:rPr>
      </w:pPr>
      <w:del w:id="1620" w:author="Maciej Flejsierowicz" w:date="2023-10-05T13:02:00Z">
        <w:r w:rsidRPr="00570611" w:rsidDel="00F370BD">
          <w:rPr>
            <w:rFonts w:ascii="Arial Narrow" w:hAnsi="Arial Narrow" w:cs="Calibri"/>
          </w:rPr>
          <w:delText>W ramach filtra WWW są dostępne kategorie istotne z punktu widzenia bezpieczeństwa, jak: malware (lub inne będące źródłem złośliwego oprogramowania), phishing, spam, Dynamic DNS, proxy.</w:delText>
        </w:r>
      </w:del>
    </w:p>
    <w:p w:rsidR="00D5508E" w:rsidRPr="00570611" w:rsidDel="00F370BD" w:rsidRDefault="00D5508E" w:rsidP="007C6CC7">
      <w:pPr>
        <w:pStyle w:val="Default"/>
        <w:numPr>
          <w:ilvl w:val="0"/>
          <w:numId w:val="82"/>
        </w:numPr>
        <w:spacing w:after="51"/>
        <w:rPr>
          <w:del w:id="1621" w:author="Maciej Flejsierowicz" w:date="2023-10-05T13:02:00Z"/>
          <w:rFonts w:ascii="Arial Narrow" w:hAnsi="Arial Narrow" w:cs="Calibri"/>
        </w:rPr>
      </w:pPr>
      <w:del w:id="1622" w:author="Maciej Flejsierowicz" w:date="2023-10-05T13:02:00Z">
        <w:r w:rsidRPr="00570611" w:rsidDel="00F370BD">
          <w:rPr>
            <w:rFonts w:ascii="Arial Narrow" w:hAnsi="Arial Narrow" w:cs="Calibri"/>
          </w:rPr>
          <w:delText>Filtr WWW dostarcza kategorii stron zabronionych prawem np.: Hazard.</w:delText>
        </w:r>
      </w:del>
    </w:p>
    <w:p w:rsidR="00D5508E" w:rsidRPr="00570611" w:rsidDel="00F370BD" w:rsidRDefault="00D5508E" w:rsidP="007C6CC7">
      <w:pPr>
        <w:pStyle w:val="Default"/>
        <w:numPr>
          <w:ilvl w:val="0"/>
          <w:numId w:val="82"/>
        </w:numPr>
        <w:spacing w:after="51"/>
        <w:rPr>
          <w:del w:id="1623" w:author="Maciej Flejsierowicz" w:date="2023-10-05T13:02:00Z"/>
          <w:rFonts w:ascii="Arial Narrow" w:hAnsi="Arial Narrow" w:cs="Calibri"/>
        </w:rPr>
      </w:pPr>
      <w:del w:id="1624" w:author="Maciej Flejsierowicz" w:date="2023-10-05T13:02:00Z">
        <w:r w:rsidRPr="00570611" w:rsidDel="00F370BD">
          <w:rPr>
            <w:rFonts w:ascii="Arial Narrow" w:hAnsi="Arial Narrow" w:cs="Calibri"/>
          </w:rPr>
          <w:delText>Administrator ma możliwość nadpisywania kategorii oraz tworzenia wyjątków – białe/czarne listy dla adresów URL.</w:delText>
        </w:r>
      </w:del>
    </w:p>
    <w:p w:rsidR="00D5508E" w:rsidRPr="00570611" w:rsidDel="00F370BD" w:rsidRDefault="00D5508E" w:rsidP="007C6CC7">
      <w:pPr>
        <w:pStyle w:val="Default"/>
        <w:numPr>
          <w:ilvl w:val="0"/>
          <w:numId w:val="82"/>
        </w:numPr>
        <w:spacing w:after="51"/>
        <w:rPr>
          <w:del w:id="1625" w:author="Maciej Flejsierowicz" w:date="2023-10-05T13:02:00Z"/>
          <w:rFonts w:ascii="Arial Narrow" w:hAnsi="Arial Narrow" w:cs="Calibri"/>
        </w:rPr>
      </w:pPr>
      <w:del w:id="1626" w:author="Maciej Flejsierowicz" w:date="2023-10-05T13:02:00Z">
        <w:r w:rsidRPr="00570611" w:rsidDel="00F370BD">
          <w:rPr>
            <w:rFonts w:ascii="Arial Narrow" w:hAnsi="Arial Narrow" w:cs="Calibri"/>
          </w:rPr>
          <w:delText>Filtr WWW umożliwia statyczne dopuszczanie lub blokowanie ruchu do wybranych stron WWW, w tym pozwala definiować strony z zastosowaniem wyrażeń regularnych (Regex).</w:delText>
        </w:r>
      </w:del>
    </w:p>
    <w:p w:rsidR="00D5508E" w:rsidRPr="00570611" w:rsidDel="00F370BD" w:rsidRDefault="00D5508E" w:rsidP="007C6CC7">
      <w:pPr>
        <w:pStyle w:val="Default"/>
        <w:numPr>
          <w:ilvl w:val="0"/>
          <w:numId w:val="82"/>
        </w:numPr>
        <w:spacing w:after="51"/>
        <w:rPr>
          <w:del w:id="1627" w:author="Maciej Flejsierowicz" w:date="2023-10-05T13:02:00Z"/>
          <w:rFonts w:ascii="Arial Narrow" w:hAnsi="Arial Narrow" w:cs="Calibri"/>
        </w:rPr>
      </w:pPr>
      <w:del w:id="1628" w:author="Maciej Flejsierowicz" w:date="2023-10-05T13:02:00Z">
        <w:r w:rsidRPr="00570611" w:rsidDel="00F370BD">
          <w:rPr>
            <w:rFonts w:ascii="Arial Narrow" w:hAnsi="Arial Narrow" w:cs="Calibri"/>
          </w:rPr>
          <w:delText>Filtr WWW daje możliwość wykonania akcji typu „Warning” – ostrzeżenie użytkownika wymagające od niego potwierdzenia przed otwarciem żądanej strony.</w:delText>
        </w:r>
      </w:del>
    </w:p>
    <w:p w:rsidR="00D5508E" w:rsidRPr="00570611" w:rsidDel="00F370BD" w:rsidRDefault="00D5508E" w:rsidP="007C6CC7">
      <w:pPr>
        <w:pStyle w:val="Default"/>
        <w:numPr>
          <w:ilvl w:val="0"/>
          <w:numId w:val="82"/>
        </w:numPr>
        <w:spacing w:after="51"/>
        <w:rPr>
          <w:del w:id="1629" w:author="Maciej Flejsierowicz" w:date="2023-10-05T13:02:00Z"/>
          <w:rFonts w:ascii="Arial Narrow" w:hAnsi="Arial Narrow" w:cs="Calibri"/>
        </w:rPr>
      </w:pPr>
      <w:del w:id="1630" w:author="Maciej Flejsierowicz" w:date="2023-10-05T13:02:00Z">
        <w:r w:rsidRPr="00570611" w:rsidDel="00F370BD">
          <w:rPr>
            <w:rFonts w:ascii="Arial Narrow" w:hAnsi="Arial Narrow" w:cs="Calibri"/>
          </w:rPr>
          <w:delText>Funkcja Safe Search – przeciwdziałająca pojawieniu się niechcianych treści w wynikach wyszukiwarek takich jak: Google oraz Yahoo.</w:delText>
        </w:r>
      </w:del>
    </w:p>
    <w:p w:rsidR="00D5508E" w:rsidRPr="00570611" w:rsidDel="00F370BD" w:rsidRDefault="00D5508E" w:rsidP="007C6CC7">
      <w:pPr>
        <w:pStyle w:val="Default"/>
        <w:numPr>
          <w:ilvl w:val="0"/>
          <w:numId w:val="82"/>
        </w:numPr>
        <w:spacing w:after="51"/>
        <w:rPr>
          <w:del w:id="1631" w:author="Maciej Flejsierowicz" w:date="2023-10-05T13:02:00Z"/>
          <w:rFonts w:ascii="Arial Narrow" w:hAnsi="Arial Narrow" w:cs="Calibri"/>
        </w:rPr>
      </w:pPr>
      <w:del w:id="1632" w:author="Maciej Flejsierowicz" w:date="2023-10-05T13:02:00Z">
        <w:r w:rsidRPr="00570611" w:rsidDel="00F370BD">
          <w:rPr>
            <w:rFonts w:ascii="Arial Narrow" w:hAnsi="Arial Narrow" w:cs="Calibri"/>
          </w:rPr>
          <w:delText>Administrator ma możliwość definiowania komunikatów zwracanych użytkownikowi dla różnych akcji podejmowanych przez moduł filtrowania WWW.</w:delText>
        </w:r>
      </w:del>
    </w:p>
    <w:p w:rsidR="00D5508E" w:rsidRPr="00570611" w:rsidDel="00F370BD" w:rsidRDefault="00D5508E" w:rsidP="007C6CC7">
      <w:pPr>
        <w:pStyle w:val="Default"/>
        <w:numPr>
          <w:ilvl w:val="0"/>
          <w:numId w:val="82"/>
        </w:numPr>
        <w:spacing w:after="51"/>
        <w:rPr>
          <w:del w:id="1633" w:author="Maciej Flejsierowicz" w:date="2023-10-05T13:02:00Z"/>
          <w:rFonts w:ascii="Arial Narrow" w:hAnsi="Arial Narrow" w:cs="Calibri"/>
        </w:rPr>
      </w:pPr>
      <w:del w:id="1634" w:author="Maciej Flejsierowicz" w:date="2023-10-05T13:02:00Z">
        <w:r w:rsidRPr="00570611" w:rsidDel="00F370BD">
          <w:rPr>
            <w:rFonts w:ascii="Arial Narrow" w:hAnsi="Arial Narrow" w:cs="Calibri"/>
          </w:rPr>
          <w:delText>System pozwala określić, dla których kategorii URL lub wskazanych URL nie będzie realizowana inspekcja szyfrowanej komunikacji.</w:delText>
        </w:r>
      </w:del>
    </w:p>
    <w:p w:rsidR="00D5508E" w:rsidRPr="00570611" w:rsidDel="00F370BD" w:rsidRDefault="00D5508E" w:rsidP="007C6CC7">
      <w:pPr>
        <w:pStyle w:val="Default"/>
        <w:numPr>
          <w:ilvl w:val="0"/>
          <w:numId w:val="47"/>
        </w:numPr>
        <w:spacing w:after="51"/>
        <w:rPr>
          <w:del w:id="1635" w:author="Maciej Flejsierowicz" w:date="2023-10-05T13:02:00Z"/>
          <w:rFonts w:ascii="Arial Narrow" w:hAnsi="Arial Narrow" w:cs="Calibri"/>
          <w:b/>
          <w:bCs/>
        </w:rPr>
      </w:pPr>
      <w:del w:id="1636" w:author="Maciej Flejsierowicz" w:date="2023-10-05T13:02:00Z">
        <w:r w:rsidRPr="00570611" w:rsidDel="00F370BD">
          <w:rPr>
            <w:rFonts w:ascii="Arial Narrow" w:hAnsi="Arial Narrow" w:cs="Calibri"/>
            <w:b/>
            <w:bCs/>
          </w:rPr>
          <w:delText>Uwierzytelnianie użytkowników w ramach sesji</w:delText>
        </w:r>
      </w:del>
    </w:p>
    <w:p w:rsidR="00D5508E" w:rsidRPr="00570611" w:rsidDel="00F370BD" w:rsidRDefault="00D5508E" w:rsidP="007C6CC7">
      <w:pPr>
        <w:pStyle w:val="Default"/>
        <w:numPr>
          <w:ilvl w:val="0"/>
          <w:numId w:val="83"/>
        </w:numPr>
        <w:spacing w:after="51"/>
        <w:rPr>
          <w:del w:id="1637" w:author="Maciej Flejsierowicz" w:date="2023-10-05T13:02:00Z"/>
          <w:rFonts w:ascii="Arial Narrow" w:hAnsi="Arial Narrow" w:cs="Calibri"/>
        </w:rPr>
      </w:pPr>
      <w:del w:id="1638" w:author="Maciej Flejsierowicz" w:date="2023-10-05T13:02:00Z">
        <w:r w:rsidRPr="00570611" w:rsidDel="00F370BD">
          <w:rPr>
            <w:rFonts w:ascii="Arial Narrow" w:hAnsi="Arial Narrow" w:cs="Calibri"/>
          </w:rPr>
          <w:delText>System Firewall umożliwia weryfikację tożsamości użytkowników za pomocą:</w:delText>
        </w:r>
      </w:del>
    </w:p>
    <w:p w:rsidR="00D5508E" w:rsidRPr="00570611" w:rsidDel="00F370BD" w:rsidRDefault="00D5508E" w:rsidP="007C6CC7">
      <w:pPr>
        <w:pStyle w:val="Default"/>
        <w:numPr>
          <w:ilvl w:val="0"/>
          <w:numId w:val="84"/>
        </w:numPr>
        <w:spacing w:after="51"/>
        <w:rPr>
          <w:del w:id="1639" w:author="Maciej Flejsierowicz" w:date="2023-10-05T13:02:00Z"/>
          <w:rFonts w:ascii="Arial Narrow" w:hAnsi="Arial Narrow" w:cs="Calibri"/>
        </w:rPr>
      </w:pPr>
      <w:del w:id="1640" w:author="Maciej Flejsierowicz" w:date="2023-10-05T13:02:00Z">
        <w:r w:rsidRPr="00570611" w:rsidDel="00F370BD">
          <w:rPr>
            <w:rFonts w:ascii="Arial Narrow" w:hAnsi="Arial Narrow" w:cs="Calibri"/>
          </w:rPr>
          <w:delText>Haseł statycznych i definicji użytkowników przechowywanych w lokalnej bazie systemu.</w:delText>
        </w:r>
      </w:del>
    </w:p>
    <w:p w:rsidR="00D5508E" w:rsidRPr="00570611" w:rsidDel="00F370BD" w:rsidRDefault="00D5508E" w:rsidP="007C6CC7">
      <w:pPr>
        <w:pStyle w:val="Default"/>
        <w:numPr>
          <w:ilvl w:val="0"/>
          <w:numId w:val="85"/>
        </w:numPr>
        <w:spacing w:after="51"/>
        <w:rPr>
          <w:del w:id="1641" w:author="Maciej Flejsierowicz" w:date="2023-10-05T13:02:00Z"/>
          <w:rFonts w:ascii="Arial Narrow" w:hAnsi="Arial Narrow" w:cs="Calibri"/>
        </w:rPr>
      </w:pPr>
      <w:del w:id="1642" w:author="Maciej Flejsierowicz" w:date="2023-10-05T13:02:00Z">
        <w:r w:rsidRPr="00570611" w:rsidDel="00F370BD">
          <w:rPr>
            <w:rFonts w:ascii="Arial Narrow" w:hAnsi="Arial Narrow" w:cs="Calibri"/>
          </w:rPr>
          <w:delText>Haseł statycznych i definicji użytkowników przechowywanych w bazach zgodnych z LDAP.</w:delText>
        </w:r>
      </w:del>
    </w:p>
    <w:p w:rsidR="00D5508E" w:rsidRPr="00570611" w:rsidDel="00F370BD" w:rsidRDefault="00D5508E" w:rsidP="007C6CC7">
      <w:pPr>
        <w:pStyle w:val="Default"/>
        <w:numPr>
          <w:ilvl w:val="0"/>
          <w:numId w:val="86"/>
        </w:numPr>
        <w:spacing w:after="51"/>
        <w:rPr>
          <w:del w:id="1643" w:author="Maciej Flejsierowicz" w:date="2023-10-05T13:02:00Z"/>
          <w:rFonts w:ascii="Arial Narrow" w:hAnsi="Arial Narrow" w:cs="Calibri"/>
        </w:rPr>
      </w:pPr>
      <w:del w:id="1644" w:author="Maciej Flejsierowicz" w:date="2023-10-05T13:02:00Z">
        <w:r w:rsidRPr="00570611" w:rsidDel="00F370BD">
          <w:rPr>
            <w:rFonts w:ascii="Arial Narrow" w:hAnsi="Arial Narrow" w:cs="Calibri"/>
          </w:rPr>
          <w:delText xml:space="preserve">Haseł dynamicznych (RADIUS, RSA SecurID) w oparciu o zewnętrzne bazy danych. </w:delText>
        </w:r>
      </w:del>
    </w:p>
    <w:p w:rsidR="00D5508E" w:rsidRPr="00570611" w:rsidDel="00F370BD" w:rsidRDefault="00D5508E" w:rsidP="007C6CC7">
      <w:pPr>
        <w:pStyle w:val="Default"/>
        <w:numPr>
          <w:ilvl w:val="0"/>
          <w:numId w:val="83"/>
        </w:numPr>
        <w:spacing w:after="51"/>
        <w:rPr>
          <w:del w:id="1645" w:author="Maciej Flejsierowicz" w:date="2023-10-05T13:02:00Z"/>
          <w:rFonts w:ascii="Arial Narrow" w:hAnsi="Arial Narrow" w:cs="Calibri"/>
        </w:rPr>
      </w:pPr>
      <w:del w:id="1646" w:author="Maciej Flejsierowicz" w:date="2023-10-05T13:02:00Z">
        <w:r w:rsidRPr="00570611" w:rsidDel="00F370BD">
          <w:rPr>
            <w:rFonts w:ascii="Arial Narrow" w:hAnsi="Arial Narrow" w:cs="Calibri"/>
          </w:rPr>
          <w:delText>System daje możliwość zastosowania w tym procesie uwierzytelniania dwuskładnikowego.</w:delText>
        </w:r>
      </w:del>
    </w:p>
    <w:p w:rsidR="00D5508E" w:rsidRPr="00570611" w:rsidDel="00F370BD" w:rsidRDefault="00D5508E" w:rsidP="007C6CC7">
      <w:pPr>
        <w:pStyle w:val="Default"/>
        <w:numPr>
          <w:ilvl w:val="0"/>
          <w:numId w:val="83"/>
        </w:numPr>
        <w:spacing w:after="51"/>
        <w:rPr>
          <w:del w:id="1647" w:author="Maciej Flejsierowicz" w:date="2023-10-05T13:02:00Z"/>
          <w:rFonts w:ascii="Arial Narrow" w:hAnsi="Arial Narrow" w:cs="Calibri"/>
        </w:rPr>
      </w:pPr>
      <w:del w:id="1648" w:author="Maciej Flejsierowicz" w:date="2023-10-05T13:02:00Z">
        <w:r w:rsidRPr="00570611" w:rsidDel="00F370BD">
          <w:rPr>
            <w:rFonts w:ascii="Arial Narrow" w:hAnsi="Arial Narrow" w:cs="Calibri"/>
          </w:rPr>
          <w:delText xml:space="preserve">System umożliwia budowę architektury uwierzytelniania typu Single Sign On przy integracji ze </w:delText>
        </w:r>
        <w:r w:rsidRPr="00570611" w:rsidDel="00F370BD">
          <w:rPr>
            <w:rFonts w:ascii="Arial Narrow" w:hAnsi="Arial Narrow" w:cs="Calibri"/>
          </w:rPr>
          <w:lastRenderedPageBreak/>
          <w:delText>środowiskiem Active Directory oraz zastosowanie innych mechanizmów: RADIUS, API lub SYSLOG w tym procesie.</w:delText>
        </w:r>
      </w:del>
    </w:p>
    <w:p w:rsidR="00D5508E" w:rsidRPr="00570611" w:rsidDel="00F370BD" w:rsidRDefault="00D5508E" w:rsidP="007C6CC7">
      <w:pPr>
        <w:pStyle w:val="Default"/>
        <w:numPr>
          <w:ilvl w:val="0"/>
          <w:numId w:val="83"/>
        </w:numPr>
        <w:spacing w:after="51"/>
        <w:rPr>
          <w:del w:id="1649" w:author="Maciej Flejsierowicz" w:date="2023-10-05T13:02:00Z"/>
          <w:rFonts w:ascii="Arial Narrow" w:hAnsi="Arial Narrow" w:cs="Calibri"/>
        </w:rPr>
      </w:pPr>
      <w:del w:id="1650" w:author="Maciej Flejsierowicz" w:date="2023-10-05T13:02:00Z">
        <w:r w:rsidRPr="00570611" w:rsidDel="00F370BD">
          <w:rPr>
            <w:rFonts w:ascii="Arial Narrow" w:hAnsi="Arial Narrow" w:cs="Calibri"/>
          </w:rPr>
          <w:delText>Uwierzytelnianie w oparciu o protokół SAML w politykach bezpieczeństwa systemu dotyczących ruchu HTTP.</w:delText>
        </w:r>
      </w:del>
    </w:p>
    <w:p w:rsidR="00D5508E" w:rsidRPr="00570611" w:rsidDel="00F370BD" w:rsidRDefault="00D5508E" w:rsidP="007C6CC7">
      <w:pPr>
        <w:pStyle w:val="Default"/>
        <w:numPr>
          <w:ilvl w:val="0"/>
          <w:numId w:val="47"/>
        </w:numPr>
        <w:spacing w:after="51"/>
        <w:rPr>
          <w:del w:id="1651" w:author="Maciej Flejsierowicz" w:date="2023-10-05T13:02:00Z"/>
          <w:rFonts w:ascii="Arial Narrow" w:hAnsi="Arial Narrow" w:cs="Calibri"/>
          <w:b/>
          <w:bCs/>
        </w:rPr>
      </w:pPr>
      <w:del w:id="1652" w:author="Maciej Flejsierowicz" w:date="2023-10-05T13:02:00Z">
        <w:r w:rsidRPr="00570611" w:rsidDel="00F370BD">
          <w:rPr>
            <w:rFonts w:ascii="Arial Narrow" w:hAnsi="Arial Narrow" w:cs="Calibri"/>
            <w:b/>
            <w:bCs/>
          </w:rPr>
          <w:delText>Zarządzanie</w:delText>
        </w:r>
      </w:del>
    </w:p>
    <w:p w:rsidR="00D5508E" w:rsidRPr="00570611" w:rsidDel="00F370BD" w:rsidRDefault="00D5508E" w:rsidP="007C6CC7">
      <w:pPr>
        <w:pStyle w:val="Default"/>
        <w:numPr>
          <w:ilvl w:val="0"/>
          <w:numId w:val="87"/>
        </w:numPr>
        <w:spacing w:after="51"/>
        <w:rPr>
          <w:del w:id="1653" w:author="Maciej Flejsierowicz" w:date="2023-10-05T13:02:00Z"/>
          <w:rFonts w:ascii="Arial Narrow" w:hAnsi="Arial Narrow" w:cs="Calibri"/>
        </w:rPr>
      </w:pPr>
      <w:del w:id="1654" w:author="Maciej Flejsierowicz" w:date="2023-10-05T13:02:00Z">
        <w:r w:rsidRPr="00570611" w:rsidDel="00F370BD">
          <w:rPr>
            <w:rFonts w:ascii="Arial Narrow" w:hAnsi="Arial Narrow" w:cs="Calibri"/>
          </w:rPr>
          <w:delText>Elementy systemu bezpieczeństwa muszą mieć możliwość zarządzania lokalnego z wykorzystaniem protokołów: HTTPS oraz SSH, jak i mogą współpracować z dedykowanymi platformami centralnego zarządzania i monitorowania.</w:delText>
        </w:r>
      </w:del>
    </w:p>
    <w:p w:rsidR="00D5508E" w:rsidRPr="00570611" w:rsidDel="00F370BD" w:rsidRDefault="00D5508E" w:rsidP="007C6CC7">
      <w:pPr>
        <w:pStyle w:val="Default"/>
        <w:numPr>
          <w:ilvl w:val="0"/>
          <w:numId w:val="87"/>
        </w:numPr>
        <w:spacing w:after="51"/>
        <w:rPr>
          <w:del w:id="1655" w:author="Maciej Flejsierowicz" w:date="2023-10-05T13:02:00Z"/>
          <w:rFonts w:ascii="Arial Narrow" w:hAnsi="Arial Narrow" w:cs="Calibri"/>
        </w:rPr>
      </w:pPr>
      <w:del w:id="1656" w:author="Maciej Flejsierowicz" w:date="2023-10-05T13:02:00Z">
        <w:r w:rsidRPr="00570611" w:rsidDel="00F370BD">
          <w:rPr>
            <w:rFonts w:ascii="Arial Narrow" w:hAnsi="Arial Narrow" w:cs="Calibri"/>
          </w:rPr>
          <w:delText>Komunikacja elementów systemu zabezpieczeń z platformami centralnego zarządzania jest  realizowana z wykorzystaniem szyfrowanych protokołów.</w:delText>
        </w:r>
      </w:del>
    </w:p>
    <w:p w:rsidR="00D5508E" w:rsidRPr="00570611" w:rsidDel="00F370BD" w:rsidRDefault="00D5508E" w:rsidP="007C6CC7">
      <w:pPr>
        <w:pStyle w:val="Default"/>
        <w:numPr>
          <w:ilvl w:val="0"/>
          <w:numId w:val="87"/>
        </w:numPr>
        <w:spacing w:after="51"/>
        <w:rPr>
          <w:del w:id="1657" w:author="Maciej Flejsierowicz" w:date="2023-10-05T13:02:00Z"/>
          <w:rFonts w:ascii="Arial Narrow" w:hAnsi="Arial Narrow" w:cs="Calibri"/>
        </w:rPr>
      </w:pPr>
      <w:del w:id="1658" w:author="Maciej Flejsierowicz" w:date="2023-10-05T13:02:00Z">
        <w:r w:rsidRPr="00570611" w:rsidDel="00F370BD">
          <w:rPr>
            <w:rFonts w:ascii="Arial Narrow" w:hAnsi="Arial Narrow" w:cs="Calibri"/>
          </w:rPr>
          <w:delText>Istnieje możliwość włączenia mechanizmów uwierzytelniania dwu-składnikowego dla dostępu administracyjnego.</w:delText>
        </w:r>
      </w:del>
    </w:p>
    <w:p w:rsidR="00D5508E" w:rsidRPr="00570611" w:rsidDel="00F370BD" w:rsidRDefault="00D5508E" w:rsidP="007C6CC7">
      <w:pPr>
        <w:pStyle w:val="Default"/>
        <w:numPr>
          <w:ilvl w:val="0"/>
          <w:numId w:val="87"/>
        </w:numPr>
        <w:spacing w:after="51"/>
        <w:rPr>
          <w:del w:id="1659" w:author="Maciej Flejsierowicz" w:date="2023-10-05T13:02:00Z"/>
          <w:rFonts w:ascii="Arial Narrow" w:hAnsi="Arial Narrow" w:cs="Calibri"/>
        </w:rPr>
      </w:pPr>
      <w:del w:id="1660" w:author="Maciej Flejsierowicz" w:date="2023-10-05T13:02:00Z">
        <w:r w:rsidRPr="00570611" w:rsidDel="00F370BD">
          <w:rPr>
            <w:rFonts w:ascii="Arial Narrow" w:hAnsi="Arial Narrow" w:cs="Calibri"/>
          </w:rPr>
          <w:delText>System współpracuje z rozwiązaniami monitorowania poprzez protokoły SNMP w wersjach 2c, 3 oraz umożliwia przekazywanie statystyk ruchu za pomocą protokołów Netflow lub sFlow.</w:delText>
        </w:r>
      </w:del>
    </w:p>
    <w:p w:rsidR="00D5508E" w:rsidRPr="00570611" w:rsidDel="00F370BD" w:rsidRDefault="00D5508E" w:rsidP="007C6CC7">
      <w:pPr>
        <w:pStyle w:val="Default"/>
        <w:numPr>
          <w:ilvl w:val="0"/>
          <w:numId w:val="87"/>
        </w:numPr>
        <w:spacing w:after="51"/>
        <w:rPr>
          <w:del w:id="1661" w:author="Maciej Flejsierowicz" w:date="2023-10-05T13:02:00Z"/>
          <w:rFonts w:ascii="Arial Narrow" w:hAnsi="Arial Narrow" w:cs="Calibri"/>
        </w:rPr>
      </w:pPr>
      <w:del w:id="1662" w:author="Maciej Flejsierowicz" w:date="2023-10-05T13:02:00Z">
        <w:r w:rsidRPr="00570611" w:rsidDel="00F370BD">
          <w:rPr>
            <w:rFonts w:ascii="Arial Narrow" w:hAnsi="Arial Narrow" w:cs="Calibri"/>
          </w:rPr>
          <w:delText>System daje możliwość zarządzania przez systemy firm trzecich poprzez API, do którego producent udostępnia dokumentację.</w:delText>
        </w:r>
      </w:del>
    </w:p>
    <w:p w:rsidR="00D5508E" w:rsidRPr="00570611" w:rsidDel="00F370BD" w:rsidRDefault="00D5508E" w:rsidP="007C6CC7">
      <w:pPr>
        <w:pStyle w:val="Default"/>
        <w:numPr>
          <w:ilvl w:val="0"/>
          <w:numId w:val="87"/>
        </w:numPr>
        <w:spacing w:after="51"/>
        <w:rPr>
          <w:del w:id="1663" w:author="Maciej Flejsierowicz" w:date="2023-10-05T13:02:00Z"/>
          <w:rFonts w:ascii="Arial Narrow" w:hAnsi="Arial Narrow" w:cs="Calibri"/>
        </w:rPr>
      </w:pPr>
      <w:del w:id="1664" w:author="Maciej Flejsierowicz" w:date="2023-10-05T13:02:00Z">
        <w:r w:rsidRPr="00570611" w:rsidDel="00F370BD">
          <w:rPr>
            <w:rFonts w:ascii="Arial Narrow" w:hAnsi="Arial Narrow" w:cs="Calibri"/>
          </w:rPr>
          <w:delText>Element systemu pełniący funkcję Firewall posiada wbudowane narzędzia diagnostyczne, przynajmniej: ping, traceroute, podglądu pakietów, monitorowanie procesowania sesji oraz stanu sesji firewall.</w:delText>
        </w:r>
      </w:del>
    </w:p>
    <w:p w:rsidR="00D5508E" w:rsidRPr="00570611" w:rsidDel="00F370BD" w:rsidRDefault="00D5508E" w:rsidP="007C6CC7">
      <w:pPr>
        <w:pStyle w:val="Default"/>
        <w:numPr>
          <w:ilvl w:val="0"/>
          <w:numId w:val="87"/>
        </w:numPr>
        <w:spacing w:after="51"/>
        <w:rPr>
          <w:del w:id="1665" w:author="Maciej Flejsierowicz" w:date="2023-10-05T13:02:00Z"/>
          <w:rFonts w:ascii="Arial Narrow" w:hAnsi="Arial Narrow" w:cs="Calibri"/>
        </w:rPr>
      </w:pPr>
      <w:del w:id="1666" w:author="Maciej Flejsierowicz" w:date="2023-10-05T13:02:00Z">
        <w:r w:rsidRPr="00570611" w:rsidDel="00F370BD">
          <w:rPr>
            <w:rFonts w:ascii="Arial Narrow" w:hAnsi="Arial Narrow" w:cs="Calibri"/>
          </w:rPr>
          <w:delText>Element systemu realizujący funkcję Firewall umożliwia wykonanie szeregu zmian przez administratora w CLI lub GUI, które nie zostaną zaimplementowane zanim nie zostaną zatwierdzone.</w:delText>
        </w:r>
      </w:del>
    </w:p>
    <w:p w:rsidR="00D5508E" w:rsidRPr="00570611" w:rsidDel="00F370BD" w:rsidRDefault="00D5508E" w:rsidP="007C6CC7">
      <w:pPr>
        <w:pStyle w:val="Default"/>
        <w:numPr>
          <w:ilvl w:val="0"/>
          <w:numId w:val="87"/>
        </w:numPr>
        <w:spacing w:after="51"/>
        <w:rPr>
          <w:del w:id="1667" w:author="Maciej Flejsierowicz" w:date="2023-10-05T13:02:00Z"/>
          <w:rFonts w:ascii="Arial Narrow" w:hAnsi="Arial Narrow" w:cs="Calibri"/>
        </w:rPr>
      </w:pPr>
      <w:del w:id="1668" w:author="Maciej Flejsierowicz" w:date="2023-10-05T13:02:00Z">
        <w:r w:rsidRPr="00570611" w:rsidDel="00F370BD">
          <w:rPr>
            <w:rFonts w:ascii="Arial Narrow" w:hAnsi="Arial Narrow" w:cs="Calibri"/>
          </w:rPr>
          <w:delText>Możliwość przypisywania administratorom praw do zarządzania określonymi częściami systemu (RBM).</w:delText>
        </w:r>
      </w:del>
    </w:p>
    <w:p w:rsidR="00D5508E" w:rsidRPr="00570611" w:rsidDel="00F370BD" w:rsidRDefault="00D5508E" w:rsidP="007C6CC7">
      <w:pPr>
        <w:pStyle w:val="Default"/>
        <w:numPr>
          <w:ilvl w:val="0"/>
          <w:numId w:val="87"/>
        </w:numPr>
        <w:spacing w:after="51"/>
        <w:rPr>
          <w:del w:id="1669" w:author="Maciej Flejsierowicz" w:date="2023-10-05T13:02:00Z"/>
          <w:rFonts w:ascii="Arial Narrow" w:hAnsi="Arial Narrow" w:cs="Calibri"/>
        </w:rPr>
      </w:pPr>
      <w:del w:id="1670" w:author="Maciej Flejsierowicz" w:date="2023-10-05T13:02:00Z">
        <w:r w:rsidRPr="00570611" w:rsidDel="00F370BD">
          <w:rPr>
            <w:rFonts w:ascii="Arial Narrow" w:hAnsi="Arial Narrow" w:cs="Calibri"/>
          </w:rPr>
          <w:delText>Możliwość zarządzania systemem tylko z określonych adresów źródłowych IP.</w:delText>
        </w:r>
      </w:del>
    </w:p>
    <w:p w:rsidR="00D5508E" w:rsidRPr="00570611" w:rsidDel="00F370BD" w:rsidRDefault="00D5508E" w:rsidP="007C6CC7">
      <w:pPr>
        <w:pStyle w:val="Default"/>
        <w:numPr>
          <w:ilvl w:val="0"/>
          <w:numId w:val="47"/>
        </w:numPr>
        <w:spacing w:after="51"/>
        <w:rPr>
          <w:del w:id="1671" w:author="Maciej Flejsierowicz" w:date="2023-10-05T13:02:00Z"/>
          <w:rFonts w:ascii="Arial Narrow" w:hAnsi="Arial Narrow" w:cs="Calibri"/>
          <w:b/>
          <w:bCs/>
        </w:rPr>
      </w:pPr>
      <w:del w:id="1672" w:author="Maciej Flejsierowicz" w:date="2023-10-05T13:02:00Z">
        <w:r w:rsidRPr="00570611" w:rsidDel="00F370BD">
          <w:rPr>
            <w:rFonts w:ascii="Arial Narrow" w:hAnsi="Arial Narrow" w:cs="Calibri"/>
            <w:b/>
            <w:bCs/>
          </w:rPr>
          <w:delText>Logowanie</w:delText>
        </w:r>
      </w:del>
    </w:p>
    <w:p w:rsidR="00D5508E" w:rsidRPr="00570611" w:rsidDel="00F370BD" w:rsidRDefault="00D5508E" w:rsidP="007C6CC7">
      <w:pPr>
        <w:pStyle w:val="Default"/>
        <w:numPr>
          <w:ilvl w:val="0"/>
          <w:numId w:val="88"/>
        </w:numPr>
        <w:spacing w:after="51"/>
        <w:rPr>
          <w:del w:id="1673" w:author="Maciej Flejsierowicz" w:date="2023-10-05T13:02:00Z"/>
          <w:rFonts w:ascii="Arial Narrow" w:hAnsi="Arial Narrow" w:cs="Calibri"/>
        </w:rPr>
      </w:pPr>
      <w:del w:id="1674" w:author="Maciej Flejsierowicz" w:date="2023-10-05T13:02:00Z">
        <w:r w:rsidRPr="00570611" w:rsidDel="00F370BD">
          <w:rPr>
            <w:rFonts w:ascii="Arial Narrow" w:hAnsi="Arial Narrow" w:cs="Calibri"/>
          </w:rPr>
          <w:delText>Elementy systemu bezpieczeństwa realizują logowanie zdarzeń bezpieczeństwa oraz</w:delText>
        </w:r>
      </w:del>
    </w:p>
    <w:p w:rsidR="00D5508E" w:rsidRPr="00570611" w:rsidDel="00F370BD" w:rsidRDefault="00D5508E" w:rsidP="00D5508E">
      <w:pPr>
        <w:pStyle w:val="Default"/>
        <w:spacing w:after="51"/>
        <w:ind w:left="360"/>
        <w:rPr>
          <w:del w:id="1675" w:author="Maciej Flejsierowicz" w:date="2023-10-05T13:02:00Z"/>
          <w:rFonts w:ascii="Arial Narrow" w:hAnsi="Arial Narrow" w:cs="Calibri"/>
        </w:rPr>
      </w:pPr>
      <w:del w:id="1676" w:author="Maciej Flejsierowicz" w:date="2023-10-05T13:02:00Z">
        <w:r w:rsidRPr="00570611" w:rsidDel="00F370BD">
          <w:rPr>
            <w:rFonts w:ascii="Arial Narrow" w:hAnsi="Arial Narrow" w:cs="Calibri"/>
          </w:rPr>
          <w:delText xml:space="preserve">systemowych do zewnętrznego systemu. </w:delText>
        </w:r>
      </w:del>
    </w:p>
    <w:p w:rsidR="00D5508E" w:rsidRPr="00570611" w:rsidDel="00F370BD" w:rsidRDefault="00D5508E" w:rsidP="007C6CC7">
      <w:pPr>
        <w:pStyle w:val="Default"/>
        <w:numPr>
          <w:ilvl w:val="0"/>
          <w:numId w:val="88"/>
        </w:numPr>
        <w:spacing w:after="51"/>
        <w:rPr>
          <w:del w:id="1677" w:author="Maciej Flejsierowicz" w:date="2023-10-05T13:02:00Z"/>
          <w:rFonts w:ascii="Arial Narrow" w:hAnsi="Arial Narrow" w:cs="Calibri"/>
        </w:rPr>
      </w:pPr>
      <w:del w:id="1678" w:author="Maciej Flejsierowicz" w:date="2023-10-05T13:02:00Z">
        <w:r w:rsidRPr="00570611" w:rsidDel="00F370BD">
          <w:rPr>
            <w:rFonts w:ascii="Arial Narrow" w:hAnsi="Arial Narrow" w:cs="Calibri"/>
          </w:rPr>
          <w:delTex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delText>
        </w:r>
      </w:del>
    </w:p>
    <w:p w:rsidR="00D5508E" w:rsidRPr="00570611" w:rsidDel="00F370BD" w:rsidRDefault="00D5508E" w:rsidP="007C6CC7">
      <w:pPr>
        <w:pStyle w:val="Default"/>
        <w:numPr>
          <w:ilvl w:val="0"/>
          <w:numId w:val="88"/>
        </w:numPr>
        <w:spacing w:after="51"/>
        <w:rPr>
          <w:del w:id="1679" w:author="Maciej Flejsierowicz" w:date="2023-10-05T13:02:00Z"/>
          <w:rFonts w:ascii="Arial Narrow" w:hAnsi="Arial Narrow" w:cs="Calibri"/>
        </w:rPr>
      </w:pPr>
      <w:del w:id="1680" w:author="Maciej Flejsierowicz" w:date="2023-10-05T13:02:00Z">
        <w:r w:rsidRPr="00570611" w:rsidDel="00F370BD">
          <w:rPr>
            <w:rFonts w:ascii="Arial Narrow" w:hAnsi="Arial Narrow" w:cs="Calibri"/>
          </w:rPr>
          <w:delText>Logowanie obejmuje zdarzenia dotyczące wszystkich modułów sieciowych i bezpieczeństwa.</w:delText>
        </w:r>
      </w:del>
    </w:p>
    <w:p w:rsidR="00D5508E" w:rsidRPr="00570611" w:rsidDel="00F370BD" w:rsidRDefault="00D5508E" w:rsidP="007C6CC7">
      <w:pPr>
        <w:pStyle w:val="Default"/>
        <w:numPr>
          <w:ilvl w:val="0"/>
          <w:numId w:val="88"/>
        </w:numPr>
        <w:spacing w:after="51"/>
        <w:rPr>
          <w:del w:id="1681" w:author="Maciej Flejsierowicz" w:date="2023-10-05T13:02:00Z"/>
          <w:rFonts w:ascii="Arial Narrow" w:hAnsi="Arial Narrow" w:cs="Calibri"/>
        </w:rPr>
      </w:pPr>
      <w:del w:id="1682" w:author="Maciej Flejsierowicz" w:date="2023-10-05T13:02:00Z">
        <w:r w:rsidRPr="00570611" w:rsidDel="00F370BD">
          <w:rPr>
            <w:rFonts w:ascii="Arial Narrow" w:hAnsi="Arial Narrow" w:cs="Calibri"/>
          </w:rPr>
          <w:delText>Możliwość włączenia logowania per reguła w polityce firewall.</w:delText>
        </w:r>
      </w:del>
    </w:p>
    <w:p w:rsidR="00D5508E" w:rsidRPr="00570611" w:rsidDel="00F370BD" w:rsidRDefault="00D5508E" w:rsidP="007C6CC7">
      <w:pPr>
        <w:pStyle w:val="Default"/>
        <w:numPr>
          <w:ilvl w:val="0"/>
          <w:numId w:val="88"/>
        </w:numPr>
        <w:spacing w:after="51"/>
        <w:rPr>
          <w:del w:id="1683" w:author="Maciej Flejsierowicz" w:date="2023-10-05T13:02:00Z"/>
          <w:rFonts w:ascii="Arial Narrow" w:hAnsi="Arial Narrow" w:cs="Calibri"/>
        </w:rPr>
      </w:pPr>
      <w:del w:id="1684" w:author="Maciej Flejsierowicz" w:date="2023-10-05T13:02:00Z">
        <w:r w:rsidRPr="00570611" w:rsidDel="00F370BD">
          <w:rPr>
            <w:rFonts w:ascii="Arial Narrow" w:hAnsi="Arial Narrow" w:cs="Calibri"/>
          </w:rPr>
          <w:delText>System zapewnia możliwość logowania do serwera SYSLOG.</w:delText>
        </w:r>
      </w:del>
    </w:p>
    <w:p w:rsidR="00D5508E" w:rsidRPr="00570611" w:rsidDel="00F370BD" w:rsidRDefault="00D5508E" w:rsidP="007C6CC7">
      <w:pPr>
        <w:pStyle w:val="Default"/>
        <w:numPr>
          <w:ilvl w:val="0"/>
          <w:numId w:val="88"/>
        </w:numPr>
        <w:spacing w:after="51"/>
        <w:rPr>
          <w:del w:id="1685" w:author="Maciej Flejsierowicz" w:date="2023-10-05T13:02:00Z"/>
          <w:rFonts w:ascii="Arial Narrow" w:hAnsi="Arial Narrow" w:cs="Calibri"/>
        </w:rPr>
      </w:pPr>
      <w:del w:id="1686" w:author="Maciej Flejsierowicz" w:date="2023-10-05T13:02:00Z">
        <w:r w:rsidRPr="00570611" w:rsidDel="00F370BD">
          <w:rPr>
            <w:rFonts w:ascii="Arial Narrow" w:hAnsi="Arial Narrow" w:cs="Calibri"/>
          </w:rPr>
          <w:delText>Przesyłanie SYSLOG do zewnętrznych systemów jest możliwe z wykorzystaniem protokołu TCP oraz szyfrowania SSL/TLS.</w:delText>
        </w:r>
      </w:del>
    </w:p>
    <w:p w:rsidR="00D5508E" w:rsidRPr="00570611" w:rsidDel="00F370BD" w:rsidRDefault="00D5508E" w:rsidP="007C6CC7">
      <w:pPr>
        <w:pStyle w:val="Default"/>
        <w:numPr>
          <w:ilvl w:val="0"/>
          <w:numId w:val="47"/>
        </w:numPr>
        <w:spacing w:after="51"/>
        <w:rPr>
          <w:del w:id="1687" w:author="Maciej Flejsierowicz" w:date="2023-10-05T13:02:00Z"/>
          <w:rFonts w:ascii="Arial Narrow" w:hAnsi="Arial Narrow" w:cs="Calibri"/>
          <w:b/>
          <w:bCs/>
        </w:rPr>
      </w:pPr>
      <w:del w:id="1688" w:author="Maciej Flejsierowicz" w:date="2023-10-05T13:02:00Z">
        <w:r w:rsidRPr="00570611" w:rsidDel="00F370BD">
          <w:rPr>
            <w:rFonts w:ascii="Arial Narrow" w:hAnsi="Arial Narrow" w:cs="Calibri"/>
            <w:b/>
            <w:bCs/>
          </w:rPr>
          <w:lastRenderedPageBreak/>
          <w:delText>Testy wydajnościowe oraz funkcjonalne</w:delText>
        </w:r>
      </w:del>
    </w:p>
    <w:p w:rsidR="00D5508E" w:rsidRPr="00570611" w:rsidDel="00F370BD" w:rsidRDefault="00D5508E" w:rsidP="007C6CC7">
      <w:pPr>
        <w:pStyle w:val="Default"/>
        <w:numPr>
          <w:ilvl w:val="0"/>
          <w:numId w:val="89"/>
        </w:numPr>
        <w:spacing w:after="51"/>
        <w:rPr>
          <w:del w:id="1689" w:author="Maciej Flejsierowicz" w:date="2023-10-05T13:02:00Z"/>
          <w:rFonts w:ascii="Arial Narrow" w:hAnsi="Arial Narrow" w:cs="Calibri"/>
        </w:rPr>
      </w:pPr>
      <w:del w:id="1690" w:author="Maciej Flejsierowicz" w:date="2023-10-05T13:02:00Z">
        <w:r w:rsidRPr="00570611" w:rsidDel="00F370BD">
          <w:rPr>
            <w:rFonts w:ascii="Arial Narrow" w:hAnsi="Arial Narrow" w:cs="Calibri"/>
          </w:rPr>
          <w:delText>Wszystkie funkcje i parametry wydajnościowe systemu mogą być zweryfikowane w oparciu o oficjalną (publicznie dostępną) dokumentację producenta oraz wykonane testy.</w:delText>
        </w:r>
      </w:del>
    </w:p>
    <w:p w:rsidR="00D5508E" w:rsidRPr="00570611" w:rsidDel="00F370BD" w:rsidRDefault="00D5508E" w:rsidP="007C6CC7">
      <w:pPr>
        <w:pStyle w:val="Default"/>
        <w:numPr>
          <w:ilvl w:val="0"/>
          <w:numId w:val="47"/>
        </w:numPr>
        <w:spacing w:after="51"/>
        <w:rPr>
          <w:del w:id="1691" w:author="Maciej Flejsierowicz" w:date="2023-10-05T13:02:00Z"/>
          <w:rFonts w:ascii="Arial Narrow" w:hAnsi="Arial Narrow" w:cs="Calibri"/>
          <w:b/>
          <w:bCs/>
        </w:rPr>
      </w:pPr>
      <w:del w:id="1692" w:author="Maciej Flejsierowicz" w:date="2023-10-05T13:02:00Z">
        <w:r w:rsidRPr="00570611" w:rsidDel="00F370BD">
          <w:rPr>
            <w:rFonts w:ascii="Arial Narrow" w:hAnsi="Arial Narrow" w:cs="Calibri"/>
            <w:b/>
            <w:bCs/>
          </w:rPr>
          <w:delText>Serwisy i licencje</w:delText>
        </w:r>
      </w:del>
    </w:p>
    <w:p w:rsidR="00D5508E" w:rsidRPr="00570611" w:rsidDel="00F370BD" w:rsidRDefault="00D5508E" w:rsidP="00D5508E">
      <w:pPr>
        <w:pStyle w:val="Default"/>
        <w:spacing w:after="51"/>
        <w:ind w:left="360"/>
        <w:rPr>
          <w:del w:id="1693" w:author="Maciej Flejsierowicz" w:date="2023-10-05T13:02:00Z"/>
          <w:rFonts w:ascii="Arial Narrow" w:hAnsi="Arial Narrow" w:cs="Calibri"/>
        </w:rPr>
      </w:pPr>
      <w:del w:id="1694" w:author="Maciej Flejsierowicz" w:date="2023-10-05T13:02:00Z">
        <w:r w:rsidRPr="00570611" w:rsidDel="00F370BD">
          <w:rPr>
            <w:rFonts w:ascii="Arial Narrow" w:hAnsi="Arial Narrow" w:cs="Calibri"/>
          </w:rPr>
          <w:delText>Do korzystania z aktualnych baz funkcji ochronnych producenta i serwisów wymagane są licencje:</w:delText>
        </w:r>
      </w:del>
    </w:p>
    <w:p w:rsidR="00D5508E" w:rsidRPr="00570611" w:rsidDel="00F370BD" w:rsidRDefault="00D5508E" w:rsidP="00D5508E">
      <w:pPr>
        <w:pStyle w:val="Default"/>
        <w:spacing w:after="51"/>
        <w:ind w:left="360"/>
        <w:rPr>
          <w:del w:id="1695" w:author="Maciej Flejsierowicz" w:date="2023-10-05T13:02:00Z"/>
          <w:rFonts w:ascii="Arial Narrow" w:hAnsi="Arial Narrow" w:cs="Calibri"/>
        </w:rPr>
      </w:pPr>
      <w:del w:id="1696" w:author="Maciej Flejsierowicz" w:date="2023-10-05T13:02:00Z">
        <w:r w:rsidRPr="00570611" w:rsidDel="00F370BD">
          <w:rPr>
            <w:rFonts w:ascii="Arial Narrow" w:hAnsi="Arial Narrow" w:cs="Calibri"/>
          </w:rPr>
          <w:delText xml:space="preserve">1. Kontrola Aplikacji, IPS, Antywirus (z uwzględnieniem sygnatur do ochrony urządzeń mobilnych - co najmniej dla systemu operacyjnego Android), Analiza typu Sandbox cloud, Antyspam, Web Filtering, bazy reputacyjne adresów IP/domen na okres [12] miesięcy. </w:delText>
        </w:r>
      </w:del>
    </w:p>
    <w:p w:rsidR="00D5508E" w:rsidRPr="00570611" w:rsidDel="00F370BD" w:rsidRDefault="00D5508E" w:rsidP="007C6CC7">
      <w:pPr>
        <w:pStyle w:val="Default"/>
        <w:numPr>
          <w:ilvl w:val="0"/>
          <w:numId w:val="47"/>
        </w:numPr>
        <w:spacing w:after="51"/>
        <w:rPr>
          <w:del w:id="1697" w:author="Maciej Flejsierowicz" w:date="2023-10-05T13:02:00Z"/>
          <w:rFonts w:ascii="Arial Narrow" w:hAnsi="Arial Narrow" w:cs="Calibri"/>
          <w:b/>
          <w:bCs/>
        </w:rPr>
      </w:pPr>
      <w:del w:id="1698" w:author="Maciej Flejsierowicz" w:date="2023-10-05T13:02:00Z">
        <w:r w:rsidRPr="00570611" w:rsidDel="00F370BD">
          <w:rPr>
            <w:rFonts w:ascii="Arial Narrow" w:hAnsi="Arial Narrow" w:cs="Calibri"/>
            <w:b/>
            <w:bCs/>
          </w:rPr>
          <w:delText>Gwarancja oraz wsparcie</w:delText>
        </w:r>
      </w:del>
    </w:p>
    <w:p w:rsidR="00D5508E" w:rsidRPr="00570611" w:rsidDel="00F370BD" w:rsidRDefault="00D5508E" w:rsidP="007C6CC7">
      <w:pPr>
        <w:pStyle w:val="Default"/>
        <w:numPr>
          <w:ilvl w:val="0"/>
          <w:numId w:val="90"/>
        </w:numPr>
        <w:spacing w:after="51"/>
        <w:rPr>
          <w:del w:id="1699" w:author="Maciej Flejsierowicz" w:date="2023-10-05T13:02:00Z"/>
          <w:rFonts w:ascii="Arial Narrow" w:hAnsi="Arial Narrow" w:cs="Calibri"/>
        </w:rPr>
      </w:pPr>
      <w:del w:id="1700" w:author="Maciej Flejsierowicz" w:date="2023-10-05T13:02:00Z">
        <w:r w:rsidRPr="00570611" w:rsidDel="00F370BD">
          <w:rPr>
            <w:rFonts w:ascii="Arial Narrow" w:hAnsi="Arial Narrow" w:cs="Calibri"/>
          </w:rPr>
          <w:delText xml:space="preserve">Gwarancja: System jest objęty serwisem gwarancyjnym producenta przez okres </w:delText>
        </w:r>
        <w:r w:rsidR="007C6CC7" w:rsidDel="00F370BD">
          <w:rPr>
            <w:rFonts w:ascii="Arial Narrow" w:hAnsi="Arial Narrow" w:cs="Calibri"/>
          </w:rPr>
          <w:delText xml:space="preserve">co najmniej </w:delText>
        </w:r>
        <w:r w:rsidRPr="00570611" w:rsidDel="00F370BD">
          <w:rPr>
            <w:rFonts w:ascii="Arial Narrow" w:hAnsi="Arial Narrow" w:cs="Calibri"/>
          </w:rPr>
          <w:delText xml:space="preserve">12 miesięcy, polegającym na naprawie lub wymianie urządzenia w przypadku jego wadliwości w trybie AHR (advanced hardware replacement). W ramach tego serwisu producent zapewnia dostęp do aktualizacji oprogramowania oraz wsparcie techniczne w trybie 24x7. </w:delText>
        </w:r>
      </w:del>
    </w:p>
    <w:p w:rsidR="00363644" w:rsidRPr="00DD3A7C" w:rsidDel="00F370BD" w:rsidRDefault="00D5508E" w:rsidP="00D5508E">
      <w:pPr>
        <w:pStyle w:val="Default"/>
        <w:spacing w:after="51"/>
        <w:ind w:left="360"/>
        <w:rPr>
          <w:del w:id="1701" w:author="Maciej Flejsierowicz" w:date="2023-10-05T13:02:00Z"/>
          <w:rFonts w:ascii="Arial Narrow" w:hAnsi="Arial Narrow"/>
          <w:color w:val="FF0000"/>
        </w:rPr>
      </w:pPr>
      <w:del w:id="1702" w:author="Maciej Flejsierowicz" w:date="2023-10-05T13:02:00Z">
        <w:r w:rsidRPr="00570611" w:rsidDel="00F370BD">
          <w:rPr>
            <w:rFonts w:ascii="Arial Narrow" w:hAnsi="Arial Narrow" w:cs="Calibri"/>
          </w:rPr>
          <w:delText>Do oferty należy dołączyć- oświadczenie producenta lub autoryzowanego dystrybutora producenta na terenie Polski, iż produkt pochodzi z autoryzowanego kanału sprzedaży</w:delText>
        </w:r>
      </w:del>
    </w:p>
    <w:p w:rsidR="007C6CC7" w:rsidDel="00F370BD" w:rsidRDefault="00363644" w:rsidP="00363644">
      <w:pPr>
        <w:pStyle w:val="Default"/>
        <w:spacing w:after="51"/>
        <w:rPr>
          <w:del w:id="1703" w:author="Maciej Flejsierowicz" w:date="2023-10-05T13:02:00Z"/>
          <w:rFonts w:ascii="Arial Narrow" w:hAnsi="Arial Narrow" w:cs="Calibri"/>
          <w:b/>
          <w:u w:val="single"/>
        </w:rPr>
      </w:pPr>
      <w:del w:id="1704" w:author="Maciej Flejsierowicz" w:date="2023-10-05T13:02:00Z">
        <w:r w:rsidRPr="00EB7519" w:rsidDel="00F370BD">
          <w:rPr>
            <w:rFonts w:ascii="Arial Narrow" w:hAnsi="Arial Narrow" w:cs="Calibri"/>
            <w:b/>
            <w:u w:val="single"/>
          </w:rPr>
          <w:delText xml:space="preserve">5) </w:delText>
        </w:r>
        <w:r w:rsidR="007C6CC7" w:rsidDel="00F370BD">
          <w:rPr>
            <w:rFonts w:ascii="Arial Narrow" w:hAnsi="Arial Narrow" w:cs="Calibri"/>
            <w:b/>
            <w:u w:val="single"/>
          </w:rPr>
          <w:delText>S</w:delText>
        </w:r>
        <w:r w:rsidR="007C6CC7" w:rsidRPr="007C6CC7" w:rsidDel="00F370BD">
          <w:rPr>
            <w:rFonts w:ascii="Arial Narrow" w:hAnsi="Arial Narrow" w:cs="Calibri"/>
            <w:b/>
            <w:u w:val="single"/>
          </w:rPr>
          <w:delText>ystem logowania, raportowania i korelacji</w:delText>
        </w:r>
      </w:del>
    </w:p>
    <w:p w:rsidR="00147AA5" w:rsidRPr="00147AA5" w:rsidDel="00F370BD" w:rsidRDefault="00BF6650">
      <w:pPr>
        <w:pStyle w:val="Nagwek1"/>
        <w:rPr>
          <w:del w:id="1705" w:author="Maciej Flejsierowicz" w:date="2023-10-05T13:02:00Z"/>
          <w:rFonts w:ascii="Arial Narrow" w:hAnsi="Arial Narrow"/>
          <w:b w:val="0"/>
          <w:color w:val="000000"/>
          <w:rPrChange w:id="1706" w:author="Maciej Flejsierowicz" w:date="2023-09-06T13:22:00Z">
            <w:rPr>
              <w:del w:id="1707" w:author="Maciej Flejsierowicz" w:date="2023-10-05T13:02:00Z"/>
              <w:b w:val="0"/>
              <w:color w:val="000000"/>
            </w:rPr>
          </w:rPrChange>
        </w:rPr>
      </w:pPr>
      <w:del w:id="1708" w:author="Maciej Flejsierowicz" w:date="2023-10-05T13:02:00Z">
        <w:r w:rsidRPr="00BF6650">
          <w:rPr>
            <w:rFonts w:ascii="Arial Narrow" w:hAnsi="Arial Narrow"/>
            <w:color w:val="000000"/>
            <w:rPrChange w:id="1709" w:author="Maciej Flejsierowicz" w:date="2023-09-06T13:22:00Z">
              <w:rPr>
                <w:color w:val="000000"/>
              </w:rPr>
            </w:rPrChange>
          </w:rPr>
          <w:delText>Wymagania Ogólne</w:delText>
        </w:r>
      </w:del>
    </w:p>
    <w:p w:rsidR="00147AA5" w:rsidRPr="00147AA5" w:rsidDel="00F370BD" w:rsidRDefault="00BF6650">
      <w:pPr>
        <w:rPr>
          <w:del w:id="1710" w:author="Maciej Flejsierowicz" w:date="2023-10-05T13:02:00Z"/>
          <w:rFonts w:ascii="Arial Narrow" w:hAnsi="Arial Narrow"/>
          <w:sz w:val="22"/>
          <w:szCs w:val="22"/>
          <w:rPrChange w:id="1711" w:author="Maciej Flejsierowicz" w:date="2023-09-06T13:22:00Z">
            <w:rPr>
              <w:del w:id="1712" w:author="Maciej Flejsierowicz" w:date="2023-10-05T13:02:00Z"/>
            </w:rPr>
          </w:rPrChange>
        </w:rPr>
      </w:pPr>
      <w:del w:id="1713" w:author="Maciej Flejsierowicz" w:date="2023-10-05T13:02:00Z">
        <w:r w:rsidRPr="00BF6650">
          <w:rPr>
            <w:rFonts w:ascii="Arial Narrow" w:hAnsi="Arial Narrow"/>
            <w:sz w:val="22"/>
            <w:szCs w:val="22"/>
            <w:rPrChange w:id="1714" w:author="Maciej Flejsierowicz" w:date="2023-09-06T13:22:00Z">
              <w:rPr/>
            </w:rPrChange>
          </w:rPr>
          <w:delText>W ramach postępowania wymaganym jest dostarczenie centralnego systemu logowania, raportowania i korelacji, umożliwiającego centralizację procesu logowania zdarzeń sieciowych, systemowych oraz  bezpieczeństwa w ramach całej infrastruktury zabezpieczeń.</w:delText>
        </w:r>
      </w:del>
    </w:p>
    <w:p w:rsidR="00147AA5" w:rsidRPr="00147AA5" w:rsidDel="00F370BD" w:rsidRDefault="00BF6650">
      <w:pPr>
        <w:rPr>
          <w:del w:id="1715" w:author="Maciej Flejsierowicz" w:date="2023-10-05T13:02:00Z"/>
          <w:rFonts w:ascii="Arial Narrow" w:hAnsi="Arial Narrow"/>
          <w:sz w:val="22"/>
          <w:szCs w:val="22"/>
          <w:rPrChange w:id="1716" w:author="Maciej Flejsierowicz" w:date="2023-09-06T13:22:00Z">
            <w:rPr>
              <w:del w:id="1717" w:author="Maciej Flejsierowicz" w:date="2023-10-05T13:02:00Z"/>
            </w:rPr>
          </w:rPrChange>
        </w:rPr>
      </w:pPr>
      <w:del w:id="1718" w:author="Maciej Flejsierowicz" w:date="2023-10-05T13:02:00Z">
        <w:r w:rsidRPr="00BF6650">
          <w:rPr>
            <w:rFonts w:ascii="Arial Narrow" w:hAnsi="Arial Narrow"/>
            <w:sz w:val="22"/>
            <w:szCs w:val="22"/>
            <w:rPrChange w:id="1719" w:author="Maciej Flejsierowicz" w:date="2023-09-06T13:22:00Z">
              <w:rPr/>
            </w:rPrChange>
          </w:rPr>
          <w:delText>Rozwiązanie musi zostać dostarczone w postaci komercyjnej platformy działającej w środowisku wirtualnym lub w postaci komercyjnej platformy działającej na bazie linux w środowisku wirtualnym, z możliwością uruchomienia na co najmniej następujących hypervisorach: VMware ESX/ESXi werje: 5.0, 5.1, 5.5, 6.0, 6.5, 6.7; Microsoft Hyper-V wersje: 2008 R2, 2012, 2012 R2, 2016;  Citrix XenServer 6.0+, Open Source Xen 4.1+, KVM, Amazon Web Services (AWS), Microsoft Azure, Google Cloud (GCP).</w:delText>
        </w:r>
      </w:del>
    </w:p>
    <w:p w:rsidR="00147AA5" w:rsidRPr="00147AA5" w:rsidDel="00F370BD" w:rsidRDefault="00BF6650">
      <w:pPr>
        <w:pStyle w:val="Nagwek1"/>
        <w:rPr>
          <w:del w:id="1720" w:author="Maciej Flejsierowicz" w:date="2023-10-05T13:02:00Z"/>
          <w:rFonts w:ascii="Arial Narrow" w:hAnsi="Arial Narrow"/>
          <w:b w:val="0"/>
          <w:color w:val="000000"/>
          <w:rPrChange w:id="1721" w:author="Maciej Flejsierowicz" w:date="2023-09-06T13:22:00Z">
            <w:rPr>
              <w:del w:id="1722" w:author="Maciej Flejsierowicz" w:date="2023-10-05T13:02:00Z"/>
              <w:b w:val="0"/>
              <w:color w:val="000000"/>
            </w:rPr>
          </w:rPrChange>
        </w:rPr>
      </w:pPr>
      <w:del w:id="1723" w:author="Maciej Flejsierowicz" w:date="2023-10-05T13:02:00Z">
        <w:r w:rsidRPr="00BF6650">
          <w:rPr>
            <w:rFonts w:ascii="Arial Narrow" w:hAnsi="Arial Narrow"/>
            <w:color w:val="000000"/>
            <w:rPrChange w:id="1724" w:author="Maciej Flejsierowicz" w:date="2023-09-06T13:22:00Z">
              <w:rPr>
                <w:color w:val="000000"/>
              </w:rPr>
            </w:rPrChange>
          </w:rPr>
          <w:delText>Interfejsy, Dysk:</w:delText>
        </w:r>
      </w:del>
    </w:p>
    <w:p w:rsidR="00000000" w:rsidRDefault="00BF6650">
      <w:pPr>
        <w:pStyle w:val="Akapitzlist"/>
        <w:numPr>
          <w:ilvl w:val="0"/>
          <w:numId w:val="91"/>
        </w:numPr>
        <w:autoSpaceDE/>
        <w:autoSpaceDN/>
        <w:adjustRightInd/>
        <w:spacing w:before="0" w:after="160"/>
        <w:rPr>
          <w:del w:id="1725" w:author="Maciej Flejsierowicz" w:date="2023-10-05T13:02:00Z"/>
          <w:rFonts w:ascii="Arial Narrow" w:hAnsi="Arial Narrow"/>
          <w:rPrChange w:id="1726" w:author="Maciej Flejsierowicz" w:date="2023-09-06T13:22:00Z">
            <w:rPr>
              <w:del w:id="1727" w:author="Maciej Flejsierowicz" w:date="2023-10-05T13:02:00Z"/>
            </w:rPr>
          </w:rPrChange>
        </w:rPr>
        <w:pPrChange w:id="1728" w:author="Maciej Flejsierowicz" w:date="2023-09-06T13:23:00Z">
          <w:pPr>
            <w:pStyle w:val="Akapitzlist"/>
            <w:numPr>
              <w:numId w:val="91"/>
            </w:numPr>
            <w:autoSpaceDE/>
            <w:autoSpaceDN/>
            <w:adjustRightInd/>
            <w:spacing w:before="0" w:after="160" w:line="259" w:lineRule="auto"/>
            <w:ind w:left="720"/>
          </w:pPr>
        </w:pPrChange>
      </w:pPr>
      <w:del w:id="1729" w:author="Maciej Flejsierowicz" w:date="2023-10-05T13:02:00Z">
        <w:r w:rsidRPr="00BF6650">
          <w:rPr>
            <w:rFonts w:ascii="Arial Narrow" w:hAnsi="Arial Narrow"/>
            <w:rPrChange w:id="1730" w:author="Maciej Flejsierowicz" w:date="2023-09-06T13:22:00Z">
              <w:rPr/>
            </w:rPrChange>
          </w:rPr>
          <w:delText>System musi obsługiwać co najmniej 4 interfejsy sieciowe oraz wspierać powierzchnię dyskową o pojemności 10 TB.</w:delText>
        </w:r>
      </w:del>
    </w:p>
    <w:p w:rsidR="00147AA5" w:rsidRPr="00147AA5" w:rsidDel="00F370BD" w:rsidRDefault="00BF6650">
      <w:pPr>
        <w:pStyle w:val="Nagwek1"/>
        <w:rPr>
          <w:del w:id="1731" w:author="Maciej Flejsierowicz" w:date="2023-10-05T13:02:00Z"/>
          <w:rFonts w:ascii="Arial Narrow" w:hAnsi="Arial Narrow"/>
          <w:b w:val="0"/>
          <w:color w:val="000000"/>
          <w:rPrChange w:id="1732" w:author="Maciej Flejsierowicz" w:date="2023-09-06T13:22:00Z">
            <w:rPr>
              <w:del w:id="1733" w:author="Maciej Flejsierowicz" w:date="2023-10-05T13:02:00Z"/>
              <w:b w:val="0"/>
              <w:color w:val="000000"/>
            </w:rPr>
          </w:rPrChange>
        </w:rPr>
      </w:pPr>
      <w:del w:id="1734" w:author="Maciej Flejsierowicz" w:date="2023-10-05T13:02:00Z">
        <w:r w:rsidRPr="00BF6650">
          <w:rPr>
            <w:rFonts w:ascii="Arial Narrow" w:hAnsi="Arial Narrow"/>
            <w:color w:val="000000"/>
            <w:rPrChange w:id="1735" w:author="Maciej Flejsierowicz" w:date="2023-09-06T13:22:00Z">
              <w:rPr>
                <w:color w:val="000000"/>
              </w:rPr>
            </w:rPrChange>
          </w:rPr>
          <w:delText>Parametry wydajnościowe:</w:delText>
        </w:r>
      </w:del>
    </w:p>
    <w:p w:rsidR="00000000" w:rsidRDefault="00BF6650">
      <w:pPr>
        <w:pStyle w:val="Akapitzlist"/>
        <w:numPr>
          <w:ilvl w:val="0"/>
          <w:numId w:val="92"/>
        </w:numPr>
        <w:autoSpaceDE/>
        <w:autoSpaceDN/>
        <w:adjustRightInd/>
        <w:spacing w:before="0" w:after="160"/>
        <w:rPr>
          <w:del w:id="1736" w:author="Maciej Flejsierowicz" w:date="2023-10-05T13:02:00Z"/>
          <w:rFonts w:ascii="Arial Narrow" w:hAnsi="Arial Narrow"/>
          <w:rPrChange w:id="1737" w:author="Maciej Flejsierowicz" w:date="2023-09-06T13:22:00Z">
            <w:rPr>
              <w:del w:id="1738" w:author="Maciej Flejsierowicz" w:date="2023-10-05T13:02:00Z"/>
            </w:rPr>
          </w:rPrChange>
        </w:rPr>
        <w:pPrChange w:id="1739" w:author="Maciej Flejsierowicz" w:date="2023-09-06T13:23:00Z">
          <w:pPr>
            <w:pStyle w:val="Akapitzlist"/>
            <w:numPr>
              <w:numId w:val="92"/>
            </w:numPr>
            <w:autoSpaceDE/>
            <w:autoSpaceDN/>
            <w:adjustRightInd/>
            <w:spacing w:before="0" w:after="160" w:line="259" w:lineRule="auto"/>
            <w:ind w:left="720"/>
          </w:pPr>
        </w:pPrChange>
      </w:pPr>
      <w:del w:id="1740" w:author="Maciej Flejsierowicz" w:date="2023-10-05T13:02:00Z">
        <w:r w:rsidRPr="00BF6650">
          <w:rPr>
            <w:rFonts w:ascii="Arial Narrow" w:hAnsi="Arial Narrow"/>
            <w:rPrChange w:id="1741" w:author="Maciej Flejsierowicz" w:date="2023-09-06T13:22:00Z">
              <w:rPr/>
            </w:rPrChange>
          </w:rPr>
          <w:delText>System musi być w stanie przyjmować minimum 5 GB logów na dzień.</w:delText>
        </w:r>
      </w:del>
    </w:p>
    <w:p w:rsidR="00000000" w:rsidRDefault="00BF6650">
      <w:pPr>
        <w:pStyle w:val="Akapitzlist"/>
        <w:numPr>
          <w:ilvl w:val="0"/>
          <w:numId w:val="92"/>
        </w:numPr>
        <w:autoSpaceDE/>
        <w:autoSpaceDN/>
        <w:adjustRightInd/>
        <w:spacing w:before="0" w:after="160"/>
        <w:rPr>
          <w:del w:id="1742" w:author="Maciej Flejsierowicz" w:date="2023-10-05T13:02:00Z"/>
          <w:rFonts w:ascii="Arial Narrow" w:hAnsi="Arial Narrow"/>
          <w:rPrChange w:id="1743" w:author="Maciej Flejsierowicz" w:date="2023-09-06T13:22:00Z">
            <w:rPr>
              <w:del w:id="1744" w:author="Maciej Flejsierowicz" w:date="2023-10-05T13:02:00Z"/>
            </w:rPr>
          </w:rPrChange>
        </w:rPr>
        <w:pPrChange w:id="1745" w:author="Maciej Flejsierowicz" w:date="2023-09-06T13:23:00Z">
          <w:pPr>
            <w:pStyle w:val="Akapitzlist"/>
            <w:numPr>
              <w:numId w:val="92"/>
            </w:numPr>
            <w:autoSpaceDE/>
            <w:autoSpaceDN/>
            <w:adjustRightInd/>
            <w:spacing w:before="0" w:after="160" w:line="259" w:lineRule="auto"/>
            <w:ind w:left="720"/>
          </w:pPr>
        </w:pPrChange>
      </w:pPr>
      <w:del w:id="1746" w:author="Maciej Flejsierowicz" w:date="2023-10-05T13:02:00Z">
        <w:r w:rsidRPr="00BF6650">
          <w:rPr>
            <w:rFonts w:ascii="Arial Narrow" w:hAnsi="Arial Narrow"/>
            <w:rPrChange w:id="1747" w:author="Maciej Flejsierowicz" w:date="2023-09-06T13:22:00Z">
              <w:rPr/>
            </w:rPrChange>
          </w:rPr>
          <w:delText>Rozwiązanie musi umożliwiać kolekcjonowanie logów z co najmniej 1000 systemów.</w:delText>
        </w:r>
      </w:del>
    </w:p>
    <w:p w:rsidR="00147AA5" w:rsidRPr="00147AA5" w:rsidDel="00F370BD" w:rsidRDefault="00BF6650">
      <w:pPr>
        <w:rPr>
          <w:del w:id="1748" w:author="Maciej Flejsierowicz" w:date="2023-10-05T13:02:00Z"/>
          <w:rFonts w:ascii="Arial Narrow" w:hAnsi="Arial Narrow"/>
          <w:sz w:val="22"/>
          <w:szCs w:val="22"/>
          <w:rPrChange w:id="1749" w:author="Maciej Flejsierowicz" w:date="2023-09-06T13:22:00Z">
            <w:rPr>
              <w:del w:id="1750" w:author="Maciej Flejsierowicz" w:date="2023-10-05T13:02:00Z"/>
            </w:rPr>
          </w:rPrChange>
        </w:rPr>
      </w:pPr>
      <w:del w:id="1751" w:author="Maciej Flejsierowicz" w:date="2023-10-05T13:02:00Z">
        <w:r w:rsidRPr="00BF6650">
          <w:rPr>
            <w:rFonts w:ascii="Arial Narrow" w:hAnsi="Arial Narrow"/>
            <w:sz w:val="22"/>
            <w:szCs w:val="22"/>
            <w:rPrChange w:id="1752" w:author="Maciej Flejsierowicz" w:date="2023-09-06T13:22:00Z">
              <w:rPr/>
            </w:rPrChange>
          </w:rPr>
          <w:lastRenderedPageBreak/>
          <w:delText>W ramach centralnego systemu logowania, raportowania i korelacji muszą być realizowane co najmniej poniższe funkcje:</w:delText>
        </w:r>
      </w:del>
    </w:p>
    <w:p w:rsidR="00147AA5" w:rsidRPr="00147AA5" w:rsidDel="00F370BD" w:rsidRDefault="00BF6650">
      <w:pPr>
        <w:pStyle w:val="Nagwek1"/>
        <w:rPr>
          <w:del w:id="1753" w:author="Maciej Flejsierowicz" w:date="2023-10-05T13:02:00Z"/>
          <w:rFonts w:ascii="Arial Narrow" w:hAnsi="Arial Narrow"/>
          <w:b w:val="0"/>
          <w:color w:val="000000"/>
          <w:rPrChange w:id="1754" w:author="Maciej Flejsierowicz" w:date="2023-09-06T13:22:00Z">
            <w:rPr>
              <w:del w:id="1755" w:author="Maciej Flejsierowicz" w:date="2023-10-05T13:02:00Z"/>
              <w:b w:val="0"/>
              <w:color w:val="000000"/>
            </w:rPr>
          </w:rPrChange>
        </w:rPr>
      </w:pPr>
      <w:del w:id="1756" w:author="Maciej Flejsierowicz" w:date="2023-10-05T13:02:00Z">
        <w:r w:rsidRPr="00BF6650">
          <w:rPr>
            <w:rFonts w:ascii="Arial Narrow" w:hAnsi="Arial Narrow"/>
            <w:color w:val="000000"/>
            <w:rPrChange w:id="1757" w:author="Maciej Flejsierowicz" w:date="2023-09-06T13:22:00Z">
              <w:rPr>
                <w:color w:val="000000"/>
              </w:rPr>
            </w:rPrChange>
          </w:rPr>
          <w:delText>Logowanie</w:delText>
        </w:r>
      </w:del>
    </w:p>
    <w:p w:rsidR="00000000" w:rsidRDefault="00BF6650">
      <w:pPr>
        <w:pStyle w:val="Akapitzlist"/>
        <w:numPr>
          <w:ilvl w:val="0"/>
          <w:numId w:val="93"/>
        </w:numPr>
        <w:autoSpaceDE/>
        <w:autoSpaceDN/>
        <w:adjustRightInd/>
        <w:spacing w:before="0" w:after="160"/>
        <w:rPr>
          <w:del w:id="1758" w:author="Maciej Flejsierowicz" w:date="2023-10-05T13:02:00Z"/>
          <w:rFonts w:ascii="Arial Narrow" w:hAnsi="Arial Narrow"/>
          <w:rPrChange w:id="1759" w:author="Maciej Flejsierowicz" w:date="2023-09-06T13:22:00Z">
            <w:rPr>
              <w:del w:id="1760" w:author="Maciej Flejsierowicz" w:date="2023-10-05T13:02:00Z"/>
            </w:rPr>
          </w:rPrChange>
        </w:rPr>
        <w:pPrChange w:id="1761" w:author="Maciej Flejsierowicz" w:date="2023-09-06T13:23:00Z">
          <w:pPr>
            <w:pStyle w:val="Akapitzlist"/>
            <w:numPr>
              <w:numId w:val="93"/>
            </w:numPr>
            <w:autoSpaceDE/>
            <w:autoSpaceDN/>
            <w:adjustRightInd/>
            <w:spacing w:before="0" w:after="160" w:line="259" w:lineRule="auto"/>
            <w:ind w:left="720"/>
          </w:pPr>
        </w:pPrChange>
      </w:pPr>
      <w:del w:id="1762" w:author="Maciej Flejsierowicz" w:date="2023-10-05T13:02:00Z">
        <w:r w:rsidRPr="00BF6650">
          <w:rPr>
            <w:rFonts w:ascii="Arial Narrow" w:hAnsi="Arial Narrow"/>
            <w:rPrChange w:id="1763" w:author="Maciej Flejsierowicz" w:date="2023-09-06T13:22:00Z">
              <w:rPr/>
            </w:rPrChange>
          </w:rPr>
          <w:delText>Podgląd logowanych zdarzeń w czasie rzeczywistym.</w:delText>
        </w:r>
      </w:del>
    </w:p>
    <w:p w:rsidR="00000000" w:rsidRDefault="00BF6650">
      <w:pPr>
        <w:pStyle w:val="Akapitzlist"/>
        <w:numPr>
          <w:ilvl w:val="0"/>
          <w:numId w:val="93"/>
        </w:numPr>
        <w:autoSpaceDE/>
        <w:autoSpaceDN/>
        <w:adjustRightInd/>
        <w:spacing w:before="0" w:after="160"/>
        <w:rPr>
          <w:del w:id="1764" w:author="Maciej Flejsierowicz" w:date="2023-10-05T13:02:00Z"/>
          <w:rFonts w:ascii="Arial Narrow" w:hAnsi="Arial Narrow"/>
          <w:rPrChange w:id="1765" w:author="Maciej Flejsierowicz" w:date="2023-09-06T13:22:00Z">
            <w:rPr>
              <w:del w:id="1766" w:author="Maciej Flejsierowicz" w:date="2023-10-05T13:02:00Z"/>
            </w:rPr>
          </w:rPrChange>
        </w:rPr>
        <w:pPrChange w:id="1767" w:author="Maciej Flejsierowicz" w:date="2023-09-06T13:23:00Z">
          <w:pPr>
            <w:pStyle w:val="Akapitzlist"/>
            <w:numPr>
              <w:numId w:val="93"/>
            </w:numPr>
            <w:autoSpaceDE/>
            <w:autoSpaceDN/>
            <w:adjustRightInd/>
            <w:spacing w:before="0" w:after="160" w:line="259" w:lineRule="auto"/>
            <w:ind w:left="720"/>
          </w:pPr>
        </w:pPrChange>
      </w:pPr>
      <w:del w:id="1768" w:author="Maciej Flejsierowicz" w:date="2023-10-05T13:02:00Z">
        <w:r w:rsidRPr="00BF6650">
          <w:rPr>
            <w:rFonts w:ascii="Arial Narrow" w:hAnsi="Arial Narrow"/>
            <w:rPrChange w:id="1769" w:author="Maciej Flejsierowicz" w:date="2023-09-06T13:22:00Z">
              <w:rPr/>
            </w:rPrChange>
          </w:rPr>
          <w:delText xml:space="preserve">Możliwość przeglądania logów historycznych z funkcją filtrowania. </w:delText>
        </w:r>
      </w:del>
    </w:p>
    <w:p w:rsidR="00000000" w:rsidRDefault="00BF6650">
      <w:pPr>
        <w:pStyle w:val="Akapitzlist"/>
        <w:numPr>
          <w:ilvl w:val="0"/>
          <w:numId w:val="93"/>
        </w:numPr>
        <w:autoSpaceDE/>
        <w:autoSpaceDN/>
        <w:adjustRightInd/>
        <w:spacing w:before="0" w:after="160"/>
        <w:rPr>
          <w:del w:id="1770" w:author="Maciej Flejsierowicz" w:date="2023-10-05T13:02:00Z"/>
          <w:rFonts w:ascii="Arial Narrow" w:hAnsi="Arial Narrow"/>
          <w:rPrChange w:id="1771" w:author="Maciej Flejsierowicz" w:date="2023-09-06T13:22:00Z">
            <w:rPr>
              <w:del w:id="1772" w:author="Maciej Flejsierowicz" w:date="2023-10-05T13:02:00Z"/>
            </w:rPr>
          </w:rPrChange>
        </w:rPr>
        <w:pPrChange w:id="1773" w:author="Maciej Flejsierowicz" w:date="2023-09-06T13:23:00Z">
          <w:pPr>
            <w:pStyle w:val="Akapitzlist"/>
            <w:numPr>
              <w:numId w:val="93"/>
            </w:numPr>
            <w:autoSpaceDE/>
            <w:autoSpaceDN/>
            <w:adjustRightInd/>
            <w:spacing w:before="0" w:after="160" w:line="259" w:lineRule="auto"/>
            <w:ind w:left="720"/>
          </w:pPr>
        </w:pPrChange>
      </w:pPr>
      <w:del w:id="1774" w:author="Maciej Flejsierowicz" w:date="2023-10-05T13:02:00Z">
        <w:r w:rsidRPr="00BF6650">
          <w:rPr>
            <w:rFonts w:ascii="Arial Narrow" w:hAnsi="Arial Narrow"/>
            <w:rPrChange w:id="1775" w:author="Maciej Flejsierowicz" w:date="2023-09-06T13:22:00Z">
              <w:rPr/>
            </w:rPrChange>
          </w:rPr>
          <w:delText>System musi oferować predefiniowane (lub mieć możliwość ich konfiguracji) podręczne raporty graficzne lub tekstowe obrazujące stan pracy urządzenia oraz ogólne informacje dotyczące statystyk ruchu sieciowego i zdarzeń bezpieczeństwa. Muszą one obejmować co najmniej:</w:delText>
        </w:r>
      </w:del>
    </w:p>
    <w:p w:rsidR="00147AA5" w:rsidRPr="00147AA5" w:rsidDel="00F370BD" w:rsidRDefault="00BF6650">
      <w:pPr>
        <w:ind w:left="360"/>
        <w:rPr>
          <w:del w:id="1776" w:author="Maciej Flejsierowicz" w:date="2023-10-05T13:02:00Z"/>
          <w:rFonts w:ascii="Arial Narrow" w:hAnsi="Arial Narrow"/>
          <w:sz w:val="22"/>
          <w:szCs w:val="22"/>
          <w:rPrChange w:id="1777" w:author="Maciej Flejsierowicz" w:date="2023-09-06T13:22:00Z">
            <w:rPr>
              <w:del w:id="1778" w:author="Maciej Flejsierowicz" w:date="2023-10-05T13:02:00Z"/>
            </w:rPr>
          </w:rPrChange>
        </w:rPr>
      </w:pPr>
      <w:del w:id="1779" w:author="Maciej Flejsierowicz" w:date="2023-10-05T13:02:00Z">
        <w:r w:rsidRPr="00BF6650">
          <w:rPr>
            <w:rFonts w:ascii="Arial Narrow" w:hAnsi="Arial Narrow"/>
            <w:sz w:val="22"/>
            <w:szCs w:val="22"/>
            <w:rPrChange w:id="1780" w:author="Maciej Flejsierowicz" w:date="2023-09-06T13:22:00Z">
              <w:rPr/>
            </w:rPrChange>
          </w:rPr>
          <w:delText>a. Listę  najczęściej wykrywanych ataków.</w:delText>
        </w:r>
      </w:del>
    </w:p>
    <w:p w:rsidR="00147AA5" w:rsidRPr="00147AA5" w:rsidDel="00F370BD" w:rsidRDefault="00BF6650">
      <w:pPr>
        <w:ind w:left="360"/>
        <w:rPr>
          <w:del w:id="1781" w:author="Maciej Flejsierowicz" w:date="2023-10-05T13:02:00Z"/>
          <w:rFonts w:ascii="Arial Narrow" w:hAnsi="Arial Narrow"/>
          <w:sz w:val="22"/>
          <w:szCs w:val="22"/>
          <w:rPrChange w:id="1782" w:author="Maciej Flejsierowicz" w:date="2023-09-06T13:22:00Z">
            <w:rPr>
              <w:del w:id="1783" w:author="Maciej Flejsierowicz" w:date="2023-10-05T13:02:00Z"/>
            </w:rPr>
          </w:rPrChange>
        </w:rPr>
      </w:pPr>
      <w:del w:id="1784" w:author="Maciej Flejsierowicz" w:date="2023-10-05T13:02:00Z">
        <w:r w:rsidRPr="00BF6650">
          <w:rPr>
            <w:rFonts w:ascii="Arial Narrow" w:hAnsi="Arial Narrow"/>
            <w:sz w:val="22"/>
            <w:szCs w:val="22"/>
            <w:rPrChange w:id="1785" w:author="Maciej Flejsierowicz" w:date="2023-09-06T13:22:00Z">
              <w:rPr/>
            </w:rPrChange>
          </w:rPr>
          <w:delText>b. Listę najbardziej aktywnych użytkowników.</w:delText>
        </w:r>
      </w:del>
    </w:p>
    <w:p w:rsidR="00147AA5" w:rsidRPr="00147AA5" w:rsidDel="00F370BD" w:rsidRDefault="00BF6650">
      <w:pPr>
        <w:ind w:left="360"/>
        <w:rPr>
          <w:del w:id="1786" w:author="Maciej Flejsierowicz" w:date="2023-10-05T13:02:00Z"/>
          <w:rFonts w:ascii="Arial Narrow" w:hAnsi="Arial Narrow"/>
          <w:sz w:val="22"/>
          <w:szCs w:val="22"/>
          <w:rPrChange w:id="1787" w:author="Maciej Flejsierowicz" w:date="2023-09-06T13:22:00Z">
            <w:rPr>
              <w:del w:id="1788" w:author="Maciej Flejsierowicz" w:date="2023-10-05T13:02:00Z"/>
            </w:rPr>
          </w:rPrChange>
        </w:rPr>
      </w:pPr>
      <w:del w:id="1789" w:author="Maciej Flejsierowicz" w:date="2023-10-05T13:02:00Z">
        <w:r w:rsidRPr="00BF6650">
          <w:rPr>
            <w:rFonts w:ascii="Arial Narrow" w:hAnsi="Arial Narrow"/>
            <w:sz w:val="22"/>
            <w:szCs w:val="22"/>
            <w:rPrChange w:id="1790" w:author="Maciej Flejsierowicz" w:date="2023-09-06T13:22:00Z">
              <w:rPr/>
            </w:rPrChange>
          </w:rPr>
          <w:delText>c. Listę najczęściej wykorzystywanych aplikacji.</w:delText>
        </w:r>
      </w:del>
    </w:p>
    <w:p w:rsidR="00147AA5" w:rsidRPr="00147AA5" w:rsidDel="00F370BD" w:rsidRDefault="00BF6650">
      <w:pPr>
        <w:ind w:left="360"/>
        <w:rPr>
          <w:del w:id="1791" w:author="Maciej Flejsierowicz" w:date="2023-10-05T13:02:00Z"/>
          <w:rFonts w:ascii="Arial Narrow" w:hAnsi="Arial Narrow"/>
          <w:sz w:val="22"/>
          <w:szCs w:val="22"/>
          <w:rPrChange w:id="1792" w:author="Maciej Flejsierowicz" w:date="2023-09-06T13:22:00Z">
            <w:rPr>
              <w:del w:id="1793" w:author="Maciej Flejsierowicz" w:date="2023-10-05T13:02:00Z"/>
            </w:rPr>
          </w:rPrChange>
        </w:rPr>
      </w:pPr>
      <w:del w:id="1794" w:author="Maciej Flejsierowicz" w:date="2023-10-05T13:02:00Z">
        <w:r w:rsidRPr="00BF6650">
          <w:rPr>
            <w:rFonts w:ascii="Arial Narrow" w:hAnsi="Arial Narrow"/>
            <w:sz w:val="22"/>
            <w:szCs w:val="22"/>
            <w:rPrChange w:id="1795" w:author="Maciej Flejsierowicz" w:date="2023-09-06T13:22:00Z">
              <w:rPr/>
            </w:rPrChange>
          </w:rPr>
          <w:delText>d. Listę najczęściej odwiedzanych stron www.</w:delText>
        </w:r>
      </w:del>
    </w:p>
    <w:p w:rsidR="00147AA5" w:rsidRPr="00147AA5" w:rsidDel="00F370BD" w:rsidRDefault="00BF6650">
      <w:pPr>
        <w:ind w:left="360"/>
        <w:rPr>
          <w:del w:id="1796" w:author="Maciej Flejsierowicz" w:date="2023-10-05T13:02:00Z"/>
          <w:rFonts w:ascii="Arial Narrow" w:hAnsi="Arial Narrow"/>
          <w:sz w:val="22"/>
          <w:szCs w:val="22"/>
          <w:rPrChange w:id="1797" w:author="Maciej Flejsierowicz" w:date="2023-09-06T13:22:00Z">
            <w:rPr>
              <w:del w:id="1798" w:author="Maciej Flejsierowicz" w:date="2023-10-05T13:02:00Z"/>
            </w:rPr>
          </w:rPrChange>
        </w:rPr>
      </w:pPr>
      <w:del w:id="1799" w:author="Maciej Flejsierowicz" w:date="2023-10-05T13:02:00Z">
        <w:r w:rsidRPr="00BF6650">
          <w:rPr>
            <w:rFonts w:ascii="Arial Narrow" w:hAnsi="Arial Narrow"/>
            <w:sz w:val="22"/>
            <w:szCs w:val="22"/>
            <w:rPrChange w:id="1800" w:author="Maciej Flejsierowicz" w:date="2023-09-06T13:22:00Z">
              <w:rPr/>
            </w:rPrChange>
          </w:rPr>
          <w:delText>e. Listę krajów , do których nawiązywane są połączenia.</w:delText>
        </w:r>
      </w:del>
    </w:p>
    <w:p w:rsidR="00147AA5" w:rsidRPr="00147AA5" w:rsidDel="00F370BD" w:rsidRDefault="00BF6650">
      <w:pPr>
        <w:ind w:left="360"/>
        <w:rPr>
          <w:del w:id="1801" w:author="Maciej Flejsierowicz" w:date="2023-10-05T13:02:00Z"/>
          <w:rFonts w:ascii="Arial Narrow" w:hAnsi="Arial Narrow"/>
          <w:sz w:val="22"/>
          <w:szCs w:val="22"/>
          <w:rPrChange w:id="1802" w:author="Maciej Flejsierowicz" w:date="2023-09-06T13:22:00Z">
            <w:rPr>
              <w:del w:id="1803" w:author="Maciej Flejsierowicz" w:date="2023-10-05T13:02:00Z"/>
            </w:rPr>
          </w:rPrChange>
        </w:rPr>
      </w:pPr>
      <w:del w:id="1804" w:author="Maciej Flejsierowicz" w:date="2023-10-05T13:02:00Z">
        <w:r w:rsidRPr="00BF6650">
          <w:rPr>
            <w:rFonts w:ascii="Arial Narrow" w:hAnsi="Arial Narrow"/>
            <w:sz w:val="22"/>
            <w:szCs w:val="22"/>
            <w:rPrChange w:id="1805" w:author="Maciej Flejsierowicz" w:date="2023-09-06T13:22:00Z">
              <w:rPr/>
            </w:rPrChange>
          </w:rPr>
          <w:delText>f. Listę najczęściej wykorzystywanych polityk Firewall.</w:delText>
        </w:r>
      </w:del>
    </w:p>
    <w:p w:rsidR="00147AA5" w:rsidRPr="00147AA5" w:rsidDel="00F370BD" w:rsidRDefault="00BF6650">
      <w:pPr>
        <w:ind w:left="360"/>
        <w:rPr>
          <w:del w:id="1806" w:author="Maciej Flejsierowicz" w:date="2023-10-05T13:02:00Z"/>
          <w:rFonts w:ascii="Arial Narrow" w:hAnsi="Arial Narrow"/>
          <w:sz w:val="22"/>
          <w:szCs w:val="22"/>
          <w:rPrChange w:id="1807" w:author="Maciej Flejsierowicz" w:date="2023-09-06T13:22:00Z">
            <w:rPr>
              <w:del w:id="1808" w:author="Maciej Flejsierowicz" w:date="2023-10-05T13:02:00Z"/>
            </w:rPr>
          </w:rPrChange>
        </w:rPr>
      </w:pPr>
      <w:del w:id="1809" w:author="Maciej Flejsierowicz" w:date="2023-10-05T13:02:00Z">
        <w:r w:rsidRPr="00BF6650">
          <w:rPr>
            <w:rFonts w:ascii="Arial Narrow" w:hAnsi="Arial Narrow"/>
            <w:sz w:val="22"/>
            <w:szCs w:val="22"/>
            <w:rPrChange w:id="1810" w:author="Maciej Flejsierowicz" w:date="2023-09-06T13:22:00Z">
              <w:rPr/>
            </w:rPrChange>
          </w:rPr>
          <w:delText>g. Informacje o realizowanych połączeniach IPSec.</w:delText>
        </w:r>
      </w:del>
    </w:p>
    <w:p w:rsidR="00000000" w:rsidRDefault="00BF6650">
      <w:pPr>
        <w:pStyle w:val="Akapitzlist"/>
        <w:numPr>
          <w:ilvl w:val="0"/>
          <w:numId w:val="93"/>
        </w:numPr>
        <w:autoSpaceDE/>
        <w:autoSpaceDN/>
        <w:adjustRightInd/>
        <w:spacing w:before="0" w:after="160"/>
        <w:rPr>
          <w:del w:id="1811" w:author="Maciej Flejsierowicz" w:date="2023-10-05T13:02:00Z"/>
          <w:rFonts w:ascii="Arial Narrow" w:hAnsi="Arial Narrow"/>
          <w:rPrChange w:id="1812" w:author="Maciej Flejsierowicz" w:date="2023-09-06T13:22:00Z">
            <w:rPr>
              <w:del w:id="1813" w:author="Maciej Flejsierowicz" w:date="2023-10-05T13:02:00Z"/>
            </w:rPr>
          </w:rPrChange>
        </w:rPr>
        <w:pPrChange w:id="1814" w:author="Maciej Flejsierowicz" w:date="2023-09-06T13:23:00Z">
          <w:pPr>
            <w:pStyle w:val="Akapitzlist"/>
            <w:numPr>
              <w:numId w:val="93"/>
            </w:numPr>
            <w:autoSpaceDE/>
            <w:autoSpaceDN/>
            <w:adjustRightInd/>
            <w:spacing w:before="0" w:after="160" w:line="259" w:lineRule="auto"/>
            <w:ind w:left="720"/>
          </w:pPr>
        </w:pPrChange>
      </w:pPr>
      <w:del w:id="1815" w:author="Maciej Flejsierowicz" w:date="2023-10-05T13:02:00Z">
        <w:r w:rsidRPr="00BF6650">
          <w:rPr>
            <w:rFonts w:ascii="Arial Narrow" w:hAnsi="Arial Narrow"/>
            <w:rPrChange w:id="1816" w:author="Maciej Flejsierowicz" w:date="2023-09-06T13:22:00Z">
              <w:rPr/>
            </w:rPrChange>
          </w:rPr>
          <w:delText>Rozwiązanie musi posiadać możliwość przesyłania kopii logów  do innych systemów logowania i przetwarzania danych. Musi w tym zakresie zapewniać mechanizmy filtrowania dla  wysyłanych logów.</w:delText>
        </w:r>
      </w:del>
    </w:p>
    <w:p w:rsidR="00000000" w:rsidRDefault="00BF6650">
      <w:pPr>
        <w:pStyle w:val="Akapitzlist"/>
        <w:numPr>
          <w:ilvl w:val="0"/>
          <w:numId w:val="93"/>
        </w:numPr>
        <w:autoSpaceDE/>
        <w:autoSpaceDN/>
        <w:adjustRightInd/>
        <w:spacing w:before="0" w:after="160"/>
        <w:rPr>
          <w:del w:id="1817" w:author="Maciej Flejsierowicz" w:date="2023-10-05T13:02:00Z"/>
          <w:rFonts w:ascii="Arial Narrow" w:hAnsi="Arial Narrow"/>
          <w:rPrChange w:id="1818" w:author="Maciej Flejsierowicz" w:date="2023-09-06T13:22:00Z">
            <w:rPr>
              <w:del w:id="1819" w:author="Maciej Flejsierowicz" w:date="2023-10-05T13:02:00Z"/>
            </w:rPr>
          </w:rPrChange>
        </w:rPr>
        <w:pPrChange w:id="1820" w:author="Maciej Flejsierowicz" w:date="2023-09-06T13:23:00Z">
          <w:pPr>
            <w:pStyle w:val="Akapitzlist"/>
            <w:numPr>
              <w:numId w:val="93"/>
            </w:numPr>
            <w:autoSpaceDE/>
            <w:autoSpaceDN/>
            <w:adjustRightInd/>
            <w:spacing w:before="0" w:after="160" w:line="259" w:lineRule="auto"/>
            <w:ind w:left="720"/>
          </w:pPr>
        </w:pPrChange>
      </w:pPr>
      <w:del w:id="1821" w:author="Maciej Flejsierowicz" w:date="2023-10-05T13:02:00Z">
        <w:r w:rsidRPr="00BF6650">
          <w:rPr>
            <w:rFonts w:ascii="Arial Narrow" w:hAnsi="Arial Narrow"/>
            <w:rPrChange w:id="1822" w:author="Maciej Flejsierowicz" w:date="2023-09-06T13:22:00Z">
              <w:rPr/>
            </w:rPrChange>
          </w:rPr>
          <w:delText>Komunikacja systemów bezpieczeństwa (z których przesyłane są logi) z oferowanym systemem   centralnego logowania musi być możliwa co najmniej z wykorzystaniem UDP/514 oraz TCP/514.</w:delText>
        </w:r>
      </w:del>
    </w:p>
    <w:p w:rsidR="00000000" w:rsidRDefault="00BF6650">
      <w:pPr>
        <w:pStyle w:val="Akapitzlist"/>
        <w:numPr>
          <w:ilvl w:val="0"/>
          <w:numId w:val="93"/>
        </w:numPr>
        <w:autoSpaceDE/>
        <w:autoSpaceDN/>
        <w:adjustRightInd/>
        <w:spacing w:before="0" w:after="160"/>
        <w:rPr>
          <w:del w:id="1823" w:author="Maciej Flejsierowicz" w:date="2023-10-05T13:02:00Z"/>
          <w:rFonts w:ascii="Arial Narrow" w:hAnsi="Arial Narrow"/>
          <w:rPrChange w:id="1824" w:author="Maciej Flejsierowicz" w:date="2023-09-06T13:22:00Z">
            <w:rPr>
              <w:del w:id="1825" w:author="Maciej Flejsierowicz" w:date="2023-10-05T13:02:00Z"/>
            </w:rPr>
          </w:rPrChange>
        </w:rPr>
        <w:pPrChange w:id="1826" w:author="Maciej Flejsierowicz" w:date="2023-09-06T13:23:00Z">
          <w:pPr>
            <w:pStyle w:val="Akapitzlist"/>
            <w:numPr>
              <w:numId w:val="93"/>
            </w:numPr>
            <w:autoSpaceDE/>
            <w:autoSpaceDN/>
            <w:adjustRightInd/>
            <w:spacing w:before="0" w:after="160" w:line="259" w:lineRule="auto"/>
            <w:ind w:left="720"/>
          </w:pPr>
        </w:pPrChange>
      </w:pPr>
      <w:del w:id="1827" w:author="Maciej Flejsierowicz" w:date="2023-10-05T13:02:00Z">
        <w:r w:rsidRPr="00BF6650">
          <w:rPr>
            <w:rFonts w:ascii="Arial Narrow" w:hAnsi="Arial Narrow"/>
            <w:rPrChange w:id="1828" w:author="Maciej Flejsierowicz" w:date="2023-09-06T13:22:00Z">
              <w:rPr/>
            </w:rPrChange>
          </w:rPr>
          <w:delText>System musi realizować cykliczny eksport logów do zewnętrznego systemu w celu ich długo czasowego składowania. Eksport logów musi być możliwy za pomocą protokołu SFTP lub na zewnętrzny zasób sieciowy.</w:delText>
        </w:r>
      </w:del>
    </w:p>
    <w:p w:rsidR="00147AA5" w:rsidRPr="00147AA5" w:rsidDel="00F370BD" w:rsidRDefault="00BF6650">
      <w:pPr>
        <w:pStyle w:val="Nagwek1"/>
        <w:rPr>
          <w:del w:id="1829" w:author="Maciej Flejsierowicz" w:date="2023-10-05T13:02:00Z"/>
          <w:rFonts w:ascii="Arial Narrow" w:hAnsi="Arial Narrow"/>
          <w:b w:val="0"/>
          <w:color w:val="000000"/>
          <w:rPrChange w:id="1830" w:author="Maciej Flejsierowicz" w:date="2023-09-06T13:22:00Z">
            <w:rPr>
              <w:del w:id="1831" w:author="Maciej Flejsierowicz" w:date="2023-10-05T13:02:00Z"/>
              <w:b w:val="0"/>
              <w:color w:val="000000"/>
            </w:rPr>
          </w:rPrChange>
        </w:rPr>
      </w:pPr>
      <w:del w:id="1832" w:author="Maciej Flejsierowicz" w:date="2023-10-05T13:02:00Z">
        <w:r w:rsidRPr="00BF6650">
          <w:rPr>
            <w:rFonts w:ascii="Arial Narrow" w:hAnsi="Arial Narrow"/>
            <w:color w:val="000000"/>
            <w:rPrChange w:id="1833" w:author="Maciej Flejsierowicz" w:date="2023-09-06T13:22:00Z">
              <w:rPr>
                <w:color w:val="000000"/>
              </w:rPr>
            </w:rPrChange>
          </w:rPr>
          <w:delText>Raportowanie</w:delText>
        </w:r>
      </w:del>
    </w:p>
    <w:p w:rsidR="00147AA5" w:rsidRPr="00147AA5" w:rsidDel="00F370BD" w:rsidRDefault="00BF6650">
      <w:pPr>
        <w:rPr>
          <w:del w:id="1834" w:author="Maciej Flejsierowicz" w:date="2023-10-05T13:02:00Z"/>
          <w:rFonts w:ascii="Arial Narrow" w:hAnsi="Arial Narrow"/>
          <w:sz w:val="22"/>
          <w:szCs w:val="22"/>
          <w:rPrChange w:id="1835" w:author="Maciej Flejsierowicz" w:date="2023-09-06T13:22:00Z">
            <w:rPr>
              <w:del w:id="1836" w:author="Maciej Flejsierowicz" w:date="2023-10-05T13:02:00Z"/>
            </w:rPr>
          </w:rPrChange>
        </w:rPr>
      </w:pPr>
      <w:del w:id="1837" w:author="Maciej Flejsierowicz" w:date="2023-10-05T13:02:00Z">
        <w:r w:rsidRPr="00BF6650">
          <w:rPr>
            <w:rFonts w:ascii="Arial Narrow" w:hAnsi="Arial Narrow"/>
            <w:sz w:val="22"/>
            <w:szCs w:val="22"/>
            <w:rPrChange w:id="1838" w:author="Maciej Flejsierowicz" w:date="2023-09-06T13:22:00Z">
              <w:rPr/>
            </w:rPrChange>
          </w:rPr>
          <w:delText>W zakresie raportowania system musi zapewniać:</w:delText>
        </w:r>
      </w:del>
    </w:p>
    <w:p w:rsidR="00000000" w:rsidRDefault="00BF6650">
      <w:pPr>
        <w:pStyle w:val="Akapitzlist"/>
        <w:numPr>
          <w:ilvl w:val="0"/>
          <w:numId w:val="94"/>
        </w:numPr>
        <w:autoSpaceDE/>
        <w:autoSpaceDN/>
        <w:adjustRightInd/>
        <w:spacing w:before="0" w:after="160"/>
        <w:rPr>
          <w:del w:id="1839" w:author="Maciej Flejsierowicz" w:date="2023-10-05T13:02:00Z"/>
          <w:rFonts w:ascii="Arial Narrow" w:hAnsi="Arial Narrow"/>
          <w:rPrChange w:id="1840" w:author="Maciej Flejsierowicz" w:date="2023-09-06T13:22:00Z">
            <w:rPr>
              <w:del w:id="1841" w:author="Maciej Flejsierowicz" w:date="2023-10-05T13:02:00Z"/>
            </w:rPr>
          </w:rPrChange>
        </w:rPr>
        <w:pPrChange w:id="1842" w:author="Maciej Flejsierowicz" w:date="2023-09-06T13:23:00Z">
          <w:pPr>
            <w:pStyle w:val="Akapitzlist"/>
            <w:numPr>
              <w:numId w:val="94"/>
            </w:numPr>
            <w:autoSpaceDE/>
            <w:autoSpaceDN/>
            <w:adjustRightInd/>
            <w:spacing w:before="0" w:after="160" w:line="259" w:lineRule="auto"/>
            <w:ind w:left="720"/>
          </w:pPr>
        </w:pPrChange>
      </w:pPr>
      <w:del w:id="1843" w:author="Maciej Flejsierowicz" w:date="2023-10-05T13:02:00Z">
        <w:r w:rsidRPr="00BF6650">
          <w:rPr>
            <w:rFonts w:ascii="Arial Narrow" w:hAnsi="Arial Narrow"/>
            <w:rPrChange w:id="1844" w:author="Maciej Flejsierowicz" w:date="2023-09-06T13:22:00Z">
              <w:rPr/>
            </w:rPrChange>
          </w:rPr>
          <w:delText>Generowanie raportów co najmniej w formatach: PDF, CSV.</w:delText>
        </w:r>
      </w:del>
    </w:p>
    <w:p w:rsidR="00000000" w:rsidRDefault="00BF6650">
      <w:pPr>
        <w:pStyle w:val="Akapitzlist"/>
        <w:numPr>
          <w:ilvl w:val="0"/>
          <w:numId w:val="94"/>
        </w:numPr>
        <w:autoSpaceDE/>
        <w:autoSpaceDN/>
        <w:adjustRightInd/>
        <w:spacing w:before="0" w:after="160"/>
        <w:rPr>
          <w:del w:id="1845" w:author="Maciej Flejsierowicz" w:date="2023-10-05T13:02:00Z"/>
          <w:rFonts w:ascii="Arial Narrow" w:hAnsi="Arial Narrow"/>
          <w:rPrChange w:id="1846" w:author="Maciej Flejsierowicz" w:date="2023-09-06T13:22:00Z">
            <w:rPr>
              <w:del w:id="1847" w:author="Maciej Flejsierowicz" w:date="2023-10-05T13:02:00Z"/>
            </w:rPr>
          </w:rPrChange>
        </w:rPr>
        <w:pPrChange w:id="1848" w:author="Maciej Flejsierowicz" w:date="2023-09-06T13:23:00Z">
          <w:pPr>
            <w:pStyle w:val="Akapitzlist"/>
            <w:numPr>
              <w:numId w:val="94"/>
            </w:numPr>
            <w:autoSpaceDE/>
            <w:autoSpaceDN/>
            <w:adjustRightInd/>
            <w:spacing w:before="0" w:after="160" w:line="259" w:lineRule="auto"/>
            <w:ind w:left="720"/>
          </w:pPr>
        </w:pPrChange>
      </w:pPr>
      <w:del w:id="1849" w:author="Maciej Flejsierowicz" w:date="2023-10-05T13:02:00Z">
        <w:r w:rsidRPr="00BF6650">
          <w:rPr>
            <w:rFonts w:ascii="Arial Narrow" w:hAnsi="Arial Narrow"/>
            <w:rPrChange w:id="1850" w:author="Maciej Flejsierowicz" w:date="2023-09-06T13:22:00Z">
              <w:rPr/>
            </w:rPrChange>
          </w:rPr>
          <w:delText>Predefiniowane zestawy raportów, dla których administrator systemu może modyfikować parametry prezentowania wyników.</w:delText>
        </w:r>
      </w:del>
    </w:p>
    <w:p w:rsidR="00000000" w:rsidRDefault="00BF6650">
      <w:pPr>
        <w:pStyle w:val="Akapitzlist"/>
        <w:numPr>
          <w:ilvl w:val="0"/>
          <w:numId w:val="94"/>
        </w:numPr>
        <w:autoSpaceDE/>
        <w:autoSpaceDN/>
        <w:adjustRightInd/>
        <w:spacing w:before="0" w:after="160"/>
        <w:rPr>
          <w:del w:id="1851" w:author="Maciej Flejsierowicz" w:date="2023-10-05T13:02:00Z"/>
          <w:rFonts w:ascii="Arial Narrow" w:hAnsi="Arial Narrow"/>
          <w:rPrChange w:id="1852" w:author="Maciej Flejsierowicz" w:date="2023-09-06T13:22:00Z">
            <w:rPr>
              <w:del w:id="1853" w:author="Maciej Flejsierowicz" w:date="2023-10-05T13:02:00Z"/>
            </w:rPr>
          </w:rPrChange>
        </w:rPr>
        <w:pPrChange w:id="1854" w:author="Maciej Flejsierowicz" w:date="2023-09-06T13:23:00Z">
          <w:pPr>
            <w:pStyle w:val="Akapitzlist"/>
            <w:numPr>
              <w:numId w:val="94"/>
            </w:numPr>
            <w:autoSpaceDE/>
            <w:autoSpaceDN/>
            <w:adjustRightInd/>
            <w:spacing w:before="0" w:after="160" w:line="259" w:lineRule="auto"/>
            <w:ind w:left="720"/>
          </w:pPr>
        </w:pPrChange>
      </w:pPr>
      <w:del w:id="1855" w:author="Maciej Flejsierowicz" w:date="2023-10-05T13:02:00Z">
        <w:r w:rsidRPr="00BF6650">
          <w:rPr>
            <w:rFonts w:ascii="Arial Narrow" w:hAnsi="Arial Narrow"/>
            <w:rPrChange w:id="1856" w:author="Maciej Flejsierowicz" w:date="2023-09-06T13:22:00Z">
              <w:rPr/>
            </w:rPrChange>
          </w:rPr>
          <w:delText xml:space="preserve">Funkcję definiowania własnych raportów. </w:delText>
        </w:r>
      </w:del>
    </w:p>
    <w:p w:rsidR="00000000" w:rsidRDefault="00BF6650">
      <w:pPr>
        <w:pStyle w:val="Akapitzlist"/>
        <w:numPr>
          <w:ilvl w:val="0"/>
          <w:numId w:val="94"/>
        </w:numPr>
        <w:autoSpaceDE/>
        <w:autoSpaceDN/>
        <w:adjustRightInd/>
        <w:spacing w:before="0" w:after="160"/>
        <w:rPr>
          <w:del w:id="1857" w:author="Maciej Flejsierowicz" w:date="2023-10-05T13:02:00Z"/>
          <w:rFonts w:ascii="Arial Narrow" w:hAnsi="Arial Narrow"/>
          <w:rPrChange w:id="1858" w:author="Maciej Flejsierowicz" w:date="2023-09-06T13:22:00Z">
            <w:rPr>
              <w:del w:id="1859" w:author="Maciej Flejsierowicz" w:date="2023-10-05T13:02:00Z"/>
            </w:rPr>
          </w:rPrChange>
        </w:rPr>
        <w:pPrChange w:id="1860" w:author="Maciej Flejsierowicz" w:date="2023-09-06T13:23:00Z">
          <w:pPr>
            <w:pStyle w:val="Akapitzlist"/>
            <w:numPr>
              <w:numId w:val="94"/>
            </w:numPr>
            <w:autoSpaceDE/>
            <w:autoSpaceDN/>
            <w:adjustRightInd/>
            <w:spacing w:before="0" w:after="160" w:line="259" w:lineRule="auto"/>
            <w:ind w:left="720"/>
          </w:pPr>
        </w:pPrChange>
      </w:pPr>
      <w:del w:id="1861" w:author="Maciej Flejsierowicz" w:date="2023-10-05T13:02:00Z">
        <w:r w:rsidRPr="00BF6650">
          <w:rPr>
            <w:rFonts w:ascii="Arial Narrow" w:hAnsi="Arial Narrow"/>
            <w:rPrChange w:id="1862" w:author="Maciej Flejsierowicz" w:date="2023-09-06T13:22:00Z">
              <w:rPr/>
            </w:rPrChange>
          </w:rPr>
          <w:delText>Możliwość spolszczenia raportów.</w:delText>
        </w:r>
      </w:del>
    </w:p>
    <w:p w:rsidR="00000000" w:rsidRDefault="00BF6650">
      <w:pPr>
        <w:pStyle w:val="Akapitzlist"/>
        <w:numPr>
          <w:ilvl w:val="0"/>
          <w:numId w:val="94"/>
        </w:numPr>
        <w:autoSpaceDE/>
        <w:autoSpaceDN/>
        <w:adjustRightInd/>
        <w:spacing w:before="0" w:after="160"/>
        <w:rPr>
          <w:del w:id="1863" w:author="Maciej Flejsierowicz" w:date="2023-10-05T13:02:00Z"/>
          <w:rFonts w:ascii="Arial Narrow" w:hAnsi="Arial Narrow"/>
          <w:rPrChange w:id="1864" w:author="Maciej Flejsierowicz" w:date="2023-09-06T13:22:00Z">
            <w:rPr>
              <w:del w:id="1865" w:author="Maciej Flejsierowicz" w:date="2023-10-05T13:02:00Z"/>
            </w:rPr>
          </w:rPrChange>
        </w:rPr>
        <w:pPrChange w:id="1866" w:author="Maciej Flejsierowicz" w:date="2023-09-06T13:23:00Z">
          <w:pPr>
            <w:pStyle w:val="Akapitzlist"/>
            <w:numPr>
              <w:numId w:val="94"/>
            </w:numPr>
            <w:autoSpaceDE/>
            <w:autoSpaceDN/>
            <w:adjustRightInd/>
            <w:spacing w:before="0" w:after="160" w:line="259" w:lineRule="auto"/>
            <w:ind w:left="720"/>
          </w:pPr>
        </w:pPrChange>
      </w:pPr>
      <w:del w:id="1867" w:author="Maciej Flejsierowicz" w:date="2023-10-05T13:02:00Z">
        <w:r w:rsidRPr="00BF6650">
          <w:rPr>
            <w:rFonts w:ascii="Arial Narrow" w:hAnsi="Arial Narrow"/>
            <w:rPrChange w:id="1868" w:author="Maciej Flejsierowicz" w:date="2023-09-06T13:22:00Z">
              <w:rPr/>
            </w:rPrChange>
          </w:rPr>
          <w:lastRenderedPageBreak/>
          <w:delText>Generowanie raportów w sposób cykliczny lub na żądanie, z możliwością automatycznego przesłania wyników na  określony adres lub adresy email.</w:delText>
        </w:r>
      </w:del>
    </w:p>
    <w:p w:rsidR="00147AA5" w:rsidRPr="00147AA5" w:rsidDel="00F370BD" w:rsidRDefault="00BF6650">
      <w:pPr>
        <w:pStyle w:val="Nagwek1"/>
        <w:rPr>
          <w:del w:id="1869" w:author="Maciej Flejsierowicz" w:date="2023-10-05T13:02:00Z"/>
          <w:rFonts w:ascii="Arial Narrow" w:hAnsi="Arial Narrow"/>
          <w:b w:val="0"/>
          <w:color w:val="000000"/>
          <w:rPrChange w:id="1870" w:author="Maciej Flejsierowicz" w:date="2023-09-06T13:22:00Z">
            <w:rPr>
              <w:del w:id="1871" w:author="Maciej Flejsierowicz" w:date="2023-10-05T13:02:00Z"/>
              <w:b w:val="0"/>
              <w:color w:val="000000"/>
            </w:rPr>
          </w:rPrChange>
        </w:rPr>
      </w:pPr>
      <w:del w:id="1872" w:author="Maciej Flejsierowicz" w:date="2023-10-05T13:02:00Z">
        <w:r w:rsidRPr="00BF6650">
          <w:rPr>
            <w:rFonts w:ascii="Arial Narrow" w:hAnsi="Arial Narrow"/>
            <w:color w:val="000000"/>
            <w:rPrChange w:id="1873" w:author="Maciej Flejsierowicz" w:date="2023-09-06T13:22:00Z">
              <w:rPr>
                <w:color w:val="000000"/>
              </w:rPr>
            </w:rPrChange>
          </w:rPr>
          <w:delText>Korelacja logów</w:delText>
        </w:r>
      </w:del>
    </w:p>
    <w:p w:rsidR="00147AA5" w:rsidRPr="00147AA5" w:rsidDel="00F370BD" w:rsidRDefault="00BF6650">
      <w:pPr>
        <w:rPr>
          <w:del w:id="1874" w:author="Maciej Flejsierowicz" w:date="2023-10-05T13:02:00Z"/>
          <w:rFonts w:ascii="Arial Narrow" w:hAnsi="Arial Narrow"/>
          <w:sz w:val="22"/>
          <w:szCs w:val="22"/>
          <w:rPrChange w:id="1875" w:author="Maciej Flejsierowicz" w:date="2023-09-06T13:22:00Z">
            <w:rPr>
              <w:del w:id="1876" w:author="Maciej Flejsierowicz" w:date="2023-10-05T13:02:00Z"/>
            </w:rPr>
          </w:rPrChange>
        </w:rPr>
      </w:pPr>
      <w:del w:id="1877" w:author="Maciej Flejsierowicz" w:date="2023-10-05T13:02:00Z">
        <w:r w:rsidRPr="00BF6650">
          <w:rPr>
            <w:rFonts w:ascii="Arial Narrow" w:hAnsi="Arial Narrow"/>
            <w:sz w:val="22"/>
            <w:szCs w:val="22"/>
            <w:rPrChange w:id="1878" w:author="Maciej Flejsierowicz" w:date="2023-09-06T13:22:00Z">
              <w:rPr/>
            </w:rPrChange>
          </w:rPr>
          <w:delText>W zakresie korelacji zdarzeń system musi zapewniać:</w:delText>
        </w:r>
      </w:del>
    </w:p>
    <w:p w:rsidR="00000000" w:rsidRDefault="00BF6650">
      <w:pPr>
        <w:pStyle w:val="Akapitzlist"/>
        <w:numPr>
          <w:ilvl w:val="0"/>
          <w:numId w:val="95"/>
        </w:numPr>
        <w:autoSpaceDE/>
        <w:autoSpaceDN/>
        <w:adjustRightInd/>
        <w:spacing w:before="0" w:after="160"/>
        <w:rPr>
          <w:del w:id="1879" w:author="Maciej Flejsierowicz" w:date="2023-10-05T13:02:00Z"/>
          <w:rFonts w:ascii="Arial Narrow" w:hAnsi="Arial Narrow"/>
          <w:rPrChange w:id="1880" w:author="Maciej Flejsierowicz" w:date="2023-09-06T13:22:00Z">
            <w:rPr>
              <w:del w:id="1881" w:author="Maciej Flejsierowicz" w:date="2023-10-05T13:02:00Z"/>
            </w:rPr>
          </w:rPrChange>
        </w:rPr>
        <w:pPrChange w:id="1882" w:author="Maciej Flejsierowicz" w:date="2023-09-06T13:23:00Z">
          <w:pPr>
            <w:pStyle w:val="Akapitzlist"/>
            <w:numPr>
              <w:numId w:val="95"/>
            </w:numPr>
            <w:autoSpaceDE/>
            <w:autoSpaceDN/>
            <w:adjustRightInd/>
            <w:spacing w:before="0" w:after="160" w:line="259" w:lineRule="auto"/>
            <w:ind w:left="720"/>
          </w:pPr>
        </w:pPrChange>
      </w:pPr>
      <w:del w:id="1883" w:author="Maciej Flejsierowicz" w:date="2023-10-05T13:02:00Z">
        <w:r w:rsidRPr="00BF6650">
          <w:rPr>
            <w:rFonts w:ascii="Arial Narrow" w:hAnsi="Arial Narrow"/>
            <w:rPrChange w:id="1884" w:author="Maciej Flejsierowicz" w:date="2023-09-06T13:22:00Z">
              <w:rPr/>
            </w:rPrChange>
          </w:rPr>
          <w:delText>Korelowanie logów z określeniem urządzeń, dla których ten proces ma być realizowany.</w:delText>
        </w:r>
      </w:del>
    </w:p>
    <w:p w:rsidR="00000000" w:rsidRDefault="00BF6650">
      <w:pPr>
        <w:pStyle w:val="Akapitzlist"/>
        <w:numPr>
          <w:ilvl w:val="0"/>
          <w:numId w:val="95"/>
        </w:numPr>
        <w:autoSpaceDE/>
        <w:autoSpaceDN/>
        <w:adjustRightInd/>
        <w:spacing w:before="0" w:after="160"/>
        <w:rPr>
          <w:del w:id="1885" w:author="Maciej Flejsierowicz" w:date="2023-10-05T13:02:00Z"/>
          <w:rFonts w:ascii="Arial Narrow" w:hAnsi="Arial Narrow"/>
          <w:rPrChange w:id="1886" w:author="Maciej Flejsierowicz" w:date="2023-09-06T13:22:00Z">
            <w:rPr>
              <w:del w:id="1887" w:author="Maciej Flejsierowicz" w:date="2023-10-05T13:02:00Z"/>
            </w:rPr>
          </w:rPrChange>
        </w:rPr>
        <w:pPrChange w:id="1888" w:author="Maciej Flejsierowicz" w:date="2023-09-06T13:23:00Z">
          <w:pPr>
            <w:pStyle w:val="Akapitzlist"/>
            <w:numPr>
              <w:numId w:val="95"/>
            </w:numPr>
            <w:autoSpaceDE/>
            <w:autoSpaceDN/>
            <w:adjustRightInd/>
            <w:spacing w:before="0" w:after="160" w:line="259" w:lineRule="auto"/>
            <w:ind w:left="720"/>
          </w:pPr>
        </w:pPrChange>
      </w:pPr>
      <w:del w:id="1889" w:author="Maciej Flejsierowicz" w:date="2023-10-05T13:02:00Z">
        <w:r w:rsidRPr="00BF6650">
          <w:rPr>
            <w:rFonts w:ascii="Arial Narrow" w:hAnsi="Arial Narrow"/>
            <w:rPrChange w:id="1890" w:author="Maciej Flejsierowicz" w:date="2023-09-06T13:22:00Z">
              <w:rPr/>
            </w:rPrChange>
          </w:rPr>
          <w:delText>Konfigurację powiadomień poprzez: e-mail, SNMP w przypadku wystąpienia określonych zdarzeń sieciowych, systemowych oraz bezpieczeństwa.</w:delText>
        </w:r>
      </w:del>
    </w:p>
    <w:p w:rsidR="00000000" w:rsidRDefault="00BF6650">
      <w:pPr>
        <w:pStyle w:val="Akapitzlist"/>
        <w:numPr>
          <w:ilvl w:val="0"/>
          <w:numId w:val="95"/>
        </w:numPr>
        <w:autoSpaceDE/>
        <w:autoSpaceDN/>
        <w:adjustRightInd/>
        <w:spacing w:before="0" w:after="160"/>
        <w:rPr>
          <w:del w:id="1891" w:author="Maciej Flejsierowicz" w:date="2023-10-05T13:02:00Z"/>
          <w:rFonts w:ascii="Arial Narrow" w:hAnsi="Arial Narrow"/>
          <w:rPrChange w:id="1892" w:author="Maciej Flejsierowicz" w:date="2023-09-06T13:22:00Z">
            <w:rPr>
              <w:del w:id="1893" w:author="Maciej Flejsierowicz" w:date="2023-10-05T13:02:00Z"/>
            </w:rPr>
          </w:rPrChange>
        </w:rPr>
        <w:pPrChange w:id="1894" w:author="Maciej Flejsierowicz" w:date="2023-09-06T13:23:00Z">
          <w:pPr>
            <w:pStyle w:val="Akapitzlist"/>
            <w:numPr>
              <w:numId w:val="95"/>
            </w:numPr>
            <w:autoSpaceDE/>
            <w:autoSpaceDN/>
            <w:adjustRightInd/>
            <w:spacing w:before="0" w:after="160" w:line="259" w:lineRule="auto"/>
            <w:ind w:left="720"/>
          </w:pPr>
        </w:pPrChange>
      </w:pPr>
      <w:del w:id="1895" w:author="Maciej Flejsierowicz" w:date="2023-10-05T13:02:00Z">
        <w:r w:rsidRPr="00BF6650">
          <w:rPr>
            <w:rFonts w:ascii="Arial Narrow" w:hAnsi="Arial Narrow"/>
            <w:rPrChange w:id="1896" w:author="Maciej Flejsierowicz" w:date="2023-09-06T13:22:00Z">
              <w:rPr/>
            </w:rPrChange>
          </w:rPr>
          <w:delText>Wybór kategorii zdarzeń, dla których tworzone będą reguły korelacyjne. System korelować zdarzenia co najmniej dla następujących kategorii zdarzeń:</w:delText>
        </w:r>
      </w:del>
    </w:p>
    <w:p w:rsidR="00000000" w:rsidRDefault="00BF6650">
      <w:pPr>
        <w:pStyle w:val="Akapitzlist"/>
        <w:numPr>
          <w:ilvl w:val="0"/>
          <w:numId w:val="96"/>
        </w:numPr>
        <w:autoSpaceDE/>
        <w:autoSpaceDN/>
        <w:adjustRightInd/>
        <w:spacing w:before="0" w:after="160"/>
        <w:ind w:left="1068"/>
        <w:rPr>
          <w:del w:id="1897" w:author="Maciej Flejsierowicz" w:date="2023-10-05T13:02:00Z"/>
          <w:rFonts w:ascii="Arial Narrow" w:hAnsi="Arial Narrow"/>
          <w:rPrChange w:id="1898" w:author="Maciej Flejsierowicz" w:date="2023-09-06T13:22:00Z">
            <w:rPr>
              <w:del w:id="1899" w:author="Maciej Flejsierowicz" w:date="2023-10-05T13:02:00Z"/>
            </w:rPr>
          </w:rPrChange>
        </w:rPr>
        <w:pPrChange w:id="1900" w:author="Maciej Flejsierowicz" w:date="2023-09-06T13:23:00Z">
          <w:pPr>
            <w:pStyle w:val="Akapitzlist"/>
            <w:numPr>
              <w:numId w:val="96"/>
            </w:numPr>
            <w:autoSpaceDE/>
            <w:autoSpaceDN/>
            <w:adjustRightInd/>
            <w:spacing w:before="0" w:after="160" w:line="259" w:lineRule="auto"/>
            <w:ind w:left="1068"/>
          </w:pPr>
        </w:pPrChange>
      </w:pPr>
      <w:del w:id="1901" w:author="Maciej Flejsierowicz" w:date="2023-10-05T13:02:00Z">
        <w:r w:rsidRPr="00BF6650">
          <w:rPr>
            <w:rFonts w:ascii="Arial Narrow" w:hAnsi="Arial Narrow"/>
            <w:rPrChange w:id="1902" w:author="Maciej Flejsierowicz" w:date="2023-09-06T13:22:00Z">
              <w:rPr/>
            </w:rPrChange>
          </w:rPr>
          <w:delText>Malware.</w:delText>
        </w:r>
      </w:del>
    </w:p>
    <w:p w:rsidR="00000000" w:rsidRDefault="00BF6650">
      <w:pPr>
        <w:pStyle w:val="Akapitzlist"/>
        <w:numPr>
          <w:ilvl w:val="0"/>
          <w:numId w:val="97"/>
        </w:numPr>
        <w:autoSpaceDE/>
        <w:autoSpaceDN/>
        <w:adjustRightInd/>
        <w:spacing w:before="0" w:after="160"/>
        <w:ind w:left="1068"/>
        <w:rPr>
          <w:del w:id="1903" w:author="Maciej Flejsierowicz" w:date="2023-10-05T13:02:00Z"/>
          <w:rFonts w:ascii="Arial Narrow" w:hAnsi="Arial Narrow"/>
          <w:rPrChange w:id="1904" w:author="Maciej Flejsierowicz" w:date="2023-09-06T13:22:00Z">
            <w:rPr>
              <w:del w:id="1905" w:author="Maciej Flejsierowicz" w:date="2023-10-05T13:02:00Z"/>
            </w:rPr>
          </w:rPrChange>
        </w:rPr>
        <w:pPrChange w:id="1906" w:author="Maciej Flejsierowicz" w:date="2023-09-06T13:23:00Z">
          <w:pPr>
            <w:pStyle w:val="Akapitzlist"/>
            <w:numPr>
              <w:numId w:val="97"/>
            </w:numPr>
            <w:autoSpaceDE/>
            <w:autoSpaceDN/>
            <w:adjustRightInd/>
            <w:spacing w:before="0" w:after="160" w:line="259" w:lineRule="auto"/>
            <w:ind w:left="1068"/>
          </w:pPr>
        </w:pPrChange>
      </w:pPr>
      <w:del w:id="1907" w:author="Maciej Flejsierowicz" w:date="2023-10-05T13:02:00Z">
        <w:r w:rsidRPr="00BF6650">
          <w:rPr>
            <w:rFonts w:ascii="Arial Narrow" w:hAnsi="Arial Narrow"/>
            <w:rPrChange w:id="1908" w:author="Maciej Flejsierowicz" w:date="2023-09-06T13:22:00Z">
              <w:rPr/>
            </w:rPrChange>
          </w:rPr>
          <w:delText>Aplikacje sieciowe.</w:delText>
        </w:r>
      </w:del>
    </w:p>
    <w:p w:rsidR="00000000" w:rsidRDefault="00BF6650">
      <w:pPr>
        <w:pStyle w:val="Akapitzlist"/>
        <w:numPr>
          <w:ilvl w:val="0"/>
          <w:numId w:val="98"/>
        </w:numPr>
        <w:autoSpaceDE/>
        <w:autoSpaceDN/>
        <w:adjustRightInd/>
        <w:spacing w:before="0" w:after="160"/>
        <w:ind w:left="1068"/>
        <w:rPr>
          <w:del w:id="1909" w:author="Maciej Flejsierowicz" w:date="2023-10-05T13:02:00Z"/>
          <w:rFonts w:ascii="Arial Narrow" w:hAnsi="Arial Narrow"/>
          <w:rPrChange w:id="1910" w:author="Maciej Flejsierowicz" w:date="2023-09-06T13:22:00Z">
            <w:rPr>
              <w:del w:id="1911" w:author="Maciej Flejsierowicz" w:date="2023-10-05T13:02:00Z"/>
            </w:rPr>
          </w:rPrChange>
        </w:rPr>
        <w:pPrChange w:id="1912" w:author="Maciej Flejsierowicz" w:date="2023-09-06T13:23:00Z">
          <w:pPr>
            <w:pStyle w:val="Akapitzlist"/>
            <w:numPr>
              <w:numId w:val="98"/>
            </w:numPr>
            <w:autoSpaceDE/>
            <w:autoSpaceDN/>
            <w:adjustRightInd/>
            <w:spacing w:before="0" w:after="160" w:line="259" w:lineRule="auto"/>
            <w:ind w:left="1068"/>
          </w:pPr>
        </w:pPrChange>
      </w:pPr>
      <w:del w:id="1913" w:author="Maciej Flejsierowicz" w:date="2023-10-05T13:02:00Z">
        <w:r w:rsidRPr="00BF6650">
          <w:rPr>
            <w:rFonts w:ascii="Arial Narrow" w:hAnsi="Arial Narrow"/>
            <w:rPrChange w:id="1914" w:author="Maciej Flejsierowicz" w:date="2023-09-06T13:22:00Z">
              <w:rPr/>
            </w:rPrChange>
          </w:rPr>
          <w:delText>Email.</w:delText>
        </w:r>
      </w:del>
    </w:p>
    <w:p w:rsidR="00000000" w:rsidRDefault="00BF6650">
      <w:pPr>
        <w:pStyle w:val="Akapitzlist"/>
        <w:numPr>
          <w:ilvl w:val="0"/>
          <w:numId w:val="99"/>
        </w:numPr>
        <w:autoSpaceDE/>
        <w:autoSpaceDN/>
        <w:adjustRightInd/>
        <w:spacing w:before="0" w:after="160"/>
        <w:ind w:left="1068"/>
        <w:rPr>
          <w:del w:id="1915" w:author="Maciej Flejsierowicz" w:date="2023-10-05T13:02:00Z"/>
          <w:rFonts w:ascii="Arial Narrow" w:hAnsi="Arial Narrow"/>
          <w:rPrChange w:id="1916" w:author="Maciej Flejsierowicz" w:date="2023-09-06T13:22:00Z">
            <w:rPr>
              <w:del w:id="1917" w:author="Maciej Flejsierowicz" w:date="2023-10-05T13:02:00Z"/>
            </w:rPr>
          </w:rPrChange>
        </w:rPr>
        <w:pPrChange w:id="1918" w:author="Maciej Flejsierowicz" w:date="2023-09-06T13:23:00Z">
          <w:pPr>
            <w:pStyle w:val="Akapitzlist"/>
            <w:numPr>
              <w:numId w:val="99"/>
            </w:numPr>
            <w:autoSpaceDE/>
            <w:autoSpaceDN/>
            <w:adjustRightInd/>
            <w:spacing w:before="0" w:after="160" w:line="259" w:lineRule="auto"/>
            <w:ind w:left="1068"/>
          </w:pPr>
        </w:pPrChange>
      </w:pPr>
      <w:del w:id="1919" w:author="Maciej Flejsierowicz" w:date="2023-10-05T13:02:00Z">
        <w:r w:rsidRPr="00BF6650">
          <w:rPr>
            <w:rFonts w:ascii="Arial Narrow" w:hAnsi="Arial Narrow"/>
            <w:rPrChange w:id="1920" w:author="Maciej Flejsierowicz" w:date="2023-09-06T13:22:00Z">
              <w:rPr/>
            </w:rPrChange>
          </w:rPr>
          <w:delText>IPS.</w:delText>
        </w:r>
      </w:del>
    </w:p>
    <w:p w:rsidR="00000000" w:rsidRDefault="00BF6650">
      <w:pPr>
        <w:pStyle w:val="Akapitzlist"/>
        <w:numPr>
          <w:ilvl w:val="0"/>
          <w:numId w:val="100"/>
        </w:numPr>
        <w:autoSpaceDE/>
        <w:autoSpaceDN/>
        <w:adjustRightInd/>
        <w:spacing w:before="0" w:after="160"/>
        <w:ind w:left="1068"/>
        <w:rPr>
          <w:del w:id="1921" w:author="Maciej Flejsierowicz" w:date="2023-10-05T13:02:00Z"/>
          <w:rFonts w:ascii="Arial Narrow" w:hAnsi="Arial Narrow"/>
          <w:rPrChange w:id="1922" w:author="Maciej Flejsierowicz" w:date="2023-09-06T13:22:00Z">
            <w:rPr>
              <w:del w:id="1923" w:author="Maciej Flejsierowicz" w:date="2023-10-05T13:02:00Z"/>
            </w:rPr>
          </w:rPrChange>
        </w:rPr>
        <w:pPrChange w:id="1924" w:author="Maciej Flejsierowicz" w:date="2023-09-06T13:23:00Z">
          <w:pPr>
            <w:pStyle w:val="Akapitzlist"/>
            <w:numPr>
              <w:numId w:val="100"/>
            </w:numPr>
            <w:autoSpaceDE/>
            <w:autoSpaceDN/>
            <w:adjustRightInd/>
            <w:spacing w:before="0" w:after="160" w:line="259" w:lineRule="auto"/>
            <w:ind w:left="1068"/>
          </w:pPr>
        </w:pPrChange>
      </w:pPr>
      <w:del w:id="1925" w:author="Maciej Flejsierowicz" w:date="2023-10-05T13:02:00Z">
        <w:r w:rsidRPr="00BF6650">
          <w:rPr>
            <w:rFonts w:ascii="Arial Narrow" w:hAnsi="Arial Narrow"/>
            <w:rPrChange w:id="1926" w:author="Maciej Flejsierowicz" w:date="2023-09-06T13:22:00Z">
              <w:rPr/>
            </w:rPrChange>
          </w:rPr>
          <w:delText>Traffic.</w:delText>
        </w:r>
      </w:del>
    </w:p>
    <w:p w:rsidR="00000000" w:rsidRDefault="00BF6650">
      <w:pPr>
        <w:pStyle w:val="Akapitzlist"/>
        <w:numPr>
          <w:ilvl w:val="0"/>
          <w:numId w:val="101"/>
        </w:numPr>
        <w:autoSpaceDE/>
        <w:autoSpaceDN/>
        <w:adjustRightInd/>
        <w:spacing w:before="0" w:after="160"/>
        <w:ind w:left="1068"/>
        <w:rPr>
          <w:del w:id="1927" w:author="Maciej Flejsierowicz" w:date="2023-10-05T13:02:00Z"/>
          <w:rFonts w:ascii="Arial Narrow" w:hAnsi="Arial Narrow"/>
          <w:rPrChange w:id="1928" w:author="Maciej Flejsierowicz" w:date="2023-09-06T13:22:00Z">
            <w:rPr>
              <w:del w:id="1929" w:author="Maciej Flejsierowicz" w:date="2023-10-05T13:02:00Z"/>
            </w:rPr>
          </w:rPrChange>
        </w:rPr>
        <w:pPrChange w:id="1930" w:author="Maciej Flejsierowicz" w:date="2023-09-06T13:23:00Z">
          <w:pPr>
            <w:pStyle w:val="Akapitzlist"/>
            <w:numPr>
              <w:numId w:val="101"/>
            </w:numPr>
            <w:autoSpaceDE/>
            <w:autoSpaceDN/>
            <w:adjustRightInd/>
            <w:spacing w:before="0" w:after="160" w:line="259" w:lineRule="auto"/>
            <w:ind w:left="1068"/>
          </w:pPr>
        </w:pPrChange>
      </w:pPr>
      <w:del w:id="1931" w:author="Maciej Flejsierowicz" w:date="2023-10-05T13:02:00Z">
        <w:r w:rsidRPr="00BF6650">
          <w:rPr>
            <w:rFonts w:ascii="Arial Narrow" w:hAnsi="Arial Narrow"/>
            <w:rPrChange w:id="1932" w:author="Maciej Flejsierowicz" w:date="2023-09-06T13:22:00Z">
              <w:rPr/>
            </w:rPrChange>
          </w:rPr>
          <w:delText>Systemowe: utracone połączenie vpn, utracone połączenie sieciowe.</w:delText>
        </w:r>
      </w:del>
    </w:p>
    <w:p w:rsidR="00000000" w:rsidRDefault="00BF6650">
      <w:pPr>
        <w:pStyle w:val="Akapitzlist"/>
        <w:numPr>
          <w:ilvl w:val="0"/>
          <w:numId w:val="95"/>
        </w:numPr>
        <w:autoSpaceDE/>
        <w:autoSpaceDN/>
        <w:adjustRightInd/>
        <w:spacing w:before="0" w:after="160"/>
        <w:rPr>
          <w:del w:id="1933" w:author="Maciej Flejsierowicz" w:date="2023-10-05T13:02:00Z"/>
          <w:rFonts w:ascii="Arial Narrow" w:hAnsi="Arial Narrow"/>
          <w:rPrChange w:id="1934" w:author="Maciej Flejsierowicz" w:date="2023-09-06T13:22:00Z">
            <w:rPr>
              <w:del w:id="1935" w:author="Maciej Flejsierowicz" w:date="2023-10-05T13:02:00Z"/>
            </w:rPr>
          </w:rPrChange>
        </w:rPr>
        <w:pPrChange w:id="1936" w:author="Maciej Flejsierowicz" w:date="2023-09-06T13:23:00Z">
          <w:pPr>
            <w:pStyle w:val="Akapitzlist"/>
            <w:numPr>
              <w:numId w:val="95"/>
            </w:numPr>
            <w:autoSpaceDE/>
            <w:autoSpaceDN/>
            <w:adjustRightInd/>
            <w:spacing w:before="0" w:after="160" w:line="259" w:lineRule="auto"/>
            <w:ind w:left="720"/>
          </w:pPr>
        </w:pPrChange>
      </w:pPr>
      <w:del w:id="1937" w:author="Maciej Flejsierowicz" w:date="2023-10-05T13:02:00Z">
        <w:r w:rsidRPr="00BF6650">
          <w:rPr>
            <w:rFonts w:ascii="Arial Narrow" w:hAnsi="Arial Narrow"/>
            <w:rPrChange w:id="1938" w:author="Maciej Flejsierowicz" w:date="2023-09-06T13:22:00Z">
              <w:rPr/>
            </w:rPrChange>
          </w:rPr>
          <w:delText xml:space="preserve">Funkcję analizy logów archiwalnych względem aktualnej wiedzy producenta o zagrożeniach, w celu wykrycia potencjalnych stacji - narażonych na zagrożenie w ostatnim czasie. </w:delText>
        </w:r>
      </w:del>
    </w:p>
    <w:p w:rsidR="00147AA5" w:rsidRPr="00147AA5" w:rsidDel="00F370BD" w:rsidRDefault="00BF6650">
      <w:pPr>
        <w:pStyle w:val="Nagwek1"/>
        <w:rPr>
          <w:del w:id="1939" w:author="Maciej Flejsierowicz" w:date="2023-10-05T13:02:00Z"/>
          <w:rFonts w:ascii="Arial Narrow" w:hAnsi="Arial Narrow"/>
          <w:b w:val="0"/>
          <w:color w:val="000000"/>
          <w:rPrChange w:id="1940" w:author="Maciej Flejsierowicz" w:date="2023-09-06T13:22:00Z">
            <w:rPr>
              <w:del w:id="1941" w:author="Maciej Flejsierowicz" w:date="2023-10-05T13:02:00Z"/>
              <w:b w:val="0"/>
              <w:color w:val="000000"/>
            </w:rPr>
          </w:rPrChange>
        </w:rPr>
      </w:pPr>
      <w:del w:id="1942" w:author="Maciej Flejsierowicz" w:date="2023-10-05T13:02:00Z">
        <w:r w:rsidRPr="00BF6650">
          <w:rPr>
            <w:rFonts w:ascii="Arial Narrow" w:hAnsi="Arial Narrow"/>
            <w:color w:val="000000"/>
            <w:rPrChange w:id="1943" w:author="Maciej Flejsierowicz" w:date="2023-09-06T13:22:00Z">
              <w:rPr>
                <w:color w:val="000000"/>
              </w:rPr>
            </w:rPrChange>
          </w:rPr>
          <w:delText>Zarządzanie</w:delText>
        </w:r>
      </w:del>
    </w:p>
    <w:p w:rsidR="00000000" w:rsidRDefault="00BF6650">
      <w:pPr>
        <w:pStyle w:val="Akapitzlist"/>
        <w:numPr>
          <w:ilvl w:val="0"/>
          <w:numId w:val="102"/>
        </w:numPr>
        <w:autoSpaceDE/>
        <w:autoSpaceDN/>
        <w:adjustRightInd/>
        <w:spacing w:before="0" w:after="160"/>
        <w:rPr>
          <w:del w:id="1944" w:author="Maciej Flejsierowicz" w:date="2023-10-05T13:02:00Z"/>
          <w:rFonts w:ascii="Arial Narrow" w:hAnsi="Arial Narrow"/>
          <w:rPrChange w:id="1945" w:author="Maciej Flejsierowicz" w:date="2023-09-06T13:22:00Z">
            <w:rPr>
              <w:del w:id="1946" w:author="Maciej Flejsierowicz" w:date="2023-10-05T13:02:00Z"/>
            </w:rPr>
          </w:rPrChange>
        </w:rPr>
        <w:pPrChange w:id="1947" w:author="Maciej Flejsierowicz" w:date="2023-09-06T13:23:00Z">
          <w:pPr>
            <w:pStyle w:val="Akapitzlist"/>
            <w:numPr>
              <w:numId w:val="102"/>
            </w:numPr>
            <w:autoSpaceDE/>
            <w:autoSpaceDN/>
            <w:adjustRightInd/>
            <w:spacing w:before="0" w:after="160" w:line="259" w:lineRule="auto"/>
            <w:ind w:left="720"/>
          </w:pPr>
        </w:pPrChange>
      </w:pPr>
      <w:del w:id="1948" w:author="Maciej Flejsierowicz" w:date="2023-10-05T13:02:00Z">
        <w:r w:rsidRPr="00BF6650">
          <w:rPr>
            <w:rFonts w:ascii="Arial Narrow" w:hAnsi="Arial Narrow"/>
            <w:rPrChange w:id="1949" w:author="Maciej Flejsierowicz" w:date="2023-09-06T13:22:00Z">
              <w:rPr/>
            </w:rPrChange>
          </w:rPr>
          <w:delText xml:space="preserve">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 </w:delText>
        </w:r>
      </w:del>
    </w:p>
    <w:p w:rsidR="00147AA5" w:rsidRPr="00147AA5" w:rsidDel="00F370BD" w:rsidRDefault="00BF6650">
      <w:pPr>
        <w:ind w:left="360"/>
        <w:rPr>
          <w:del w:id="1950" w:author="Maciej Flejsierowicz" w:date="2023-10-05T13:02:00Z"/>
          <w:rFonts w:ascii="Arial Narrow" w:hAnsi="Arial Narrow"/>
          <w:sz w:val="22"/>
          <w:szCs w:val="22"/>
          <w:rPrChange w:id="1951" w:author="Maciej Flejsierowicz" w:date="2023-09-06T13:22:00Z">
            <w:rPr>
              <w:del w:id="1952" w:author="Maciej Flejsierowicz" w:date="2023-10-05T13:02:00Z"/>
            </w:rPr>
          </w:rPrChange>
        </w:rPr>
      </w:pPr>
      <w:del w:id="1953" w:author="Maciej Flejsierowicz" w:date="2023-10-05T13:02:00Z">
        <w:r w:rsidRPr="00BF6650">
          <w:rPr>
            <w:rFonts w:ascii="Arial Narrow" w:hAnsi="Arial Narrow"/>
            <w:sz w:val="22"/>
            <w:szCs w:val="22"/>
            <w:rPrChange w:id="1954" w:author="Maciej Flejsierowicz" w:date="2023-09-06T13:22:00Z">
              <w:rPr/>
            </w:rPrChange>
          </w:rPr>
          <w:delText>a. Proces uwierzytelniania administratorów musi być realizowany w oparciu o: lokalną bazę, Radius, LDAP, PKI.</w:delText>
        </w:r>
      </w:del>
    </w:p>
    <w:p w:rsidR="00000000" w:rsidRDefault="00BF6650">
      <w:pPr>
        <w:pStyle w:val="Akapitzlist"/>
        <w:numPr>
          <w:ilvl w:val="0"/>
          <w:numId w:val="102"/>
        </w:numPr>
        <w:autoSpaceDE/>
        <w:autoSpaceDN/>
        <w:adjustRightInd/>
        <w:spacing w:before="0" w:after="160"/>
        <w:rPr>
          <w:del w:id="1955" w:author="Maciej Flejsierowicz" w:date="2023-10-05T13:02:00Z"/>
          <w:rFonts w:ascii="Arial Narrow" w:hAnsi="Arial Narrow"/>
          <w:rPrChange w:id="1956" w:author="Maciej Flejsierowicz" w:date="2023-09-06T13:22:00Z">
            <w:rPr>
              <w:del w:id="1957" w:author="Maciej Flejsierowicz" w:date="2023-10-05T13:02:00Z"/>
            </w:rPr>
          </w:rPrChange>
        </w:rPr>
        <w:pPrChange w:id="1958" w:author="Maciej Flejsierowicz" w:date="2023-09-06T13:23:00Z">
          <w:pPr>
            <w:pStyle w:val="Akapitzlist"/>
            <w:numPr>
              <w:numId w:val="102"/>
            </w:numPr>
            <w:autoSpaceDE/>
            <w:autoSpaceDN/>
            <w:adjustRightInd/>
            <w:spacing w:before="0" w:after="160" w:line="259" w:lineRule="auto"/>
            <w:ind w:left="720"/>
          </w:pPr>
        </w:pPrChange>
      </w:pPr>
      <w:del w:id="1959" w:author="Maciej Flejsierowicz" w:date="2023-10-05T13:02:00Z">
        <w:r w:rsidRPr="00BF6650">
          <w:rPr>
            <w:rFonts w:ascii="Arial Narrow" w:hAnsi="Arial Narrow"/>
            <w:rPrChange w:id="1960" w:author="Maciej Flejsierowicz" w:date="2023-09-06T13:22:00Z">
              <w:rPr/>
            </w:rPrChange>
          </w:rPr>
          <w:delText xml:space="preserve">System musi umożliwiać zdefiniowanie co najmniej </w:delText>
        </w:r>
      </w:del>
      <w:ins w:id="1961" w:author="Admin" w:date="2023-09-06T11:22:00Z">
        <w:del w:id="1962" w:author="Maciej Flejsierowicz" w:date="2023-10-05T13:02:00Z">
          <w:r w:rsidRPr="00BF6650">
            <w:rPr>
              <w:rFonts w:ascii="Arial Narrow" w:hAnsi="Arial Narrow"/>
              <w:rPrChange w:id="1963" w:author="Maciej Flejsierowicz" w:date="2023-09-06T13:22:00Z">
                <w:rPr>
                  <w:highlight w:val="yellow"/>
                </w:rPr>
              </w:rPrChange>
            </w:rPr>
            <w:delText>2</w:delText>
          </w:r>
        </w:del>
      </w:ins>
      <w:del w:id="1964" w:author="Maciej Flejsierowicz" w:date="2023-10-05T13:02:00Z">
        <w:r w:rsidRPr="00BF6650">
          <w:rPr>
            <w:rFonts w:ascii="Arial Narrow" w:hAnsi="Arial Narrow"/>
            <w:rPrChange w:id="1965" w:author="Maciej Flejsierowicz" w:date="2023-09-06T13:22:00Z">
              <w:rPr>
                <w:highlight w:val="yellow"/>
              </w:rPr>
            </w:rPrChange>
          </w:rPr>
          <w:delText>4 administratorów z możliwością określenia praw dostępu do logowanych informacji i raportów z perspektywy poszczególnych systemów, z których przesyłane są logi.</w:delText>
        </w:r>
      </w:del>
    </w:p>
    <w:p w:rsidR="00147AA5" w:rsidRPr="00147AA5" w:rsidDel="00F370BD" w:rsidRDefault="00BF6650">
      <w:pPr>
        <w:pStyle w:val="Nagwek1"/>
        <w:rPr>
          <w:del w:id="1966" w:author="Maciej Flejsierowicz" w:date="2023-10-05T13:02:00Z"/>
          <w:rFonts w:ascii="Arial Narrow" w:hAnsi="Arial Narrow"/>
          <w:b w:val="0"/>
          <w:color w:val="000000"/>
          <w:rPrChange w:id="1967" w:author="Maciej Flejsierowicz" w:date="2023-09-06T13:22:00Z">
            <w:rPr>
              <w:del w:id="1968" w:author="Maciej Flejsierowicz" w:date="2023-10-05T13:02:00Z"/>
              <w:b w:val="0"/>
              <w:color w:val="000000"/>
            </w:rPr>
          </w:rPrChange>
        </w:rPr>
      </w:pPr>
      <w:del w:id="1969" w:author="Maciej Flejsierowicz" w:date="2023-10-05T13:02:00Z">
        <w:r w:rsidRPr="00BF6650">
          <w:rPr>
            <w:rFonts w:ascii="Arial Narrow" w:hAnsi="Arial Narrow"/>
            <w:color w:val="000000"/>
            <w:rPrChange w:id="1970" w:author="Maciej Flejsierowicz" w:date="2023-09-06T13:22:00Z">
              <w:rPr>
                <w:color w:val="000000"/>
              </w:rPr>
            </w:rPrChange>
          </w:rPr>
          <w:delText>Serwisy i licencje</w:delText>
        </w:r>
      </w:del>
    </w:p>
    <w:p w:rsidR="00000000" w:rsidRDefault="00BF6650">
      <w:pPr>
        <w:pStyle w:val="Akapitzlist"/>
        <w:numPr>
          <w:ilvl w:val="0"/>
          <w:numId w:val="103"/>
        </w:numPr>
        <w:autoSpaceDE/>
        <w:autoSpaceDN/>
        <w:adjustRightInd/>
        <w:spacing w:before="0" w:after="160"/>
        <w:rPr>
          <w:del w:id="1971" w:author="Maciej Flejsierowicz" w:date="2023-10-05T13:02:00Z"/>
          <w:rFonts w:ascii="Arial Narrow" w:hAnsi="Arial Narrow"/>
          <w:rPrChange w:id="1972" w:author="Maciej Flejsierowicz" w:date="2023-09-06T13:22:00Z">
            <w:rPr>
              <w:del w:id="1973" w:author="Maciej Flejsierowicz" w:date="2023-10-05T13:02:00Z"/>
            </w:rPr>
          </w:rPrChange>
        </w:rPr>
        <w:pPrChange w:id="1974" w:author="Maciej Flejsierowicz" w:date="2023-09-06T13:23:00Z">
          <w:pPr>
            <w:pStyle w:val="Akapitzlist"/>
            <w:numPr>
              <w:numId w:val="103"/>
            </w:numPr>
            <w:autoSpaceDE/>
            <w:autoSpaceDN/>
            <w:adjustRightInd/>
            <w:spacing w:before="0" w:after="160" w:line="259" w:lineRule="auto"/>
            <w:ind w:left="720"/>
          </w:pPr>
        </w:pPrChange>
      </w:pPr>
      <w:del w:id="1975" w:author="Maciej Flejsierowicz" w:date="2023-10-05T13:02:00Z">
        <w:r w:rsidRPr="00BF6650">
          <w:rPr>
            <w:rFonts w:ascii="Arial Narrow" w:hAnsi="Arial Narrow"/>
            <w:rPrChange w:id="1976" w:author="Maciej Flejsierowicz" w:date="2023-09-06T13:22:00Z">
              <w:rPr/>
            </w:rPrChange>
          </w:rPr>
          <w:delText xml:space="preserve">Wsparcie: System musi być objęty serwisem producenta przez okres </w:delText>
        </w:r>
      </w:del>
      <w:ins w:id="1977" w:author="Admin" w:date="2023-09-06T11:21:00Z">
        <w:del w:id="1978" w:author="Maciej Flejsierowicz" w:date="2023-10-05T13:02:00Z">
          <w:r w:rsidRPr="00BF6650">
            <w:rPr>
              <w:rFonts w:ascii="Arial Narrow" w:hAnsi="Arial Narrow"/>
              <w:rPrChange w:id="1979" w:author="Maciej Flejsierowicz" w:date="2023-09-06T13:22:00Z">
                <w:rPr>
                  <w:highlight w:val="yellow"/>
                </w:rPr>
              </w:rPrChange>
            </w:rPr>
            <w:delText>12</w:delText>
          </w:r>
        </w:del>
      </w:ins>
      <w:del w:id="1980" w:author="Maciej Flejsierowicz" w:date="2023-10-05T13:02:00Z">
        <w:r w:rsidRPr="00BF6650">
          <w:rPr>
            <w:rFonts w:ascii="Arial Narrow" w:hAnsi="Arial Narrow"/>
            <w:rPrChange w:id="1981" w:author="Maciej Flejsierowicz" w:date="2023-09-06T13:22:00Z">
              <w:rPr>
                <w:highlight w:val="yellow"/>
              </w:rPr>
            </w:rPrChange>
          </w:rPr>
          <w:delText>x miesięcy, upoważniającym do aktualizacji oprogramowania oraz wsparcia technicznego w trybie 24x7.</w:delText>
        </w:r>
      </w:del>
    </w:p>
    <w:p w:rsidR="00147AA5" w:rsidRPr="00147AA5" w:rsidDel="00F370BD" w:rsidRDefault="00BF6650">
      <w:pPr>
        <w:pStyle w:val="Nagwek1"/>
        <w:rPr>
          <w:del w:id="1982" w:author="Maciej Flejsierowicz" w:date="2023-10-05T13:02:00Z"/>
          <w:rFonts w:ascii="Arial Narrow" w:hAnsi="Arial Narrow"/>
          <w:b w:val="0"/>
          <w:color w:val="000000"/>
          <w:rPrChange w:id="1983" w:author="Maciej Flejsierowicz" w:date="2023-09-06T13:22:00Z">
            <w:rPr>
              <w:del w:id="1984" w:author="Maciej Flejsierowicz" w:date="2023-10-05T13:02:00Z"/>
              <w:b w:val="0"/>
              <w:color w:val="000000"/>
            </w:rPr>
          </w:rPrChange>
        </w:rPr>
      </w:pPr>
      <w:del w:id="1985" w:author="Maciej Flejsierowicz" w:date="2023-10-05T13:02:00Z">
        <w:r w:rsidRPr="00BF6650">
          <w:rPr>
            <w:rFonts w:ascii="Arial Narrow" w:hAnsi="Arial Narrow"/>
            <w:color w:val="000000"/>
            <w:rPrChange w:id="1986" w:author="Maciej Flejsierowicz" w:date="2023-09-06T13:22:00Z">
              <w:rPr>
                <w:color w:val="000000"/>
              </w:rPr>
            </w:rPrChange>
          </w:rPr>
          <w:delText>Opisy do wymagań ogólnych</w:delText>
        </w:r>
      </w:del>
    </w:p>
    <w:p w:rsidR="00000000" w:rsidRDefault="00BF6650">
      <w:pPr>
        <w:pStyle w:val="Akapitzlist"/>
        <w:numPr>
          <w:ilvl w:val="0"/>
          <w:numId w:val="104"/>
        </w:numPr>
        <w:autoSpaceDE/>
        <w:autoSpaceDN/>
        <w:adjustRightInd/>
        <w:spacing w:before="0" w:after="160"/>
        <w:rPr>
          <w:del w:id="1987" w:author="Maciej Flejsierowicz" w:date="2023-10-05T13:02:00Z"/>
          <w:rFonts w:ascii="Arial Narrow" w:hAnsi="Arial Narrow"/>
          <w:rPrChange w:id="1988" w:author="Maciej Flejsierowicz" w:date="2023-09-06T13:22:00Z">
            <w:rPr>
              <w:del w:id="1989" w:author="Maciej Flejsierowicz" w:date="2023-10-05T13:02:00Z"/>
            </w:rPr>
          </w:rPrChange>
        </w:rPr>
        <w:pPrChange w:id="1990" w:author="Maciej Flejsierowicz" w:date="2023-09-06T13:23:00Z">
          <w:pPr>
            <w:pStyle w:val="Akapitzlist"/>
            <w:numPr>
              <w:numId w:val="104"/>
            </w:numPr>
            <w:autoSpaceDE/>
            <w:autoSpaceDN/>
            <w:adjustRightInd/>
            <w:spacing w:before="0" w:after="160" w:line="259" w:lineRule="auto"/>
            <w:ind w:left="720"/>
          </w:pPr>
        </w:pPrChange>
      </w:pPr>
      <w:del w:id="1991" w:author="Maciej Flejsierowicz" w:date="2023-10-05T13:02:00Z">
        <w:r w:rsidRPr="00BF6650">
          <w:rPr>
            <w:rFonts w:ascii="Arial Narrow" w:hAnsi="Arial Narrow"/>
            <w:rPrChange w:id="1992" w:author="Maciej Flejsierowicz" w:date="2023-09-06T13:22:00Z">
              <w:rPr/>
            </w:rPrChange>
          </w:rPr>
          <w:delText xml:space="preserve">Opis przedmiotu zamówienia (nie techniczny, tylko ogólny): W przypadku istnienia takiego wymogu w stosunku do technologii objętej przedmiotem niniejszego postępowania (tzw. produkty podwójnego </w:delText>
        </w:r>
        <w:r w:rsidRPr="00BF6650">
          <w:rPr>
            <w:rFonts w:ascii="Arial Narrow" w:hAnsi="Arial Narrow"/>
            <w:rPrChange w:id="1993" w:author="Maciej Flejsierowicz" w:date="2023-09-06T13:22:00Z">
              <w:rPr/>
            </w:rPrChange>
          </w:rPr>
          <w:lastRenderedPageBreak/>
          <w:delText xml:space="preserve">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delText>
        </w:r>
      </w:del>
    </w:p>
    <w:p w:rsidR="00000000" w:rsidRDefault="00BF6650">
      <w:pPr>
        <w:pStyle w:val="Default"/>
        <w:spacing w:after="51" w:line="360" w:lineRule="auto"/>
        <w:rPr>
          <w:del w:id="1994" w:author="Maciej Flejsierowicz" w:date="2023-10-05T13:02:00Z"/>
          <w:rFonts w:ascii="Arial Narrow" w:hAnsi="Arial Narrow" w:cs="Calibri"/>
        </w:rPr>
        <w:pPrChange w:id="1995" w:author="Maciej Flejsierowicz" w:date="2023-09-06T13:23:00Z">
          <w:pPr>
            <w:pStyle w:val="Default"/>
            <w:spacing w:after="51"/>
          </w:pPr>
        </w:pPrChange>
      </w:pPr>
      <w:del w:id="1996" w:author="Maciej Flejsierowicz" w:date="2023-10-05T13:02:00Z">
        <w:r w:rsidRPr="00BF6650">
          <w:rPr>
            <w:rFonts w:ascii="Arial Narrow" w:hAnsi="Arial Narrow"/>
            <w:rPrChange w:id="1997" w:author="Maciej Flejsierowicz" w:date="2023-09-06T13:22:00Z">
              <w:rPr/>
            </w:rPrChange>
          </w:rPr>
          <w:delText>Opis przedmiotu zamówienia (nie techniczny, tylko ogólny): Oferent winien przedłożyć oświadczenie producenta lub autoryzowanego dystrybutora producenta na terenie Polski, iż oferent posiada autoryzację producenta w zakresie sprzedaży oferowanych rozwiązań.</w:delText>
        </w:r>
      </w:del>
    </w:p>
    <w:p w:rsidR="00363644" w:rsidRPr="00EB7519" w:rsidDel="00F370BD" w:rsidRDefault="007C6CC7" w:rsidP="00363644">
      <w:pPr>
        <w:pStyle w:val="Default"/>
        <w:spacing w:after="51"/>
        <w:rPr>
          <w:del w:id="1998" w:author="Maciej Flejsierowicz" w:date="2023-10-05T13:02:00Z"/>
          <w:rFonts w:ascii="Arial Narrow" w:hAnsi="Arial Narrow" w:cs="Calibri"/>
          <w:b/>
          <w:u w:val="single"/>
        </w:rPr>
      </w:pPr>
      <w:del w:id="1999" w:author="Maciej Flejsierowicz" w:date="2023-10-05T13:02:00Z">
        <w:r w:rsidDel="00F370BD">
          <w:rPr>
            <w:rFonts w:ascii="Arial Narrow" w:hAnsi="Arial Narrow" w:cs="Calibri"/>
            <w:b/>
            <w:u w:val="single"/>
          </w:rPr>
          <w:delText xml:space="preserve">6) </w:delText>
        </w:r>
        <w:r w:rsidR="00DD3A7C" w:rsidDel="00F370BD">
          <w:rPr>
            <w:rFonts w:ascii="Arial Narrow" w:hAnsi="Arial Narrow" w:cs="Calibri"/>
            <w:b/>
            <w:u w:val="single"/>
          </w:rPr>
          <w:delText>Prace instalacyjne</w:delText>
        </w:r>
      </w:del>
    </w:p>
    <w:p w:rsidR="00CF53F1" w:rsidRPr="00CF53F1" w:rsidDel="00F370BD" w:rsidRDefault="00CF53F1" w:rsidP="007C6CC7">
      <w:pPr>
        <w:pStyle w:val="Default"/>
        <w:widowControl/>
        <w:numPr>
          <w:ilvl w:val="0"/>
          <w:numId w:val="40"/>
        </w:numPr>
        <w:suppressAutoHyphens w:val="0"/>
        <w:autoSpaceDE w:val="0"/>
        <w:autoSpaceDN w:val="0"/>
        <w:adjustRightInd w:val="0"/>
        <w:spacing w:before="0" w:after="13"/>
        <w:rPr>
          <w:del w:id="2000" w:author="Maciej Flejsierowicz" w:date="2023-10-05T13:02:00Z"/>
          <w:rFonts w:ascii="Arial Narrow" w:hAnsi="Arial Narrow"/>
        </w:rPr>
      </w:pPr>
      <w:del w:id="2001" w:author="Maciej Flejsierowicz" w:date="2023-10-05T13:02:00Z">
        <w:r w:rsidRPr="00CF53F1" w:rsidDel="00F370BD">
          <w:rPr>
            <w:rFonts w:ascii="Arial Narrow" w:hAnsi="Arial Narrow"/>
          </w:rPr>
          <w:delText xml:space="preserve">Prace </w:delText>
        </w:r>
        <w:r w:rsidDel="00F370BD">
          <w:rPr>
            <w:rFonts w:ascii="Arial Narrow" w:hAnsi="Arial Narrow"/>
          </w:rPr>
          <w:delText xml:space="preserve">instalacje </w:delText>
        </w:r>
        <w:r w:rsidRPr="00CF53F1" w:rsidDel="00F370BD">
          <w:rPr>
            <w:rFonts w:ascii="Arial Narrow" w:hAnsi="Arial Narrow"/>
          </w:rPr>
          <w:delText xml:space="preserve">obejmą proces fizycznej instalacji i konfigurację urządzeń sieciowych oraz urządzeń backupu dostarczonych przez Wykonawcę. </w:delText>
        </w:r>
      </w:del>
    </w:p>
    <w:p w:rsidR="00CF53F1" w:rsidRPr="00CF53F1" w:rsidDel="00F370BD" w:rsidRDefault="00CF53F1" w:rsidP="007C6CC7">
      <w:pPr>
        <w:pStyle w:val="Default"/>
        <w:widowControl/>
        <w:numPr>
          <w:ilvl w:val="0"/>
          <w:numId w:val="40"/>
        </w:numPr>
        <w:suppressAutoHyphens w:val="0"/>
        <w:autoSpaceDE w:val="0"/>
        <w:autoSpaceDN w:val="0"/>
        <w:adjustRightInd w:val="0"/>
        <w:spacing w:before="0" w:after="13"/>
        <w:rPr>
          <w:del w:id="2002" w:author="Maciej Flejsierowicz" w:date="2023-10-05T13:02:00Z"/>
          <w:rFonts w:ascii="Arial Narrow" w:hAnsi="Arial Narrow"/>
        </w:rPr>
      </w:pPr>
      <w:del w:id="2003" w:author="Maciej Flejsierowicz" w:date="2023-10-05T13:02:00Z">
        <w:r w:rsidRPr="00CF53F1" w:rsidDel="00F370BD">
          <w:rPr>
            <w:rFonts w:ascii="Arial Narrow" w:hAnsi="Arial Narrow"/>
          </w:rPr>
          <w:delText>Oprogramowanie dostarczone wraz z urządzeniami musi zostać zainstalowane i skonfigurowane przez Wykonawcę</w:delText>
        </w:r>
      </w:del>
    </w:p>
    <w:p w:rsidR="00CF53F1" w:rsidRPr="00CF53F1" w:rsidDel="00F370BD" w:rsidRDefault="00CF53F1" w:rsidP="007C6CC7">
      <w:pPr>
        <w:pStyle w:val="Default"/>
        <w:widowControl/>
        <w:numPr>
          <w:ilvl w:val="0"/>
          <w:numId w:val="40"/>
        </w:numPr>
        <w:suppressAutoHyphens w:val="0"/>
        <w:autoSpaceDE w:val="0"/>
        <w:autoSpaceDN w:val="0"/>
        <w:adjustRightInd w:val="0"/>
        <w:spacing w:before="0" w:after="13"/>
        <w:rPr>
          <w:del w:id="2004" w:author="Maciej Flejsierowicz" w:date="2023-10-05T13:02:00Z"/>
          <w:rFonts w:ascii="Arial Narrow" w:hAnsi="Arial Narrow"/>
        </w:rPr>
      </w:pPr>
      <w:del w:id="2005" w:author="Maciej Flejsierowicz" w:date="2023-09-06T12:05:00Z">
        <w:r w:rsidRPr="00CF53F1" w:rsidDel="00AF0E96">
          <w:rPr>
            <w:rFonts w:ascii="Arial Narrow" w:hAnsi="Arial Narrow"/>
          </w:rPr>
          <w:delText>Nie dopuszcza się dostawy urządzeń sieciowych różnych producentów, wszystkie urządzenia musza pochodzić od jednego producenta wraz z odpowiednim dedykowanym system do zarządzenia spełniającym minimalne wymagania opisu przedmiotu zamówienia</w:delText>
        </w:r>
      </w:del>
    </w:p>
    <w:p w:rsidR="00CF53F1" w:rsidRPr="00CF53F1" w:rsidDel="00F370BD" w:rsidRDefault="00CF53F1" w:rsidP="007C6CC7">
      <w:pPr>
        <w:pStyle w:val="Default"/>
        <w:widowControl/>
        <w:numPr>
          <w:ilvl w:val="0"/>
          <w:numId w:val="40"/>
        </w:numPr>
        <w:suppressAutoHyphens w:val="0"/>
        <w:autoSpaceDE w:val="0"/>
        <w:autoSpaceDN w:val="0"/>
        <w:adjustRightInd w:val="0"/>
        <w:spacing w:before="0" w:after="13"/>
        <w:rPr>
          <w:del w:id="2006" w:author="Maciej Flejsierowicz" w:date="2023-10-05T13:02:00Z"/>
          <w:rFonts w:ascii="Arial Narrow" w:hAnsi="Arial Narrow"/>
        </w:rPr>
      </w:pPr>
      <w:del w:id="2007" w:author="Maciej Flejsierowicz" w:date="2023-10-05T13:02:00Z">
        <w:r w:rsidRPr="00CF53F1" w:rsidDel="00F370BD">
          <w:rPr>
            <w:rFonts w:ascii="Arial Narrow" w:hAnsi="Arial Narrow"/>
          </w:rPr>
          <w:delText>Do  istniejącego  przełącznika światłowodowego (znajdującego się w posiadaniu Zamawiającego) należy podłączyć drugi identyczny  1 przełącznik światłowodowy zgodnie z wymaganiami technicznymi określonymi w opisie przedmiotu zamówienia</w:delText>
        </w:r>
      </w:del>
    </w:p>
    <w:p w:rsidR="00CF53F1" w:rsidRPr="00CF53F1" w:rsidDel="00F370BD" w:rsidRDefault="00CF53F1" w:rsidP="007C6CC7">
      <w:pPr>
        <w:pStyle w:val="Default"/>
        <w:widowControl/>
        <w:numPr>
          <w:ilvl w:val="0"/>
          <w:numId w:val="40"/>
        </w:numPr>
        <w:suppressAutoHyphens w:val="0"/>
        <w:autoSpaceDE w:val="0"/>
        <w:autoSpaceDN w:val="0"/>
        <w:adjustRightInd w:val="0"/>
        <w:spacing w:before="0" w:after="13"/>
        <w:rPr>
          <w:del w:id="2008" w:author="Maciej Flejsierowicz" w:date="2023-10-05T13:02:00Z"/>
          <w:rFonts w:ascii="Arial Narrow" w:hAnsi="Arial Narrow"/>
        </w:rPr>
      </w:pPr>
      <w:del w:id="2009" w:author="Maciej Flejsierowicz" w:date="2023-10-05T13:02:00Z">
        <w:r w:rsidRPr="00CF53F1" w:rsidDel="00F370BD">
          <w:rPr>
            <w:rFonts w:ascii="Arial Narrow" w:hAnsi="Arial Narrow"/>
          </w:rPr>
          <w:delText>Utworzenie redundantnych połączeń pomiędzy przełącznikiem światłowodowym, a wszystkimi istniejącymi urządzeniami dystrybucyjnymi w budynkach  Zamawiającego (Szpital w Ciborzu)</w:delText>
        </w:r>
      </w:del>
    </w:p>
    <w:p w:rsidR="00CF53F1" w:rsidRPr="00CF53F1" w:rsidDel="00F370BD" w:rsidRDefault="00CF53F1" w:rsidP="007C6CC7">
      <w:pPr>
        <w:pStyle w:val="Default"/>
        <w:widowControl/>
        <w:numPr>
          <w:ilvl w:val="0"/>
          <w:numId w:val="40"/>
        </w:numPr>
        <w:suppressAutoHyphens w:val="0"/>
        <w:autoSpaceDE w:val="0"/>
        <w:autoSpaceDN w:val="0"/>
        <w:adjustRightInd w:val="0"/>
        <w:spacing w:before="0" w:after="13"/>
        <w:rPr>
          <w:del w:id="2010" w:author="Maciej Flejsierowicz" w:date="2023-10-05T13:02:00Z"/>
          <w:rFonts w:ascii="Arial Narrow" w:hAnsi="Arial Narrow"/>
        </w:rPr>
      </w:pPr>
      <w:del w:id="2011" w:author="Maciej Flejsierowicz" w:date="2023-10-05T13:02:00Z">
        <w:r w:rsidRPr="00CF53F1" w:rsidDel="00F370BD">
          <w:rPr>
            <w:rFonts w:ascii="Arial Narrow" w:hAnsi="Arial Narrow"/>
          </w:rPr>
          <w:delText>Konfiguracja przełącznika sieciowego musi zostać zrealizowana wraz z podziałem na segmenty i  terminacją na urządzeniach UTM</w:delText>
        </w:r>
      </w:del>
    </w:p>
    <w:p w:rsidR="00CF53F1" w:rsidRPr="00CF53F1" w:rsidDel="00F370BD" w:rsidRDefault="00CF53F1" w:rsidP="007C6CC7">
      <w:pPr>
        <w:pStyle w:val="Default"/>
        <w:widowControl/>
        <w:numPr>
          <w:ilvl w:val="0"/>
          <w:numId w:val="40"/>
        </w:numPr>
        <w:suppressAutoHyphens w:val="0"/>
        <w:autoSpaceDE w:val="0"/>
        <w:autoSpaceDN w:val="0"/>
        <w:adjustRightInd w:val="0"/>
        <w:spacing w:before="0" w:after="13"/>
        <w:rPr>
          <w:del w:id="2012" w:author="Maciej Flejsierowicz" w:date="2023-10-05T13:02:00Z"/>
          <w:rFonts w:ascii="Arial Narrow" w:hAnsi="Arial Narrow"/>
        </w:rPr>
      </w:pPr>
      <w:del w:id="2013" w:author="Maciej Flejsierowicz" w:date="2023-10-05T13:02:00Z">
        <w:r w:rsidRPr="00CF53F1" w:rsidDel="00F370BD">
          <w:rPr>
            <w:rFonts w:ascii="Arial Narrow" w:hAnsi="Arial Narrow"/>
          </w:rPr>
          <w:delText>Dołożenie przełącznika nastąpi po zaakceptowaniu projektu technicznego przez Zamawiającego</w:delText>
        </w:r>
      </w:del>
    </w:p>
    <w:p w:rsidR="00CF53F1" w:rsidRPr="00CF53F1" w:rsidDel="00F370BD" w:rsidRDefault="00CF53F1" w:rsidP="007C6CC7">
      <w:pPr>
        <w:pStyle w:val="Default"/>
        <w:widowControl/>
        <w:numPr>
          <w:ilvl w:val="0"/>
          <w:numId w:val="40"/>
        </w:numPr>
        <w:suppressAutoHyphens w:val="0"/>
        <w:autoSpaceDE w:val="0"/>
        <w:autoSpaceDN w:val="0"/>
        <w:adjustRightInd w:val="0"/>
        <w:spacing w:before="0" w:after="13"/>
        <w:rPr>
          <w:del w:id="2014" w:author="Maciej Flejsierowicz" w:date="2023-10-05T13:02:00Z"/>
          <w:rFonts w:ascii="Arial Narrow" w:hAnsi="Arial Narrow"/>
        </w:rPr>
      </w:pPr>
      <w:del w:id="2015" w:author="Maciej Flejsierowicz" w:date="2023-10-05T13:02:00Z">
        <w:r w:rsidRPr="00CF53F1" w:rsidDel="00F370BD">
          <w:rPr>
            <w:rFonts w:ascii="Arial Narrow" w:hAnsi="Arial Narrow"/>
          </w:rPr>
          <w:delText>Implementacja jednorodnej platformy zarządzenia siecią pochodząca od producenta urządzeń sieciowych, zgodnej z posiadanymi przez Zamawiającego urządzeniami Juniper Ex-2300 oraz urządzeniami dostarczanymi w ramach bieżącego zamówienia</w:delText>
        </w:r>
      </w:del>
    </w:p>
    <w:p w:rsidR="00CF53F1" w:rsidDel="00F370BD" w:rsidRDefault="00CF53F1" w:rsidP="007C6CC7">
      <w:pPr>
        <w:pStyle w:val="Default"/>
        <w:widowControl/>
        <w:numPr>
          <w:ilvl w:val="0"/>
          <w:numId w:val="40"/>
        </w:numPr>
        <w:suppressAutoHyphens w:val="0"/>
        <w:autoSpaceDE w:val="0"/>
        <w:autoSpaceDN w:val="0"/>
        <w:adjustRightInd w:val="0"/>
        <w:spacing w:before="0" w:after="13"/>
        <w:rPr>
          <w:del w:id="2016" w:author="Maciej Flejsierowicz" w:date="2023-10-05T13:02:00Z"/>
          <w:rFonts w:ascii="Arial Narrow" w:hAnsi="Arial Narrow"/>
        </w:rPr>
      </w:pPr>
      <w:del w:id="2017" w:author="Maciej Flejsierowicz" w:date="2023-10-05T13:02:00Z">
        <w:r w:rsidRPr="00CF53F1" w:rsidDel="00F370BD">
          <w:rPr>
            <w:rFonts w:ascii="Arial Narrow" w:hAnsi="Arial Narrow"/>
          </w:rPr>
          <w:delText xml:space="preserve">Stworzenie dokumentacji powykonawczej w tym szczegółowej instrukcji zarządzania środowiskiem produkcyjnym Zamawiającego. </w:delText>
        </w:r>
      </w:del>
    </w:p>
    <w:p w:rsidR="001D514A" w:rsidRPr="00B81B30" w:rsidDel="00F370BD" w:rsidRDefault="00CF53F1" w:rsidP="007C6CC7">
      <w:pPr>
        <w:pStyle w:val="Default"/>
        <w:widowControl/>
        <w:numPr>
          <w:ilvl w:val="0"/>
          <w:numId w:val="40"/>
        </w:numPr>
        <w:suppressAutoHyphens w:val="0"/>
        <w:autoSpaceDE w:val="0"/>
        <w:autoSpaceDN w:val="0"/>
        <w:adjustRightInd w:val="0"/>
        <w:spacing w:before="0" w:after="13"/>
        <w:rPr>
          <w:del w:id="2018" w:author="Maciej Flejsierowicz" w:date="2023-10-05T13:02:00Z"/>
          <w:rFonts w:ascii="Arial Narrow" w:hAnsi="Arial Narrow"/>
        </w:rPr>
      </w:pPr>
      <w:del w:id="2019" w:author="Maciej Flejsierowicz" w:date="2023-10-05T13:02:00Z">
        <w:r w:rsidRPr="00B81B30" w:rsidDel="00F370BD">
          <w:rPr>
            <w:rFonts w:ascii="Arial Narrow" w:hAnsi="Arial Narrow"/>
          </w:rPr>
          <w:delText>Przeszkolenie administratora Zamawiającego z obsługi urządzeń i oprogramowania</w:delText>
        </w:r>
      </w:del>
    </w:p>
    <w:p w:rsidR="00363644" w:rsidRPr="00EB7519" w:rsidDel="00F370BD" w:rsidRDefault="00363644" w:rsidP="00363644">
      <w:pPr>
        <w:spacing w:line="259" w:lineRule="auto"/>
        <w:ind w:left="-1020" w:right="10884" w:firstLine="0"/>
        <w:jc w:val="left"/>
        <w:rPr>
          <w:del w:id="2020" w:author="Maciej Flejsierowicz" w:date="2023-10-05T13:02:00Z"/>
          <w:rFonts w:ascii="Arial Narrow" w:hAnsi="Arial Narrow" w:cs="Calibri"/>
          <w:sz w:val="22"/>
          <w:szCs w:val="22"/>
        </w:rPr>
      </w:pPr>
    </w:p>
    <w:p w:rsidR="00363644" w:rsidDel="00F370BD" w:rsidRDefault="00363644" w:rsidP="00363644">
      <w:pPr>
        <w:pStyle w:val="Default"/>
        <w:spacing w:after="51"/>
        <w:rPr>
          <w:del w:id="2021" w:author="Maciej Flejsierowicz" w:date="2023-10-05T13:02:00Z"/>
          <w:rFonts w:ascii="Arial Narrow" w:hAnsi="Arial Narrow" w:cs="Calibri"/>
        </w:rPr>
      </w:pPr>
    </w:p>
    <w:p w:rsidR="00363644" w:rsidDel="00F370BD" w:rsidRDefault="00363644" w:rsidP="007F7612">
      <w:pPr>
        <w:spacing w:after="120"/>
        <w:jc w:val="right"/>
        <w:rPr>
          <w:del w:id="2022" w:author="Maciej Flejsierowicz" w:date="2023-10-05T13:02:00Z"/>
          <w:rFonts w:ascii="Arial Narrow" w:hAnsi="Arial Narrow"/>
          <w:sz w:val="22"/>
          <w:szCs w:val="22"/>
        </w:rPr>
      </w:pPr>
    </w:p>
    <w:p w:rsidR="00A0185C" w:rsidDel="00F370BD" w:rsidRDefault="00A0185C" w:rsidP="007F7612">
      <w:pPr>
        <w:spacing w:after="120"/>
        <w:jc w:val="right"/>
        <w:rPr>
          <w:del w:id="2023" w:author="Maciej Flejsierowicz" w:date="2023-10-05T13:02:00Z"/>
          <w:rFonts w:ascii="Arial Narrow" w:hAnsi="Arial Narrow"/>
          <w:sz w:val="22"/>
          <w:szCs w:val="22"/>
        </w:rPr>
      </w:pPr>
    </w:p>
    <w:p w:rsidR="00A0185C" w:rsidDel="00F370BD" w:rsidRDefault="00A0185C" w:rsidP="007F7612">
      <w:pPr>
        <w:spacing w:after="120"/>
        <w:jc w:val="right"/>
        <w:rPr>
          <w:del w:id="2024" w:author="Maciej Flejsierowicz" w:date="2023-10-05T13:02:00Z"/>
          <w:rFonts w:ascii="Arial Narrow" w:hAnsi="Arial Narrow"/>
          <w:sz w:val="22"/>
          <w:szCs w:val="22"/>
        </w:rPr>
      </w:pPr>
    </w:p>
    <w:p w:rsidR="00A0185C" w:rsidDel="00F370BD" w:rsidRDefault="00A0185C" w:rsidP="007F7612">
      <w:pPr>
        <w:spacing w:after="120"/>
        <w:jc w:val="right"/>
        <w:rPr>
          <w:del w:id="2025" w:author="Maciej Flejsierowicz" w:date="2023-10-05T13:02:00Z"/>
          <w:rFonts w:ascii="Arial Narrow" w:hAnsi="Arial Narrow"/>
          <w:sz w:val="22"/>
          <w:szCs w:val="22"/>
        </w:rPr>
      </w:pPr>
    </w:p>
    <w:p w:rsidR="00A0185C" w:rsidDel="00F370BD" w:rsidRDefault="00A0185C" w:rsidP="007F7612">
      <w:pPr>
        <w:spacing w:after="120"/>
        <w:jc w:val="right"/>
        <w:rPr>
          <w:del w:id="2026" w:author="Maciej Flejsierowicz" w:date="2023-10-05T13:02:00Z"/>
          <w:rFonts w:ascii="Arial Narrow" w:hAnsi="Arial Narrow"/>
          <w:sz w:val="22"/>
          <w:szCs w:val="22"/>
        </w:rPr>
      </w:pPr>
    </w:p>
    <w:p w:rsidR="00A0185C" w:rsidDel="00F370BD" w:rsidRDefault="00A0185C" w:rsidP="007F7612">
      <w:pPr>
        <w:spacing w:after="120"/>
        <w:jc w:val="right"/>
        <w:rPr>
          <w:del w:id="2027" w:author="Maciej Flejsierowicz" w:date="2023-10-05T13:02:00Z"/>
          <w:rFonts w:ascii="Arial Narrow" w:hAnsi="Arial Narrow"/>
          <w:sz w:val="22"/>
          <w:szCs w:val="22"/>
        </w:rPr>
      </w:pPr>
    </w:p>
    <w:p w:rsidR="00A0185C" w:rsidDel="00F370BD" w:rsidRDefault="00A0185C" w:rsidP="007F7612">
      <w:pPr>
        <w:spacing w:after="120"/>
        <w:jc w:val="right"/>
        <w:rPr>
          <w:del w:id="2028" w:author="Maciej Flejsierowicz" w:date="2023-10-05T13:02:00Z"/>
          <w:rFonts w:ascii="Arial Narrow" w:hAnsi="Arial Narrow"/>
          <w:sz w:val="22"/>
          <w:szCs w:val="22"/>
        </w:rPr>
      </w:pPr>
    </w:p>
    <w:p w:rsidR="00A0185C" w:rsidDel="00F370BD" w:rsidRDefault="00A0185C" w:rsidP="007F7612">
      <w:pPr>
        <w:spacing w:after="120"/>
        <w:jc w:val="right"/>
        <w:rPr>
          <w:del w:id="2029" w:author="Maciej Flejsierowicz" w:date="2023-10-05T13:02:00Z"/>
          <w:rFonts w:ascii="Arial Narrow" w:hAnsi="Arial Narrow"/>
          <w:sz w:val="22"/>
          <w:szCs w:val="22"/>
        </w:rPr>
      </w:pPr>
    </w:p>
    <w:p w:rsidR="00A0185C" w:rsidDel="00C36EFF" w:rsidRDefault="00A0185C" w:rsidP="007F7612">
      <w:pPr>
        <w:spacing w:after="120"/>
        <w:jc w:val="right"/>
        <w:rPr>
          <w:del w:id="2030" w:author="Maciej Flejsierowicz" w:date="2023-09-06T13:23:00Z"/>
          <w:rFonts w:ascii="Arial Narrow" w:hAnsi="Arial Narrow"/>
          <w:sz w:val="22"/>
          <w:szCs w:val="22"/>
        </w:rPr>
      </w:pPr>
    </w:p>
    <w:p w:rsidR="00A0185C" w:rsidDel="00C36EFF" w:rsidRDefault="00A0185C" w:rsidP="007F7612">
      <w:pPr>
        <w:spacing w:after="120"/>
        <w:jc w:val="right"/>
        <w:rPr>
          <w:del w:id="2031" w:author="Maciej Flejsierowicz" w:date="2023-09-06T13:23:00Z"/>
          <w:rFonts w:ascii="Arial Narrow" w:hAnsi="Arial Narrow"/>
          <w:sz w:val="22"/>
          <w:szCs w:val="22"/>
        </w:rPr>
      </w:pPr>
    </w:p>
    <w:p w:rsidR="00A0185C" w:rsidDel="00C36EFF" w:rsidRDefault="00A0185C" w:rsidP="007F7612">
      <w:pPr>
        <w:spacing w:after="120"/>
        <w:jc w:val="right"/>
        <w:rPr>
          <w:del w:id="2032" w:author="Maciej Flejsierowicz" w:date="2023-09-06T13:23:00Z"/>
          <w:rFonts w:ascii="Arial Narrow" w:hAnsi="Arial Narrow"/>
          <w:sz w:val="22"/>
          <w:szCs w:val="22"/>
        </w:rPr>
      </w:pPr>
    </w:p>
    <w:p w:rsidR="00A0185C" w:rsidRDefault="00A123D6" w:rsidP="00A123D6">
      <w:pPr>
        <w:spacing w:after="120"/>
        <w:jc w:val="right"/>
        <w:rPr>
          <w:rFonts w:ascii="Arial Narrow" w:hAnsi="Arial Narrow"/>
          <w:sz w:val="22"/>
          <w:szCs w:val="22"/>
        </w:rPr>
      </w:pPr>
      <w:r>
        <w:rPr>
          <w:rFonts w:ascii="Arial Narrow" w:hAnsi="Arial Narrow"/>
          <w:b/>
          <w:sz w:val="22"/>
          <w:szCs w:val="22"/>
        </w:rPr>
        <w:t xml:space="preserve">Załącznik nr </w:t>
      </w:r>
      <w:del w:id="2033" w:author="Maciej Flejsierowicz" w:date="2023-10-05T13:02:00Z">
        <w:r w:rsidDel="00F370BD">
          <w:rPr>
            <w:rFonts w:ascii="Arial Narrow" w:hAnsi="Arial Narrow"/>
            <w:b/>
            <w:sz w:val="22"/>
            <w:szCs w:val="22"/>
          </w:rPr>
          <w:delText>6</w:delText>
        </w:r>
      </w:del>
      <w:ins w:id="2034" w:author="Maciej Flejsierowicz" w:date="2023-10-05T13:02:00Z">
        <w:r w:rsidR="00F370BD">
          <w:rPr>
            <w:rFonts w:ascii="Arial Narrow" w:hAnsi="Arial Narrow"/>
            <w:b/>
            <w:sz w:val="22"/>
            <w:szCs w:val="22"/>
          </w:rPr>
          <w:t>5</w:t>
        </w:r>
      </w:ins>
      <w:r>
        <w:rPr>
          <w:rFonts w:ascii="Arial Narrow" w:hAnsi="Arial Narrow"/>
          <w:b/>
          <w:sz w:val="22"/>
          <w:szCs w:val="22"/>
        </w:rPr>
        <w:t xml:space="preserve"> do SWZ</w:t>
      </w:r>
    </w:p>
    <w:p w:rsidR="00A123D6" w:rsidRPr="006E2B59" w:rsidRDefault="00A123D6" w:rsidP="00A123D6">
      <w:pPr>
        <w:spacing w:before="0" w:line="480" w:lineRule="auto"/>
        <w:ind w:left="5246" w:firstLine="708"/>
        <w:jc w:val="left"/>
        <w:rPr>
          <w:rFonts w:ascii="Arial Narrow" w:eastAsia="Calibri" w:hAnsi="Arial Narrow" w:cs="Arial"/>
          <w:b/>
          <w:kern w:val="0"/>
          <w:sz w:val="22"/>
          <w:szCs w:val="22"/>
          <w:lang w:eastAsia="en-US"/>
        </w:rPr>
      </w:pPr>
      <w:r w:rsidRPr="006E2B59">
        <w:rPr>
          <w:rFonts w:ascii="Arial Narrow" w:eastAsia="Calibri" w:hAnsi="Arial Narrow" w:cs="Arial"/>
          <w:b/>
          <w:kern w:val="0"/>
          <w:sz w:val="22"/>
          <w:szCs w:val="22"/>
          <w:lang w:eastAsia="en-US"/>
        </w:rPr>
        <w:t>Zamawiający:</w:t>
      </w:r>
    </w:p>
    <w:p w:rsidR="00A123D6" w:rsidRPr="006E2B59" w:rsidRDefault="00A123D6" w:rsidP="00A123D6">
      <w:pPr>
        <w:spacing w:before="0" w:line="240" w:lineRule="auto"/>
        <w:ind w:left="5400" w:firstLine="0"/>
        <w:rPr>
          <w:rFonts w:ascii="Arial Narrow" w:hAnsi="Arial Narrow"/>
          <w:b/>
          <w:kern w:val="0"/>
          <w:sz w:val="22"/>
          <w:szCs w:val="22"/>
          <w:lang w:eastAsia="pl-PL"/>
        </w:rPr>
      </w:pPr>
      <w:r w:rsidRPr="006E2B59">
        <w:rPr>
          <w:rFonts w:ascii="Arial Narrow" w:hAnsi="Arial Narrow"/>
          <w:b/>
          <w:kern w:val="0"/>
          <w:sz w:val="22"/>
          <w:szCs w:val="22"/>
          <w:lang w:eastAsia="pl-PL"/>
        </w:rPr>
        <w:t xml:space="preserve">Wojewódzki Szpital Specjalistyczny </w:t>
      </w:r>
    </w:p>
    <w:p w:rsidR="00A123D6" w:rsidRPr="006E2B59" w:rsidRDefault="00A123D6" w:rsidP="00A123D6">
      <w:pPr>
        <w:spacing w:before="0" w:line="240" w:lineRule="auto"/>
        <w:ind w:left="5400" w:firstLine="0"/>
        <w:rPr>
          <w:rFonts w:ascii="Arial Narrow" w:hAnsi="Arial Narrow"/>
          <w:b/>
          <w:kern w:val="0"/>
          <w:sz w:val="22"/>
          <w:szCs w:val="22"/>
          <w:lang w:eastAsia="pl-PL"/>
        </w:rPr>
      </w:pPr>
      <w:r w:rsidRPr="006E2B59">
        <w:rPr>
          <w:rFonts w:ascii="Arial Narrow" w:hAnsi="Arial Narrow"/>
          <w:b/>
          <w:kern w:val="0"/>
          <w:sz w:val="22"/>
          <w:szCs w:val="22"/>
          <w:lang w:eastAsia="pl-PL"/>
        </w:rPr>
        <w:t>dla Nerwowo i Psychicznie Chorych</w:t>
      </w:r>
    </w:p>
    <w:p w:rsidR="00A123D6" w:rsidRPr="006E2B59" w:rsidRDefault="00A123D6" w:rsidP="00A123D6">
      <w:pPr>
        <w:spacing w:before="0" w:line="240" w:lineRule="auto"/>
        <w:ind w:left="5400" w:firstLine="0"/>
        <w:rPr>
          <w:rFonts w:ascii="Arial Narrow" w:hAnsi="Arial Narrow"/>
          <w:b/>
          <w:kern w:val="0"/>
          <w:sz w:val="22"/>
          <w:szCs w:val="22"/>
          <w:lang w:eastAsia="pl-PL"/>
        </w:rPr>
      </w:pPr>
      <w:r w:rsidRPr="006E2B59">
        <w:rPr>
          <w:rFonts w:ascii="Arial Narrow" w:hAnsi="Arial Narrow"/>
          <w:b/>
          <w:kern w:val="0"/>
          <w:sz w:val="22"/>
          <w:szCs w:val="22"/>
          <w:lang w:eastAsia="pl-PL"/>
        </w:rPr>
        <w:t xml:space="preserve">Samodzielny Publiczny Zakład </w:t>
      </w:r>
    </w:p>
    <w:p w:rsidR="00A123D6" w:rsidRPr="006E2B59" w:rsidRDefault="00A123D6" w:rsidP="00A123D6">
      <w:pPr>
        <w:spacing w:before="0" w:line="240" w:lineRule="auto"/>
        <w:ind w:left="5400" w:firstLine="0"/>
        <w:rPr>
          <w:rFonts w:ascii="Arial Narrow" w:hAnsi="Arial Narrow"/>
          <w:b/>
          <w:kern w:val="0"/>
          <w:sz w:val="22"/>
          <w:szCs w:val="22"/>
          <w:lang w:eastAsia="pl-PL"/>
        </w:rPr>
      </w:pPr>
      <w:r w:rsidRPr="006E2B59">
        <w:rPr>
          <w:rFonts w:ascii="Arial Narrow" w:hAnsi="Arial Narrow"/>
          <w:b/>
          <w:kern w:val="0"/>
          <w:sz w:val="22"/>
          <w:szCs w:val="22"/>
          <w:lang w:eastAsia="pl-PL"/>
        </w:rPr>
        <w:t>Opieki Zdrowotnej</w:t>
      </w:r>
    </w:p>
    <w:p w:rsidR="00A123D6" w:rsidRPr="006E2B59" w:rsidRDefault="00A123D6" w:rsidP="00A123D6">
      <w:pPr>
        <w:spacing w:before="0" w:line="480" w:lineRule="auto"/>
        <w:ind w:left="4691" w:firstLine="709"/>
        <w:jc w:val="left"/>
        <w:rPr>
          <w:rFonts w:ascii="Arial Narrow" w:eastAsia="Calibri" w:hAnsi="Arial Narrow" w:cs="Arial"/>
          <w:b/>
          <w:kern w:val="0"/>
          <w:sz w:val="22"/>
          <w:szCs w:val="22"/>
          <w:lang w:eastAsia="en-US"/>
        </w:rPr>
      </w:pPr>
      <w:r w:rsidRPr="006E2B59">
        <w:rPr>
          <w:rFonts w:ascii="Arial Narrow" w:hAnsi="Arial Narrow"/>
          <w:b/>
          <w:kern w:val="0"/>
          <w:sz w:val="22"/>
          <w:szCs w:val="22"/>
          <w:lang w:eastAsia="pl-PL"/>
        </w:rPr>
        <w:t>Cibórz, 66-213 Skąpe</w:t>
      </w:r>
      <w:r w:rsidRPr="006E2B59">
        <w:rPr>
          <w:rFonts w:ascii="Arial Narrow" w:eastAsia="Calibri" w:hAnsi="Arial Narrow" w:cs="Arial"/>
          <w:b/>
          <w:kern w:val="0"/>
          <w:sz w:val="22"/>
          <w:szCs w:val="22"/>
          <w:lang w:eastAsia="en-US"/>
        </w:rPr>
        <w:t xml:space="preserve"> </w:t>
      </w:r>
    </w:p>
    <w:p w:rsidR="00A123D6" w:rsidRPr="006E2B59" w:rsidRDefault="00A123D6" w:rsidP="00A123D6">
      <w:pPr>
        <w:spacing w:before="0" w:line="480" w:lineRule="auto"/>
        <w:ind w:left="0" w:firstLine="0"/>
        <w:jc w:val="left"/>
        <w:rPr>
          <w:rFonts w:ascii="Arial Narrow" w:eastAsia="Calibri" w:hAnsi="Arial Narrow" w:cs="Arial"/>
          <w:b/>
          <w:kern w:val="0"/>
          <w:sz w:val="22"/>
          <w:szCs w:val="22"/>
          <w:lang w:eastAsia="en-US"/>
        </w:rPr>
      </w:pPr>
      <w:r w:rsidRPr="006E2B59">
        <w:rPr>
          <w:rFonts w:ascii="Arial Narrow" w:eastAsia="Calibri" w:hAnsi="Arial Narrow" w:cs="Arial"/>
          <w:b/>
          <w:kern w:val="0"/>
          <w:sz w:val="22"/>
          <w:szCs w:val="22"/>
          <w:lang w:eastAsia="en-US"/>
        </w:rPr>
        <w:t>Wykonawca:</w:t>
      </w:r>
    </w:p>
    <w:p w:rsidR="00A123D6" w:rsidRPr="006E2B59" w:rsidRDefault="00A123D6" w:rsidP="00A123D6">
      <w:pPr>
        <w:spacing w:before="0" w:line="240" w:lineRule="auto"/>
        <w:ind w:left="0" w:right="5954" w:firstLine="0"/>
        <w:jc w:val="left"/>
        <w:rPr>
          <w:rFonts w:ascii="Arial Narrow" w:eastAsia="Calibri" w:hAnsi="Arial Narrow" w:cs="Arial"/>
          <w:kern w:val="0"/>
          <w:sz w:val="22"/>
          <w:szCs w:val="22"/>
          <w:lang w:eastAsia="en-US"/>
        </w:rPr>
      </w:pPr>
      <w:r w:rsidRPr="006E2B59">
        <w:rPr>
          <w:rFonts w:ascii="Arial Narrow" w:eastAsia="Calibri" w:hAnsi="Arial Narrow" w:cs="Arial"/>
          <w:kern w:val="0"/>
          <w:sz w:val="22"/>
          <w:szCs w:val="22"/>
          <w:lang w:eastAsia="en-US"/>
        </w:rPr>
        <w:t>…………………………………………………………………………………………</w:t>
      </w:r>
    </w:p>
    <w:p w:rsidR="00A123D6" w:rsidRPr="006E2B59" w:rsidRDefault="00A123D6" w:rsidP="00A123D6">
      <w:pPr>
        <w:spacing w:before="0" w:after="160" w:line="240" w:lineRule="auto"/>
        <w:ind w:left="0" w:right="5953" w:firstLine="0"/>
        <w:jc w:val="left"/>
        <w:rPr>
          <w:rFonts w:ascii="Arial Narrow" w:eastAsia="Calibri" w:hAnsi="Arial Narrow" w:cs="Arial"/>
          <w:i/>
          <w:kern w:val="0"/>
          <w:sz w:val="22"/>
          <w:szCs w:val="22"/>
          <w:lang w:eastAsia="en-US"/>
        </w:rPr>
      </w:pPr>
      <w:r w:rsidRPr="006E2B59">
        <w:rPr>
          <w:rFonts w:ascii="Arial Narrow" w:eastAsia="Calibri" w:hAnsi="Arial Narrow" w:cs="Arial"/>
          <w:i/>
          <w:kern w:val="0"/>
          <w:sz w:val="22"/>
          <w:szCs w:val="22"/>
          <w:lang w:eastAsia="en-US"/>
        </w:rPr>
        <w:t>(pełna nazwa/firma, adres, w zależności od podmiotu: NIP/PESEL, KRS/</w:t>
      </w:r>
      <w:proofErr w:type="spellStart"/>
      <w:r w:rsidRPr="006E2B59">
        <w:rPr>
          <w:rFonts w:ascii="Arial Narrow" w:eastAsia="Calibri" w:hAnsi="Arial Narrow" w:cs="Arial"/>
          <w:i/>
          <w:kern w:val="0"/>
          <w:sz w:val="22"/>
          <w:szCs w:val="22"/>
          <w:lang w:eastAsia="en-US"/>
        </w:rPr>
        <w:t>CEiDG</w:t>
      </w:r>
      <w:proofErr w:type="spellEnd"/>
      <w:r w:rsidRPr="006E2B59">
        <w:rPr>
          <w:rFonts w:ascii="Arial Narrow" w:eastAsia="Calibri" w:hAnsi="Arial Narrow" w:cs="Arial"/>
          <w:i/>
          <w:kern w:val="0"/>
          <w:sz w:val="22"/>
          <w:szCs w:val="22"/>
          <w:lang w:eastAsia="en-US"/>
        </w:rPr>
        <w:t>)</w:t>
      </w:r>
    </w:p>
    <w:p w:rsidR="00A123D6" w:rsidRPr="006E2B59" w:rsidRDefault="00A123D6" w:rsidP="00A123D6">
      <w:pPr>
        <w:spacing w:before="0" w:line="240" w:lineRule="auto"/>
        <w:ind w:left="0" w:firstLine="0"/>
        <w:jc w:val="left"/>
        <w:rPr>
          <w:rFonts w:ascii="Arial Narrow" w:eastAsia="Calibri" w:hAnsi="Arial Narrow" w:cs="Arial"/>
          <w:kern w:val="0"/>
          <w:sz w:val="22"/>
          <w:szCs w:val="22"/>
          <w:u w:val="single"/>
          <w:lang w:eastAsia="en-US"/>
        </w:rPr>
      </w:pPr>
      <w:r w:rsidRPr="006E2B59">
        <w:rPr>
          <w:rFonts w:ascii="Arial Narrow" w:eastAsia="Calibri" w:hAnsi="Arial Narrow" w:cs="Arial"/>
          <w:kern w:val="0"/>
          <w:sz w:val="22"/>
          <w:szCs w:val="22"/>
          <w:u w:val="single"/>
          <w:lang w:eastAsia="en-US"/>
        </w:rPr>
        <w:t>reprezentowany przez:</w:t>
      </w:r>
    </w:p>
    <w:p w:rsidR="00A123D6" w:rsidRPr="006E2B59" w:rsidRDefault="00A123D6" w:rsidP="00A123D6">
      <w:pPr>
        <w:spacing w:before="0" w:line="240" w:lineRule="auto"/>
        <w:ind w:left="0" w:right="5954" w:firstLine="0"/>
        <w:jc w:val="left"/>
        <w:rPr>
          <w:rFonts w:ascii="Arial Narrow" w:eastAsia="Calibri" w:hAnsi="Arial Narrow" w:cs="Arial"/>
          <w:kern w:val="0"/>
          <w:sz w:val="22"/>
          <w:szCs w:val="22"/>
          <w:lang w:eastAsia="en-US"/>
        </w:rPr>
      </w:pPr>
      <w:r w:rsidRPr="006E2B59">
        <w:rPr>
          <w:rFonts w:ascii="Arial Narrow" w:eastAsia="Calibri" w:hAnsi="Arial Narrow" w:cs="Arial"/>
          <w:kern w:val="0"/>
          <w:sz w:val="22"/>
          <w:szCs w:val="22"/>
          <w:lang w:eastAsia="en-US"/>
        </w:rPr>
        <w:t>…………………………………………………………………………………………</w:t>
      </w:r>
    </w:p>
    <w:p w:rsidR="00A123D6" w:rsidRPr="006E2B59" w:rsidRDefault="00A123D6" w:rsidP="00A123D6">
      <w:pPr>
        <w:spacing w:before="0" w:line="240" w:lineRule="auto"/>
        <w:ind w:left="0" w:right="5953" w:firstLine="0"/>
        <w:jc w:val="left"/>
        <w:rPr>
          <w:rFonts w:ascii="Arial Narrow" w:eastAsia="Calibri" w:hAnsi="Arial Narrow" w:cs="Arial"/>
          <w:i/>
          <w:kern w:val="0"/>
          <w:sz w:val="22"/>
          <w:szCs w:val="22"/>
          <w:lang w:eastAsia="en-US"/>
        </w:rPr>
      </w:pPr>
      <w:r w:rsidRPr="006E2B59">
        <w:rPr>
          <w:rFonts w:ascii="Arial Narrow" w:eastAsia="Calibri" w:hAnsi="Arial Narrow" w:cs="Arial"/>
          <w:i/>
          <w:kern w:val="0"/>
          <w:sz w:val="22"/>
          <w:szCs w:val="22"/>
          <w:lang w:eastAsia="en-US"/>
        </w:rPr>
        <w:t>(imię, nazwisko, stanowisko/podstawa do  reprezentacji)</w:t>
      </w:r>
    </w:p>
    <w:p w:rsidR="00A123D6" w:rsidRPr="006E2B59" w:rsidRDefault="00A123D6" w:rsidP="00A123D6">
      <w:pPr>
        <w:spacing w:before="0" w:after="160" w:line="259" w:lineRule="auto"/>
        <w:ind w:left="0" w:firstLine="0"/>
        <w:jc w:val="left"/>
        <w:rPr>
          <w:rFonts w:ascii="Arial Narrow" w:eastAsia="Calibri" w:hAnsi="Arial Narrow" w:cs="Arial"/>
          <w:kern w:val="0"/>
          <w:sz w:val="22"/>
          <w:szCs w:val="22"/>
          <w:lang w:eastAsia="en-US"/>
        </w:rPr>
      </w:pPr>
    </w:p>
    <w:p w:rsidR="00A123D6" w:rsidRPr="006E2B59" w:rsidRDefault="00A123D6" w:rsidP="00A123D6">
      <w:pPr>
        <w:spacing w:before="0" w:after="120"/>
        <w:ind w:left="0" w:firstLine="0"/>
        <w:jc w:val="center"/>
        <w:rPr>
          <w:rFonts w:ascii="Arial Narrow" w:hAnsi="Arial Narrow" w:cs="Arial"/>
          <w:b/>
          <w:kern w:val="0"/>
          <w:sz w:val="22"/>
          <w:szCs w:val="22"/>
          <w:u w:val="single"/>
          <w:lang w:eastAsia="pl-PL"/>
        </w:rPr>
      </w:pPr>
      <w:r w:rsidRPr="006E2B59">
        <w:rPr>
          <w:rFonts w:ascii="Arial Narrow" w:hAnsi="Arial Narrow" w:cs="Arial"/>
          <w:b/>
          <w:kern w:val="0"/>
          <w:sz w:val="22"/>
          <w:szCs w:val="22"/>
          <w:u w:val="single"/>
          <w:lang w:eastAsia="pl-PL"/>
        </w:rPr>
        <w:t xml:space="preserve">Oświadczenie Wykonawcy </w:t>
      </w:r>
    </w:p>
    <w:p w:rsidR="00A123D6" w:rsidRPr="006E2B59" w:rsidRDefault="00A123D6" w:rsidP="00A123D6">
      <w:pPr>
        <w:spacing w:before="0" w:line="240" w:lineRule="auto"/>
        <w:ind w:left="0" w:firstLine="0"/>
        <w:jc w:val="center"/>
        <w:rPr>
          <w:rFonts w:ascii="Arial Narrow" w:hAnsi="Arial Narrow" w:cs="Arial"/>
          <w:b/>
          <w:kern w:val="0"/>
          <w:sz w:val="22"/>
          <w:szCs w:val="22"/>
          <w:lang w:eastAsia="pl-PL"/>
        </w:rPr>
      </w:pPr>
      <w:r w:rsidRPr="006E2B59">
        <w:rPr>
          <w:rFonts w:ascii="Arial Narrow" w:hAnsi="Arial Narrow" w:cs="Arial"/>
          <w:b/>
          <w:kern w:val="0"/>
          <w:sz w:val="22"/>
          <w:szCs w:val="22"/>
          <w:lang w:eastAsia="pl-PL"/>
        </w:rPr>
        <w:t>składane na podstawie art. 108 ust.1</w:t>
      </w:r>
      <w:del w:id="2035" w:author="Maciej Flejsierowicz" w:date="2023-10-05T13:02:00Z">
        <w:r w:rsidRPr="006E2B59" w:rsidDel="00F370BD">
          <w:rPr>
            <w:rFonts w:ascii="Arial Narrow" w:hAnsi="Arial Narrow" w:cs="Arial"/>
            <w:b/>
            <w:kern w:val="0"/>
            <w:sz w:val="22"/>
            <w:szCs w:val="22"/>
            <w:lang w:eastAsia="pl-PL"/>
          </w:rPr>
          <w:delText xml:space="preserve"> i art.  109 ust. 1  pkt. </w:delText>
        </w:r>
        <w:r w:rsidDel="00F370BD">
          <w:rPr>
            <w:rFonts w:ascii="Arial Narrow" w:hAnsi="Arial Narrow" w:cs="Arial"/>
            <w:b/>
            <w:kern w:val="0"/>
            <w:sz w:val="22"/>
            <w:szCs w:val="22"/>
            <w:lang w:eastAsia="pl-PL"/>
          </w:rPr>
          <w:delText>4</w:delText>
        </w:r>
      </w:del>
      <w:r>
        <w:rPr>
          <w:rFonts w:ascii="Arial Narrow" w:hAnsi="Arial Narrow" w:cs="Arial"/>
          <w:b/>
          <w:kern w:val="0"/>
          <w:sz w:val="22"/>
          <w:szCs w:val="22"/>
          <w:lang w:eastAsia="pl-PL"/>
        </w:rPr>
        <w:t xml:space="preserve">, </w:t>
      </w:r>
    </w:p>
    <w:p w:rsidR="00A123D6" w:rsidRPr="006E2B59" w:rsidRDefault="00A123D6" w:rsidP="00A123D6">
      <w:pPr>
        <w:spacing w:before="0" w:line="240" w:lineRule="auto"/>
        <w:ind w:left="0" w:firstLine="0"/>
        <w:jc w:val="center"/>
        <w:rPr>
          <w:rFonts w:ascii="Arial Narrow" w:hAnsi="Arial Narrow" w:cs="Arial"/>
          <w:b/>
          <w:kern w:val="0"/>
          <w:sz w:val="22"/>
          <w:szCs w:val="22"/>
          <w:lang w:eastAsia="pl-PL"/>
        </w:rPr>
      </w:pPr>
      <w:r w:rsidRPr="006E2B59">
        <w:rPr>
          <w:rFonts w:ascii="Arial Narrow" w:hAnsi="Arial Narrow" w:cs="Arial"/>
          <w:b/>
          <w:kern w:val="0"/>
          <w:sz w:val="22"/>
          <w:szCs w:val="22"/>
          <w:lang w:eastAsia="pl-PL"/>
        </w:rPr>
        <w:t>ustawy z dnia 11 września 2019 r.  Prawo zamówień publicznych</w:t>
      </w:r>
      <w:r w:rsidRPr="006E2B59">
        <w:rPr>
          <w:rFonts w:ascii="Arial Narrow" w:hAnsi="Arial Narrow" w:cs="Arial"/>
          <w:b/>
          <w:kern w:val="0"/>
          <w:sz w:val="22"/>
          <w:szCs w:val="22"/>
          <w:lang w:eastAsia="pl-PL"/>
        </w:rPr>
        <w:br/>
      </w:r>
    </w:p>
    <w:p w:rsidR="00A123D6" w:rsidRPr="006E2B59" w:rsidRDefault="00A123D6" w:rsidP="00A123D6">
      <w:pPr>
        <w:spacing w:before="120" w:line="240" w:lineRule="auto"/>
        <w:ind w:left="0" w:firstLine="0"/>
        <w:jc w:val="left"/>
        <w:rPr>
          <w:rFonts w:ascii="Arial Narrow" w:hAnsi="Arial Narrow" w:cs="Arial"/>
          <w:b/>
          <w:kern w:val="0"/>
          <w:sz w:val="22"/>
          <w:szCs w:val="22"/>
          <w:u w:val="single"/>
          <w:lang w:eastAsia="pl-PL"/>
        </w:rPr>
      </w:pPr>
    </w:p>
    <w:p w:rsidR="00A123D6" w:rsidRPr="006E2B59" w:rsidRDefault="00A123D6" w:rsidP="00A123D6">
      <w:pPr>
        <w:spacing w:before="0" w:line="240" w:lineRule="auto"/>
        <w:ind w:left="0" w:firstLine="0"/>
        <w:rPr>
          <w:rFonts w:ascii="Arial Narrow" w:hAnsi="Arial Narrow" w:cs="Arial"/>
          <w:kern w:val="0"/>
          <w:sz w:val="22"/>
          <w:szCs w:val="22"/>
          <w:lang w:eastAsia="pl-PL"/>
        </w:rPr>
      </w:pPr>
      <w:r w:rsidRPr="006E2B59">
        <w:rPr>
          <w:rFonts w:ascii="Arial Narrow" w:hAnsi="Arial Narrow" w:cs="Arial"/>
          <w:kern w:val="0"/>
          <w:sz w:val="22"/>
          <w:szCs w:val="22"/>
          <w:lang w:eastAsia="pl-PL"/>
        </w:rPr>
        <w:t>Na potrzeby postępowania o udzielenie zamówienia publicznego ZP.2210</w:t>
      </w:r>
      <w:r>
        <w:rPr>
          <w:rFonts w:ascii="Arial Narrow" w:hAnsi="Arial Narrow" w:cs="Arial"/>
          <w:kern w:val="0"/>
          <w:sz w:val="22"/>
          <w:szCs w:val="22"/>
          <w:lang w:eastAsia="pl-PL"/>
        </w:rPr>
        <w:t>.</w:t>
      </w:r>
      <w:del w:id="2036" w:author="Maciej Flejsierowicz" w:date="2023-10-05T13:15:00Z">
        <w:r w:rsidDel="00ED7648">
          <w:rPr>
            <w:rFonts w:ascii="Arial Narrow" w:hAnsi="Arial Narrow" w:cs="Arial"/>
            <w:kern w:val="0"/>
            <w:sz w:val="22"/>
            <w:szCs w:val="22"/>
            <w:lang w:eastAsia="pl-PL"/>
          </w:rPr>
          <w:delText>1</w:delText>
        </w:r>
        <w:r w:rsidR="00BE5BB3" w:rsidDel="00ED7648">
          <w:rPr>
            <w:rFonts w:ascii="Arial Narrow" w:hAnsi="Arial Narrow" w:cs="Arial"/>
            <w:kern w:val="0"/>
            <w:sz w:val="22"/>
            <w:szCs w:val="22"/>
            <w:lang w:eastAsia="pl-PL"/>
          </w:rPr>
          <w:delText>6</w:delText>
        </w:r>
      </w:del>
      <w:ins w:id="2037" w:author="Maciej Flejsierowicz" w:date="2023-10-05T13:15:00Z">
        <w:r w:rsidR="00ED7648">
          <w:rPr>
            <w:rFonts w:ascii="Arial Narrow" w:hAnsi="Arial Narrow" w:cs="Arial"/>
            <w:kern w:val="0"/>
            <w:sz w:val="22"/>
            <w:szCs w:val="22"/>
            <w:lang w:eastAsia="pl-PL"/>
          </w:rPr>
          <w:t>2</w:t>
        </w:r>
      </w:ins>
      <w:ins w:id="2038" w:author="Maciej Flejsierowicz" w:date="2024-10-10T10:01:00Z">
        <w:r w:rsidR="00440A9B">
          <w:rPr>
            <w:rFonts w:ascii="Arial Narrow" w:hAnsi="Arial Narrow" w:cs="Arial"/>
            <w:kern w:val="0"/>
            <w:sz w:val="22"/>
            <w:szCs w:val="22"/>
            <w:lang w:eastAsia="pl-PL"/>
          </w:rPr>
          <w:t>4</w:t>
        </w:r>
      </w:ins>
      <w:r>
        <w:rPr>
          <w:rFonts w:ascii="Arial Narrow" w:hAnsi="Arial Narrow" w:cs="Arial"/>
          <w:kern w:val="0"/>
          <w:sz w:val="22"/>
          <w:szCs w:val="22"/>
          <w:lang w:eastAsia="pl-PL"/>
        </w:rPr>
        <w:t>.202</w:t>
      </w:r>
      <w:del w:id="2039" w:author="Maciej Flejsierowicz" w:date="2024-10-10T10:01:00Z">
        <w:r w:rsidDel="00440A9B">
          <w:rPr>
            <w:rFonts w:ascii="Arial Narrow" w:hAnsi="Arial Narrow" w:cs="Arial"/>
            <w:kern w:val="0"/>
            <w:sz w:val="22"/>
            <w:szCs w:val="22"/>
            <w:lang w:eastAsia="pl-PL"/>
          </w:rPr>
          <w:delText>3</w:delText>
        </w:r>
      </w:del>
      <w:ins w:id="2040" w:author="Maciej Flejsierowicz" w:date="2024-10-10T10:01:00Z">
        <w:r w:rsidR="00440A9B">
          <w:rPr>
            <w:rFonts w:ascii="Arial Narrow" w:hAnsi="Arial Narrow" w:cs="Arial"/>
            <w:kern w:val="0"/>
            <w:sz w:val="22"/>
            <w:szCs w:val="22"/>
            <w:lang w:eastAsia="pl-PL"/>
          </w:rPr>
          <w:t>4</w:t>
        </w:r>
      </w:ins>
      <w:r>
        <w:rPr>
          <w:rFonts w:ascii="Arial Narrow" w:hAnsi="Arial Narrow" w:cs="Arial"/>
          <w:kern w:val="0"/>
          <w:sz w:val="22"/>
          <w:szCs w:val="22"/>
          <w:lang w:eastAsia="pl-PL"/>
        </w:rPr>
        <w:t xml:space="preserve"> </w:t>
      </w:r>
      <w:r w:rsidRPr="006E2B59">
        <w:rPr>
          <w:rFonts w:ascii="Arial Narrow" w:hAnsi="Arial Narrow" w:cs="Arial"/>
          <w:kern w:val="0"/>
          <w:sz w:val="22"/>
          <w:szCs w:val="22"/>
          <w:lang w:eastAsia="pl-PL"/>
        </w:rPr>
        <w:t xml:space="preserve">pn. </w:t>
      </w:r>
      <w:r w:rsidRPr="00E4646F">
        <w:rPr>
          <w:rFonts w:ascii="Arial Narrow" w:hAnsi="Arial Narrow" w:cs="Arial"/>
          <w:kern w:val="0"/>
          <w:sz w:val="22"/>
          <w:szCs w:val="22"/>
          <w:lang w:eastAsia="pl-PL"/>
        </w:rPr>
        <w:t>„</w:t>
      </w:r>
      <w:ins w:id="2041" w:author="Maciej Flejsierowicz" w:date="2023-10-05T13:16:00Z">
        <w:r w:rsidR="00ED7648" w:rsidRPr="00AC4F0E">
          <w:rPr>
            <w:rFonts w:ascii="Arial Narrow" w:hAnsi="Arial Narrow"/>
            <w:b/>
            <w:bCs/>
            <w:sz w:val="22"/>
            <w:szCs w:val="22"/>
          </w:rPr>
          <w:t xml:space="preserve">Dostawa </w:t>
        </w:r>
        <w:r w:rsidR="00ED7648">
          <w:rPr>
            <w:rFonts w:ascii="Arial Narrow" w:hAnsi="Arial Narrow"/>
            <w:b/>
            <w:bCs/>
            <w:sz w:val="22"/>
            <w:szCs w:val="22"/>
          </w:rPr>
          <w:t>materiałów opatrunkowych</w:t>
        </w:r>
        <w:r w:rsidR="00ED7648" w:rsidRPr="00BE5BB3" w:rsidDel="00C36EFF">
          <w:rPr>
            <w:rFonts w:ascii="Arial Narrow" w:hAnsi="Arial Narrow" w:cs="Arial"/>
            <w:color w:val="FF0000"/>
            <w:kern w:val="0"/>
            <w:sz w:val="22"/>
            <w:szCs w:val="22"/>
            <w:lang w:eastAsia="pl-PL"/>
          </w:rPr>
          <w:t xml:space="preserve"> </w:t>
        </w:r>
      </w:ins>
      <w:del w:id="2042" w:author="Maciej Flejsierowicz" w:date="2023-09-06T13:23:00Z">
        <w:r w:rsidRPr="00BE5BB3" w:rsidDel="00C36EFF">
          <w:rPr>
            <w:rFonts w:ascii="Arial Narrow" w:hAnsi="Arial Narrow" w:cs="Arial"/>
            <w:color w:val="FF0000"/>
            <w:kern w:val="0"/>
            <w:sz w:val="22"/>
            <w:szCs w:val="22"/>
            <w:lang w:eastAsia="pl-PL"/>
          </w:rPr>
          <w:delText>Dostawa mebli medycznych i niemedycznych na potrzeby Szpitala w Ciborzu</w:delText>
        </w:r>
      </w:del>
      <w:r w:rsidRPr="006E2B59">
        <w:rPr>
          <w:rFonts w:ascii="Arial Narrow" w:hAnsi="Arial Narrow" w:cs="Arial"/>
          <w:kern w:val="0"/>
          <w:sz w:val="22"/>
          <w:szCs w:val="22"/>
          <w:lang w:eastAsia="pl-PL"/>
        </w:rPr>
        <w:t>”</w:t>
      </w:r>
    </w:p>
    <w:p w:rsidR="00A123D6" w:rsidRPr="006E2B59" w:rsidRDefault="00A123D6" w:rsidP="00A123D6">
      <w:pPr>
        <w:autoSpaceDE w:val="0"/>
        <w:autoSpaceDN w:val="0"/>
        <w:adjustRightInd w:val="0"/>
        <w:spacing w:before="0" w:line="240" w:lineRule="auto"/>
        <w:ind w:left="0" w:firstLine="708"/>
        <w:rPr>
          <w:rFonts w:ascii="Arial Narrow" w:hAnsi="Arial Narrow" w:cs="Arial"/>
          <w:kern w:val="0"/>
          <w:sz w:val="22"/>
          <w:szCs w:val="22"/>
          <w:lang w:eastAsia="pl-PL"/>
        </w:rPr>
      </w:pPr>
    </w:p>
    <w:p w:rsidR="00A123D6" w:rsidRPr="006E2B59" w:rsidRDefault="00A123D6" w:rsidP="00A123D6">
      <w:pPr>
        <w:spacing w:before="0" w:line="240" w:lineRule="auto"/>
        <w:ind w:left="0" w:firstLine="0"/>
        <w:rPr>
          <w:rFonts w:ascii="Arial Narrow" w:eastAsia="Arial" w:hAnsi="Arial Narrow" w:cs="Arial"/>
          <w:bCs/>
          <w:kern w:val="0"/>
          <w:sz w:val="22"/>
          <w:szCs w:val="22"/>
          <w:lang w:eastAsia="pl-PL"/>
        </w:rPr>
      </w:pPr>
      <w:r w:rsidRPr="006E2B59">
        <w:rPr>
          <w:rFonts w:ascii="Arial Narrow" w:eastAsia="Calibri" w:hAnsi="Arial Narrow" w:cs="Arial"/>
          <w:kern w:val="0"/>
          <w:sz w:val="22"/>
          <w:szCs w:val="22"/>
          <w:lang w:eastAsia="en-US"/>
        </w:rPr>
        <w:lastRenderedPageBreak/>
        <w:t xml:space="preserve">Oświadczam, że  informacje zawarte w oświadczeniu, o którym mowa w art. 125 ust.1 ustawy w zakresie podstaw wykluczenia z postępowania wskazanych przez Zamawiającego, o których mowa w  art. 108 ust.1 </w:t>
      </w:r>
      <w:del w:id="2043" w:author="Maciej Flejsierowicz" w:date="2023-10-05T13:15:00Z">
        <w:r w:rsidRPr="006E2B59" w:rsidDel="00ED7648">
          <w:rPr>
            <w:rFonts w:ascii="Arial Narrow" w:eastAsia="Calibri" w:hAnsi="Arial Narrow" w:cs="Arial"/>
            <w:kern w:val="0"/>
            <w:sz w:val="22"/>
            <w:szCs w:val="22"/>
            <w:lang w:eastAsia="en-US"/>
          </w:rPr>
          <w:delText xml:space="preserve">oraz art. 109 ust. 1 pkt. </w:delText>
        </w:r>
        <w:r w:rsidDel="00ED7648">
          <w:rPr>
            <w:rFonts w:ascii="Arial Narrow" w:eastAsia="Calibri" w:hAnsi="Arial Narrow" w:cs="Arial"/>
            <w:kern w:val="0"/>
            <w:sz w:val="22"/>
            <w:szCs w:val="22"/>
            <w:lang w:eastAsia="en-US"/>
          </w:rPr>
          <w:delText xml:space="preserve">4, </w:delText>
        </w:r>
        <w:r w:rsidRPr="006E2B59" w:rsidDel="00ED7648">
          <w:rPr>
            <w:rFonts w:ascii="Arial Narrow" w:eastAsia="Calibri" w:hAnsi="Arial Narrow" w:cs="Arial"/>
            <w:kern w:val="0"/>
            <w:sz w:val="22"/>
            <w:szCs w:val="22"/>
            <w:lang w:eastAsia="en-US"/>
          </w:rPr>
          <w:delText xml:space="preserve"> </w:delText>
        </w:r>
      </w:del>
      <w:r w:rsidRPr="006E2B59">
        <w:rPr>
          <w:rFonts w:ascii="Arial Narrow" w:eastAsia="Calibri" w:hAnsi="Arial Narrow" w:cs="Arial"/>
          <w:kern w:val="0"/>
          <w:sz w:val="22"/>
          <w:szCs w:val="22"/>
          <w:lang w:eastAsia="en-US"/>
        </w:rPr>
        <w:t xml:space="preserve">ustawy </w:t>
      </w:r>
      <w:proofErr w:type="spellStart"/>
      <w:r w:rsidRPr="006E2B59">
        <w:rPr>
          <w:rFonts w:ascii="Arial Narrow" w:eastAsia="Calibri" w:hAnsi="Arial Narrow" w:cs="Arial"/>
          <w:kern w:val="0"/>
          <w:sz w:val="22"/>
          <w:szCs w:val="22"/>
          <w:lang w:eastAsia="en-US"/>
        </w:rPr>
        <w:t>Pzp</w:t>
      </w:r>
      <w:proofErr w:type="spellEnd"/>
      <w:r w:rsidRPr="006E2B59">
        <w:rPr>
          <w:rFonts w:ascii="Arial Narrow" w:eastAsia="Calibri" w:hAnsi="Arial Narrow" w:cs="Arial"/>
          <w:kern w:val="0"/>
          <w:sz w:val="22"/>
          <w:szCs w:val="22"/>
          <w:lang w:eastAsia="en-US"/>
        </w:rPr>
        <w:t xml:space="preserve">  tj.  dotyczące wykluczenia Wykonawcy </w:t>
      </w:r>
    </w:p>
    <w:p w:rsidR="00A123D6" w:rsidRPr="006E2B59" w:rsidRDefault="00A123D6" w:rsidP="00A123D6">
      <w:pPr>
        <w:tabs>
          <w:tab w:val="left" w:pos="2662"/>
        </w:tabs>
        <w:spacing w:before="0" w:line="240" w:lineRule="auto"/>
        <w:ind w:left="0" w:hanging="295"/>
        <w:rPr>
          <w:rFonts w:ascii="Arial Narrow" w:eastAsia="Arial" w:hAnsi="Arial Narrow" w:cs="Arial"/>
          <w:b/>
          <w:sz w:val="22"/>
          <w:szCs w:val="22"/>
          <w:lang w:eastAsia="pl-PL"/>
        </w:rPr>
      </w:pPr>
      <w:r w:rsidRPr="006E2B59">
        <w:rPr>
          <w:rFonts w:ascii="Arial Narrow" w:eastAsia="Arial" w:hAnsi="Arial Narrow" w:cs="Arial"/>
          <w:b/>
          <w:sz w:val="22"/>
          <w:szCs w:val="22"/>
          <w:lang w:eastAsia="pl-PL"/>
        </w:rPr>
        <w:t xml:space="preserve">         </w:t>
      </w:r>
    </w:p>
    <w:p w:rsidR="00A123D6" w:rsidRPr="006E2B59" w:rsidRDefault="00A123D6" w:rsidP="00A123D6">
      <w:pPr>
        <w:tabs>
          <w:tab w:val="left" w:pos="2662"/>
        </w:tabs>
        <w:spacing w:before="0" w:line="240" w:lineRule="auto"/>
        <w:ind w:left="0" w:hanging="295"/>
        <w:rPr>
          <w:rFonts w:ascii="Arial Narrow" w:eastAsia="Arial" w:hAnsi="Arial Narrow" w:cs="Arial"/>
          <w:b/>
          <w:sz w:val="22"/>
          <w:szCs w:val="22"/>
          <w:lang w:eastAsia="pl-PL"/>
        </w:rPr>
      </w:pPr>
      <w:r w:rsidRPr="006E2B59">
        <w:rPr>
          <w:rFonts w:ascii="Arial Narrow" w:eastAsia="Arial" w:hAnsi="Arial Narrow" w:cs="Arial"/>
          <w:b/>
          <w:sz w:val="22"/>
          <w:szCs w:val="22"/>
          <w:lang w:eastAsia="pl-PL"/>
        </w:rPr>
        <w:t xml:space="preserve">     dołączone do oferty są aktualne.</w:t>
      </w:r>
    </w:p>
    <w:p w:rsidR="00A123D6" w:rsidRPr="006E2B59" w:rsidRDefault="00A123D6" w:rsidP="00A123D6">
      <w:pPr>
        <w:tabs>
          <w:tab w:val="left" w:pos="2662"/>
        </w:tabs>
        <w:spacing w:before="0" w:line="240" w:lineRule="auto"/>
        <w:ind w:left="0" w:hanging="295"/>
        <w:rPr>
          <w:rFonts w:ascii="Arial Narrow" w:hAnsi="Arial Narrow" w:cs="Arial"/>
          <w:kern w:val="0"/>
          <w:sz w:val="22"/>
          <w:szCs w:val="22"/>
          <w:lang w:eastAsia="pl-PL"/>
        </w:rPr>
      </w:pPr>
    </w:p>
    <w:p w:rsidR="00A123D6" w:rsidRPr="006E2B59" w:rsidRDefault="00A123D6" w:rsidP="00A123D6">
      <w:pPr>
        <w:spacing w:before="0" w:line="240" w:lineRule="auto"/>
        <w:ind w:left="0" w:firstLine="0"/>
        <w:rPr>
          <w:rFonts w:ascii="Arial Narrow" w:eastAsia="Calibri" w:hAnsi="Arial Narrow" w:cs="Arial"/>
          <w:kern w:val="0"/>
          <w:sz w:val="22"/>
          <w:szCs w:val="22"/>
          <w:lang w:eastAsia="en-US"/>
        </w:rPr>
      </w:pPr>
    </w:p>
    <w:p w:rsidR="00A123D6" w:rsidRPr="006E2B59" w:rsidRDefault="00A123D6" w:rsidP="00A123D6">
      <w:pPr>
        <w:spacing w:before="0" w:line="360" w:lineRule="atLeast"/>
        <w:ind w:left="0" w:firstLine="0"/>
        <w:rPr>
          <w:rFonts w:ascii="Arial Narrow" w:hAnsi="Arial Narrow" w:cs="Arial"/>
          <w:kern w:val="0"/>
          <w:sz w:val="22"/>
          <w:szCs w:val="22"/>
          <w:lang w:eastAsia="pl-PL"/>
        </w:rPr>
      </w:pPr>
      <w:r w:rsidRPr="006E2B59">
        <w:rPr>
          <w:rFonts w:ascii="Arial Narrow" w:hAnsi="Arial Narrow" w:cs="Arial"/>
          <w:kern w:val="0"/>
          <w:sz w:val="22"/>
          <w:szCs w:val="22"/>
          <w:lang w:eastAsia="pl-PL"/>
        </w:rPr>
        <w:t>…………….…….</w:t>
      </w:r>
      <w:r w:rsidRPr="006E2B59">
        <w:rPr>
          <w:rFonts w:ascii="Arial Narrow" w:hAnsi="Arial Narrow" w:cs="Arial"/>
          <w:i/>
          <w:kern w:val="0"/>
          <w:sz w:val="22"/>
          <w:szCs w:val="22"/>
          <w:lang w:eastAsia="pl-PL"/>
        </w:rPr>
        <w:t>(miejscowość),</w:t>
      </w:r>
      <w:r w:rsidRPr="006E2B59">
        <w:rPr>
          <w:rFonts w:ascii="Arial Narrow" w:hAnsi="Arial Narrow" w:cs="Arial"/>
          <w:kern w:val="0"/>
          <w:sz w:val="22"/>
          <w:szCs w:val="22"/>
          <w:lang w:eastAsia="pl-PL"/>
        </w:rPr>
        <w:t xml:space="preserve">dnia ………….……. r. </w:t>
      </w:r>
    </w:p>
    <w:p w:rsidR="00A123D6" w:rsidRPr="006E2B59" w:rsidRDefault="00A123D6" w:rsidP="00A123D6">
      <w:pPr>
        <w:spacing w:before="0" w:line="360" w:lineRule="atLeast"/>
        <w:ind w:left="0" w:firstLine="0"/>
        <w:rPr>
          <w:rFonts w:ascii="Arial Narrow" w:hAnsi="Arial Narrow" w:cs="Arial"/>
          <w:kern w:val="0"/>
          <w:sz w:val="22"/>
          <w:szCs w:val="22"/>
          <w:lang w:eastAsia="pl-PL"/>
        </w:rPr>
      </w:pPr>
      <w:r w:rsidRPr="006E2B59">
        <w:rPr>
          <w:rFonts w:ascii="Arial Narrow" w:hAnsi="Arial Narrow" w:cs="Arial"/>
          <w:kern w:val="0"/>
          <w:sz w:val="22"/>
          <w:szCs w:val="22"/>
          <w:lang w:eastAsia="pl-PL"/>
        </w:rPr>
        <w:tab/>
      </w:r>
      <w:r w:rsidRPr="006E2B59">
        <w:rPr>
          <w:rFonts w:ascii="Arial Narrow" w:hAnsi="Arial Narrow" w:cs="Arial"/>
          <w:kern w:val="0"/>
          <w:sz w:val="22"/>
          <w:szCs w:val="22"/>
          <w:lang w:eastAsia="pl-PL"/>
        </w:rPr>
        <w:tab/>
      </w:r>
      <w:r w:rsidRPr="006E2B59">
        <w:rPr>
          <w:rFonts w:ascii="Arial Narrow" w:hAnsi="Arial Narrow" w:cs="Arial"/>
          <w:kern w:val="0"/>
          <w:sz w:val="22"/>
          <w:szCs w:val="22"/>
          <w:lang w:eastAsia="pl-PL"/>
        </w:rPr>
        <w:tab/>
      </w:r>
      <w:r w:rsidRPr="006E2B59">
        <w:rPr>
          <w:rFonts w:ascii="Arial Narrow" w:hAnsi="Arial Narrow" w:cs="Arial"/>
          <w:kern w:val="0"/>
          <w:sz w:val="22"/>
          <w:szCs w:val="22"/>
          <w:lang w:eastAsia="pl-PL"/>
        </w:rPr>
        <w:tab/>
      </w:r>
      <w:r w:rsidRPr="006E2B59">
        <w:rPr>
          <w:rFonts w:ascii="Arial Narrow" w:hAnsi="Arial Narrow" w:cs="Arial"/>
          <w:kern w:val="0"/>
          <w:sz w:val="22"/>
          <w:szCs w:val="22"/>
          <w:lang w:eastAsia="pl-PL"/>
        </w:rPr>
        <w:tab/>
      </w:r>
      <w:r w:rsidRPr="006E2B59">
        <w:rPr>
          <w:rFonts w:ascii="Arial Narrow" w:hAnsi="Arial Narrow" w:cs="Arial"/>
          <w:kern w:val="0"/>
          <w:sz w:val="22"/>
          <w:szCs w:val="22"/>
          <w:lang w:eastAsia="pl-PL"/>
        </w:rPr>
        <w:tab/>
      </w:r>
      <w:r>
        <w:rPr>
          <w:rFonts w:ascii="Arial Narrow" w:hAnsi="Arial Narrow" w:cs="Arial"/>
          <w:kern w:val="0"/>
          <w:sz w:val="22"/>
          <w:szCs w:val="22"/>
          <w:lang w:eastAsia="pl-PL"/>
        </w:rPr>
        <w:tab/>
      </w:r>
      <w:r w:rsidRPr="006E2B59">
        <w:rPr>
          <w:rFonts w:ascii="Arial Narrow" w:hAnsi="Arial Narrow" w:cs="Arial"/>
          <w:kern w:val="0"/>
          <w:sz w:val="22"/>
          <w:szCs w:val="22"/>
          <w:lang w:eastAsia="pl-PL"/>
        </w:rPr>
        <w:tab/>
        <w:t>…………………………………………</w:t>
      </w:r>
    </w:p>
    <w:p w:rsidR="00A123D6" w:rsidRPr="006E2B59" w:rsidRDefault="00A123D6" w:rsidP="00A123D6">
      <w:pPr>
        <w:spacing w:before="0" w:line="360" w:lineRule="atLeast"/>
        <w:ind w:left="4964" w:firstLine="708"/>
        <w:rPr>
          <w:rFonts w:ascii="Arial Narrow" w:hAnsi="Arial Narrow" w:cs="Arial"/>
          <w:i/>
          <w:kern w:val="0"/>
          <w:sz w:val="22"/>
          <w:szCs w:val="22"/>
          <w:lang w:eastAsia="pl-PL"/>
        </w:rPr>
      </w:pPr>
      <w:r w:rsidRPr="006E2B59">
        <w:rPr>
          <w:rFonts w:ascii="Arial Narrow" w:hAnsi="Arial Narrow" w:cs="Arial"/>
          <w:i/>
          <w:kern w:val="0"/>
          <w:sz w:val="22"/>
          <w:szCs w:val="22"/>
          <w:lang w:eastAsia="pl-PL"/>
        </w:rPr>
        <w:t xml:space="preserve">                  (podpis)</w:t>
      </w:r>
    </w:p>
    <w:p w:rsidR="00A123D6" w:rsidDel="00ED7648" w:rsidRDefault="00A123D6" w:rsidP="000D6CE2">
      <w:pPr>
        <w:spacing w:after="120"/>
        <w:jc w:val="right"/>
        <w:rPr>
          <w:del w:id="2044" w:author="Maciej Flejsierowicz" w:date="2023-10-05T13:15:00Z"/>
          <w:rFonts w:ascii="Arial Narrow" w:hAnsi="Arial Narrow"/>
          <w:sz w:val="22"/>
          <w:szCs w:val="22"/>
        </w:rPr>
      </w:pPr>
    </w:p>
    <w:p w:rsidR="00ED7648" w:rsidRDefault="00ED7648" w:rsidP="00A123D6">
      <w:pPr>
        <w:spacing w:after="120"/>
        <w:rPr>
          <w:ins w:id="2045" w:author="Maciej Flejsierowicz" w:date="2023-10-05T13:16:00Z"/>
          <w:rFonts w:ascii="Arial Narrow" w:hAnsi="Arial Narrow"/>
          <w:sz w:val="22"/>
          <w:szCs w:val="22"/>
        </w:rPr>
      </w:pPr>
    </w:p>
    <w:p w:rsidR="000D6CE2" w:rsidDel="00E7068B" w:rsidRDefault="000D6CE2" w:rsidP="000D6CE2">
      <w:pPr>
        <w:spacing w:after="120"/>
        <w:jc w:val="right"/>
        <w:rPr>
          <w:del w:id="2046" w:author="Maciej Flejsierowicz" w:date="2023-10-05T13:15:00Z"/>
          <w:rFonts w:ascii="Arial Narrow" w:hAnsi="Arial Narrow"/>
          <w:sz w:val="22"/>
          <w:szCs w:val="22"/>
        </w:rPr>
      </w:pPr>
    </w:p>
    <w:p w:rsidR="00E7068B" w:rsidRDefault="00E7068B" w:rsidP="00A123D6">
      <w:pPr>
        <w:spacing w:after="120"/>
        <w:rPr>
          <w:ins w:id="2047" w:author="Maciej Flejsierowicz" w:date="2023-10-10T13:40:00Z"/>
          <w:rFonts w:ascii="Arial Narrow" w:hAnsi="Arial Narrow"/>
          <w:sz w:val="22"/>
          <w:szCs w:val="22"/>
        </w:rPr>
      </w:pPr>
    </w:p>
    <w:p w:rsidR="00E7068B" w:rsidRDefault="00E7068B" w:rsidP="00A123D6">
      <w:pPr>
        <w:spacing w:after="120"/>
        <w:rPr>
          <w:ins w:id="2048" w:author="Maciej Flejsierowicz" w:date="2023-10-10T13:40:00Z"/>
          <w:rFonts w:ascii="Arial Narrow" w:hAnsi="Arial Narrow"/>
          <w:sz w:val="22"/>
          <w:szCs w:val="22"/>
        </w:rPr>
      </w:pPr>
    </w:p>
    <w:p w:rsidR="000D6CE2" w:rsidDel="00ED7648" w:rsidRDefault="000D6CE2" w:rsidP="00A123D6">
      <w:pPr>
        <w:spacing w:after="120"/>
        <w:rPr>
          <w:del w:id="2049" w:author="Maciej Flejsierowicz" w:date="2023-10-05T13:15:00Z"/>
          <w:rFonts w:ascii="Arial Narrow" w:hAnsi="Arial Narrow"/>
          <w:sz w:val="22"/>
          <w:szCs w:val="22"/>
        </w:rPr>
      </w:pPr>
    </w:p>
    <w:p w:rsidR="000D6CE2" w:rsidRDefault="000D6CE2" w:rsidP="000D6CE2">
      <w:pPr>
        <w:spacing w:after="120"/>
        <w:jc w:val="right"/>
        <w:rPr>
          <w:rFonts w:ascii="Arial Narrow" w:hAnsi="Arial Narrow"/>
          <w:b/>
          <w:sz w:val="22"/>
          <w:szCs w:val="22"/>
        </w:rPr>
      </w:pPr>
      <w:r>
        <w:rPr>
          <w:rFonts w:ascii="Arial Narrow" w:hAnsi="Arial Narrow"/>
          <w:b/>
          <w:sz w:val="22"/>
          <w:szCs w:val="22"/>
        </w:rPr>
        <w:t xml:space="preserve">Załącznik nr </w:t>
      </w:r>
      <w:del w:id="2050" w:author="Maciej Flejsierowicz" w:date="2023-10-05T13:15:00Z">
        <w:r w:rsidDel="00ED7648">
          <w:rPr>
            <w:rFonts w:ascii="Arial Narrow" w:hAnsi="Arial Narrow"/>
            <w:b/>
            <w:sz w:val="22"/>
            <w:szCs w:val="22"/>
          </w:rPr>
          <w:delText>7</w:delText>
        </w:r>
      </w:del>
      <w:ins w:id="2051" w:author="Maciej Flejsierowicz" w:date="2023-10-05T13:15:00Z">
        <w:r w:rsidR="00ED7648">
          <w:rPr>
            <w:rFonts w:ascii="Arial Narrow" w:hAnsi="Arial Narrow"/>
            <w:b/>
            <w:sz w:val="22"/>
            <w:szCs w:val="22"/>
          </w:rPr>
          <w:t xml:space="preserve">6 </w:t>
        </w:r>
      </w:ins>
      <w:ins w:id="2052" w:author="Maciej Flejsierowicz" w:date="2023-09-06T14:15:00Z">
        <w:r w:rsidR="001D514A">
          <w:rPr>
            <w:rFonts w:ascii="Arial Narrow" w:hAnsi="Arial Narrow"/>
            <w:b/>
            <w:sz w:val="22"/>
            <w:szCs w:val="22"/>
          </w:rPr>
          <w:t>do SWZ</w:t>
        </w:r>
      </w:ins>
    </w:p>
    <w:p w:rsidR="00BE5BB3" w:rsidRPr="00D93913" w:rsidRDefault="00BE5BB3" w:rsidP="00BE5BB3">
      <w:pPr>
        <w:spacing w:before="0" w:line="23" w:lineRule="atLeast"/>
        <w:ind w:left="0" w:firstLine="0"/>
        <w:jc w:val="center"/>
        <w:rPr>
          <w:rFonts w:ascii="Arial Narrow" w:eastAsia="Arial" w:hAnsi="Arial Narrow" w:cs="Calibri"/>
          <w:b/>
          <w:kern w:val="0"/>
          <w:sz w:val="22"/>
          <w:szCs w:val="22"/>
          <w:lang w:eastAsia="pl-PL"/>
        </w:rPr>
      </w:pPr>
      <w:r w:rsidRPr="00D93913">
        <w:rPr>
          <w:rFonts w:ascii="Arial Narrow" w:hAnsi="Arial Narrow" w:cs="Calibri"/>
          <w:b/>
          <w:kern w:val="0"/>
          <w:sz w:val="22"/>
          <w:szCs w:val="22"/>
        </w:rPr>
        <w:t>OŚWIADCZENIE</w:t>
      </w:r>
      <w:r w:rsidRPr="00D93913">
        <w:rPr>
          <w:rFonts w:ascii="Arial Narrow" w:hAnsi="Arial Narrow" w:cs="Calibri"/>
          <w:b/>
          <w:kern w:val="0"/>
          <w:sz w:val="22"/>
          <w:szCs w:val="22"/>
        </w:rPr>
        <w:br/>
        <w:t xml:space="preserve">składane na podstawie art. </w:t>
      </w:r>
      <w:r w:rsidRPr="00D93913">
        <w:rPr>
          <w:rFonts w:ascii="Arial Narrow" w:eastAsia="Arial" w:hAnsi="Arial Narrow" w:cs="Calibri"/>
          <w:b/>
          <w:kern w:val="0"/>
          <w:sz w:val="22"/>
          <w:szCs w:val="22"/>
          <w:lang w:eastAsia="pl-PL"/>
        </w:rPr>
        <w:t xml:space="preserve">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w:t>
      </w:r>
    </w:p>
    <w:p w:rsidR="00BE5BB3" w:rsidRPr="00D93913" w:rsidRDefault="00BE5BB3" w:rsidP="00BE5BB3">
      <w:pPr>
        <w:spacing w:before="0" w:line="23" w:lineRule="atLeast"/>
        <w:ind w:left="0" w:firstLine="0"/>
        <w:jc w:val="center"/>
        <w:rPr>
          <w:rFonts w:ascii="Arial Narrow" w:eastAsia="Arial" w:hAnsi="Arial Narrow" w:cs="Calibri"/>
          <w:b/>
          <w:kern w:val="0"/>
          <w:sz w:val="22"/>
          <w:szCs w:val="22"/>
          <w:lang w:eastAsia="pl-PL"/>
        </w:rPr>
      </w:pPr>
      <w:r w:rsidRPr="00D93913">
        <w:rPr>
          <w:rFonts w:ascii="Arial Narrow" w:eastAsia="Arial" w:hAnsi="Arial Narrow" w:cs="Calibri"/>
          <w:b/>
          <w:kern w:val="0"/>
          <w:sz w:val="22"/>
          <w:szCs w:val="22"/>
          <w:lang w:eastAsia="pl-PL"/>
        </w:rPr>
        <w:t xml:space="preserve">(Dz. Urz. UE nr L 111 z 8.4.2022, str. 1), </w:t>
      </w:r>
      <w:r w:rsidRPr="00D93913">
        <w:rPr>
          <w:rFonts w:ascii="Arial Narrow" w:hAnsi="Arial Narrow" w:cs="Calibri"/>
          <w:b/>
          <w:kern w:val="0"/>
          <w:sz w:val="22"/>
          <w:szCs w:val="22"/>
        </w:rPr>
        <w:br/>
      </w:r>
    </w:p>
    <w:p w:rsidR="00BE5BB3" w:rsidRPr="00D93913" w:rsidRDefault="00BE5BB3" w:rsidP="00BE5BB3">
      <w:pPr>
        <w:keepNext/>
        <w:keepLines/>
        <w:spacing w:before="0" w:after="60" w:line="276" w:lineRule="auto"/>
        <w:ind w:left="0" w:firstLine="0"/>
        <w:rPr>
          <w:rFonts w:ascii="Arial Narrow" w:eastAsia="Arial Unicode MS" w:hAnsi="Arial Narrow" w:cs="Calibri"/>
          <w:b/>
          <w:noProof/>
          <w:color w:val="000000"/>
          <w:kern w:val="0"/>
          <w:sz w:val="22"/>
          <w:szCs w:val="22"/>
          <w:lang w:eastAsia="pl-PL"/>
        </w:rPr>
      </w:pPr>
      <w:r w:rsidRPr="00D93913">
        <w:rPr>
          <w:rFonts w:ascii="Arial Narrow" w:eastAsia="Arial" w:hAnsi="Arial Narrow" w:cs="Calibri"/>
          <w:bCs/>
          <w:kern w:val="0"/>
          <w:sz w:val="22"/>
          <w:szCs w:val="22"/>
          <w:lang w:eastAsia="pl-PL"/>
        </w:rPr>
        <w:t>Przystępując do postępowania o udzielenie zamówienia publicznego na</w:t>
      </w:r>
      <w:bookmarkStart w:id="2053" w:name="_Hlk95888502"/>
      <w:r w:rsidRPr="00D93913">
        <w:rPr>
          <w:rFonts w:ascii="Arial Narrow" w:eastAsia="Arial" w:hAnsi="Arial Narrow" w:cs="Calibri"/>
          <w:bCs/>
          <w:kern w:val="0"/>
          <w:sz w:val="22"/>
          <w:szCs w:val="22"/>
          <w:lang w:eastAsia="pl-PL"/>
        </w:rPr>
        <w:t xml:space="preserve"> realizację zadania pod</w:t>
      </w:r>
      <w:r w:rsidRPr="00D93913">
        <w:rPr>
          <w:rFonts w:ascii="Arial Narrow" w:eastAsia="Arial" w:hAnsi="Arial Narrow" w:cs="Calibri"/>
          <w:kern w:val="0"/>
          <w:sz w:val="22"/>
          <w:szCs w:val="22"/>
          <w:lang w:eastAsia="pl-PL"/>
        </w:rPr>
        <w:t xml:space="preserve"> nazwą: </w:t>
      </w:r>
      <w:r w:rsidRPr="00D93913">
        <w:rPr>
          <w:rFonts w:ascii="Arial Narrow" w:eastAsia="Arial" w:hAnsi="Arial Narrow" w:cs="Calibri"/>
          <w:b/>
          <w:kern w:val="0"/>
          <w:sz w:val="22"/>
          <w:szCs w:val="22"/>
          <w:lang w:eastAsia="pl-PL"/>
        </w:rPr>
        <w:t>„</w:t>
      </w:r>
      <w:ins w:id="2054" w:author="Maciej Flejsierowicz" w:date="2023-10-05T13:17:00Z">
        <w:r w:rsidR="00ED7648" w:rsidRPr="00AC4F0E">
          <w:rPr>
            <w:rFonts w:ascii="Arial Narrow" w:hAnsi="Arial Narrow"/>
            <w:b/>
            <w:bCs/>
            <w:sz w:val="22"/>
            <w:szCs w:val="22"/>
          </w:rPr>
          <w:t xml:space="preserve">Dostawa </w:t>
        </w:r>
        <w:r w:rsidR="00ED7648">
          <w:rPr>
            <w:rFonts w:ascii="Arial Narrow" w:hAnsi="Arial Narrow"/>
            <w:b/>
            <w:bCs/>
            <w:sz w:val="22"/>
            <w:szCs w:val="22"/>
          </w:rPr>
          <w:t>materiałów opatrunkowych</w:t>
        </w:r>
        <w:r w:rsidR="00ED7648" w:rsidRPr="00BE5BB3" w:rsidDel="00C36EFF">
          <w:rPr>
            <w:rFonts w:ascii="Arial Narrow" w:eastAsia="Arial" w:hAnsi="Arial Narrow" w:cs="Calibri"/>
            <w:b/>
            <w:color w:val="FF0000"/>
            <w:kern w:val="0"/>
            <w:sz w:val="22"/>
            <w:szCs w:val="22"/>
            <w:lang w:eastAsia="pl-PL"/>
          </w:rPr>
          <w:t xml:space="preserve"> </w:t>
        </w:r>
      </w:ins>
      <w:del w:id="2055" w:author="Maciej Flejsierowicz" w:date="2023-09-06T13:23:00Z">
        <w:r w:rsidRPr="00BE5BB3" w:rsidDel="00C36EFF">
          <w:rPr>
            <w:rFonts w:ascii="Arial Narrow" w:eastAsia="Arial" w:hAnsi="Arial Narrow" w:cs="Calibri"/>
            <w:b/>
            <w:color w:val="FF0000"/>
            <w:kern w:val="0"/>
            <w:sz w:val="22"/>
            <w:szCs w:val="22"/>
            <w:lang w:eastAsia="pl-PL"/>
          </w:rPr>
          <w:delText>Dostawa mebli medycznych i niemedycznych na potrzeby Szpitala w Ciborzu</w:delText>
        </w:r>
      </w:del>
      <w:r w:rsidRPr="00D93913">
        <w:rPr>
          <w:rFonts w:ascii="Arial Narrow" w:eastAsia="Arial" w:hAnsi="Arial Narrow" w:cs="Calibri"/>
          <w:b/>
          <w:kern w:val="0"/>
          <w:sz w:val="22"/>
          <w:szCs w:val="22"/>
          <w:lang w:eastAsia="pl-PL"/>
        </w:rPr>
        <w:t xml:space="preserve">”, </w:t>
      </w:r>
      <w:r w:rsidRPr="00D93913">
        <w:rPr>
          <w:rFonts w:ascii="Arial Narrow" w:eastAsia="Arial" w:hAnsi="Arial Narrow" w:cs="Calibri"/>
          <w:kern w:val="0"/>
          <w:sz w:val="22"/>
          <w:szCs w:val="22"/>
          <w:lang w:eastAsia="pl-PL"/>
        </w:rPr>
        <w:t xml:space="preserve">Nr </w:t>
      </w:r>
      <w:proofErr w:type="spellStart"/>
      <w:r w:rsidRPr="00D93913">
        <w:rPr>
          <w:rFonts w:ascii="Arial Narrow" w:eastAsia="Arial" w:hAnsi="Arial Narrow" w:cs="Calibri"/>
          <w:kern w:val="0"/>
          <w:sz w:val="22"/>
          <w:szCs w:val="22"/>
          <w:lang w:eastAsia="pl-PL"/>
        </w:rPr>
        <w:t>spr</w:t>
      </w:r>
      <w:proofErr w:type="spellEnd"/>
      <w:r w:rsidRPr="00D93913">
        <w:rPr>
          <w:rFonts w:ascii="Arial Narrow" w:eastAsia="Arial" w:hAnsi="Arial Narrow" w:cs="Calibri"/>
          <w:kern w:val="0"/>
          <w:sz w:val="22"/>
          <w:szCs w:val="22"/>
          <w:lang w:eastAsia="pl-PL"/>
        </w:rPr>
        <w:t>. ZP.2210.</w:t>
      </w:r>
      <w:del w:id="2056" w:author="Maciej Flejsierowicz" w:date="2023-10-05T13:17:00Z">
        <w:r w:rsidRPr="00D93913" w:rsidDel="00ED7648">
          <w:rPr>
            <w:rFonts w:ascii="Arial Narrow" w:eastAsia="Arial" w:hAnsi="Arial Narrow" w:cs="Calibri"/>
            <w:kern w:val="0"/>
            <w:sz w:val="22"/>
            <w:szCs w:val="22"/>
            <w:lang w:eastAsia="pl-PL"/>
          </w:rPr>
          <w:delText>1</w:delText>
        </w:r>
        <w:r w:rsidDel="00ED7648">
          <w:rPr>
            <w:rFonts w:ascii="Arial Narrow" w:eastAsia="Arial" w:hAnsi="Arial Narrow" w:cs="Calibri"/>
            <w:kern w:val="0"/>
            <w:sz w:val="22"/>
            <w:szCs w:val="22"/>
            <w:lang w:eastAsia="pl-PL"/>
          </w:rPr>
          <w:delText>6</w:delText>
        </w:r>
      </w:del>
      <w:ins w:id="2057" w:author="Maciej Flejsierowicz" w:date="2023-10-05T13:17:00Z">
        <w:r w:rsidR="00ED7648">
          <w:rPr>
            <w:rFonts w:ascii="Arial Narrow" w:eastAsia="Arial" w:hAnsi="Arial Narrow" w:cs="Calibri"/>
            <w:kern w:val="0"/>
            <w:sz w:val="22"/>
            <w:szCs w:val="22"/>
            <w:lang w:eastAsia="pl-PL"/>
          </w:rPr>
          <w:t>2</w:t>
        </w:r>
      </w:ins>
      <w:ins w:id="2058" w:author="Maciej Flejsierowicz" w:date="2024-10-10T10:01:00Z">
        <w:r w:rsidR="00440A9B">
          <w:rPr>
            <w:rFonts w:ascii="Arial Narrow" w:eastAsia="Arial" w:hAnsi="Arial Narrow" w:cs="Calibri"/>
            <w:kern w:val="0"/>
            <w:sz w:val="22"/>
            <w:szCs w:val="22"/>
            <w:lang w:eastAsia="pl-PL"/>
          </w:rPr>
          <w:t>4</w:t>
        </w:r>
      </w:ins>
      <w:r w:rsidRPr="00D93913">
        <w:rPr>
          <w:rFonts w:ascii="Arial Narrow" w:eastAsia="Arial" w:hAnsi="Arial Narrow" w:cs="Calibri"/>
          <w:kern w:val="0"/>
          <w:sz w:val="22"/>
          <w:szCs w:val="22"/>
          <w:lang w:eastAsia="pl-PL"/>
        </w:rPr>
        <w:t>.202</w:t>
      </w:r>
      <w:del w:id="2059" w:author="Maciej Flejsierowicz" w:date="2024-10-10T10:01:00Z">
        <w:r w:rsidRPr="00D93913" w:rsidDel="00440A9B">
          <w:rPr>
            <w:rFonts w:ascii="Arial Narrow" w:eastAsia="Arial" w:hAnsi="Arial Narrow" w:cs="Calibri"/>
            <w:kern w:val="0"/>
            <w:sz w:val="22"/>
            <w:szCs w:val="22"/>
            <w:lang w:eastAsia="pl-PL"/>
          </w:rPr>
          <w:delText>3</w:delText>
        </w:r>
      </w:del>
      <w:ins w:id="2060" w:author="Maciej Flejsierowicz" w:date="2024-10-10T10:01:00Z">
        <w:r w:rsidR="00440A9B">
          <w:rPr>
            <w:rFonts w:ascii="Arial Narrow" w:eastAsia="Arial" w:hAnsi="Arial Narrow" w:cs="Calibri"/>
            <w:kern w:val="0"/>
            <w:sz w:val="22"/>
            <w:szCs w:val="22"/>
            <w:lang w:eastAsia="pl-PL"/>
          </w:rPr>
          <w:t>4</w:t>
        </w:r>
      </w:ins>
    </w:p>
    <w:bookmarkEnd w:id="2053"/>
    <w:p w:rsidR="00BE5BB3" w:rsidRPr="00D93913" w:rsidRDefault="00BE5BB3" w:rsidP="00BE5BB3">
      <w:pPr>
        <w:spacing w:before="0" w:line="23" w:lineRule="atLeast"/>
        <w:ind w:left="0" w:right="-171" w:firstLine="0"/>
        <w:contextualSpacing/>
        <w:jc w:val="left"/>
        <w:rPr>
          <w:rFonts w:ascii="Arial Narrow" w:eastAsia="Arial" w:hAnsi="Arial Narrow" w:cs="Calibri"/>
          <w:bCs/>
          <w:kern w:val="0"/>
          <w:sz w:val="22"/>
          <w:szCs w:val="22"/>
          <w:lang w:eastAsia="pl-PL"/>
        </w:rPr>
      </w:pPr>
      <w:r w:rsidRPr="00D93913">
        <w:rPr>
          <w:rFonts w:ascii="Arial Narrow" w:eastAsia="Arial" w:hAnsi="Arial Narrow" w:cs="Calibri"/>
          <w:b/>
          <w:kern w:val="0"/>
          <w:sz w:val="22"/>
          <w:szCs w:val="22"/>
        </w:rPr>
        <w:br/>
      </w:r>
      <w:bookmarkStart w:id="2061" w:name="_Hlk114662031"/>
      <w:r w:rsidRPr="00D93913">
        <w:rPr>
          <w:rFonts w:ascii="Arial Narrow" w:eastAsia="Arial" w:hAnsi="Arial Narrow" w:cs="Calibri"/>
          <w:bCs/>
          <w:kern w:val="0"/>
          <w:sz w:val="22"/>
          <w:szCs w:val="22"/>
          <w:lang w:eastAsia="pl-PL"/>
        </w:rPr>
        <w:t>Ja (imię i nazwisko)……………………………………………………………………………………………………………………</w:t>
      </w:r>
      <w:r w:rsidRPr="00D93913">
        <w:rPr>
          <w:rFonts w:ascii="Arial Narrow" w:eastAsia="Arial" w:hAnsi="Arial Narrow" w:cs="Calibri"/>
          <w:b/>
          <w:kern w:val="0"/>
          <w:sz w:val="22"/>
          <w:szCs w:val="22"/>
        </w:rPr>
        <w:br/>
      </w:r>
      <w:r w:rsidRPr="00D93913">
        <w:rPr>
          <w:rFonts w:ascii="Arial Narrow" w:eastAsia="Arial" w:hAnsi="Arial Narrow" w:cs="Calibri"/>
          <w:bCs/>
          <w:kern w:val="0"/>
          <w:sz w:val="22"/>
          <w:szCs w:val="22"/>
          <w:lang w:eastAsia="pl-PL"/>
        </w:rPr>
        <w:t>reprezentując firmę (nazwa Wykonawcy) …………………………………………………………………………………</w:t>
      </w:r>
    </w:p>
    <w:p w:rsidR="00BE5BB3" w:rsidRPr="00D93913" w:rsidRDefault="00BE5BB3" w:rsidP="00BE5BB3">
      <w:pPr>
        <w:spacing w:before="0" w:line="23" w:lineRule="atLeast"/>
        <w:ind w:left="0" w:right="-171" w:firstLine="0"/>
        <w:contextualSpacing/>
        <w:jc w:val="left"/>
        <w:rPr>
          <w:rFonts w:ascii="Arial Narrow" w:eastAsia="Arial" w:hAnsi="Arial Narrow" w:cs="Calibri"/>
          <w:b/>
          <w:kern w:val="0"/>
          <w:sz w:val="22"/>
          <w:szCs w:val="22"/>
        </w:rPr>
      </w:pPr>
      <w:r w:rsidRPr="00D93913">
        <w:rPr>
          <w:rFonts w:ascii="Arial Narrow" w:eastAsia="Arial" w:hAnsi="Arial Narrow" w:cs="Calibri"/>
          <w:bCs/>
          <w:kern w:val="0"/>
          <w:sz w:val="22"/>
          <w:szCs w:val="22"/>
          <w:lang w:eastAsia="pl-PL"/>
        </w:rPr>
        <w:t>………………………………………………………………………………………………………………………………………………….</w:t>
      </w:r>
      <w:r w:rsidRPr="00D93913">
        <w:rPr>
          <w:rFonts w:ascii="Arial Narrow" w:eastAsia="Arial" w:hAnsi="Arial Narrow" w:cs="Calibri"/>
          <w:b/>
          <w:kern w:val="0"/>
          <w:sz w:val="22"/>
          <w:szCs w:val="22"/>
        </w:rPr>
        <w:br/>
      </w:r>
      <w:r w:rsidRPr="00D93913">
        <w:rPr>
          <w:rFonts w:ascii="Arial Narrow" w:eastAsia="Arial" w:hAnsi="Arial Narrow" w:cs="Calibri"/>
          <w:bCs/>
          <w:kern w:val="0"/>
          <w:sz w:val="22"/>
          <w:szCs w:val="22"/>
          <w:lang w:eastAsia="pl-PL"/>
        </w:rPr>
        <w:t>jako - upoważniony na piśmie/ wpisany w Krajowym Rejestrze Sądowym/ wpisany w ewidencji gospodarczej*</w:t>
      </w:r>
      <w:r w:rsidRPr="00D93913">
        <w:rPr>
          <w:rFonts w:ascii="Arial Narrow" w:eastAsia="Arial" w:hAnsi="Arial Narrow" w:cs="Calibri"/>
          <w:b/>
          <w:kern w:val="0"/>
          <w:sz w:val="22"/>
          <w:szCs w:val="22"/>
        </w:rPr>
        <w:br/>
      </w:r>
      <w:bookmarkEnd w:id="2061"/>
    </w:p>
    <w:p w:rsidR="00BE5BB3" w:rsidRPr="00D93913" w:rsidRDefault="00BE5BB3" w:rsidP="00BE5BB3">
      <w:pPr>
        <w:spacing w:before="0" w:line="23" w:lineRule="atLeast"/>
        <w:ind w:left="284" w:hanging="284"/>
        <w:jc w:val="left"/>
        <w:rPr>
          <w:rFonts w:ascii="Arial Narrow" w:hAnsi="Arial Narrow" w:cs="Calibri"/>
          <w:b/>
          <w:kern w:val="0"/>
          <w:sz w:val="22"/>
          <w:szCs w:val="22"/>
        </w:rPr>
      </w:pPr>
      <w:r w:rsidRPr="00D93913">
        <w:rPr>
          <w:rFonts w:ascii="Arial Narrow" w:eastAsia="Arial" w:hAnsi="Arial Narrow" w:cs="Calibri"/>
          <w:bCs/>
          <w:iCs/>
          <w:kern w:val="0"/>
          <w:sz w:val="22"/>
          <w:szCs w:val="22"/>
          <w:lang w:eastAsia="pl-PL"/>
        </w:rPr>
        <w:t>Oświadczam, że wykonawca, którego reprezentuję na dzień składania oferty nie jest:</w:t>
      </w:r>
    </w:p>
    <w:p w:rsidR="00BE5BB3" w:rsidRPr="00D93913" w:rsidRDefault="00BE5BB3" w:rsidP="00BE5BB3">
      <w:pPr>
        <w:spacing w:before="0" w:line="23" w:lineRule="atLeast"/>
        <w:ind w:left="284" w:hanging="284"/>
        <w:rPr>
          <w:rFonts w:ascii="Arial Narrow" w:hAnsi="Arial Narrow" w:cs="Calibri"/>
          <w:bCs/>
          <w:kern w:val="0"/>
          <w:sz w:val="22"/>
          <w:szCs w:val="22"/>
        </w:rPr>
      </w:pPr>
      <w:r w:rsidRPr="00D93913">
        <w:rPr>
          <w:rFonts w:ascii="Arial Narrow" w:hAnsi="Arial Narrow" w:cs="Calibri"/>
          <w:bCs/>
          <w:kern w:val="0"/>
          <w:sz w:val="22"/>
          <w:szCs w:val="22"/>
        </w:rPr>
        <w:t xml:space="preserve">1. </w:t>
      </w:r>
      <w:r w:rsidRPr="00D93913">
        <w:rPr>
          <w:rFonts w:ascii="Arial Narrow" w:eastAsia="Arial" w:hAnsi="Arial Narrow" w:cs="Calibri"/>
          <w:bCs/>
          <w:iCs/>
          <w:kern w:val="0"/>
          <w:sz w:val="22"/>
          <w:szCs w:val="22"/>
          <w:lang w:eastAsia="pl-PL"/>
        </w:rPr>
        <w:t xml:space="preserve">Obywatelem rosyjskim, osobą fizyczną lub prawną, podmiotem lub organem z siedzibą </w:t>
      </w:r>
      <w:r w:rsidRPr="00D93913">
        <w:rPr>
          <w:rFonts w:ascii="Arial Narrow" w:eastAsia="Arial" w:hAnsi="Arial Narrow" w:cs="Calibri"/>
          <w:bCs/>
          <w:iCs/>
          <w:kern w:val="0"/>
          <w:sz w:val="22"/>
          <w:szCs w:val="22"/>
          <w:lang w:eastAsia="pl-PL"/>
        </w:rPr>
        <w:br/>
        <w:t>z Rosji;</w:t>
      </w:r>
    </w:p>
    <w:p w:rsidR="00BE5BB3" w:rsidRPr="00D93913" w:rsidRDefault="00BE5BB3" w:rsidP="00BE5BB3">
      <w:pPr>
        <w:spacing w:before="0" w:line="23" w:lineRule="atLeast"/>
        <w:ind w:left="284" w:hanging="284"/>
        <w:rPr>
          <w:rFonts w:ascii="Arial Narrow" w:hAnsi="Arial Narrow" w:cs="Calibri"/>
          <w:bCs/>
          <w:kern w:val="0"/>
          <w:sz w:val="22"/>
          <w:szCs w:val="22"/>
        </w:rPr>
      </w:pPr>
      <w:r w:rsidRPr="00D93913">
        <w:rPr>
          <w:rFonts w:ascii="Arial Narrow" w:hAnsi="Arial Narrow" w:cs="Calibri"/>
          <w:bCs/>
          <w:kern w:val="0"/>
          <w:sz w:val="22"/>
          <w:szCs w:val="22"/>
        </w:rPr>
        <w:lastRenderedPageBreak/>
        <w:t xml:space="preserve">2. </w:t>
      </w:r>
      <w:r w:rsidRPr="00D93913">
        <w:rPr>
          <w:rFonts w:ascii="Arial Narrow" w:eastAsia="Arial" w:hAnsi="Arial Narrow" w:cs="Calibri"/>
          <w:bCs/>
          <w:kern w:val="0"/>
          <w:sz w:val="22"/>
          <w:szCs w:val="22"/>
          <w:lang w:eastAsia="pl-PL"/>
        </w:rPr>
        <w:t>Osobą prawną, podmiotem lub organem, do których prawa własności bezpośrednio lub pośrednio w ponad 50% należą do obywateli rosyjskich lub osób fizycznych lub prawnych, pod</w:t>
      </w:r>
      <w:r>
        <w:rPr>
          <w:rFonts w:ascii="Arial Narrow" w:eastAsia="Arial" w:hAnsi="Arial Narrow" w:cs="Calibri"/>
          <w:bCs/>
          <w:kern w:val="0"/>
          <w:sz w:val="22"/>
          <w:szCs w:val="22"/>
          <w:lang w:eastAsia="pl-PL"/>
        </w:rPr>
        <w:t>miotów lub organów z siedzibą w </w:t>
      </w:r>
      <w:r w:rsidRPr="00D93913">
        <w:rPr>
          <w:rFonts w:ascii="Arial Narrow" w:eastAsia="Arial" w:hAnsi="Arial Narrow" w:cs="Calibri"/>
          <w:bCs/>
          <w:kern w:val="0"/>
          <w:sz w:val="22"/>
          <w:szCs w:val="22"/>
          <w:lang w:eastAsia="pl-PL"/>
        </w:rPr>
        <w:t>Rosji;</w:t>
      </w:r>
    </w:p>
    <w:p w:rsidR="00BE5BB3" w:rsidRPr="00D93913" w:rsidRDefault="00BE5BB3" w:rsidP="00BE5BB3">
      <w:pPr>
        <w:spacing w:before="0" w:line="23" w:lineRule="atLeast"/>
        <w:ind w:left="284" w:hanging="284"/>
        <w:rPr>
          <w:rFonts w:ascii="Arial Narrow" w:eastAsia="Arial" w:hAnsi="Arial Narrow" w:cs="Calibri"/>
          <w:bCs/>
          <w:kern w:val="0"/>
          <w:sz w:val="22"/>
          <w:szCs w:val="22"/>
          <w:lang w:eastAsia="pl-PL"/>
        </w:rPr>
      </w:pPr>
      <w:r w:rsidRPr="00D93913">
        <w:rPr>
          <w:rFonts w:ascii="Arial Narrow" w:hAnsi="Arial Narrow" w:cs="Calibri"/>
          <w:bCs/>
          <w:kern w:val="0"/>
          <w:sz w:val="22"/>
          <w:szCs w:val="22"/>
        </w:rPr>
        <w:t xml:space="preserve">3. </w:t>
      </w:r>
      <w:r w:rsidRPr="00D93913">
        <w:rPr>
          <w:rFonts w:ascii="Arial Narrow" w:eastAsia="Arial" w:hAnsi="Arial Narrow" w:cs="Calibri"/>
          <w:bCs/>
          <w:kern w:val="0"/>
          <w:sz w:val="22"/>
          <w:szCs w:val="22"/>
          <w:lang w:eastAsia="pl-PL"/>
        </w:rPr>
        <w:t>Osobą fizyczną lub prawną, podmiotem lub organem działającym w imieniu lub pod kierunkiem:</w:t>
      </w:r>
    </w:p>
    <w:p w:rsidR="00BE5BB3" w:rsidRPr="00D93913" w:rsidRDefault="00BE5BB3" w:rsidP="00BE5BB3">
      <w:pPr>
        <w:spacing w:before="0" w:line="23" w:lineRule="atLeast"/>
        <w:ind w:left="567" w:hanging="567"/>
        <w:rPr>
          <w:rFonts w:ascii="Arial Narrow" w:eastAsia="Arial" w:hAnsi="Arial Narrow" w:cs="Calibri"/>
          <w:bCs/>
          <w:kern w:val="0"/>
          <w:sz w:val="22"/>
          <w:szCs w:val="22"/>
          <w:lang w:eastAsia="pl-PL"/>
        </w:rPr>
      </w:pPr>
      <w:r w:rsidRPr="00D93913">
        <w:rPr>
          <w:rFonts w:ascii="Arial Narrow" w:hAnsi="Arial Narrow" w:cs="Calibri"/>
          <w:bCs/>
          <w:kern w:val="0"/>
          <w:sz w:val="22"/>
          <w:szCs w:val="22"/>
        </w:rPr>
        <w:t xml:space="preserve">     a) </w:t>
      </w:r>
      <w:r w:rsidRPr="00D93913">
        <w:rPr>
          <w:rFonts w:ascii="Arial Narrow" w:eastAsia="Arial" w:hAnsi="Arial Narrow" w:cs="Calibri"/>
          <w:bCs/>
          <w:kern w:val="0"/>
          <w:sz w:val="22"/>
          <w:szCs w:val="22"/>
          <w:lang w:eastAsia="pl-PL"/>
        </w:rPr>
        <w:t xml:space="preserve">obywateli rosyjskich lub osób fizycznych lub prawnych, podmiotów lub organów </w:t>
      </w:r>
      <w:r w:rsidRPr="00D93913">
        <w:rPr>
          <w:rFonts w:ascii="Arial Narrow" w:eastAsia="Arial" w:hAnsi="Arial Narrow" w:cs="Calibri"/>
          <w:bCs/>
          <w:kern w:val="0"/>
          <w:sz w:val="22"/>
          <w:szCs w:val="22"/>
          <w:lang w:eastAsia="pl-PL"/>
        </w:rPr>
        <w:br/>
        <w:t>z  siedzibą w Rosji lub</w:t>
      </w:r>
    </w:p>
    <w:p w:rsidR="00BE5BB3" w:rsidRPr="00D93913" w:rsidRDefault="00BE5BB3" w:rsidP="00BE5BB3">
      <w:pPr>
        <w:spacing w:before="0" w:line="23" w:lineRule="atLeast"/>
        <w:ind w:left="567" w:hanging="283"/>
        <w:rPr>
          <w:rFonts w:ascii="Arial Narrow" w:hAnsi="Arial Narrow" w:cs="Calibri"/>
          <w:b/>
          <w:kern w:val="0"/>
          <w:sz w:val="22"/>
          <w:szCs w:val="22"/>
        </w:rPr>
      </w:pPr>
      <w:r w:rsidRPr="00D93913">
        <w:rPr>
          <w:rFonts w:ascii="Arial Narrow" w:eastAsia="Arial" w:hAnsi="Arial Narrow" w:cs="Calibri"/>
          <w:bCs/>
          <w:kern w:val="0"/>
          <w:sz w:val="22"/>
          <w:szCs w:val="22"/>
          <w:lang w:eastAsia="pl-PL"/>
        </w:rPr>
        <w:t>b)</w:t>
      </w:r>
      <w:r w:rsidRPr="00D93913">
        <w:rPr>
          <w:rFonts w:ascii="Arial Narrow" w:eastAsia="Arial" w:hAnsi="Arial Narrow" w:cs="Calibri"/>
          <w:bCs/>
          <w:kern w:val="0"/>
          <w:sz w:val="22"/>
          <w:szCs w:val="22"/>
          <w:lang w:eastAsia="pl-PL"/>
        </w:rPr>
        <w:tab/>
        <w:t>osób prawnych, podmiotów lub organów, do których prawa własnoś</w:t>
      </w:r>
      <w:r>
        <w:rPr>
          <w:rFonts w:ascii="Arial Narrow" w:eastAsia="Arial" w:hAnsi="Arial Narrow" w:cs="Calibri"/>
          <w:bCs/>
          <w:kern w:val="0"/>
          <w:sz w:val="22"/>
          <w:szCs w:val="22"/>
          <w:lang w:eastAsia="pl-PL"/>
        </w:rPr>
        <w:t>ci bezpośrednio lub pośrednio w </w:t>
      </w:r>
      <w:r w:rsidRPr="00D93913">
        <w:rPr>
          <w:rFonts w:ascii="Arial Narrow" w:eastAsia="Arial" w:hAnsi="Arial Narrow" w:cs="Calibri"/>
          <w:bCs/>
          <w:kern w:val="0"/>
          <w:sz w:val="22"/>
          <w:szCs w:val="22"/>
          <w:lang w:eastAsia="pl-PL"/>
        </w:rPr>
        <w:t>ponad 50% należą do obywateli rosyjskich lub osób fizycznych lub pr</w:t>
      </w:r>
      <w:r>
        <w:rPr>
          <w:rFonts w:ascii="Arial Narrow" w:eastAsia="Arial" w:hAnsi="Arial Narrow" w:cs="Calibri"/>
          <w:bCs/>
          <w:kern w:val="0"/>
          <w:sz w:val="22"/>
          <w:szCs w:val="22"/>
          <w:lang w:eastAsia="pl-PL"/>
        </w:rPr>
        <w:t>awnych, podmiotów lub organów z </w:t>
      </w:r>
      <w:r w:rsidRPr="00D93913">
        <w:rPr>
          <w:rFonts w:ascii="Arial Narrow" w:eastAsia="Arial" w:hAnsi="Arial Narrow" w:cs="Calibri"/>
          <w:bCs/>
          <w:kern w:val="0"/>
          <w:sz w:val="22"/>
          <w:szCs w:val="22"/>
          <w:lang w:eastAsia="pl-PL"/>
        </w:rPr>
        <w:t>siedzib</w:t>
      </w:r>
      <w:r>
        <w:rPr>
          <w:rFonts w:ascii="Arial Narrow" w:eastAsia="Arial" w:hAnsi="Arial Narrow" w:cs="Calibri"/>
          <w:bCs/>
          <w:kern w:val="0"/>
          <w:sz w:val="22"/>
          <w:szCs w:val="22"/>
          <w:lang w:eastAsia="pl-PL"/>
        </w:rPr>
        <w:t>ą</w:t>
      </w:r>
      <w:r w:rsidRPr="00D93913">
        <w:rPr>
          <w:rFonts w:ascii="Arial Narrow" w:eastAsia="Arial" w:hAnsi="Arial Narrow" w:cs="Calibri"/>
          <w:bCs/>
          <w:kern w:val="0"/>
          <w:sz w:val="22"/>
          <w:szCs w:val="22"/>
          <w:lang w:eastAsia="pl-PL"/>
        </w:rPr>
        <w:t xml:space="preserve"> w Rosji, </w:t>
      </w:r>
    </w:p>
    <w:p w:rsidR="00BE5BB3" w:rsidRPr="00D93913" w:rsidRDefault="00BE5BB3" w:rsidP="00BE5BB3">
      <w:pPr>
        <w:spacing w:before="0" w:line="23" w:lineRule="atLeast"/>
        <w:ind w:left="567" w:hanging="283"/>
        <w:rPr>
          <w:rFonts w:ascii="Arial Narrow" w:hAnsi="Arial Narrow" w:cs="Calibri"/>
          <w:b/>
          <w:kern w:val="0"/>
          <w:sz w:val="22"/>
          <w:szCs w:val="22"/>
        </w:rPr>
      </w:pPr>
    </w:p>
    <w:p w:rsidR="00BE5BB3" w:rsidRPr="00D93913" w:rsidRDefault="00BE5BB3" w:rsidP="00BE5BB3">
      <w:pPr>
        <w:spacing w:before="0" w:line="23" w:lineRule="atLeast"/>
        <w:ind w:left="0" w:firstLine="0"/>
        <w:rPr>
          <w:rFonts w:ascii="Arial Narrow" w:eastAsia="Arial" w:hAnsi="Arial Narrow" w:cs="Calibri"/>
          <w:bCs/>
          <w:kern w:val="0"/>
          <w:sz w:val="22"/>
          <w:szCs w:val="22"/>
          <w:lang w:eastAsia="pl-PL"/>
        </w:rPr>
      </w:pPr>
      <w:r w:rsidRPr="00D93913">
        <w:rPr>
          <w:rFonts w:ascii="Arial Narrow" w:eastAsia="Arial" w:hAnsi="Arial Narrow" w:cs="Calibri"/>
          <w:bCs/>
          <w:kern w:val="0"/>
          <w:sz w:val="22"/>
          <w:szCs w:val="22"/>
          <w:lang w:eastAsia="pl-PL"/>
        </w:rPr>
        <w:t xml:space="preserve">oraz oświadczam, że żaden z podwykonawców, dostawców i podmiotów, na których zdolności wykonawca polega, w przypadku gdy przypada na nich ponad 10% wartości zamówienia, </w:t>
      </w:r>
      <w:r w:rsidRPr="00D93913">
        <w:rPr>
          <w:rFonts w:ascii="Arial Narrow" w:eastAsia="Arial" w:hAnsi="Arial Narrow" w:cs="Calibri"/>
          <w:bCs/>
          <w:kern w:val="0"/>
          <w:sz w:val="22"/>
          <w:szCs w:val="22"/>
          <w:lang w:eastAsia="pl-PL"/>
        </w:rPr>
        <w:br/>
        <w:t xml:space="preserve">nie należy do żadnej z powyższych kategorii podmiotów. </w:t>
      </w:r>
    </w:p>
    <w:p w:rsidR="00BE5BB3" w:rsidRPr="00D93913" w:rsidRDefault="00BE5BB3" w:rsidP="00BE5BB3">
      <w:pPr>
        <w:spacing w:before="0" w:line="23" w:lineRule="atLeast"/>
        <w:ind w:left="0" w:firstLine="0"/>
        <w:rPr>
          <w:rFonts w:ascii="Arial Narrow" w:eastAsia="Arial" w:hAnsi="Arial Narrow" w:cs="Calibri"/>
          <w:bCs/>
          <w:kern w:val="0"/>
          <w:sz w:val="22"/>
          <w:szCs w:val="22"/>
          <w:lang w:eastAsia="pl-PL"/>
        </w:rPr>
      </w:pPr>
    </w:p>
    <w:p w:rsidR="00BE5BB3" w:rsidRPr="00D93913" w:rsidRDefault="00BE5BB3" w:rsidP="00BE5BB3">
      <w:pPr>
        <w:spacing w:before="0" w:line="23" w:lineRule="atLeast"/>
        <w:ind w:left="0" w:firstLine="0"/>
        <w:rPr>
          <w:rFonts w:ascii="Arial Narrow" w:eastAsia="Arial" w:hAnsi="Arial Narrow" w:cs="Calibri"/>
          <w:b/>
          <w:kern w:val="0"/>
          <w:sz w:val="22"/>
          <w:szCs w:val="22"/>
          <w:lang w:eastAsia="pl-PL"/>
        </w:rPr>
      </w:pPr>
      <w:r w:rsidRPr="00D93913">
        <w:rPr>
          <w:rFonts w:ascii="Arial Narrow" w:eastAsia="Arial" w:hAnsi="Arial Narrow" w:cs="Calibri"/>
          <w:b/>
          <w:kern w:val="0"/>
          <w:sz w:val="22"/>
          <w:szCs w:val="22"/>
          <w:lang w:eastAsia="pl-PL"/>
        </w:rPr>
        <w:t>OŚWIADCZENIE DOTYCZĄCE PODANYCH INFORMACJI</w:t>
      </w:r>
    </w:p>
    <w:p w:rsidR="00BE5BB3" w:rsidRPr="00D93913" w:rsidRDefault="00BE5BB3" w:rsidP="00BE5BB3">
      <w:pPr>
        <w:spacing w:before="0" w:line="23" w:lineRule="atLeast"/>
        <w:ind w:left="0" w:firstLine="0"/>
        <w:rPr>
          <w:rFonts w:ascii="Arial Narrow" w:hAnsi="Arial Narrow" w:cs="Calibri"/>
          <w:b/>
          <w:kern w:val="0"/>
          <w:sz w:val="22"/>
          <w:szCs w:val="22"/>
        </w:rPr>
      </w:pPr>
      <w:r w:rsidRPr="00D93913">
        <w:rPr>
          <w:rFonts w:ascii="Arial Narrow" w:eastAsia="Arial" w:hAnsi="Arial Narrow" w:cs="Calibri"/>
          <w:bCs/>
          <w:kern w:val="0"/>
          <w:sz w:val="22"/>
          <w:szCs w:val="22"/>
          <w:lang w:eastAsia="pl-PL"/>
        </w:rPr>
        <w:t xml:space="preserve">Oświadczam, że podane informacje są aktualne i zgodne z prawdą oraz zostały przedstawione z pełną świadomością konsekwencji wprowadzenia zamawiającego w błąd przy przedstawianiu informacji. </w:t>
      </w:r>
    </w:p>
    <w:p w:rsidR="00BE5BB3" w:rsidRPr="00D93913" w:rsidRDefault="00BE5BB3" w:rsidP="00BE5BB3">
      <w:pPr>
        <w:spacing w:before="0" w:line="23" w:lineRule="atLeast"/>
        <w:ind w:left="0" w:firstLine="0"/>
        <w:rPr>
          <w:rFonts w:ascii="Arial Narrow" w:hAnsi="Arial Narrow" w:cs="Calibri"/>
          <w:b/>
          <w:kern w:val="0"/>
          <w:sz w:val="22"/>
          <w:szCs w:val="22"/>
        </w:rPr>
      </w:pPr>
    </w:p>
    <w:p w:rsidR="00BE5BB3" w:rsidRPr="00D93913" w:rsidRDefault="00BE5BB3" w:rsidP="00BE5BB3">
      <w:pPr>
        <w:spacing w:before="0" w:line="23" w:lineRule="atLeast"/>
        <w:ind w:left="0" w:firstLine="0"/>
        <w:rPr>
          <w:rFonts w:ascii="Arial Narrow" w:hAnsi="Arial Narrow" w:cs="Calibri"/>
          <w:b/>
          <w:i/>
          <w:kern w:val="0"/>
          <w:sz w:val="22"/>
          <w:szCs w:val="22"/>
        </w:rPr>
      </w:pPr>
      <w:r w:rsidRPr="00D93913">
        <w:rPr>
          <w:rFonts w:ascii="Arial Narrow" w:eastAsia="Arial" w:hAnsi="Arial Narrow" w:cs="Calibri"/>
          <w:bCs/>
          <w:i/>
          <w:kern w:val="0"/>
          <w:sz w:val="22"/>
          <w:szCs w:val="22"/>
          <w:lang w:eastAsia="pl-PL"/>
        </w:rPr>
        <w:t>W przypadku Wykonawców wspólnie ubiegający się o udzielenie zamówienia niniejsze oświadczenie składa każdy z Wykonawców wspólnie ubiegających się o zamówienie.</w:t>
      </w:r>
    </w:p>
    <w:p w:rsidR="00BE5BB3" w:rsidRPr="00D93913" w:rsidRDefault="00BE5BB3" w:rsidP="00BE5BB3">
      <w:pPr>
        <w:spacing w:before="0" w:line="276" w:lineRule="auto"/>
        <w:ind w:left="0" w:firstLine="0"/>
        <w:jc w:val="left"/>
        <w:rPr>
          <w:rFonts w:ascii="Arial Narrow" w:eastAsia="Arial" w:hAnsi="Arial Narrow" w:cs="Calibri"/>
          <w:b/>
          <w:kern w:val="0"/>
          <w:sz w:val="22"/>
          <w:szCs w:val="22"/>
          <w:lang w:eastAsia="pl-PL"/>
        </w:rPr>
      </w:pPr>
    </w:p>
    <w:p w:rsidR="00BE5BB3" w:rsidRPr="00D93913" w:rsidRDefault="00BE5BB3" w:rsidP="00BE5BB3">
      <w:pPr>
        <w:tabs>
          <w:tab w:val="left" w:pos="1978"/>
          <w:tab w:val="left" w:pos="3828"/>
          <w:tab w:val="center" w:pos="4677"/>
        </w:tabs>
        <w:spacing w:before="0" w:line="266" w:lineRule="auto"/>
        <w:ind w:left="0" w:firstLine="0"/>
        <w:jc w:val="left"/>
        <w:rPr>
          <w:rFonts w:ascii="Arial Narrow" w:eastAsia="Arial" w:hAnsi="Arial Narrow" w:cs="Calibri"/>
          <w:b/>
          <w:iCs/>
          <w:kern w:val="0"/>
          <w:sz w:val="22"/>
          <w:szCs w:val="22"/>
          <w:lang w:eastAsia="pl-PL"/>
        </w:rPr>
      </w:pPr>
      <w:r w:rsidRPr="00D93913">
        <w:rPr>
          <w:rFonts w:ascii="Arial Narrow" w:eastAsia="Arial" w:hAnsi="Arial Narrow" w:cs="Calibri"/>
          <w:b/>
          <w:iCs/>
          <w:kern w:val="0"/>
          <w:sz w:val="22"/>
          <w:szCs w:val="22"/>
          <w:lang w:eastAsia="pl-PL"/>
        </w:rPr>
        <w:t>Dokument należy wypełnić i podpisać kwalifikowanym podpisem elektronicznym.</w:t>
      </w:r>
    </w:p>
    <w:p w:rsidR="00BE5BB3" w:rsidRPr="00D93913" w:rsidRDefault="00BE5BB3" w:rsidP="00BE5BB3">
      <w:pPr>
        <w:tabs>
          <w:tab w:val="left" w:pos="1978"/>
          <w:tab w:val="left" w:pos="3828"/>
          <w:tab w:val="center" w:pos="4677"/>
        </w:tabs>
        <w:spacing w:before="0" w:line="266" w:lineRule="auto"/>
        <w:ind w:left="0" w:firstLine="0"/>
        <w:jc w:val="left"/>
        <w:rPr>
          <w:rFonts w:ascii="Arial Narrow" w:eastAsia="Arial" w:hAnsi="Arial Narrow" w:cs="Calibri"/>
          <w:b/>
          <w:iCs/>
          <w:kern w:val="0"/>
          <w:sz w:val="22"/>
          <w:szCs w:val="22"/>
          <w:lang w:eastAsia="pl-PL"/>
        </w:rPr>
      </w:pPr>
      <w:r w:rsidRPr="00D93913">
        <w:rPr>
          <w:rFonts w:ascii="Arial Narrow" w:eastAsia="Arial" w:hAnsi="Arial Narrow" w:cs="Calibri"/>
          <w:b/>
          <w:iCs/>
          <w:kern w:val="0"/>
          <w:sz w:val="22"/>
          <w:szCs w:val="22"/>
          <w:lang w:eastAsia="pl-PL"/>
        </w:rPr>
        <w:t xml:space="preserve">Zamawiający zaleca zapisanie dokumentu w formacie PDF. </w:t>
      </w:r>
    </w:p>
    <w:p w:rsidR="00BE5BB3" w:rsidRPr="00D93913" w:rsidDel="00ED7648" w:rsidRDefault="00BE5BB3" w:rsidP="00BE5BB3">
      <w:pPr>
        <w:spacing w:before="0" w:line="276" w:lineRule="auto"/>
        <w:ind w:left="0" w:firstLine="0"/>
        <w:rPr>
          <w:del w:id="2062" w:author="Maciej Flejsierowicz" w:date="2023-10-05T13:17:00Z"/>
          <w:rFonts w:ascii="Arial Narrow" w:eastAsia="Arial" w:hAnsi="Arial Narrow" w:cs="Calibri"/>
          <w:kern w:val="0"/>
          <w:sz w:val="22"/>
          <w:szCs w:val="22"/>
          <w:u w:val="single"/>
          <w:lang w:eastAsia="pl-PL"/>
        </w:rPr>
      </w:pPr>
    </w:p>
    <w:p w:rsidR="00BE5BB3" w:rsidRPr="00D93913" w:rsidRDefault="00BE5BB3" w:rsidP="00BE5BB3">
      <w:pPr>
        <w:spacing w:before="0" w:line="276" w:lineRule="auto"/>
        <w:ind w:left="0" w:firstLine="0"/>
        <w:rPr>
          <w:rFonts w:ascii="Arial Narrow" w:eastAsia="Arial" w:hAnsi="Arial Narrow" w:cs="Calibri"/>
          <w:kern w:val="0"/>
          <w:sz w:val="22"/>
          <w:szCs w:val="22"/>
          <w:u w:val="single"/>
          <w:lang w:eastAsia="pl-PL"/>
        </w:rPr>
      </w:pPr>
      <w:r w:rsidRPr="00D93913">
        <w:rPr>
          <w:rFonts w:ascii="Arial Narrow" w:eastAsia="Arial" w:hAnsi="Arial Narrow" w:cs="Calibri"/>
          <w:kern w:val="0"/>
          <w:sz w:val="22"/>
          <w:szCs w:val="22"/>
          <w:u w:val="single"/>
          <w:lang w:eastAsia="pl-PL"/>
        </w:rPr>
        <w:t xml:space="preserve">Instrukcja wypełniania: </w:t>
      </w:r>
    </w:p>
    <w:p w:rsidR="00BE5BB3" w:rsidRPr="00D93913" w:rsidRDefault="00BE5BB3" w:rsidP="00BE5BB3">
      <w:pPr>
        <w:spacing w:before="0" w:line="276" w:lineRule="auto"/>
        <w:ind w:left="0" w:firstLine="0"/>
        <w:rPr>
          <w:rFonts w:ascii="Arial Narrow" w:eastAsia="Arial" w:hAnsi="Arial Narrow" w:cs="Calibri"/>
          <w:kern w:val="0"/>
          <w:sz w:val="22"/>
          <w:szCs w:val="22"/>
          <w:lang w:eastAsia="pl-PL"/>
        </w:rPr>
      </w:pPr>
      <w:r w:rsidRPr="00D93913">
        <w:rPr>
          <w:rFonts w:ascii="Arial Narrow" w:eastAsia="Arial" w:hAnsi="Arial Narrow" w:cs="Calibri"/>
          <w:kern w:val="0"/>
          <w:sz w:val="22"/>
          <w:szCs w:val="22"/>
          <w:lang w:eastAsia="pl-PL"/>
        </w:rPr>
        <w:t xml:space="preserve">● Wykonawca wypełnia we wszystkich wykropkowanych miejscach. </w:t>
      </w:r>
    </w:p>
    <w:p w:rsidR="00BE5BB3" w:rsidRPr="00BE5BB3" w:rsidDel="00ED7648" w:rsidRDefault="00BE5BB3" w:rsidP="00BE5BB3">
      <w:pPr>
        <w:spacing w:after="120"/>
        <w:rPr>
          <w:del w:id="2063" w:author="Maciej Flejsierowicz" w:date="2023-10-05T13:17:00Z"/>
          <w:rFonts w:ascii="Arial Narrow" w:hAnsi="Arial Narrow"/>
          <w:sz w:val="22"/>
          <w:szCs w:val="22"/>
        </w:rPr>
      </w:pPr>
      <w:r w:rsidRPr="00D93913">
        <w:rPr>
          <w:rFonts w:ascii="Arial Narrow" w:eastAsia="Arial" w:hAnsi="Arial Narrow" w:cs="Calibri"/>
          <w:kern w:val="0"/>
          <w:sz w:val="22"/>
          <w:szCs w:val="22"/>
          <w:lang w:eastAsia="pl-PL"/>
        </w:rPr>
        <w:t>*  Niewłaściwe skreślić lub wpisać nie dotyczy.</w:t>
      </w:r>
    </w:p>
    <w:p w:rsidR="000D6CE2" w:rsidDel="00ED7648" w:rsidRDefault="000D6CE2" w:rsidP="00A123D6">
      <w:pPr>
        <w:spacing w:after="120"/>
        <w:rPr>
          <w:del w:id="2064" w:author="Maciej Flejsierowicz" w:date="2023-10-05T13:17:00Z"/>
          <w:rFonts w:ascii="Arial Narrow" w:hAnsi="Arial Narrow"/>
          <w:sz w:val="22"/>
          <w:szCs w:val="22"/>
        </w:rPr>
      </w:pPr>
    </w:p>
    <w:p w:rsidR="00BE5BB3" w:rsidDel="00ED7648" w:rsidRDefault="00BE5BB3" w:rsidP="00A123D6">
      <w:pPr>
        <w:spacing w:after="120"/>
        <w:rPr>
          <w:del w:id="2065" w:author="Maciej Flejsierowicz" w:date="2023-10-05T13:17:00Z"/>
          <w:rFonts w:ascii="Arial Narrow" w:hAnsi="Arial Narrow"/>
          <w:sz w:val="22"/>
          <w:szCs w:val="22"/>
        </w:rPr>
      </w:pPr>
    </w:p>
    <w:p w:rsidR="00BE5BB3" w:rsidDel="00ED7648" w:rsidRDefault="00BE5BB3" w:rsidP="00A123D6">
      <w:pPr>
        <w:spacing w:after="120"/>
        <w:rPr>
          <w:del w:id="2066" w:author="Maciej Flejsierowicz" w:date="2023-10-05T13:17:00Z"/>
          <w:rFonts w:ascii="Arial Narrow" w:hAnsi="Arial Narrow"/>
          <w:sz w:val="22"/>
          <w:szCs w:val="22"/>
        </w:rPr>
      </w:pPr>
    </w:p>
    <w:p w:rsidR="00BE5BB3" w:rsidDel="00ED7648" w:rsidRDefault="00BE5BB3" w:rsidP="00A123D6">
      <w:pPr>
        <w:spacing w:after="120"/>
        <w:rPr>
          <w:del w:id="2067" w:author="Maciej Flejsierowicz" w:date="2023-10-05T13:17:00Z"/>
          <w:rFonts w:ascii="Arial Narrow" w:hAnsi="Arial Narrow"/>
          <w:sz w:val="22"/>
          <w:szCs w:val="22"/>
        </w:rPr>
      </w:pPr>
    </w:p>
    <w:p w:rsidR="00BE5BB3" w:rsidDel="00440A9B" w:rsidRDefault="00BE5BB3" w:rsidP="00A123D6">
      <w:pPr>
        <w:spacing w:after="120"/>
        <w:rPr>
          <w:del w:id="2068" w:author="Maciej Flejsierowicz" w:date="2024-10-10T10:02:00Z"/>
          <w:rFonts w:ascii="Arial Narrow" w:hAnsi="Arial Narrow"/>
          <w:sz w:val="22"/>
          <w:szCs w:val="22"/>
        </w:rPr>
      </w:pPr>
    </w:p>
    <w:p w:rsidR="00BE5BB3" w:rsidDel="00440A9B" w:rsidRDefault="00BE5BB3" w:rsidP="00A123D6">
      <w:pPr>
        <w:spacing w:after="120"/>
        <w:rPr>
          <w:del w:id="2069" w:author="Maciej Flejsierowicz" w:date="2024-10-10T10:02:00Z"/>
          <w:rFonts w:ascii="Arial Narrow" w:hAnsi="Arial Narrow"/>
          <w:sz w:val="22"/>
          <w:szCs w:val="22"/>
        </w:rPr>
      </w:pPr>
    </w:p>
    <w:p w:rsidR="00BE5BB3" w:rsidDel="00440A9B" w:rsidRDefault="00BE5BB3" w:rsidP="00A123D6">
      <w:pPr>
        <w:spacing w:after="120"/>
        <w:rPr>
          <w:del w:id="2070" w:author="Maciej Flejsierowicz" w:date="2024-10-10T10:02:00Z"/>
          <w:rFonts w:ascii="Arial Narrow" w:hAnsi="Arial Narrow"/>
          <w:sz w:val="22"/>
          <w:szCs w:val="22"/>
        </w:rPr>
      </w:pPr>
    </w:p>
    <w:p w:rsidR="00BE5BB3" w:rsidDel="00440A9B" w:rsidRDefault="00BE5BB3" w:rsidP="00A123D6">
      <w:pPr>
        <w:spacing w:after="120"/>
        <w:rPr>
          <w:del w:id="2071" w:author="Maciej Flejsierowicz" w:date="2024-10-10T10:02:00Z"/>
          <w:rFonts w:ascii="Arial Narrow" w:hAnsi="Arial Narrow"/>
          <w:sz w:val="22"/>
          <w:szCs w:val="22"/>
        </w:rPr>
      </w:pPr>
    </w:p>
    <w:p w:rsidR="00BE5BB3" w:rsidDel="00440A9B" w:rsidRDefault="00BE5BB3" w:rsidP="00A123D6">
      <w:pPr>
        <w:spacing w:after="120"/>
        <w:rPr>
          <w:del w:id="2072" w:author="Maciej Flejsierowicz" w:date="2024-10-10T10:02:00Z"/>
          <w:rFonts w:ascii="Arial Narrow" w:hAnsi="Arial Narrow"/>
          <w:sz w:val="22"/>
          <w:szCs w:val="22"/>
        </w:rPr>
      </w:pPr>
    </w:p>
    <w:p w:rsidR="00BE5BB3" w:rsidDel="00440A9B" w:rsidRDefault="00BE5BB3" w:rsidP="00A123D6">
      <w:pPr>
        <w:spacing w:after="120"/>
        <w:rPr>
          <w:del w:id="2073" w:author="Maciej Flejsierowicz" w:date="2024-10-10T10:02:00Z"/>
          <w:rFonts w:ascii="Arial Narrow" w:hAnsi="Arial Narrow"/>
          <w:sz w:val="22"/>
          <w:szCs w:val="22"/>
        </w:rPr>
      </w:pPr>
    </w:p>
    <w:p w:rsidR="00BE5BB3" w:rsidDel="00440A9B" w:rsidRDefault="00BE5BB3" w:rsidP="00A123D6">
      <w:pPr>
        <w:spacing w:after="120"/>
        <w:rPr>
          <w:del w:id="2074" w:author="Maciej Flejsierowicz" w:date="2024-10-10T10:02:00Z"/>
          <w:rFonts w:ascii="Arial Narrow" w:hAnsi="Arial Narrow"/>
          <w:sz w:val="22"/>
          <w:szCs w:val="22"/>
        </w:rPr>
      </w:pPr>
    </w:p>
    <w:p w:rsidR="00BE5BB3" w:rsidDel="00440A9B" w:rsidRDefault="00BE5BB3" w:rsidP="00A123D6">
      <w:pPr>
        <w:spacing w:after="120"/>
        <w:rPr>
          <w:del w:id="2075" w:author="Maciej Flejsierowicz" w:date="2024-10-10T10:02:00Z"/>
          <w:rFonts w:ascii="Arial Narrow" w:hAnsi="Arial Narrow"/>
          <w:sz w:val="22"/>
          <w:szCs w:val="22"/>
        </w:rPr>
      </w:pPr>
    </w:p>
    <w:p w:rsidR="00BE5BB3" w:rsidDel="00440A9B" w:rsidRDefault="00BE5BB3" w:rsidP="00A123D6">
      <w:pPr>
        <w:spacing w:after="120"/>
        <w:rPr>
          <w:del w:id="2076" w:author="Maciej Flejsierowicz" w:date="2024-10-10T10:02:00Z"/>
          <w:rFonts w:ascii="Arial Narrow" w:hAnsi="Arial Narrow"/>
          <w:sz w:val="22"/>
          <w:szCs w:val="22"/>
        </w:rPr>
      </w:pPr>
    </w:p>
    <w:p w:rsidR="00BE5BB3" w:rsidDel="00440A9B" w:rsidRDefault="00BE5BB3" w:rsidP="00A123D6">
      <w:pPr>
        <w:spacing w:after="120"/>
        <w:rPr>
          <w:del w:id="2077" w:author="Maciej Flejsierowicz" w:date="2024-10-10T10:02:00Z"/>
          <w:rFonts w:ascii="Arial Narrow" w:hAnsi="Arial Narrow"/>
          <w:sz w:val="22"/>
          <w:szCs w:val="22"/>
        </w:rPr>
      </w:pPr>
    </w:p>
    <w:p w:rsidR="00BE5BB3" w:rsidDel="00440A9B" w:rsidRDefault="00BE5BB3" w:rsidP="00A123D6">
      <w:pPr>
        <w:spacing w:after="120"/>
        <w:rPr>
          <w:del w:id="2078" w:author="Maciej Flejsierowicz" w:date="2024-10-10T10:02:00Z"/>
          <w:rFonts w:ascii="Arial Narrow" w:hAnsi="Arial Narrow"/>
          <w:sz w:val="22"/>
          <w:szCs w:val="22"/>
        </w:rPr>
      </w:pPr>
    </w:p>
    <w:p w:rsidR="00BE5BB3" w:rsidDel="00440A9B" w:rsidRDefault="00BE5BB3" w:rsidP="00A123D6">
      <w:pPr>
        <w:spacing w:after="120"/>
        <w:rPr>
          <w:del w:id="2079" w:author="Maciej Flejsierowicz" w:date="2024-10-10T10:02:00Z"/>
          <w:rFonts w:ascii="Arial Narrow" w:hAnsi="Arial Narrow"/>
          <w:sz w:val="22"/>
          <w:szCs w:val="22"/>
        </w:rPr>
      </w:pPr>
    </w:p>
    <w:p w:rsidR="00BE5BB3" w:rsidDel="00440A9B" w:rsidRDefault="00BE5BB3" w:rsidP="00A123D6">
      <w:pPr>
        <w:spacing w:after="120"/>
        <w:rPr>
          <w:del w:id="2080" w:author="Maciej Flejsierowicz" w:date="2024-10-10T10:02:00Z"/>
          <w:rFonts w:ascii="Arial Narrow" w:hAnsi="Arial Narrow"/>
          <w:sz w:val="22"/>
          <w:szCs w:val="22"/>
        </w:rPr>
      </w:pPr>
    </w:p>
    <w:p w:rsidR="00C36EFF" w:rsidRDefault="00C36EFF" w:rsidP="00A123D6">
      <w:pPr>
        <w:spacing w:after="120"/>
        <w:rPr>
          <w:ins w:id="2081" w:author="Maciej Flejsierowicz" w:date="2023-09-06T13:23:00Z"/>
          <w:rFonts w:ascii="Arial Narrow" w:hAnsi="Arial Narrow"/>
          <w:sz w:val="22"/>
          <w:szCs w:val="22"/>
        </w:rPr>
      </w:pPr>
    </w:p>
    <w:p w:rsidR="00F000E9" w:rsidRDefault="00F000E9">
      <w:pPr>
        <w:spacing w:after="120"/>
        <w:rPr>
          <w:del w:id="2082" w:author="Maciej Flejsierowicz" w:date="2023-10-05T13:17:00Z"/>
          <w:rFonts w:ascii="Arial Narrow" w:hAnsi="Arial Narrow"/>
          <w:sz w:val="22"/>
          <w:szCs w:val="22"/>
        </w:rPr>
      </w:pPr>
    </w:p>
    <w:p w:rsidR="00000000" w:rsidRDefault="00BE5BB3">
      <w:pPr>
        <w:spacing w:after="120"/>
        <w:rPr>
          <w:del w:id="2083" w:author="Maciej Flejsierowicz" w:date="2023-10-05T13:17:00Z"/>
          <w:rFonts w:ascii="Arial Narrow" w:hAnsi="Arial Narrow"/>
          <w:b/>
          <w:sz w:val="22"/>
          <w:szCs w:val="22"/>
        </w:rPr>
        <w:pPrChange w:id="2084" w:author="Maciej Flejsierowicz" w:date="2023-10-05T13:17:00Z">
          <w:pPr>
            <w:spacing w:after="120"/>
            <w:jc w:val="right"/>
          </w:pPr>
        </w:pPrChange>
      </w:pPr>
      <w:del w:id="2085" w:author="Maciej Flejsierowicz" w:date="2023-10-05T13:17:00Z">
        <w:r w:rsidDel="00ED7648">
          <w:rPr>
            <w:rFonts w:ascii="Arial Narrow" w:hAnsi="Arial Narrow"/>
            <w:b/>
            <w:sz w:val="22"/>
            <w:szCs w:val="22"/>
          </w:rPr>
          <w:delText>Załącznik nr 8</w:delText>
        </w:r>
      </w:del>
    </w:p>
    <w:p w:rsidR="00000000" w:rsidRDefault="003F4917">
      <w:pPr>
        <w:spacing w:after="120"/>
        <w:rPr>
          <w:del w:id="2086" w:author="Maciej Flejsierowicz" w:date="2023-10-05T13:17:00Z"/>
          <w:rFonts w:ascii="Arial Narrow" w:hAnsi="Arial Narrow"/>
          <w:b/>
          <w:color w:val="000000"/>
          <w:kern w:val="0"/>
          <w:sz w:val="18"/>
          <w:szCs w:val="18"/>
          <w:lang w:eastAsia="en-US"/>
        </w:rPr>
        <w:pPrChange w:id="2087" w:author="Maciej Flejsierowicz" w:date="2023-10-05T13:17:00Z">
          <w:pPr>
            <w:numPr>
              <w:ilvl w:val="12"/>
            </w:numPr>
            <w:spacing w:before="0" w:line="240" w:lineRule="auto"/>
            <w:ind w:left="0" w:firstLine="0"/>
            <w:jc w:val="left"/>
          </w:pPr>
        </w:pPrChange>
      </w:pPr>
      <w:del w:id="2088" w:author="Maciej Flejsierowicz" w:date="2023-10-05T13:17:00Z">
        <w:r w:rsidRPr="001D189D" w:rsidDel="00ED7648">
          <w:rPr>
            <w:rFonts w:ascii="Arial Narrow" w:hAnsi="Arial Narrow"/>
            <w:b/>
            <w:color w:val="000000"/>
            <w:kern w:val="0"/>
            <w:sz w:val="18"/>
            <w:szCs w:val="18"/>
            <w:lang w:eastAsia="en-US"/>
          </w:rPr>
          <w:delText>Czytelna nazwa i adres</w:delText>
        </w:r>
      </w:del>
    </w:p>
    <w:p w:rsidR="00000000" w:rsidRDefault="003F4917">
      <w:pPr>
        <w:spacing w:after="120"/>
        <w:rPr>
          <w:del w:id="2089" w:author="Maciej Flejsierowicz" w:date="2023-10-05T13:17:00Z"/>
          <w:rFonts w:ascii="Arial Narrow" w:hAnsi="Arial Narrow"/>
          <w:b/>
          <w:color w:val="000000"/>
          <w:kern w:val="0"/>
          <w:sz w:val="18"/>
          <w:szCs w:val="18"/>
          <w:lang w:eastAsia="en-US"/>
        </w:rPr>
        <w:pPrChange w:id="2090" w:author="Maciej Flejsierowicz" w:date="2023-10-05T13:17:00Z">
          <w:pPr>
            <w:numPr>
              <w:ilvl w:val="12"/>
            </w:numPr>
            <w:spacing w:before="0" w:line="240" w:lineRule="auto"/>
            <w:ind w:left="0" w:firstLine="0"/>
            <w:jc w:val="left"/>
          </w:pPr>
        </w:pPrChange>
      </w:pPr>
      <w:del w:id="2091" w:author="Maciej Flejsierowicz" w:date="2023-10-05T13:17:00Z">
        <w:r w:rsidRPr="001D189D" w:rsidDel="00ED7648">
          <w:rPr>
            <w:rFonts w:ascii="Arial Narrow" w:hAnsi="Arial Narrow"/>
            <w:b/>
            <w:color w:val="000000"/>
            <w:kern w:val="0"/>
            <w:sz w:val="18"/>
            <w:szCs w:val="18"/>
            <w:lang w:eastAsia="en-US"/>
          </w:rPr>
          <w:delText>(pieczęć) wykonawcy</w:delText>
        </w:r>
      </w:del>
    </w:p>
    <w:p w:rsidR="00000000" w:rsidRDefault="003F4917">
      <w:pPr>
        <w:spacing w:after="120"/>
        <w:rPr>
          <w:del w:id="2092" w:author="Maciej Flejsierowicz" w:date="2023-10-05T13:17:00Z"/>
          <w:rFonts w:ascii="Arial Narrow" w:hAnsi="Arial Narrow" w:cs="Arial"/>
          <w:b/>
          <w:kern w:val="0"/>
          <w:sz w:val="22"/>
          <w:szCs w:val="22"/>
          <w:lang w:eastAsia="pl-PL"/>
        </w:rPr>
        <w:pPrChange w:id="2093" w:author="Maciej Flejsierowicz" w:date="2023-10-05T13:17:00Z">
          <w:pPr>
            <w:spacing w:before="0" w:line="240" w:lineRule="auto"/>
            <w:ind w:left="0" w:firstLine="0"/>
            <w:jc w:val="center"/>
          </w:pPr>
        </w:pPrChange>
      </w:pPr>
      <w:del w:id="2094" w:author="Maciej Flejsierowicz" w:date="2023-10-05T13:17:00Z">
        <w:r w:rsidRPr="00F1097F" w:rsidDel="00ED7648">
          <w:rPr>
            <w:rFonts w:ascii="Arial Narrow" w:hAnsi="Arial Narrow" w:cs="Arial"/>
            <w:b/>
            <w:kern w:val="0"/>
            <w:sz w:val="22"/>
            <w:szCs w:val="22"/>
            <w:lang w:eastAsia="pl-PL"/>
          </w:rPr>
          <w:delText>WYKAZ WYKONANYCH DOSTAW</w:delText>
        </w:r>
      </w:del>
    </w:p>
    <w:p w:rsidR="00000000" w:rsidRDefault="00F41CD1">
      <w:pPr>
        <w:spacing w:after="120"/>
        <w:rPr>
          <w:del w:id="2095" w:author="Maciej Flejsierowicz" w:date="2023-10-05T13:17:00Z"/>
          <w:rFonts w:ascii="Arial Narrow" w:hAnsi="Arial Narrow"/>
          <w:kern w:val="0"/>
          <w:sz w:val="22"/>
          <w:szCs w:val="22"/>
          <w:lang w:eastAsia="pl-PL"/>
        </w:rPr>
        <w:pPrChange w:id="2096" w:author="Maciej Flejsierowicz" w:date="2023-10-05T13:17:00Z">
          <w:pPr>
            <w:spacing w:before="0" w:line="240" w:lineRule="auto"/>
            <w:ind w:left="0" w:firstLine="0"/>
            <w:jc w:val="left"/>
          </w:pPr>
        </w:pPrChange>
      </w:pPr>
    </w:p>
    <w:p w:rsidR="00000000" w:rsidRDefault="003F4917">
      <w:pPr>
        <w:spacing w:after="120"/>
        <w:rPr>
          <w:del w:id="2097" w:author="Maciej Flejsierowicz" w:date="2023-10-05T13:17:00Z"/>
          <w:rFonts w:ascii="Arial Narrow" w:hAnsi="Arial Narrow" w:cs="Arial"/>
          <w:kern w:val="0"/>
          <w:sz w:val="22"/>
          <w:szCs w:val="22"/>
          <w:lang w:eastAsia="pl-PL"/>
        </w:rPr>
        <w:pPrChange w:id="2098" w:author="Maciej Flejsierowicz" w:date="2023-10-05T13:17:00Z">
          <w:pPr>
            <w:spacing w:before="0" w:line="240" w:lineRule="auto"/>
            <w:ind w:left="0" w:firstLine="0"/>
          </w:pPr>
        </w:pPrChange>
      </w:pPr>
      <w:del w:id="2099" w:author="Maciej Flejsierowicz" w:date="2023-10-05T13:17:00Z">
        <w:r w:rsidRPr="00F1097F" w:rsidDel="00ED7648">
          <w:rPr>
            <w:rFonts w:ascii="Arial Narrow" w:hAnsi="Arial Narrow" w:cs="Arial"/>
            <w:kern w:val="0"/>
            <w:sz w:val="22"/>
            <w:szCs w:val="22"/>
            <w:lang w:eastAsia="pl-PL"/>
          </w:rPr>
          <w:delText>Przystępując do udziału w postępowaniu o udzielenie zamówienia, pn.:</w:delText>
        </w:r>
        <w:r w:rsidRPr="00F1097F" w:rsidDel="00ED7648">
          <w:rPr>
            <w:rFonts w:ascii="Arial Narrow" w:hAnsi="Arial Narrow" w:cs="Arial"/>
            <w:b/>
            <w:snapToGrid w:val="0"/>
            <w:kern w:val="0"/>
            <w:sz w:val="22"/>
            <w:szCs w:val="22"/>
            <w:lang w:eastAsia="pl-PL"/>
          </w:rPr>
          <w:delText xml:space="preserve"> </w:delText>
        </w:r>
        <w:r w:rsidDel="00ED7648">
          <w:rPr>
            <w:rFonts w:ascii="Arial Narrow" w:hAnsi="Arial Narrow" w:cs="Arial"/>
            <w:b/>
            <w:snapToGrid w:val="0"/>
            <w:kern w:val="0"/>
            <w:sz w:val="22"/>
            <w:szCs w:val="22"/>
            <w:lang w:eastAsia="pl-PL"/>
          </w:rPr>
          <w:delText>„</w:delText>
        </w:r>
      </w:del>
      <w:del w:id="2100" w:author="Maciej Flejsierowicz" w:date="2023-09-06T13:23:00Z">
        <w:r w:rsidRPr="00CE1EC0" w:rsidDel="00C36EFF">
          <w:rPr>
            <w:rFonts w:ascii="Arial Narrow" w:hAnsi="Arial Narrow" w:cs="Arial"/>
            <w:kern w:val="0"/>
            <w:sz w:val="22"/>
            <w:szCs w:val="22"/>
            <w:lang w:eastAsia="pl-PL"/>
          </w:rPr>
          <w:delText>Dostawa mebli medycznych i niemedycznych na potrzeby Szpitala w Ciborzu</w:delText>
        </w:r>
      </w:del>
      <w:del w:id="2101" w:author="Maciej Flejsierowicz" w:date="2023-10-05T13:17:00Z">
        <w:r w:rsidDel="00ED7648">
          <w:rPr>
            <w:rFonts w:ascii="Arial Narrow" w:hAnsi="Arial Narrow" w:cs="Arial"/>
            <w:kern w:val="0"/>
            <w:sz w:val="22"/>
            <w:szCs w:val="22"/>
            <w:lang w:eastAsia="pl-PL"/>
          </w:rPr>
          <w:delText>”</w:delText>
        </w:r>
      </w:del>
      <w:del w:id="2102" w:author="Maciej Flejsierowicz" w:date="2023-09-06T13:23:00Z">
        <w:r w:rsidDel="00C36EFF">
          <w:rPr>
            <w:rFonts w:ascii="Arial Narrow" w:hAnsi="Arial Narrow" w:cs="Arial"/>
            <w:kern w:val="0"/>
            <w:sz w:val="22"/>
            <w:szCs w:val="22"/>
            <w:lang w:eastAsia="pl-PL"/>
          </w:rPr>
          <w:delText xml:space="preserve"> - Zadanie 1</w:delText>
        </w:r>
      </w:del>
      <w:del w:id="2103" w:author="Maciej Flejsierowicz" w:date="2023-10-05T13:17:00Z">
        <w:r w:rsidRPr="00F1097F" w:rsidDel="00ED7648">
          <w:rPr>
            <w:rFonts w:ascii="Arial Narrow" w:hAnsi="Arial Narrow" w:cs="Arial"/>
            <w:noProof/>
            <w:kern w:val="0"/>
            <w:sz w:val="22"/>
            <w:szCs w:val="22"/>
            <w:lang w:eastAsia="pl-PL"/>
          </w:rPr>
          <w:delText>,</w:delText>
        </w:r>
        <w:r w:rsidRPr="00F1097F" w:rsidDel="00ED7648">
          <w:rPr>
            <w:rFonts w:ascii="Arial Narrow" w:hAnsi="Arial Narrow" w:cs="Arial"/>
            <w:b/>
            <w:noProof/>
            <w:kern w:val="0"/>
            <w:sz w:val="22"/>
            <w:szCs w:val="22"/>
            <w:lang w:eastAsia="pl-PL"/>
          </w:rPr>
          <w:delText xml:space="preserve"> </w:delText>
        </w:r>
        <w:r w:rsidRPr="00F1097F" w:rsidDel="00ED7648">
          <w:rPr>
            <w:rFonts w:ascii="Arial Narrow" w:hAnsi="Arial Narrow" w:cs="Arial"/>
            <w:kern w:val="0"/>
            <w:sz w:val="22"/>
            <w:szCs w:val="22"/>
            <w:lang w:eastAsia="pl-PL"/>
          </w:rPr>
          <w:delText>w imieniu firmy którą reprezentuję</w:delText>
        </w:r>
      </w:del>
    </w:p>
    <w:p w:rsidR="00000000" w:rsidRDefault="00F41CD1">
      <w:pPr>
        <w:spacing w:after="120"/>
        <w:rPr>
          <w:del w:id="2104" w:author="Maciej Flejsierowicz" w:date="2023-10-05T13:17:00Z"/>
          <w:rFonts w:ascii="Arial Narrow" w:hAnsi="Arial Narrow" w:cs="Arial"/>
          <w:b/>
          <w:kern w:val="0"/>
          <w:sz w:val="22"/>
          <w:szCs w:val="22"/>
          <w:lang w:eastAsia="pl-PL"/>
        </w:rPr>
        <w:pPrChange w:id="2105" w:author="Maciej Flejsierowicz" w:date="2023-10-05T13:17:00Z">
          <w:pPr>
            <w:spacing w:before="0" w:line="240" w:lineRule="auto"/>
            <w:ind w:left="0" w:firstLine="0"/>
          </w:pPr>
        </w:pPrChange>
      </w:pPr>
    </w:p>
    <w:p w:rsidR="00000000" w:rsidRDefault="003F4917">
      <w:pPr>
        <w:spacing w:after="120"/>
        <w:rPr>
          <w:del w:id="2106" w:author="Maciej Flejsierowicz" w:date="2023-10-05T13:17:00Z"/>
          <w:rFonts w:ascii="Arial Narrow" w:hAnsi="Arial Narrow" w:cs="Arial"/>
          <w:kern w:val="0"/>
          <w:sz w:val="22"/>
          <w:szCs w:val="22"/>
          <w:lang w:eastAsia="pl-PL"/>
        </w:rPr>
        <w:pPrChange w:id="2107" w:author="Maciej Flejsierowicz" w:date="2023-10-05T13:17:00Z">
          <w:pPr>
            <w:spacing w:before="0" w:after="120" w:line="240" w:lineRule="auto"/>
            <w:ind w:left="0" w:firstLine="0"/>
            <w:jc w:val="center"/>
          </w:pPr>
        </w:pPrChange>
      </w:pPr>
      <w:del w:id="2108" w:author="Maciej Flejsierowicz" w:date="2023-10-05T13:17:00Z">
        <w:r w:rsidRPr="00F1097F" w:rsidDel="00ED7648">
          <w:rPr>
            <w:rFonts w:ascii="Arial Narrow" w:hAnsi="Arial Narrow" w:cs="Arial"/>
            <w:b/>
            <w:kern w:val="0"/>
            <w:sz w:val="22"/>
            <w:szCs w:val="22"/>
            <w:lang w:eastAsia="pl-PL"/>
          </w:rPr>
          <w:delText>OŚWIADCZAM(Y), ŻE:</w:delText>
        </w:r>
        <w:r w:rsidRPr="00F1097F" w:rsidDel="00ED7648">
          <w:rPr>
            <w:rFonts w:ascii="Arial Narrow" w:hAnsi="Arial Narrow" w:cs="Arial"/>
            <w:kern w:val="0"/>
            <w:sz w:val="22"/>
            <w:szCs w:val="22"/>
            <w:lang w:eastAsia="pl-PL"/>
          </w:rPr>
          <w:delText xml:space="preserve"> </w:delText>
        </w:r>
      </w:del>
    </w:p>
    <w:p w:rsidR="00000000" w:rsidRDefault="003F4917">
      <w:pPr>
        <w:spacing w:after="120"/>
        <w:rPr>
          <w:del w:id="2109" w:author="Maciej Flejsierowicz" w:date="2023-10-05T13:17:00Z"/>
          <w:rFonts w:ascii="Arial Narrow" w:hAnsi="Arial Narrow" w:cs="Arial"/>
          <w:kern w:val="0"/>
          <w:sz w:val="22"/>
          <w:szCs w:val="22"/>
          <w:lang w:eastAsia="pl-PL"/>
        </w:rPr>
        <w:pPrChange w:id="2110" w:author="Maciej Flejsierowicz" w:date="2023-10-05T13:17:00Z">
          <w:pPr>
            <w:spacing w:before="0" w:line="240" w:lineRule="auto"/>
            <w:ind w:left="0" w:firstLine="0"/>
          </w:pPr>
        </w:pPrChange>
      </w:pPr>
      <w:del w:id="2111" w:author="Maciej Flejsierowicz" w:date="2023-10-05T13:17:00Z">
        <w:r w:rsidRPr="00F1097F" w:rsidDel="00ED7648">
          <w:rPr>
            <w:rFonts w:ascii="Arial Narrow" w:hAnsi="Arial Narrow" w:cs="Arial"/>
            <w:kern w:val="0"/>
            <w:sz w:val="22"/>
            <w:szCs w:val="22"/>
            <w:lang w:eastAsia="pl-PL"/>
          </w:rPr>
          <w:delText>w okresie ostatnich 3 lat przed dniem wszczęcia postępo</w:delText>
        </w:r>
        <w:r w:rsidDel="00ED7648">
          <w:rPr>
            <w:rFonts w:ascii="Arial Narrow" w:hAnsi="Arial Narrow" w:cs="Arial"/>
            <w:kern w:val="0"/>
            <w:sz w:val="22"/>
            <w:szCs w:val="22"/>
            <w:lang w:eastAsia="pl-PL"/>
          </w:rPr>
          <w:delText xml:space="preserve">wania o udzielenie zamówienia, </w:delText>
        </w:r>
        <w:r w:rsidRPr="00F1097F" w:rsidDel="00ED7648">
          <w:rPr>
            <w:rFonts w:ascii="Arial Narrow" w:hAnsi="Arial Narrow" w:cs="Arial"/>
            <w:kern w:val="0"/>
            <w:sz w:val="22"/>
            <w:szCs w:val="22"/>
            <w:lang w:eastAsia="pl-PL"/>
          </w:rPr>
          <w:delText>a jeżeli okres prowadzenia działalności jest krótszy – w tym okresie wykonałem (wykonaliśmy) następujące dostawy:</w:delText>
        </w:r>
      </w:del>
    </w:p>
    <w:p w:rsidR="00000000" w:rsidRDefault="00F41CD1">
      <w:pPr>
        <w:spacing w:after="120"/>
        <w:rPr>
          <w:del w:id="2112" w:author="Maciej Flejsierowicz" w:date="2023-10-05T13:17:00Z"/>
          <w:rFonts w:ascii="Arial Narrow" w:hAnsi="Arial Narrow"/>
          <w:b/>
          <w:kern w:val="0"/>
          <w:sz w:val="22"/>
          <w:szCs w:val="22"/>
          <w:lang w:eastAsia="pl-PL"/>
        </w:rPr>
        <w:pPrChange w:id="2113" w:author="Maciej Flejsierowicz" w:date="2023-10-05T13:17:00Z">
          <w:pPr>
            <w:spacing w:before="0" w:line="240" w:lineRule="auto"/>
            <w:ind w:left="0" w:firstLine="0"/>
          </w:pPr>
        </w:pPrChange>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1"/>
        <w:gridCol w:w="2268"/>
        <w:gridCol w:w="2127"/>
        <w:gridCol w:w="1275"/>
        <w:gridCol w:w="2268"/>
      </w:tblGrid>
      <w:tr w:rsidR="003F4917" w:rsidRPr="00CE1EC0" w:rsidDel="00ED7648" w:rsidTr="00872F2F">
        <w:trPr>
          <w:del w:id="2114" w:author="Maciej Flejsierowicz" w:date="2023-10-05T13:17:00Z"/>
        </w:trPr>
        <w:tc>
          <w:tcPr>
            <w:tcW w:w="1771" w:type="dxa"/>
            <w:vAlign w:val="center"/>
          </w:tcPr>
          <w:p w:rsidR="00000000" w:rsidRDefault="003F4917">
            <w:pPr>
              <w:spacing w:after="120"/>
              <w:rPr>
                <w:del w:id="2115" w:author="Maciej Flejsierowicz" w:date="2023-10-05T13:17:00Z"/>
                <w:rFonts w:ascii="Arial Narrow" w:hAnsi="Arial Narrow" w:cs="Arial"/>
                <w:b/>
                <w:kern w:val="0"/>
                <w:sz w:val="20"/>
                <w:szCs w:val="20"/>
                <w:lang w:eastAsia="pl-PL"/>
              </w:rPr>
              <w:pPrChange w:id="2116" w:author="Maciej Flejsierowicz" w:date="2023-10-05T13:17:00Z">
                <w:pPr>
                  <w:spacing w:before="0" w:line="240" w:lineRule="auto"/>
                  <w:ind w:left="0" w:firstLine="0"/>
                  <w:jc w:val="center"/>
                </w:pPr>
              </w:pPrChange>
            </w:pPr>
            <w:del w:id="2117" w:author="Maciej Flejsierowicz" w:date="2023-10-05T13:17:00Z">
              <w:r w:rsidRPr="00CE1EC0" w:rsidDel="00ED7648">
                <w:rPr>
                  <w:rFonts w:ascii="Arial Narrow" w:hAnsi="Arial Narrow" w:cs="Arial"/>
                  <w:b/>
                  <w:kern w:val="0"/>
                  <w:sz w:val="20"/>
                  <w:szCs w:val="20"/>
                  <w:lang w:eastAsia="pl-PL"/>
                </w:rPr>
                <w:delText xml:space="preserve">Nazwa zamówienia, miejsce </w:delText>
              </w:r>
              <w:r w:rsidRPr="00CE1EC0" w:rsidDel="00ED7648">
                <w:rPr>
                  <w:rFonts w:ascii="Arial Narrow" w:hAnsi="Arial Narrow" w:cs="Arial"/>
                  <w:b/>
                  <w:kern w:val="0"/>
                  <w:sz w:val="20"/>
                  <w:szCs w:val="20"/>
                  <w:lang w:eastAsia="pl-PL"/>
                </w:rPr>
                <w:lastRenderedPageBreak/>
                <w:delText>realizacji</w:delText>
              </w:r>
            </w:del>
          </w:p>
        </w:tc>
        <w:tc>
          <w:tcPr>
            <w:tcW w:w="2268" w:type="dxa"/>
            <w:vAlign w:val="center"/>
          </w:tcPr>
          <w:p w:rsidR="00000000" w:rsidRDefault="003F4917">
            <w:pPr>
              <w:spacing w:after="120"/>
              <w:rPr>
                <w:del w:id="2118" w:author="Maciej Flejsierowicz" w:date="2023-10-05T13:17:00Z"/>
                <w:rFonts w:ascii="Arial Narrow" w:hAnsi="Arial Narrow" w:cs="Arial"/>
                <w:b/>
                <w:kern w:val="0"/>
                <w:sz w:val="20"/>
                <w:szCs w:val="20"/>
                <w:lang w:eastAsia="pl-PL"/>
              </w:rPr>
              <w:pPrChange w:id="2119" w:author="Maciej Flejsierowicz" w:date="2023-10-05T13:17:00Z">
                <w:pPr>
                  <w:spacing w:before="0" w:line="240" w:lineRule="auto"/>
                  <w:ind w:left="0" w:firstLine="0"/>
                  <w:jc w:val="center"/>
                </w:pPr>
              </w:pPrChange>
            </w:pPr>
            <w:del w:id="2120" w:author="Maciej Flejsierowicz" w:date="2023-10-05T13:17:00Z">
              <w:r w:rsidRPr="00CE1EC0" w:rsidDel="00ED7648">
                <w:rPr>
                  <w:rFonts w:ascii="Arial Narrow" w:hAnsi="Arial Narrow" w:cs="Arial"/>
                  <w:b/>
                  <w:kern w:val="0"/>
                  <w:sz w:val="20"/>
                  <w:szCs w:val="20"/>
                  <w:lang w:eastAsia="pl-PL"/>
                </w:rPr>
                <w:lastRenderedPageBreak/>
                <w:delText>Nazwa zamawiającego, adres, telefon, faks</w:delText>
              </w:r>
            </w:del>
          </w:p>
        </w:tc>
        <w:tc>
          <w:tcPr>
            <w:tcW w:w="2127" w:type="dxa"/>
            <w:vAlign w:val="center"/>
          </w:tcPr>
          <w:p w:rsidR="00000000" w:rsidRDefault="003F4917">
            <w:pPr>
              <w:spacing w:after="120"/>
              <w:rPr>
                <w:del w:id="2121" w:author="Maciej Flejsierowicz" w:date="2023-10-05T13:17:00Z"/>
                <w:rFonts w:ascii="Arial Narrow" w:hAnsi="Arial Narrow" w:cs="Arial"/>
                <w:b/>
                <w:kern w:val="0"/>
                <w:sz w:val="20"/>
                <w:szCs w:val="20"/>
                <w:lang w:eastAsia="pl-PL"/>
              </w:rPr>
              <w:pPrChange w:id="2122" w:author="Maciej Flejsierowicz" w:date="2023-10-05T13:17:00Z">
                <w:pPr>
                  <w:spacing w:before="0" w:line="240" w:lineRule="auto"/>
                  <w:ind w:left="0" w:firstLine="0"/>
                  <w:jc w:val="center"/>
                </w:pPr>
              </w:pPrChange>
            </w:pPr>
            <w:del w:id="2123" w:author="Maciej Flejsierowicz" w:date="2023-10-05T13:17:00Z">
              <w:r w:rsidRPr="00CE1EC0" w:rsidDel="00ED7648">
                <w:rPr>
                  <w:rFonts w:ascii="Arial Narrow" w:hAnsi="Arial Narrow" w:cs="Arial"/>
                  <w:b/>
                  <w:kern w:val="0"/>
                  <w:sz w:val="20"/>
                  <w:szCs w:val="20"/>
                  <w:lang w:eastAsia="pl-PL"/>
                </w:rPr>
                <w:delText xml:space="preserve">Charakterystyka zamówienia </w:delText>
              </w:r>
            </w:del>
          </w:p>
          <w:p w:rsidR="00000000" w:rsidRDefault="003F4917">
            <w:pPr>
              <w:spacing w:after="120"/>
              <w:rPr>
                <w:del w:id="2124" w:author="Maciej Flejsierowicz" w:date="2023-10-05T13:17:00Z"/>
                <w:rFonts w:ascii="Arial Narrow" w:hAnsi="Arial Narrow" w:cs="Arial"/>
                <w:kern w:val="0"/>
                <w:sz w:val="20"/>
                <w:szCs w:val="20"/>
                <w:lang w:eastAsia="pl-PL"/>
              </w:rPr>
              <w:pPrChange w:id="2125" w:author="Maciej Flejsierowicz" w:date="2023-10-05T13:17:00Z">
                <w:pPr>
                  <w:spacing w:before="0" w:line="240" w:lineRule="auto"/>
                  <w:ind w:left="0" w:firstLine="0"/>
                  <w:jc w:val="center"/>
                </w:pPr>
              </w:pPrChange>
            </w:pPr>
            <w:del w:id="2126" w:author="Maciej Flejsierowicz" w:date="2023-10-05T13:17:00Z">
              <w:r w:rsidRPr="00CE1EC0" w:rsidDel="00ED7648">
                <w:rPr>
                  <w:rFonts w:ascii="Arial Narrow" w:hAnsi="Arial Narrow" w:cs="Arial"/>
                  <w:kern w:val="0"/>
                  <w:sz w:val="20"/>
                  <w:szCs w:val="20"/>
                  <w:lang w:eastAsia="pl-PL"/>
                </w:rPr>
                <w:lastRenderedPageBreak/>
                <w:delText xml:space="preserve">(zakres rzeczowy) </w:delText>
              </w:r>
            </w:del>
          </w:p>
        </w:tc>
        <w:tc>
          <w:tcPr>
            <w:tcW w:w="1275" w:type="dxa"/>
            <w:vAlign w:val="center"/>
          </w:tcPr>
          <w:p w:rsidR="00000000" w:rsidRDefault="003F4917">
            <w:pPr>
              <w:spacing w:after="120"/>
              <w:rPr>
                <w:del w:id="2127" w:author="Maciej Flejsierowicz" w:date="2023-10-05T13:17:00Z"/>
                <w:rFonts w:ascii="Arial Narrow" w:hAnsi="Arial Narrow" w:cs="Arial"/>
                <w:b/>
                <w:kern w:val="0"/>
                <w:sz w:val="20"/>
                <w:szCs w:val="20"/>
                <w:lang w:eastAsia="pl-PL"/>
              </w:rPr>
              <w:pPrChange w:id="2128" w:author="Maciej Flejsierowicz" w:date="2023-10-05T13:17:00Z">
                <w:pPr>
                  <w:spacing w:before="0" w:line="240" w:lineRule="auto"/>
                  <w:ind w:left="0" w:firstLine="0"/>
                  <w:jc w:val="center"/>
                </w:pPr>
              </w:pPrChange>
            </w:pPr>
            <w:del w:id="2129" w:author="Maciej Flejsierowicz" w:date="2023-10-05T13:17:00Z">
              <w:r w:rsidRPr="00CE1EC0" w:rsidDel="00ED7648">
                <w:rPr>
                  <w:rFonts w:ascii="Arial Narrow" w:hAnsi="Arial Narrow" w:cs="Arial"/>
                  <w:b/>
                  <w:kern w:val="0"/>
                  <w:sz w:val="20"/>
                  <w:szCs w:val="20"/>
                  <w:lang w:eastAsia="pl-PL"/>
                </w:rPr>
                <w:lastRenderedPageBreak/>
                <w:delText>Okres realizacji</w:delText>
              </w:r>
            </w:del>
          </w:p>
          <w:p w:rsidR="00000000" w:rsidRDefault="003F4917">
            <w:pPr>
              <w:spacing w:after="120"/>
              <w:rPr>
                <w:del w:id="2130" w:author="Maciej Flejsierowicz" w:date="2023-10-05T13:17:00Z"/>
                <w:rFonts w:ascii="Arial Narrow" w:hAnsi="Arial Narrow" w:cs="Arial"/>
                <w:kern w:val="0"/>
                <w:sz w:val="20"/>
                <w:szCs w:val="20"/>
                <w:lang w:eastAsia="pl-PL"/>
              </w:rPr>
              <w:pPrChange w:id="2131" w:author="Maciej Flejsierowicz" w:date="2023-10-05T13:17:00Z">
                <w:pPr>
                  <w:spacing w:before="0" w:line="240" w:lineRule="auto"/>
                  <w:ind w:left="0" w:firstLine="0"/>
                  <w:jc w:val="center"/>
                </w:pPr>
              </w:pPrChange>
            </w:pPr>
            <w:del w:id="2132" w:author="Maciej Flejsierowicz" w:date="2023-10-05T13:17:00Z">
              <w:r w:rsidRPr="00CE1EC0" w:rsidDel="00ED7648">
                <w:rPr>
                  <w:rFonts w:ascii="Arial Narrow" w:hAnsi="Arial Narrow" w:cs="Arial"/>
                  <w:kern w:val="0"/>
                  <w:sz w:val="20"/>
                  <w:szCs w:val="20"/>
                  <w:lang w:eastAsia="pl-PL"/>
                </w:rPr>
                <w:lastRenderedPageBreak/>
                <w:delText>(dzień/miesiąc/rok)</w:delText>
              </w:r>
            </w:del>
          </w:p>
        </w:tc>
        <w:tc>
          <w:tcPr>
            <w:tcW w:w="2268" w:type="dxa"/>
            <w:vAlign w:val="center"/>
          </w:tcPr>
          <w:p w:rsidR="00000000" w:rsidRDefault="003F4917">
            <w:pPr>
              <w:spacing w:after="120"/>
              <w:rPr>
                <w:del w:id="2133" w:author="Maciej Flejsierowicz" w:date="2023-10-05T13:17:00Z"/>
                <w:rFonts w:ascii="Arial Narrow" w:hAnsi="Arial Narrow" w:cs="Arial"/>
                <w:b/>
                <w:kern w:val="0"/>
                <w:sz w:val="20"/>
                <w:szCs w:val="20"/>
                <w:lang w:eastAsia="pl-PL"/>
              </w:rPr>
              <w:pPrChange w:id="2134" w:author="Maciej Flejsierowicz" w:date="2023-10-05T13:17:00Z">
                <w:pPr>
                  <w:spacing w:before="0" w:line="240" w:lineRule="auto"/>
                  <w:ind w:left="0" w:firstLine="0"/>
                  <w:jc w:val="center"/>
                </w:pPr>
              </w:pPrChange>
            </w:pPr>
            <w:del w:id="2135" w:author="Maciej Flejsierowicz" w:date="2023-10-05T13:17:00Z">
              <w:r w:rsidRPr="00CE1EC0" w:rsidDel="00ED7648">
                <w:rPr>
                  <w:rFonts w:ascii="Arial Narrow" w:hAnsi="Arial Narrow" w:cs="Arial"/>
                  <w:b/>
                  <w:kern w:val="0"/>
                  <w:sz w:val="20"/>
                  <w:szCs w:val="20"/>
                  <w:lang w:eastAsia="pl-PL"/>
                </w:rPr>
                <w:lastRenderedPageBreak/>
                <w:delText>Wartość kontraktu wykonawcy</w:delText>
              </w:r>
            </w:del>
          </w:p>
          <w:p w:rsidR="00000000" w:rsidRDefault="003F4917">
            <w:pPr>
              <w:spacing w:after="120"/>
              <w:rPr>
                <w:del w:id="2136" w:author="Maciej Flejsierowicz" w:date="2023-10-05T13:17:00Z"/>
                <w:rFonts w:ascii="Arial Narrow" w:hAnsi="Arial Narrow" w:cs="Arial"/>
                <w:kern w:val="0"/>
                <w:sz w:val="20"/>
                <w:szCs w:val="20"/>
                <w:lang w:eastAsia="pl-PL"/>
              </w:rPr>
              <w:pPrChange w:id="2137" w:author="Maciej Flejsierowicz" w:date="2023-10-05T13:17:00Z">
                <w:pPr>
                  <w:spacing w:before="0" w:line="240" w:lineRule="auto"/>
                  <w:ind w:left="0" w:firstLine="0"/>
                  <w:jc w:val="center"/>
                </w:pPr>
              </w:pPrChange>
            </w:pPr>
            <w:del w:id="2138" w:author="Maciej Flejsierowicz" w:date="2023-10-05T13:17:00Z">
              <w:r w:rsidRPr="00CE1EC0" w:rsidDel="00ED7648">
                <w:rPr>
                  <w:rFonts w:ascii="Arial Narrow" w:hAnsi="Arial Narrow" w:cs="Arial"/>
                  <w:kern w:val="0"/>
                  <w:sz w:val="20"/>
                  <w:szCs w:val="20"/>
                  <w:lang w:eastAsia="pl-PL"/>
                </w:rPr>
                <w:lastRenderedPageBreak/>
                <w:delText>(kwota brutto w zł)</w:delText>
              </w:r>
            </w:del>
          </w:p>
        </w:tc>
      </w:tr>
      <w:tr w:rsidR="003F4917" w:rsidRPr="00CE1EC0" w:rsidDel="00ED7648" w:rsidTr="00872F2F">
        <w:trPr>
          <w:trHeight w:val="781"/>
          <w:del w:id="2139" w:author="Maciej Flejsierowicz" w:date="2023-10-05T13:17:00Z"/>
        </w:trPr>
        <w:tc>
          <w:tcPr>
            <w:tcW w:w="1771" w:type="dxa"/>
          </w:tcPr>
          <w:p w:rsidR="00000000" w:rsidRDefault="00F41CD1">
            <w:pPr>
              <w:spacing w:after="120"/>
              <w:rPr>
                <w:del w:id="2140" w:author="Maciej Flejsierowicz" w:date="2023-10-05T13:17:00Z"/>
                <w:rFonts w:ascii="Arial Narrow" w:hAnsi="Arial Narrow"/>
                <w:b/>
                <w:kern w:val="0"/>
                <w:sz w:val="20"/>
                <w:szCs w:val="20"/>
                <w:lang w:eastAsia="pl-PL"/>
              </w:rPr>
              <w:pPrChange w:id="2141" w:author="Maciej Flejsierowicz" w:date="2023-10-05T13:17:00Z">
                <w:pPr>
                  <w:spacing w:before="0" w:line="240" w:lineRule="auto"/>
                  <w:ind w:left="0" w:firstLine="0"/>
                </w:pPr>
              </w:pPrChange>
            </w:pPr>
          </w:p>
        </w:tc>
        <w:tc>
          <w:tcPr>
            <w:tcW w:w="2268" w:type="dxa"/>
          </w:tcPr>
          <w:p w:rsidR="00000000" w:rsidRDefault="00F41CD1">
            <w:pPr>
              <w:spacing w:after="120"/>
              <w:rPr>
                <w:del w:id="2142" w:author="Maciej Flejsierowicz" w:date="2023-10-05T13:17:00Z"/>
                <w:rFonts w:ascii="Arial Narrow" w:hAnsi="Arial Narrow"/>
                <w:b/>
                <w:kern w:val="0"/>
                <w:sz w:val="20"/>
                <w:szCs w:val="20"/>
                <w:lang w:eastAsia="pl-PL"/>
              </w:rPr>
              <w:pPrChange w:id="2143" w:author="Maciej Flejsierowicz" w:date="2023-10-05T13:17:00Z">
                <w:pPr>
                  <w:spacing w:before="0" w:line="240" w:lineRule="auto"/>
                  <w:ind w:left="0" w:firstLine="0"/>
                </w:pPr>
              </w:pPrChange>
            </w:pPr>
          </w:p>
        </w:tc>
        <w:tc>
          <w:tcPr>
            <w:tcW w:w="2127" w:type="dxa"/>
          </w:tcPr>
          <w:p w:rsidR="00000000" w:rsidRDefault="00F41CD1">
            <w:pPr>
              <w:spacing w:after="120"/>
              <w:rPr>
                <w:del w:id="2144" w:author="Maciej Flejsierowicz" w:date="2023-10-05T13:17:00Z"/>
                <w:rFonts w:ascii="Arial Narrow" w:hAnsi="Arial Narrow"/>
                <w:b/>
                <w:kern w:val="0"/>
                <w:sz w:val="20"/>
                <w:szCs w:val="20"/>
                <w:lang w:eastAsia="pl-PL"/>
              </w:rPr>
              <w:pPrChange w:id="2145" w:author="Maciej Flejsierowicz" w:date="2023-10-05T13:17:00Z">
                <w:pPr>
                  <w:spacing w:before="0" w:line="240" w:lineRule="auto"/>
                  <w:ind w:left="0" w:firstLine="0"/>
                </w:pPr>
              </w:pPrChange>
            </w:pPr>
          </w:p>
        </w:tc>
        <w:tc>
          <w:tcPr>
            <w:tcW w:w="1275" w:type="dxa"/>
          </w:tcPr>
          <w:p w:rsidR="00000000" w:rsidRDefault="00F41CD1">
            <w:pPr>
              <w:spacing w:after="120"/>
              <w:rPr>
                <w:del w:id="2146" w:author="Maciej Flejsierowicz" w:date="2023-10-05T13:17:00Z"/>
                <w:rFonts w:ascii="Arial Narrow" w:hAnsi="Arial Narrow"/>
                <w:b/>
                <w:kern w:val="0"/>
                <w:sz w:val="20"/>
                <w:szCs w:val="20"/>
                <w:lang w:eastAsia="pl-PL"/>
              </w:rPr>
              <w:pPrChange w:id="2147" w:author="Maciej Flejsierowicz" w:date="2023-10-05T13:17:00Z">
                <w:pPr>
                  <w:spacing w:before="0" w:line="240" w:lineRule="auto"/>
                  <w:ind w:left="0" w:firstLine="0"/>
                </w:pPr>
              </w:pPrChange>
            </w:pPr>
          </w:p>
        </w:tc>
        <w:tc>
          <w:tcPr>
            <w:tcW w:w="2268" w:type="dxa"/>
          </w:tcPr>
          <w:p w:rsidR="00000000" w:rsidRDefault="00F41CD1">
            <w:pPr>
              <w:spacing w:after="120"/>
              <w:rPr>
                <w:del w:id="2148" w:author="Maciej Flejsierowicz" w:date="2023-10-05T13:17:00Z"/>
                <w:rFonts w:ascii="Arial Narrow" w:hAnsi="Arial Narrow"/>
                <w:b/>
                <w:kern w:val="0"/>
                <w:sz w:val="20"/>
                <w:szCs w:val="20"/>
                <w:lang w:eastAsia="pl-PL"/>
              </w:rPr>
              <w:pPrChange w:id="2149" w:author="Maciej Flejsierowicz" w:date="2023-10-05T13:17:00Z">
                <w:pPr>
                  <w:spacing w:before="0" w:line="240" w:lineRule="auto"/>
                  <w:ind w:left="0" w:firstLine="0"/>
                </w:pPr>
              </w:pPrChange>
            </w:pPr>
          </w:p>
        </w:tc>
      </w:tr>
      <w:tr w:rsidR="003F4917" w:rsidRPr="00CE1EC0" w:rsidDel="00ED7648" w:rsidTr="00872F2F">
        <w:trPr>
          <w:trHeight w:val="781"/>
          <w:del w:id="2150" w:author="Maciej Flejsierowicz" w:date="2023-10-05T13:17:00Z"/>
        </w:trPr>
        <w:tc>
          <w:tcPr>
            <w:tcW w:w="1771" w:type="dxa"/>
          </w:tcPr>
          <w:p w:rsidR="00000000" w:rsidRDefault="00F41CD1">
            <w:pPr>
              <w:spacing w:after="120"/>
              <w:rPr>
                <w:del w:id="2151" w:author="Maciej Flejsierowicz" w:date="2023-10-05T13:17:00Z"/>
                <w:rFonts w:ascii="Arial Narrow" w:hAnsi="Arial Narrow"/>
                <w:b/>
                <w:kern w:val="0"/>
                <w:sz w:val="20"/>
                <w:szCs w:val="20"/>
                <w:lang w:eastAsia="pl-PL"/>
              </w:rPr>
              <w:pPrChange w:id="2152" w:author="Maciej Flejsierowicz" w:date="2023-10-05T13:17:00Z">
                <w:pPr>
                  <w:spacing w:before="0" w:line="240" w:lineRule="auto"/>
                  <w:ind w:left="0" w:firstLine="0"/>
                </w:pPr>
              </w:pPrChange>
            </w:pPr>
          </w:p>
        </w:tc>
        <w:tc>
          <w:tcPr>
            <w:tcW w:w="2268" w:type="dxa"/>
          </w:tcPr>
          <w:p w:rsidR="00000000" w:rsidRDefault="00F41CD1">
            <w:pPr>
              <w:spacing w:after="120"/>
              <w:rPr>
                <w:del w:id="2153" w:author="Maciej Flejsierowicz" w:date="2023-10-05T13:17:00Z"/>
                <w:rFonts w:ascii="Arial Narrow" w:hAnsi="Arial Narrow"/>
                <w:b/>
                <w:kern w:val="0"/>
                <w:sz w:val="20"/>
                <w:szCs w:val="20"/>
                <w:lang w:eastAsia="pl-PL"/>
              </w:rPr>
              <w:pPrChange w:id="2154" w:author="Maciej Flejsierowicz" w:date="2023-10-05T13:17:00Z">
                <w:pPr>
                  <w:spacing w:before="0" w:line="240" w:lineRule="auto"/>
                  <w:ind w:left="0" w:firstLine="0"/>
                </w:pPr>
              </w:pPrChange>
            </w:pPr>
          </w:p>
        </w:tc>
        <w:tc>
          <w:tcPr>
            <w:tcW w:w="2127" w:type="dxa"/>
          </w:tcPr>
          <w:p w:rsidR="00000000" w:rsidRDefault="00F41CD1">
            <w:pPr>
              <w:spacing w:after="120"/>
              <w:rPr>
                <w:del w:id="2155" w:author="Maciej Flejsierowicz" w:date="2023-10-05T13:17:00Z"/>
                <w:rFonts w:ascii="Arial Narrow" w:hAnsi="Arial Narrow"/>
                <w:b/>
                <w:kern w:val="0"/>
                <w:sz w:val="20"/>
                <w:szCs w:val="20"/>
                <w:lang w:eastAsia="pl-PL"/>
              </w:rPr>
              <w:pPrChange w:id="2156" w:author="Maciej Flejsierowicz" w:date="2023-10-05T13:17:00Z">
                <w:pPr>
                  <w:spacing w:before="0" w:line="240" w:lineRule="auto"/>
                  <w:ind w:left="0" w:firstLine="0"/>
                </w:pPr>
              </w:pPrChange>
            </w:pPr>
          </w:p>
        </w:tc>
        <w:tc>
          <w:tcPr>
            <w:tcW w:w="1275" w:type="dxa"/>
          </w:tcPr>
          <w:p w:rsidR="00000000" w:rsidRDefault="00F41CD1">
            <w:pPr>
              <w:spacing w:after="120"/>
              <w:rPr>
                <w:del w:id="2157" w:author="Maciej Flejsierowicz" w:date="2023-10-05T13:17:00Z"/>
                <w:rFonts w:ascii="Arial Narrow" w:hAnsi="Arial Narrow"/>
                <w:b/>
                <w:kern w:val="0"/>
                <w:sz w:val="20"/>
                <w:szCs w:val="20"/>
                <w:lang w:eastAsia="pl-PL"/>
              </w:rPr>
              <w:pPrChange w:id="2158" w:author="Maciej Flejsierowicz" w:date="2023-10-05T13:17:00Z">
                <w:pPr>
                  <w:spacing w:before="0" w:line="240" w:lineRule="auto"/>
                  <w:ind w:left="0" w:firstLine="0"/>
                </w:pPr>
              </w:pPrChange>
            </w:pPr>
          </w:p>
        </w:tc>
        <w:tc>
          <w:tcPr>
            <w:tcW w:w="2268" w:type="dxa"/>
          </w:tcPr>
          <w:p w:rsidR="00000000" w:rsidRDefault="00F41CD1">
            <w:pPr>
              <w:spacing w:after="120"/>
              <w:rPr>
                <w:del w:id="2159" w:author="Maciej Flejsierowicz" w:date="2023-10-05T13:17:00Z"/>
                <w:rFonts w:ascii="Arial Narrow" w:hAnsi="Arial Narrow"/>
                <w:b/>
                <w:kern w:val="0"/>
                <w:sz w:val="20"/>
                <w:szCs w:val="20"/>
                <w:lang w:eastAsia="pl-PL"/>
              </w:rPr>
              <w:pPrChange w:id="2160" w:author="Maciej Flejsierowicz" w:date="2023-10-05T13:17:00Z">
                <w:pPr>
                  <w:spacing w:before="0" w:line="240" w:lineRule="auto"/>
                  <w:ind w:left="0" w:firstLine="0"/>
                </w:pPr>
              </w:pPrChange>
            </w:pPr>
          </w:p>
        </w:tc>
      </w:tr>
    </w:tbl>
    <w:p w:rsidR="00000000" w:rsidRDefault="00F41CD1">
      <w:pPr>
        <w:spacing w:after="120"/>
        <w:rPr>
          <w:del w:id="2161" w:author="Maciej Flejsierowicz" w:date="2023-10-05T13:17:00Z"/>
          <w:rFonts w:ascii="Arial Narrow" w:hAnsi="Arial Narrow"/>
          <w:b/>
          <w:kern w:val="0"/>
          <w:sz w:val="22"/>
          <w:szCs w:val="22"/>
          <w:lang w:eastAsia="pl-PL"/>
        </w:rPr>
        <w:pPrChange w:id="2162" w:author="Maciej Flejsierowicz" w:date="2023-10-05T13:17:00Z">
          <w:pPr>
            <w:spacing w:before="0" w:line="240" w:lineRule="auto"/>
            <w:ind w:left="0" w:firstLine="0"/>
          </w:pPr>
        </w:pPrChange>
      </w:pPr>
    </w:p>
    <w:p w:rsidR="00000000" w:rsidRDefault="003F4917">
      <w:pPr>
        <w:spacing w:after="120"/>
        <w:rPr>
          <w:del w:id="2163" w:author="Maciej Flejsierowicz" w:date="2023-10-05T13:17:00Z"/>
          <w:rFonts w:ascii="Arial Narrow" w:hAnsi="Arial Narrow" w:cs="Arial"/>
          <w:b/>
          <w:kern w:val="0"/>
          <w:sz w:val="22"/>
          <w:szCs w:val="22"/>
          <w:lang w:eastAsia="pl-PL"/>
        </w:rPr>
        <w:pPrChange w:id="2164" w:author="Maciej Flejsierowicz" w:date="2023-10-05T13:17:00Z">
          <w:pPr>
            <w:spacing w:before="0" w:line="240" w:lineRule="auto"/>
            <w:ind w:left="0" w:firstLine="0"/>
          </w:pPr>
        </w:pPrChange>
      </w:pPr>
      <w:del w:id="2165" w:author="Maciej Flejsierowicz" w:date="2023-10-05T13:17:00Z">
        <w:r w:rsidRPr="00F1097F" w:rsidDel="00ED7648">
          <w:rPr>
            <w:rFonts w:ascii="Arial Narrow" w:hAnsi="Arial Narrow" w:cs="Arial"/>
            <w:b/>
            <w:kern w:val="0"/>
            <w:sz w:val="22"/>
            <w:szCs w:val="22"/>
            <w:lang w:eastAsia="pl-PL"/>
          </w:rPr>
          <w:delText>W załączeniu przedkładam(-my) dokumenty potwierdzające należyte</w:delText>
        </w:r>
        <w:r w:rsidDel="00ED7648">
          <w:rPr>
            <w:rFonts w:ascii="Arial Narrow" w:hAnsi="Arial Narrow" w:cs="Arial"/>
            <w:b/>
            <w:kern w:val="0"/>
            <w:sz w:val="22"/>
            <w:szCs w:val="22"/>
            <w:lang w:eastAsia="pl-PL"/>
          </w:rPr>
          <w:delText xml:space="preserve"> wykonanie dostawy  wskazanej w </w:delText>
        </w:r>
        <w:r w:rsidRPr="00F1097F" w:rsidDel="00ED7648">
          <w:rPr>
            <w:rFonts w:ascii="Arial Narrow" w:hAnsi="Arial Narrow" w:cs="Arial"/>
            <w:b/>
            <w:kern w:val="0"/>
            <w:sz w:val="22"/>
            <w:szCs w:val="22"/>
            <w:lang w:eastAsia="pl-PL"/>
          </w:rPr>
          <w:delText xml:space="preserve">tabeli powyżej. </w:delText>
        </w:r>
      </w:del>
    </w:p>
    <w:p w:rsidR="00000000" w:rsidRDefault="00F41CD1">
      <w:pPr>
        <w:spacing w:after="120"/>
        <w:rPr>
          <w:del w:id="2166" w:author="Maciej Flejsierowicz" w:date="2023-10-05T13:17:00Z"/>
          <w:rFonts w:ascii="Arial Narrow" w:hAnsi="Arial Narrow" w:cs="Arial"/>
          <w:b/>
          <w:kern w:val="0"/>
          <w:sz w:val="22"/>
          <w:szCs w:val="22"/>
          <w:lang w:eastAsia="pl-PL"/>
        </w:rPr>
        <w:pPrChange w:id="2167" w:author="Maciej Flejsierowicz" w:date="2023-10-05T13:17:00Z">
          <w:pPr>
            <w:spacing w:before="0" w:line="240" w:lineRule="auto"/>
            <w:ind w:left="0" w:firstLine="0"/>
          </w:pPr>
        </w:pPrChange>
      </w:pPr>
    </w:p>
    <w:p w:rsidR="00000000" w:rsidRDefault="00F41CD1">
      <w:pPr>
        <w:spacing w:after="120"/>
        <w:rPr>
          <w:del w:id="2168" w:author="Maciej Flejsierowicz" w:date="2023-10-05T13:17:00Z"/>
          <w:rFonts w:ascii="Arial Narrow" w:hAnsi="Arial Narrow" w:cs="Arial"/>
          <w:kern w:val="0"/>
          <w:sz w:val="22"/>
          <w:szCs w:val="22"/>
          <w:lang w:eastAsia="pl-PL"/>
        </w:rPr>
        <w:pPrChange w:id="2169" w:author="Maciej Flejsierowicz" w:date="2023-10-05T13:17:00Z">
          <w:pPr>
            <w:spacing w:before="0" w:line="240" w:lineRule="auto"/>
            <w:ind w:left="360" w:firstLine="0"/>
          </w:pPr>
        </w:pPrChange>
      </w:pPr>
    </w:p>
    <w:p w:rsidR="00000000" w:rsidRDefault="00F41CD1">
      <w:pPr>
        <w:spacing w:after="120"/>
        <w:rPr>
          <w:del w:id="2170" w:author="Maciej Flejsierowicz" w:date="2023-10-05T13:17:00Z"/>
          <w:rFonts w:ascii="Arial Narrow" w:hAnsi="Arial Narrow" w:cs="Arial"/>
          <w:kern w:val="0"/>
          <w:sz w:val="22"/>
          <w:szCs w:val="22"/>
          <w:lang w:eastAsia="pl-PL"/>
        </w:rPr>
        <w:pPrChange w:id="2171" w:author="Maciej Flejsierowicz" w:date="2023-10-05T13:17:00Z">
          <w:pPr>
            <w:spacing w:before="0" w:line="240" w:lineRule="auto"/>
            <w:ind w:left="360" w:firstLine="0"/>
          </w:pPr>
        </w:pPrChange>
      </w:pPr>
    </w:p>
    <w:p w:rsidR="00000000" w:rsidRDefault="00F41CD1">
      <w:pPr>
        <w:spacing w:after="120"/>
        <w:rPr>
          <w:del w:id="2172" w:author="Maciej Flejsierowicz" w:date="2023-10-05T13:17:00Z"/>
          <w:rFonts w:ascii="Arial Narrow" w:hAnsi="Arial Narrow" w:cs="Arial"/>
          <w:kern w:val="0"/>
          <w:sz w:val="22"/>
          <w:szCs w:val="22"/>
          <w:lang w:eastAsia="pl-PL"/>
        </w:rPr>
        <w:pPrChange w:id="2173" w:author="Maciej Flejsierowicz" w:date="2023-10-05T13:17:00Z">
          <w:pPr>
            <w:spacing w:before="0" w:line="240" w:lineRule="auto"/>
            <w:ind w:left="360" w:firstLine="0"/>
          </w:pPr>
        </w:pPrChange>
      </w:pPr>
    </w:p>
    <w:p w:rsidR="00000000" w:rsidRDefault="00F41CD1">
      <w:pPr>
        <w:spacing w:after="120"/>
        <w:rPr>
          <w:del w:id="2174" w:author="Maciej Flejsierowicz" w:date="2023-10-05T13:17:00Z"/>
          <w:rFonts w:ascii="Arial Narrow" w:hAnsi="Arial Narrow" w:cs="Arial"/>
          <w:b/>
          <w:kern w:val="0"/>
          <w:sz w:val="22"/>
          <w:szCs w:val="22"/>
          <w:lang w:eastAsia="pl-PL"/>
        </w:rPr>
        <w:pPrChange w:id="2175" w:author="Maciej Flejsierowicz" w:date="2023-10-05T13:17:00Z">
          <w:pPr>
            <w:spacing w:before="0" w:line="240" w:lineRule="auto"/>
            <w:ind w:left="0" w:firstLine="0"/>
          </w:pPr>
        </w:pPrChange>
      </w:pPr>
    </w:p>
    <w:p w:rsidR="00000000" w:rsidRDefault="003F4917">
      <w:pPr>
        <w:spacing w:after="120"/>
        <w:rPr>
          <w:del w:id="2176" w:author="Maciej Flejsierowicz" w:date="2023-10-05T13:17:00Z"/>
          <w:rFonts w:ascii="Arial Narrow" w:hAnsi="Arial Narrow" w:cs="Arial"/>
          <w:b/>
          <w:kern w:val="0"/>
          <w:sz w:val="22"/>
          <w:szCs w:val="22"/>
          <w:lang w:eastAsia="pl-PL"/>
        </w:rPr>
        <w:pPrChange w:id="2177" w:author="Maciej Flejsierowicz" w:date="2023-10-05T13:17:00Z">
          <w:pPr>
            <w:spacing w:before="0" w:line="240" w:lineRule="auto"/>
            <w:ind w:left="0" w:firstLine="0"/>
          </w:pPr>
        </w:pPrChange>
      </w:pPr>
      <w:del w:id="2178" w:author="Maciej Flejsierowicz" w:date="2023-10-05T13:17:00Z">
        <w:r w:rsidRPr="00F1097F" w:rsidDel="00ED7648">
          <w:rPr>
            <w:rFonts w:ascii="Arial Narrow" w:hAnsi="Arial Narrow" w:cs="Arial"/>
            <w:b/>
            <w:kern w:val="0"/>
            <w:sz w:val="22"/>
            <w:szCs w:val="22"/>
            <w:lang w:eastAsia="pl-PL"/>
          </w:rPr>
          <w:delText>…………………………………..</w:delText>
        </w:r>
        <w:r w:rsidRPr="00F1097F" w:rsidDel="00ED7648">
          <w:rPr>
            <w:rFonts w:ascii="Arial Narrow" w:hAnsi="Arial Narrow" w:cs="Arial"/>
            <w:b/>
            <w:kern w:val="0"/>
            <w:sz w:val="22"/>
            <w:szCs w:val="22"/>
            <w:lang w:eastAsia="pl-PL"/>
          </w:rPr>
          <w:tab/>
        </w:r>
        <w:r w:rsidRPr="00F1097F" w:rsidDel="00ED7648">
          <w:rPr>
            <w:rFonts w:ascii="Arial Narrow" w:hAnsi="Arial Narrow" w:cs="Arial"/>
            <w:b/>
            <w:kern w:val="0"/>
            <w:sz w:val="22"/>
            <w:szCs w:val="22"/>
            <w:lang w:eastAsia="pl-PL"/>
          </w:rPr>
          <w:tab/>
        </w:r>
        <w:r w:rsidDel="00ED7648">
          <w:rPr>
            <w:rFonts w:ascii="Arial Narrow" w:hAnsi="Arial Narrow" w:cs="Arial"/>
            <w:b/>
            <w:kern w:val="0"/>
            <w:sz w:val="22"/>
            <w:szCs w:val="22"/>
            <w:lang w:eastAsia="pl-PL"/>
          </w:rPr>
          <w:tab/>
        </w:r>
        <w:r w:rsidDel="00ED7648">
          <w:rPr>
            <w:rFonts w:ascii="Arial Narrow" w:hAnsi="Arial Narrow" w:cs="Arial"/>
            <w:b/>
            <w:kern w:val="0"/>
            <w:sz w:val="22"/>
            <w:szCs w:val="22"/>
            <w:lang w:eastAsia="pl-PL"/>
          </w:rPr>
          <w:tab/>
        </w:r>
        <w:r w:rsidDel="00ED7648">
          <w:rPr>
            <w:rFonts w:ascii="Arial Narrow" w:hAnsi="Arial Narrow" w:cs="Arial"/>
            <w:b/>
            <w:kern w:val="0"/>
            <w:sz w:val="22"/>
            <w:szCs w:val="22"/>
            <w:lang w:eastAsia="pl-PL"/>
          </w:rPr>
          <w:tab/>
        </w:r>
        <w:r w:rsidRPr="00F1097F" w:rsidDel="00ED7648">
          <w:rPr>
            <w:rFonts w:ascii="Arial Narrow" w:hAnsi="Arial Narrow" w:cs="Arial"/>
            <w:b/>
            <w:kern w:val="0"/>
            <w:sz w:val="22"/>
            <w:szCs w:val="22"/>
            <w:lang w:eastAsia="pl-PL"/>
          </w:rPr>
          <w:delText>…………………………………..</w:delText>
        </w:r>
      </w:del>
    </w:p>
    <w:p w:rsidR="00000000" w:rsidRDefault="003F4917">
      <w:pPr>
        <w:spacing w:after="120"/>
        <w:rPr>
          <w:del w:id="2179" w:author="Maciej Flejsierowicz" w:date="2023-10-05T13:17:00Z"/>
          <w:rFonts w:ascii="Arial Narrow" w:hAnsi="Arial Narrow" w:cs="Arial"/>
          <w:kern w:val="0"/>
          <w:sz w:val="16"/>
          <w:szCs w:val="16"/>
          <w:lang w:eastAsia="pl-PL"/>
        </w:rPr>
        <w:pPrChange w:id="2180" w:author="Maciej Flejsierowicz" w:date="2023-10-05T13:17:00Z">
          <w:pPr>
            <w:spacing w:before="0" w:line="240" w:lineRule="auto"/>
            <w:ind w:left="0" w:firstLine="0"/>
          </w:pPr>
        </w:pPrChange>
      </w:pPr>
      <w:del w:id="2181" w:author="Maciej Flejsierowicz" w:date="2023-10-05T13:17:00Z">
        <w:r w:rsidRPr="00CE1EC0" w:rsidDel="00ED7648">
          <w:rPr>
            <w:rFonts w:ascii="Arial Narrow" w:hAnsi="Arial Narrow" w:cs="Arial"/>
            <w:kern w:val="0"/>
            <w:sz w:val="16"/>
            <w:szCs w:val="16"/>
            <w:lang w:eastAsia="pl-PL"/>
          </w:rPr>
          <w:delText xml:space="preserve">       (miejscowość i data)                                                </w:delText>
        </w:r>
        <w:r w:rsidRPr="00CE1EC0" w:rsidDel="00ED7648">
          <w:rPr>
            <w:rFonts w:ascii="Arial Narrow" w:hAnsi="Arial Narrow" w:cs="Arial"/>
            <w:kern w:val="0"/>
            <w:sz w:val="16"/>
            <w:szCs w:val="16"/>
            <w:lang w:eastAsia="pl-PL"/>
          </w:rPr>
          <w:tab/>
        </w:r>
        <w:r w:rsidRPr="00CE1EC0" w:rsidDel="00ED7648">
          <w:rPr>
            <w:rFonts w:ascii="Arial Narrow" w:hAnsi="Arial Narrow" w:cs="Arial"/>
            <w:kern w:val="0"/>
            <w:sz w:val="16"/>
            <w:szCs w:val="16"/>
            <w:lang w:eastAsia="pl-PL"/>
          </w:rPr>
          <w:tab/>
        </w:r>
        <w:r w:rsidRPr="00CE1EC0" w:rsidDel="00ED7648">
          <w:rPr>
            <w:rFonts w:ascii="Arial Narrow" w:hAnsi="Arial Narrow" w:cs="Arial"/>
            <w:kern w:val="0"/>
            <w:sz w:val="16"/>
            <w:szCs w:val="16"/>
            <w:lang w:eastAsia="pl-PL"/>
          </w:rPr>
          <w:tab/>
          <w:delText xml:space="preserve">   </w:delText>
        </w:r>
        <w:r w:rsidDel="00ED7648">
          <w:rPr>
            <w:rFonts w:ascii="Arial Narrow" w:hAnsi="Arial Narrow" w:cs="Arial"/>
            <w:kern w:val="0"/>
            <w:sz w:val="16"/>
            <w:szCs w:val="16"/>
            <w:lang w:eastAsia="pl-PL"/>
          </w:rPr>
          <w:delText xml:space="preserve">             </w:delText>
        </w:r>
        <w:r w:rsidRPr="00CE1EC0" w:rsidDel="00ED7648">
          <w:rPr>
            <w:rFonts w:ascii="Arial Narrow" w:hAnsi="Arial Narrow" w:cs="Arial"/>
            <w:kern w:val="0"/>
            <w:sz w:val="16"/>
            <w:szCs w:val="16"/>
            <w:lang w:eastAsia="pl-PL"/>
          </w:rPr>
          <w:delText xml:space="preserve"> </w:delText>
        </w:r>
        <w:r w:rsidDel="00ED7648">
          <w:rPr>
            <w:rFonts w:ascii="Arial Narrow" w:hAnsi="Arial Narrow" w:cs="Arial"/>
            <w:kern w:val="0"/>
            <w:sz w:val="16"/>
            <w:szCs w:val="16"/>
            <w:lang w:eastAsia="pl-PL"/>
          </w:rPr>
          <w:delText xml:space="preserve">    </w:delText>
        </w:r>
        <w:r w:rsidRPr="00CE1EC0" w:rsidDel="00ED7648">
          <w:rPr>
            <w:rFonts w:ascii="Arial Narrow" w:hAnsi="Arial Narrow" w:cs="Arial"/>
            <w:kern w:val="0"/>
            <w:sz w:val="16"/>
            <w:szCs w:val="16"/>
            <w:lang w:eastAsia="pl-PL"/>
          </w:rPr>
          <w:delText xml:space="preserve">podpis osoby/osób uprawnionej(ych) </w:delText>
        </w:r>
      </w:del>
    </w:p>
    <w:p w:rsidR="00000000" w:rsidRDefault="003F4917">
      <w:pPr>
        <w:spacing w:after="120"/>
        <w:rPr>
          <w:del w:id="2182" w:author="Maciej Flejsierowicz" w:date="2023-10-05T13:17:00Z"/>
          <w:rFonts w:ascii="Arial Narrow" w:hAnsi="Arial Narrow" w:cs="Arial"/>
          <w:kern w:val="0"/>
          <w:sz w:val="16"/>
          <w:szCs w:val="16"/>
          <w:lang w:eastAsia="pl-PL"/>
        </w:rPr>
        <w:pPrChange w:id="2183" w:author="Maciej Flejsierowicz" w:date="2023-10-05T13:17:00Z">
          <w:pPr>
            <w:spacing w:before="0" w:line="240" w:lineRule="auto"/>
            <w:ind w:left="0" w:firstLine="0"/>
          </w:pPr>
        </w:pPrChange>
      </w:pPr>
      <w:del w:id="2184" w:author="Maciej Flejsierowicz" w:date="2023-10-05T13:17:00Z">
        <w:r w:rsidRPr="00F1097F" w:rsidDel="00ED7648">
          <w:rPr>
            <w:rFonts w:ascii="Arial Narrow" w:hAnsi="Arial Narrow" w:cs="Arial"/>
            <w:kern w:val="0"/>
            <w:sz w:val="22"/>
            <w:szCs w:val="22"/>
            <w:lang w:eastAsia="pl-PL"/>
          </w:rPr>
          <w:delText xml:space="preserve">                                                                                   </w:delText>
        </w:r>
        <w:r w:rsidRPr="00F1097F" w:rsidDel="00ED7648">
          <w:rPr>
            <w:rFonts w:ascii="Arial Narrow" w:hAnsi="Arial Narrow" w:cs="Arial"/>
            <w:kern w:val="0"/>
            <w:sz w:val="22"/>
            <w:szCs w:val="22"/>
            <w:lang w:eastAsia="pl-PL"/>
          </w:rPr>
          <w:tab/>
          <w:delText xml:space="preserve"> </w:delText>
        </w:r>
        <w:r w:rsidDel="00ED7648">
          <w:rPr>
            <w:rFonts w:ascii="Arial Narrow" w:hAnsi="Arial Narrow" w:cs="Arial"/>
            <w:kern w:val="0"/>
            <w:sz w:val="22"/>
            <w:szCs w:val="22"/>
            <w:lang w:eastAsia="pl-PL"/>
          </w:rPr>
          <w:tab/>
        </w:r>
        <w:r w:rsidDel="00ED7648">
          <w:rPr>
            <w:rFonts w:ascii="Arial Narrow" w:hAnsi="Arial Narrow" w:cs="Arial"/>
            <w:kern w:val="0"/>
            <w:sz w:val="22"/>
            <w:szCs w:val="22"/>
            <w:lang w:eastAsia="pl-PL"/>
          </w:rPr>
          <w:tab/>
          <w:delText xml:space="preserve">  </w:delText>
        </w:r>
        <w:r w:rsidRPr="00CE1EC0" w:rsidDel="00ED7648">
          <w:rPr>
            <w:rFonts w:ascii="Arial Narrow" w:hAnsi="Arial Narrow" w:cs="Arial"/>
            <w:kern w:val="0"/>
            <w:sz w:val="16"/>
            <w:szCs w:val="16"/>
            <w:lang w:eastAsia="pl-PL"/>
          </w:rPr>
          <w:delText>do</w:delText>
        </w:r>
        <w:r w:rsidDel="00ED7648">
          <w:rPr>
            <w:rFonts w:ascii="Arial Narrow" w:hAnsi="Arial Narrow" w:cs="Arial"/>
            <w:kern w:val="0"/>
            <w:sz w:val="22"/>
            <w:szCs w:val="22"/>
            <w:lang w:eastAsia="pl-PL"/>
          </w:rPr>
          <w:delText xml:space="preserve"> </w:delText>
        </w:r>
        <w:r w:rsidRPr="00CE1EC0" w:rsidDel="00ED7648">
          <w:rPr>
            <w:rFonts w:ascii="Arial Narrow" w:hAnsi="Arial Narrow" w:cs="Arial"/>
            <w:kern w:val="0"/>
            <w:sz w:val="16"/>
            <w:szCs w:val="16"/>
            <w:lang w:eastAsia="pl-PL"/>
          </w:rPr>
          <w:delText>reprezentowania Wykonawcy</w:delText>
        </w:r>
      </w:del>
    </w:p>
    <w:p w:rsidR="00000000" w:rsidRDefault="00F41CD1">
      <w:pPr>
        <w:spacing w:after="120"/>
        <w:rPr>
          <w:del w:id="2185" w:author="Maciej Flejsierowicz" w:date="2023-10-05T13:17:00Z"/>
          <w:kern w:val="0"/>
          <w:lang w:eastAsia="pl-PL"/>
        </w:rPr>
        <w:pPrChange w:id="2186" w:author="Maciej Flejsierowicz" w:date="2023-10-05T13:17:00Z">
          <w:pPr>
            <w:spacing w:before="0" w:line="240" w:lineRule="auto"/>
            <w:ind w:left="0" w:firstLine="0"/>
          </w:pPr>
        </w:pPrChange>
      </w:pPr>
    </w:p>
    <w:p w:rsidR="00F000E9" w:rsidRDefault="00F000E9">
      <w:pPr>
        <w:spacing w:after="120"/>
        <w:rPr>
          <w:del w:id="2187" w:author="Maciej Flejsierowicz" w:date="2023-10-05T13:17:00Z"/>
          <w:rFonts w:ascii="Arial Narrow" w:hAnsi="Arial Narrow"/>
          <w:sz w:val="22"/>
          <w:szCs w:val="22"/>
        </w:rPr>
      </w:pPr>
    </w:p>
    <w:p w:rsidR="00F000E9" w:rsidRDefault="00F000E9">
      <w:pPr>
        <w:spacing w:after="120"/>
        <w:rPr>
          <w:del w:id="2188" w:author="Maciej Flejsierowicz" w:date="2023-10-05T13:17:00Z"/>
          <w:rFonts w:ascii="Arial Narrow" w:hAnsi="Arial Narrow"/>
          <w:sz w:val="22"/>
          <w:szCs w:val="22"/>
        </w:rPr>
      </w:pPr>
    </w:p>
    <w:p w:rsidR="00F000E9" w:rsidRDefault="00F000E9">
      <w:pPr>
        <w:spacing w:after="120"/>
        <w:rPr>
          <w:del w:id="2189" w:author="Maciej Flejsierowicz" w:date="2023-10-05T13:17:00Z"/>
          <w:rFonts w:ascii="Arial Narrow" w:hAnsi="Arial Narrow"/>
          <w:sz w:val="22"/>
          <w:szCs w:val="22"/>
        </w:rPr>
      </w:pPr>
    </w:p>
    <w:p w:rsidR="00000000" w:rsidRDefault="00F41CD1">
      <w:pPr>
        <w:spacing w:after="120"/>
        <w:rPr>
          <w:rFonts w:ascii="Arial Narrow" w:hAnsi="Arial Narrow"/>
          <w:sz w:val="22"/>
          <w:szCs w:val="22"/>
        </w:rPr>
      </w:pPr>
    </w:p>
    <w:sectPr w:rsidR="00000000" w:rsidSect="00C042DC">
      <w:pgSz w:w="11907" w:h="16840" w:code="9"/>
      <w:pgMar w:top="970" w:right="1418" w:bottom="1276" w:left="1418" w:header="284"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99D" w:rsidRDefault="003C099D">
      <w:r>
        <w:separator/>
      </w:r>
    </w:p>
  </w:endnote>
  <w:endnote w:type="continuationSeparator" w:id="0">
    <w:p w:rsidR="003C099D" w:rsidRDefault="003C09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jaVu Sans">
    <w:altName w:val="Arial"/>
    <w:panose1 w:val="020B0603030804020204"/>
    <w:charset w:val="EE"/>
    <w:family w:val="swiss"/>
    <w:pitch w:val="variable"/>
    <w:sig w:usb0="E7002EFF"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1377876"/>
      <w:docPartObj>
        <w:docPartGallery w:val="Page Numbers (Bottom of Page)"/>
        <w:docPartUnique/>
      </w:docPartObj>
    </w:sdtPr>
    <w:sdtEndPr>
      <w:rPr>
        <w:rFonts w:ascii="Arial Narrow" w:hAnsi="Arial Narrow"/>
        <w:sz w:val="20"/>
        <w:szCs w:val="20"/>
      </w:rPr>
    </w:sdtEndPr>
    <w:sdtContent>
      <w:p w:rsidR="003C099D" w:rsidRPr="00886B50" w:rsidRDefault="00BF6650">
        <w:pPr>
          <w:pStyle w:val="Stopka"/>
          <w:jc w:val="center"/>
          <w:rPr>
            <w:rFonts w:ascii="Arial Narrow" w:hAnsi="Arial Narrow"/>
            <w:sz w:val="20"/>
            <w:szCs w:val="20"/>
          </w:rPr>
        </w:pPr>
        <w:r w:rsidRPr="00886B50">
          <w:rPr>
            <w:rFonts w:ascii="Arial Narrow" w:hAnsi="Arial Narrow"/>
            <w:sz w:val="20"/>
            <w:szCs w:val="20"/>
          </w:rPr>
          <w:fldChar w:fldCharType="begin"/>
        </w:r>
        <w:r w:rsidR="003C099D" w:rsidRPr="00886B50">
          <w:rPr>
            <w:rFonts w:ascii="Arial Narrow" w:hAnsi="Arial Narrow"/>
            <w:sz w:val="20"/>
            <w:szCs w:val="20"/>
          </w:rPr>
          <w:instrText>PAGE    \* MERGEFORMAT</w:instrText>
        </w:r>
        <w:r w:rsidRPr="00886B50">
          <w:rPr>
            <w:rFonts w:ascii="Arial Narrow" w:hAnsi="Arial Narrow"/>
            <w:sz w:val="20"/>
            <w:szCs w:val="20"/>
          </w:rPr>
          <w:fldChar w:fldCharType="separate"/>
        </w:r>
        <w:r w:rsidR="00F41CD1">
          <w:rPr>
            <w:rFonts w:ascii="Arial Narrow" w:hAnsi="Arial Narrow"/>
            <w:noProof/>
            <w:sz w:val="20"/>
            <w:szCs w:val="20"/>
          </w:rPr>
          <w:t>25</w:t>
        </w:r>
        <w:r w:rsidRPr="00886B50">
          <w:rPr>
            <w:rFonts w:ascii="Arial Narrow" w:hAnsi="Arial Narrow"/>
            <w:sz w:val="20"/>
            <w:szCs w:val="20"/>
          </w:rPr>
          <w:fldChar w:fldCharType="end"/>
        </w:r>
      </w:p>
    </w:sdtContent>
  </w:sdt>
  <w:p w:rsidR="003C099D" w:rsidRDefault="003C099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35860"/>
      <w:docPartObj>
        <w:docPartGallery w:val="Page Numbers (Bottom of Page)"/>
        <w:docPartUnique/>
      </w:docPartObj>
    </w:sdtPr>
    <w:sdtContent>
      <w:p w:rsidR="003C099D" w:rsidRDefault="00BF6650">
        <w:pPr>
          <w:pStyle w:val="Stopka"/>
          <w:jc w:val="center"/>
        </w:pPr>
        <w:r w:rsidRPr="003845F9">
          <w:rPr>
            <w:rFonts w:ascii="Arial Narrow" w:hAnsi="Arial Narrow"/>
            <w:sz w:val="20"/>
            <w:szCs w:val="20"/>
          </w:rPr>
          <w:fldChar w:fldCharType="begin"/>
        </w:r>
        <w:r w:rsidR="003C099D" w:rsidRPr="003845F9">
          <w:rPr>
            <w:rFonts w:ascii="Arial Narrow" w:hAnsi="Arial Narrow"/>
            <w:sz w:val="20"/>
            <w:szCs w:val="20"/>
          </w:rPr>
          <w:instrText xml:space="preserve"> PAGE   \* MERGEFORMAT </w:instrText>
        </w:r>
        <w:r w:rsidRPr="003845F9">
          <w:rPr>
            <w:rFonts w:ascii="Arial Narrow" w:hAnsi="Arial Narrow"/>
            <w:sz w:val="20"/>
            <w:szCs w:val="20"/>
          </w:rPr>
          <w:fldChar w:fldCharType="separate"/>
        </w:r>
        <w:r w:rsidR="00F41CD1">
          <w:rPr>
            <w:rFonts w:ascii="Arial Narrow" w:hAnsi="Arial Narrow"/>
            <w:noProof/>
            <w:sz w:val="20"/>
            <w:szCs w:val="20"/>
          </w:rPr>
          <w:t>22</w:t>
        </w:r>
        <w:r w:rsidRPr="003845F9">
          <w:rPr>
            <w:rFonts w:ascii="Arial Narrow" w:hAnsi="Arial Narrow"/>
            <w:sz w:val="20"/>
            <w:szCs w:val="20"/>
          </w:rPr>
          <w:fldChar w:fldCharType="end"/>
        </w:r>
      </w:p>
    </w:sdtContent>
  </w:sdt>
  <w:p w:rsidR="003C099D" w:rsidRDefault="003C099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99D" w:rsidRDefault="003C099D">
      <w:r>
        <w:separator/>
      </w:r>
    </w:p>
  </w:footnote>
  <w:footnote w:type="continuationSeparator" w:id="0">
    <w:p w:rsidR="003C099D" w:rsidRDefault="003C09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99D" w:rsidRPr="00893473" w:rsidRDefault="003C099D" w:rsidP="00893473">
    <w:pPr>
      <w:tabs>
        <w:tab w:val="center" w:pos="4536"/>
        <w:tab w:val="right" w:pos="9072"/>
      </w:tabs>
      <w:spacing w:before="0" w:line="240" w:lineRule="auto"/>
      <w:ind w:left="0" w:firstLine="0"/>
      <w:jc w:val="center"/>
      <w:rPr>
        <w:rFonts w:ascii="Arial Narrow" w:hAnsi="Arial Narrow" w:cs="Arial"/>
        <w:kern w:val="0"/>
        <w:sz w:val="20"/>
        <w:szCs w:val="20"/>
        <w:lang w:eastAsia="pl-PL"/>
      </w:rPr>
    </w:pPr>
    <w:r w:rsidRPr="00893473">
      <w:rPr>
        <w:rFonts w:ascii="Arial Narrow" w:hAnsi="Arial Narrow"/>
        <w:b/>
        <w:bCs/>
        <w:noProof/>
        <w:color w:val="0066CC"/>
        <w:kern w:val="0"/>
        <w:sz w:val="20"/>
        <w:szCs w:val="20"/>
        <w:lang w:eastAsia="pl-PL"/>
      </w:rPr>
      <w:drawing>
        <wp:anchor distT="0" distB="0" distL="114300" distR="114300" simplePos="0" relativeHeight="251658240" behindDoc="0" locked="0" layoutInCell="1" allowOverlap="1">
          <wp:simplePos x="0" y="0"/>
          <wp:positionH relativeFrom="margin">
            <wp:posOffset>-95250</wp:posOffset>
          </wp:positionH>
          <wp:positionV relativeFrom="margin">
            <wp:posOffset>-1020445</wp:posOffset>
          </wp:positionV>
          <wp:extent cx="419100" cy="94107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flipH="1">
                    <a:off x="0" y="0"/>
                    <a:ext cx="419100" cy="941070"/>
                  </a:xfrm>
                  <a:prstGeom prst="rect">
                    <a:avLst/>
                  </a:prstGeom>
                  <a:noFill/>
                </pic:spPr>
              </pic:pic>
            </a:graphicData>
          </a:graphic>
        </wp:anchor>
      </w:drawing>
    </w:r>
    <w:r w:rsidRPr="00893473">
      <w:rPr>
        <w:rFonts w:ascii="Arial Narrow" w:hAnsi="Arial Narrow"/>
        <w:b/>
        <w:bCs/>
        <w:color w:val="0066CC"/>
        <w:kern w:val="0"/>
        <w:sz w:val="20"/>
        <w:szCs w:val="20"/>
        <w:lang w:eastAsia="pl-PL"/>
      </w:rPr>
      <w:t>Wojewódzki Szpital Specjalistyczny dla Nerwowo i Psychicznie Chorych</w:t>
    </w:r>
  </w:p>
  <w:p w:rsidR="003C099D" w:rsidRDefault="003C099D" w:rsidP="00893473">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eastAsia="pl-PL"/>
      </w:rPr>
    </w:pPr>
    <w:r w:rsidRPr="00893473">
      <w:rPr>
        <w:rFonts w:ascii="Arial Narrow" w:hAnsi="Arial Narrow"/>
        <w:b/>
        <w:bCs/>
        <w:color w:val="0066CC"/>
        <w:kern w:val="0"/>
        <w:sz w:val="20"/>
        <w:szCs w:val="20"/>
        <w:lang w:eastAsia="pl-PL"/>
      </w:rPr>
      <w:t>Samodzielny Publiczny Zakład Opieki Zdrowotnej w Ciborzu</w:t>
    </w:r>
  </w:p>
  <w:p w:rsidR="003C099D" w:rsidRDefault="003C099D" w:rsidP="00893473">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eastAsia="pl-PL"/>
      </w:rPr>
    </w:pPr>
    <w:r>
      <w:rPr>
        <w:rFonts w:ascii="Arial Narrow" w:hAnsi="Arial Narrow"/>
        <w:b/>
        <w:bCs/>
        <w:color w:val="0066CC"/>
        <w:kern w:val="0"/>
        <w:sz w:val="20"/>
        <w:szCs w:val="20"/>
        <w:lang w:eastAsia="pl-PL"/>
      </w:rPr>
      <w:t>Adres: Cibórz, 66-213 Skąpe, pow. Świebodzin, woj. lubuskie</w:t>
    </w:r>
  </w:p>
  <w:p w:rsidR="003C099D" w:rsidRPr="00893473" w:rsidRDefault="003C099D" w:rsidP="00893473">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val="en-US" w:eastAsia="pl-PL"/>
      </w:rPr>
    </w:pPr>
    <w:r w:rsidRPr="00893473">
      <w:rPr>
        <w:rFonts w:ascii="Arial Narrow" w:hAnsi="Arial Narrow"/>
        <w:b/>
        <w:bCs/>
        <w:color w:val="0066CC"/>
        <w:kern w:val="0"/>
        <w:sz w:val="20"/>
        <w:szCs w:val="20"/>
        <w:lang w:val="en-US" w:eastAsia="pl-PL"/>
      </w:rPr>
      <w:t>tel. 68 34 19 25 56, -325, -335, -350, -450. -455, -525, fax 68 34 19 494, e-</w:t>
    </w:r>
    <w:r>
      <w:rPr>
        <w:rFonts w:ascii="Arial Narrow" w:hAnsi="Arial Narrow"/>
        <w:b/>
        <w:bCs/>
        <w:color w:val="0066CC"/>
        <w:kern w:val="0"/>
        <w:sz w:val="20"/>
        <w:szCs w:val="20"/>
        <w:lang w:val="en-US" w:eastAsia="pl-PL"/>
      </w:rPr>
      <w:t>m</w:t>
    </w:r>
    <w:r w:rsidRPr="00893473">
      <w:rPr>
        <w:rFonts w:ascii="Arial Narrow" w:hAnsi="Arial Narrow"/>
        <w:b/>
        <w:bCs/>
        <w:color w:val="0066CC"/>
        <w:kern w:val="0"/>
        <w:sz w:val="20"/>
        <w:szCs w:val="20"/>
        <w:lang w:val="en-US" w:eastAsia="pl-PL"/>
      </w:rPr>
      <w:t xml:space="preserve">ail: </w:t>
    </w:r>
    <w:r w:rsidR="00BF6650" w:rsidRPr="00BF6650">
      <w:fldChar w:fldCharType="begin"/>
    </w:r>
    <w:r w:rsidR="00BF6650" w:rsidRPr="00BF6650">
      <w:rPr>
        <w:lang w:val="en-AU"/>
        <w:rPrChange w:id="26" w:author="Admin" w:date="2023-09-05T20:22:00Z">
          <w:rPr/>
        </w:rPrChange>
      </w:rPr>
      <w:instrText>HYPERLINK "mailto:szpital@ciborz.eu"</w:instrText>
    </w:r>
    <w:r w:rsidR="00BF6650" w:rsidRPr="00BF6650">
      <w:fldChar w:fldCharType="separate"/>
    </w:r>
    <w:r w:rsidRPr="00893473">
      <w:rPr>
        <w:rStyle w:val="Hipercze"/>
        <w:rFonts w:ascii="Arial Narrow" w:hAnsi="Arial Narrow"/>
        <w:b/>
        <w:bCs/>
        <w:kern w:val="0"/>
        <w:sz w:val="20"/>
        <w:szCs w:val="20"/>
        <w:lang w:val="en-US" w:eastAsia="pl-PL"/>
      </w:rPr>
      <w:t>szpital@ciborz.eu</w:t>
    </w:r>
    <w:r w:rsidR="00BF6650">
      <w:rPr>
        <w:rStyle w:val="Hipercze"/>
        <w:rFonts w:ascii="Arial Narrow" w:hAnsi="Arial Narrow"/>
        <w:b/>
        <w:bCs/>
        <w:kern w:val="0"/>
        <w:sz w:val="20"/>
        <w:szCs w:val="20"/>
        <w:lang w:val="en-US" w:eastAsia="pl-PL"/>
      </w:rPr>
      <w:fldChar w:fldCharType="end"/>
    </w:r>
  </w:p>
  <w:p w:rsidR="003C099D" w:rsidRPr="00893473" w:rsidRDefault="003C099D" w:rsidP="00893473">
    <w:pPr>
      <w:tabs>
        <w:tab w:val="left" w:pos="708"/>
        <w:tab w:val="center" w:pos="4536"/>
        <w:tab w:val="right" w:pos="9072"/>
      </w:tabs>
      <w:spacing w:before="0" w:line="240" w:lineRule="auto"/>
      <w:ind w:left="0" w:firstLine="0"/>
      <w:jc w:val="center"/>
      <w:rPr>
        <w:b/>
        <w:bCs/>
        <w:color w:val="0066CC"/>
        <w:kern w:val="0"/>
        <w:sz w:val="28"/>
        <w:szCs w:val="28"/>
        <w:lang w:val="en-US" w:eastAsia="pl-PL"/>
      </w:rPr>
    </w:pPr>
    <w:r>
      <w:rPr>
        <w:rFonts w:ascii="Arial Narrow" w:hAnsi="Arial Narrow"/>
        <w:b/>
        <w:bCs/>
        <w:color w:val="0066CC"/>
        <w:kern w:val="0"/>
        <w:sz w:val="20"/>
        <w:szCs w:val="20"/>
        <w:lang w:val="en-US" w:eastAsia="pl-PL"/>
      </w:rPr>
      <w:t>NIP: 927-16-78-629, REGON 000292793</w:t>
    </w:r>
  </w:p>
  <w:p w:rsidR="003C099D" w:rsidRPr="00893473" w:rsidRDefault="003C099D" w:rsidP="002F4064">
    <w:pPr>
      <w:pStyle w:val="Nagwek"/>
      <w:spacing w:before="0"/>
      <w:jc w:val="center"/>
      <w:rPr>
        <w:sz w:val="18"/>
        <w:szCs w:val="18"/>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99D" w:rsidRPr="00893473" w:rsidRDefault="003C099D" w:rsidP="004E40A2">
    <w:pPr>
      <w:tabs>
        <w:tab w:val="center" w:pos="4536"/>
        <w:tab w:val="right" w:pos="9072"/>
      </w:tabs>
      <w:spacing w:before="0" w:line="240" w:lineRule="auto"/>
      <w:ind w:left="0" w:firstLine="0"/>
      <w:jc w:val="center"/>
      <w:rPr>
        <w:rFonts w:ascii="Arial Narrow" w:hAnsi="Arial Narrow" w:cs="Arial"/>
        <w:kern w:val="0"/>
        <w:sz w:val="20"/>
        <w:szCs w:val="20"/>
        <w:lang w:eastAsia="pl-PL"/>
      </w:rPr>
    </w:pPr>
    <w:r w:rsidRPr="00893473">
      <w:rPr>
        <w:rFonts w:ascii="Arial Narrow" w:hAnsi="Arial Narrow"/>
        <w:b/>
        <w:bCs/>
        <w:noProof/>
        <w:color w:val="0066CC"/>
        <w:kern w:val="0"/>
        <w:sz w:val="20"/>
        <w:szCs w:val="20"/>
        <w:lang w:eastAsia="pl-PL"/>
      </w:rPr>
      <w:drawing>
        <wp:anchor distT="0" distB="0" distL="114300" distR="114300" simplePos="0" relativeHeight="251660288" behindDoc="0" locked="0" layoutInCell="1" allowOverlap="1">
          <wp:simplePos x="0" y="0"/>
          <wp:positionH relativeFrom="margin">
            <wp:posOffset>-95250</wp:posOffset>
          </wp:positionH>
          <wp:positionV relativeFrom="margin">
            <wp:posOffset>-1020445</wp:posOffset>
          </wp:positionV>
          <wp:extent cx="419100" cy="94107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flipH="1">
                    <a:off x="0" y="0"/>
                    <a:ext cx="419100" cy="941070"/>
                  </a:xfrm>
                  <a:prstGeom prst="rect">
                    <a:avLst/>
                  </a:prstGeom>
                  <a:noFill/>
                </pic:spPr>
              </pic:pic>
            </a:graphicData>
          </a:graphic>
        </wp:anchor>
      </w:drawing>
    </w:r>
    <w:r w:rsidRPr="00893473">
      <w:rPr>
        <w:rFonts w:ascii="Arial Narrow" w:hAnsi="Arial Narrow"/>
        <w:b/>
        <w:bCs/>
        <w:color w:val="0066CC"/>
        <w:kern w:val="0"/>
        <w:sz w:val="20"/>
        <w:szCs w:val="20"/>
        <w:lang w:eastAsia="pl-PL"/>
      </w:rPr>
      <w:t>Wojewódzki Szpital Specjalistyczny dla Nerwowo i Psychicznie Chorych</w:t>
    </w:r>
  </w:p>
  <w:p w:rsidR="003C099D" w:rsidRDefault="003C099D" w:rsidP="004E40A2">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eastAsia="pl-PL"/>
      </w:rPr>
    </w:pPr>
    <w:r w:rsidRPr="00893473">
      <w:rPr>
        <w:rFonts w:ascii="Arial Narrow" w:hAnsi="Arial Narrow"/>
        <w:b/>
        <w:bCs/>
        <w:color w:val="0066CC"/>
        <w:kern w:val="0"/>
        <w:sz w:val="20"/>
        <w:szCs w:val="20"/>
        <w:lang w:eastAsia="pl-PL"/>
      </w:rPr>
      <w:t>Samodzielny Publiczny Zakład Opieki Zdrowotnej w Ciborzu</w:t>
    </w:r>
  </w:p>
  <w:p w:rsidR="003C099D" w:rsidRDefault="003C099D" w:rsidP="004E40A2">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eastAsia="pl-PL"/>
      </w:rPr>
    </w:pPr>
    <w:r>
      <w:rPr>
        <w:rFonts w:ascii="Arial Narrow" w:hAnsi="Arial Narrow"/>
        <w:b/>
        <w:bCs/>
        <w:color w:val="0066CC"/>
        <w:kern w:val="0"/>
        <w:sz w:val="20"/>
        <w:szCs w:val="20"/>
        <w:lang w:eastAsia="pl-PL"/>
      </w:rPr>
      <w:t>Adres: Cibórz, 66-213 Skąpe, pow. Świebodzin, woj. lubuskie</w:t>
    </w:r>
  </w:p>
  <w:p w:rsidR="003C099D" w:rsidRPr="00893473" w:rsidRDefault="003C099D" w:rsidP="004E40A2">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val="en-US" w:eastAsia="pl-PL"/>
      </w:rPr>
    </w:pPr>
    <w:r w:rsidRPr="00893473">
      <w:rPr>
        <w:rFonts w:ascii="Arial Narrow" w:hAnsi="Arial Narrow"/>
        <w:b/>
        <w:bCs/>
        <w:color w:val="0066CC"/>
        <w:kern w:val="0"/>
        <w:sz w:val="20"/>
        <w:szCs w:val="20"/>
        <w:lang w:val="en-US" w:eastAsia="pl-PL"/>
      </w:rPr>
      <w:t>tel. 68 34 19 25 56, -325, -335, -350, -450. -455, -525, fax 68 34 19 494, e-</w:t>
    </w:r>
    <w:r>
      <w:rPr>
        <w:rFonts w:ascii="Arial Narrow" w:hAnsi="Arial Narrow"/>
        <w:b/>
        <w:bCs/>
        <w:color w:val="0066CC"/>
        <w:kern w:val="0"/>
        <w:sz w:val="20"/>
        <w:szCs w:val="20"/>
        <w:lang w:val="en-US" w:eastAsia="pl-PL"/>
      </w:rPr>
      <w:t>m</w:t>
    </w:r>
    <w:r w:rsidRPr="00893473">
      <w:rPr>
        <w:rFonts w:ascii="Arial Narrow" w:hAnsi="Arial Narrow"/>
        <w:b/>
        <w:bCs/>
        <w:color w:val="0066CC"/>
        <w:kern w:val="0"/>
        <w:sz w:val="20"/>
        <w:szCs w:val="20"/>
        <w:lang w:val="en-US" w:eastAsia="pl-PL"/>
      </w:rPr>
      <w:t xml:space="preserve">ail: </w:t>
    </w:r>
    <w:r w:rsidR="00BF6650" w:rsidRPr="00BF6650">
      <w:fldChar w:fldCharType="begin"/>
    </w:r>
    <w:r w:rsidR="00BF6650" w:rsidRPr="00BF6650">
      <w:rPr>
        <w:lang w:val="en-AU"/>
        <w:rPrChange w:id="27" w:author="Admin" w:date="2023-09-05T20:31:00Z">
          <w:rPr/>
        </w:rPrChange>
      </w:rPr>
      <w:instrText>HYPERLINK "mailto:szpital@ciborz.eu"</w:instrText>
    </w:r>
    <w:r w:rsidR="00BF6650" w:rsidRPr="00BF6650">
      <w:fldChar w:fldCharType="separate"/>
    </w:r>
    <w:r w:rsidRPr="00893473">
      <w:rPr>
        <w:rStyle w:val="Hipercze"/>
        <w:rFonts w:ascii="Arial Narrow" w:hAnsi="Arial Narrow"/>
        <w:b/>
        <w:bCs/>
        <w:kern w:val="0"/>
        <w:sz w:val="20"/>
        <w:szCs w:val="20"/>
        <w:lang w:val="en-US" w:eastAsia="pl-PL"/>
      </w:rPr>
      <w:t>szpital@ciborz.eu</w:t>
    </w:r>
    <w:r w:rsidR="00BF6650">
      <w:rPr>
        <w:rStyle w:val="Hipercze"/>
        <w:rFonts w:ascii="Arial Narrow" w:hAnsi="Arial Narrow"/>
        <w:b/>
        <w:bCs/>
        <w:kern w:val="0"/>
        <w:sz w:val="20"/>
        <w:szCs w:val="20"/>
        <w:lang w:val="en-US" w:eastAsia="pl-PL"/>
      </w:rPr>
      <w:fldChar w:fldCharType="end"/>
    </w:r>
  </w:p>
  <w:p w:rsidR="003C099D" w:rsidRPr="00893473" w:rsidRDefault="003C099D" w:rsidP="004E40A2">
    <w:pPr>
      <w:tabs>
        <w:tab w:val="left" w:pos="708"/>
        <w:tab w:val="center" w:pos="4536"/>
        <w:tab w:val="right" w:pos="9072"/>
      </w:tabs>
      <w:spacing w:before="0" w:line="240" w:lineRule="auto"/>
      <w:ind w:left="0" w:firstLine="0"/>
      <w:jc w:val="center"/>
      <w:rPr>
        <w:b/>
        <w:bCs/>
        <w:color w:val="0066CC"/>
        <w:kern w:val="0"/>
        <w:sz w:val="28"/>
        <w:szCs w:val="28"/>
        <w:lang w:val="en-US" w:eastAsia="pl-PL"/>
      </w:rPr>
    </w:pPr>
    <w:r>
      <w:rPr>
        <w:rFonts w:ascii="Arial Narrow" w:hAnsi="Arial Narrow"/>
        <w:b/>
        <w:bCs/>
        <w:color w:val="0066CC"/>
        <w:kern w:val="0"/>
        <w:sz w:val="20"/>
        <w:szCs w:val="20"/>
        <w:lang w:val="en-US" w:eastAsia="pl-PL"/>
      </w:rPr>
      <w:t>NIP: 927-16-78-629, REGON 000292793</w:t>
    </w:r>
  </w:p>
  <w:p w:rsidR="003C099D" w:rsidRPr="004E40A2" w:rsidRDefault="003C099D" w:rsidP="004E40A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684A7F7E"/>
    <w:name w:val="WWNum37"/>
    <w:lvl w:ilvl="0">
      <w:start w:val="3"/>
      <w:numFmt w:val="decimal"/>
      <w:lvlText w:val="%1"/>
      <w:lvlJc w:val="left"/>
      <w:pPr>
        <w:tabs>
          <w:tab w:val="num" w:pos="0"/>
        </w:tabs>
        <w:ind w:left="360" w:hanging="360"/>
      </w:pPr>
    </w:lvl>
    <w:lvl w:ilvl="1">
      <w:start w:val="3"/>
      <w:numFmt w:val="decimal"/>
      <w:lvlText w:val="%1.%2"/>
      <w:lvlJc w:val="left"/>
      <w:pPr>
        <w:tabs>
          <w:tab w:val="num" w:pos="0"/>
        </w:tabs>
        <w:ind w:left="3240" w:hanging="360"/>
      </w:pPr>
    </w:lvl>
    <w:lvl w:ilvl="2">
      <w:start w:val="1"/>
      <w:numFmt w:val="decimal"/>
      <w:lvlText w:val="%1.%2.%3"/>
      <w:lvlJc w:val="left"/>
      <w:pPr>
        <w:tabs>
          <w:tab w:val="num" w:pos="0"/>
        </w:tabs>
        <w:ind w:left="6480" w:hanging="720"/>
      </w:pPr>
    </w:lvl>
    <w:lvl w:ilvl="3">
      <w:start w:val="1"/>
      <w:numFmt w:val="decimal"/>
      <w:lvlText w:val="%1.%2.%3.%4"/>
      <w:lvlJc w:val="left"/>
      <w:pPr>
        <w:tabs>
          <w:tab w:val="num" w:pos="0"/>
        </w:tabs>
        <w:ind w:left="9360" w:hanging="720"/>
      </w:pPr>
      <w:rPr>
        <w:rFonts w:ascii="Times New Roman" w:eastAsia="Times New Roman" w:hAnsi="Times New Roman" w:cs="Times New Roman"/>
      </w:rPr>
    </w:lvl>
    <w:lvl w:ilvl="4">
      <w:start w:val="1"/>
      <w:numFmt w:val="decimal"/>
      <w:lvlText w:val="%1.%2.%3.%4.%5"/>
      <w:lvlJc w:val="left"/>
      <w:pPr>
        <w:tabs>
          <w:tab w:val="num" w:pos="0"/>
        </w:tabs>
        <w:ind w:left="12600" w:hanging="1080"/>
      </w:pPr>
    </w:lvl>
    <w:lvl w:ilvl="5">
      <w:start w:val="1"/>
      <w:numFmt w:val="decimal"/>
      <w:lvlText w:val="%1.%2.%3.%4.%5.%6"/>
      <w:lvlJc w:val="left"/>
      <w:pPr>
        <w:tabs>
          <w:tab w:val="num" w:pos="0"/>
        </w:tabs>
        <w:ind w:left="15480" w:hanging="1080"/>
      </w:pPr>
    </w:lvl>
    <w:lvl w:ilvl="6">
      <w:start w:val="1"/>
      <w:numFmt w:val="decimal"/>
      <w:lvlText w:val="%1.%2.%3.%4.%5.%6.%7"/>
      <w:lvlJc w:val="left"/>
      <w:pPr>
        <w:tabs>
          <w:tab w:val="num" w:pos="0"/>
        </w:tabs>
        <w:ind w:left="18720" w:hanging="1440"/>
      </w:pPr>
    </w:lvl>
    <w:lvl w:ilvl="7">
      <w:start w:val="1"/>
      <w:numFmt w:val="decimal"/>
      <w:lvlText w:val="%1.%2.%3.%4.%5.%6.%7.%8"/>
      <w:lvlJc w:val="left"/>
      <w:pPr>
        <w:tabs>
          <w:tab w:val="num" w:pos="0"/>
        </w:tabs>
        <w:ind w:left="21600" w:hanging="1440"/>
      </w:pPr>
    </w:lvl>
    <w:lvl w:ilvl="8">
      <w:start w:val="1"/>
      <w:numFmt w:val="decimal"/>
      <w:lvlText w:val="%1.%2.%3.%4.%5.%6.%7.%8.%9"/>
      <w:lvlJc w:val="left"/>
      <w:pPr>
        <w:tabs>
          <w:tab w:val="num" w:pos="0"/>
        </w:tabs>
        <w:ind w:left="24480" w:hanging="1440"/>
      </w:pPr>
    </w:lvl>
  </w:abstractNum>
  <w:abstractNum w:abstractNumId="1">
    <w:nsid w:val="00000012"/>
    <w:multiLevelType w:val="multilevel"/>
    <w:tmpl w:val="00000012"/>
    <w:name w:val="WWNum43"/>
    <w:lvl w:ilvl="0">
      <w:start w:val="1"/>
      <w:numFmt w:val="lowerLetter"/>
      <w:lvlText w:val="%1)"/>
      <w:lvlJc w:val="left"/>
      <w:pPr>
        <w:tabs>
          <w:tab w:val="num" w:pos="360"/>
        </w:tabs>
        <w:ind w:left="360" w:hanging="360"/>
      </w:pPr>
    </w:lvl>
    <w:lvl w:ilvl="1">
      <w:start w:val="1"/>
      <w:numFmt w:val="decimal"/>
      <w:lvlText w:val="%1.%2."/>
      <w:lvlJc w:val="left"/>
      <w:pPr>
        <w:tabs>
          <w:tab w:val="num" w:pos="825"/>
        </w:tabs>
        <w:ind w:left="825" w:hanging="705"/>
      </w:pPr>
    </w:lvl>
    <w:lvl w:ilvl="2">
      <w:start w:val="1"/>
      <w:numFmt w:val="decimal"/>
      <w:lvlText w:val="%1.%2.%3."/>
      <w:lvlJc w:val="left"/>
      <w:pPr>
        <w:tabs>
          <w:tab w:val="num" w:pos="960"/>
        </w:tabs>
        <w:ind w:left="960" w:hanging="720"/>
      </w:pPr>
    </w:lvl>
    <w:lvl w:ilvl="3">
      <w:start w:val="2"/>
      <w:numFmt w:val="decimal"/>
      <w:lvlText w:val="%1.%2.%3.%4."/>
      <w:lvlJc w:val="left"/>
      <w:pPr>
        <w:tabs>
          <w:tab w:val="num" w:pos="1080"/>
        </w:tabs>
        <w:ind w:left="108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80"/>
        </w:tabs>
        <w:ind w:left="2280" w:hanging="1440"/>
      </w:pPr>
    </w:lvl>
    <w:lvl w:ilvl="8">
      <w:start w:val="1"/>
      <w:numFmt w:val="decimal"/>
      <w:lvlText w:val="%1.%2.%3.%4.%5.%6.%7.%8.%9."/>
      <w:lvlJc w:val="left"/>
      <w:pPr>
        <w:tabs>
          <w:tab w:val="num" w:pos="2760"/>
        </w:tabs>
        <w:ind w:left="2760" w:hanging="1800"/>
      </w:pPr>
    </w:lvl>
  </w:abstractNum>
  <w:abstractNum w:abstractNumId="2">
    <w:nsid w:val="00000014"/>
    <w:multiLevelType w:val="singleLevel"/>
    <w:tmpl w:val="00000014"/>
    <w:name w:val="WW8Num20"/>
    <w:lvl w:ilvl="0">
      <w:start w:val="1"/>
      <w:numFmt w:val="decimal"/>
      <w:lvlText w:val="%1."/>
      <w:lvlJc w:val="left"/>
      <w:pPr>
        <w:tabs>
          <w:tab w:val="num" w:pos="0"/>
        </w:tabs>
        <w:ind w:left="720" w:hanging="360"/>
      </w:pPr>
      <w:rPr>
        <w:rFonts w:ascii="Arial" w:hAnsi="Arial" w:cs="Arial" w:hint="default"/>
        <w:sz w:val="24"/>
        <w:szCs w:val="24"/>
        <w:lang w:eastAsia="zh-CN"/>
      </w:rPr>
    </w:lvl>
  </w:abstractNum>
  <w:abstractNum w:abstractNumId="3">
    <w:nsid w:val="00000018"/>
    <w:multiLevelType w:val="multilevel"/>
    <w:tmpl w:val="00000018"/>
    <w:name w:val="WWNum51"/>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nsid w:val="0000001C"/>
    <w:multiLevelType w:val="singleLevel"/>
    <w:tmpl w:val="0000001C"/>
    <w:name w:val="WW8Num29"/>
    <w:lvl w:ilvl="0">
      <w:start w:val="1"/>
      <w:numFmt w:val="bullet"/>
      <w:lvlText w:val=""/>
      <w:lvlJc w:val="left"/>
      <w:pPr>
        <w:tabs>
          <w:tab w:val="num" w:pos="0"/>
        </w:tabs>
        <w:ind w:left="720" w:hanging="360"/>
      </w:pPr>
      <w:rPr>
        <w:rFonts w:ascii="Symbol" w:hAnsi="Symbol" w:cs="Symbol" w:hint="default"/>
        <w:sz w:val="24"/>
        <w:szCs w:val="24"/>
        <w:lang w:eastAsia="zh-CN"/>
      </w:rPr>
    </w:lvl>
  </w:abstractNum>
  <w:abstractNum w:abstractNumId="5">
    <w:nsid w:val="0000001D"/>
    <w:multiLevelType w:val="multilevel"/>
    <w:tmpl w:val="0000001D"/>
    <w:name w:val="WWNum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nsid w:val="0000001E"/>
    <w:multiLevelType w:val="singleLevel"/>
    <w:tmpl w:val="0000001E"/>
    <w:name w:val="WW8Num31"/>
    <w:lvl w:ilvl="0">
      <w:start w:val="1"/>
      <w:numFmt w:val="bullet"/>
      <w:lvlText w:val=""/>
      <w:lvlJc w:val="left"/>
      <w:pPr>
        <w:tabs>
          <w:tab w:val="num" w:pos="0"/>
        </w:tabs>
        <w:ind w:left="2176" w:hanging="360"/>
      </w:pPr>
      <w:rPr>
        <w:rFonts w:ascii="Wingdings" w:hAnsi="Wingdings" w:cs="Wingdings" w:hint="default"/>
        <w:color w:val="000000"/>
        <w:sz w:val="24"/>
        <w:szCs w:val="24"/>
        <w:lang w:eastAsia="zh-CN"/>
      </w:rPr>
    </w:lvl>
  </w:abstractNum>
  <w:abstractNum w:abstractNumId="7">
    <w:nsid w:val="017D44B2"/>
    <w:multiLevelType w:val="hybridMultilevel"/>
    <w:tmpl w:val="9D740128"/>
    <w:lvl w:ilvl="0" w:tplc="BEAC7A92">
      <w:numFmt w:val="bullet"/>
      <w:lvlText w:val=""/>
      <w:lvlJc w:val="left"/>
      <w:pPr>
        <w:ind w:left="720" w:hanging="360"/>
      </w:pPr>
      <w:rPr>
        <w:rFonts w:ascii="Symbol" w:eastAsia="Calibri" w:hAnsi="Symbo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3E80B76"/>
    <w:multiLevelType w:val="singleLevel"/>
    <w:tmpl w:val="04150001"/>
    <w:lvl w:ilvl="0">
      <w:start w:val="1"/>
      <w:numFmt w:val="bullet"/>
      <w:lvlText w:val=""/>
      <w:lvlJc w:val="left"/>
      <w:pPr>
        <w:ind w:left="720" w:hanging="360"/>
      </w:pPr>
      <w:rPr>
        <w:rFonts w:ascii="Symbol" w:hAnsi="Symbol" w:hint="default"/>
      </w:rPr>
    </w:lvl>
  </w:abstractNum>
  <w:abstractNum w:abstractNumId="9">
    <w:nsid w:val="03FA40FC"/>
    <w:multiLevelType w:val="singleLevel"/>
    <w:tmpl w:val="04150001"/>
    <w:lvl w:ilvl="0">
      <w:start w:val="1"/>
      <w:numFmt w:val="bullet"/>
      <w:lvlText w:val=""/>
      <w:lvlJc w:val="left"/>
      <w:pPr>
        <w:ind w:left="720" w:hanging="360"/>
      </w:pPr>
      <w:rPr>
        <w:rFonts w:ascii="Symbol" w:hAnsi="Symbol" w:hint="default"/>
      </w:rPr>
    </w:lvl>
  </w:abstractNum>
  <w:abstractNum w:abstractNumId="10">
    <w:nsid w:val="03FC7710"/>
    <w:multiLevelType w:val="singleLevel"/>
    <w:tmpl w:val="04150001"/>
    <w:lvl w:ilvl="0">
      <w:start w:val="1"/>
      <w:numFmt w:val="bullet"/>
      <w:lvlText w:val=""/>
      <w:lvlJc w:val="left"/>
      <w:pPr>
        <w:ind w:left="720" w:hanging="360"/>
      </w:pPr>
      <w:rPr>
        <w:rFonts w:ascii="Symbol" w:hAnsi="Symbol" w:hint="default"/>
      </w:rPr>
    </w:lvl>
  </w:abstractNum>
  <w:abstractNum w:abstractNumId="1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4F30AF9"/>
    <w:multiLevelType w:val="hybridMultilevel"/>
    <w:tmpl w:val="CBB2FF72"/>
    <w:lvl w:ilvl="0" w:tplc="832CA6F8">
      <w:start w:val="1"/>
      <w:numFmt w:val="decimal"/>
      <w:lvlText w:val="%1)"/>
      <w:lvlJc w:val="left"/>
      <w:pPr>
        <w:ind w:left="1062" w:hanging="360"/>
      </w:pPr>
      <w:rPr>
        <w:rFonts w:hint="default"/>
        <w:color w:val="auto"/>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3">
    <w:nsid w:val="06C86888"/>
    <w:multiLevelType w:val="hybridMultilevel"/>
    <w:tmpl w:val="4F1669F8"/>
    <w:lvl w:ilvl="0" w:tplc="77EE3FFA">
      <w:numFmt w:val="bullet"/>
      <w:lvlText w:val=""/>
      <w:lvlJc w:val="left"/>
      <w:pPr>
        <w:ind w:left="405" w:hanging="360"/>
      </w:pPr>
      <w:rPr>
        <w:rFonts w:ascii="Symbol" w:eastAsia="Calibri"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nsid w:val="09D43BC8"/>
    <w:multiLevelType w:val="singleLevel"/>
    <w:tmpl w:val="04150001"/>
    <w:lvl w:ilvl="0">
      <w:start w:val="1"/>
      <w:numFmt w:val="bullet"/>
      <w:lvlText w:val=""/>
      <w:lvlJc w:val="left"/>
      <w:pPr>
        <w:ind w:left="720" w:hanging="360"/>
      </w:pPr>
      <w:rPr>
        <w:rFonts w:ascii="Symbol" w:hAnsi="Symbol" w:hint="default"/>
      </w:rPr>
    </w:lvl>
  </w:abstractNum>
  <w:abstractNum w:abstractNumId="15">
    <w:nsid w:val="0AE52109"/>
    <w:multiLevelType w:val="hybridMultilevel"/>
    <w:tmpl w:val="30CC5262"/>
    <w:name w:val="WWNum54222"/>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nsid w:val="0BDA6AEB"/>
    <w:multiLevelType w:val="singleLevel"/>
    <w:tmpl w:val="04150001"/>
    <w:lvl w:ilvl="0">
      <w:start w:val="1"/>
      <w:numFmt w:val="bullet"/>
      <w:lvlText w:val=""/>
      <w:lvlJc w:val="left"/>
      <w:pPr>
        <w:ind w:left="720" w:hanging="360"/>
      </w:pPr>
      <w:rPr>
        <w:rFonts w:ascii="Symbol" w:hAnsi="Symbol" w:hint="default"/>
      </w:rPr>
    </w:lvl>
  </w:abstractNum>
  <w:abstractNum w:abstractNumId="17">
    <w:nsid w:val="0C77641B"/>
    <w:multiLevelType w:val="hybridMultilevel"/>
    <w:tmpl w:val="6188151C"/>
    <w:lvl w:ilvl="0" w:tplc="04150005">
      <w:start w:val="1"/>
      <w:numFmt w:val="bullet"/>
      <w:lvlText w:val=""/>
      <w:lvlJc w:val="left"/>
      <w:pPr>
        <w:ind w:left="2421" w:hanging="360"/>
      </w:pPr>
      <w:rPr>
        <w:rFonts w:ascii="Wingdings" w:hAnsi="Wingding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8">
    <w:nsid w:val="0D1E5D1F"/>
    <w:multiLevelType w:val="singleLevel"/>
    <w:tmpl w:val="04150001"/>
    <w:lvl w:ilvl="0">
      <w:start w:val="1"/>
      <w:numFmt w:val="bullet"/>
      <w:lvlText w:val=""/>
      <w:lvlJc w:val="left"/>
      <w:pPr>
        <w:ind w:left="720" w:hanging="360"/>
      </w:pPr>
      <w:rPr>
        <w:rFonts w:ascii="Symbol" w:hAnsi="Symbol" w:hint="default"/>
      </w:rPr>
    </w:lvl>
  </w:abstractNum>
  <w:abstractNum w:abstractNumId="19">
    <w:nsid w:val="0DF80D7B"/>
    <w:multiLevelType w:val="singleLevel"/>
    <w:tmpl w:val="0415000F"/>
    <w:lvl w:ilvl="0">
      <w:start w:val="1"/>
      <w:numFmt w:val="decimal"/>
      <w:lvlText w:val="%1."/>
      <w:lvlJc w:val="left"/>
      <w:pPr>
        <w:ind w:left="720" w:hanging="360"/>
      </w:pPr>
    </w:lvl>
  </w:abstractNum>
  <w:abstractNum w:abstractNumId="20">
    <w:nsid w:val="0E9D4727"/>
    <w:multiLevelType w:val="hybridMultilevel"/>
    <w:tmpl w:val="7B2A93E4"/>
    <w:lvl w:ilvl="0" w:tplc="04241EC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1">
    <w:nsid w:val="0FA84F96"/>
    <w:multiLevelType w:val="hybridMultilevel"/>
    <w:tmpl w:val="E504520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7">
      <w:start w:val="1"/>
      <w:numFmt w:val="lowerLetter"/>
      <w:lvlText w:val="%3)"/>
      <w:lvlJc w:val="lef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0FF8561C"/>
    <w:multiLevelType w:val="singleLevel"/>
    <w:tmpl w:val="0415000F"/>
    <w:lvl w:ilvl="0">
      <w:start w:val="1"/>
      <w:numFmt w:val="decimal"/>
      <w:lvlText w:val="%1."/>
      <w:lvlJc w:val="left"/>
      <w:pPr>
        <w:ind w:left="720" w:hanging="360"/>
      </w:pPr>
    </w:lvl>
  </w:abstractNum>
  <w:abstractNum w:abstractNumId="23">
    <w:nsid w:val="12711AF8"/>
    <w:multiLevelType w:val="singleLevel"/>
    <w:tmpl w:val="04150001"/>
    <w:lvl w:ilvl="0">
      <w:start w:val="1"/>
      <w:numFmt w:val="bullet"/>
      <w:lvlText w:val=""/>
      <w:lvlJc w:val="left"/>
      <w:pPr>
        <w:ind w:left="720" w:hanging="360"/>
      </w:pPr>
      <w:rPr>
        <w:rFonts w:ascii="Symbol" w:hAnsi="Symbol" w:hint="default"/>
      </w:rPr>
    </w:lvl>
  </w:abstractNum>
  <w:abstractNum w:abstractNumId="24">
    <w:nsid w:val="12CA7B50"/>
    <w:multiLevelType w:val="hybridMultilevel"/>
    <w:tmpl w:val="001480C0"/>
    <w:lvl w:ilvl="0" w:tplc="E6CA595A">
      <w:start w:val="1"/>
      <w:numFmt w:val="decimal"/>
      <w:lvlText w:val="%1."/>
      <w:lvlJc w:val="left"/>
      <w:pPr>
        <w:ind w:left="426" w:hanging="360"/>
      </w:pPr>
      <w:rPr>
        <w:rFonts w:hint="default"/>
      </w:rPr>
    </w:lvl>
    <w:lvl w:ilvl="1" w:tplc="04150011">
      <w:start w:val="1"/>
      <w:numFmt w:val="decimal"/>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5">
    <w:nsid w:val="135A153D"/>
    <w:multiLevelType w:val="singleLevel"/>
    <w:tmpl w:val="0415000F"/>
    <w:lvl w:ilvl="0">
      <w:start w:val="1"/>
      <w:numFmt w:val="decimal"/>
      <w:lvlText w:val="%1."/>
      <w:lvlJc w:val="left"/>
      <w:pPr>
        <w:ind w:left="720" w:hanging="360"/>
      </w:pPr>
    </w:lvl>
  </w:abstractNum>
  <w:abstractNum w:abstractNumId="26">
    <w:nsid w:val="137405BA"/>
    <w:multiLevelType w:val="singleLevel"/>
    <w:tmpl w:val="04150001"/>
    <w:lvl w:ilvl="0">
      <w:start w:val="1"/>
      <w:numFmt w:val="bullet"/>
      <w:lvlText w:val=""/>
      <w:lvlJc w:val="left"/>
      <w:pPr>
        <w:ind w:left="720" w:hanging="360"/>
      </w:pPr>
      <w:rPr>
        <w:rFonts w:ascii="Symbol" w:hAnsi="Symbol" w:hint="default"/>
      </w:rPr>
    </w:lvl>
  </w:abstractNum>
  <w:abstractNum w:abstractNumId="27">
    <w:nsid w:val="13E44F66"/>
    <w:multiLevelType w:val="singleLevel"/>
    <w:tmpl w:val="04150001"/>
    <w:lvl w:ilvl="0">
      <w:start w:val="1"/>
      <w:numFmt w:val="bullet"/>
      <w:lvlText w:val=""/>
      <w:lvlJc w:val="left"/>
      <w:pPr>
        <w:ind w:left="720" w:hanging="360"/>
      </w:pPr>
      <w:rPr>
        <w:rFonts w:ascii="Symbol" w:hAnsi="Symbol" w:hint="default"/>
      </w:rPr>
    </w:lvl>
  </w:abstractNum>
  <w:abstractNum w:abstractNumId="28">
    <w:nsid w:val="14995C7B"/>
    <w:multiLevelType w:val="hybridMultilevel"/>
    <w:tmpl w:val="3AB0DB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51577ED"/>
    <w:multiLevelType w:val="singleLevel"/>
    <w:tmpl w:val="0415000F"/>
    <w:lvl w:ilvl="0">
      <w:start w:val="1"/>
      <w:numFmt w:val="decimal"/>
      <w:lvlText w:val="%1."/>
      <w:lvlJc w:val="left"/>
      <w:pPr>
        <w:ind w:left="720" w:hanging="360"/>
      </w:pPr>
    </w:lvl>
  </w:abstractNum>
  <w:abstractNum w:abstractNumId="30">
    <w:nsid w:val="15517C39"/>
    <w:multiLevelType w:val="singleLevel"/>
    <w:tmpl w:val="0415000F"/>
    <w:lvl w:ilvl="0">
      <w:start w:val="1"/>
      <w:numFmt w:val="decimal"/>
      <w:lvlText w:val="%1."/>
      <w:lvlJc w:val="left"/>
      <w:pPr>
        <w:ind w:left="720" w:hanging="360"/>
      </w:pPr>
    </w:lvl>
  </w:abstractNum>
  <w:abstractNum w:abstractNumId="31">
    <w:nsid w:val="17F43159"/>
    <w:multiLevelType w:val="multilevel"/>
    <w:tmpl w:val="DFF8EA96"/>
    <w:lvl w:ilvl="0">
      <w:start w:val="1"/>
      <w:numFmt w:val="decimal"/>
      <w:lvlText w:val="%1."/>
      <w:lvlJc w:val="left"/>
      <w:pPr>
        <w:ind w:left="720" w:hanging="360"/>
      </w:pPr>
      <w:rPr>
        <w:rFonts w:cs="Times New Roman" w:hint="default"/>
        <w:b/>
        <w:i w:val="0"/>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2">
    <w:nsid w:val="180935F5"/>
    <w:multiLevelType w:val="singleLevel"/>
    <w:tmpl w:val="04150001"/>
    <w:lvl w:ilvl="0">
      <w:start w:val="1"/>
      <w:numFmt w:val="bullet"/>
      <w:lvlText w:val=""/>
      <w:lvlJc w:val="left"/>
      <w:pPr>
        <w:ind w:left="720" w:hanging="360"/>
      </w:pPr>
      <w:rPr>
        <w:rFonts w:ascii="Symbol" w:hAnsi="Symbol" w:hint="default"/>
      </w:rPr>
    </w:lvl>
  </w:abstractNum>
  <w:abstractNum w:abstractNumId="33">
    <w:nsid w:val="18C74B5C"/>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9020680"/>
    <w:multiLevelType w:val="singleLevel"/>
    <w:tmpl w:val="04150001"/>
    <w:lvl w:ilvl="0">
      <w:start w:val="1"/>
      <w:numFmt w:val="bullet"/>
      <w:lvlText w:val=""/>
      <w:lvlJc w:val="left"/>
      <w:pPr>
        <w:ind w:left="720" w:hanging="360"/>
      </w:pPr>
      <w:rPr>
        <w:rFonts w:ascii="Symbol" w:hAnsi="Symbol" w:hint="default"/>
      </w:rPr>
    </w:lvl>
  </w:abstractNum>
  <w:abstractNum w:abstractNumId="35">
    <w:nsid w:val="19062DE4"/>
    <w:multiLevelType w:val="multilevel"/>
    <w:tmpl w:val="74EAA60E"/>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nsid w:val="1B013E83"/>
    <w:multiLevelType w:val="singleLevel"/>
    <w:tmpl w:val="04150001"/>
    <w:lvl w:ilvl="0">
      <w:start w:val="1"/>
      <w:numFmt w:val="bullet"/>
      <w:lvlText w:val=""/>
      <w:lvlJc w:val="left"/>
      <w:pPr>
        <w:ind w:left="720" w:hanging="360"/>
      </w:pPr>
      <w:rPr>
        <w:rFonts w:ascii="Symbol" w:hAnsi="Symbol" w:hint="default"/>
      </w:rPr>
    </w:lvl>
  </w:abstractNum>
  <w:abstractNum w:abstractNumId="38">
    <w:nsid w:val="1E277A87"/>
    <w:multiLevelType w:val="singleLevel"/>
    <w:tmpl w:val="04150001"/>
    <w:lvl w:ilvl="0">
      <w:start w:val="1"/>
      <w:numFmt w:val="bullet"/>
      <w:lvlText w:val=""/>
      <w:lvlJc w:val="left"/>
      <w:pPr>
        <w:ind w:left="720" w:hanging="360"/>
      </w:pPr>
      <w:rPr>
        <w:rFonts w:ascii="Symbol" w:hAnsi="Symbol" w:hint="default"/>
      </w:rPr>
    </w:lvl>
  </w:abstractNum>
  <w:abstractNum w:abstractNumId="39">
    <w:nsid w:val="1E7A684D"/>
    <w:multiLevelType w:val="singleLevel"/>
    <w:tmpl w:val="0415000F"/>
    <w:lvl w:ilvl="0">
      <w:start w:val="1"/>
      <w:numFmt w:val="decimal"/>
      <w:lvlText w:val="%1."/>
      <w:lvlJc w:val="left"/>
      <w:pPr>
        <w:ind w:left="720" w:hanging="360"/>
      </w:pPr>
    </w:lvl>
  </w:abstractNum>
  <w:abstractNum w:abstractNumId="40">
    <w:nsid w:val="1E891686"/>
    <w:multiLevelType w:val="hybridMultilevel"/>
    <w:tmpl w:val="AE707FD8"/>
    <w:lvl w:ilvl="0" w:tplc="3462F6CC">
      <w:start w:val="4"/>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207966F5"/>
    <w:multiLevelType w:val="hybridMultilevel"/>
    <w:tmpl w:val="64D0EF04"/>
    <w:lvl w:ilvl="0" w:tplc="1FB60D24">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0F51B21"/>
    <w:multiLevelType w:val="singleLevel"/>
    <w:tmpl w:val="04150001"/>
    <w:lvl w:ilvl="0">
      <w:start w:val="1"/>
      <w:numFmt w:val="bullet"/>
      <w:lvlText w:val=""/>
      <w:lvlJc w:val="left"/>
      <w:pPr>
        <w:ind w:left="720" w:hanging="360"/>
      </w:pPr>
      <w:rPr>
        <w:rFonts w:ascii="Symbol" w:hAnsi="Symbol" w:hint="default"/>
      </w:rPr>
    </w:lvl>
  </w:abstractNum>
  <w:abstractNum w:abstractNumId="43">
    <w:nsid w:val="218348B9"/>
    <w:multiLevelType w:val="hybridMultilevel"/>
    <w:tmpl w:val="7B2A93E4"/>
    <w:lvl w:ilvl="0" w:tplc="04241EC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nsid w:val="228C1030"/>
    <w:multiLevelType w:val="singleLevel"/>
    <w:tmpl w:val="04150001"/>
    <w:lvl w:ilvl="0">
      <w:start w:val="1"/>
      <w:numFmt w:val="bullet"/>
      <w:lvlText w:val=""/>
      <w:lvlJc w:val="left"/>
      <w:pPr>
        <w:ind w:left="720" w:hanging="360"/>
      </w:pPr>
      <w:rPr>
        <w:rFonts w:ascii="Symbol" w:hAnsi="Symbol" w:hint="default"/>
      </w:rPr>
    </w:lvl>
  </w:abstractNum>
  <w:abstractNum w:abstractNumId="45">
    <w:nsid w:val="23F92D83"/>
    <w:multiLevelType w:val="hybridMultilevel"/>
    <w:tmpl w:val="FFA2817E"/>
    <w:lvl w:ilvl="0" w:tplc="81C847E0">
      <w:start w:val="1"/>
      <w:numFmt w:val="lowerLetter"/>
      <w:lvlText w:val="%1)"/>
      <w:lvlJc w:val="left"/>
      <w:pPr>
        <w:ind w:left="831" w:hanging="360"/>
      </w:pPr>
      <w:rPr>
        <w:rFonts w:hint="default"/>
      </w:rPr>
    </w:lvl>
    <w:lvl w:ilvl="1" w:tplc="6728FED0">
      <w:start w:val="1"/>
      <w:numFmt w:val="decimal"/>
      <w:lvlText w:val="%2."/>
      <w:lvlJc w:val="left"/>
      <w:pPr>
        <w:ind w:left="1551" w:hanging="360"/>
      </w:pPr>
      <w:rPr>
        <w:rFonts w:ascii="Arial Narrow" w:eastAsia="Times New Roman" w:hAnsi="Arial Narrow" w:cs="Times New Roman"/>
      </w:rPr>
    </w:lvl>
    <w:lvl w:ilvl="2" w:tplc="0415001B">
      <w:start w:val="1"/>
      <w:numFmt w:val="lowerRoman"/>
      <w:lvlText w:val="%3."/>
      <w:lvlJc w:val="right"/>
      <w:pPr>
        <w:ind w:left="2271" w:hanging="180"/>
      </w:pPr>
    </w:lvl>
    <w:lvl w:ilvl="3" w:tplc="0415000F" w:tentative="1">
      <w:start w:val="1"/>
      <w:numFmt w:val="decimal"/>
      <w:lvlText w:val="%4."/>
      <w:lvlJc w:val="left"/>
      <w:pPr>
        <w:ind w:left="2991" w:hanging="360"/>
      </w:pPr>
    </w:lvl>
    <w:lvl w:ilvl="4" w:tplc="04150019" w:tentative="1">
      <w:start w:val="1"/>
      <w:numFmt w:val="lowerLetter"/>
      <w:lvlText w:val="%5."/>
      <w:lvlJc w:val="left"/>
      <w:pPr>
        <w:ind w:left="3711" w:hanging="360"/>
      </w:pPr>
    </w:lvl>
    <w:lvl w:ilvl="5" w:tplc="0415001B" w:tentative="1">
      <w:start w:val="1"/>
      <w:numFmt w:val="lowerRoman"/>
      <w:lvlText w:val="%6."/>
      <w:lvlJc w:val="right"/>
      <w:pPr>
        <w:ind w:left="4431" w:hanging="180"/>
      </w:pPr>
    </w:lvl>
    <w:lvl w:ilvl="6" w:tplc="0415000F" w:tentative="1">
      <w:start w:val="1"/>
      <w:numFmt w:val="decimal"/>
      <w:lvlText w:val="%7."/>
      <w:lvlJc w:val="left"/>
      <w:pPr>
        <w:ind w:left="5151" w:hanging="360"/>
      </w:pPr>
    </w:lvl>
    <w:lvl w:ilvl="7" w:tplc="04150019" w:tentative="1">
      <w:start w:val="1"/>
      <w:numFmt w:val="lowerLetter"/>
      <w:lvlText w:val="%8."/>
      <w:lvlJc w:val="left"/>
      <w:pPr>
        <w:ind w:left="5871" w:hanging="360"/>
      </w:pPr>
    </w:lvl>
    <w:lvl w:ilvl="8" w:tplc="0415001B" w:tentative="1">
      <w:start w:val="1"/>
      <w:numFmt w:val="lowerRoman"/>
      <w:lvlText w:val="%9."/>
      <w:lvlJc w:val="right"/>
      <w:pPr>
        <w:ind w:left="6591" w:hanging="180"/>
      </w:pPr>
    </w:lvl>
  </w:abstractNum>
  <w:abstractNum w:abstractNumId="46">
    <w:nsid w:val="24865717"/>
    <w:multiLevelType w:val="singleLevel"/>
    <w:tmpl w:val="04150001"/>
    <w:lvl w:ilvl="0">
      <w:start w:val="1"/>
      <w:numFmt w:val="bullet"/>
      <w:lvlText w:val=""/>
      <w:lvlJc w:val="left"/>
      <w:pPr>
        <w:ind w:left="720" w:hanging="360"/>
      </w:pPr>
      <w:rPr>
        <w:rFonts w:ascii="Symbol" w:hAnsi="Symbol" w:hint="default"/>
      </w:rPr>
    </w:lvl>
  </w:abstractNum>
  <w:abstractNum w:abstractNumId="47">
    <w:nsid w:val="269D1B23"/>
    <w:multiLevelType w:val="multilevel"/>
    <w:tmpl w:val="78BE7046"/>
    <w:lvl w:ilvl="0">
      <w:start w:val="1"/>
      <w:numFmt w:val="decimal"/>
      <w:lvlText w:val="%1"/>
      <w:lvlJc w:val="left"/>
      <w:pPr>
        <w:ind w:left="360" w:hanging="360"/>
      </w:pPr>
      <w:rPr>
        <w:rFonts w:hint="default"/>
        <w:sz w:val="22"/>
      </w:rPr>
    </w:lvl>
    <w:lvl w:ilvl="1">
      <w:start w:val="3"/>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48">
    <w:nsid w:val="26A06F44"/>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9">
    <w:nsid w:val="28603092"/>
    <w:multiLevelType w:val="singleLevel"/>
    <w:tmpl w:val="04150001"/>
    <w:lvl w:ilvl="0">
      <w:start w:val="1"/>
      <w:numFmt w:val="bullet"/>
      <w:lvlText w:val=""/>
      <w:lvlJc w:val="left"/>
      <w:pPr>
        <w:ind w:left="720" w:hanging="360"/>
      </w:pPr>
      <w:rPr>
        <w:rFonts w:ascii="Symbol" w:hAnsi="Symbol" w:hint="default"/>
      </w:rPr>
    </w:lvl>
  </w:abstractNum>
  <w:abstractNum w:abstractNumId="50">
    <w:nsid w:val="29294173"/>
    <w:multiLevelType w:val="multilevel"/>
    <w:tmpl w:val="4446A732"/>
    <w:lvl w:ilvl="0">
      <w:start w:val="1"/>
      <w:numFmt w:val="lowerLetter"/>
      <w:lvlText w:val="%1)"/>
      <w:lvlJc w:val="left"/>
      <w:pPr>
        <w:ind w:left="720" w:hanging="360"/>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1">
    <w:nsid w:val="29C47115"/>
    <w:multiLevelType w:val="singleLevel"/>
    <w:tmpl w:val="04150001"/>
    <w:lvl w:ilvl="0">
      <w:start w:val="1"/>
      <w:numFmt w:val="bullet"/>
      <w:lvlText w:val=""/>
      <w:lvlJc w:val="left"/>
      <w:pPr>
        <w:ind w:left="720" w:hanging="360"/>
      </w:pPr>
      <w:rPr>
        <w:rFonts w:ascii="Symbol" w:hAnsi="Symbol" w:hint="default"/>
      </w:rPr>
    </w:lvl>
  </w:abstractNum>
  <w:abstractNum w:abstractNumId="52">
    <w:nsid w:val="2A8C7189"/>
    <w:multiLevelType w:val="hybridMultilevel"/>
    <w:tmpl w:val="CFD0EF94"/>
    <w:lvl w:ilvl="0" w:tplc="BDFC24D0">
      <w:start w:val="1"/>
      <w:numFmt w:val="lowerLetter"/>
      <w:lvlText w:val="%1)"/>
      <w:lvlJc w:val="left"/>
      <w:pPr>
        <w:ind w:left="1803" w:hanging="360"/>
      </w:pPr>
      <w:rPr>
        <w:rFonts w:hint="default"/>
      </w:rPr>
    </w:lvl>
    <w:lvl w:ilvl="1" w:tplc="04150019" w:tentative="1">
      <w:start w:val="1"/>
      <w:numFmt w:val="lowerLetter"/>
      <w:lvlText w:val="%2."/>
      <w:lvlJc w:val="left"/>
      <w:pPr>
        <w:ind w:left="2523" w:hanging="360"/>
      </w:pPr>
    </w:lvl>
    <w:lvl w:ilvl="2" w:tplc="0415001B" w:tentative="1">
      <w:start w:val="1"/>
      <w:numFmt w:val="lowerRoman"/>
      <w:lvlText w:val="%3."/>
      <w:lvlJc w:val="right"/>
      <w:pPr>
        <w:ind w:left="3243" w:hanging="180"/>
      </w:pPr>
    </w:lvl>
    <w:lvl w:ilvl="3" w:tplc="0415000F" w:tentative="1">
      <w:start w:val="1"/>
      <w:numFmt w:val="decimal"/>
      <w:lvlText w:val="%4."/>
      <w:lvlJc w:val="left"/>
      <w:pPr>
        <w:ind w:left="3963" w:hanging="360"/>
      </w:pPr>
    </w:lvl>
    <w:lvl w:ilvl="4" w:tplc="04150019" w:tentative="1">
      <w:start w:val="1"/>
      <w:numFmt w:val="lowerLetter"/>
      <w:lvlText w:val="%5."/>
      <w:lvlJc w:val="left"/>
      <w:pPr>
        <w:ind w:left="4683" w:hanging="360"/>
      </w:pPr>
    </w:lvl>
    <w:lvl w:ilvl="5" w:tplc="0415001B" w:tentative="1">
      <w:start w:val="1"/>
      <w:numFmt w:val="lowerRoman"/>
      <w:lvlText w:val="%6."/>
      <w:lvlJc w:val="right"/>
      <w:pPr>
        <w:ind w:left="5403" w:hanging="180"/>
      </w:pPr>
    </w:lvl>
    <w:lvl w:ilvl="6" w:tplc="0415000F" w:tentative="1">
      <w:start w:val="1"/>
      <w:numFmt w:val="decimal"/>
      <w:lvlText w:val="%7."/>
      <w:lvlJc w:val="left"/>
      <w:pPr>
        <w:ind w:left="6123" w:hanging="360"/>
      </w:pPr>
    </w:lvl>
    <w:lvl w:ilvl="7" w:tplc="04150019" w:tentative="1">
      <w:start w:val="1"/>
      <w:numFmt w:val="lowerLetter"/>
      <w:lvlText w:val="%8."/>
      <w:lvlJc w:val="left"/>
      <w:pPr>
        <w:ind w:left="6843" w:hanging="360"/>
      </w:pPr>
    </w:lvl>
    <w:lvl w:ilvl="8" w:tplc="0415001B" w:tentative="1">
      <w:start w:val="1"/>
      <w:numFmt w:val="lowerRoman"/>
      <w:lvlText w:val="%9."/>
      <w:lvlJc w:val="right"/>
      <w:pPr>
        <w:ind w:left="7563" w:hanging="180"/>
      </w:pPr>
    </w:lvl>
  </w:abstractNum>
  <w:abstractNum w:abstractNumId="53">
    <w:nsid w:val="2B046DA5"/>
    <w:multiLevelType w:val="hybridMultilevel"/>
    <w:tmpl w:val="B1EC57B6"/>
    <w:lvl w:ilvl="0" w:tplc="5E88F81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C672A24"/>
    <w:multiLevelType w:val="hybridMultilevel"/>
    <w:tmpl w:val="C436EBF4"/>
    <w:name w:val="WWNum4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0864EFD"/>
    <w:multiLevelType w:val="singleLevel"/>
    <w:tmpl w:val="0415000F"/>
    <w:lvl w:ilvl="0">
      <w:start w:val="1"/>
      <w:numFmt w:val="decimal"/>
      <w:lvlText w:val="%1."/>
      <w:lvlJc w:val="left"/>
      <w:pPr>
        <w:ind w:left="720" w:hanging="360"/>
      </w:pPr>
    </w:lvl>
  </w:abstractNum>
  <w:abstractNum w:abstractNumId="56">
    <w:nsid w:val="32CB4248"/>
    <w:multiLevelType w:val="singleLevel"/>
    <w:tmpl w:val="0415000F"/>
    <w:lvl w:ilvl="0">
      <w:start w:val="1"/>
      <w:numFmt w:val="decimal"/>
      <w:lvlText w:val="%1."/>
      <w:lvlJc w:val="left"/>
      <w:pPr>
        <w:ind w:left="720" w:hanging="360"/>
      </w:pPr>
    </w:lvl>
  </w:abstractNum>
  <w:abstractNum w:abstractNumId="5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nsid w:val="338114A9"/>
    <w:multiLevelType w:val="singleLevel"/>
    <w:tmpl w:val="54E656F2"/>
    <w:lvl w:ilvl="0">
      <w:start w:val="1"/>
      <w:numFmt w:val="decimal"/>
      <w:lvlText w:val="%1."/>
      <w:lvlJc w:val="left"/>
      <w:pPr>
        <w:tabs>
          <w:tab w:val="num" w:pos="360"/>
        </w:tabs>
        <w:ind w:left="360" w:hanging="360"/>
      </w:pPr>
      <w:rPr>
        <w:rFonts w:hint="default"/>
      </w:rPr>
    </w:lvl>
  </w:abstractNum>
  <w:abstractNum w:abstractNumId="59">
    <w:nsid w:val="34E45343"/>
    <w:multiLevelType w:val="hybridMultilevel"/>
    <w:tmpl w:val="EFE4C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4FD0DD8"/>
    <w:multiLevelType w:val="singleLevel"/>
    <w:tmpl w:val="0415000F"/>
    <w:lvl w:ilvl="0">
      <w:start w:val="1"/>
      <w:numFmt w:val="decimal"/>
      <w:lvlText w:val="%1."/>
      <w:lvlJc w:val="left"/>
      <w:pPr>
        <w:ind w:left="720" w:hanging="360"/>
      </w:pPr>
    </w:lvl>
  </w:abstractNum>
  <w:abstractNum w:abstractNumId="61">
    <w:nsid w:val="3736539C"/>
    <w:multiLevelType w:val="multilevel"/>
    <w:tmpl w:val="46B26912"/>
    <w:name w:val="WWNum542"/>
    <w:lvl w:ilvl="0">
      <w:start w:val="2"/>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62">
    <w:nsid w:val="376558E7"/>
    <w:multiLevelType w:val="singleLevel"/>
    <w:tmpl w:val="04150001"/>
    <w:lvl w:ilvl="0">
      <w:start w:val="1"/>
      <w:numFmt w:val="bullet"/>
      <w:lvlText w:val=""/>
      <w:lvlJc w:val="left"/>
      <w:pPr>
        <w:ind w:left="720" w:hanging="360"/>
      </w:pPr>
      <w:rPr>
        <w:rFonts w:ascii="Symbol" w:hAnsi="Symbol" w:hint="default"/>
      </w:rPr>
    </w:lvl>
  </w:abstractNum>
  <w:abstractNum w:abstractNumId="63">
    <w:nsid w:val="394D065D"/>
    <w:multiLevelType w:val="multilevel"/>
    <w:tmpl w:val="29588262"/>
    <w:lvl w:ilvl="0">
      <w:start w:val="20"/>
      <w:numFmt w:val="bullet"/>
      <w:lvlText w:val=""/>
      <w:lvlJc w:val="left"/>
      <w:pPr>
        <w:tabs>
          <w:tab w:val="num" w:pos="340"/>
        </w:tabs>
        <w:ind w:left="340" w:hanging="340"/>
      </w:pPr>
      <w:rPr>
        <w:rFonts w:ascii="Wingdings" w:hAnsi="Wingdings" w:hint="default"/>
        <w:b w:val="0"/>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65">
    <w:nsid w:val="3B211C89"/>
    <w:multiLevelType w:val="hybridMultilevel"/>
    <w:tmpl w:val="F62A4458"/>
    <w:name w:val="WWNum542222"/>
    <w:lvl w:ilvl="0" w:tplc="5F8E35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6">
    <w:nsid w:val="3C37467C"/>
    <w:multiLevelType w:val="singleLevel"/>
    <w:tmpl w:val="04150001"/>
    <w:lvl w:ilvl="0">
      <w:start w:val="1"/>
      <w:numFmt w:val="bullet"/>
      <w:lvlText w:val=""/>
      <w:lvlJc w:val="left"/>
      <w:pPr>
        <w:ind w:left="720" w:hanging="360"/>
      </w:pPr>
      <w:rPr>
        <w:rFonts w:ascii="Symbol" w:hAnsi="Symbol" w:hint="default"/>
      </w:rPr>
    </w:lvl>
  </w:abstractNum>
  <w:abstractNum w:abstractNumId="67">
    <w:nsid w:val="3D3842E8"/>
    <w:multiLevelType w:val="singleLevel"/>
    <w:tmpl w:val="04150001"/>
    <w:lvl w:ilvl="0">
      <w:start w:val="1"/>
      <w:numFmt w:val="bullet"/>
      <w:lvlText w:val=""/>
      <w:lvlJc w:val="left"/>
      <w:pPr>
        <w:ind w:left="720" w:hanging="360"/>
      </w:pPr>
      <w:rPr>
        <w:rFonts w:ascii="Symbol" w:hAnsi="Symbol" w:hint="default"/>
      </w:rPr>
    </w:lvl>
  </w:abstractNum>
  <w:abstractNum w:abstractNumId="68">
    <w:nsid w:val="3F1431FD"/>
    <w:multiLevelType w:val="singleLevel"/>
    <w:tmpl w:val="04150001"/>
    <w:lvl w:ilvl="0">
      <w:start w:val="1"/>
      <w:numFmt w:val="bullet"/>
      <w:lvlText w:val=""/>
      <w:lvlJc w:val="left"/>
      <w:pPr>
        <w:ind w:left="720" w:hanging="360"/>
      </w:pPr>
      <w:rPr>
        <w:rFonts w:ascii="Symbol" w:hAnsi="Symbol" w:hint="default"/>
      </w:rPr>
    </w:lvl>
  </w:abstractNum>
  <w:abstractNum w:abstractNumId="69">
    <w:nsid w:val="3FDA540E"/>
    <w:multiLevelType w:val="singleLevel"/>
    <w:tmpl w:val="04150001"/>
    <w:lvl w:ilvl="0">
      <w:start w:val="1"/>
      <w:numFmt w:val="bullet"/>
      <w:lvlText w:val=""/>
      <w:lvlJc w:val="left"/>
      <w:pPr>
        <w:ind w:left="720" w:hanging="360"/>
      </w:pPr>
      <w:rPr>
        <w:rFonts w:ascii="Symbol" w:hAnsi="Symbol" w:hint="default"/>
      </w:rPr>
    </w:lvl>
  </w:abstractNum>
  <w:abstractNum w:abstractNumId="70">
    <w:nsid w:val="40DA38C5"/>
    <w:multiLevelType w:val="singleLevel"/>
    <w:tmpl w:val="0415000F"/>
    <w:lvl w:ilvl="0">
      <w:start w:val="1"/>
      <w:numFmt w:val="decimal"/>
      <w:lvlText w:val="%1."/>
      <w:lvlJc w:val="left"/>
      <w:pPr>
        <w:ind w:left="720" w:hanging="360"/>
      </w:pPr>
    </w:lvl>
  </w:abstractNum>
  <w:abstractNum w:abstractNumId="71">
    <w:nsid w:val="40FD5FBB"/>
    <w:multiLevelType w:val="singleLevel"/>
    <w:tmpl w:val="0415000F"/>
    <w:lvl w:ilvl="0">
      <w:start w:val="1"/>
      <w:numFmt w:val="decimal"/>
      <w:lvlText w:val="%1."/>
      <w:lvlJc w:val="left"/>
      <w:pPr>
        <w:ind w:left="720" w:hanging="360"/>
      </w:pPr>
    </w:lvl>
  </w:abstractNum>
  <w:abstractNum w:abstractNumId="72">
    <w:nsid w:val="434C7FB5"/>
    <w:multiLevelType w:val="hybridMultilevel"/>
    <w:tmpl w:val="0C98A07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4453EC3"/>
    <w:multiLevelType w:val="singleLevel"/>
    <w:tmpl w:val="0415000F"/>
    <w:lvl w:ilvl="0">
      <w:start w:val="1"/>
      <w:numFmt w:val="decimal"/>
      <w:lvlText w:val="%1."/>
      <w:lvlJc w:val="left"/>
      <w:pPr>
        <w:ind w:left="720" w:hanging="360"/>
      </w:pPr>
    </w:lvl>
  </w:abstractNum>
  <w:abstractNum w:abstractNumId="74">
    <w:nsid w:val="454B191B"/>
    <w:multiLevelType w:val="singleLevel"/>
    <w:tmpl w:val="0415000F"/>
    <w:lvl w:ilvl="0">
      <w:start w:val="1"/>
      <w:numFmt w:val="decimal"/>
      <w:lvlText w:val="%1."/>
      <w:lvlJc w:val="left"/>
      <w:pPr>
        <w:ind w:left="720" w:hanging="360"/>
      </w:pPr>
    </w:lvl>
  </w:abstractNum>
  <w:abstractNum w:abstractNumId="75">
    <w:nsid w:val="45DD687D"/>
    <w:multiLevelType w:val="singleLevel"/>
    <w:tmpl w:val="04150001"/>
    <w:lvl w:ilvl="0">
      <w:start w:val="1"/>
      <w:numFmt w:val="bullet"/>
      <w:lvlText w:val=""/>
      <w:lvlJc w:val="left"/>
      <w:pPr>
        <w:ind w:left="720" w:hanging="360"/>
      </w:pPr>
      <w:rPr>
        <w:rFonts w:ascii="Symbol" w:hAnsi="Symbol" w:hint="default"/>
      </w:rPr>
    </w:lvl>
  </w:abstractNum>
  <w:abstractNum w:abstractNumId="76">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499C2344"/>
    <w:multiLevelType w:val="singleLevel"/>
    <w:tmpl w:val="04150001"/>
    <w:lvl w:ilvl="0">
      <w:start w:val="1"/>
      <w:numFmt w:val="bullet"/>
      <w:lvlText w:val=""/>
      <w:lvlJc w:val="left"/>
      <w:pPr>
        <w:ind w:left="720" w:hanging="360"/>
      </w:pPr>
      <w:rPr>
        <w:rFonts w:ascii="Symbol" w:hAnsi="Symbol" w:hint="default"/>
      </w:rPr>
    </w:lvl>
  </w:abstractNum>
  <w:abstractNum w:abstractNumId="78">
    <w:nsid w:val="49E81656"/>
    <w:multiLevelType w:val="singleLevel"/>
    <w:tmpl w:val="04150001"/>
    <w:lvl w:ilvl="0">
      <w:start w:val="1"/>
      <w:numFmt w:val="bullet"/>
      <w:lvlText w:val=""/>
      <w:lvlJc w:val="left"/>
      <w:pPr>
        <w:ind w:left="720" w:hanging="360"/>
      </w:pPr>
      <w:rPr>
        <w:rFonts w:ascii="Symbol" w:hAnsi="Symbol" w:hint="default"/>
      </w:rPr>
    </w:lvl>
  </w:abstractNum>
  <w:abstractNum w:abstractNumId="79">
    <w:nsid w:val="4AB36F43"/>
    <w:multiLevelType w:val="singleLevel"/>
    <w:tmpl w:val="04150001"/>
    <w:lvl w:ilvl="0">
      <w:start w:val="1"/>
      <w:numFmt w:val="bullet"/>
      <w:lvlText w:val=""/>
      <w:lvlJc w:val="left"/>
      <w:pPr>
        <w:ind w:left="720" w:hanging="360"/>
      </w:pPr>
      <w:rPr>
        <w:rFonts w:ascii="Symbol" w:hAnsi="Symbol" w:hint="default"/>
      </w:rPr>
    </w:lvl>
  </w:abstractNum>
  <w:abstractNum w:abstractNumId="80">
    <w:nsid w:val="4D4471E3"/>
    <w:multiLevelType w:val="multilevel"/>
    <w:tmpl w:val="73C4A7FE"/>
    <w:lvl w:ilvl="0">
      <w:start w:val="9"/>
      <w:numFmt w:val="decimal"/>
      <w:lvlText w:val="%1"/>
      <w:lvlJc w:val="left"/>
      <w:pPr>
        <w:ind w:left="480" w:hanging="480"/>
      </w:pPr>
      <w:rPr>
        <w:rFonts w:hint="default"/>
      </w:rPr>
    </w:lvl>
    <w:lvl w:ilvl="1">
      <w:start w:val="1"/>
      <w:numFmt w:val="decimal"/>
      <w:lvlText w:val="%1.%2"/>
      <w:lvlJc w:val="left"/>
      <w:pPr>
        <w:ind w:left="660" w:hanging="480"/>
      </w:pPr>
      <w:rPr>
        <w:rFonts w:hint="default"/>
        <w:color w:val="auto"/>
      </w:rPr>
    </w:lvl>
    <w:lvl w:ilvl="2">
      <w:start w:val="1"/>
      <w:numFmt w:val="decimal"/>
      <w:lvlText w:val="%3."/>
      <w:lvlJc w:val="left"/>
      <w:pPr>
        <w:ind w:left="1080" w:hanging="720"/>
      </w:pPr>
      <w:rPr>
        <w:rFonts w:ascii="Arial Narrow" w:eastAsia="Times New Roman" w:hAnsi="Arial Narrow" w:cs="Times New Roman"/>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1">
    <w:nsid w:val="5007541D"/>
    <w:multiLevelType w:val="multilevel"/>
    <w:tmpl w:val="EA94AE58"/>
    <w:lvl w:ilvl="0">
      <w:start w:val="3"/>
      <w:numFmt w:val="decimal"/>
      <w:lvlText w:val="%1"/>
      <w:lvlJc w:val="left"/>
      <w:pPr>
        <w:ind w:left="360" w:hanging="360"/>
      </w:pPr>
      <w:rPr>
        <w:rFonts w:cs="Times New Roman" w:hint="default"/>
        <w:b w:val="0"/>
      </w:rPr>
    </w:lvl>
    <w:lvl w:ilvl="1">
      <w:start w:val="1"/>
      <w:numFmt w:val="decimal"/>
      <w:pStyle w:val="Styl19"/>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82">
    <w:nsid w:val="504952D7"/>
    <w:multiLevelType w:val="hybridMultilevel"/>
    <w:tmpl w:val="4F469432"/>
    <w:lvl w:ilvl="0" w:tplc="04150011">
      <w:start w:val="1"/>
      <w:numFmt w:val="decimal"/>
      <w:lvlText w:val="%1)"/>
      <w:lvlJc w:val="left"/>
      <w:pPr>
        <w:ind w:left="720" w:hanging="360"/>
      </w:pPr>
    </w:lvl>
    <w:lvl w:ilvl="1" w:tplc="A9C454F4">
      <w:start w:val="1"/>
      <w:numFmt w:val="decimal"/>
      <w:lvlText w:val="%2."/>
      <w:lvlJc w:val="left"/>
      <w:pPr>
        <w:ind w:left="1637" w:hanging="360"/>
      </w:pPr>
      <w:rPr>
        <w:rFonts w:hint="default"/>
        <w:strike w:val="0"/>
      </w:rPr>
    </w:lvl>
    <w:lvl w:ilvl="2" w:tplc="0415001B" w:tentative="1">
      <w:start w:val="1"/>
      <w:numFmt w:val="lowerRoman"/>
      <w:lvlText w:val="%3."/>
      <w:lvlJc w:val="right"/>
      <w:pPr>
        <w:ind w:left="2160" w:hanging="180"/>
      </w:pPr>
    </w:lvl>
    <w:lvl w:ilvl="3" w:tplc="5A48F6A6">
      <w:start w:val="1"/>
      <w:numFmt w:val="decimal"/>
      <w:lvlText w:val="%4)"/>
      <w:lvlJc w:val="left"/>
      <w:pPr>
        <w:ind w:left="2880" w:hanging="360"/>
      </w:pPr>
      <w:rPr>
        <w:b w:val="0"/>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5234639E"/>
    <w:multiLevelType w:val="singleLevel"/>
    <w:tmpl w:val="04150001"/>
    <w:lvl w:ilvl="0">
      <w:start w:val="1"/>
      <w:numFmt w:val="bullet"/>
      <w:lvlText w:val=""/>
      <w:lvlJc w:val="left"/>
      <w:pPr>
        <w:ind w:left="720" w:hanging="360"/>
      </w:pPr>
      <w:rPr>
        <w:rFonts w:ascii="Symbol" w:hAnsi="Symbol" w:hint="default"/>
      </w:rPr>
    </w:lvl>
  </w:abstractNum>
  <w:abstractNum w:abstractNumId="84">
    <w:nsid w:val="52664C98"/>
    <w:multiLevelType w:val="multilevel"/>
    <w:tmpl w:val="A7C0E494"/>
    <w:lvl w:ilvl="0">
      <w:start w:val="1"/>
      <w:numFmt w:val="decimal"/>
      <w:lvlText w:val="%1."/>
      <w:lvlJc w:val="left"/>
      <w:pPr>
        <w:ind w:left="720" w:hanging="360"/>
      </w:pPr>
      <w:rPr>
        <w:rFonts w:ascii="Arial Narrow" w:eastAsia="Arial" w:hAnsi="Arial Narrow" w:cs="Arial" w:hint="default"/>
        <w:b w:val="0"/>
        <w:i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5">
    <w:nsid w:val="551132F1"/>
    <w:multiLevelType w:val="hybridMultilevel"/>
    <w:tmpl w:val="487A003E"/>
    <w:lvl w:ilvl="0" w:tplc="9360411A">
      <w:start w:val="1"/>
      <w:numFmt w:val="upperRoman"/>
      <w:lvlText w:val="%1."/>
      <w:lvlJc w:val="left"/>
      <w:pPr>
        <w:ind w:left="862" w:hanging="720"/>
      </w:pPr>
      <w:rPr>
        <w:rFonts w:hint="default"/>
        <w:b/>
      </w:rPr>
    </w:lvl>
    <w:lvl w:ilvl="1" w:tplc="1AEA0BA8">
      <w:start w:val="1"/>
      <w:numFmt w:val="decimal"/>
      <w:lvlText w:val="%2."/>
      <w:lvlJc w:val="left"/>
      <w:pPr>
        <w:ind w:left="1440" w:hanging="360"/>
      </w:pPr>
      <w:rPr>
        <w:rFonts w:ascii="Arial Narrow" w:eastAsia="Times New Roman" w:hAnsi="Arial Narrow" w:cs="Times New Roman"/>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9FB41D3"/>
    <w:multiLevelType w:val="singleLevel"/>
    <w:tmpl w:val="04150001"/>
    <w:lvl w:ilvl="0">
      <w:start w:val="1"/>
      <w:numFmt w:val="bullet"/>
      <w:lvlText w:val=""/>
      <w:lvlJc w:val="left"/>
      <w:pPr>
        <w:ind w:left="720" w:hanging="360"/>
      </w:pPr>
      <w:rPr>
        <w:rFonts w:ascii="Symbol" w:hAnsi="Symbol" w:hint="default"/>
      </w:rPr>
    </w:lvl>
  </w:abstractNum>
  <w:abstractNum w:abstractNumId="87">
    <w:nsid w:val="5A6101DC"/>
    <w:multiLevelType w:val="singleLevel"/>
    <w:tmpl w:val="04150001"/>
    <w:lvl w:ilvl="0">
      <w:start w:val="1"/>
      <w:numFmt w:val="bullet"/>
      <w:lvlText w:val=""/>
      <w:lvlJc w:val="left"/>
      <w:pPr>
        <w:ind w:left="720" w:hanging="360"/>
      </w:pPr>
      <w:rPr>
        <w:rFonts w:ascii="Symbol" w:hAnsi="Symbol" w:hint="default"/>
      </w:rPr>
    </w:lvl>
  </w:abstractNum>
  <w:abstractNum w:abstractNumId="88">
    <w:nsid w:val="5A9A0AB5"/>
    <w:multiLevelType w:val="hybridMultilevel"/>
    <w:tmpl w:val="E45C4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5B940564"/>
    <w:multiLevelType w:val="singleLevel"/>
    <w:tmpl w:val="04150001"/>
    <w:lvl w:ilvl="0">
      <w:start w:val="1"/>
      <w:numFmt w:val="bullet"/>
      <w:lvlText w:val=""/>
      <w:lvlJc w:val="left"/>
      <w:pPr>
        <w:ind w:left="720" w:hanging="360"/>
      </w:pPr>
      <w:rPr>
        <w:rFonts w:ascii="Symbol" w:hAnsi="Symbol" w:hint="default"/>
      </w:rPr>
    </w:lvl>
  </w:abstractNum>
  <w:abstractNum w:abstractNumId="90">
    <w:nsid w:val="5DAA200D"/>
    <w:multiLevelType w:val="hybridMultilevel"/>
    <w:tmpl w:val="C082D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EAB1CD0"/>
    <w:multiLevelType w:val="hybridMultilevel"/>
    <w:tmpl w:val="CB6ECC12"/>
    <w:lvl w:ilvl="0" w:tplc="7AC20AAE">
      <w:start w:val="1"/>
      <w:numFmt w:val="lowerLetter"/>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2">
    <w:nsid w:val="5F783C8A"/>
    <w:multiLevelType w:val="singleLevel"/>
    <w:tmpl w:val="0415000F"/>
    <w:lvl w:ilvl="0">
      <w:start w:val="1"/>
      <w:numFmt w:val="decimal"/>
      <w:lvlText w:val="%1."/>
      <w:lvlJc w:val="left"/>
      <w:pPr>
        <w:ind w:left="720" w:hanging="360"/>
      </w:pPr>
    </w:lvl>
  </w:abstractNum>
  <w:abstractNum w:abstractNumId="93">
    <w:nsid w:val="5FDC4A93"/>
    <w:multiLevelType w:val="singleLevel"/>
    <w:tmpl w:val="04150001"/>
    <w:lvl w:ilvl="0">
      <w:start w:val="1"/>
      <w:numFmt w:val="bullet"/>
      <w:lvlText w:val=""/>
      <w:lvlJc w:val="left"/>
      <w:pPr>
        <w:ind w:left="720" w:hanging="360"/>
      </w:pPr>
      <w:rPr>
        <w:rFonts w:ascii="Symbol" w:hAnsi="Symbol" w:hint="default"/>
      </w:rPr>
    </w:lvl>
  </w:abstractNum>
  <w:abstractNum w:abstractNumId="94">
    <w:nsid w:val="60526C0B"/>
    <w:multiLevelType w:val="hybridMultilevel"/>
    <w:tmpl w:val="89400234"/>
    <w:lvl w:ilvl="0" w:tplc="A776D8F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606C5C63"/>
    <w:multiLevelType w:val="hybridMultilevel"/>
    <w:tmpl w:val="E03021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60B66C57"/>
    <w:multiLevelType w:val="singleLevel"/>
    <w:tmpl w:val="04150001"/>
    <w:lvl w:ilvl="0">
      <w:start w:val="1"/>
      <w:numFmt w:val="bullet"/>
      <w:lvlText w:val=""/>
      <w:lvlJc w:val="left"/>
      <w:pPr>
        <w:ind w:left="720" w:hanging="360"/>
      </w:pPr>
      <w:rPr>
        <w:rFonts w:ascii="Symbol" w:hAnsi="Symbol" w:hint="default"/>
      </w:rPr>
    </w:lvl>
  </w:abstractNum>
  <w:abstractNum w:abstractNumId="97">
    <w:nsid w:val="60ED4193"/>
    <w:multiLevelType w:val="hybridMultilevel"/>
    <w:tmpl w:val="3C82D498"/>
    <w:lvl w:ilvl="0" w:tplc="412ED912">
      <w:start w:val="1"/>
      <w:numFmt w:val="decimal"/>
      <w:lvlText w:val="%1."/>
      <w:lvlJc w:val="left"/>
      <w:pPr>
        <w:tabs>
          <w:tab w:val="num" w:pos="720"/>
        </w:tabs>
        <w:ind w:left="720" w:hanging="360"/>
      </w:pPr>
      <w:rPr>
        <w:lang w:val="pl-P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nsid w:val="629C43BE"/>
    <w:multiLevelType w:val="singleLevel"/>
    <w:tmpl w:val="0415000F"/>
    <w:lvl w:ilvl="0">
      <w:start w:val="1"/>
      <w:numFmt w:val="decimal"/>
      <w:lvlText w:val="%1."/>
      <w:lvlJc w:val="left"/>
      <w:pPr>
        <w:ind w:left="720" w:hanging="360"/>
      </w:pPr>
    </w:lvl>
  </w:abstractNum>
  <w:abstractNum w:abstractNumId="99">
    <w:nsid w:val="642534B5"/>
    <w:multiLevelType w:val="singleLevel"/>
    <w:tmpl w:val="0415000F"/>
    <w:lvl w:ilvl="0">
      <w:start w:val="1"/>
      <w:numFmt w:val="decimal"/>
      <w:lvlText w:val="%1."/>
      <w:lvlJc w:val="left"/>
      <w:pPr>
        <w:ind w:left="720" w:hanging="360"/>
      </w:pPr>
    </w:lvl>
  </w:abstractNum>
  <w:abstractNum w:abstractNumId="100">
    <w:nsid w:val="671D0ADC"/>
    <w:multiLevelType w:val="singleLevel"/>
    <w:tmpl w:val="0415000F"/>
    <w:lvl w:ilvl="0">
      <w:start w:val="1"/>
      <w:numFmt w:val="decimal"/>
      <w:lvlText w:val="%1."/>
      <w:lvlJc w:val="left"/>
      <w:pPr>
        <w:ind w:left="720" w:hanging="360"/>
      </w:pPr>
    </w:lvl>
  </w:abstractNum>
  <w:abstractNum w:abstractNumId="101">
    <w:nsid w:val="69AA7715"/>
    <w:multiLevelType w:val="singleLevel"/>
    <w:tmpl w:val="0415000F"/>
    <w:lvl w:ilvl="0">
      <w:start w:val="1"/>
      <w:numFmt w:val="decimal"/>
      <w:lvlText w:val="%1."/>
      <w:lvlJc w:val="left"/>
      <w:pPr>
        <w:ind w:left="720" w:hanging="360"/>
      </w:pPr>
    </w:lvl>
  </w:abstractNum>
  <w:abstractNum w:abstractNumId="102">
    <w:nsid w:val="6A4F3344"/>
    <w:multiLevelType w:val="hybridMultilevel"/>
    <w:tmpl w:val="60F4D5FC"/>
    <w:lvl w:ilvl="0" w:tplc="CB7CF02C">
      <w:start w:val="1"/>
      <w:numFmt w:val="decimal"/>
      <w:lvlText w:val="%1."/>
      <w:lvlJc w:val="left"/>
      <w:pPr>
        <w:ind w:left="570" w:hanging="360"/>
      </w:pPr>
      <w:rPr>
        <w:rFonts w:hint="default"/>
      </w:rPr>
    </w:lvl>
    <w:lvl w:ilvl="1" w:tplc="04150019" w:tentative="1">
      <w:start w:val="1"/>
      <w:numFmt w:val="lowerLetter"/>
      <w:lvlText w:val="%2."/>
      <w:lvlJc w:val="left"/>
      <w:pPr>
        <w:ind w:left="1290" w:hanging="360"/>
      </w:pPr>
    </w:lvl>
    <w:lvl w:ilvl="2" w:tplc="0415001B" w:tentative="1">
      <w:start w:val="1"/>
      <w:numFmt w:val="lowerRoman"/>
      <w:lvlText w:val="%3."/>
      <w:lvlJc w:val="right"/>
      <w:pPr>
        <w:ind w:left="2010" w:hanging="180"/>
      </w:pPr>
    </w:lvl>
    <w:lvl w:ilvl="3" w:tplc="0415000F" w:tentative="1">
      <w:start w:val="1"/>
      <w:numFmt w:val="decimal"/>
      <w:lvlText w:val="%4."/>
      <w:lvlJc w:val="left"/>
      <w:pPr>
        <w:ind w:left="2730" w:hanging="360"/>
      </w:pPr>
    </w:lvl>
    <w:lvl w:ilvl="4" w:tplc="04150019" w:tentative="1">
      <w:start w:val="1"/>
      <w:numFmt w:val="lowerLetter"/>
      <w:lvlText w:val="%5."/>
      <w:lvlJc w:val="left"/>
      <w:pPr>
        <w:ind w:left="3450" w:hanging="360"/>
      </w:pPr>
    </w:lvl>
    <w:lvl w:ilvl="5" w:tplc="0415001B" w:tentative="1">
      <w:start w:val="1"/>
      <w:numFmt w:val="lowerRoman"/>
      <w:lvlText w:val="%6."/>
      <w:lvlJc w:val="right"/>
      <w:pPr>
        <w:ind w:left="4170" w:hanging="180"/>
      </w:pPr>
    </w:lvl>
    <w:lvl w:ilvl="6" w:tplc="0415000F" w:tentative="1">
      <w:start w:val="1"/>
      <w:numFmt w:val="decimal"/>
      <w:lvlText w:val="%7."/>
      <w:lvlJc w:val="left"/>
      <w:pPr>
        <w:ind w:left="4890" w:hanging="360"/>
      </w:pPr>
    </w:lvl>
    <w:lvl w:ilvl="7" w:tplc="04150019" w:tentative="1">
      <w:start w:val="1"/>
      <w:numFmt w:val="lowerLetter"/>
      <w:lvlText w:val="%8."/>
      <w:lvlJc w:val="left"/>
      <w:pPr>
        <w:ind w:left="5610" w:hanging="360"/>
      </w:pPr>
    </w:lvl>
    <w:lvl w:ilvl="8" w:tplc="0415001B" w:tentative="1">
      <w:start w:val="1"/>
      <w:numFmt w:val="lowerRoman"/>
      <w:lvlText w:val="%9."/>
      <w:lvlJc w:val="right"/>
      <w:pPr>
        <w:ind w:left="6330" w:hanging="180"/>
      </w:pPr>
    </w:lvl>
  </w:abstractNum>
  <w:abstractNum w:abstractNumId="103">
    <w:nsid w:val="6A54603B"/>
    <w:multiLevelType w:val="singleLevel"/>
    <w:tmpl w:val="0415000F"/>
    <w:lvl w:ilvl="0">
      <w:start w:val="1"/>
      <w:numFmt w:val="decimal"/>
      <w:lvlText w:val="%1."/>
      <w:lvlJc w:val="left"/>
      <w:pPr>
        <w:ind w:left="720" w:hanging="360"/>
      </w:pPr>
    </w:lvl>
  </w:abstractNum>
  <w:abstractNum w:abstractNumId="104">
    <w:nsid w:val="6A5C271D"/>
    <w:multiLevelType w:val="hybridMultilevel"/>
    <w:tmpl w:val="6B9A7710"/>
    <w:lvl w:ilvl="0" w:tplc="0FF6CC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6AC5685D"/>
    <w:multiLevelType w:val="singleLevel"/>
    <w:tmpl w:val="0415000F"/>
    <w:lvl w:ilvl="0">
      <w:start w:val="1"/>
      <w:numFmt w:val="decimal"/>
      <w:lvlText w:val="%1."/>
      <w:lvlJc w:val="left"/>
      <w:pPr>
        <w:ind w:left="720" w:hanging="360"/>
      </w:pPr>
    </w:lvl>
  </w:abstractNum>
  <w:abstractNum w:abstractNumId="106">
    <w:nsid w:val="6BED3A27"/>
    <w:multiLevelType w:val="singleLevel"/>
    <w:tmpl w:val="0415000F"/>
    <w:lvl w:ilvl="0">
      <w:start w:val="1"/>
      <w:numFmt w:val="decimal"/>
      <w:lvlText w:val="%1."/>
      <w:lvlJc w:val="left"/>
      <w:pPr>
        <w:ind w:left="720" w:hanging="360"/>
      </w:pPr>
    </w:lvl>
  </w:abstractNum>
  <w:abstractNum w:abstractNumId="107">
    <w:nsid w:val="6CFA1438"/>
    <w:multiLevelType w:val="singleLevel"/>
    <w:tmpl w:val="0415000F"/>
    <w:lvl w:ilvl="0">
      <w:start w:val="1"/>
      <w:numFmt w:val="decimal"/>
      <w:lvlText w:val="%1."/>
      <w:lvlJc w:val="left"/>
      <w:pPr>
        <w:ind w:left="720" w:hanging="360"/>
      </w:pPr>
    </w:lvl>
  </w:abstractNum>
  <w:abstractNum w:abstractNumId="108">
    <w:nsid w:val="6E701BFA"/>
    <w:multiLevelType w:val="hybridMultilevel"/>
    <w:tmpl w:val="39A836AC"/>
    <w:lvl w:ilvl="0" w:tplc="EE560742">
      <w:start w:val="1"/>
      <w:numFmt w:val="lowerLetter"/>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6ED65F7B"/>
    <w:multiLevelType w:val="hybridMultilevel"/>
    <w:tmpl w:val="D654E43C"/>
    <w:lvl w:ilvl="0" w:tplc="47AE41C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10">
    <w:nsid w:val="6F490EAE"/>
    <w:multiLevelType w:val="singleLevel"/>
    <w:tmpl w:val="0415000F"/>
    <w:lvl w:ilvl="0">
      <w:start w:val="1"/>
      <w:numFmt w:val="decimal"/>
      <w:lvlText w:val="%1."/>
      <w:lvlJc w:val="left"/>
      <w:pPr>
        <w:ind w:left="720" w:hanging="360"/>
      </w:pPr>
    </w:lvl>
  </w:abstractNum>
  <w:abstractNum w:abstractNumId="111">
    <w:nsid w:val="712E463E"/>
    <w:multiLevelType w:val="singleLevel"/>
    <w:tmpl w:val="04150001"/>
    <w:lvl w:ilvl="0">
      <w:start w:val="1"/>
      <w:numFmt w:val="bullet"/>
      <w:lvlText w:val=""/>
      <w:lvlJc w:val="left"/>
      <w:pPr>
        <w:ind w:left="720" w:hanging="360"/>
      </w:pPr>
      <w:rPr>
        <w:rFonts w:ascii="Symbol" w:hAnsi="Symbol" w:hint="default"/>
      </w:rPr>
    </w:lvl>
  </w:abstractNum>
  <w:abstractNum w:abstractNumId="112">
    <w:nsid w:val="72544465"/>
    <w:multiLevelType w:val="singleLevel"/>
    <w:tmpl w:val="0415000F"/>
    <w:lvl w:ilvl="0">
      <w:start w:val="1"/>
      <w:numFmt w:val="decimal"/>
      <w:lvlText w:val="%1."/>
      <w:lvlJc w:val="left"/>
      <w:pPr>
        <w:ind w:left="720" w:hanging="360"/>
      </w:pPr>
    </w:lvl>
  </w:abstractNum>
  <w:abstractNum w:abstractNumId="113">
    <w:nsid w:val="74274FF1"/>
    <w:multiLevelType w:val="singleLevel"/>
    <w:tmpl w:val="0415000F"/>
    <w:lvl w:ilvl="0">
      <w:start w:val="1"/>
      <w:numFmt w:val="decimal"/>
      <w:lvlText w:val="%1."/>
      <w:lvlJc w:val="left"/>
      <w:pPr>
        <w:ind w:left="720" w:hanging="360"/>
      </w:pPr>
    </w:lvl>
  </w:abstractNum>
  <w:abstractNum w:abstractNumId="114">
    <w:nsid w:val="76875855"/>
    <w:multiLevelType w:val="multilevel"/>
    <w:tmpl w:val="54B033C4"/>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Arial Narrow" w:eastAsia="Times New Roman" w:hAnsi="Arial Narrow"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5">
    <w:nsid w:val="770F5F61"/>
    <w:multiLevelType w:val="singleLevel"/>
    <w:tmpl w:val="04150001"/>
    <w:lvl w:ilvl="0">
      <w:start w:val="1"/>
      <w:numFmt w:val="bullet"/>
      <w:lvlText w:val=""/>
      <w:lvlJc w:val="left"/>
      <w:pPr>
        <w:ind w:left="720" w:hanging="360"/>
      </w:pPr>
      <w:rPr>
        <w:rFonts w:ascii="Symbol" w:hAnsi="Symbol" w:hint="default"/>
      </w:rPr>
    </w:lvl>
  </w:abstractNum>
  <w:abstractNum w:abstractNumId="116">
    <w:nsid w:val="775E1BAD"/>
    <w:multiLevelType w:val="hybridMultilevel"/>
    <w:tmpl w:val="2EE2DB66"/>
    <w:lvl w:ilvl="0" w:tplc="D9A05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77E31B2E"/>
    <w:multiLevelType w:val="singleLevel"/>
    <w:tmpl w:val="04150001"/>
    <w:lvl w:ilvl="0">
      <w:start w:val="1"/>
      <w:numFmt w:val="bullet"/>
      <w:lvlText w:val=""/>
      <w:lvlJc w:val="left"/>
      <w:pPr>
        <w:ind w:left="720" w:hanging="360"/>
      </w:pPr>
      <w:rPr>
        <w:rFonts w:ascii="Symbol" w:hAnsi="Symbol" w:hint="default"/>
      </w:rPr>
    </w:lvl>
  </w:abstractNum>
  <w:abstractNum w:abstractNumId="118">
    <w:nsid w:val="78482A6F"/>
    <w:multiLevelType w:val="singleLevel"/>
    <w:tmpl w:val="0415000F"/>
    <w:lvl w:ilvl="0">
      <w:start w:val="1"/>
      <w:numFmt w:val="decimal"/>
      <w:lvlText w:val="%1."/>
      <w:lvlJc w:val="left"/>
      <w:pPr>
        <w:ind w:left="720" w:hanging="360"/>
      </w:pPr>
    </w:lvl>
  </w:abstractNum>
  <w:abstractNum w:abstractNumId="119">
    <w:nsid w:val="7A8505EB"/>
    <w:multiLevelType w:val="singleLevel"/>
    <w:tmpl w:val="04150001"/>
    <w:lvl w:ilvl="0">
      <w:start w:val="1"/>
      <w:numFmt w:val="bullet"/>
      <w:lvlText w:val=""/>
      <w:lvlJc w:val="left"/>
      <w:pPr>
        <w:ind w:left="720" w:hanging="360"/>
      </w:pPr>
      <w:rPr>
        <w:rFonts w:ascii="Symbol" w:hAnsi="Symbol" w:hint="default"/>
      </w:rPr>
    </w:lvl>
  </w:abstractNum>
  <w:abstractNum w:abstractNumId="120">
    <w:nsid w:val="7A8C2DCD"/>
    <w:multiLevelType w:val="singleLevel"/>
    <w:tmpl w:val="04150001"/>
    <w:lvl w:ilvl="0">
      <w:start w:val="1"/>
      <w:numFmt w:val="bullet"/>
      <w:lvlText w:val=""/>
      <w:lvlJc w:val="left"/>
      <w:pPr>
        <w:ind w:left="720" w:hanging="360"/>
      </w:pPr>
      <w:rPr>
        <w:rFonts w:ascii="Symbol" w:hAnsi="Symbol" w:hint="default"/>
      </w:rPr>
    </w:lvl>
  </w:abstractNum>
  <w:abstractNum w:abstractNumId="121">
    <w:nsid w:val="7AB96152"/>
    <w:multiLevelType w:val="hybridMultilevel"/>
    <w:tmpl w:val="C4EAF138"/>
    <w:lvl w:ilvl="0" w:tplc="FFFFFFFF">
      <w:start w:val="1"/>
      <w:numFmt w:val="decimal"/>
      <w:pStyle w:val="Akapitzlist"/>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nsid w:val="7BD56337"/>
    <w:multiLevelType w:val="hybridMultilevel"/>
    <w:tmpl w:val="39A836AC"/>
    <w:lvl w:ilvl="0" w:tplc="EE560742">
      <w:start w:val="1"/>
      <w:numFmt w:val="lowerLetter"/>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7D626CEE"/>
    <w:multiLevelType w:val="hybridMultilevel"/>
    <w:tmpl w:val="646292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4">
    <w:nsid w:val="7F78797C"/>
    <w:multiLevelType w:val="hybridMultilevel"/>
    <w:tmpl w:val="A25E5EF8"/>
    <w:lvl w:ilvl="0" w:tplc="BEAC7A9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1"/>
  </w:num>
  <w:num w:numId="2">
    <w:abstractNumId w:val="82"/>
  </w:num>
  <w:num w:numId="3">
    <w:abstractNumId w:val="114"/>
  </w:num>
  <w:num w:numId="4">
    <w:abstractNumId w:val="80"/>
  </w:num>
  <w:num w:numId="5">
    <w:abstractNumId w:val="31"/>
  </w:num>
  <w:num w:numId="6">
    <w:abstractNumId w:val="81"/>
  </w:num>
  <w:num w:numId="7">
    <w:abstractNumId w:val="48"/>
  </w:num>
  <w:num w:numId="8">
    <w:abstractNumId w:val="36"/>
  </w:num>
  <w:num w:numId="9">
    <w:abstractNumId w:val="57"/>
  </w:num>
  <w:num w:numId="10">
    <w:abstractNumId w:val="85"/>
  </w:num>
  <w:num w:numId="11">
    <w:abstractNumId w:val="95"/>
  </w:num>
  <w:num w:numId="12">
    <w:abstractNumId w:val="24"/>
  </w:num>
  <w:num w:numId="13">
    <w:abstractNumId w:val="102"/>
  </w:num>
  <w:num w:numId="14">
    <w:abstractNumId w:val="53"/>
  </w:num>
  <w:num w:numId="15">
    <w:abstractNumId w:val="84"/>
  </w:num>
  <w:num w:numId="16">
    <w:abstractNumId w:val="109"/>
  </w:num>
  <w:num w:numId="17">
    <w:abstractNumId w:val="41"/>
  </w:num>
  <w:num w:numId="18">
    <w:abstractNumId w:val="94"/>
  </w:num>
  <w:num w:numId="19">
    <w:abstractNumId w:val="35"/>
  </w:num>
  <w:num w:numId="20">
    <w:abstractNumId w:val="64"/>
  </w:num>
  <w:num w:numId="21">
    <w:abstractNumId w:val="50"/>
  </w:num>
  <w:num w:numId="22">
    <w:abstractNumId w:val="21"/>
  </w:num>
  <w:num w:numId="23">
    <w:abstractNumId w:val="45"/>
  </w:num>
  <w:num w:numId="24">
    <w:abstractNumId w:val="9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52"/>
  </w:num>
  <w:num w:numId="28">
    <w:abstractNumId w:val="17"/>
  </w:num>
  <w:num w:numId="29">
    <w:abstractNumId w:val="97"/>
  </w:num>
  <w:num w:numId="30">
    <w:abstractNumId w:val="108"/>
  </w:num>
  <w:num w:numId="31">
    <w:abstractNumId w:val="33"/>
  </w:num>
  <w:num w:numId="32">
    <w:abstractNumId w:val="40"/>
  </w:num>
  <w:num w:numId="33">
    <w:abstractNumId w:val="76"/>
  </w:num>
  <w:num w:numId="34">
    <w:abstractNumId w:val="7"/>
  </w:num>
  <w:num w:numId="35">
    <w:abstractNumId w:val="13"/>
  </w:num>
  <w:num w:numId="36">
    <w:abstractNumId w:val="72"/>
  </w:num>
  <w:num w:numId="37">
    <w:abstractNumId w:val="124"/>
  </w:num>
  <w:num w:numId="38">
    <w:abstractNumId w:val="88"/>
  </w:num>
  <w:num w:numId="3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2"/>
  </w:num>
  <w:num w:numId="41">
    <w:abstractNumId w:val="93"/>
  </w:num>
  <w:num w:numId="42">
    <w:abstractNumId w:val="120"/>
  </w:num>
  <w:num w:numId="43">
    <w:abstractNumId w:val="117"/>
  </w:num>
  <w:num w:numId="44">
    <w:abstractNumId w:val="98"/>
  </w:num>
  <w:num w:numId="45">
    <w:abstractNumId w:val="107"/>
  </w:num>
  <w:num w:numId="46">
    <w:abstractNumId w:val="79"/>
  </w:num>
  <w:num w:numId="47">
    <w:abstractNumId w:val="69"/>
  </w:num>
  <w:num w:numId="48">
    <w:abstractNumId w:val="56"/>
  </w:num>
  <w:num w:numId="49">
    <w:abstractNumId w:val="99"/>
  </w:num>
  <w:num w:numId="50">
    <w:abstractNumId w:val="19"/>
  </w:num>
  <w:num w:numId="51">
    <w:abstractNumId w:val="49"/>
  </w:num>
  <w:num w:numId="52">
    <w:abstractNumId w:val="83"/>
  </w:num>
  <w:num w:numId="53">
    <w:abstractNumId w:val="86"/>
  </w:num>
  <w:num w:numId="54">
    <w:abstractNumId w:val="9"/>
  </w:num>
  <w:num w:numId="55">
    <w:abstractNumId w:val="38"/>
  </w:num>
  <w:num w:numId="56">
    <w:abstractNumId w:val="77"/>
  </w:num>
  <w:num w:numId="57">
    <w:abstractNumId w:val="14"/>
  </w:num>
  <w:num w:numId="58">
    <w:abstractNumId w:val="87"/>
  </w:num>
  <w:num w:numId="59">
    <w:abstractNumId w:val="51"/>
  </w:num>
  <w:num w:numId="60">
    <w:abstractNumId w:val="118"/>
  </w:num>
  <w:num w:numId="61">
    <w:abstractNumId w:val="42"/>
  </w:num>
  <w:num w:numId="62">
    <w:abstractNumId w:val="23"/>
  </w:num>
  <w:num w:numId="63">
    <w:abstractNumId w:val="10"/>
  </w:num>
  <w:num w:numId="64">
    <w:abstractNumId w:val="18"/>
  </w:num>
  <w:num w:numId="65">
    <w:abstractNumId w:val="46"/>
  </w:num>
  <w:num w:numId="66">
    <w:abstractNumId w:val="26"/>
  </w:num>
  <w:num w:numId="67">
    <w:abstractNumId w:val="16"/>
  </w:num>
  <w:num w:numId="68">
    <w:abstractNumId w:val="32"/>
  </w:num>
  <w:num w:numId="69">
    <w:abstractNumId w:val="89"/>
  </w:num>
  <w:num w:numId="70">
    <w:abstractNumId w:val="78"/>
  </w:num>
  <w:num w:numId="71">
    <w:abstractNumId w:val="8"/>
  </w:num>
  <w:num w:numId="72">
    <w:abstractNumId w:val="34"/>
  </w:num>
  <w:num w:numId="73">
    <w:abstractNumId w:val="111"/>
  </w:num>
  <w:num w:numId="74">
    <w:abstractNumId w:val="27"/>
  </w:num>
  <w:num w:numId="75">
    <w:abstractNumId w:val="62"/>
  </w:num>
  <w:num w:numId="76">
    <w:abstractNumId w:val="92"/>
  </w:num>
  <w:num w:numId="77">
    <w:abstractNumId w:val="25"/>
  </w:num>
  <w:num w:numId="78">
    <w:abstractNumId w:val="22"/>
  </w:num>
  <w:num w:numId="79">
    <w:abstractNumId w:val="100"/>
  </w:num>
  <w:num w:numId="80">
    <w:abstractNumId w:val="106"/>
  </w:num>
  <w:num w:numId="81">
    <w:abstractNumId w:val="105"/>
  </w:num>
  <w:num w:numId="82">
    <w:abstractNumId w:val="73"/>
  </w:num>
  <w:num w:numId="83">
    <w:abstractNumId w:val="113"/>
  </w:num>
  <w:num w:numId="84">
    <w:abstractNumId w:val="119"/>
  </w:num>
  <w:num w:numId="85">
    <w:abstractNumId w:val="115"/>
  </w:num>
  <w:num w:numId="86">
    <w:abstractNumId w:val="44"/>
  </w:num>
  <w:num w:numId="87">
    <w:abstractNumId w:val="103"/>
  </w:num>
  <w:num w:numId="88">
    <w:abstractNumId w:val="39"/>
  </w:num>
  <w:num w:numId="89">
    <w:abstractNumId w:val="74"/>
  </w:num>
  <w:num w:numId="90">
    <w:abstractNumId w:val="30"/>
  </w:num>
  <w:num w:numId="91">
    <w:abstractNumId w:val="71"/>
  </w:num>
  <w:num w:numId="92">
    <w:abstractNumId w:val="29"/>
  </w:num>
  <w:num w:numId="93">
    <w:abstractNumId w:val="101"/>
  </w:num>
  <w:num w:numId="94">
    <w:abstractNumId w:val="55"/>
  </w:num>
  <w:num w:numId="95">
    <w:abstractNumId w:val="110"/>
  </w:num>
  <w:num w:numId="96">
    <w:abstractNumId w:val="75"/>
  </w:num>
  <w:num w:numId="97">
    <w:abstractNumId w:val="67"/>
  </w:num>
  <w:num w:numId="98">
    <w:abstractNumId w:val="66"/>
  </w:num>
  <w:num w:numId="99">
    <w:abstractNumId w:val="37"/>
  </w:num>
  <w:num w:numId="100">
    <w:abstractNumId w:val="96"/>
  </w:num>
  <w:num w:numId="101">
    <w:abstractNumId w:val="68"/>
  </w:num>
  <w:num w:numId="102">
    <w:abstractNumId w:val="112"/>
  </w:num>
  <w:num w:numId="103">
    <w:abstractNumId w:val="60"/>
  </w:num>
  <w:num w:numId="104">
    <w:abstractNumId w:val="70"/>
  </w:num>
  <w:num w:numId="105">
    <w:abstractNumId w:val="116"/>
  </w:num>
  <w:num w:numId="106">
    <w:abstractNumId w:val="104"/>
  </w:num>
  <w:num w:numId="107">
    <w:abstractNumId w:val="20"/>
  </w:num>
  <w:num w:numId="108">
    <w:abstractNumId w:val="47"/>
  </w:num>
  <w:num w:numId="109">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8"/>
  </w:num>
  <w:num w:numId="111">
    <w:abstractNumId w:val="28"/>
  </w:num>
  <w:num w:numId="112">
    <w:abstractNumId w:val="123"/>
  </w:num>
  <w:num w:numId="113">
    <w:abstractNumId w:val="59"/>
  </w:num>
  <w:num w:numId="114">
    <w:abstractNumId w:val="54"/>
  </w:num>
  <w:num w:numId="115">
    <w:abstractNumId w:val="15"/>
  </w:num>
  <w:num w:numId="116">
    <w:abstractNumId w:val="43"/>
  </w:num>
  <w:numIdMacAtCleanup w:val="1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1721"/>
  <w:revisionView w:markup="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6E3015"/>
    <w:rsid w:val="00004772"/>
    <w:rsid w:val="000164E5"/>
    <w:rsid w:val="00030294"/>
    <w:rsid w:val="0006431B"/>
    <w:rsid w:val="00085359"/>
    <w:rsid w:val="00095847"/>
    <w:rsid w:val="000A7793"/>
    <w:rsid w:val="000A7AE4"/>
    <w:rsid w:val="000B5BEA"/>
    <w:rsid w:val="000D2128"/>
    <w:rsid w:val="000D556A"/>
    <w:rsid w:val="000D6CE2"/>
    <w:rsid w:val="000F6229"/>
    <w:rsid w:val="00100350"/>
    <w:rsid w:val="00103897"/>
    <w:rsid w:val="00104D44"/>
    <w:rsid w:val="00135210"/>
    <w:rsid w:val="00141A09"/>
    <w:rsid w:val="0014205F"/>
    <w:rsid w:val="00147AA5"/>
    <w:rsid w:val="0015114E"/>
    <w:rsid w:val="0016659B"/>
    <w:rsid w:val="00173034"/>
    <w:rsid w:val="001743EA"/>
    <w:rsid w:val="001848B9"/>
    <w:rsid w:val="001971B9"/>
    <w:rsid w:val="001A1C71"/>
    <w:rsid w:val="001A2797"/>
    <w:rsid w:val="001D4A85"/>
    <w:rsid w:val="001D514A"/>
    <w:rsid w:val="00210C0C"/>
    <w:rsid w:val="002268C0"/>
    <w:rsid w:val="00227C61"/>
    <w:rsid w:val="0023510A"/>
    <w:rsid w:val="0023799D"/>
    <w:rsid w:val="00260672"/>
    <w:rsid w:val="0026721D"/>
    <w:rsid w:val="00291BA5"/>
    <w:rsid w:val="00295B4B"/>
    <w:rsid w:val="002A2158"/>
    <w:rsid w:val="002B0D80"/>
    <w:rsid w:val="002C7BCD"/>
    <w:rsid w:val="002E1786"/>
    <w:rsid w:val="002F4064"/>
    <w:rsid w:val="00303B98"/>
    <w:rsid w:val="0031046A"/>
    <w:rsid w:val="00363644"/>
    <w:rsid w:val="0036496D"/>
    <w:rsid w:val="00365062"/>
    <w:rsid w:val="003845F9"/>
    <w:rsid w:val="00390CC2"/>
    <w:rsid w:val="00392CB3"/>
    <w:rsid w:val="003A7320"/>
    <w:rsid w:val="003C099D"/>
    <w:rsid w:val="003F4917"/>
    <w:rsid w:val="00404512"/>
    <w:rsid w:val="00423EA9"/>
    <w:rsid w:val="004273F1"/>
    <w:rsid w:val="004304C7"/>
    <w:rsid w:val="00436B09"/>
    <w:rsid w:val="00440A9B"/>
    <w:rsid w:val="0045241B"/>
    <w:rsid w:val="004533F1"/>
    <w:rsid w:val="00457AB0"/>
    <w:rsid w:val="0046140F"/>
    <w:rsid w:val="00467197"/>
    <w:rsid w:val="00471CAE"/>
    <w:rsid w:val="0047217D"/>
    <w:rsid w:val="00480713"/>
    <w:rsid w:val="0048446C"/>
    <w:rsid w:val="004867B7"/>
    <w:rsid w:val="00486AD5"/>
    <w:rsid w:val="00487246"/>
    <w:rsid w:val="004A4F0E"/>
    <w:rsid w:val="004A7497"/>
    <w:rsid w:val="004B2C7F"/>
    <w:rsid w:val="004C688C"/>
    <w:rsid w:val="004D3561"/>
    <w:rsid w:val="004D3C55"/>
    <w:rsid w:val="004E40A2"/>
    <w:rsid w:val="004F5AE7"/>
    <w:rsid w:val="004F742A"/>
    <w:rsid w:val="00510DC7"/>
    <w:rsid w:val="00514AD7"/>
    <w:rsid w:val="00533F5A"/>
    <w:rsid w:val="00536819"/>
    <w:rsid w:val="00546E79"/>
    <w:rsid w:val="00552FAE"/>
    <w:rsid w:val="0056430C"/>
    <w:rsid w:val="00570611"/>
    <w:rsid w:val="005712F4"/>
    <w:rsid w:val="005738A0"/>
    <w:rsid w:val="005750A0"/>
    <w:rsid w:val="00591BE6"/>
    <w:rsid w:val="005B0EF6"/>
    <w:rsid w:val="005B32F1"/>
    <w:rsid w:val="005C7E51"/>
    <w:rsid w:val="005D65E9"/>
    <w:rsid w:val="005F7A8B"/>
    <w:rsid w:val="00601CA6"/>
    <w:rsid w:val="006029E4"/>
    <w:rsid w:val="00612D02"/>
    <w:rsid w:val="00614266"/>
    <w:rsid w:val="0064212F"/>
    <w:rsid w:val="00655177"/>
    <w:rsid w:val="00661477"/>
    <w:rsid w:val="00671AB5"/>
    <w:rsid w:val="00683B5A"/>
    <w:rsid w:val="006919BA"/>
    <w:rsid w:val="006A3255"/>
    <w:rsid w:val="006B0B42"/>
    <w:rsid w:val="006C6139"/>
    <w:rsid w:val="006E078D"/>
    <w:rsid w:val="006E3015"/>
    <w:rsid w:val="006E72E0"/>
    <w:rsid w:val="006E7C39"/>
    <w:rsid w:val="00703FBE"/>
    <w:rsid w:val="007042CB"/>
    <w:rsid w:val="00736FFB"/>
    <w:rsid w:val="007616D8"/>
    <w:rsid w:val="00763697"/>
    <w:rsid w:val="00765955"/>
    <w:rsid w:val="007A0D69"/>
    <w:rsid w:val="007A15AB"/>
    <w:rsid w:val="007B2948"/>
    <w:rsid w:val="007B4088"/>
    <w:rsid w:val="007B4EC5"/>
    <w:rsid w:val="007B5B78"/>
    <w:rsid w:val="007C6CC7"/>
    <w:rsid w:val="007E1E30"/>
    <w:rsid w:val="007E573A"/>
    <w:rsid w:val="007F7612"/>
    <w:rsid w:val="008027F2"/>
    <w:rsid w:val="008238D8"/>
    <w:rsid w:val="00872F2F"/>
    <w:rsid w:val="00885ED3"/>
    <w:rsid w:val="00886B50"/>
    <w:rsid w:val="00893473"/>
    <w:rsid w:val="00895457"/>
    <w:rsid w:val="008A5B00"/>
    <w:rsid w:val="008A7423"/>
    <w:rsid w:val="008D168B"/>
    <w:rsid w:val="008D7444"/>
    <w:rsid w:val="008E795E"/>
    <w:rsid w:val="00901D2B"/>
    <w:rsid w:val="00905E97"/>
    <w:rsid w:val="00923C78"/>
    <w:rsid w:val="00925189"/>
    <w:rsid w:val="009400E7"/>
    <w:rsid w:val="009454DA"/>
    <w:rsid w:val="00946A13"/>
    <w:rsid w:val="00952B16"/>
    <w:rsid w:val="0098731F"/>
    <w:rsid w:val="009B41A9"/>
    <w:rsid w:val="009C4445"/>
    <w:rsid w:val="009C678D"/>
    <w:rsid w:val="009C7636"/>
    <w:rsid w:val="009D365B"/>
    <w:rsid w:val="009E0227"/>
    <w:rsid w:val="009F42F0"/>
    <w:rsid w:val="009F5519"/>
    <w:rsid w:val="00A0185C"/>
    <w:rsid w:val="00A1121A"/>
    <w:rsid w:val="00A123D6"/>
    <w:rsid w:val="00A260A2"/>
    <w:rsid w:val="00A26825"/>
    <w:rsid w:val="00A520E2"/>
    <w:rsid w:val="00A52994"/>
    <w:rsid w:val="00A655C0"/>
    <w:rsid w:val="00A65DE5"/>
    <w:rsid w:val="00A800D2"/>
    <w:rsid w:val="00A84BBB"/>
    <w:rsid w:val="00A916AE"/>
    <w:rsid w:val="00A94ED7"/>
    <w:rsid w:val="00A97091"/>
    <w:rsid w:val="00AA2193"/>
    <w:rsid w:val="00AA3CD2"/>
    <w:rsid w:val="00AB156B"/>
    <w:rsid w:val="00AB22DD"/>
    <w:rsid w:val="00AC05AD"/>
    <w:rsid w:val="00AC5B9F"/>
    <w:rsid w:val="00AF0E96"/>
    <w:rsid w:val="00B01D06"/>
    <w:rsid w:val="00B12748"/>
    <w:rsid w:val="00B15050"/>
    <w:rsid w:val="00B44E4A"/>
    <w:rsid w:val="00B5375B"/>
    <w:rsid w:val="00B542A3"/>
    <w:rsid w:val="00B6372D"/>
    <w:rsid w:val="00B637D2"/>
    <w:rsid w:val="00B81B30"/>
    <w:rsid w:val="00B916BC"/>
    <w:rsid w:val="00B91A40"/>
    <w:rsid w:val="00BB2A47"/>
    <w:rsid w:val="00BB2F45"/>
    <w:rsid w:val="00BC7C15"/>
    <w:rsid w:val="00BE0C23"/>
    <w:rsid w:val="00BE488D"/>
    <w:rsid w:val="00BE5BB3"/>
    <w:rsid w:val="00BF6650"/>
    <w:rsid w:val="00C042DC"/>
    <w:rsid w:val="00C10AAF"/>
    <w:rsid w:val="00C363E6"/>
    <w:rsid w:val="00C36643"/>
    <w:rsid w:val="00C36EFF"/>
    <w:rsid w:val="00C414D5"/>
    <w:rsid w:val="00C42C9C"/>
    <w:rsid w:val="00C5063B"/>
    <w:rsid w:val="00C54C4A"/>
    <w:rsid w:val="00C629D0"/>
    <w:rsid w:val="00C72770"/>
    <w:rsid w:val="00C82148"/>
    <w:rsid w:val="00C835CB"/>
    <w:rsid w:val="00C87216"/>
    <w:rsid w:val="00C87878"/>
    <w:rsid w:val="00CA0351"/>
    <w:rsid w:val="00CC27FE"/>
    <w:rsid w:val="00CC3C54"/>
    <w:rsid w:val="00CC4FBE"/>
    <w:rsid w:val="00CD2EF9"/>
    <w:rsid w:val="00CD738B"/>
    <w:rsid w:val="00CF53F1"/>
    <w:rsid w:val="00CF5831"/>
    <w:rsid w:val="00D04B9D"/>
    <w:rsid w:val="00D224A0"/>
    <w:rsid w:val="00D22944"/>
    <w:rsid w:val="00D42E4A"/>
    <w:rsid w:val="00D454BD"/>
    <w:rsid w:val="00D4566A"/>
    <w:rsid w:val="00D4688D"/>
    <w:rsid w:val="00D5508E"/>
    <w:rsid w:val="00D600E6"/>
    <w:rsid w:val="00D65A2F"/>
    <w:rsid w:val="00D74A39"/>
    <w:rsid w:val="00D9062D"/>
    <w:rsid w:val="00D90962"/>
    <w:rsid w:val="00DB1D5A"/>
    <w:rsid w:val="00DB784A"/>
    <w:rsid w:val="00DC1E34"/>
    <w:rsid w:val="00DC5683"/>
    <w:rsid w:val="00DC68AF"/>
    <w:rsid w:val="00DD3A7C"/>
    <w:rsid w:val="00DD58BE"/>
    <w:rsid w:val="00DE2EBD"/>
    <w:rsid w:val="00DE6059"/>
    <w:rsid w:val="00DF43B4"/>
    <w:rsid w:val="00E42E76"/>
    <w:rsid w:val="00E4393A"/>
    <w:rsid w:val="00E51CAE"/>
    <w:rsid w:val="00E62292"/>
    <w:rsid w:val="00E7068B"/>
    <w:rsid w:val="00E72469"/>
    <w:rsid w:val="00EA31CF"/>
    <w:rsid w:val="00EC316B"/>
    <w:rsid w:val="00ED7648"/>
    <w:rsid w:val="00EE2132"/>
    <w:rsid w:val="00F000E9"/>
    <w:rsid w:val="00F1780E"/>
    <w:rsid w:val="00F362ED"/>
    <w:rsid w:val="00F370BD"/>
    <w:rsid w:val="00F41CD1"/>
    <w:rsid w:val="00F51941"/>
    <w:rsid w:val="00F51E1A"/>
    <w:rsid w:val="00F55BC5"/>
    <w:rsid w:val="00F56B85"/>
    <w:rsid w:val="00F579AC"/>
    <w:rsid w:val="00F60135"/>
    <w:rsid w:val="00F83790"/>
    <w:rsid w:val="00F83C3B"/>
    <w:rsid w:val="00F8694C"/>
    <w:rsid w:val="00F8715F"/>
    <w:rsid w:val="00FA0DC0"/>
    <w:rsid w:val="00FA1EDA"/>
    <w:rsid w:val="00FA264D"/>
    <w:rsid w:val="00FA667D"/>
    <w:rsid w:val="00FA7B83"/>
    <w:rsid w:val="00FC185F"/>
    <w:rsid w:val="00FE5CF6"/>
    <w:rsid w:val="00FF1146"/>
    <w:rsid w:val="00FF1534"/>
    <w:rsid w:val="00FF481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240" w:line="360"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Signature" w:uiPriority="0"/>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6825"/>
    <w:rPr>
      <w:rFonts w:ascii="Times New Roman" w:eastAsia="Times New Roman" w:hAnsi="Times New Roman" w:cs="Times New Roman"/>
      <w:kern w:val="1"/>
      <w:sz w:val="24"/>
      <w:szCs w:val="24"/>
      <w:lang w:eastAsia="ar-SA"/>
    </w:rPr>
  </w:style>
  <w:style w:type="paragraph" w:styleId="Nagwek1">
    <w:name w:val="heading 1"/>
    <w:basedOn w:val="Normalny"/>
    <w:next w:val="Tekstpodstawowy"/>
    <w:link w:val="Nagwek1Znak"/>
    <w:uiPriority w:val="99"/>
    <w:qFormat/>
    <w:rsid w:val="006E3015"/>
    <w:pPr>
      <w:numPr>
        <w:numId w:val="7"/>
      </w:numPr>
      <w:spacing w:after="120"/>
      <w:outlineLvl w:val="0"/>
    </w:pPr>
    <w:rPr>
      <w:b/>
      <w:bCs/>
      <w:sz w:val="22"/>
      <w:szCs w:val="22"/>
    </w:rPr>
  </w:style>
  <w:style w:type="paragraph" w:styleId="Nagwek2">
    <w:name w:val="heading 2"/>
    <w:basedOn w:val="Normalny"/>
    <w:next w:val="Tekstpodstawowy"/>
    <w:link w:val="Nagwek2Znak"/>
    <w:uiPriority w:val="99"/>
    <w:qFormat/>
    <w:rsid w:val="006E3015"/>
    <w:pPr>
      <w:numPr>
        <w:ilvl w:val="1"/>
        <w:numId w:val="7"/>
      </w:numPr>
      <w:spacing w:after="120"/>
      <w:outlineLvl w:val="1"/>
    </w:pPr>
    <w:rPr>
      <w:rFonts w:eastAsia="Calibri"/>
      <w:sz w:val="22"/>
      <w:szCs w:val="22"/>
    </w:rPr>
  </w:style>
  <w:style w:type="paragraph" w:styleId="Nagwek3">
    <w:name w:val="heading 3"/>
    <w:basedOn w:val="Normalny"/>
    <w:next w:val="Tekstpodstawowy"/>
    <w:link w:val="Nagwek3Znak"/>
    <w:uiPriority w:val="99"/>
    <w:qFormat/>
    <w:rsid w:val="006E3015"/>
    <w:pPr>
      <w:numPr>
        <w:ilvl w:val="2"/>
        <w:numId w:val="7"/>
      </w:numPr>
      <w:tabs>
        <w:tab w:val="left" w:pos="0"/>
      </w:tabs>
      <w:jc w:val="center"/>
      <w:outlineLvl w:val="2"/>
    </w:pPr>
    <w:rPr>
      <w:sz w:val="22"/>
      <w:szCs w:val="22"/>
    </w:rPr>
  </w:style>
  <w:style w:type="paragraph" w:styleId="Nagwek4">
    <w:name w:val="heading 4"/>
    <w:basedOn w:val="Normalny"/>
    <w:next w:val="Tekstpodstawowy"/>
    <w:link w:val="Nagwek4Znak"/>
    <w:uiPriority w:val="99"/>
    <w:qFormat/>
    <w:rsid w:val="006E3015"/>
    <w:pPr>
      <w:keepNext/>
      <w:numPr>
        <w:ilvl w:val="3"/>
        <w:numId w:val="7"/>
      </w:numPr>
      <w:jc w:val="center"/>
      <w:outlineLvl w:val="3"/>
    </w:pPr>
  </w:style>
  <w:style w:type="paragraph" w:styleId="Nagwek5">
    <w:name w:val="heading 5"/>
    <w:basedOn w:val="Normalny"/>
    <w:next w:val="Tekstpodstawowy"/>
    <w:link w:val="Nagwek5Znak"/>
    <w:uiPriority w:val="99"/>
    <w:qFormat/>
    <w:rsid w:val="006E3015"/>
    <w:pPr>
      <w:numPr>
        <w:ilvl w:val="4"/>
        <w:numId w:val="7"/>
      </w:numPr>
      <w:spacing w:after="60"/>
      <w:outlineLvl w:val="4"/>
    </w:pPr>
    <w:rPr>
      <w:b/>
      <w:bCs/>
      <w:i/>
      <w:iCs/>
      <w:sz w:val="26"/>
      <w:szCs w:val="26"/>
    </w:rPr>
  </w:style>
  <w:style w:type="paragraph" w:styleId="Nagwek6">
    <w:name w:val="heading 6"/>
    <w:basedOn w:val="Normalny"/>
    <w:next w:val="Tekstpodstawowy"/>
    <w:link w:val="Nagwek6Znak"/>
    <w:uiPriority w:val="99"/>
    <w:qFormat/>
    <w:rsid w:val="006E3015"/>
    <w:pPr>
      <w:numPr>
        <w:ilvl w:val="5"/>
        <w:numId w:val="7"/>
      </w:numPr>
      <w:spacing w:after="60"/>
      <w:outlineLvl w:val="5"/>
    </w:pPr>
    <w:rPr>
      <w:b/>
      <w:bCs/>
      <w:sz w:val="22"/>
      <w:szCs w:val="22"/>
    </w:rPr>
  </w:style>
  <w:style w:type="paragraph" w:styleId="Nagwek7">
    <w:name w:val="heading 7"/>
    <w:basedOn w:val="Normalny"/>
    <w:next w:val="Tekstpodstawowy"/>
    <w:link w:val="Nagwek7Znak"/>
    <w:uiPriority w:val="99"/>
    <w:qFormat/>
    <w:rsid w:val="006E3015"/>
    <w:pPr>
      <w:numPr>
        <w:ilvl w:val="6"/>
        <w:numId w:val="7"/>
      </w:numPr>
      <w:spacing w:after="60"/>
      <w:outlineLvl w:val="6"/>
    </w:pPr>
  </w:style>
  <w:style w:type="paragraph" w:styleId="Nagwek8">
    <w:name w:val="heading 8"/>
    <w:basedOn w:val="Normalny"/>
    <w:next w:val="Tekstpodstawowy"/>
    <w:link w:val="Nagwek8Znak"/>
    <w:uiPriority w:val="99"/>
    <w:qFormat/>
    <w:rsid w:val="006E3015"/>
    <w:pPr>
      <w:numPr>
        <w:ilvl w:val="7"/>
        <w:numId w:val="7"/>
      </w:numPr>
      <w:spacing w:after="60"/>
      <w:outlineLvl w:val="7"/>
    </w:pPr>
    <w:rPr>
      <w:i/>
      <w:iCs/>
    </w:rPr>
  </w:style>
  <w:style w:type="paragraph" w:styleId="Nagwek9">
    <w:name w:val="heading 9"/>
    <w:basedOn w:val="Normalny"/>
    <w:next w:val="Tekstpodstawowy"/>
    <w:link w:val="Nagwek9Znak"/>
    <w:uiPriority w:val="99"/>
    <w:qFormat/>
    <w:rsid w:val="006E3015"/>
    <w:pPr>
      <w:numPr>
        <w:ilvl w:val="8"/>
        <w:numId w:val="7"/>
      </w:numPr>
      <w:spacing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E3015"/>
    <w:rPr>
      <w:rFonts w:ascii="Times New Roman" w:eastAsia="Times New Roman" w:hAnsi="Times New Roman" w:cs="Times New Roman"/>
      <w:b/>
      <w:bCs/>
      <w:kern w:val="1"/>
      <w:lang w:eastAsia="ar-SA"/>
    </w:rPr>
  </w:style>
  <w:style w:type="character" w:customStyle="1" w:styleId="Nagwek2Znak">
    <w:name w:val="Nagłówek 2 Znak"/>
    <w:basedOn w:val="Domylnaczcionkaakapitu"/>
    <w:link w:val="Nagwek2"/>
    <w:uiPriority w:val="99"/>
    <w:rsid w:val="006E3015"/>
    <w:rPr>
      <w:rFonts w:ascii="Times New Roman" w:eastAsia="Calibri" w:hAnsi="Times New Roman" w:cs="Times New Roman"/>
      <w:kern w:val="1"/>
      <w:lang w:eastAsia="ar-SA"/>
    </w:rPr>
  </w:style>
  <w:style w:type="character" w:customStyle="1" w:styleId="Nagwek3Znak">
    <w:name w:val="Nagłówek 3 Znak"/>
    <w:basedOn w:val="Domylnaczcionkaakapitu"/>
    <w:link w:val="Nagwek3"/>
    <w:uiPriority w:val="99"/>
    <w:rsid w:val="006E3015"/>
    <w:rPr>
      <w:rFonts w:ascii="Times New Roman" w:eastAsia="Times New Roman" w:hAnsi="Times New Roman" w:cs="Times New Roman"/>
      <w:kern w:val="1"/>
      <w:lang w:eastAsia="ar-SA"/>
    </w:rPr>
  </w:style>
  <w:style w:type="character" w:customStyle="1" w:styleId="Nagwek4Znak">
    <w:name w:val="Nagłówek 4 Znak"/>
    <w:basedOn w:val="Domylnaczcionkaakapitu"/>
    <w:link w:val="Nagwek4"/>
    <w:uiPriority w:val="99"/>
    <w:rsid w:val="006E3015"/>
    <w:rPr>
      <w:rFonts w:ascii="Times New Roman" w:eastAsia="Times New Roman" w:hAnsi="Times New Roman" w:cs="Times New Roman"/>
      <w:kern w:val="1"/>
      <w:sz w:val="24"/>
      <w:szCs w:val="24"/>
      <w:lang w:eastAsia="ar-SA"/>
    </w:rPr>
  </w:style>
  <w:style w:type="character" w:customStyle="1" w:styleId="Nagwek5Znak">
    <w:name w:val="Nagłówek 5 Znak"/>
    <w:basedOn w:val="Domylnaczcionkaakapitu"/>
    <w:link w:val="Nagwek5"/>
    <w:uiPriority w:val="99"/>
    <w:rsid w:val="006E3015"/>
    <w:rPr>
      <w:rFonts w:ascii="Times New Roman" w:eastAsia="Times New Roman" w:hAnsi="Times New Roman" w:cs="Times New Roman"/>
      <w:b/>
      <w:bCs/>
      <w:i/>
      <w:iCs/>
      <w:kern w:val="1"/>
      <w:sz w:val="26"/>
      <w:szCs w:val="26"/>
      <w:lang w:eastAsia="ar-SA"/>
    </w:rPr>
  </w:style>
  <w:style w:type="character" w:customStyle="1" w:styleId="Nagwek6Znak">
    <w:name w:val="Nagłówek 6 Znak"/>
    <w:basedOn w:val="Domylnaczcionkaakapitu"/>
    <w:link w:val="Nagwek6"/>
    <w:uiPriority w:val="99"/>
    <w:rsid w:val="006E3015"/>
    <w:rPr>
      <w:rFonts w:ascii="Times New Roman" w:eastAsia="Times New Roman" w:hAnsi="Times New Roman" w:cs="Times New Roman"/>
      <w:b/>
      <w:bCs/>
      <w:kern w:val="1"/>
      <w:lang w:eastAsia="ar-SA"/>
    </w:rPr>
  </w:style>
  <w:style w:type="character" w:customStyle="1" w:styleId="Nagwek7Znak">
    <w:name w:val="Nagłówek 7 Znak"/>
    <w:basedOn w:val="Domylnaczcionkaakapitu"/>
    <w:link w:val="Nagwek7"/>
    <w:uiPriority w:val="99"/>
    <w:rsid w:val="006E3015"/>
    <w:rPr>
      <w:rFonts w:ascii="Times New Roman" w:eastAsia="Times New Roman" w:hAnsi="Times New Roman" w:cs="Times New Roman"/>
      <w:kern w:val="1"/>
      <w:sz w:val="24"/>
      <w:szCs w:val="24"/>
      <w:lang w:eastAsia="ar-SA"/>
    </w:rPr>
  </w:style>
  <w:style w:type="character" w:customStyle="1" w:styleId="Nagwek8Znak">
    <w:name w:val="Nagłówek 8 Znak"/>
    <w:basedOn w:val="Domylnaczcionkaakapitu"/>
    <w:link w:val="Nagwek8"/>
    <w:uiPriority w:val="99"/>
    <w:rsid w:val="006E3015"/>
    <w:rPr>
      <w:rFonts w:ascii="Times New Roman" w:eastAsia="Times New Roman" w:hAnsi="Times New Roman" w:cs="Times New Roman"/>
      <w:i/>
      <w:iCs/>
      <w:kern w:val="1"/>
      <w:sz w:val="24"/>
      <w:szCs w:val="24"/>
      <w:lang w:eastAsia="ar-SA"/>
    </w:rPr>
  </w:style>
  <w:style w:type="character" w:customStyle="1" w:styleId="Nagwek9Znak">
    <w:name w:val="Nagłówek 9 Znak"/>
    <w:basedOn w:val="Domylnaczcionkaakapitu"/>
    <w:link w:val="Nagwek9"/>
    <w:uiPriority w:val="99"/>
    <w:rsid w:val="006E3015"/>
    <w:rPr>
      <w:rFonts w:ascii="Arial" w:eastAsia="Times New Roman" w:hAnsi="Arial" w:cs="Times New Roman"/>
      <w:kern w:val="1"/>
      <w:lang w:eastAsia="ar-SA"/>
    </w:rPr>
  </w:style>
  <w:style w:type="character" w:customStyle="1" w:styleId="ListLabel1">
    <w:name w:val="ListLabel 1"/>
    <w:rsid w:val="006E3015"/>
    <w:rPr>
      <w:sz w:val="23"/>
      <w:szCs w:val="23"/>
    </w:rPr>
  </w:style>
  <w:style w:type="character" w:customStyle="1" w:styleId="ListLabel2">
    <w:name w:val="ListLabel 2"/>
    <w:rsid w:val="006E3015"/>
    <w:rPr>
      <w:rFonts w:cs="Symbol"/>
    </w:rPr>
  </w:style>
  <w:style w:type="character" w:customStyle="1" w:styleId="ListLabel3">
    <w:name w:val="ListLabel 3"/>
    <w:rsid w:val="006E3015"/>
    <w:rPr>
      <w:rFonts w:cs="Times New Roman"/>
      <w:b/>
      <w:bCs/>
      <w:i/>
      <w:iCs/>
      <w:sz w:val="22"/>
      <w:szCs w:val="22"/>
    </w:rPr>
  </w:style>
  <w:style w:type="character" w:customStyle="1" w:styleId="ListLabel4">
    <w:name w:val="ListLabel 4"/>
    <w:rsid w:val="006E3015"/>
    <w:rPr>
      <w:rFonts w:eastAsia="Times New Roman"/>
    </w:rPr>
  </w:style>
  <w:style w:type="character" w:customStyle="1" w:styleId="ListLabel5">
    <w:name w:val="ListLabel 5"/>
    <w:rsid w:val="006E3015"/>
    <w:rPr>
      <w:b/>
      <w:bCs/>
    </w:rPr>
  </w:style>
  <w:style w:type="character" w:customStyle="1" w:styleId="ListLabel6">
    <w:name w:val="ListLabel 6"/>
    <w:rsid w:val="006E3015"/>
    <w:rPr>
      <w:color w:val="FFFFFF"/>
    </w:rPr>
  </w:style>
  <w:style w:type="character" w:customStyle="1" w:styleId="ListLabel7">
    <w:name w:val="ListLabel 7"/>
    <w:rsid w:val="006E3015"/>
    <w:rPr>
      <w:rFonts w:cs="Symbol"/>
      <w:sz w:val="16"/>
      <w:szCs w:val="16"/>
    </w:rPr>
  </w:style>
  <w:style w:type="character" w:customStyle="1" w:styleId="ListLabel8">
    <w:name w:val="ListLabel 8"/>
    <w:rsid w:val="006E3015"/>
    <w:rPr>
      <w:rFonts w:cs="Times New Roman"/>
      <w:b/>
      <w:bCs/>
      <w:i/>
      <w:iCs/>
      <w:sz w:val="24"/>
      <w:szCs w:val="24"/>
    </w:rPr>
  </w:style>
  <w:style w:type="character" w:customStyle="1" w:styleId="ListLabel9">
    <w:name w:val="ListLabel 9"/>
    <w:rsid w:val="006E3015"/>
    <w:rPr>
      <w:kern w:val="1"/>
    </w:rPr>
  </w:style>
  <w:style w:type="character" w:customStyle="1" w:styleId="ListLabel10">
    <w:name w:val="ListLabel 10"/>
    <w:rsid w:val="006E3015"/>
    <w:rPr>
      <w:b/>
      <w:bCs/>
      <w:i/>
      <w:iCs/>
    </w:rPr>
  </w:style>
  <w:style w:type="character" w:customStyle="1" w:styleId="ListLabel11">
    <w:name w:val="ListLabel 11"/>
    <w:rsid w:val="006E3015"/>
    <w:rPr>
      <w:rFonts w:cs="Wingdings"/>
      <w:color w:val="00000A"/>
    </w:rPr>
  </w:style>
  <w:style w:type="character" w:customStyle="1" w:styleId="ListLabel12">
    <w:name w:val="ListLabel 12"/>
    <w:rsid w:val="006E3015"/>
    <w:rPr>
      <w:rFonts w:cs="Courier New"/>
    </w:rPr>
  </w:style>
  <w:style w:type="character" w:customStyle="1" w:styleId="ListLabel13">
    <w:name w:val="ListLabel 13"/>
    <w:rsid w:val="006E3015"/>
    <w:rPr>
      <w:rFonts w:cs="Wingdings"/>
    </w:rPr>
  </w:style>
  <w:style w:type="character" w:customStyle="1" w:styleId="ListLabel14">
    <w:name w:val="ListLabel 14"/>
    <w:rsid w:val="006E3015"/>
    <w:rPr>
      <w:rFonts w:eastAsia="Times New Roman"/>
      <w:b/>
      <w:bCs/>
      <w:i/>
      <w:iCs/>
      <w:sz w:val="24"/>
      <w:szCs w:val="24"/>
    </w:rPr>
  </w:style>
  <w:style w:type="character" w:customStyle="1" w:styleId="ListLabel15">
    <w:name w:val="ListLabel 15"/>
    <w:rsid w:val="006E3015"/>
    <w:rPr>
      <w:rFonts w:cs="Symbol"/>
      <w:b/>
      <w:bCs/>
      <w:i/>
      <w:iCs/>
      <w:color w:val="00000A"/>
      <w:sz w:val="24"/>
      <w:szCs w:val="24"/>
    </w:rPr>
  </w:style>
  <w:style w:type="character" w:customStyle="1" w:styleId="ListLabel16">
    <w:name w:val="ListLabel 16"/>
    <w:rsid w:val="006E3015"/>
    <w:rPr>
      <w:position w:val="0"/>
      <w:sz w:val="22"/>
      <w:vertAlign w:val="baseline"/>
    </w:rPr>
  </w:style>
  <w:style w:type="character" w:customStyle="1" w:styleId="ListLabel17">
    <w:name w:val="ListLabel 17"/>
    <w:rsid w:val="006E3015"/>
    <w:rPr>
      <w:color w:val="00000A"/>
      <w:sz w:val="22"/>
      <w:szCs w:val="22"/>
    </w:rPr>
  </w:style>
  <w:style w:type="character" w:customStyle="1" w:styleId="Domylnaczcionkaakapitu1">
    <w:name w:val="Domyślna czcionka akapitu1"/>
    <w:rsid w:val="006E3015"/>
  </w:style>
  <w:style w:type="character" w:customStyle="1" w:styleId="Heading1Char">
    <w:name w:val="Heading 1 Char"/>
    <w:basedOn w:val="Domylnaczcionkaakapitu1"/>
    <w:rsid w:val="006E3015"/>
  </w:style>
  <w:style w:type="character" w:customStyle="1" w:styleId="Heading2Char">
    <w:name w:val="Heading 2 Char"/>
    <w:basedOn w:val="Domylnaczcionkaakapitu1"/>
    <w:rsid w:val="006E3015"/>
  </w:style>
  <w:style w:type="character" w:customStyle="1" w:styleId="Heading3Char">
    <w:name w:val="Heading 3 Char"/>
    <w:basedOn w:val="Domylnaczcionkaakapitu1"/>
    <w:rsid w:val="006E3015"/>
  </w:style>
  <w:style w:type="character" w:customStyle="1" w:styleId="Heading4Char">
    <w:name w:val="Heading 4 Char"/>
    <w:basedOn w:val="Domylnaczcionkaakapitu1"/>
    <w:rsid w:val="006E3015"/>
  </w:style>
  <w:style w:type="character" w:customStyle="1" w:styleId="Heading5Char">
    <w:name w:val="Heading 5 Char"/>
    <w:basedOn w:val="Domylnaczcionkaakapitu1"/>
    <w:rsid w:val="006E3015"/>
  </w:style>
  <w:style w:type="character" w:customStyle="1" w:styleId="Heading6Char">
    <w:name w:val="Heading 6 Char"/>
    <w:basedOn w:val="Domylnaczcionkaakapitu1"/>
    <w:rsid w:val="006E3015"/>
  </w:style>
  <w:style w:type="character" w:customStyle="1" w:styleId="Heading7Char">
    <w:name w:val="Heading 7 Char"/>
    <w:basedOn w:val="Domylnaczcionkaakapitu1"/>
    <w:rsid w:val="006E3015"/>
  </w:style>
  <w:style w:type="character" w:customStyle="1" w:styleId="Heading8Char">
    <w:name w:val="Heading 8 Char"/>
    <w:basedOn w:val="Domylnaczcionkaakapitu1"/>
    <w:rsid w:val="006E3015"/>
  </w:style>
  <w:style w:type="character" w:customStyle="1" w:styleId="Heading9Char">
    <w:name w:val="Heading 9 Char"/>
    <w:basedOn w:val="Domylnaczcionkaakapitu1"/>
    <w:rsid w:val="006E3015"/>
  </w:style>
  <w:style w:type="character" w:customStyle="1" w:styleId="TitleChar">
    <w:name w:val="Title Char"/>
    <w:basedOn w:val="Domylnaczcionkaakapitu1"/>
    <w:rsid w:val="006E3015"/>
  </w:style>
  <w:style w:type="character" w:customStyle="1" w:styleId="HeaderChar">
    <w:name w:val="Header Char"/>
    <w:basedOn w:val="Domylnaczcionkaakapitu1"/>
    <w:rsid w:val="006E3015"/>
  </w:style>
  <w:style w:type="character" w:customStyle="1" w:styleId="FooterChar">
    <w:name w:val="Footer Char"/>
    <w:basedOn w:val="Domylnaczcionkaakapitu1"/>
    <w:rsid w:val="006E3015"/>
  </w:style>
  <w:style w:type="character" w:customStyle="1" w:styleId="Numerstrony1">
    <w:name w:val="Numer strony1"/>
    <w:basedOn w:val="Domylnaczcionkaakapitu1"/>
    <w:rsid w:val="006E3015"/>
  </w:style>
  <w:style w:type="character" w:customStyle="1" w:styleId="BodyTextChar">
    <w:name w:val="Body Text Char"/>
    <w:basedOn w:val="Domylnaczcionkaakapitu1"/>
    <w:rsid w:val="006E3015"/>
  </w:style>
  <w:style w:type="character" w:customStyle="1" w:styleId="BodyTextIndentChar">
    <w:name w:val="Body Text Indent Char"/>
    <w:basedOn w:val="Domylnaczcionkaakapitu1"/>
    <w:rsid w:val="006E3015"/>
  </w:style>
  <w:style w:type="character" w:styleId="Hipercze">
    <w:name w:val="Hyperlink"/>
    <w:uiPriority w:val="99"/>
    <w:semiHidden/>
    <w:rsid w:val="006E3015"/>
    <w:rPr>
      <w:color w:val="0000FF"/>
      <w:u w:val="single"/>
    </w:rPr>
  </w:style>
  <w:style w:type="character" w:customStyle="1" w:styleId="BodyText2Char">
    <w:name w:val="Body Text 2 Char"/>
    <w:basedOn w:val="Domylnaczcionkaakapitu1"/>
    <w:rsid w:val="006E3015"/>
  </w:style>
  <w:style w:type="character" w:customStyle="1" w:styleId="DocumentMapChar">
    <w:name w:val="Document Map Char"/>
    <w:basedOn w:val="Domylnaczcionkaakapitu1"/>
    <w:rsid w:val="006E3015"/>
  </w:style>
  <w:style w:type="character" w:customStyle="1" w:styleId="BodyTextIndent2Char">
    <w:name w:val="Body Text Indent 2 Char"/>
    <w:basedOn w:val="Domylnaczcionkaakapitu1"/>
    <w:rsid w:val="006E3015"/>
  </w:style>
  <w:style w:type="character" w:customStyle="1" w:styleId="PlainTextChar">
    <w:name w:val="Plain Text Char"/>
    <w:basedOn w:val="Domylnaczcionkaakapitu1"/>
    <w:rsid w:val="006E3015"/>
  </w:style>
  <w:style w:type="character" w:customStyle="1" w:styleId="BalloonTextChar">
    <w:name w:val="Balloon Text Char"/>
    <w:basedOn w:val="Domylnaczcionkaakapitu1"/>
    <w:rsid w:val="006E3015"/>
  </w:style>
  <w:style w:type="character" w:customStyle="1" w:styleId="BodyText3Char">
    <w:name w:val="Body Text 3 Char"/>
    <w:basedOn w:val="Domylnaczcionkaakapitu1"/>
    <w:rsid w:val="006E3015"/>
  </w:style>
  <w:style w:type="character" w:customStyle="1" w:styleId="FootnoteTextChar">
    <w:name w:val="Footnote Text Char"/>
    <w:basedOn w:val="Domylnaczcionkaakapitu1"/>
    <w:rsid w:val="006E3015"/>
  </w:style>
  <w:style w:type="character" w:customStyle="1" w:styleId="Odwoanieprzypisudolnego1">
    <w:name w:val="Odwołanie przypisu dolnego1"/>
    <w:basedOn w:val="Domylnaczcionkaakapitu1"/>
    <w:rsid w:val="006E3015"/>
  </w:style>
  <w:style w:type="character" w:customStyle="1" w:styleId="Odwoaniedokomentarza1">
    <w:name w:val="Odwołanie do komentarza1"/>
    <w:basedOn w:val="Domylnaczcionkaakapitu1"/>
    <w:rsid w:val="006E3015"/>
  </w:style>
  <w:style w:type="character" w:customStyle="1" w:styleId="CommentTextChar">
    <w:name w:val="Comment Text Char"/>
    <w:basedOn w:val="Domylnaczcionkaakapitu1"/>
    <w:rsid w:val="006E3015"/>
  </w:style>
  <w:style w:type="character" w:customStyle="1" w:styleId="CommentSubjectChar">
    <w:name w:val="Comment Subject Char"/>
    <w:basedOn w:val="CommentTextChar"/>
    <w:rsid w:val="006E3015"/>
  </w:style>
  <w:style w:type="character" w:customStyle="1" w:styleId="EndnoteTextChar">
    <w:name w:val="Endnote Text Char"/>
    <w:basedOn w:val="Domylnaczcionkaakapitu1"/>
    <w:rsid w:val="006E3015"/>
  </w:style>
  <w:style w:type="character" w:customStyle="1" w:styleId="Odwoanieprzypisukocowego1">
    <w:name w:val="Odwołanie przypisu końcowego1"/>
    <w:basedOn w:val="Domylnaczcionkaakapitu1"/>
    <w:rsid w:val="006E3015"/>
  </w:style>
  <w:style w:type="character" w:customStyle="1" w:styleId="WW8Num3z0">
    <w:name w:val="WW8Num3z0"/>
    <w:uiPriority w:val="99"/>
    <w:rsid w:val="006E3015"/>
  </w:style>
  <w:style w:type="character" w:customStyle="1" w:styleId="WW8Num4z0">
    <w:name w:val="WW8Num4z0"/>
    <w:uiPriority w:val="99"/>
    <w:rsid w:val="006E3015"/>
  </w:style>
  <w:style w:type="character" w:customStyle="1" w:styleId="WW8Num4z1">
    <w:name w:val="WW8Num4z1"/>
    <w:uiPriority w:val="99"/>
    <w:rsid w:val="006E3015"/>
  </w:style>
  <w:style w:type="character" w:customStyle="1" w:styleId="WW8Num4z2">
    <w:name w:val="WW8Num4z2"/>
    <w:uiPriority w:val="99"/>
    <w:rsid w:val="006E3015"/>
  </w:style>
  <w:style w:type="character" w:customStyle="1" w:styleId="WW8Num5z0">
    <w:name w:val="WW8Num5z0"/>
    <w:uiPriority w:val="99"/>
    <w:rsid w:val="006E3015"/>
  </w:style>
  <w:style w:type="character" w:customStyle="1" w:styleId="WW8Num5z1">
    <w:name w:val="WW8Num5z1"/>
    <w:uiPriority w:val="99"/>
    <w:rsid w:val="006E3015"/>
  </w:style>
  <w:style w:type="character" w:customStyle="1" w:styleId="WW8Num5z2">
    <w:name w:val="WW8Num5z2"/>
    <w:uiPriority w:val="99"/>
    <w:rsid w:val="006E3015"/>
  </w:style>
  <w:style w:type="character" w:customStyle="1" w:styleId="WW8Num5z3">
    <w:name w:val="WW8Num5z3"/>
    <w:uiPriority w:val="99"/>
    <w:rsid w:val="006E3015"/>
  </w:style>
  <w:style w:type="character" w:customStyle="1" w:styleId="WW8Num6z0">
    <w:name w:val="WW8Num6z0"/>
    <w:uiPriority w:val="99"/>
    <w:rsid w:val="006E3015"/>
  </w:style>
  <w:style w:type="character" w:customStyle="1" w:styleId="WW8Num6z1">
    <w:name w:val="WW8Num6z1"/>
    <w:uiPriority w:val="99"/>
    <w:rsid w:val="006E3015"/>
  </w:style>
  <w:style w:type="character" w:customStyle="1" w:styleId="WW8Num6z2">
    <w:name w:val="WW8Num6z2"/>
    <w:uiPriority w:val="99"/>
    <w:rsid w:val="006E3015"/>
  </w:style>
  <w:style w:type="character" w:customStyle="1" w:styleId="WW8Num8z0">
    <w:name w:val="WW8Num8z0"/>
    <w:uiPriority w:val="99"/>
    <w:rsid w:val="006E3015"/>
  </w:style>
  <w:style w:type="character" w:customStyle="1" w:styleId="WW8Num8z1">
    <w:name w:val="WW8Num8z1"/>
    <w:uiPriority w:val="99"/>
    <w:rsid w:val="006E3015"/>
  </w:style>
  <w:style w:type="character" w:customStyle="1" w:styleId="WW8Num8z2">
    <w:name w:val="WW8Num8z2"/>
    <w:uiPriority w:val="99"/>
    <w:rsid w:val="006E3015"/>
  </w:style>
  <w:style w:type="character" w:customStyle="1" w:styleId="WW8Num9z0">
    <w:name w:val="WW8Num9z0"/>
    <w:uiPriority w:val="99"/>
    <w:rsid w:val="006E3015"/>
  </w:style>
  <w:style w:type="character" w:customStyle="1" w:styleId="WW8Num11z0">
    <w:name w:val="WW8Num11z0"/>
    <w:uiPriority w:val="99"/>
    <w:rsid w:val="006E3015"/>
  </w:style>
  <w:style w:type="character" w:customStyle="1" w:styleId="WW8Num12z0">
    <w:name w:val="WW8Num12z0"/>
    <w:uiPriority w:val="99"/>
    <w:rsid w:val="006E3015"/>
  </w:style>
  <w:style w:type="character" w:customStyle="1" w:styleId="WW8Num12z1">
    <w:name w:val="WW8Num12z1"/>
    <w:uiPriority w:val="99"/>
    <w:rsid w:val="006E3015"/>
  </w:style>
  <w:style w:type="character" w:customStyle="1" w:styleId="WW8Num12z2">
    <w:name w:val="WW8Num12z2"/>
    <w:uiPriority w:val="99"/>
    <w:rsid w:val="006E3015"/>
  </w:style>
  <w:style w:type="character" w:customStyle="1" w:styleId="WW8Num13z0">
    <w:name w:val="WW8Num13z0"/>
    <w:uiPriority w:val="99"/>
    <w:rsid w:val="006E3015"/>
  </w:style>
  <w:style w:type="character" w:customStyle="1" w:styleId="WW8Num15z0">
    <w:name w:val="WW8Num15z0"/>
    <w:uiPriority w:val="99"/>
    <w:rsid w:val="006E3015"/>
  </w:style>
  <w:style w:type="character" w:customStyle="1" w:styleId="WW8Num15z2">
    <w:name w:val="WW8Num15z2"/>
    <w:uiPriority w:val="99"/>
    <w:rsid w:val="006E3015"/>
  </w:style>
  <w:style w:type="character" w:customStyle="1" w:styleId="WW8Num15z3">
    <w:name w:val="WW8Num15z3"/>
    <w:uiPriority w:val="99"/>
    <w:rsid w:val="006E3015"/>
  </w:style>
  <w:style w:type="character" w:customStyle="1" w:styleId="WW8Num15z4">
    <w:name w:val="WW8Num15z4"/>
    <w:uiPriority w:val="99"/>
    <w:rsid w:val="006E3015"/>
  </w:style>
  <w:style w:type="character" w:customStyle="1" w:styleId="WW8Num16z0">
    <w:name w:val="WW8Num16z0"/>
    <w:uiPriority w:val="99"/>
    <w:rsid w:val="006E3015"/>
  </w:style>
  <w:style w:type="character" w:customStyle="1" w:styleId="WW8Num16z1">
    <w:name w:val="WW8Num16z1"/>
    <w:uiPriority w:val="99"/>
    <w:rsid w:val="006E3015"/>
  </w:style>
  <w:style w:type="character" w:customStyle="1" w:styleId="WW8Num16z2">
    <w:name w:val="WW8Num16z2"/>
    <w:uiPriority w:val="99"/>
    <w:rsid w:val="006E3015"/>
  </w:style>
  <w:style w:type="character" w:customStyle="1" w:styleId="WW8Num16z3">
    <w:name w:val="WW8Num16z3"/>
    <w:uiPriority w:val="99"/>
    <w:rsid w:val="006E3015"/>
  </w:style>
  <w:style w:type="character" w:customStyle="1" w:styleId="Domylnaczcionkaakapitu11">
    <w:name w:val="Domyślna czcionka akapitu11"/>
    <w:uiPriority w:val="99"/>
    <w:rsid w:val="006E3015"/>
  </w:style>
  <w:style w:type="character" w:customStyle="1" w:styleId="dane1">
    <w:name w:val="dane1"/>
    <w:basedOn w:val="Domylnaczcionkaakapitu1"/>
    <w:uiPriority w:val="99"/>
    <w:rsid w:val="006E3015"/>
  </w:style>
  <w:style w:type="character" w:customStyle="1" w:styleId="Styl1Znak">
    <w:name w:val="Styl1 Znak"/>
    <w:basedOn w:val="Domylnaczcionkaakapitu1"/>
    <w:uiPriority w:val="99"/>
    <w:rsid w:val="006E3015"/>
  </w:style>
  <w:style w:type="character" w:customStyle="1" w:styleId="Styl2Znak">
    <w:name w:val="Styl2 Znak"/>
    <w:basedOn w:val="Styl1Znak"/>
    <w:uiPriority w:val="99"/>
    <w:rsid w:val="006E3015"/>
  </w:style>
  <w:style w:type="character" w:customStyle="1" w:styleId="Styl3Znak">
    <w:name w:val="Styl3 Znak"/>
    <w:basedOn w:val="Styl2Znak"/>
    <w:uiPriority w:val="99"/>
    <w:rsid w:val="006E3015"/>
  </w:style>
  <w:style w:type="character" w:customStyle="1" w:styleId="Styl4Znak">
    <w:name w:val="Styl4 Znak"/>
    <w:basedOn w:val="Styl3Znak"/>
    <w:uiPriority w:val="99"/>
    <w:rsid w:val="006E3015"/>
  </w:style>
  <w:style w:type="character" w:customStyle="1" w:styleId="Styl5Znak">
    <w:name w:val="Styl5 Znak"/>
    <w:basedOn w:val="Styl3Znak"/>
    <w:uiPriority w:val="99"/>
    <w:rsid w:val="006E3015"/>
  </w:style>
  <w:style w:type="character" w:customStyle="1" w:styleId="Styl6Znak">
    <w:name w:val="Styl6 Znak"/>
    <w:basedOn w:val="Styl3Znak"/>
    <w:uiPriority w:val="99"/>
    <w:rsid w:val="006E3015"/>
  </w:style>
  <w:style w:type="character" w:customStyle="1" w:styleId="Styl7Znak">
    <w:name w:val="Styl7 Znak"/>
    <w:basedOn w:val="Styl3Znak"/>
    <w:uiPriority w:val="99"/>
    <w:rsid w:val="006E3015"/>
  </w:style>
  <w:style w:type="character" w:customStyle="1" w:styleId="Styl8Znak">
    <w:name w:val="Styl8 Znak"/>
    <w:basedOn w:val="Styl3Znak"/>
    <w:uiPriority w:val="99"/>
    <w:rsid w:val="006E3015"/>
  </w:style>
  <w:style w:type="character" w:customStyle="1" w:styleId="Styl9Znak">
    <w:name w:val="Styl9 Znak"/>
    <w:basedOn w:val="Styl3Znak"/>
    <w:uiPriority w:val="99"/>
    <w:rsid w:val="006E3015"/>
  </w:style>
  <w:style w:type="character" w:customStyle="1" w:styleId="Styl10Znak">
    <w:name w:val="Styl10 Znak"/>
    <w:basedOn w:val="Styl3Znak"/>
    <w:uiPriority w:val="99"/>
    <w:rsid w:val="006E3015"/>
  </w:style>
  <w:style w:type="character" w:customStyle="1" w:styleId="Styl11Znak">
    <w:name w:val="Styl11 Znak"/>
    <w:basedOn w:val="Styl3Znak"/>
    <w:uiPriority w:val="99"/>
    <w:rsid w:val="006E3015"/>
  </w:style>
  <w:style w:type="character" w:customStyle="1" w:styleId="Styl12Znak">
    <w:name w:val="Styl12 Znak"/>
    <w:basedOn w:val="Styl3Znak"/>
    <w:rsid w:val="006E3015"/>
  </w:style>
  <w:style w:type="character" w:customStyle="1" w:styleId="Styl13Znak">
    <w:name w:val="Styl13 Znak"/>
    <w:basedOn w:val="Styl3Znak"/>
    <w:uiPriority w:val="99"/>
    <w:rsid w:val="006E3015"/>
  </w:style>
  <w:style w:type="character" w:customStyle="1" w:styleId="Styl14Znak">
    <w:name w:val="Styl14 Znak"/>
    <w:basedOn w:val="Styl3Znak"/>
    <w:uiPriority w:val="99"/>
    <w:rsid w:val="006E3015"/>
  </w:style>
  <w:style w:type="character" w:customStyle="1" w:styleId="Styl15Znak">
    <w:name w:val="Styl15 Znak"/>
    <w:basedOn w:val="Styl12Znak"/>
    <w:uiPriority w:val="99"/>
    <w:rsid w:val="006E3015"/>
  </w:style>
  <w:style w:type="character" w:customStyle="1" w:styleId="Styl16Znak">
    <w:name w:val="Styl16 Znak"/>
    <w:basedOn w:val="Styl1Znak"/>
    <w:uiPriority w:val="99"/>
    <w:rsid w:val="006E3015"/>
  </w:style>
  <w:style w:type="character" w:customStyle="1" w:styleId="ListParagraphChar">
    <w:name w:val="List Paragraph Char"/>
    <w:basedOn w:val="Domylnaczcionkaakapitu1"/>
    <w:rsid w:val="006E3015"/>
  </w:style>
  <w:style w:type="character" w:customStyle="1" w:styleId="Styl17Znak">
    <w:name w:val="Styl17 Znak"/>
    <w:basedOn w:val="ListParagraphChar"/>
    <w:uiPriority w:val="99"/>
    <w:rsid w:val="006E3015"/>
  </w:style>
  <w:style w:type="character" w:customStyle="1" w:styleId="Styl18Znak">
    <w:name w:val="Styl18 Znak"/>
    <w:basedOn w:val="Styl10Znak"/>
    <w:uiPriority w:val="99"/>
    <w:rsid w:val="006E3015"/>
  </w:style>
  <w:style w:type="paragraph" w:customStyle="1" w:styleId="Nagwek20">
    <w:name w:val="Nagłówek2"/>
    <w:basedOn w:val="Normalny"/>
    <w:next w:val="Tekstpodstawowy"/>
    <w:semiHidden/>
    <w:rsid w:val="006E3015"/>
    <w:pPr>
      <w:keepNext/>
      <w:tabs>
        <w:tab w:val="center" w:pos="4536"/>
        <w:tab w:val="right" w:pos="9072"/>
      </w:tabs>
      <w:spacing w:after="120"/>
    </w:pPr>
    <w:rPr>
      <w:rFonts w:ascii="Arial" w:eastAsia="DejaVu Sans" w:hAnsi="Arial" w:cs="DejaVu Sans"/>
      <w:sz w:val="28"/>
      <w:szCs w:val="28"/>
    </w:rPr>
  </w:style>
  <w:style w:type="paragraph" w:styleId="Tekstpodstawowy">
    <w:name w:val="Body Text"/>
    <w:basedOn w:val="Normalny"/>
    <w:link w:val="TekstpodstawowyZnak"/>
    <w:uiPriority w:val="99"/>
    <w:rsid w:val="006E3015"/>
    <w:pPr>
      <w:spacing w:after="120"/>
    </w:pPr>
  </w:style>
  <w:style w:type="character" w:customStyle="1" w:styleId="TekstpodstawowyZnak">
    <w:name w:val="Tekst podstawowy Znak"/>
    <w:basedOn w:val="Domylnaczcionkaakapitu"/>
    <w:link w:val="Tekstpodstawowy"/>
    <w:uiPriority w:val="99"/>
    <w:rsid w:val="006E3015"/>
    <w:rPr>
      <w:rFonts w:ascii="Times New Roman" w:eastAsia="Times New Roman" w:hAnsi="Times New Roman" w:cs="Times New Roman"/>
      <w:kern w:val="1"/>
      <w:sz w:val="24"/>
      <w:szCs w:val="24"/>
      <w:lang w:eastAsia="ar-SA"/>
    </w:rPr>
  </w:style>
  <w:style w:type="paragraph" w:styleId="Lista">
    <w:name w:val="List"/>
    <w:basedOn w:val="Tekstpodstawowy"/>
    <w:uiPriority w:val="99"/>
    <w:rsid w:val="006E3015"/>
  </w:style>
  <w:style w:type="paragraph" w:styleId="Podpis">
    <w:name w:val="Signature"/>
    <w:basedOn w:val="Normalny"/>
    <w:link w:val="PodpisZnak"/>
    <w:semiHidden/>
    <w:rsid w:val="006E3015"/>
    <w:pPr>
      <w:suppressLineNumbers/>
      <w:spacing w:before="120" w:after="120"/>
    </w:pPr>
    <w:rPr>
      <w:i/>
      <w:iCs/>
    </w:rPr>
  </w:style>
  <w:style w:type="character" w:customStyle="1" w:styleId="PodpisZnak">
    <w:name w:val="Podpis Znak"/>
    <w:basedOn w:val="Domylnaczcionkaakapitu"/>
    <w:link w:val="Podpis"/>
    <w:semiHidden/>
    <w:rsid w:val="006E3015"/>
    <w:rPr>
      <w:rFonts w:ascii="Times New Roman" w:eastAsia="Times New Roman" w:hAnsi="Times New Roman" w:cs="Times New Roman"/>
      <w:i/>
      <w:iCs/>
      <w:kern w:val="1"/>
      <w:sz w:val="24"/>
      <w:szCs w:val="24"/>
      <w:lang w:eastAsia="ar-SA"/>
    </w:rPr>
  </w:style>
  <w:style w:type="paragraph" w:customStyle="1" w:styleId="Indeks">
    <w:name w:val="Indeks"/>
    <w:basedOn w:val="Normalny"/>
    <w:uiPriority w:val="99"/>
    <w:rsid w:val="006E3015"/>
    <w:pPr>
      <w:suppressLineNumbers/>
    </w:pPr>
  </w:style>
  <w:style w:type="paragraph" w:customStyle="1" w:styleId="pkt">
    <w:name w:val="pkt"/>
    <w:basedOn w:val="Normalny"/>
    <w:uiPriority w:val="99"/>
    <w:rsid w:val="006E3015"/>
  </w:style>
  <w:style w:type="paragraph" w:customStyle="1" w:styleId="pkt1">
    <w:name w:val="pkt1"/>
    <w:basedOn w:val="pkt"/>
    <w:uiPriority w:val="99"/>
    <w:rsid w:val="006E3015"/>
  </w:style>
  <w:style w:type="paragraph" w:styleId="Tytu">
    <w:name w:val="Title"/>
    <w:basedOn w:val="Normalny"/>
    <w:next w:val="Podtytu"/>
    <w:link w:val="TytuZnak"/>
    <w:uiPriority w:val="99"/>
    <w:qFormat/>
    <w:rsid w:val="006E3015"/>
    <w:pPr>
      <w:tabs>
        <w:tab w:val="num" w:pos="432"/>
      </w:tabs>
      <w:ind w:left="432" w:hanging="432"/>
      <w:jc w:val="center"/>
      <w:outlineLvl w:val="0"/>
    </w:pPr>
    <w:rPr>
      <w:b/>
      <w:bCs/>
      <w:sz w:val="22"/>
      <w:szCs w:val="22"/>
    </w:rPr>
  </w:style>
  <w:style w:type="character" w:customStyle="1" w:styleId="TytuZnak">
    <w:name w:val="Tytuł Znak"/>
    <w:basedOn w:val="Domylnaczcionkaakapitu"/>
    <w:link w:val="Tytu"/>
    <w:uiPriority w:val="99"/>
    <w:rsid w:val="006E3015"/>
    <w:rPr>
      <w:rFonts w:ascii="Times New Roman" w:eastAsia="Times New Roman" w:hAnsi="Times New Roman" w:cs="Times New Roman"/>
      <w:b/>
      <w:bCs/>
      <w:kern w:val="1"/>
      <w:lang w:eastAsia="ar-SA"/>
    </w:rPr>
  </w:style>
  <w:style w:type="paragraph" w:styleId="Podtytu">
    <w:name w:val="Subtitle"/>
    <w:basedOn w:val="Nagwek20"/>
    <w:next w:val="Tekstpodstawowy"/>
    <w:link w:val="PodtytuZnak"/>
    <w:qFormat/>
    <w:rsid w:val="006E3015"/>
    <w:pPr>
      <w:jc w:val="center"/>
    </w:pPr>
    <w:rPr>
      <w:i/>
      <w:iCs/>
    </w:rPr>
  </w:style>
  <w:style w:type="character" w:customStyle="1" w:styleId="PodtytuZnak">
    <w:name w:val="Podtytuł Znak"/>
    <w:basedOn w:val="Domylnaczcionkaakapitu"/>
    <w:link w:val="Podtytu"/>
    <w:rsid w:val="006E3015"/>
    <w:rPr>
      <w:rFonts w:ascii="Arial" w:eastAsia="DejaVu Sans" w:hAnsi="Arial" w:cs="DejaVu Sans"/>
      <w:i/>
      <w:iCs/>
      <w:kern w:val="1"/>
      <w:sz w:val="28"/>
      <w:szCs w:val="28"/>
      <w:lang w:eastAsia="ar-SA"/>
    </w:rPr>
  </w:style>
  <w:style w:type="paragraph" w:styleId="Stopka">
    <w:name w:val="footer"/>
    <w:basedOn w:val="Normalny"/>
    <w:link w:val="StopkaZnak"/>
    <w:uiPriority w:val="99"/>
    <w:rsid w:val="006E3015"/>
    <w:pPr>
      <w:suppressLineNumbers/>
      <w:tabs>
        <w:tab w:val="center" w:pos="4536"/>
        <w:tab w:val="right" w:pos="9072"/>
      </w:tabs>
    </w:pPr>
  </w:style>
  <w:style w:type="character" w:customStyle="1" w:styleId="StopkaZnak">
    <w:name w:val="Stopka Znak"/>
    <w:basedOn w:val="Domylnaczcionkaakapitu"/>
    <w:link w:val="Stopka"/>
    <w:uiPriority w:val="99"/>
    <w:rsid w:val="006E3015"/>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rsid w:val="006E3015"/>
    <w:pPr>
      <w:spacing w:after="120"/>
      <w:ind w:left="283"/>
    </w:pPr>
  </w:style>
  <w:style w:type="character" w:customStyle="1" w:styleId="TekstpodstawowywcityZnak">
    <w:name w:val="Tekst podstawowy wcięty Znak"/>
    <w:basedOn w:val="Domylnaczcionkaakapitu"/>
    <w:link w:val="Tekstpodstawowywcity"/>
    <w:uiPriority w:val="99"/>
    <w:semiHidden/>
    <w:rsid w:val="006E3015"/>
    <w:rPr>
      <w:rFonts w:ascii="Times New Roman" w:eastAsia="Times New Roman" w:hAnsi="Times New Roman" w:cs="Times New Roman"/>
      <w:kern w:val="1"/>
      <w:sz w:val="24"/>
      <w:szCs w:val="24"/>
      <w:lang w:eastAsia="ar-SA"/>
    </w:rPr>
  </w:style>
  <w:style w:type="paragraph" w:customStyle="1" w:styleId="StylNagwek4NiePogrubienieZlewej0cmPierwszywiersz">
    <w:name w:val="Styl Nagłówek 4 + Nie Pogrubienie Z lewej:  0 cm Pierwszy wiersz..."/>
    <w:basedOn w:val="Nagwek4"/>
    <w:uiPriority w:val="99"/>
    <w:rsid w:val="006E3015"/>
    <w:pPr>
      <w:numPr>
        <w:numId w:val="0"/>
      </w:numPr>
      <w:outlineLvl w:val="9"/>
    </w:pPr>
  </w:style>
  <w:style w:type="paragraph" w:customStyle="1" w:styleId="Tekstpodstawowy21">
    <w:name w:val="Tekst podstawowy 21"/>
    <w:basedOn w:val="Normalny"/>
    <w:rsid w:val="006E3015"/>
  </w:style>
  <w:style w:type="paragraph" w:customStyle="1" w:styleId="StylNagwek3Wyjustowany">
    <w:name w:val="Styl Nagłówek 3 + Wyjustowany"/>
    <w:basedOn w:val="Nagwek3"/>
    <w:uiPriority w:val="99"/>
    <w:rsid w:val="006E3015"/>
    <w:pPr>
      <w:numPr>
        <w:numId w:val="0"/>
      </w:numPr>
      <w:ind w:left="397"/>
      <w:outlineLvl w:val="9"/>
    </w:pPr>
  </w:style>
  <w:style w:type="paragraph" w:customStyle="1" w:styleId="Mapadokumentu1">
    <w:name w:val="Mapa dokumentu1"/>
    <w:basedOn w:val="Normalny"/>
    <w:rsid w:val="006E3015"/>
  </w:style>
  <w:style w:type="paragraph" w:customStyle="1" w:styleId="ProPublico">
    <w:name w:val="ProPublico"/>
    <w:uiPriority w:val="99"/>
    <w:rsid w:val="006E3015"/>
    <w:pPr>
      <w:widowControl w:val="0"/>
      <w:suppressAutoHyphens/>
      <w:spacing w:line="240" w:lineRule="auto"/>
    </w:pPr>
    <w:rPr>
      <w:rFonts w:ascii="Calibri" w:eastAsia="Calibri" w:hAnsi="Calibri" w:cs="Times New Roman"/>
      <w:kern w:val="1"/>
      <w:lang w:eastAsia="ar-SA"/>
    </w:rPr>
  </w:style>
  <w:style w:type="paragraph" w:customStyle="1" w:styleId="Tekstpodstawowywcity21">
    <w:name w:val="Tekst podstawowy wcięty 21"/>
    <w:basedOn w:val="Normalny"/>
    <w:rsid w:val="006E3015"/>
  </w:style>
  <w:style w:type="paragraph" w:customStyle="1" w:styleId="Zwykytekst1">
    <w:name w:val="Zwykły tekst1"/>
    <w:basedOn w:val="Normalny"/>
    <w:rsid w:val="006E3015"/>
  </w:style>
  <w:style w:type="paragraph" w:customStyle="1" w:styleId="Tekstpodstawowy211">
    <w:name w:val="Tekst podstawowy 211"/>
    <w:basedOn w:val="Normalny"/>
    <w:uiPriority w:val="99"/>
    <w:rsid w:val="006E3015"/>
  </w:style>
  <w:style w:type="paragraph" w:customStyle="1" w:styleId="Tekstdymka1">
    <w:name w:val="Tekst dymka1"/>
    <w:basedOn w:val="Normalny"/>
    <w:rsid w:val="006E3015"/>
  </w:style>
  <w:style w:type="paragraph" w:customStyle="1" w:styleId="Tekstpodstawowy31">
    <w:name w:val="Tekst podstawowy 31"/>
    <w:basedOn w:val="Normalny"/>
    <w:rsid w:val="006E3015"/>
  </w:style>
  <w:style w:type="paragraph" w:customStyle="1" w:styleId="WW-Tekstpodstawowy2">
    <w:name w:val="WW-Tekst podstawowy 2"/>
    <w:basedOn w:val="Normalny"/>
    <w:uiPriority w:val="99"/>
    <w:rsid w:val="006E3015"/>
  </w:style>
  <w:style w:type="paragraph" w:customStyle="1" w:styleId="WW-Tekstpodstawowy3">
    <w:name w:val="WW-Tekst podstawowy 3"/>
    <w:basedOn w:val="Normalny"/>
    <w:uiPriority w:val="99"/>
    <w:rsid w:val="006E3015"/>
  </w:style>
  <w:style w:type="paragraph" w:customStyle="1" w:styleId="Zawartotabeli">
    <w:name w:val="Zawartość tabeli"/>
    <w:basedOn w:val="Tekstpodstawowy"/>
    <w:uiPriority w:val="99"/>
    <w:rsid w:val="006E3015"/>
    <w:pPr>
      <w:suppressLineNumbers/>
    </w:pPr>
  </w:style>
  <w:style w:type="paragraph" w:customStyle="1" w:styleId="tyt">
    <w:name w:val="tyt"/>
    <w:basedOn w:val="Normalny"/>
    <w:uiPriority w:val="99"/>
    <w:rsid w:val="006E3015"/>
  </w:style>
  <w:style w:type="paragraph" w:customStyle="1" w:styleId="Tekstprzypisudolnego1">
    <w:name w:val="Tekst przypisu dolnego1"/>
    <w:basedOn w:val="Normalny"/>
    <w:rsid w:val="006E3015"/>
  </w:style>
  <w:style w:type="paragraph" w:customStyle="1" w:styleId="WW-NormalnyWeb">
    <w:name w:val="WW-Normalny (Web)"/>
    <w:basedOn w:val="Normalny"/>
    <w:uiPriority w:val="99"/>
    <w:rsid w:val="006E3015"/>
  </w:style>
  <w:style w:type="paragraph" w:customStyle="1" w:styleId="ust">
    <w:name w:val="ust"/>
    <w:uiPriority w:val="99"/>
    <w:rsid w:val="006E3015"/>
    <w:pPr>
      <w:widowControl w:val="0"/>
      <w:suppressAutoHyphens/>
      <w:spacing w:line="240" w:lineRule="auto"/>
    </w:pPr>
    <w:rPr>
      <w:rFonts w:ascii="Calibri" w:eastAsia="Calibri" w:hAnsi="Calibri" w:cs="Times New Roman"/>
      <w:kern w:val="1"/>
      <w:lang w:eastAsia="ar-SA"/>
    </w:rPr>
  </w:style>
  <w:style w:type="paragraph" w:customStyle="1" w:styleId="Akapitzlist1">
    <w:name w:val="Akapit z listą1"/>
    <w:basedOn w:val="Normalny"/>
    <w:rsid w:val="006E3015"/>
  </w:style>
  <w:style w:type="paragraph" w:customStyle="1" w:styleId="Tekstpodstawowy22">
    <w:name w:val="Tekst podstawowy 22"/>
    <w:basedOn w:val="Normalny"/>
    <w:uiPriority w:val="99"/>
    <w:rsid w:val="006E3015"/>
  </w:style>
  <w:style w:type="paragraph" w:customStyle="1" w:styleId="Default">
    <w:name w:val="Default"/>
    <w:rsid w:val="006E3015"/>
    <w:pPr>
      <w:widowControl w:val="0"/>
      <w:suppressAutoHyphens/>
      <w:spacing w:line="240" w:lineRule="auto"/>
    </w:pPr>
    <w:rPr>
      <w:rFonts w:ascii="Calibri" w:eastAsia="Calibri" w:hAnsi="Calibri" w:cs="Times New Roman"/>
      <w:kern w:val="1"/>
      <w:lang w:eastAsia="ar-SA"/>
    </w:rPr>
  </w:style>
  <w:style w:type="paragraph" w:customStyle="1" w:styleId="11111111ust">
    <w:name w:val="11111111 ust"/>
    <w:basedOn w:val="Default"/>
    <w:uiPriority w:val="99"/>
    <w:rsid w:val="006E3015"/>
  </w:style>
  <w:style w:type="paragraph" w:customStyle="1" w:styleId="Tekstkomentarza1">
    <w:name w:val="Tekst komentarza1"/>
    <w:basedOn w:val="Normalny"/>
    <w:rsid w:val="006E3015"/>
  </w:style>
  <w:style w:type="paragraph" w:customStyle="1" w:styleId="Tematkomentarza1">
    <w:name w:val="Temat komentarza1"/>
    <w:basedOn w:val="Tekstkomentarza1"/>
    <w:rsid w:val="006E3015"/>
  </w:style>
  <w:style w:type="paragraph" w:customStyle="1" w:styleId="WW-Tekstpodstawowywcity2">
    <w:name w:val="WW-Tekst podstawowy wcięty 2"/>
    <w:basedOn w:val="Normalny"/>
    <w:uiPriority w:val="99"/>
    <w:rsid w:val="006E3015"/>
  </w:style>
  <w:style w:type="paragraph" w:customStyle="1" w:styleId="WW-Tekstpodstawowy21">
    <w:name w:val="WW-Tekst podstawowy 21"/>
    <w:basedOn w:val="Normalny"/>
    <w:uiPriority w:val="99"/>
    <w:rsid w:val="006E3015"/>
  </w:style>
  <w:style w:type="paragraph" w:customStyle="1" w:styleId="Tekstprzypisukocowego1">
    <w:name w:val="Tekst przypisu końcowego1"/>
    <w:basedOn w:val="Normalny"/>
    <w:rsid w:val="006E3015"/>
  </w:style>
  <w:style w:type="paragraph" w:customStyle="1" w:styleId="ZnakZnak1">
    <w:name w:val="Znak Znak1"/>
    <w:basedOn w:val="Normalny"/>
    <w:uiPriority w:val="99"/>
    <w:rsid w:val="006E3015"/>
  </w:style>
  <w:style w:type="paragraph" w:customStyle="1" w:styleId="Nagwek10">
    <w:name w:val="Nagłówek1"/>
    <w:basedOn w:val="Normalny"/>
    <w:uiPriority w:val="99"/>
    <w:rsid w:val="006E3015"/>
  </w:style>
  <w:style w:type="paragraph" w:customStyle="1" w:styleId="Podpis1">
    <w:name w:val="Podpis1"/>
    <w:basedOn w:val="Normalny"/>
    <w:uiPriority w:val="99"/>
    <w:rsid w:val="006E3015"/>
  </w:style>
  <w:style w:type="paragraph" w:customStyle="1" w:styleId="Nagwektabeli">
    <w:name w:val="Nagłówek tabeli"/>
    <w:basedOn w:val="Zawartotabeli"/>
    <w:uiPriority w:val="99"/>
    <w:rsid w:val="006E3015"/>
    <w:pPr>
      <w:spacing w:after="0"/>
      <w:jc w:val="center"/>
    </w:pPr>
    <w:rPr>
      <w:b/>
      <w:bCs/>
    </w:rPr>
  </w:style>
  <w:style w:type="paragraph" w:customStyle="1" w:styleId="NormalnyWeb1">
    <w:name w:val="Normalny (Web)1"/>
    <w:basedOn w:val="Normalny"/>
    <w:rsid w:val="006E3015"/>
  </w:style>
  <w:style w:type="paragraph" w:customStyle="1" w:styleId="WW-Zwykytekst">
    <w:name w:val="WW-Zwykły tekst"/>
    <w:basedOn w:val="Normalny"/>
    <w:uiPriority w:val="99"/>
    <w:rsid w:val="006E3015"/>
  </w:style>
  <w:style w:type="paragraph" w:customStyle="1" w:styleId="ZnakZnak1ZnakZnakZnak1ZnakZnakZnakZnakZnakZnakZnakZnakZnakZnak">
    <w:name w:val="Znak Znak1 Znak Znak Znak1 Znak Znak Znak Znak Znak Znak Znak Znak Znak Znak"/>
    <w:basedOn w:val="Normalny"/>
    <w:uiPriority w:val="99"/>
    <w:rsid w:val="006E3015"/>
  </w:style>
  <w:style w:type="paragraph" w:customStyle="1" w:styleId="Styl1">
    <w:name w:val="Styl1"/>
    <w:basedOn w:val="Normalny"/>
    <w:uiPriority w:val="99"/>
    <w:rsid w:val="006E3015"/>
  </w:style>
  <w:style w:type="paragraph" w:customStyle="1" w:styleId="Styl2">
    <w:name w:val="Styl2"/>
    <w:basedOn w:val="Styl1"/>
    <w:uiPriority w:val="99"/>
    <w:rsid w:val="006E3015"/>
  </w:style>
  <w:style w:type="paragraph" w:customStyle="1" w:styleId="Styl3">
    <w:name w:val="Styl3"/>
    <w:basedOn w:val="Styl2"/>
    <w:uiPriority w:val="99"/>
    <w:rsid w:val="006E3015"/>
  </w:style>
  <w:style w:type="paragraph" w:customStyle="1" w:styleId="Styl4">
    <w:name w:val="Styl4"/>
    <w:basedOn w:val="Styl3"/>
    <w:uiPriority w:val="99"/>
    <w:rsid w:val="006E3015"/>
  </w:style>
  <w:style w:type="paragraph" w:customStyle="1" w:styleId="Styl5">
    <w:name w:val="Styl5"/>
    <w:basedOn w:val="Styl3"/>
    <w:uiPriority w:val="99"/>
    <w:rsid w:val="006E3015"/>
  </w:style>
  <w:style w:type="paragraph" w:customStyle="1" w:styleId="Styl6">
    <w:name w:val="Styl6"/>
    <w:basedOn w:val="Styl3"/>
    <w:uiPriority w:val="99"/>
    <w:rsid w:val="006E3015"/>
  </w:style>
  <w:style w:type="paragraph" w:customStyle="1" w:styleId="Styl7">
    <w:name w:val="Styl7"/>
    <w:basedOn w:val="Styl3"/>
    <w:uiPriority w:val="99"/>
    <w:rsid w:val="006E3015"/>
  </w:style>
  <w:style w:type="paragraph" w:customStyle="1" w:styleId="Styl8">
    <w:name w:val="Styl8"/>
    <w:basedOn w:val="Styl3"/>
    <w:uiPriority w:val="99"/>
    <w:rsid w:val="006E3015"/>
  </w:style>
  <w:style w:type="paragraph" w:customStyle="1" w:styleId="Styl9">
    <w:name w:val="Styl9"/>
    <w:basedOn w:val="Styl3"/>
    <w:uiPriority w:val="99"/>
    <w:rsid w:val="006E3015"/>
  </w:style>
  <w:style w:type="paragraph" w:customStyle="1" w:styleId="Styl10">
    <w:name w:val="Styl10"/>
    <w:basedOn w:val="Styl3"/>
    <w:uiPriority w:val="99"/>
    <w:rsid w:val="006E3015"/>
  </w:style>
  <w:style w:type="paragraph" w:customStyle="1" w:styleId="Styl11">
    <w:name w:val="Styl11"/>
    <w:basedOn w:val="Styl3"/>
    <w:uiPriority w:val="99"/>
    <w:rsid w:val="006E3015"/>
  </w:style>
  <w:style w:type="paragraph" w:customStyle="1" w:styleId="Styl12">
    <w:name w:val="Styl12"/>
    <w:basedOn w:val="Styl3"/>
    <w:rsid w:val="006E3015"/>
  </w:style>
  <w:style w:type="paragraph" w:customStyle="1" w:styleId="Styl13">
    <w:name w:val="Styl13"/>
    <w:basedOn w:val="Styl3"/>
    <w:uiPriority w:val="99"/>
    <w:rsid w:val="006E3015"/>
  </w:style>
  <w:style w:type="paragraph" w:customStyle="1" w:styleId="Styl14">
    <w:name w:val="Styl14"/>
    <w:basedOn w:val="Styl3"/>
    <w:uiPriority w:val="99"/>
    <w:rsid w:val="006E3015"/>
  </w:style>
  <w:style w:type="paragraph" w:customStyle="1" w:styleId="Styl15">
    <w:name w:val="Styl15"/>
    <w:basedOn w:val="Styl12"/>
    <w:uiPriority w:val="99"/>
    <w:rsid w:val="006E3015"/>
  </w:style>
  <w:style w:type="paragraph" w:customStyle="1" w:styleId="Styl16">
    <w:name w:val="Styl16"/>
    <w:basedOn w:val="Styl1"/>
    <w:uiPriority w:val="99"/>
    <w:rsid w:val="006E3015"/>
  </w:style>
  <w:style w:type="paragraph" w:customStyle="1" w:styleId="Styl17">
    <w:name w:val="Styl17"/>
    <w:basedOn w:val="Akapitzlist1"/>
    <w:uiPriority w:val="99"/>
    <w:rsid w:val="006E3015"/>
  </w:style>
  <w:style w:type="paragraph" w:customStyle="1" w:styleId="Styl18">
    <w:name w:val="Styl18"/>
    <w:basedOn w:val="Styl10"/>
    <w:uiPriority w:val="99"/>
    <w:rsid w:val="006E3015"/>
  </w:style>
  <w:style w:type="paragraph" w:styleId="Nagwek">
    <w:name w:val="header"/>
    <w:basedOn w:val="Normalny"/>
    <w:link w:val="NagwekZnak"/>
    <w:uiPriority w:val="99"/>
    <w:rsid w:val="006E3015"/>
    <w:pPr>
      <w:suppressLineNumbers/>
      <w:tabs>
        <w:tab w:val="center" w:pos="4819"/>
        <w:tab w:val="right" w:pos="9638"/>
      </w:tabs>
    </w:pPr>
  </w:style>
  <w:style w:type="character" w:customStyle="1" w:styleId="NagwekZnak">
    <w:name w:val="Nagłówek Znak"/>
    <w:basedOn w:val="Domylnaczcionkaakapitu"/>
    <w:link w:val="Nagwek"/>
    <w:uiPriority w:val="99"/>
    <w:rsid w:val="006E3015"/>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6E3015"/>
  </w:style>
  <w:style w:type="character" w:styleId="Odwoaniedokomentarza">
    <w:name w:val="annotation reference"/>
    <w:uiPriority w:val="99"/>
    <w:semiHidden/>
    <w:rsid w:val="006E3015"/>
    <w:rPr>
      <w:sz w:val="16"/>
      <w:szCs w:val="16"/>
    </w:rPr>
  </w:style>
  <w:style w:type="paragraph" w:styleId="Tekstkomentarza">
    <w:name w:val="annotation text"/>
    <w:basedOn w:val="Normalny"/>
    <w:link w:val="TekstkomentarzaZnak"/>
    <w:uiPriority w:val="99"/>
    <w:semiHidden/>
    <w:rsid w:val="006E3015"/>
    <w:rPr>
      <w:sz w:val="20"/>
      <w:szCs w:val="20"/>
    </w:rPr>
  </w:style>
  <w:style w:type="character" w:customStyle="1" w:styleId="TekstkomentarzaZnak">
    <w:name w:val="Tekst komentarza Znak"/>
    <w:basedOn w:val="Domylnaczcionkaakapitu"/>
    <w:link w:val="Tekstkomentarza"/>
    <w:uiPriority w:val="99"/>
    <w:semiHidden/>
    <w:rsid w:val="006E3015"/>
    <w:rPr>
      <w:rFonts w:ascii="Times New Roman" w:eastAsia="Times New Roman" w:hAnsi="Times New Roman" w:cs="Times New Roman"/>
      <w:kern w:val="1"/>
      <w:sz w:val="20"/>
      <w:szCs w:val="20"/>
      <w:lang w:eastAsia="ar-SA"/>
    </w:rPr>
  </w:style>
  <w:style w:type="paragraph" w:styleId="Tekstpodstawowy2">
    <w:name w:val="Body Text 2"/>
    <w:basedOn w:val="Normalny"/>
    <w:link w:val="Tekstpodstawowy2Znak"/>
    <w:uiPriority w:val="99"/>
    <w:semiHidden/>
    <w:rsid w:val="006E3015"/>
    <w:pPr>
      <w:spacing w:after="240"/>
    </w:pPr>
    <w:rPr>
      <w:sz w:val="22"/>
      <w:szCs w:val="22"/>
    </w:rPr>
  </w:style>
  <w:style w:type="character" w:customStyle="1" w:styleId="Tekstpodstawowy2Znak">
    <w:name w:val="Tekst podstawowy 2 Znak"/>
    <w:basedOn w:val="Domylnaczcionkaakapitu"/>
    <w:link w:val="Tekstpodstawowy2"/>
    <w:uiPriority w:val="99"/>
    <w:semiHidden/>
    <w:rsid w:val="006E3015"/>
    <w:rPr>
      <w:rFonts w:ascii="Times New Roman" w:eastAsia="Times New Roman" w:hAnsi="Times New Roman" w:cs="Times New Roman"/>
      <w:kern w:val="1"/>
      <w:lang w:eastAsia="ar-SA"/>
    </w:rPr>
  </w:style>
  <w:style w:type="paragraph" w:styleId="Poprawka">
    <w:name w:val="Revision"/>
    <w:hidden/>
    <w:uiPriority w:val="99"/>
    <w:semiHidden/>
    <w:rsid w:val="006E3015"/>
    <w:pPr>
      <w:spacing w:line="240" w:lineRule="auto"/>
    </w:pPr>
    <w:rPr>
      <w:rFonts w:ascii="Times New Roman" w:eastAsia="Times New Roman" w:hAnsi="Times New Roman" w:cs="Times New Roman"/>
      <w:kern w:val="1"/>
      <w:sz w:val="24"/>
      <w:szCs w:val="24"/>
      <w:lang w:eastAsia="ar-SA"/>
    </w:rPr>
  </w:style>
  <w:style w:type="paragraph" w:styleId="Tekstdymka">
    <w:name w:val="Balloon Text"/>
    <w:basedOn w:val="Normalny"/>
    <w:link w:val="TekstdymkaZnak"/>
    <w:uiPriority w:val="99"/>
    <w:semiHidden/>
    <w:unhideWhenUsed/>
    <w:rsid w:val="006E3015"/>
    <w:rPr>
      <w:rFonts w:ascii="Tahoma" w:hAnsi="Tahoma"/>
      <w:sz w:val="16"/>
      <w:szCs w:val="16"/>
    </w:rPr>
  </w:style>
  <w:style w:type="character" w:customStyle="1" w:styleId="TekstdymkaZnak">
    <w:name w:val="Tekst dymka Znak"/>
    <w:basedOn w:val="Domylnaczcionkaakapitu"/>
    <w:link w:val="Tekstdymka"/>
    <w:uiPriority w:val="99"/>
    <w:semiHidden/>
    <w:rsid w:val="006E3015"/>
    <w:rPr>
      <w:rFonts w:ascii="Tahoma" w:eastAsia="Times New Roman" w:hAnsi="Tahoma" w:cs="Times New Roman"/>
      <w:kern w:val="1"/>
      <w:sz w:val="16"/>
      <w:szCs w:val="16"/>
      <w:lang w:eastAsia="ar-SA"/>
    </w:rPr>
  </w:style>
  <w:style w:type="paragraph" w:styleId="Akapitzlist">
    <w:name w:val="List Paragraph"/>
    <w:basedOn w:val="Normalny"/>
    <w:link w:val="AkapitzlistZnak"/>
    <w:uiPriority w:val="34"/>
    <w:qFormat/>
    <w:rsid w:val="006E3015"/>
    <w:pPr>
      <w:numPr>
        <w:numId w:val="1"/>
      </w:numPr>
      <w:autoSpaceDE w:val="0"/>
      <w:autoSpaceDN w:val="0"/>
      <w:adjustRightInd w:val="0"/>
      <w:spacing w:after="240"/>
      <w:ind w:left="426"/>
      <w:contextualSpacing/>
    </w:pPr>
    <w:rPr>
      <w:color w:val="000000"/>
      <w:kern w:val="0"/>
      <w:sz w:val="22"/>
      <w:szCs w:val="22"/>
    </w:rPr>
  </w:style>
  <w:style w:type="character" w:customStyle="1" w:styleId="AkapitzlistZnak">
    <w:name w:val="Akapit z listą Znak"/>
    <w:link w:val="Akapitzlist"/>
    <w:uiPriority w:val="34"/>
    <w:rsid w:val="006E3015"/>
    <w:rPr>
      <w:rFonts w:ascii="Times New Roman" w:eastAsia="Times New Roman" w:hAnsi="Times New Roman" w:cs="Times New Roman"/>
      <w:color w:val="000000"/>
      <w:lang w:eastAsia="ar-SA"/>
    </w:rPr>
  </w:style>
  <w:style w:type="paragraph" w:styleId="Tekstpodstawowy3">
    <w:name w:val="Body Text 3"/>
    <w:basedOn w:val="Normalny"/>
    <w:link w:val="Tekstpodstawowy3Znak"/>
    <w:uiPriority w:val="99"/>
    <w:unhideWhenUsed/>
    <w:rsid w:val="006E3015"/>
    <w:pPr>
      <w:spacing w:after="120"/>
    </w:pPr>
    <w:rPr>
      <w:sz w:val="16"/>
      <w:szCs w:val="16"/>
    </w:rPr>
  </w:style>
  <w:style w:type="character" w:customStyle="1" w:styleId="Tekstpodstawowy3Znak">
    <w:name w:val="Tekst podstawowy 3 Znak"/>
    <w:basedOn w:val="Domylnaczcionkaakapitu"/>
    <w:link w:val="Tekstpodstawowy3"/>
    <w:uiPriority w:val="99"/>
    <w:rsid w:val="006E3015"/>
    <w:rPr>
      <w:rFonts w:ascii="Times New Roman" w:eastAsia="Times New Roman" w:hAnsi="Times New Roman" w:cs="Times New Roman"/>
      <w:kern w:val="1"/>
      <w:sz w:val="16"/>
      <w:szCs w:val="16"/>
      <w:lang w:eastAsia="ar-SA"/>
    </w:rPr>
  </w:style>
  <w:style w:type="character" w:styleId="Numerstrony">
    <w:name w:val="page number"/>
    <w:uiPriority w:val="99"/>
    <w:semiHidden/>
    <w:rsid w:val="006E3015"/>
  </w:style>
  <w:style w:type="paragraph" w:styleId="Tematkomentarza">
    <w:name w:val="annotation subject"/>
    <w:basedOn w:val="Tekstkomentarza"/>
    <w:next w:val="Tekstkomentarza"/>
    <w:link w:val="TematkomentarzaZnak"/>
    <w:uiPriority w:val="99"/>
    <w:semiHidden/>
    <w:rsid w:val="006E3015"/>
    <w:rPr>
      <w:b/>
      <w:bCs/>
    </w:rPr>
  </w:style>
  <w:style w:type="character" w:customStyle="1" w:styleId="TematkomentarzaZnak">
    <w:name w:val="Temat komentarza Znak"/>
    <w:basedOn w:val="TekstkomentarzaZnak"/>
    <w:link w:val="Tematkomentarza"/>
    <w:uiPriority w:val="99"/>
    <w:semiHidden/>
    <w:rsid w:val="006E3015"/>
    <w:rPr>
      <w:rFonts w:ascii="Times New Roman" w:eastAsia="Times New Roman" w:hAnsi="Times New Roman" w:cs="Times New Roman"/>
      <w:b/>
      <w:bCs/>
      <w:kern w:val="1"/>
      <w:sz w:val="20"/>
      <w:szCs w:val="20"/>
      <w:lang w:eastAsia="ar-SA"/>
    </w:rPr>
  </w:style>
  <w:style w:type="table" w:styleId="Tabela-Siatka">
    <w:name w:val="Table Grid"/>
    <w:basedOn w:val="Standardowy"/>
    <w:uiPriority w:val="59"/>
    <w:rsid w:val="006E3015"/>
    <w:pPr>
      <w:spacing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6E3015"/>
  </w:style>
  <w:style w:type="paragraph" w:customStyle="1" w:styleId="1">
    <w:name w:val="1"/>
    <w:basedOn w:val="Normalny"/>
    <w:next w:val="Plandokumentu"/>
    <w:link w:val="PlandokumentuZnak"/>
    <w:uiPriority w:val="99"/>
    <w:rsid w:val="006E3015"/>
    <w:pPr>
      <w:shd w:val="clear" w:color="auto" w:fill="000080"/>
    </w:pPr>
    <w:rPr>
      <w:rFonts w:ascii="Tahoma" w:eastAsiaTheme="minorHAnsi" w:hAnsi="Tahoma" w:cs="TimesNewRomanPSMT"/>
      <w:kern w:val="0"/>
      <w:lang w:eastAsia="en-US"/>
    </w:rPr>
  </w:style>
  <w:style w:type="character" w:customStyle="1" w:styleId="PlandokumentuZnak">
    <w:name w:val="Plan dokumentu Znak"/>
    <w:link w:val="1"/>
    <w:uiPriority w:val="99"/>
    <w:semiHidden/>
    <w:rsid w:val="006E3015"/>
    <w:rPr>
      <w:rFonts w:ascii="Tahoma" w:hAnsi="Tahoma" w:cs="TimesNewRomanPSMT"/>
      <w:sz w:val="24"/>
      <w:szCs w:val="24"/>
      <w:shd w:val="clear" w:color="auto" w:fill="000080"/>
    </w:rPr>
  </w:style>
  <w:style w:type="paragraph" w:styleId="Tekstpodstawowywcity2">
    <w:name w:val="Body Text Indent 2"/>
    <w:basedOn w:val="Normalny"/>
    <w:link w:val="Tekstpodstawowywcity2Znak"/>
    <w:uiPriority w:val="99"/>
    <w:semiHidden/>
    <w:rsid w:val="006E3015"/>
    <w:pPr>
      <w:spacing w:after="120" w:line="480" w:lineRule="auto"/>
      <w:ind w:left="283"/>
    </w:pPr>
    <w:rPr>
      <w:kern w:val="0"/>
    </w:rPr>
  </w:style>
  <w:style w:type="character" w:customStyle="1" w:styleId="Tekstpodstawowywcity2Znak">
    <w:name w:val="Tekst podstawowy wcięty 2 Znak"/>
    <w:basedOn w:val="Domylnaczcionkaakapitu"/>
    <w:link w:val="Tekstpodstawowywcity2"/>
    <w:uiPriority w:val="99"/>
    <w:semiHidden/>
    <w:rsid w:val="006E3015"/>
    <w:rPr>
      <w:rFonts w:ascii="Times New Roman" w:eastAsia="Times New Roman" w:hAnsi="Times New Roman" w:cs="Times New Roman"/>
      <w:sz w:val="24"/>
      <w:szCs w:val="24"/>
    </w:rPr>
  </w:style>
  <w:style w:type="paragraph" w:styleId="Zwykytekst">
    <w:name w:val="Plain Text"/>
    <w:basedOn w:val="Normalny"/>
    <w:link w:val="ZwykytekstZnak"/>
    <w:rsid w:val="006E3015"/>
    <w:rPr>
      <w:rFonts w:ascii="Courier New" w:hAnsi="Courier New"/>
      <w:kern w:val="0"/>
      <w:sz w:val="20"/>
      <w:szCs w:val="20"/>
    </w:rPr>
  </w:style>
  <w:style w:type="character" w:customStyle="1" w:styleId="ZwykytekstZnak">
    <w:name w:val="Zwykły tekst Znak"/>
    <w:basedOn w:val="Domylnaczcionkaakapitu"/>
    <w:link w:val="Zwykytekst"/>
    <w:rsid w:val="006E3015"/>
    <w:rPr>
      <w:rFonts w:ascii="Courier New" w:eastAsia="Times New Roman" w:hAnsi="Courier New" w:cs="Times New Roman"/>
      <w:sz w:val="20"/>
      <w:szCs w:val="20"/>
    </w:rPr>
  </w:style>
  <w:style w:type="paragraph" w:styleId="Tekstprzypisudolnego">
    <w:name w:val="footnote text"/>
    <w:basedOn w:val="Normalny"/>
    <w:link w:val="TekstprzypisudolnegoZnak"/>
    <w:uiPriority w:val="99"/>
    <w:semiHidden/>
    <w:rsid w:val="006E3015"/>
    <w:rPr>
      <w:kern w:val="0"/>
      <w:sz w:val="20"/>
    </w:rPr>
  </w:style>
  <w:style w:type="character" w:customStyle="1" w:styleId="TekstprzypisudolnegoZnak">
    <w:name w:val="Tekst przypisu dolnego Znak"/>
    <w:basedOn w:val="Domylnaczcionkaakapitu"/>
    <w:link w:val="Tekstprzypisudolnego"/>
    <w:uiPriority w:val="99"/>
    <w:semiHidden/>
    <w:rsid w:val="006E3015"/>
    <w:rPr>
      <w:rFonts w:ascii="Times New Roman" w:eastAsia="Times New Roman" w:hAnsi="Times New Roman" w:cs="Times New Roman"/>
      <w:sz w:val="20"/>
      <w:szCs w:val="24"/>
    </w:rPr>
  </w:style>
  <w:style w:type="character" w:styleId="Odwoanieprzypisudolnego">
    <w:name w:val="footnote reference"/>
    <w:uiPriority w:val="99"/>
    <w:semiHidden/>
    <w:rsid w:val="006E3015"/>
    <w:rPr>
      <w:rFonts w:cs="Times New Roman"/>
      <w:vertAlign w:val="superscript"/>
    </w:rPr>
  </w:style>
  <w:style w:type="table" w:customStyle="1" w:styleId="Tabela-Siatka1">
    <w:name w:val="Tabela - Siatka1"/>
    <w:basedOn w:val="Standardowy"/>
    <w:next w:val="Tabela-Siatka"/>
    <w:uiPriority w:val="99"/>
    <w:rsid w:val="006E3015"/>
    <w:pPr>
      <w:spacing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ndard">
    <w:name w:val="Standard"/>
    <w:uiPriority w:val="99"/>
    <w:rsid w:val="006E3015"/>
    <w:pPr>
      <w:widowControl w:val="0"/>
      <w:autoSpaceDE w:val="0"/>
      <w:autoSpaceDN w:val="0"/>
      <w:spacing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rsid w:val="006E3015"/>
    <w:rPr>
      <w:kern w:val="0"/>
      <w:sz w:val="20"/>
      <w:szCs w:val="20"/>
      <w:lang w:eastAsia="pl-PL"/>
    </w:rPr>
  </w:style>
  <w:style w:type="character" w:customStyle="1" w:styleId="TekstprzypisukocowegoZnak">
    <w:name w:val="Tekst przypisu końcowego Znak"/>
    <w:basedOn w:val="Domylnaczcionkaakapitu"/>
    <w:link w:val="Tekstprzypisukocowego"/>
    <w:uiPriority w:val="99"/>
    <w:semiHidden/>
    <w:rsid w:val="006E3015"/>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6E3015"/>
    <w:rPr>
      <w:rFonts w:cs="Times New Roman"/>
      <w:vertAlign w:val="superscript"/>
    </w:rPr>
  </w:style>
  <w:style w:type="paragraph" w:styleId="NormalnyWeb">
    <w:name w:val="Normal (Web)"/>
    <w:basedOn w:val="Normalny"/>
    <w:uiPriority w:val="99"/>
    <w:rsid w:val="006E3015"/>
    <w:pPr>
      <w:spacing w:before="100" w:beforeAutospacing="1" w:after="100" w:afterAutospacing="1"/>
    </w:pPr>
    <w:rPr>
      <w:rFonts w:ascii="Arial Unicode MS" w:eastAsia="Calibri" w:hAnsi="Arial Unicode MS" w:cs="Arial Unicode MS"/>
      <w:kern w:val="0"/>
      <w:sz w:val="20"/>
      <w:szCs w:val="20"/>
      <w:lang w:eastAsia="pl-PL"/>
    </w:rPr>
  </w:style>
  <w:style w:type="paragraph" w:customStyle="1" w:styleId="Styl19">
    <w:name w:val="Styl19"/>
    <w:basedOn w:val="Styl3"/>
    <w:next w:val="Styl3"/>
    <w:link w:val="Styl19Znak"/>
    <w:uiPriority w:val="99"/>
    <w:rsid w:val="006E3015"/>
    <w:pPr>
      <w:numPr>
        <w:ilvl w:val="1"/>
        <w:numId w:val="6"/>
      </w:numPr>
      <w:autoSpaceDE w:val="0"/>
      <w:autoSpaceDN w:val="0"/>
      <w:adjustRightInd w:val="0"/>
      <w:spacing w:after="240"/>
    </w:pPr>
    <w:rPr>
      <w:rFonts w:eastAsia="TimesNewRoman"/>
      <w:color w:val="FF0000"/>
      <w:kern w:val="0"/>
      <w:sz w:val="22"/>
      <w:szCs w:val="22"/>
    </w:rPr>
  </w:style>
  <w:style w:type="character" w:customStyle="1" w:styleId="Styl19Znak">
    <w:name w:val="Styl19 Znak"/>
    <w:link w:val="Styl19"/>
    <w:uiPriority w:val="99"/>
    <w:locked/>
    <w:rsid w:val="006E3015"/>
    <w:rPr>
      <w:rFonts w:ascii="Times New Roman" w:eastAsia="TimesNewRoman" w:hAnsi="Times New Roman" w:cs="Times New Roman"/>
      <w:color w:val="FF0000"/>
      <w:lang w:eastAsia="ar-SA"/>
    </w:rPr>
  </w:style>
  <w:style w:type="paragraph" w:customStyle="1" w:styleId="Akapitzlist11">
    <w:name w:val="Akapit z listą11"/>
    <w:basedOn w:val="Normalny"/>
    <w:uiPriority w:val="99"/>
    <w:rsid w:val="006E3015"/>
  </w:style>
  <w:style w:type="paragraph" w:styleId="Plandokumentu">
    <w:name w:val="Document Map"/>
    <w:basedOn w:val="Normalny"/>
    <w:link w:val="PlandokumentuZnak1"/>
    <w:uiPriority w:val="99"/>
    <w:semiHidden/>
    <w:unhideWhenUsed/>
    <w:rsid w:val="006E3015"/>
    <w:rPr>
      <w:rFonts w:ascii="Tahoma" w:hAnsi="Tahoma" w:cs="Tahoma"/>
      <w:sz w:val="16"/>
      <w:szCs w:val="16"/>
    </w:rPr>
  </w:style>
  <w:style w:type="character" w:customStyle="1" w:styleId="PlandokumentuZnak1">
    <w:name w:val="Plan dokumentu Znak1"/>
    <w:basedOn w:val="Domylnaczcionkaakapitu"/>
    <w:link w:val="Plandokumentu"/>
    <w:uiPriority w:val="99"/>
    <w:semiHidden/>
    <w:rsid w:val="006E3015"/>
    <w:rPr>
      <w:rFonts w:ascii="Tahoma" w:eastAsia="Times New Roman"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39744108">
      <w:bodyDiv w:val="1"/>
      <w:marLeft w:val="0"/>
      <w:marRight w:val="0"/>
      <w:marTop w:val="0"/>
      <w:marBottom w:val="0"/>
      <w:divBdr>
        <w:top w:val="none" w:sz="0" w:space="0" w:color="auto"/>
        <w:left w:val="none" w:sz="0" w:space="0" w:color="auto"/>
        <w:bottom w:val="none" w:sz="0" w:space="0" w:color="auto"/>
        <w:right w:val="none" w:sz="0" w:space="0" w:color="auto"/>
      </w:divBdr>
    </w:div>
    <w:div w:id="175316289">
      <w:bodyDiv w:val="1"/>
      <w:marLeft w:val="0"/>
      <w:marRight w:val="0"/>
      <w:marTop w:val="0"/>
      <w:marBottom w:val="0"/>
      <w:divBdr>
        <w:top w:val="none" w:sz="0" w:space="0" w:color="auto"/>
        <w:left w:val="none" w:sz="0" w:space="0" w:color="auto"/>
        <w:bottom w:val="none" w:sz="0" w:space="0" w:color="auto"/>
        <w:right w:val="none" w:sz="0" w:space="0" w:color="auto"/>
      </w:divBdr>
    </w:div>
    <w:div w:id="217323827">
      <w:bodyDiv w:val="1"/>
      <w:marLeft w:val="0"/>
      <w:marRight w:val="0"/>
      <w:marTop w:val="0"/>
      <w:marBottom w:val="0"/>
      <w:divBdr>
        <w:top w:val="none" w:sz="0" w:space="0" w:color="auto"/>
        <w:left w:val="none" w:sz="0" w:space="0" w:color="auto"/>
        <w:bottom w:val="none" w:sz="0" w:space="0" w:color="auto"/>
        <w:right w:val="none" w:sz="0" w:space="0" w:color="auto"/>
      </w:divBdr>
    </w:div>
    <w:div w:id="690494105">
      <w:bodyDiv w:val="1"/>
      <w:marLeft w:val="0"/>
      <w:marRight w:val="0"/>
      <w:marTop w:val="0"/>
      <w:marBottom w:val="0"/>
      <w:divBdr>
        <w:top w:val="none" w:sz="0" w:space="0" w:color="auto"/>
        <w:left w:val="none" w:sz="0" w:space="0" w:color="auto"/>
        <w:bottom w:val="none" w:sz="0" w:space="0" w:color="auto"/>
        <w:right w:val="none" w:sz="0" w:space="0" w:color="auto"/>
      </w:divBdr>
    </w:div>
    <w:div w:id="962150697">
      <w:bodyDiv w:val="1"/>
      <w:marLeft w:val="0"/>
      <w:marRight w:val="0"/>
      <w:marTop w:val="0"/>
      <w:marBottom w:val="0"/>
      <w:divBdr>
        <w:top w:val="none" w:sz="0" w:space="0" w:color="auto"/>
        <w:left w:val="none" w:sz="0" w:space="0" w:color="auto"/>
        <w:bottom w:val="none" w:sz="0" w:space="0" w:color="auto"/>
        <w:right w:val="none" w:sz="0" w:space="0" w:color="auto"/>
      </w:divBdr>
    </w:div>
    <w:div w:id="1009215273">
      <w:bodyDiv w:val="1"/>
      <w:marLeft w:val="0"/>
      <w:marRight w:val="0"/>
      <w:marTop w:val="0"/>
      <w:marBottom w:val="0"/>
      <w:divBdr>
        <w:top w:val="none" w:sz="0" w:space="0" w:color="auto"/>
        <w:left w:val="none" w:sz="0" w:space="0" w:color="auto"/>
        <w:bottom w:val="none" w:sz="0" w:space="0" w:color="auto"/>
        <w:right w:val="none" w:sz="0" w:space="0" w:color="auto"/>
      </w:divBdr>
    </w:div>
    <w:div w:id="1111317408">
      <w:bodyDiv w:val="1"/>
      <w:marLeft w:val="0"/>
      <w:marRight w:val="0"/>
      <w:marTop w:val="0"/>
      <w:marBottom w:val="0"/>
      <w:divBdr>
        <w:top w:val="none" w:sz="0" w:space="0" w:color="auto"/>
        <w:left w:val="none" w:sz="0" w:space="0" w:color="auto"/>
        <w:bottom w:val="none" w:sz="0" w:space="0" w:color="auto"/>
        <w:right w:val="none" w:sz="0" w:space="0" w:color="auto"/>
      </w:divBdr>
    </w:div>
    <w:div w:id="1255479231">
      <w:bodyDiv w:val="1"/>
      <w:marLeft w:val="0"/>
      <w:marRight w:val="0"/>
      <w:marTop w:val="0"/>
      <w:marBottom w:val="0"/>
      <w:divBdr>
        <w:top w:val="none" w:sz="0" w:space="0" w:color="auto"/>
        <w:left w:val="none" w:sz="0" w:space="0" w:color="auto"/>
        <w:bottom w:val="none" w:sz="0" w:space="0" w:color="auto"/>
        <w:right w:val="none" w:sz="0" w:space="0" w:color="auto"/>
      </w:divBdr>
    </w:div>
    <w:div w:id="1280457110">
      <w:bodyDiv w:val="1"/>
      <w:marLeft w:val="0"/>
      <w:marRight w:val="0"/>
      <w:marTop w:val="0"/>
      <w:marBottom w:val="0"/>
      <w:divBdr>
        <w:top w:val="none" w:sz="0" w:space="0" w:color="auto"/>
        <w:left w:val="none" w:sz="0" w:space="0" w:color="auto"/>
        <w:bottom w:val="none" w:sz="0" w:space="0" w:color="auto"/>
        <w:right w:val="none" w:sz="0" w:space="0" w:color="auto"/>
      </w:divBdr>
    </w:div>
    <w:div w:id="1713115899">
      <w:bodyDiv w:val="1"/>
      <w:marLeft w:val="0"/>
      <w:marRight w:val="0"/>
      <w:marTop w:val="0"/>
      <w:marBottom w:val="0"/>
      <w:divBdr>
        <w:top w:val="none" w:sz="0" w:space="0" w:color="auto"/>
        <w:left w:val="none" w:sz="0" w:space="0" w:color="auto"/>
        <w:bottom w:val="none" w:sz="0" w:space="0" w:color="auto"/>
        <w:right w:val="none" w:sz="0" w:space="0" w:color="auto"/>
      </w:divBdr>
    </w:div>
    <w:div w:id="1753770054">
      <w:bodyDiv w:val="1"/>
      <w:marLeft w:val="0"/>
      <w:marRight w:val="0"/>
      <w:marTop w:val="0"/>
      <w:marBottom w:val="0"/>
      <w:divBdr>
        <w:top w:val="none" w:sz="0" w:space="0" w:color="auto"/>
        <w:left w:val="none" w:sz="0" w:space="0" w:color="auto"/>
        <w:bottom w:val="none" w:sz="0" w:space="0" w:color="auto"/>
        <w:right w:val="none" w:sz="0" w:space="0" w:color="auto"/>
      </w:divBdr>
    </w:div>
    <w:div w:id="1778983130">
      <w:bodyDiv w:val="1"/>
      <w:marLeft w:val="0"/>
      <w:marRight w:val="0"/>
      <w:marTop w:val="0"/>
      <w:marBottom w:val="0"/>
      <w:divBdr>
        <w:top w:val="none" w:sz="0" w:space="0" w:color="auto"/>
        <w:left w:val="none" w:sz="0" w:space="0" w:color="auto"/>
        <w:bottom w:val="none" w:sz="0" w:space="0" w:color="auto"/>
        <w:right w:val="none" w:sz="0" w:space="0" w:color="auto"/>
      </w:divBdr>
    </w:div>
    <w:div w:id="202042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iborz.bip.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flejsierowicz@ciborz.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przetargi@ciborz.eu" TargetMode="External"/><Relationship Id="rId23"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flejsierowicz@ciborz.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76AAF-FAFC-4596-B4CA-C72A95713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25</Pages>
  <Words>17842</Words>
  <Characters>107052</Characters>
  <Application>Microsoft Office Word</Application>
  <DocSecurity>0</DocSecurity>
  <Lines>892</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Rafał Flejsierowicz</dc:creator>
  <cp:lastModifiedBy>Maciej Flejsierowicz</cp:lastModifiedBy>
  <cp:revision>33</cp:revision>
  <cp:lastPrinted>2024-10-10T09:32:00Z</cp:lastPrinted>
  <dcterms:created xsi:type="dcterms:W3CDTF">2023-09-05T18:36:00Z</dcterms:created>
  <dcterms:modified xsi:type="dcterms:W3CDTF">2024-10-10T09:33:00Z</dcterms:modified>
</cp:coreProperties>
</file>