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F22F5" w14:textId="4ECF95C4" w:rsidR="000D6B5E" w:rsidRPr="00C6306E" w:rsidRDefault="00836922" w:rsidP="00296850">
      <w:pPr>
        <w:tabs>
          <w:tab w:val="left" w:pos="284"/>
          <w:tab w:val="left" w:pos="4996"/>
        </w:tabs>
        <w:spacing w:line="276" w:lineRule="auto"/>
        <w:rPr>
          <w:rFonts w:asciiTheme="majorHAnsi" w:hAnsiTheme="majorHAnsi"/>
        </w:rPr>
      </w:pPr>
      <w:bookmarkStart w:id="0" w:name="_Hlk59429758"/>
      <w:r>
        <w:rPr>
          <w:rFonts w:asciiTheme="majorHAnsi" w:hAnsiTheme="majorHAnsi"/>
        </w:rPr>
        <w:t xml:space="preserve"> </w:t>
      </w:r>
      <w:r w:rsidR="00470482" w:rsidRPr="00C6306E">
        <w:rPr>
          <w:rFonts w:asciiTheme="majorHAnsi" w:hAnsiTheme="majorHAnsi"/>
        </w:rPr>
        <w:tab/>
      </w:r>
    </w:p>
    <w:p w14:paraId="396B4480" w14:textId="72AA576C" w:rsidR="00CC1478" w:rsidRDefault="00CC1478" w:rsidP="00627C7D">
      <w:pPr>
        <w:spacing w:line="276" w:lineRule="auto"/>
        <w:jc w:val="center"/>
        <w:rPr>
          <w:rFonts w:ascii="Cambria" w:hAnsi="Cambria"/>
          <w:b/>
          <w:color w:val="000000" w:themeColor="text1"/>
          <w:sz w:val="20"/>
          <w:szCs w:val="20"/>
        </w:rPr>
      </w:pPr>
    </w:p>
    <w:p w14:paraId="0BE8BE4D" w14:textId="77777777" w:rsidR="003B38CA" w:rsidRDefault="003B38CA" w:rsidP="00627C7D">
      <w:pPr>
        <w:spacing w:line="276" w:lineRule="auto"/>
        <w:jc w:val="center"/>
        <w:rPr>
          <w:rFonts w:asciiTheme="majorHAnsi" w:hAnsiTheme="majorHAnsi" w:cs="Arial"/>
          <w:b/>
          <w:sz w:val="44"/>
          <w:szCs w:val="44"/>
        </w:rPr>
      </w:pPr>
    </w:p>
    <w:p w14:paraId="1DCA234C" w14:textId="77777777" w:rsidR="00A435B8" w:rsidRPr="00C6306E" w:rsidRDefault="00A435B8" w:rsidP="00627C7D">
      <w:pPr>
        <w:spacing w:line="276" w:lineRule="auto"/>
        <w:jc w:val="center"/>
        <w:rPr>
          <w:rFonts w:asciiTheme="majorHAnsi" w:hAnsiTheme="majorHAnsi" w:cs="Arial"/>
          <w:b/>
          <w:sz w:val="44"/>
          <w:szCs w:val="44"/>
        </w:rPr>
      </w:pPr>
    </w:p>
    <w:p w14:paraId="74EE02BA" w14:textId="77777777" w:rsidR="004357DE" w:rsidRPr="00C6306E" w:rsidRDefault="004357DE" w:rsidP="00627C7D">
      <w:pPr>
        <w:spacing w:line="276" w:lineRule="auto"/>
        <w:jc w:val="center"/>
        <w:rPr>
          <w:rFonts w:asciiTheme="majorHAnsi" w:hAnsiTheme="majorHAnsi"/>
        </w:rPr>
      </w:pPr>
    </w:p>
    <w:p w14:paraId="69EB9799" w14:textId="690E364F" w:rsidR="00C143BC" w:rsidRDefault="00C143BC" w:rsidP="00627C7D">
      <w:pPr>
        <w:spacing w:line="276" w:lineRule="auto"/>
        <w:jc w:val="center"/>
        <w:rPr>
          <w:rFonts w:asciiTheme="majorHAnsi" w:hAnsiTheme="majorHAnsi"/>
        </w:rPr>
      </w:pPr>
    </w:p>
    <w:p w14:paraId="614675B9" w14:textId="671F322A" w:rsidR="008B3968" w:rsidRDefault="008B3968" w:rsidP="00627C7D">
      <w:pPr>
        <w:spacing w:line="276" w:lineRule="auto"/>
        <w:jc w:val="center"/>
        <w:rPr>
          <w:rFonts w:asciiTheme="majorHAnsi" w:hAnsiTheme="majorHAnsi"/>
        </w:rPr>
      </w:pPr>
    </w:p>
    <w:p w14:paraId="32D46E0B" w14:textId="77777777" w:rsidR="008B3968" w:rsidRPr="00C6306E" w:rsidRDefault="008B3968"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C6306E" w14:paraId="0B1D3840" w14:textId="77777777" w:rsidTr="008A3828">
        <w:tc>
          <w:tcPr>
            <w:tcW w:w="9072" w:type="dxa"/>
          </w:tcPr>
          <w:p w14:paraId="0E23B681" w14:textId="632FAF60" w:rsidR="00D9784D" w:rsidRPr="00C6306E" w:rsidRDefault="00D9784D" w:rsidP="00627C7D">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783508">
              <w:rPr>
                <w:rFonts w:asciiTheme="majorHAnsi" w:hAnsiTheme="majorHAnsi" w:cs="Arial"/>
                <w:b/>
                <w:sz w:val="36"/>
                <w:szCs w:val="36"/>
              </w:rPr>
              <w:t>PECYFIKACJA</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0"/>
              </w:rPr>
              <w:t>W</w:t>
            </w:r>
            <w:r w:rsidRPr="00783508">
              <w:rPr>
                <w:rFonts w:asciiTheme="majorHAnsi" w:hAnsiTheme="majorHAnsi" w:cs="Arial"/>
                <w:b/>
                <w:sz w:val="36"/>
                <w:szCs w:val="36"/>
              </w:rPr>
              <w:t>ARUNKÓW</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4"/>
              </w:rPr>
              <w:t>Z</w:t>
            </w:r>
            <w:r w:rsidRPr="00783508">
              <w:rPr>
                <w:rFonts w:asciiTheme="majorHAnsi" w:hAnsiTheme="majorHAnsi" w:cs="Arial"/>
                <w:b/>
                <w:sz w:val="36"/>
                <w:szCs w:val="36"/>
              </w:rPr>
              <w:t>AMÓWIENIA</w:t>
            </w:r>
          </w:p>
        </w:tc>
      </w:tr>
    </w:tbl>
    <w:p w14:paraId="7B03AA5D" w14:textId="77777777" w:rsidR="00D9784D" w:rsidRPr="00C6306E" w:rsidRDefault="00D9784D" w:rsidP="00627C7D">
      <w:pPr>
        <w:spacing w:line="276" w:lineRule="auto"/>
        <w:jc w:val="center"/>
        <w:rPr>
          <w:rFonts w:asciiTheme="majorHAnsi" w:hAnsiTheme="majorHAnsi"/>
          <w:bCs/>
        </w:rPr>
      </w:pPr>
    </w:p>
    <w:p w14:paraId="56ABBE0D" w14:textId="3D53CFC1" w:rsidR="00D9784D" w:rsidRPr="00C6306E" w:rsidRDefault="00D9784D" w:rsidP="00627C7D">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sidR="006B67BF">
        <w:rPr>
          <w:rFonts w:asciiTheme="majorHAnsi" w:hAnsiTheme="majorHAnsi"/>
          <w:bCs/>
        </w:rPr>
        <w:t>na</w:t>
      </w:r>
      <w:r w:rsidRPr="00C6306E">
        <w:rPr>
          <w:rFonts w:asciiTheme="majorHAnsi" w:hAnsiTheme="majorHAnsi"/>
          <w:bCs/>
        </w:rPr>
        <w:t>:</w:t>
      </w:r>
    </w:p>
    <w:p w14:paraId="3C16ADEA" w14:textId="77777777" w:rsidR="00BE0179" w:rsidRPr="00C6306E" w:rsidRDefault="00BE0179" w:rsidP="006B67BF">
      <w:pPr>
        <w:spacing w:line="276" w:lineRule="auto"/>
        <w:rPr>
          <w:rFonts w:asciiTheme="majorHAnsi" w:hAnsiTheme="majorHAnsi"/>
          <w:bCs/>
          <w:sz w:val="26"/>
          <w:szCs w:val="26"/>
        </w:rPr>
      </w:pPr>
    </w:p>
    <w:p w14:paraId="5050E124" w14:textId="096843C7" w:rsidR="00FC0FE6" w:rsidRPr="00844A3D" w:rsidRDefault="00FC0FE6" w:rsidP="009F3062">
      <w:pPr>
        <w:autoSpaceDE w:val="0"/>
        <w:autoSpaceDN w:val="0"/>
        <w:adjustRightInd w:val="0"/>
        <w:spacing w:after="240"/>
        <w:jc w:val="both"/>
        <w:rPr>
          <w:b/>
          <w:sz w:val="36"/>
          <w:szCs w:val="36"/>
        </w:rPr>
      </w:pPr>
      <w:bookmarkStart w:id="1" w:name="_Hlk137812470"/>
      <w:r w:rsidRPr="00844A3D">
        <w:rPr>
          <w:b/>
          <w:sz w:val="36"/>
          <w:szCs w:val="36"/>
        </w:rPr>
        <w:t>„</w:t>
      </w:r>
      <w:r w:rsidR="009F3062" w:rsidRPr="009F3062">
        <w:rPr>
          <w:b/>
          <w:sz w:val="40"/>
          <w:szCs w:val="40"/>
        </w:rPr>
        <w:t>Prace przy zabytkowym budynku I Liceum Ogólnokształcącego  w Tomaszowie Mazowieckim</w:t>
      </w:r>
      <w:r w:rsidR="00C00222" w:rsidRPr="00844A3D">
        <w:rPr>
          <w:b/>
          <w:sz w:val="36"/>
          <w:szCs w:val="36"/>
        </w:rPr>
        <w:t>”</w:t>
      </w:r>
    </w:p>
    <w:bookmarkEnd w:id="1"/>
    <w:p w14:paraId="2A4E9AEE" w14:textId="21BCCE1B" w:rsidR="00C143BC" w:rsidRPr="00C6306E" w:rsidRDefault="00C143BC" w:rsidP="00627C7D">
      <w:pPr>
        <w:tabs>
          <w:tab w:val="left" w:pos="567"/>
        </w:tabs>
        <w:spacing w:line="276" w:lineRule="auto"/>
        <w:contextualSpacing/>
        <w:jc w:val="center"/>
        <w:rPr>
          <w:rFonts w:asciiTheme="majorHAnsi" w:hAnsiTheme="majorHAnsi"/>
          <w:b/>
          <w:bCs/>
        </w:rPr>
      </w:pPr>
      <w:r w:rsidRPr="00C6306E">
        <w:rPr>
          <w:rFonts w:asciiTheme="majorHAnsi" w:hAnsiTheme="majorHAnsi"/>
          <w:bCs/>
        </w:rPr>
        <w:t xml:space="preserve">(Znak sprawy: </w:t>
      </w:r>
      <w:r w:rsidR="006B67BF" w:rsidRPr="006B67BF">
        <w:rPr>
          <w:rFonts w:asciiTheme="majorHAnsi" w:hAnsiTheme="majorHAnsi"/>
          <w:b/>
          <w:bCs/>
        </w:rPr>
        <w:t>ZP.272.</w:t>
      </w:r>
      <w:r w:rsidR="00844A3D">
        <w:rPr>
          <w:rFonts w:asciiTheme="majorHAnsi" w:hAnsiTheme="majorHAnsi"/>
          <w:b/>
          <w:bCs/>
        </w:rPr>
        <w:t>3</w:t>
      </w:r>
      <w:r w:rsidR="009F3062">
        <w:rPr>
          <w:rFonts w:asciiTheme="majorHAnsi" w:hAnsiTheme="majorHAnsi"/>
          <w:b/>
          <w:bCs/>
        </w:rPr>
        <w:t>5</w:t>
      </w:r>
      <w:r w:rsidR="006B67BF" w:rsidRPr="006B67BF">
        <w:rPr>
          <w:rFonts w:asciiTheme="majorHAnsi" w:hAnsiTheme="majorHAnsi"/>
          <w:b/>
          <w:bCs/>
        </w:rPr>
        <w:t>.202</w:t>
      </w:r>
      <w:r w:rsidR="000558E9">
        <w:rPr>
          <w:rFonts w:asciiTheme="majorHAnsi" w:hAnsiTheme="majorHAnsi"/>
          <w:b/>
          <w:bCs/>
        </w:rPr>
        <w:t>4</w:t>
      </w:r>
      <w:r w:rsidRPr="00C6306E">
        <w:rPr>
          <w:rFonts w:asciiTheme="majorHAnsi" w:hAnsiTheme="majorHAnsi"/>
          <w:bCs/>
        </w:rPr>
        <w:t>)</w:t>
      </w:r>
    </w:p>
    <w:p w14:paraId="249A71BB" w14:textId="77777777" w:rsidR="00D9784D" w:rsidRPr="00C6306E" w:rsidRDefault="00D9784D" w:rsidP="00627C7D">
      <w:pPr>
        <w:tabs>
          <w:tab w:val="left" w:pos="567"/>
        </w:tabs>
        <w:spacing w:line="276" w:lineRule="auto"/>
        <w:contextualSpacing/>
        <w:jc w:val="center"/>
        <w:rPr>
          <w:rFonts w:asciiTheme="majorHAnsi" w:hAnsiTheme="majorHAnsi"/>
          <w:b/>
        </w:rPr>
      </w:pPr>
    </w:p>
    <w:p w14:paraId="5409E188" w14:textId="771308D9" w:rsidR="008F579D" w:rsidRPr="00C6306E" w:rsidRDefault="008F579D" w:rsidP="00627C7D">
      <w:pPr>
        <w:tabs>
          <w:tab w:val="left" w:pos="567"/>
        </w:tabs>
        <w:spacing w:line="276" w:lineRule="auto"/>
        <w:contextualSpacing/>
        <w:jc w:val="center"/>
        <w:rPr>
          <w:rFonts w:asciiTheme="majorHAnsi" w:hAnsiTheme="majorHAnsi"/>
          <w:b/>
          <w:iCs/>
          <w:sz w:val="20"/>
          <w:szCs w:val="20"/>
        </w:rPr>
      </w:pPr>
    </w:p>
    <w:p w14:paraId="30475A74" w14:textId="3C65E417" w:rsidR="00CC1478" w:rsidRDefault="00CC1478" w:rsidP="00627C7D">
      <w:pPr>
        <w:tabs>
          <w:tab w:val="left" w:pos="567"/>
        </w:tabs>
        <w:spacing w:line="276" w:lineRule="auto"/>
        <w:contextualSpacing/>
        <w:jc w:val="center"/>
        <w:rPr>
          <w:rFonts w:asciiTheme="majorHAnsi" w:hAnsiTheme="majorHAnsi"/>
          <w:b/>
          <w:iCs/>
          <w:sz w:val="20"/>
          <w:szCs w:val="20"/>
        </w:rPr>
      </w:pPr>
    </w:p>
    <w:p w14:paraId="3C8550CB" w14:textId="77777777" w:rsidR="00783508" w:rsidRPr="00C6306E" w:rsidRDefault="00783508" w:rsidP="00627C7D">
      <w:pPr>
        <w:tabs>
          <w:tab w:val="left" w:pos="567"/>
        </w:tabs>
        <w:spacing w:line="276" w:lineRule="auto"/>
        <w:contextualSpacing/>
        <w:jc w:val="center"/>
        <w:rPr>
          <w:rFonts w:asciiTheme="majorHAnsi" w:hAnsiTheme="majorHAnsi"/>
          <w:b/>
          <w:iCs/>
          <w:sz w:val="20"/>
          <w:szCs w:val="20"/>
        </w:rPr>
      </w:pPr>
    </w:p>
    <w:p w14:paraId="2009E1BF" w14:textId="7D7DF750" w:rsidR="006D08EE" w:rsidRDefault="006D08EE" w:rsidP="006D08EE">
      <w:pPr>
        <w:ind w:left="1418" w:firstLine="709"/>
        <w:rPr>
          <w:rFonts w:asciiTheme="majorHAnsi" w:hAnsiTheme="majorHAnsi"/>
          <w:b/>
          <w:iCs/>
          <w:sz w:val="20"/>
          <w:szCs w:val="20"/>
        </w:rPr>
      </w:pPr>
    </w:p>
    <w:p w14:paraId="77B32931" w14:textId="77777777" w:rsidR="009F3062" w:rsidRDefault="009F3062" w:rsidP="006D08EE">
      <w:pPr>
        <w:ind w:left="1418" w:firstLine="709"/>
        <w:rPr>
          <w:rFonts w:asciiTheme="majorHAnsi" w:hAnsiTheme="majorHAnsi"/>
          <w:b/>
          <w:iCs/>
          <w:sz w:val="20"/>
          <w:szCs w:val="20"/>
        </w:rPr>
      </w:pPr>
    </w:p>
    <w:p w14:paraId="4B15A7B4" w14:textId="77777777" w:rsidR="009F3062" w:rsidRDefault="009F3062" w:rsidP="006D08EE">
      <w:pPr>
        <w:ind w:left="1418" w:firstLine="709"/>
        <w:rPr>
          <w:rFonts w:asciiTheme="majorHAnsi" w:hAnsiTheme="majorHAnsi"/>
          <w:b/>
          <w:iCs/>
          <w:sz w:val="20"/>
          <w:szCs w:val="20"/>
        </w:rPr>
      </w:pPr>
    </w:p>
    <w:p w14:paraId="6BC887FD" w14:textId="77777777" w:rsidR="009F3062" w:rsidRDefault="009F3062" w:rsidP="006D08EE">
      <w:pPr>
        <w:ind w:left="1418" w:firstLine="709"/>
        <w:rPr>
          <w:rFonts w:asciiTheme="majorHAnsi" w:hAnsiTheme="majorHAnsi" w:cs="Arial"/>
        </w:rPr>
      </w:pPr>
    </w:p>
    <w:p w14:paraId="362622E5" w14:textId="77777777" w:rsidR="006D08EE" w:rsidRDefault="006D08EE" w:rsidP="006D08EE">
      <w:pPr>
        <w:rPr>
          <w:color w:val="FF0000"/>
        </w:rPr>
      </w:pPr>
    </w:p>
    <w:p w14:paraId="650AC6D4" w14:textId="03FC5BF0" w:rsidR="006D08EE" w:rsidRPr="00B31A2B" w:rsidRDefault="00B31A2B" w:rsidP="00627C7D">
      <w:pPr>
        <w:tabs>
          <w:tab w:val="left" w:pos="567"/>
        </w:tabs>
        <w:spacing w:line="276" w:lineRule="auto"/>
        <w:contextualSpacing/>
        <w:jc w:val="center"/>
        <w:rPr>
          <w:rFonts w:asciiTheme="majorHAnsi" w:hAnsiTheme="majorHAnsi"/>
          <w:b/>
          <w:iCs/>
          <w:color w:val="FF0000"/>
          <w:sz w:val="20"/>
          <w:szCs w:val="20"/>
        </w:rPr>
      </w:pPr>
      <w:r w:rsidRPr="00B31A2B">
        <w:rPr>
          <w:rFonts w:asciiTheme="majorHAnsi" w:hAnsiTheme="majorHAnsi"/>
          <w:b/>
          <w:iCs/>
          <w:color w:val="FF0000"/>
          <w:sz w:val="20"/>
          <w:szCs w:val="20"/>
        </w:rPr>
        <w:t>CZŁONEK ZARZĄDU    CZŁONEK ZARZĄDU</w:t>
      </w:r>
    </w:p>
    <w:p w14:paraId="0A00C4D5" w14:textId="77777777" w:rsidR="00B31A2B" w:rsidRPr="00B31A2B" w:rsidRDefault="00B31A2B" w:rsidP="00627C7D">
      <w:pPr>
        <w:tabs>
          <w:tab w:val="left" w:pos="567"/>
        </w:tabs>
        <w:spacing w:line="276" w:lineRule="auto"/>
        <w:contextualSpacing/>
        <w:jc w:val="center"/>
        <w:rPr>
          <w:rFonts w:asciiTheme="majorHAnsi" w:hAnsiTheme="majorHAnsi"/>
          <w:b/>
          <w:iCs/>
          <w:color w:val="FF0000"/>
          <w:sz w:val="20"/>
          <w:szCs w:val="20"/>
        </w:rPr>
      </w:pPr>
    </w:p>
    <w:p w14:paraId="3F140507" w14:textId="09C494C9" w:rsidR="00B31A2B" w:rsidRPr="00B31A2B" w:rsidRDefault="00B31A2B" w:rsidP="00627C7D">
      <w:pPr>
        <w:tabs>
          <w:tab w:val="left" w:pos="567"/>
        </w:tabs>
        <w:spacing w:line="276" w:lineRule="auto"/>
        <w:contextualSpacing/>
        <w:jc w:val="center"/>
        <w:rPr>
          <w:rFonts w:asciiTheme="majorHAnsi" w:hAnsiTheme="majorHAnsi"/>
          <w:b/>
          <w:iCs/>
          <w:color w:val="FF0000"/>
          <w:sz w:val="20"/>
          <w:szCs w:val="20"/>
        </w:rPr>
      </w:pPr>
      <w:r w:rsidRPr="00B31A2B">
        <w:rPr>
          <w:rFonts w:asciiTheme="majorHAnsi" w:hAnsiTheme="majorHAnsi"/>
          <w:b/>
          <w:iCs/>
          <w:color w:val="FF0000"/>
          <w:sz w:val="20"/>
          <w:szCs w:val="20"/>
        </w:rPr>
        <w:t>Michał Czechowicz    Teodora Sowik</w:t>
      </w:r>
    </w:p>
    <w:p w14:paraId="54937C6F" w14:textId="77777777" w:rsidR="006B67BF" w:rsidRPr="006B67BF" w:rsidRDefault="006B67BF" w:rsidP="006B67BF">
      <w:pPr>
        <w:jc w:val="right"/>
        <w:rPr>
          <w:rFonts w:asciiTheme="majorHAnsi" w:hAnsiTheme="majorHAnsi" w:cs="Arial"/>
        </w:rPr>
      </w:pPr>
    </w:p>
    <w:p w14:paraId="050DABBF" w14:textId="0298F5E2" w:rsidR="00E439B3" w:rsidRDefault="00E439B3" w:rsidP="00E439B3">
      <w:pPr>
        <w:ind w:left="1418" w:firstLine="709"/>
        <w:rPr>
          <w:rFonts w:asciiTheme="majorHAnsi" w:hAnsiTheme="majorHAnsi" w:cs="Arial"/>
        </w:rPr>
      </w:pPr>
    </w:p>
    <w:p w14:paraId="0F0732EC" w14:textId="77777777" w:rsidR="001813FF" w:rsidRDefault="001813FF" w:rsidP="001813FF">
      <w:pPr>
        <w:jc w:val="right"/>
        <w:rPr>
          <w:rFonts w:asciiTheme="majorHAnsi" w:hAnsiTheme="majorHAnsi" w:cs="Arial"/>
        </w:rPr>
      </w:pPr>
    </w:p>
    <w:p w14:paraId="7BA06B67" w14:textId="77777777" w:rsidR="000558E9" w:rsidRDefault="000558E9" w:rsidP="001813FF">
      <w:pPr>
        <w:jc w:val="right"/>
        <w:rPr>
          <w:rFonts w:asciiTheme="majorHAnsi" w:hAnsiTheme="majorHAnsi" w:cs="Arial"/>
        </w:rPr>
      </w:pPr>
    </w:p>
    <w:p w14:paraId="7DD0B427" w14:textId="77777777" w:rsidR="006B67BF" w:rsidRPr="006B67BF" w:rsidRDefault="006B67BF" w:rsidP="006D08EE">
      <w:pPr>
        <w:rPr>
          <w:rFonts w:asciiTheme="majorHAnsi" w:hAnsiTheme="majorHAnsi" w:cs="Arial"/>
        </w:rPr>
      </w:pPr>
    </w:p>
    <w:p w14:paraId="0A471889" w14:textId="77777777" w:rsidR="006B67BF" w:rsidRPr="006B67BF" w:rsidRDefault="006B67BF" w:rsidP="006B67BF">
      <w:pPr>
        <w:jc w:val="center"/>
        <w:rPr>
          <w:rFonts w:asciiTheme="majorHAnsi" w:hAnsiTheme="majorHAnsi" w:cs="Arial"/>
        </w:rPr>
      </w:pPr>
    </w:p>
    <w:p w14:paraId="428733F5" w14:textId="716A0284" w:rsidR="006B67BF" w:rsidRPr="006B67BF" w:rsidRDefault="006B67BF" w:rsidP="006B67BF">
      <w:pPr>
        <w:jc w:val="center"/>
        <w:rPr>
          <w:rFonts w:asciiTheme="majorHAnsi" w:hAnsiTheme="majorHAnsi" w:cs="Arial"/>
        </w:rPr>
      </w:pPr>
      <w:r w:rsidRPr="006B67BF">
        <w:rPr>
          <w:rFonts w:asciiTheme="majorHAnsi" w:hAnsiTheme="majorHAnsi" w:cs="Arial"/>
        </w:rPr>
        <w:t xml:space="preserve">Zatwierdził(a), dnia </w:t>
      </w:r>
      <w:r w:rsidR="00B31A2B">
        <w:rPr>
          <w:rFonts w:asciiTheme="majorHAnsi" w:hAnsiTheme="majorHAnsi" w:cs="Arial"/>
        </w:rPr>
        <w:t>04</w:t>
      </w:r>
      <w:r w:rsidR="006D08EE">
        <w:rPr>
          <w:rFonts w:asciiTheme="majorHAnsi" w:hAnsiTheme="majorHAnsi" w:cs="Arial"/>
        </w:rPr>
        <w:t>.10.</w:t>
      </w:r>
      <w:r w:rsidR="005B4077">
        <w:rPr>
          <w:rFonts w:asciiTheme="majorHAnsi" w:hAnsiTheme="majorHAnsi" w:cs="Arial"/>
        </w:rPr>
        <w:t>202</w:t>
      </w:r>
      <w:r w:rsidR="000558E9">
        <w:rPr>
          <w:rFonts w:asciiTheme="majorHAnsi" w:hAnsiTheme="majorHAnsi" w:cs="Arial"/>
        </w:rPr>
        <w:t>4</w:t>
      </w:r>
      <w:r w:rsidRPr="006B67BF">
        <w:rPr>
          <w:rFonts w:asciiTheme="majorHAnsi" w:hAnsiTheme="majorHAnsi" w:cs="Arial"/>
        </w:rPr>
        <w:t>r.</w:t>
      </w:r>
    </w:p>
    <w:p w14:paraId="57E127F4" w14:textId="77777777" w:rsidR="006B67BF" w:rsidRPr="00F442F1" w:rsidRDefault="006B67BF" w:rsidP="006B67BF">
      <w:pPr>
        <w:jc w:val="both"/>
        <w:rPr>
          <w:rFonts w:ascii="Cambria" w:hAnsi="Cambria" w:cs="Cambria"/>
        </w:rPr>
      </w:pPr>
    </w:p>
    <w:p w14:paraId="6FC4B21E" w14:textId="77777777" w:rsidR="00CB3496" w:rsidRPr="00C6306E" w:rsidRDefault="00CB3496" w:rsidP="00627C7D">
      <w:pPr>
        <w:pStyle w:val="Zwykytekst"/>
        <w:spacing w:line="276" w:lineRule="auto"/>
        <w:jc w:val="center"/>
        <w:rPr>
          <w:rFonts w:asciiTheme="majorHAnsi" w:hAnsiTheme="majorHAnsi"/>
          <w:i/>
        </w:rPr>
      </w:pPr>
    </w:p>
    <w:p w14:paraId="23131604" w14:textId="56B4EE2F" w:rsidR="00A435B8" w:rsidRDefault="00A435B8" w:rsidP="00627C7D">
      <w:pPr>
        <w:pStyle w:val="Zwykytekst"/>
        <w:spacing w:line="276" w:lineRule="auto"/>
        <w:jc w:val="center"/>
        <w:rPr>
          <w:rFonts w:asciiTheme="majorHAnsi" w:hAnsiTheme="majorHAnsi"/>
          <w:sz w:val="24"/>
          <w:szCs w:val="24"/>
        </w:rPr>
      </w:pPr>
    </w:p>
    <w:p w14:paraId="76225DE8" w14:textId="5EC0863F" w:rsidR="009E6CBA" w:rsidRDefault="009E6CBA" w:rsidP="00627C7D">
      <w:pPr>
        <w:pStyle w:val="Zwykytekst"/>
        <w:spacing w:line="276" w:lineRule="auto"/>
        <w:jc w:val="center"/>
        <w:rPr>
          <w:rFonts w:asciiTheme="majorHAnsi" w:hAnsiTheme="majorHAnsi"/>
          <w:sz w:val="24"/>
          <w:szCs w:val="24"/>
        </w:rPr>
      </w:pPr>
    </w:p>
    <w:p w14:paraId="1AEB0145" w14:textId="449C7A80" w:rsidR="009E6CBA" w:rsidRDefault="009E6CBA" w:rsidP="00627C7D">
      <w:pPr>
        <w:pStyle w:val="Zwykytekst"/>
        <w:spacing w:line="276" w:lineRule="auto"/>
        <w:jc w:val="center"/>
        <w:rPr>
          <w:rFonts w:asciiTheme="majorHAnsi" w:hAnsiTheme="majorHAnsi"/>
          <w:sz w:val="24"/>
          <w:szCs w:val="24"/>
        </w:rPr>
      </w:pPr>
    </w:p>
    <w:p w14:paraId="42145073" w14:textId="205F1E5A" w:rsidR="009E6CBA" w:rsidRDefault="009E6CBA" w:rsidP="00627C7D">
      <w:pPr>
        <w:pStyle w:val="Zwykytekst"/>
        <w:spacing w:line="276" w:lineRule="auto"/>
        <w:jc w:val="center"/>
        <w:rPr>
          <w:rFonts w:asciiTheme="majorHAnsi" w:hAnsiTheme="majorHAnsi"/>
          <w:sz w:val="24"/>
          <w:szCs w:val="24"/>
        </w:rPr>
      </w:pPr>
    </w:p>
    <w:p w14:paraId="7C1C1C9D" w14:textId="77777777" w:rsidR="009E6CBA" w:rsidRDefault="009E6CBA" w:rsidP="00627C7D">
      <w:pPr>
        <w:pStyle w:val="Zwykytekst"/>
        <w:spacing w:line="276" w:lineRule="auto"/>
        <w:jc w:val="center"/>
        <w:rPr>
          <w:rFonts w:asciiTheme="majorHAnsi" w:hAnsiTheme="majorHAnsi"/>
          <w:sz w:val="24"/>
          <w:szCs w:val="24"/>
        </w:rPr>
      </w:pPr>
    </w:p>
    <w:p w14:paraId="15833C61" w14:textId="66B01A05" w:rsidR="009E6CBA" w:rsidRDefault="009E6CBA" w:rsidP="00627C7D">
      <w:pPr>
        <w:pStyle w:val="Zwykytekst"/>
        <w:spacing w:line="276" w:lineRule="auto"/>
        <w:jc w:val="center"/>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14:paraId="0354E9A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1ACE761E" w14:textId="340D7765"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t>Rozdział 1</w:t>
            </w:r>
          </w:p>
          <w:p w14:paraId="7D961FF5" w14:textId="33B3F2FE"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0A9000AE" w14:textId="77777777" w:rsidR="00E4259A" w:rsidRPr="00C6306E" w:rsidRDefault="00E4259A" w:rsidP="00627C7D">
      <w:pPr>
        <w:widowControl w:val="0"/>
        <w:spacing w:line="276" w:lineRule="auto"/>
        <w:ind w:left="567"/>
        <w:jc w:val="both"/>
        <w:outlineLvl w:val="3"/>
        <w:rPr>
          <w:rFonts w:asciiTheme="majorHAnsi" w:hAnsiTheme="majorHAnsi" w:cs="Arial"/>
          <w:b/>
          <w:bCs/>
        </w:rPr>
      </w:pPr>
    </w:p>
    <w:p w14:paraId="5176BE38" w14:textId="47427910"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 xml:space="preserve">Nazwa oraz adres </w:t>
      </w:r>
      <w:r w:rsidR="006528C1">
        <w:rPr>
          <w:rFonts w:asciiTheme="majorHAnsi" w:hAnsiTheme="majorHAnsi" w:cs="Arial"/>
          <w:b/>
          <w:bCs/>
        </w:rPr>
        <w:t>Zamawiającego</w:t>
      </w:r>
      <w:r w:rsidRPr="00C6306E">
        <w:rPr>
          <w:rFonts w:asciiTheme="majorHAnsi" w:hAnsiTheme="majorHAnsi" w:cs="Arial"/>
          <w:b/>
          <w:bCs/>
        </w:rPr>
        <w:t>.</w:t>
      </w:r>
      <w:r w:rsidRPr="00C6306E">
        <w:rPr>
          <w:rFonts w:asciiTheme="majorHAnsi" w:hAnsiTheme="majorHAnsi" w:cs="Arial"/>
          <w:b/>
          <w:bCs/>
        </w:rPr>
        <w:tab/>
      </w:r>
    </w:p>
    <w:p w14:paraId="184D7722" w14:textId="77777777" w:rsidR="00FC0FE6" w:rsidRDefault="00FC0FE6" w:rsidP="00FC0FE6">
      <w:pPr>
        <w:spacing w:line="276" w:lineRule="auto"/>
        <w:ind w:firstLine="567"/>
        <w:rPr>
          <w:rFonts w:ascii="Cambria" w:hAnsi="Cambria"/>
        </w:rPr>
      </w:pPr>
      <w:r w:rsidRPr="00C11FAC">
        <w:rPr>
          <w:rFonts w:ascii="Cambria" w:hAnsi="Cambria"/>
          <w:b/>
        </w:rPr>
        <w:t xml:space="preserve">Powiat Tomaszowski </w:t>
      </w:r>
      <w:r w:rsidRPr="008D1447">
        <w:rPr>
          <w:rFonts w:ascii="Cambria" w:hAnsi="Cambria"/>
        </w:rPr>
        <w:t>zwan</w:t>
      </w:r>
      <w:r>
        <w:rPr>
          <w:rFonts w:ascii="Cambria" w:hAnsi="Cambria"/>
        </w:rPr>
        <w:t>y</w:t>
      </w:r>
      <w:r w:rsidRPr="008D1447">
        <w:rPr>
          <w:rFonts w:ascii="Cambria" w:hAnsi="Cambria"/>
        </w:rPr>
        <w:t xml:space="preserve"> dalej „Zamawiającym”</w:t>
      </w:r>
      <w:r>
        <w:rPr>
          <w:rFonts w:ascii="Cambria" w:hAnsi="Cambria"/>
        </w:rPr>
        <w:t>,</w:t>
      </w:r>
    </w:p>
    <w:p w14:paraId="6EE01AD5" w14:textId="77777777" w:rsidR="00FC0FE6" w:rsidRPr="0036584E" w:rsidRDefault="00FC0FE6" w:rsidP="00FC0FE6">
      <w:pPr>
        <w:spacing w:line="276" w:lineRule="auto"/>
        <w:ind w:firstLine="567"/>
        <w:rPr>
          <w:rFonts w:ascii="Cambria" w:hAnsi="Cambria"/>
          <w:highlight w:val="cyan"/>
        </w:rPr>
      </w:pPr>
      <w:r w:rsidRPr="00C11FAC">
        <w:rPr>
          <w:rFonts w:ascii="Cambria" w:hAnsi="Cambria"/>
        </w:rPr>
        <w:t>ul. Św. Antoniego 41</w:t>
      </w:r>
      <w:r>
        <w:rPr>
          <w:rFonts w:ascii="Cambria" w:hAnsi="Cambria"/>
        </w:rPr>
        <w:t xml:space="preserve">, </w:t>
      </w:r>
      <w:r w:rsidRPr="00C11FAC">
        <w:rPr>
          <w:rFonts w:ascii="Cambria" w:hAnsi="Cambria"/>
        </w:rPr>
        <w:t>97-200 Tomaszów Mazowiecki</w:t>
      </w:r>
      <w:r>
        <w:rPr>
          <w:rFonts w:ascii="Cambria" w:hAnsi="Cambria"/>
        </w:rPr>
        <w:t>, woj. łódzkie,</w:t>
      </w:r>
    </w:p>
    <w:p w14:paraId="26724229" w14:textId="77777777" w:rsidR="00FC0FE6" w:rsidRDefault="00FC0FE6" w:rsidP="00FC0FE6">
      <w:pPr>
        <w:spacing w:line="276" w:lineRule="auto"/>
        <w:ind w:left="1134" w:hanging="567"/>
        <w:rPr>
          <w:rFonts w:ascii="Cambria" w:hAnsi="Cambria"/>
        </w:rPr>
      </w:pPr>
      <w:r w:rsidRPr="00BC6A76">
        <w:rPr>
          <w:rFonts w:ascii="Cambria" w:hAnsi="Cambria"/>
        </w:rPr>
        <w:t>NIP: 7732321115, REGON: 590648451</w:t>
      </w:r>
      <w:r>
        <w:rPr>
          <w:rFonts w:ascii="Cambria" w:hAnsi="Cambria"/>
        </w:rPr>
        <w:t>,</w:t>
      </w:r>
    </w:p>
    <w:p w14:paraId="0860DE36" w14:textId="77777777" w:rsidR="00FC0FE6" w:rsidRPr="00C11FAC" w:rsidRDefault="00FC0FE6" w:rsidP="00FC0FE6">
      <w:pPr>
        <w:spacing w:line="276" w:lineRule="auto"/>
        <w:ind w:left="1134" w:hanging="567"/>
        <w:rPr>
          <w:rFonts w:ascii="Cambria" w:hAnsi="Cambria"/>
        </w:rPr>
      </w:pPr>
      <w:r w:rsidRPr="00A20C2F">
        <w:rPr>
          <w:rFonts w:ascii="Cambria" w:hAnsi="Cambria" w:cs="Arial"/>
          <w:bCs/>
          <w:color w:val="000000" w:themeColor="text1"/>
        </w:rPr>
        <w:t xml:space="preserve">Nr telefonu: </w:t>
      </w:r>
      <w:r w:rsidRPr="00C11FAC">
        <w:rPr>
          <w:rFonts w:ascii="Cambria" w:hAnsi="Cambria" w:cs="Arial"/>
          <w:bCs/>
          <w:color w:val="000000" w:themeColor="text1"/>
        </w:rPr>
        <w:t>44 724 21 27</w:t>
      </w:r>
      <w:r>
        <w:rPr>
          <w:rFonts w:ascii="Cambria" w:hAnsi="Cambria" w:cs="Arial"/>
          <w:bCs/>
          <w:color w:val="000000" w:themeColor="text1"/>
        </w:rPr>
        <w:t>,</w:t>
      </w:r>
    </w:p>
    <w:p w14:paraId="073983C1" w14:textId="77777777" w:rsidR="00FC0FE6" w:rsidRPr="002F720D" w:rsidRDefault="00FC0FE6" w:rsidP="00FC0FE6">
      <w:pPr>
        <w:tabs>
          <w:tab w:val="left" w:pos="567"/>
        </w:tabs>
        <w:autoSpaceDE w:val="0"/>
        <w:autoSpaceDN w:val="0"/>
        <w:adjustRightInd w:val="0"/>
        <w:spacing w:line="276" w:lineRule="auto"/>
        <w:jc w:val="both"/>
        <w:rPr>
          <w:rFonts w:asciiTheme="majorHAnsi" w:hAnsiTheme="majorHAnsi" w:cs="Arial"/>
          <w:bCs/>
        </w:rPr>
      </w:pPr>
      <w:r w:rsidRPr="002F720D">
        <w:rPr>
          <w:rFonts w:asciiTheme="majorHAnsi" w:hAnsiTheme="majorHAnsi" w:cs="Arial"/>
          <w:bCs/>
        </w:rPr>
        <w:tab/>
        <w:t xml:space="preserve">Poczta elektroniczna [e-mail]: </w:t>
      </w:r>
      <w:r w:rsidRPr="00C11FAC">
        <w:rPr>
          <w:rFonts w:ascii="Cambria" w:hAnsi="Cambria"/>
          <w:color w:val="0070C0"/>
          <w:u w:val="single"/>
        </w:rPr>
        <w:t>sekretariat@powiat-tomaszowski.pl</w:t>
      </w:r>
    </w:p>
    <w:p w14:paraId="44803730" w14:textId="77777777" w:rsidR="00FC0FE6" w:rsidRDefault="00FC0FE6" w:rsidP="00FC0FE6">
      <w:pPr>
        <w:tabs>
          <w:tab w:val="left" w:pos="567"/>
        </w:tabs>
        <w:autoSpaceDE w:val="0"/>
        <w:autoSpaceDN w:val="0"/>
        <w:adjustRightInd w:val="0"/>
        <w:spacing w:line="276" w:lineRule="auto"/>
        <w:jc w:val="both"/>
        <w:rPr>
          <w:rFonts w:ascii="Cambria" w:hAnsi="Cambria"/>
          <w:color w:val="0070C0"/>
          <w:u w:val="single"/>
        </w:rPr>
      </w:pPr>
      <w:r w:rsidRPr="002F720D">
        <w:rPr>
          <w:rFonts w:asciiTheme="majorHAnsi" w:hAnsiTheme="majorHAnsi" w:cs="Arial"/>
          <w:bCs/>
        </w:rPr>
        <w:tab/>
        <w:t xml:space="preserve">Strona internetowa </w:t>
      </w:r>
      <w:r>
        <w:rPr>
          <w:rFonts w:asciiTheme="majorHAnsi" w:hAnsiTheme="majorHAnsi" w:cs="Arial"/>
          <w:bCs/>
        </w:rPr>
        <w:t>Z</w:t>
      </w:r>
      <w:r w:rsidRPr="002F720D">
        <w:rPr>
          <w:rFonts w:asciiTheme="majorHAnsi" w:hAnsiTheme="majorHAnsi" w:cs="Arial"/>
          <w:bCs/>
        </w:rPr>
        <w:t xml:space="preserve">amawiającego [URL]: </w:t>
      </w:r>
      <w:r w:rsidRPr="00C11FAC">
        <w:rPr>
          <w:rFonts w:ascii="Cambria" w:hAnsi="Cambria"/>
          <w:color w:val="0070C0"/>
          <w:u w:val="single"/>
        </w:rPr>
        <w:t>https://www.powiat-tomaszowski.pl</w:t>
      </w:r>
    </w:p>
    <w:p w14:paraId="3B090A9D" w14:textId="6AB42D41" w:rsidR="00E17EC4" w:rsidRDefault="00FC0FE6" w:rsidP="00641B86">
      <w:pPr>
        <w:tabs>
          <w:tab w:val="left" w:pos="567"/>
        </w:tabs>
        <w:autoSpaceDE w:val="0"/>
        <w:autoSpaceDN w:val="0"/>
        <w:adjustRightInd w:val="0"/>
        <w:spacing w:line="276" w:lineRule="auto"/>
        <w:ind w:left="567"/>
        <w:jc w:val="both"/>
      </w:pPr>
      <w:r w:rsidRPr="00866DCE">
        <w:rPr>
          <w:rFonts w:asciiTheme="majorHAnsi" w:hAnsiTheme="majorHAnsi" w:cs="Arial"/>
          <w:b/>
        </w:rPr>
        <w:t>Strona internetowa prowadzonego postęp</w:t>
      </w:r>
      <w:r w:rsidR="00641B86">
        <w:rPr>
          <w:rFonts w:asciiTheme="majorHAnsi" w:hAnsiTheme="majorHAnsi" w:cs="Arial"/>
          <w:b/>
        </w:rPr>
        <w:t xml:space="preserve">owania: </w:t>
      </w:r>
    </w:p>
    <w:p w14:paraId="2F16A52A" w14:textId="46C3DBA1" w:rsidR="00870562" w:rsidRPr="00641B86" w:rsidRDefault="00B31A2B" w:rsidP="00641B86">
      <w:pPr>
        <w:tabs>
          <w:tab w:val="left" w:pos="567"/>
        </w:tabs>
        <w:autoSpaceDE w:val="0"/>
        <w:autoSpaceDN w:val="0"/>
        <w:adjustRightInd w:val="0"/>
        <w:spacing w:line="276" w:lineRule="auto"/>
        <w:ind w:left="567"/>
        <w:jc w:val="both"/>
        <w:rPr>
          <w:rFonts w:asciiTheme="majorHAnsi" w:hAnsiTheme="majorHAnsi" w:cs="Arial"/>
          <w:b/>
        </w:rPr>
      </w:pPr>
      <w:hyperlink r:id="rId8" w:history="1">
        <w:r w:rsidRPr="009E27DA">
          <w:rPr>
            <w:rStyle w:val="Hipercze"/>
            <w:rFonts w:asciiTheme="majorHAnsi" w:hAnsiTheme="majorHAnsi" w:cs="Arial"/>
            <w:b/>
          </w:rPr>
          <w:t>https://ezamowienia.gov.pl/mp-client/tenders/ocds-148610-3eb52560-938c-4d35-ad21-838772d7680f</w:t>
        </w:r>
      </w:hyperlink>
      <w:r>
        <w:rPr>
          <w:rFonts w:asciiTheme="majorHAnsi" w:hAnsiTheme="majorHAnsi" w:cs="Arial"/>
          <w:b/>
        </w:rPr>
        <w:t xml:space="preserve"> </w:t>
      </w:r>
    </w:p>
    <w:p w14:paraId="48C21461" w14:textId="0D118548" w:rsidR="00870562" w:rsidRPr="00F33089" w:rsidRDefault="00FC0FE6" w:rsidP="00870562">
      <w:pPr>
        <w:tabs>
          <w:tab w:val="left" w:pos="567"/>
        </w:tabs>
        <w:autoSpaceDE w:val="0"/>
        <w:autoSpaceDN w:val="0"/>
        <w:adjustRightInd w:val="0"/>
        <w:spacing w:line="276" w:lineRule="auto"/>
        <w:ind w:left="567"/>
        <w:jc w:val="both"/>
        <w:rPr>
          <w:rFonts w:ascii="Cambria" w:eastAsia="Cambria" w:hAnsi="Cambria" w:cs="Arial"/>
          <w:b/>
          <w:sz w:val="22"/>
          <w:szCs w:val="22"/>
        </w:rPr>
      </w:pPr>
      <w:r w:rsidRPr="00F33089">
        <w:rPr>
          <w:rFonts w:ascii="Cambria" w:eastAsia="Cambria" w:hAnsi="Cambria" w:cs="Arial"/>
          <w:b/>
          <w:sz w:val="22"/>
          <w:szCs w:val="22"/>
        </w:rPr>
        <w:t>Identyfikator (ID) postępowania na Platformie e-Zamówienia:</w:t>
      </w:r>
    </w:p>
    <w:p w14:paraId="07B1F90A" w14:textId="4A828C0F" w:rsidR="00E17EC4" w:rsidRPr="00870562" w:rsidRDefault="009F3062" w:rsidP="00E17EC4">
      <w:pPr>
        <w:spacing w:before="100" w:beforeAutospacing="1" w:after="100" w:afterAutospacing="1"/>
        <w:outlineLvl w:val="2"/>
        <w:rPr>
          <w:b/>
          <w:bCs/>
          <w:sz w:val="27"/>
          <w:szCs w:val="27"/>
          <w:lang w:val="en-US"/>
        </w:rPr>
      </w:pPr>
      <w:r>
        <w:rPr>
          <w:b/>
          <w:bCs/>
          <w:sz w:val="27"/>
          <w:szCs w:val="27"/>
          <w:lang w:val="en-US"/>
        </w:rPr>
        <w:t xml:space="preserve">      </w:t>
      </w:r>
      <w:r w:rsidR="00B31A2B">
        <w:t>ocds-148610-3eb52560-938c-4d35-ad21-838772d7680f</w:t>
      </w:r>
    </w:p>
    <w:p w14:paraId="11CC0E3B" w14:textId="77777777" w:rsidR="00FC0FE6" w:rsidRPr="00870562" w:rsidRDefault="00FC0FE6" w:rsidP="00FC0FE6">
      <w:pPr>
        <w:spacing w:line="1" w:lineRule="exact"/>
        <w:rPr>
          <w:rFonts w:cs="Arial"/>
          <w:sz w:val="20"/>
          <w:szCs w:val="20"/>
          <w:lang w:val="en-US"/>
        </w:rPr>
      </w:pPr>
    </w:p>
    <w:p w14:paraId="5C4AA82D" w14:textId="77777777" w:rsidR="00FC0FE6" w:rsidRPr="00866DCE" w:rsidRDefault="00FC0FE6" w:rsidP="00FC0FE6">
      <w:pPr>
        <w:spacing w:line="275" w:lineRule="auto"/>
        <w:ind w:left="560"/>
        <w:rPr>
          <w:rFonts w:ascii="Cambria" w:eastAsia="Cambria" w:hAnsi="Cambria" w:cs="Arial"/>
          <w:i/>
          <w:szCs w:val="20"/>
        </w:rPr>
      </w:pPr>
      <w:r w:rsidRPr="00866DCE">
        <w:rPr>
          <w:rFonts w:ascii="Cambria" w:eastAsia="Cambria" w:hAnsi="Cambria" w:cs="Arial"/>
          <w:szCs w:val="20"/>
        </w:rPr>
        <w:t xml:space="preserve">Postępowanie można wyszukać również ze strony głównej Platformy e-zamówienia przycisk </w:t>
      </w:r>
      <w:r w:rsidRPr="00866DCE">
        <w:rPr>
          <w:rFonts w:ascii="Cambria" w:eastAsia="Cambria" w:hAnsi="Cambria" w:cs="Arial"/>
          <w:i/>
          <w:szCs w:val="20"/>
        </w:rPr>
        <w:t>„Przeglądaj postępowania/konkursy”.</w:t>
      </w:r>
    </w:p>
    <w:p w14:paraId="3722AFC6" w14:textId="77777777" w:rsidR="00FC0FE6" w:rsidRPr="006E5F5C" w:rsidRDefault="00FC0FE6" w:rsidP="00FC0FE6">
      <w:pPr>
        <w:widowControl w:val="0"/>
        <w:spacing w:line="276" w:lineRule="auto"/>
        <w:ind w:left="567"/>
        <w:jc w:val="both"/>
        <w:outlineLvl w:val="3"/>
        <w:rPr>
          <w:rFonts w:ascii="Cambria" w:hAnsi="Cambria" w:cs="Arial"/>
          <w:bCs/>
        </w:rPr>
      </w:pPr>
      <w:r w:rsidRPr="006E5F5C">
        <w:rPr>
          <w:rFonts w:ascii="Cambria" w:hAnsi="Cambria" w:cs="Arial"/>
          <w:bCs/>
        </w:rPr>
        <w:t xml:space="preserve">Godziny urzędowania: </w:t>
      </w:r>
      <w:r w:rsidRPr="00A11E03">
        <w:rPr>
          <w:rFonts w:ascii="Cambria" w:hAnsi="Cambria" w:cs="Arial"/>
          <w:bCs/>
        </w:rPr>
        <w:t>poniedziałek</w:t>
      </w:r>
      <w:r>
        <w:rPr>
          <w:rFonts w:ascii="Cambria" w:hAnsi="Cambria" w:cs="Arial"/>
          <w:bCs/>
        </w:rPr>
        <w:t>, wtorek, środa, czwartek i</w:t>
      </w:r>
      <w:r w:rsidRPr="00A11E03">
        <w:rPr>
          <w:rFonts w:ascii="Cambria" w:hAnsi="Cambria" w:cs="Arial"/>
          <w:bCs/>
        </w:rPr>
        <w:t xml:space="preserve"> piątek w godz. </w:t>
      </w:r>
      <w:r>
        <w:rPr>
          <w:rFonts w:ascii="Cambria" w:hAnsi="Cambria" w:cs="Arial"/>
          <w:bCs/>
        </w:rPr>
        <w:br/>
      </w:r>
      <w:r w:rsidRPr="00A11E03">
        <w:rPr>
          <w:rFonts w:ascii="Cambria" w:hAnsi="Cambria" w:cs="Arial"/>
          <w:bCs/>
        </w:rPr>
        <w:t>7.</w:t>
      </w:r>
      <w:r>
        <w:rPr>
          <w:rFonts w:ascii="Cambria" w:hAnsi="Cambria" w:cs="Arial"/>
          <w:bCs/>
        </w:rPr>
        <w:t>3</w:t>
      </w:r>
      <w:r w:rsidRPr="00A11E03">
        <w:rPr>
          <w:rFonts w:ascii="Cambria" w:hAnsi="Cambria" w:cs="Arial"/>
          <w:bCs/>
        </w:rPr>
        <w:t>0 - 15.</w:t>
      </w:r>
      <w:r>
        <w:rPr>
          <w:rFonts w:ascii="Cambria" w:hAnsi="Cambria" w:cs="Arial"/>
          <w:bCs/>
        </w:rPr>
        <w:t>3</w:t>
      </w:r>
      <w:r w:rsidRPr="00A11E03">
        <w:rPr>
          <w:rFonts w:ascii="Cambria" w:hAnsi="Cambria" w:cs="Arial"/>
          <w:bCs/>
        </w:rPr>
        <w:t>0</w:t>
      </w:r>
      <w:r>
        <w:rPr>
          <w:rFonts w:ascii="Cambria" w:hAnsi="Cambria" w:cs="Arial"/>
          <w:bCs/>
        </w:rPr>
        <w:t xml:space="preserve">, z wyłączeniem dni </w:t>
      </w:r>
      <w:r w:rsidRPr="006E5F5C">
        <w:rPr>
          <w:rFonts w:ascii="Cambria" w:hAnsi="Cambria" w:cs="Arial"/>
          <w:bCs/>
        </w:rPr>
        <w:t>ustawowo wolnych od pracy.</w:t>
      </w:r>
    </w:p>
    <w:p w14:paraId="7ADE4F7B" w14:textId="0FF910DA" w:rsidR="00E4259A" w:rsidRPr="00C6306E"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14:paraId="5BE015C6" w14:textId="437184E5" w:rsidR="00AC1FF1" w:rsidRDefault="00AC1FF1" w:rsidP="00AC1FF1">
      <w:pPr>
        <w:widowControl w:val="0"/>
        <w:spacing w:line="276" w:lineRule="auto"/>
        <w:ind w:left="567"/>
        <w:jc w:val="both"/>
        <w:outlineLvl w:val="3"/>
        <w:rPr>
          <w:rFonts w:asciiTheme="majorHAnsi" w:hAnsiTheme="majorHAnsi"/>
          <w:color w:val="000000"/>
        </w:rPr>
      </w:pPr>
      <w:r w:rsidRPr="00C6306E">
        <w:rPr>
          <w:rFonts w:asciiTheme="majorHAnsi" w:hAnsiTheme="majorHAnsi" w:cs="Arial"/>
          <w:bCs/>
        </w:rPr>
        <w:t xml:space="preserve">Niniejsze postępowanie o udzielenie zamówienia publicznego prowadzone jest </w:t>
      </w:r>
      <w:r>
        <w:rPr>
          <w:rFonts w:asciiTheme="majorHAnsi" w:hAnsiTheme="majorHAnsi" w:cs="Arial"/>
          <w:bCs/>
        </w:rPr>
        <w:br/>
      </w:r>
      <w:r w:rsidRPr="00C6306E">
        <w:rPr>
          <w:rFonts w:asciiTheme="majorHAnsi" w:hAnsiTheme="majorHAnsi" w:cs="Arial"/>
          <w:bCs/>
        </w:rPr>
        <w:t>w trybie podstawowym</w:t>
      </w:r>
      <w:r w:rsidR="003D375D">
        <w:rPr>
          <w:rFonts w:asciiTheme="majorHAnsi" w:hAnsiTheme="majorHAnsi" w:cs="Arial"/>
          <w:bCs/>
        </w:rPr>
        <w:t>,</w:t>
      </w:r>
      <w:r w:rsidRPr="00C6306E">
        <w:rPr>
          <w:rFonts w:asciiTheme="majorHAnsi" w:hAnsiTheme="majorHAnsi" w:cs="Arial"/>
          <w:bCs/>
        </w:rPr>
        <w:t xml:space="preserve"> w </w:t>
      </w:r>
      <w:r w:rsidRPr="004D3201">
        <w:rPr>
          <w:rFonts w:asciiTheme="majorHAnsi" w:hAnsiTheme="majorHAnsi"/>
          <w:color w:val="000000"/>
        </w:rPr>
        <w:t xml:space="preserve">którym w odpowiedzi na ogłoszenie o zamówieniu oferty mogą składać wszyscy zainteresowani </w:t>
      </w:r>
      <w:r w:rsidR="006528C1">
        <w:rPr>
          <w:rFonts w:asciiTheme="majorHAnsi" w:hAnsiTheme="majorHAnsi"/>
          <w:color w:val="000000"/>
        </w:rPr>
        <w:t>Wykonawcy</w:t>
      </w:r>
      <w:r w:rsidRPr="004D3201">
        <w:rPr>
          <w:rFonts w:asciiTheme="majorHAnsi" w:hAnsiTheme="majorHAnsi"/>
          <w:color w:val="000000"/>
        </w:rPr>
        <w:t xml:space="preserve">, a następnie </w:t>
      </w:r>
      <w:r w:rsidR="006528C1">
        <w:rPr>
          <w:rFonts w:asciiTheme="majorHAnsi" w:hAnsiTheme="majorHAnsi"/>
          <w:color w:val="000000"/>
        </w:rPr>
        <w:t>Zamawiający</w:t>
      </w:r>
      <w:r w:rsidRPr="00C6306E">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w:t>
      </w:r>
      <w:r>
        <w:rPr>
          <w:rFonts w:asciiTheme="majorHAnsi" w:hAnsiTheme="majorHAnsi"/>
          <w:color w:val="000000"/>
        </w:rPr>
        <w:t xml:space="preserve"> Pzp</w:t>
      </w:r>
      <w:r w:rsidRPr="00C6306E">
        <w:rPr>
          <w:rFonts w:asciiTheme="majorHAnsi" w:hAnsiTheme="majorHAnsi"/>
          <w:color w:val="000000"/>
        </w:rPr>
        <w:t xml:space="preserve">). </w:t>
      </w:r>
      <w:r w:rsidR="006528C1">
        <w:rPr>
          <w:rFonts w:asciiTheme="majorHAnsi" w:hAnsiTheme="majorHAnsi"/>
          <w:color w:val="000000"/>
        </w:rPr>
        <w:t>Zamawiający</w:t>
      </w:r>
      <w:r w:rsidRPr="00C6306E">
        <w:rPr>
          <w:rFonts w:asciiTheme="majorHAnsi" w:hAnsiTheme="majorHAnsi"/>
          <w:color w:val="000000"/>
        </w:rPr>
        <w:t xml:space="preserve"> nie przewiduje możliwości wyboru najkorzystniejszej oferty z możliwością prowadz</w:t>
      </w:r>
      <w:r>
        <w:rPr>
          <w:rFonts w:asciiTheme="majorHAnsi" w:hAnsiTheme="majorHAnsi"/>
          <w:color w:val="000000"/>
        </w:rPr>
        <w:t>enia negocjacji (art. 275 pkt 2</w:t>
      </w:r>
      <w:r w:rsidRPr="00C6306E">
        <w:rPr>
          <w:rFonts w:asciiTheme="majorHAnsi" w:hAnsiTheme="majorHAnsi"/>
          <w:color w:val="000000"/>
        </w:rPr>
        <w:t xml:space="preserve"> ustawy</w:t>
      </w:r>
      <w:r>
        <w:rPr>
          <w:rFonts w:asciiTheme="majorHAnsi" w:hAnsiTheme="majorHAnsi"/>
          <w:color w:val="000000"/>
        </w:rPr>
        <w:t xml:space="preserve"> Pzp</w:t>
      </w:r>
      <w:r w:rsidRPr="00C6306E">
        <w:rPr>
          <w:rFonts w:asciiTheme="majorHAnsi" w:hAnsiTheme="majorHAnsi"/>
          <w:color w:val="000000"/>
        </w:rPr>
        <w:t>).</w:t>
      </w:r>
    </w:p>
    <w:p w14:paraId="29F23175"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2" w:name="_Hlk60813568"/>
      <w:r w:rsidRPr="00C6306E">
        <w:rPr>
          <w:rFonts w:asciiTheme="majorHAnsi" w:eastAsia="MS Mincho" w:hAnsiTheme="majorHAnsi" w:cs="MS Mincho"/>
          <w:b/>
          <w:bCs/>
        </w:rPr>
        <w:t>Wartość zamówienia.</w:t>
      </w:r>
    </w:p>
    <w:p w14:paraId="4B601FAF" w14:textId="004C9CF9"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sidR="00A435B8">
        <w:rPr>
          <w:rFonts w:asciiTheme="majorHAnsi" w:eastAsia="MS Mincho" w:hAnsiTheme="majorHAnsi" w:cs="MS Mincho"/>
          <w:bCs/>
        </w:rPr>
        <w:t xml:space="preserve"> </w:t>
      </w:r>
      <w:r w:rsidR="00A435B8">
        <w:rPr>
          <w:rFonts w:asciiTheme="majorHAnsi" w:hAnsiTheme="majorHAnsi"/>
          <w:color w:val="000000"/>
        </w:rPr>
        <w:t>Pzp</w:t>
      </w:r>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4D419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sidR="00A435B8">
        <w:rPr>
          <w:rFonts w:asciiTheme="majorHAnsi" w:eastAsia="MS Mincho" w:hAnsiTheme="majorHAnsi" w:cs="MS Mincho"/>
          <w:bCs/>
        </w:rPr>
        <w:t xml:space="preserve"> Pzp</w:t>
      </w:r>
      <w:r w:rsidR="00E4259A" w:rsidRPr="00C6306E">
        <w:rPr>
          <w:rFonts w:asciiTheme="majorHAnsi" w:eastAsia="MS Mincho" w:hAnsiTheme="majorHAnsi" w:cs="MS Mincho"/>
          <w:bCs/>
        </w:rPr>
        <w:t>.</w:t>
      </w:r>
    </w:p>
    <w:bookmarkEnd w:id="2"/>
    <w:p w14:paraId="41AC4FAB"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010FFB40" w14:textId="77777777" w:rsidR="00FC0FE6" w:rsidRPr="00FC0FE6" w:rsidRDefault="00FC0FE6" w:rsidP="00FC0FE6">
      <w:pPr>
        <w:widowControl w:val="0"/>
        <w:ind w:left="567"/>
        <w:jc w:val="both"/>
        <w:outlineLvl w:val="3"/>
        <w:rPr>
          <w:rFonts w:asciiTheme="majorHAnsi" w:eastAsia="MS Mincho" w:hAnsiTheme="majorHAnsi" w:cs="MS Mincho"/>
          <w:bCs/>
        </w:rPr>
      </w:pPr>
      <w:r w:rsidRPr="00FC0FE6">
        <w:rPr>
          <w:rFonts w:asciiTheme="majorHAnsi" w:eastAsia="MS Mincho" w:hAnsiTheme="majorHAnsi" w:cs="MS Mincho"/>
          <w:bCs/>
        </w:rPr>
        <w:t>Użyte w niniejszej SWZ (oraz w załącznikach) terminy mają następujące znaczenie:</w:t>
      </w:r>
    </w:p>
    <w:p w14:paraId="5D266F89" w14:textId="2E305A7E"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„ustawa”</w:t>
      </w:r>
      <w:r w:rsidRPr="00FC0FE6">
        <w:rPr>
          <w:rFonts w:asciiTheme="majorHAnsi" w:eastAsia="MS Mincho" w:hAnsiTheme="majorHAnsi" w:cs="MS Mincho"/>
          <w:bCs/>
          <w:lang w:eastAsia="zh-CN"/>
        </w:rPr>
        <w:t xml:space="preserve"> – ustawa z dnia 11 września 2019 r. Prawo zamówień publicznych </w:t>
      </w:r>
      <w:r w:rsidRPr="00FC0FE6">
        <w:rPr>
          <w:rFonts w:asciiTheme="majorHAnsi" w:eastAsia="MS Mincho" w:hAnsiTheme="majorHAnsi" w:cs="MS Mincho"/>
          <w:bCs/>
          <w:lang w:eastAsia="zh-CN"/>
        </w:rPr>
        <w:br/>
        <w:t>(t. j. Dz. U. z 202</w:t>
      </w:r>
      <w:r w:rsidR="00844A3D">
        <w:rPr>
          <w:rFonts w:asciiTheme="majorHAnsi" w:eastAsia="MS Mincho" w:hAnsiTheme="majorHAnsi" w:cs="MS Mincho"/>
          <w:bCs/>
          <w:lang w:eastAsia="zh-CN"/>
        </w:rPr>
        <w:t>4</w:t>
      </w:r>
      <w:r w:rsidRPr="00FC0FE6">
        <w:rPr>
          <w:rFonts w:asciiTheme="majorHAnsi" w:eastAsia="MS Mincho" w:hAnsiTheme="majorHAnsi" w:cs="MS Mincho"/>
          <w:bCs/>
          <w:lang w:eastAsia="zh-CN"/>
        </w:rPr>
        <w:t xml:space="preserve"> r., poz. 1</w:t>
      </w:r>
      <w:r w:rsidR="00844A3D">
        <w:rPr>
          <w:rFonts w:asciiTheme="majorHAnsi" w:eastAsia="MS Mincho" w:hAnsiTheme="majorHAnsi" w:cs="MS Mincho"/>
          <w:bCs/>
          <w:lang w:eastAsia="zh-CN"/>
        </w:rPr>
        <w:t>320</w:t>
      </w:r>
      <w:r w:rsidRPr="00FC0FE6">
        <w:rPr>
          <w:rFonts w:asciiTheme="majorHAnsi" w:eastAsia="MS Mincho" w:hAnsiTheme="majorHAnsi" w:cs="MS Mincho"/>
          <w:bCs/>
          <w:lang w:eastAsia="zh-CN"/>
        </w:rPr>
        <w:t>),</w:t>
      </w:r>
    </w:p>
    <w:p w14:paraId="2691B7D5" w14:textId="77777777"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„SWZ”</w:t>
      </w:r>
      <w:r w:rsidRPr="00FC0FE6">
        <w:rPr>
          <w:rFonts w:asciiTheme="majorHAnsi" w:eastAsia="MS Mincho" w:hAnsiTheme="majorHAnsi" w:cs="MS Mincho"/>
          <w:bCs/>
          <w:lang w:eastAsia="zh-CN"/>
        </w:rPr>
        <w:t xml:space="preserve"> – niniejsza Specyfikacja Warunków Zamówienia,</w:t>
      </w:r>
    </w:p>
    <w:p w14:paraId="3F463C3F" w14:textId="77777777"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Cs/>
          <w:lang w:eastAsia="zh-CN"/>
        </w:rPr>
        <w:t xml:space="preserve"> </w:t>
      </w:r>
      <w:r w:rsidRPr="00FC0FE6">
        <w:rPr>
          <w:rFonts w:asciiTheme="majorHAnsi" w:eastAsia="MS Mincho" w:hAnsiTheme="majorHAnsi" w:cs="MS Mincho"/>
          <w:b/>
          <w:bCs/>
          <w:lang w:eastAsia="zh-CN"/>
        </w:rPr>
        <w:t>„zamówienie”</w:t>
      </w:r>
      <w:r w:rsidRPr="00FC0FE6">
        <w:rPr>
          <w:rFonts w:asciiTheme="majorHAnsi" w:eastAsia="MS Mincho" w:hAnsiTheme="majorHAnsi" w:cs="MS Mincho"/>
          <w:bCs/>
          <w:lang w:eastAsia="zh-CN"/>
        </w:rPr>
        <w:t xml:space="preserve"> – zamówienie publiczne będące przedmiotem niniejszego postępowania,</w:t>
      </w:r>
    </w:p>
    <w:p w14:paraId="04821CE0" w14:textId="77777777"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„postępowanie”</w:t>
      </w:r>
      <w:r w:rsidRPr="00FC0FE6">
        <w:rPr>
          <w:rFonts w:asciiTheme="majorHAnsi" w:eastAsia="MS Mincho" w:hAnsiTheme="majorHAnsi" w:cs="MS Mincho"/>
          <w:bCs/>
          <w:lang w:eastAsia="zh-CN"/>
        </w:rPr>
        <w:t xml:space="preserve"> – postępowanie o udzielenie zamówienia publicznego, którego dotyczy niniejsza SWZ,</w:t>
      </w:r>
    </w:p>
    <w:p w14:paraId="0E9A64A4" w14:textId="77777777"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„Zamawiający”</w:t>
      </w:r>
      <w:r w:rsidRPr="00FC0FE6">
        <w:rPr>
          <w:rFonts w:asciiTheme="majorHAnsi" w:eastAsia="MS Mincho" w:hAnsiTheme="majorHAnsi" w:cs="MS Mincho"/>
          <w:bCs/>
          <w:lang w:eastAsia="zh-CN"/>
        </w:rPr>
        <w:t xml:space="preserve"> – Powiat Tomaszowski,</w:t>
      </w:r>
    </w:p>
    <w:p w14:paraId="6972AECE" w14:textId="5EA9E1A5" w:rsidR="00FC0FE6" w:rsidRPr="00FC0FE6" w:rsidRDefault="00FC0FE6" w:rsidP="00A15FBE">
      <w:pPr>
        <w:widowControl w:val="0"/>
        <w:numPr>
          <w:ilvl w:val="0"/>
          <w:numId w:val="5"/>
        </w:numPr>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„Wykonawca”</w:t>
      </w:r>
      <w:r w:rsidRPr="00FC0FE6">
        <w:rPr>
          <w:rFonts w:asciiTheme="majorHAnsi" w:eastAsia="MS Mincho" w:hAnsiTheme="majorHAnsi" w:cs="MS Mincho"/>
          <w:bCs/>
          <w:lang w:eastAsia="zh-CN"/>
        </w:rPr>
        <w:t xml:space="preserve"> – </w:t>
      </w:r>
      <w:r w:rsidRPr="00FC0FE6">
        <w:rPr>
          <w:rFonts w:asciiTheme="majorHAnsi" w:eastAsia="SimSun" w:hAnsiTheme="majorHAnsi"/>
          <w:color w:val="000000"/>
          <w:shd w:val="clear" w:color="auto" w:fill="FFFFFF"/>
          <w:lang w:eastAsia="zh-CN"/>
        </w:rPr>
        <w:t xml:space="preserve">należy przez to rozumieć osobę fizyczną, osobę prawną albo jednostkę organizacyjną nieposiadającą osobowości prawnej, która oferuje na </w:t>
      </w:r>
      <w:r w:rsidRPr="00FC0FE6">
        <w:rPr>
          <w:rFonts w:asciiTheme="majorHAnsi" w:eastAsia="SimSun" w:hAnsiTheme="majorHAnsi"/>
          <w:color w:val="000000"/>
          <w:shd w:val="clear" w:color="auto" w:fill="FFFFFF"/>
          <w:lang w:eastAsia="zh-CN"/>
        </w:rPr>
        <w:lastRenderedPageBreak/>
        <w:t>rynku wykonanie robót budowlanych lub obiektu budowlanego, dostawę produktów lub świadczenie usług lub ubiega się o udzielenie zamówienia, złożyła ofertę lub zawarła umowę w sprawie zamówienia publicznego</w:t>
      </w:r>
      <w:r w:rsidRPr="00FC0FE6">
        <w:rPr>
          <w:rFonts w:asciiTheme="majorHAnsi" w:eastAsia="MS Mincho" w:hAnsiTheme="majorHAnsi" w:cs="MS Mincho"/>
          <w:bCs/>
          <w:lang w:eastAsia="zh-CN"/>
        </w:rPr>
        <w:t>,</w:t>
      </w:r>
    </w:p>
    <w:p w14:paraId="6FA90587" w14:textId="77777777" w:rsidR="00FC0FE6" w:rsidRPr="00FC0FE6" w:rsidRDefault="00FC0FE6" w:rsidP="00A15FBE">
      <w:pPr>
        <w:widowControl w:val="0"/>
        <w:numPr>
          <w:ilvl w:val="0"/>
          <w:numId w:val="5"/>
        </w:numPr>
        <w:spacing w:line="276" w:lineRule="auto"/>
        <w:ind w:left="993" w:hanging="426"/>
        <w:contextualSpacing/>
        <w:jc w:val="both"/>
        <w:outlineLvl w:val="3"/>
        <w:rPr>
          <w:rFonts w:asciiTheme="majorHAnsi" w:eastAsia="MS Mincho" w:hAnsiTheme="majorHAnsi" w:cs="MS Mincho"/>
          <w:bCs/>
          <w:lang w:eastAsia="zh-CN"/>
        </w:rPr>
      </w:pPr>
      <w:r w:rsidRPr="00FC0FE6">
        <w:rPr>
          <w:rFonts w:asciiTheme="majorHAnsi" w:eastAsia="MS Mincho" w:hAnsiTheme="majorHAnsi" w:cs="MS Mincho"/>
          <w:b/>
          <w:bCs/>
          <w:lang w:eastAsia="zh-CN"/>
        </w:rPr>
        <w:t>„RODO”</w:t>
      </w:r>
      <w:r w:rsidRPr="00FC0FE6">
        <w:rPr>
          <w:rFonts w:asciiTheme="majorHAnsi" w:eastAsia="MS Mincho" w:hAnsiTheme="majorHAnsi" w:cs="MS Mincho"/>
          <w:bCs/>
          <w:lang w:eastAsia="zh-CN"/>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4245ED13" w14:textId="77777777" w:rsidR="00FC0FE6" w:rsidRPr="00FC0FE6" w:rsidRDefault="00FC0FE6" w:rsidP="00A15FBE">
      <w:pPr>
        <w:numPr>
          <w:ilvl w:val="0"/>
          <w:numId w:val="5"/>
        </w:numPr>
        <w:tabs>
          <w:tab w:val="left" w:pos="1000"/>
        </w:tabs>
        <w:spacing w:line="275" w:lineRule="auto"/>
        <w:ind w:left="993" w:hanging="426"/>
        <w:jc w:val="both"/>
        <w:rPr>
          <w:rFonts w:ascii="Cambria" w:eastAsia="Cambria" w:hAnsi="Cambria" w:cs="Arial"/>
          <w:szCs w:val="20"/>
        </w:rPr>
      </w:pPr>
      <w:r w:rsidRPr="00FC0FE6">
        <w:rPr>
          <w:rFonts w:ascii="Cambria" w:eastAsia="Cambria" w:hAnsi="Cambria" w:cs="Arial"/>
          <w:b/>
          <w:szCs w:val="20"/>
        </w:rPr>
        <w:t>„Platforma e-zamówienia”</w:t>
      </w:r>
      <w:r w:rsidRPr="00FC0FE6">
        <w:rPr>
          <w:rFonts w:ascii="Cambria" w:eastAsia="Cambria" w:hAnsi="Cambria" w:cs="Arial"/>
          <w:szCs w:val="20"/>
        </w:rPr>
        <w:t xml:space="preserve"> – ogólnodostępne i nieodpłatne narzędzie informatyczne do obsługi postępowań o udzielenie zamówienia publicznego w tym przedmiotowego postepowania, w szczególności do elektronicznego składania ofert dostępne pod adresem:</w:t>
      </w:r>
      <w:r w:rsidRPr="00FC0FE6">
        <w:rPr>
          <w:rFonts w:ascii="Cambria" w:eastAsia="Cambria" w:hAnsi="Cambria" w:cs="Arial"/>
          <w:color w:val="0070C0"/>
          <w:szCs w:val="20"/>
        </w:rPr>
        <w:t xml:space="preserve"> </w:t>
      </w:r>
      <w:hyperlink r:id="rId9" w:history="1">
        <w:r w:rsidRPr="00FC0FE6">
          <w:rPr>
            <w:rFonts w:ascii="Cambria" w:eastAsia="Cambria" w:hAnsi="Cambria" w:cs="Arial"/>
            <w:color w:val="0070C0"/>
            <w:szCs w:val="20"/>
            <w:u w:val="single"/>
          </w:rPr>
          <w:t>https://ezamowienia.gov.pl</w:t>
        </w:r>
      </w:hyperlink>
    </w:p>
    <w:p w14:paraId="0FA4D470" w14:textId="77777777" w:rsidR="00FC0FE6" w:rsidRPr="00FC0FE6" w:rsidRDefault="00FC0FE6" w:rsidP="00FC0FE6">
      <w:pPr>
        <w:spacing w:line="4" w:lineRule="exact"/>
        <w:ind w:left="993" w:hanging="993"/>
        <w:rPr>
          <w:rFonts w:ascii="Cambria" w:eastAsia="Cambria" w:hAnsi="Cambria" w:cs="Arial"/>
          <w:szCs w:val="20"/>
        </w:rPr>
      </w:pPr>
    </w:p>
    <w:p w14:paraId="41767AB2" w14:textId="77777777" w:rsidR="00FC0FE6" w:rsidRPr="00FC0FE6" w:rsidRDefault="00FC0FE6" w:rsidP="00A15FBE">
      <w:pPr>
        <w:numPr>
          <w:ilvl w:val="0"/>
          <w:numId w:val="5"/>
        </w:numPr>
        <w:tabs>
          <w:tab w:val="left" w:pos="1000"/>
        </w:tabs>
        <w:spacing w:line="287" w:lineRule="auto"/>
        <w:ind w:left="993" w:hanging="426"/>
        <w:jc w:val="both"/>
        <w:rPr>
          <w:rFonts w:ascii="Cambria" w:eastAsia="Cambria" w:hAnsi="Cambria" w:cs="Arial"/>
          <w:sz w:val="23"/>
          <w:szCs w:val="20"/>
        </w:rPr>
      </w:pPr>
      <w:r w:rsidRPr="00FC0FE6">
        <w:rPr>
          <w:rFonts w:ascii="Cambria" w:eastAsia="Cambria" w:hAnsi="Cambria" w:cs="Arial"/>
          <w:b/>
          <w:sz w:val="23"/>
          <w:szCs w:val="20"/>
        </w:rPr>
        <w:t>„kwalifikowany podpis elektroniczny”</w:t>
      </w:r>
      <w:r w:rsidRPr="00FC0FE6">
        <w:rPr>
          <w:rFonts w:ascii="Cambria" w:eastAsia="Cambria" w:hAnsi="Cambria" w:cs="Arial"/>
          <w:sz w:val="23"/>
          <w:szCs w:val="20"/>
        </w:rPr>
        <w:t xml:space="preserve"> – podpis wystawiony przez dostawcę kwalifikowanej usługi zaufania, będącego podmiotem świadczącym usługi certyfikacyjne - podpis elektroniczny, spełniający wymogi bezpieczeństwa określone w ustawie z dnia 5 września 2016 r. o usługach zaufania oraz</w:t>
      </w:r>
    </w:p>
    <w:p w14:paraId="794DC65E" w14:textId="77777777" w:rsidR="00FC0FE6" w:rsidRPr="00FC0FE6" w:rsidRDefault="00FC0FE6" w:rsidP="00FC0FE6">
      <w:pPr>
        <w:spacing w:line="2" w:lineRule="exact"/>
        <w:ind w:left="993" w:hanging="993"/>
        <w:rPr>
          <w:rFonts w:cs="Arial"/>
          <w:sz w:val="20"/>
          <w:szCs w:val="20"/>
        </w:rPr>
      </w:pPr>
    </w:p>
    <w:p w14:paraId="37BFFDD5" w14:textId="73078382" w:rsidR="00FC0FE6" w:rsidRPr="00FC0FE6" w:rsidRDefault="00FC0FE6" w:rsidP="00FC0FE6">
      <w:pPr>
        <w:spacing w:line="0" w:lineRule="atLeast"/>
        <w:ind w:left="993" w:hanging="993"/>
        <w:rPr>
          <w:rFonts w:ascii="Cambria" w:eastAsia="Cambria" w:hAnsi="Cambria" w:cs="Arial"/>
          <w:szCs w:val="20"/>
        </w:rPr>
      </w:pPr>
      <w:r w:rsidRPr="00FC0FE6">
        <w:rPr>
          <w:rFonts w:ascii="Cambria" w:eastAsia="Cambria" w:hAnsi="Cambria" w:cs="Arial"/>
          <w:szCs w:val="20"/>
        </w:rPr>
        <w:t xml:space="preserve">                   identyfikacji elektronicznej (Dz. U. z 202</w:t>
      </w:r>
      <w:r w:rsidR="001C45CA">
        <w:rPr>
          <w:rFonts w:ascii="Cambria" w:eastAsia="Cambria" w:hAnsi="Cambria" w:cs="Arial"/>
          <w:szCs w:val="20"/>
        </w:rPr>
        <w:t>4</w:t>
      </w:r>
      <w:r w:rsidRPr="00FC0FE6">
        <w:rPr>
          <w:rFonts w:ascii="Cambria" w:eastAsia="Cambria" w:hAnsi="Cambria" w:cs="Arial"/>
          <w:szCs w:val="20"/>
        </w:rPr>
        <w:t xml:space="preserve"> r. poz. </w:t>
      </w:r>
      <w:r w:rsidR="001C45CA">
        <w:rPr>
          <w:rFonts w:ascii="Cambria" w:eastAsia="Cambria" w:hAnsi="Cambria" w:cs="Arial"/>
          <w:szCs w:val="20"/>
        </w:rPr>
        <w:t>422</w:t>
      </w:r>
      <w:r w:rsidRPr="00FC0FE6">
        <w:rPr>
          <w:rFonts w:ascii="Cambria" w:eastAsia="Cambria" w:hAnsi="Cambria" w:cs="Arial"/>
          <w:szCs w:val="20"/>
        </w:rPr>
        <w:t>),</w:t>
      </w:r>
    </w:p>
    <w:p w14:paraId="5B79AD9E" w14:textId="77777777" w:rsidR="00FC0FE6" w:rsidRPr="00FC0FE6" w:rsidRDefault="00FC0FE6" w:rsidP="00FC0FE6">
      <w:pPr>
        <w:spacing w:line="44" w:lineRule="exact"/>
        <w:rPr>
          <w:rFonts w:cs="Arial"/>
          <w:sz w:val="20"/>
          <w:szCs w:val="20"/>
        </w:rPr>
      </w:pPr>
    </w:p>
    <w:p w14:paraId="66066D0C" w14:textId="77777777" w:rsidR="00FC0FE6" w:rsidRPr="00FC0FE6" w:rsidRDefault="00FC0FE6" w:rsidP="00FC0FE6">
      <w:pPr>
        <w:spacing w:line="275" w:lineRule="auto"/>
        <w:ind w:left="1000" w:hanging="426"/>
        <w:jc w:val="both"/>
        <w:rPr>
          <w:rFonts w:ascii="Cambria" w:eastAsia="Cambria" w:hAnsi="Cambria" w:cs="Arial"/>
          <w:szCs w:val="20"/>
        </w:rPr>
      </w:pPr>
      <w:r w:rsidRPr="00FC0FE6">
        <w:rPr>
          <w:rFonts w:ascii="Cambria" w:eastAsia="Cambria" w:hAnsi="Cambria" w:cs="Arial"/>
          <w:szCs w:val="20"/>
        </w:rPr>
        <w:t xml:space="preserve">10) </w:t>
      </w:r>
      <w:r w:rsidRPr="00FC0FE6">
        <w:rPr>
          <w:rFonts w:ascii="Cambria" w:eastAsia="Cambria" w:hAnsi="Cambria" w:cs="Arial"/>
          <w:b/>
          <w:szCs w:val="20"/>
        </w:rPr>
        <w:t>„podpis</w:t>
      </w:r>
      <w:r w:rsidRPr="00FC0FE6">
        <w:rPr>
          <w:rFonts w:cs="Arial"/>
          <w:sz w:val="20"/>
          <w:szCs w:val="20"/>
        </w:rPr>
        <w:t xml:space="preserve"> </w:t>
      </w:r>
      <w:r w:rsidRPr="00FC0FE6">
        <w:rPr>
          <w:rFonts w:ascii="Cambria" w:eastAsia="Cambria" w:hAnsi="Cambria" w:cs="Arial"/>
          <w:b/>
          <w:szCs w:val="20"/>
        </w:rPr>
        <w:t>zaufany”</w:t>
      </w:r>
      <w:r w:rsidRPr="00FC0FE6">
        <w:rPr>
          <w:rFonts w:ascii="Cambria" w:eastAsia="Cambria" w:hAnsi="Cambria" w:cs="Arial"/>
          <w:szCs w:val="20"/>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1F925FB8" w14:textId="77777777" w:rsidR="00FC0FE6" w:rsidRPr="00FC0FE6" w:rsidRDefault="00FC0FE6" w:rsidP="00FC0FE6">
      <w:pPr>
        <w:spacing w:line="8" w:lineRule="exact"/>
        <w:rPr>
          <w:rFonts w:cs="Arial"/>
          <w:sz w:val="20"/>
          <w:szCs w:val="20"/>
        </w:rPr>
      </w:pPr>
    </w:p>
    <w:p w14:paraId="4D6EE112" w14:textId="77777777" w:rsidR="00FC0FE6" w:rsidRPr="00FC0FE6" w:rsidRDefault="00FC0FE6" w:rsidP="005B6696">
      <w:pPr>
        <w:numPr>
          <w:ilvl w:val="0"/>
          <w:numId w:val="45"/>
        </w:numPr>
        <w:tabs>
          <w:tab w:val="left" w:pos="1000"/>
        </w:tabs>
        <w:spacing w:line="275" w:lineRule="auto"/>
        <w:jc w:val="both"/>
        <w:rPr>
          <w:rFonts w:ascii="Cambria" w:eastAsia="Cambria" w:hAnsi="Cambria" w:cs="Arial"/>
          <w:szCs w:val="20"/>
        </w:rPr>
      </w:pPr>
      <w:r w:rsidRPr="00FC0FE6">
        <w:rPr>
          <w:rFonts w:ascii="Cambria" w:eastAsia="Cambria" w:hAnsi="Cambria" w:cs="Arial"/>
          <w:b/>
          <w:szCs w:val="20"/>
        </w:rPr>
        <w:t>„podpis osobisty”</w:t>
      </w:r>
      <w:r w:rsidRPr="00FC0FE6">
        <w:rPr>
          <w:rFonts w:ascii="Cambria" w:eastAsia="Cambria" w:hAnsi="Cambria" w:cs="Arial"/>
          <w:szCs w:val="20"/>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w:t>
      </w:r>
    </w:p>
    <w:p w14:paraId="31BD5777" w14:textId="77777777" w:rsidR="00FC0FE6" w:rsidRPr="00FC0FE6" w:rsidRDefault="00FC0FE6" w:rsidP="00FC0FE6">
      <w:pPr>
        <w:spacing w:line="4" w:lineRule="exact"/>
        <w:rPr>
          <w:rFonts w:cs="Arial"/>
          <w:sz w:val="20"/>
          <w:szCs w:val="20"/>
        </w:rPr>
      </w:pPr>
    </w:p>
    <w:p w14:paraId="47D14799" w14:textId="77777777" w:rsidR="00FC0FE6" w:rsidRPr="00FC0FE6" w:rsidRDefault="00FC0FE6" w:rsidP="00FC0FE6">
      <w:pPr>
        <w:spacing w:line="0" w:lineRule="atLeast"/>
        <w:ind w:left="1000"/>
        <w:rPr>
          <w:rFonts w:ascii="Cambria" w:eastAsia="Cambria" w:hAnsi="Cambria" w:cs="Arial"/>
          <w:szCs w:val="20"/>
        </w:rPr>
      </w:pPr>
      <w:r w:rsidRPr="00FC0FE6">
        <w:rPr>
          <w:rFonts w:ascii="Cambria" w:eastAsia="Cambria" w:hAnsi="Cambria" w:cs="Arial"/>
          <w:szCs w:val="20"/>
        </w:rPr>
        <w:t>podpisu osobistego.</w:t>
      </w:r>
    </w:p>
    <w:p w14:paraId="4AF62AA3" w14:textId="0D3CBBBB" w:rsidR="00E4259A" w:rsidRPr="00C6306E" w:rsidRDefault="006528C1" w:rsidP="00627C7D">
      <w:pPr>
        <w:widowControl w:val="0"/>
        <w:numPr>
          <w:ilvl w:val="1"/>
          <w:numId w:val="1"/>
        </w:numPr>
        <w:spacing w:line="276" w:lineRule="auto"/>
        <w:ind w:left="567" w:hanging="567"/>
        <w:jc w:val="both"/>
        <w:outlineLvl w:val="3"/>
        <w:rPr>
          <w:rFonts w:asciiTheme="majorHAnsi" w:hAnsiTheme="majorHAnsi" w:cs="Arial"/>
          <w:bCs/>
        </w:rPr>
      </w:pPr>
      <w:r>
        <w:rPr>
          <w:rFonts w:asciiTheme="majorHAnsi" w:hAnsiTheme="majorHAnsi" w:cs="Arial"/>
          <w:bCs/>
        </w:rPr>
        <w:t>Wykonawca</w:t>
      </w:r>
      <w:r w:rsidR="00E4259A" w:rsidRPr="00C6306E">
        <w:rPr>
          <w:rFonts w:asciiTheme="majorHAnsi" w:hAnsiTheme="majorHAnsi" w:cs="Arial"/>
          <w:bCs/>
        </w:rPr>
        <w:t xml:space="preserve"> powinien dokładnie zapoznać się z niniejszą </w:t>
      </w:r>
      <w:r w:rsidR="00A435B8">
        <w:rPr>
          <w:rFonts w:asciiTheme="majorHAnsi" w:hAnsiTheme="majorHAnsi" w:cs="Arial"/>
          <w:bCs/>
        </w:rPr>
        <w:t>SWZ</w:t>
      </w:r>
      <w:r w:rsidR="00E4259A" w:rsidRPr="00C6306E">
        <w:rPr>
          <w:rFonts w:asciiTheme="majorHAnsi" w:hAnsiTheme="majorHAnsi" w:cs="Arial"/>
          <w:bCs/>
        </w:rPr>
        <w:t xml:space="preserve"> i złożyć ofertę zgodnie z jej wymaganiami.</w:t>
      </w:r>
    </w:p>
    <w:p w14:paraId="60CE9797" w14:textId="77777777" w:rsidR="00BD2BBC" w:rsidRPr="00C6306E" w:rsidRDefault="00BD2BBC" w:rsidP="00627C7D">
      <w:pPr>
        <w:widowControl w:val="0"/>
        <w:spacing w:line="276" w:lineRule="auto"/>
        <w:ind w:left="567"/>
        <w:jc w:val="both"/>
        <w:outlineLvl w:val="3"/>
        <w:rPr>
          <w:rFonts w:asciiTheme="majorHAnsi" w:hAnsiTheme="majorHAnsi" w:cs="Arial"/>
          <w:bCs/>
          <w:sz w:val="10"/>
          <w:szCs w:val="10"/>
        </w:rPr>
      </w:pPr>
    </w:p>
    <w:p w14:paraId="31AF8102" w14:textId="77777777" w:rsidR="008C5504" w:rsidRPr="00C6306E" w:rsidRDefault="008C5504"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14:paraId="01706344"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3BD2503" w14:textId="5136311D"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14:paraId="3518548D" w14:textId="79435033"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w:t>
            </w:r>
            <w:r w:rsidR="006528C1">
              <w:rPr>
                <w:rFonts w:asciiTheme="majorHAnsi" w:hAnsiTheme="majorHAnsi"/>
                <w:b/>
                <w:bCs/>
                <w:sz w:val="26"/>
                <w:szCs w:val="26"/>
              </w:rPr>
              <w:t>ZAMAWIAJĄCY</w:t>
            </w:r>
            <w:r w:rsidRPr="00C6306E">
              <w:rPr>
                <w:rFonts w:asciiTheme="majorHAnsi" w:hAnsiTheme="majorHAnsi"/>
                <w:b/>
                <w:bCs/>
                <w:sz w:val="26"/>
                <w:szCs w:val="26"/>
              </w:rPr>
              <w:t xml:space="preserve">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14:paraId="4F9CEA77" w14:textId="77777777"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14:paraId="51DBAB00" w14:textId="17EA92B4" w:rsidR="008C5504" w:rsidRPr="00C6306E" w:rsidRDefault="006528C1" w:rsidP="00627C7D">
      <w:pPr>
        <w:autoSpaceDE w:val="0"/>
        <w:autoSpaceDN w:val="0"/>
        <w:adjustRightInd w:val="0"/>
        <w:spacing w:line="276" w:lineRule="auto"/>
        <w:jc w:val="both"/>
        <w:rPr>
          <w:rFonts w:asciiTheme="majorHAnsi" w:hAnsiTheme="majorHAnsi" w:cs="Helvetica"/>
          <w:bCs/>
        </w:rPr>
      </w:pPr>
      <w:r>
        <w:rPr>
          <w:rFonts w:asciiTheme="majorHAnsi" w:hAnsiTheme="majorHAnsi" w:cs="Helvetica"/>
          <w:bCs/>
        </w:rPr>
        <w:t>Zamawiający</w:t>
      </w:r>
      <w:r w:rsidR="008C5504" w:rsidRPr="00C6306E">
        <w:rPr>
          <w:rFonts w:asciiTheme="majorHAnsi" w:hAnsiTheme="majorHAnsi" w:cs="Helvetica"/>
          <w:bCs/>
        </w:rPr>
        <w:t xml:space="preserve"> </w:t>
      </w:r>
      <w:r w:rsidR="008C5504" w:rsidRPr="00C6306E">
        <w:rPr>
          <w:rFonts w:asciiTheme="majorHAnsi" w:hAnsiTheme="majorHAnsi" w:cs="Helvetica"/>
          <w:b/>
          <w:bCs/>
          <w:u w:val="single"/>
        </w:rPr>
        <w:t>nie przewiduje</w:t>
      </w:r>
      <w:r w:rsidR="008C5504" w:rsidRPr="00C6306E">
        <w:rPr>
          <w:rFonts w:asciiTheme="majorHAnsi" w:hAnsiTheme="majorHAnsi" w:cs="Helvetica"/>
          <w:b/>
          <w:bCs/>
        </w:rPr>
        <w:t xml:space="preserve"> </w:t>
      </w:r>
      <w:r w:rsidR="008C5504" w:rsidRPr="00C6306E">
        <w:rPr>
          <w:rFonts w:asciiTheme="majorHAnsi" w:hAnsiTheme="majorHAnsi" w:cs="Helvetica"/>
          <w:bCs/>
        </w:rPr>
        <w:t>wyboru najkorzystniejszej oferty z możliwością prowadzenia negocjacji.</w:t>
      </w:r>
    </w:p>
    <w:p w14:paraId="6F3B4127" w14:textId="77777777" w:rsidR="00A518EF" w:rsidRPr="00C6306E" w:rsidRDefault="00A518EF"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7E8B8DCC" w14:textId="77777777" w:rsidTr="00A435B8">
        <w:trPr>
          <w:jc w:val="center"/>
        </w:trPr>
        <w:tc>
          <w:tcPr>
            <w:tcW w:w="9054" w:type="dxa"/>
            <w:tcBorders>
              <w:bottom w:val="single" w:sz="4" w:space="0" w:color="auto"/>
            </w:tcBorders>
            <w:shd w:val="clear" w:color="auto" w:fill="D9D9D9" w:themeFill="background1" w:themeFillShade="D9"/>
          </w:tcPr>
          <w:p w14:paraId="7E422424"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4A717B14"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4ACBBBA7" w14:textId="77777777" w:rsidR="00FB3C1F" w:rsidRPr="00C6306E" w:rsidRDefault="00FB3C1F" w:rsidP="00627C7D">
      <w:pPr>
        <w:pStyle w:val="Akapitzlist"/>
        <w:widowControl w:val="0"/>
        <w:spacing w:line="276" w:lineRule="auto"/>
        <w:ind w:left="567"/>
        <w:outlineLvl w:val="3"/>
        <w:rPr>
          <w:rFonts w:asciiTheme="majorHAnsi" w:hAnsiTheme="majorHAnsi" w:cs="Arial"/>
          <w:bCs/>
        </w:rPr>
      </w:pPr>
    </w:p>
    <w:p w14:paraId="23BD189E" w14:textId="77777777" w:rsidR="009F3062" w:rsidRPr="00B458BD" w:rsidRDefault="009F3062" w:rsidP="009F3062">
      <w:pPr>
        <w:autoSpaceDE w:val="0"/>
        <w:autoSpaceDN w:val="0"/>
        <w:adjustRightInd w:val="0"/>
        <w:spacing w:line="276" w:lineRule="auto"/>
        <w:jc w:val="both"/>
        <w:rPr>
          <w:u w:val="single"/>
        </w:rPr>
      </w:pPr>
      <w:r w:rsidRPr="00B458BD">
        <w:rPr>
          <w:u w:val="single"/>
        </w:rPr>
        <w:lastRenderedPageBreak/>
        <w:t>Zadanie</w:t>
      </w:r>
      <w:r>
        <w:rPr>
          <w:u w:val="single"/>
        </w:rPr>
        <w:t>: „</w:t>
      </w:r>
      <w:r w:rsidRPr="001934B8">
        <w:rPr>
          <w:u w:val="single"/>
        </w:rPr>
        <w:t>Prace przy zabytkowym budynku I Liceum Ogólnokształcącego  w Tomaszowie Mazowieckim</w:t>
      </w:r>
      <w:r w:rsidRPr="00B458BD">
        <w:rPr>
          <w:u w:val="single"/>
        </w:rPr>
        <w:t xml:space="preserve"> jest dofinansowane ze środków </w:t>
      </w:r>
      <w:bookmarkStart w:id="3" w:name="_Hlk176518771"/>
      <w:r>
        <w:rPr>
          <w:u w:val="single"/>
        </w:rPr>
        <w:t xml:space="preserve">Rządowego Programu Odbudowy Zabytków </w:t>
      </w:r>
      <w:bookmarkEnd w:id="3"/>
      <w:r>
        <w:rPr>
          <w:u w:val="single"/>
        </w:rPr>
        <w:t>- Edycja 2</w:t>
      </w:r>
      <w:r w:rsidRPr="00B458BD">
        <w:rPr>
          <w:u w:val="single"/>
        </w:rPr>
        <w:t>.</w:t>
      </w:r>
    </w:p>
    <w:p w14:paraId="3C643CBE" w14:textId="77777777" w:rsidR="00C17C28" w:rsidRPr="00C6306E" w:rsidRDefault="00C17C28" w:rsidP="00627C7D">
      <w:pPr>
        <w:pStyle w:val="Kolorowalistaakcent11"/>
        <w:autoSpaceDE w:val="0"/>
        <w:autoSpaceDN w:val="0"/>
        <w:adjustRightInd w:val="0"/>
        <w:spacing w:line="276" w:lineRule="auto"/>
        <w:ind w:left="0"/>
        <w:rPr>
          <w:rFonts w:asciiTheme="majorHAnsi" w:hAnsiTheme="majorHAnsi" w:cs="Helvetica"/>
          <w:b/>
          <w:bCs/>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2D7A3ADB" w14:textId="77777777" w:rsidTr="00A435B8">
        <w:trPr>
          <w:jc w:val="center"/>
        </w:trPr>
        <w:tc>
          <w:tcPr>
            <w:tcW w:w="9054" w:type="dxa"/>
            <w:tcBorders>
              <w:bottom w:val="single" w:sz="4" w:space="0" w:color="auto"/>
            </w:tcBorders>
            <w:shd w:val="clear" w:color="auto" w:fill="D9D9D9" w:themeFill="background1" w:themeFillShade="D9"/>
          </w:tcPr>
          <w:p w14:paraId="20A344C6"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14:paraId="3292314E"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5F5AC18F" w14:textId="67F56F6F" w:rsidR="000431BA" w:rsidRPr="000431BA" w:rsidRDefault="000431BA" w:rsidP="000431BA">
      <w:pPr>
        <w:spacing w:line="276" w:lineRule="auto"/>
        <w:ind w:left="567"/>
        <w:jc w:val="both"/>
        <w:rPr>
          <w:rFonts w:ascii="Cambria" w:hAnsi="Cambria"/>
          <w:i/>
        </w:rPr>
      </w:pPr>
    </w:p>
    <w:p w14:paraId="6ADEDE6D" w14:textId="77777777" w:rsidR="00671486" w:rsidRDefault="00CF7794" w:rsidP="00A15FBE">
      <w:pPr>
        <w:widowControl w:val="0"/>
        <w:numPr>
          <w:ilvl w:val="1"/>
          <w:numId w:val="23"/>
        </w:numPr>
        <w:spacing w:line="276" w:lineRule="auto"/>
        <w:ind w:left="567" w:hanging="567"/>
        <w:jc w:val="both"/>
        <w:outlineLvl w:val="3"/>
        <w:rPr>
          <w:rFonts w:asciiTheme="majorHAnsi" w:hAnsiTheme="majorHAnsi" w:cs="Arial"/>
          <w:b/>
          <w:bCs/>
          <w:color w:val="000000" w:themeColor="text1"/>
        </w:rPr>
      </w:pPr>
      <w:r w:rsidRPr="000431BA">
        <w:rPr>
          <w:rFonts w:asciiTheme="majorHAnsi" w:hAnsiTheme="majorHAnsi" w:cs="Arial"/>
          <w:b/>
          <w:bCs/>
          <w:color w:val="000000" w:themeColor="text1"/>
        </w:rPr>
        <w:t>Nazwa/y i kod/y Wspólnego Słownika Zamówień: (CPV):</w:t>
      </w:r>
    </w:p>
    <w:p w14:paraId="2B97DBF0" w14:textId="4A157E39" w:rsidR="00794D77" w:rsidRPr="00794D77" w:rsidRDefault="00794D77" w:rsidP="00844A3D">
      <w:pPr>
        <w:pStyle w:val="Akapitzlist"/>
        <w:ind w:left="360"/>
        <w:rPr>
          <w:rFonts w:cs="Calibri"/>
          <w:sz w:val="24"/>
          <w:szCs w:val="24"/>
        </w:rPr>
      </w:pPr>
    </w:p>
    <w:p w14:paraId="4BF2A16F" w14:textId="77777777" w:rsidR="009F3062" w:rsidRDefault="009F3062" w:rsidP="009F3062">
      <w:pPr>
        <w:pStyle w:val="Bezodstpw"/>
        <w:rPr>
          <w:rFonts w:ascii="Times New Roman" w:eastAsiaTheme="minorHAnsi" w:hAnsi="Times New Roman"/>
          <w:color w:val="000000"/>
        </w:rPr>
      </w:pPr>
      <w:r w:rsidRPr="003C3BF9">
        <w:rPr>
          <w:rFonts w:ascii="Times New Roman" w:eastAsiaTheme="minorHAnsi" w:hAnsi="Times New Roman"/>
          <w:color w:val="000000"/>
        </w:rPr>
        <w:t>45000000‐7 Roboty budowlane</w:t>
      </w:r>
    </w:p>
    <w:p w14:paraId="3627EC34" w14:textId="77777777" w:rsidR="009F3062" w:rsidRDefault="009F3062" w:rsidP="009F3062">
      <w:pPr>
        <w:pStyle w:val="Bezodstpw"/>
        <w:rPr>
          <w:rFonts w:ascii="Times New Roman" w:eastAsiaTheme="minorHAnsi" w:hAnsi="Times New Roman"/>
          <w:color w:val="000000"/>
        </w:rPr>
      </w:pPr>
      <w:r w:rsidRPr="00176137">
        <w:rPr>
          <w:rFonts w:ascii="Times New Roman" w:eastAsiaTheme="minorHAnsi" w:hAnsi="Times New Roman"/>
          <w:color w:val="000000"/>
        </w:rPr>
        <w:t>71000000‐8 Usługi architektoniczne, budowlane, inżynieryjne i kontrolne</w:t>
      </w:r>
    </w:p>
    <w:p w14:paraId="3D1B06AD" w14:textId="77777777" w:rsidR="007E1FDC" w:rsidRDefault="007E1FDC" w:rsidP="007E1FDC">
      <w:pPr>
        <w:widowControl w:val="0"/>
        <w:spacing w:line="276" w:lineRule="auto"/>
        <w:ind w:left="567"/>
        <w:jc w:val="both"/>
        <w:outlineLvl w:val="3"/>
        <w:rPr>
          <w:rFonts w:asciiTheme="majorHAnsi" w:hAnsiTheme="majorHAnsi" w:cs="Arial"/>
          <w:b/>
          <w:bCs/>
          <w:color w:val="000000" w:themeColor="text1"/>
        </w:rPr>
      </w:pPr>
    </w:p>
    <w:p w14:paraId="26C725FE" w14:textId="77777777" w:rsidR="000C2E28" w:rsidRDefault="00671486" w:rsidP="00136DA8">
      <w:pPr>
        <w:ind w:left="567" w:hanging="567"/>
        <w:jc w:val="both"/>
        <w:rPr>
          <w:rFonts w:asciiTheme="majorHAnsi" w:hAnsiTheme="majorHAnsi"/>
          <w:b/>
          <w:bCs/>
          <w:iCs/>
          <w:kern w:val="22"/>
        </w:rPr>
      </w:pPr>
      <w:r w:rsidRPr="00671486">
        <w:rPr>
          <w:b/>
          <w:bCs/>
          <w:i/>
          <w:kern w:val="22"/>
        </w:rPr>
        <w:t>4.2</w:t>
      </w:r>
      <w:r>
        <w:rPr>
          <w:i/>
          <w:kern w:val="22"/>
        </w:rPr>
        <w:t xml:space="preserve"> </w:t>
      </w:r>
      <w:r w:rsidR="00136DA8">
        <w:rPr>
          <w:i/>
          <w:kern w:val="22"/>
        </w:rPr>
        <w:t xml:space="preserve">  </w:t>
      </w:r>
      <w:r w:rsidR="00943F07" w:rsidRPr="00943F07">
        <w:rPr>
          <w:b/>
          <w:bCs/>
          <w:iCs/>
          <w:kern w:val="22"/>
        </w:rPr>
        <w:t>Opis przedmiotu zamówienia</w:t>
      </w:r>
      <w:r w:rsidR="00943F07" w:rsidRPr="00943F07">
        <w:rPr>
          <w:rFonts w:asciiTheme="majorHAnsi" w:hAnsiTheme="majorHAnsi"/>
          <w:b/>
          <w:bCs/>
          <w:iCs/>
          <w:kern w:val="22"/>
        </w:rPr>
        <w:t>:</w:t>
      </w:r>
    </w:p>
    <w:p w14:paraId="299CCFFD" w14:textId="77777777" w:rsidR="00394897" w:rsidRDefault="00394897" w:rsidP="00394897">
      <w:pPr>
        <w:tabs>
          <w:tab w:val="left" w:pos="284"/>
        </w:tabs>
        <w:spacing w:line="276" w:lineRule="auto"/>
        <w:jc w:val="both"/>
        <w:rPr>
          <w:b/>
          <w:bCs/>
        </w:rPr>
      </w:pPr>
      <w:bookmarkStart w:id="4" w:name="_Hlk164941751"/>
    </w:p>
    <w:p w14:paraId="71FCEA48" w14:textId="77777777" w:rsidR="009F3062" w:rsidRPr="00E66AB6" w:rsidRDefault="009F3062" w:rsidP="009F3062">
      <w:pPr>
        <w:pStyle w:val="Akapitzlist"/>
        <w:numPr>
          <w:ilvl w:val="0"/>
          <w:numId w:val="70"/>
        </w:numPr>
        <w:autoSpaceDE w:val="0"/>
        <w:autoSpaceDN w:val="0"/>
        <w:adjustRightInd w:val="0"/>
        <w:spacing w:before="0" w:after="18" w:line="276" w:lineRule="auto"/>
        <w:rPr>
          <w:rFonts w:ascii="Times New Roman" w:hAnsi="Times New Roman"/>
          <w:color w:val="FF0000"/>
          <w:sz w:val="24"/>
          <w:szCs w:val="24"/>
        </w:rPr>
      </w:pPr>
      <w:r w:rsidRPr="00E66AB6">
        <w:rPr>
          <w:rFonts w:ascii="Times New Roman" w:hAnsi="Times New Roman"/>
          <w:color w:val="000000"/>
          <w:sz w:val="24"/>
          <w:szCs w:val="24"/>
        </w:rPr>
        <w:t>Przedmiotem zamówienia jest</w:t>
      </w:r>
      <w:bookmarkStart w:id="5" w:name="_Hlk174955885"/>
      <w:r w:rsidRPr="00E66AB6">
        <w:rPr>
          <w:rFonts w:ascii="Times New Roman" w:hAnsi="Times New Roman"/>
          <w:color w:val="000000"/>
          <w:sz w:val="24"/>
          <w:szCs w:val="24"/>
        </w:rPr>
        <w:t xml:space="preserve"> kompleksowe </w:t>
      </w:r>
      <w:r w:rsidRPr="00E66AB6">
        <w:rPr>
          <w:rFonts w:ascii="Times New Roman" w:hAnsi="Times New Roman"/>
          <w:sz w:val="24"/>
          <w:szCs w:val="24"/>
        </w:rPr>
        <w:t xml:space="preserve">wykonanie dokumentacji projektowej oraz kompleksowe wykonanie prac/robót remontowo-konserwatorskich </w:t>
      </w:r>
      <w:r w:rsidRPr="00E66AB6">
        <w:rPr>
          <w:rFonts w:ascii="Times New Roman" w:hAnsi="Times New Roman"/>
          <w:color w:val="000000"/>
          <w:sz w:val="24"/>
          <w:szCs w:val="24"/>
        </w:rPr>
        <w:t xml:space="preserve">(tryb zaprojektuj i wybuduj) </w:t>
      </w:r>
      <w:r w:rsidRPr="00E66AB6">
        <w:rPr>
          <w:rFonts w:ascii="Times New Roman" w:hAnsi="Times New Roman"/>
          <w:bCs/>
          <w:sz w:val="24"/>
          <w:szCs w:val="24"/>
        </w:rPr>
        <w:t>wraz z uzyskaniem wymaganych prawem pozwoleń</w:t>
      </w:r>
      <w:r w:rsidRPr="00E66AB6">
        <w:rPr>
          <w:rFonts w:ascii="Times New Roman" w:hAnsi="Times New Roman"/>
          <w:sz w:val="24"/>
          <w:szCs w:val="24"/>
        </w:rPr>
        <w:t xml:space="preserve"> w celu </w:t>
      </w:r>
      <w:bookmarkEnd w:id="5"/>
      <w:r w:rsidRPr="00E66AB6">
        <w:rPr>
          <w:rFonts w:ascii="Times New Roman" w:hAnsi="Times New Roman"/>
          <w:sz w:val="24"/>
          <w:szCs w:val="24"/>
        </w:rPr>
        <w:t>kompleksowego wykonania prac konserwatorskich i robót budowlanych wszystkich elewacji zewnętrznych zabytkowego budynku I Liceum Ogólnokształcącego  w Tomaszowie Mazowieckim, wraz z wszelkimi pracami towarzyszącymi, i przywrócenia poprawnego stanu technicznego i estetycznego oraz zahamowania procesu niszczenia zabytkowego, historycznego budynku szkoły, i obejmuje w szczególności:</w:t>
      </w:r>
    </w:p>
    <w:p w14:paraId="0EB4D0DC" w14:textId="77777777" w:rsidR="009F3062" w:rsidRPr="00E66AB6" w:rsidRDefault="009F3062" w:rsidP="009F3062">
      <w:pPr>
        <w:pStyle w:val="Akapitzlist"/>
        <w:numPr>
          <w:ilvl w:val="0"/>
          <w:numId w:val="72"/>
        </w:numPr>
        <w:autoSpaceDE w:val="0"/>
        <w:autoSpaceDN w:val="0"/>
        <w:adjustRightInd w:val="0"/>
        <w:spacing w:before="0" w:after="18" w:line="276" w:lineRule="auto"/>
        <w:rPr>
          <w:rFonts w:ascii="Times New Roman" w:hAnsi="Times New Roman"/>
          <w:sz w:val="24"/>
          <w:szCs w:val="24"/>
        </w:rPr>
      </w:pPr>
      <w:r w:rsidRPr="00E66AB6">
        <w:rPr>
          <w:rFonts w:ascii="Times New Roman" w:hAnsi="Times New Roman"/>
          <w:sz w:val="24"/>
          <w:szCs w:val="24"/>
        </w:rPr>
        <w:t xml:space="preserve">czyszczenie i osuszanie oraz impregnacja elewacji, </w:t>
      </w:r>
    </w:p>
    <w:p w14:paraId="49BD2F69" w14:textId="77777777" w:rsidR="009F3062" w:rsidRPr="00E66AB6" w:rsidRDefault="009F3062" w:rsidP="009F3062">
      <w:pPr>
        <w:pStyle w:val="Akapitzlist"/>
        <w:numPr>
          <w:ilvl w:val="0"/>
          <w:numId w:val="72"/>
        </w:numPr>
        <w:autoSpaceDE w:val="0"/>
        <w:autoSpaceDN w:val="0"/>
        <w:adjustRightInd w:val="0"/>
        <w:spacing w:before="0" w:after="18" w:line="276" w:lineRule="auto"/>
        <w:rPr>
          <w:rFonts w:ascii="Times New Roman" w:hAnsi="Times New Roman"/>
          <w:sz w:val="24"/>
          <w:szCs w:val="24"/>
        </w:rPr>
      </w:pPr>
      <w:r w:rsidRPr="00E66AB6">
        <w:rPr>
          <w:rFonts w:ascii="Times New Roman" w:hAnsi="Times New Roman"/>
          <w:sz w:val="24"/>
          <w:szCs w:val="24"/>
        </w:rPr>
        <w:t>uzupełnienie fug i ubytków na elewacji, naprawa niestabilnych elementów,</w:t>
      </w:r>
    </w:p>
    <w:p w14:paraId="79D09E6A" w14:textId="77777777" w:rsidR="009F3062" w:rsidRPr="00E66AB6" w:rsidRDefault="009F3062" w:rsidP="009F3062">
      <w:pPr>
        <w:pStyle w:val="Akapitzlist"/>
        <w:numPr>
          <w:ilvl w:val="0"/>
          <w:numId w:val="72"/>
        </w:numPr>
        <w:autoSpaceDE w:val="0"/>
        <w:autoSpaceDN w:val="0"/>
        <w:adjustRightInd w:val="0"/>
        <w:spacing w:before="0" w:after="18" w:line="276" w:lineRule="auto"/>
        <w:rPr>
          <w:rFonts w:ascii="Times New Roman" w:hAnsi="Times New Roman"/>
          <w:sz w:val="24"/>
          <w:szCs w:val="24"/>
        </w:rPr>
      </w:pPr>
      <w:r w:rsidRPr="00E66AB6">
        <w:rPr>
          <w:rFonts w:ascii="Times New Roman" w:hAnsi="Times New Roman"/>
          <w:sz w:val="24"/>
          <w:szCs w:val="24"/>
        </w:rPr>
        <w:t>naprawa cokołów na elewacjach, w tym: usunięcie odspojeń tynku, usunięcie przyczyn zawilgocenia przez izolację muru fundamentowego za pomocą iniekcji, impregnacja,  odtworzenie tynków z zachowaniem żłobień imitujących bloki kamienne,</w:t>
      </w:r>
    </w:p>
    <w:p w14:paraId="535A4F74" w14:textId="77777777" w:rsidR="009F3062" w:rsidRPr="00E66AB6" w:rsidRDefault="009F3062" w:rsidP="009F3062">
      <w:pPr>
        <w:pStyle w:val="Akapitzlist"/>
        <w:numPr>
          <w:ilvl w:val="0"/>
          <w:numId w:val="72"/>
        </w:numPr>
        <w:autoSpaceDE w:val="0"/>
        <w:autoSpaceDN w:val="0"/>
        <w:adjustRightInd w:val="0"/>
        <w:spacing w:before="0" w:after="18" w:line="276" w:lineRule="auto"/>
        <w:rPr>
          <w:rFonts w:ascii="Times New Roman" w:hAnsi="Times New Roman"/>
          <w:sz w:val="24"/>
          <w:szCs w:val="24"/>
        </w:rPr>
      </w:pPr>
      <w:r w:rsidRPr="00E66AB6">
        <w:rPr>
          <w:rFonts w:ascii="Times New Roman" w:hAnsi="Times New Roman"/>
          <w:sz w:val="24"/>
          <w:szCs w:val="24"/>
        </w:rPr>
        <w:t>uzupełnienie odspojonych zapraw preparatem do tego przeznaczonym, usunięcie starych części tam gdzie to konieczne i wypełnienie odpowiednim preparatem wpasowanym w kolorystykę,</w:t>
      </w:r>
    </w:p>
    <w:p w14:paraId="4AA6F439" w14:textId="77777777" w:rsidR="009F3062" w:rsidRPr="00E66AB6" w:rsidRDefault="009F3062" w:rsidP="009F3062">
      <w:pPr>
        <w:pStyle w:val="Akapitzlist"/>
        <w:numPr>
          <w:ilvl w:val="0"/>
          <w:numId w:val="72"/>
        </w:numPr>
        <w:autoSpaceDE w:val="0"/>
        <w:autoSpaceDN w:val="0"/>
        <w:adjustRightInd w:val="0"/>
        <w:spacing w:before="0" w:after="18" w:line="276" w:lineRule="auto"/>
        <w:rPr>
          <w:rFonts w:ascii="Times New Roman" w:hAnsi="Times New Roman"/>
          <w:sz w:val="24"/>
          <w:szCs w:val="24"/>
        </w:rPr>
      </w:pPr>
      <w:r w:rsidRPr="00E66AB6">
        <w:rPr>
          <w:rFonts w:ascii="Times New Roman" w:hAnsi="Times New Roman"/>
          <w:sz w:val="24"/>
          <w:szCs w:val="24"/>
        </w:rPr>
        <w:t>uzupełnienie ubytków cegieł materiałami o analogicznych wymiarach i kolorze, wypełnienie ukruszonych części zaprawą wapienną w sposób imitujący cegłę,</w:t>
      </w:r>
    </w:p>
    <w:p w14:paraId="01F41BCF" w14:textId="77777777" w:rsidR="009F3062" w:rsidRPr="00E66AB6" w:rsidRDefault="009F3062" w:rsidP="009F3062">
      <w:pPr>
        <w:pStyle w:val="Akapitzlist"/>
        <w:numPr>
          <w:ilvl w:val="0"/>
          <w:numId w:val="72"/>
        </w:numPr>
        <w:autoSpaceDE w:val="0"/>
        <w:autoSpaceDN w:val="0"/>
        <w:adjustRightInd w:val="0"/>
        <w:spacing w:before="0" w:after="18" w:line="276" w:lineRule="auto"/>
        <w:rPr>
          <w:rFonts w:ascii="Times New Roman" w:hAnsi="Times New Roman"/>
          <w:sz w:val="24"/>
          <w:szCs w:val="24"/>
        </w:rPr>
      </w:pPr>
      <w:r w:rsidRPr="00E66AB6">
        <w:rPr>
          <w:rFonts w:ascii="Times New Roman" w:hAnsi="Times New Roman"/>
          <w:sz w:val="24"/>
          <w:szCs w:val="24"/>
        </w:rPr>
        <w:t>usunięcie spękań konstrukcyjnych za pomocą iniekcji ciśnieniowej oraz montażu prętów zbrojeniowych w systemowych zaprawach wybranego producenta, usunięcie odspojeń wynikających z pęknięć,</w:t>
      </w:r>
    </w:p>
    <w:p w14:paraId="0CDB734C" w14:textId="77777777" w:rsidR="009F3062" w:rsidRPr="00E66AB6" w:rsidRDefault="009F3062" w:rsidP="009F3062">
      <w:pPr>
        <w:pStyle w:val="Akapitzlist"/>
        <w:numPr>
          <w:ilvl w:val="0"/>
          <w:numId w:val="72"/>
        </w:numPr>
        <w:autoSpaceDE w:val="0"/>
        <w:autoSpaceDN w:val="0"/>
        <w:adjustRightInd w:val="0"/>
        <w:spacing w:before="0" w:after="18" w:line="276" w:lineRule="auto"/>
        <w:ind w:left="1134"/>
        <w:rPr>
          <w:rFonts w:ascii="Times New Roman" w:hAnsi="Times New Roman"/>
          <w:color w:val="FF0000"/>
          <w:sz w:val="24"/>
          <w:szCs w:val="24"/>
        </w:rPr>
      </w:pPr>
      <w:r w:rsidRPr="00E66AB6">
        <w:rPr>
          <w:rFonts w:ascii="Times New Roman" w:hAnsi="Times New Roman"/>
          <w:sz w:val="24"/>
          <w:szCs w:val="24"/>
        </w:rPr>
        <w:t>prace towarzyszące, w tym: wymiana rynien i rur spustowych, odsunięcie miejsc spływu wody deszczowej od cokołu i wykonanie nowej opaski żwirowej w celu niwelacji zawilgoceń cokołu, wymiana obróbek blacharskich pasa nad i podrynnowego, wymiana papy przy odwodnieniu dachu, wymiana oświetlenia zewnętrznego na elewacjach,  demontaż instalacji, okablowania z powierzchni elewacji, z przeniesieniem potrzebnych instalacji do wnętrza budynku, usunięcie śladów betonu i dziur po demontażu, wymianę instalacji odgromowej, konserwację pamiątkowych tablic oraz ozdób zlokalizowanych na elewacjach</w:t>
      </w:r>
      <w:r w:rsidRPr="00E66AB6">
        <w:rPr>
          <w:rFonts w:ascii="Times New Roman" w:hAnsi="Times New Roman"/>
          <w:color w:val="FF0000"/>
          <w:sz w:val="24"/>
          <w:szCs w:val="24"/>
        </w:rPr>
        <w:t>.</w:t>
      </w:r>
    </w:p>
    <w:p w14:paraId="59E2ECB2" w14:textId="77777777" w:rsidR="009F3062" w:rsidRPr="00E66AB6" w:rsidRDefault="009F3062" w:rsidP="009F3062">
      <w:pPr>
        <w:pStyle w:val="Akapitzlist"/>
        <w:autoSpaceDE w:val="0"/>
        <w:autoSpaceDN w:val="0"/>
        <w:adjustRightInd w:val="0"/>
        <w:spacing w:after="18" w:line="276" w:lineRule="auto"/>
        <w:rPr>
          <w:rFonts w:ascii="Times New Roman" w:hAnsi="Times New Roman"/>
          <w:color w:val="FF0000"/>
          <w:sz w:val="24"/>
          <w:szCs w:val="24"/>
        </w:rPr>
      </w:pPr>
    </w:p>
    <w:p w14:paraId="719F6170" w14:textId="77777777" w:rsidR="009F3062" w:rsidRPr="00E66AB6" w:rsidRDefault="009F3062" w:rsidP="009F3062">
      <w:pPr>
        <w:pStyle w:val="Akapitzlist"/>
        <w:numPr>
          <w:ilvl w:val="0"/>
          <w:numId w:val="70"/>
        </w:numPr>
        <w:tabs>
          <w:tab w:val="left" w:pos="1134"/>
        </w:tabs>
        <w:autoSpaceDE w:val="0"/>
        <w:autoSpaceDN w:val="0"/>
        <w:adjustRightInd w:val="0"/>
        <w:spacing w:before="0" w:after="18" w:line="240" w:lineRule="auto"/>
        <w:rPr>
          <w:rFonts w:ascii="Times New Roman" w:hAnsi="Times New Roman"/>
          <w:sz w:val="24"/>
          <w:szCs w:val="24"/>
        </w:rPr>
      </w:pPr>
      <w:bookmarkStart w:id="6" w:name="_Hlk175727441"/>
      <w:r w:rsidRPr="00E66AB6">
        <w:rPr>
          <w:rFonts w:ascii="Times New Roman" w:hAnsi="Times New Roman"/>
          <w:sz w:val="24"/>
          <w:szCs w:val="24"/>
        </w:rPr>
        <w:t>Szczegółowy przedmiot i zakres zamówienia określają:</w:t>
      </w:r>
    </w:p>
    <w:p w14:paraId="0A69EF1D" w14:textId="77777777" w:rsidR="009F3062" w:rsidRPr="00E66AB6" w:rsidRDefault="009F3062" w:rsidP="009F3062">
      <w:pPr>
        <w:pStyle w:val="Akapitzlist"/>
        <w:numPr>
          <w:ilvl w:val="0"/>
          <w:numId w:val="56"/>
        </w:numPr>
        <w:autoSpaceDE w:val="0"/>
        <w:autoSpaceDN w:val="0"/>
        <w:adjustRightInd w:val="0"/>
        <w:spacing w:before="0" w:after="0" w:line="276" w:lineRule="auto"/>
        <w:rPr>
          <w:rFonts w:ascii="Times New Roman" w:hAnsi="Times New Roman"/>
          <w:sz w:val="24"/>
          <w:szCs w:val="24"/>
        </w:rPr>
      </w:pPr>
      <w:r w:rsidRPr="00E66AB6">
        <w:rPr>
          <w:rFonts w:ascii="Times New Roman" w:hAnsi="Times New Roman"/>
          <w:sz w:val="24"/>
          <w:szCs w:val="24"/>
        </w:rPr>
        <w:t xml:space="preserve">Program funkcjonalno-użytkowy wraz z załącznikami opracowany dla przedmiotowego zadania („PFU”), </w:t>
      </w:r>
    </w:p>
    <w:p w14:paraId="1D06F4E4" w14:textId="77777777" w:rsidR="009F3062" w:rsidRPr="00E66AB6" w:rsidRDefault="009F3062" w:rsidP="009F3062">
      <w:pPr>
        <w:pStyle w:val="Akapitzlist"/>
        <w:numPr>
          <w:ilvl w:val="0"/>
          <w:numId w:val="56"/>
        </w:numPr>
        <w:autoSpaceDE w:val="0"/>
        <w:autoSpaceDN w:val="0"/>
        <w:adjustRightInd w:val="0"/>
        <w:spacing w:before="0" w:after="0" w:line="276" w:lineRule="auto"/>
        <w:rPr>
          <w:rFonts w:ascii="Times New Roman" w:hAnsi="Times New Roman"/>
          <w:sz w:val="24"/>
          <w:szCs w:val="24"/>
        </w:rPr>
      </w:pPr>
      <w:r w:rsidRPr="00E66AB6">
        <w:rPr>
          <w:rFonts w:ascii="Times New Roman" w:hAnsi="Times New Roman"/>
          <w:sz w:val="24"/>
          <w:szCs w:val="24"/>
        </w:rPr>
        <w:t>SWZ wraz załącznikami, w tym projektem umowy, oraz ewentualnymi odpowiedziami, wyjaśnieniami i modyfikacjami („SWZ”)</w:t>
      </w:r>
    </w:p>
    <w:p w14:paraId="2EEDA200" w14:textId="77777777" w:rsidR="009F3062" w:rsidRPr="00E66AB6" w:rsidRDefault="009F3062" w:rsidP="009F3062">
      <w:pPr>
        <w:pStyle w:val="Akapitzlist"/>
        <w:autoSpaceDE w:val="0"/>
        <w:autoSpaceDN w:val="0"/>
        <w:adjustRightInd w:val="0"/>
        <w:spacing w:after="18" w:line="240" w:lineRule="auto"/>
        <w:rPr>
          <w:rFonts w:ascii="Times New Roman" w:hAnsi="Times New Roman"/>
          <w:sz w:val="24"/>
          <w:szCs w:val="24"/>
        </w:rPr>
      </w:pPr>
    </w:p>
    <w:p w14:paraId="6D6CA54D" w14:textId="77777777" w:rsidR="009F3062" w:rsidRPr="00E66AB6" w:rsidRDefault="009F3062" w:rsidP="009F3062">
      <w:pPr>
        <w:pStyle w:val="Akapitzlist"/>
        <w:numPr>
          <w:ilvl w:val="0"/>
          <w:numId w:val="70"/>
        </w:numPr>
        <w:autoSpaceDE w:val="0"/>
        <w:autoSpaceDN w:val="0"/>
        <w:adjustRightInd w:val="0"/>
        <w:spacing w:before="0" w:after="18" w:line="240" w:lineRule="auto"/>
        <w:rPr>
          <w:rFonts w:ascii="Times New Roman" w:hAnsi="Times New Roman"/>
          <w:sz w:val="24"/>
          <w:szCs w:val="24"/>
        </w:rPr>
      </w:pPr>
      <w:r w:rsidRPr="00E66AB6">
        <w:rPr>
          <w:rFonts w:ascii="Times New Roman" w:hAnsi="Times New Roman"/>
          <w:sz w:val="24"/>
          <w:szCs w:val="24"/>
        </w:rPr>
        <w:t>W zakresie zamówienia należy uwzględnić w szczególności:</w:t>
      </w:r>
    </w:p>
    <w:p w14:paraId="7C0E69DD" w14:textId="77777777" w:rsidR="009F3062" w:rsidRPr="00E66AB6" w:rsidRDefault="009F3062" w:rsidP="009F3062">
      <w:pPr>
        <w:pStyle w:val="Akapitzlist"/>
        <w:numPr>
          <w:ilvl w:val="0"/>
          <w:numId w:val="58"/>
        </w:numPr>
        <w:autoSpaceDE w:val="0"/>
        <w:autoSpaceDN w:val="0"/>
        <w:adjustRightInd w:val="0"/>
        <w:spacing w:before="0" w:after="18" w:line="240" w:lineRule="auto"/>
        <w:rPr>
          <w:rFonts w:ascii="Times New Roman" w:hAnsi="Times New Roman"/>
          <w:sz w:val="24"/>
          <w:szCs w:val="24"/>
        </w:rPr>
      </w:pPr>
      <w:bookmarkStart w:id="7" w:name="_Hlk175737146"/>
      <w:r w:rsidRPr="00E66AB6">
        <w:rPr>
          <w:rFonts w:ascii="Times New Roman" w:hAnsi="Times New Roman"/>
          <w:sz w:val="24"/>
          <w:szCs w:val="24"/>
        </w:rPr>
        <w:t>opracowanie kompletnej dokumentacji projektowej</w:t>
      </w:r>
      <w:r w:rsidRPr="00E66AB6">
        <w:rPr>
          <w:sz w:val="24"/>
          <w:szCs w:val="24"/>
        </w:rPr>
        <w:t xml:space="preserve"> </w:t>
      </w:r>
      <w:r w:rsidRPr="00E66AB6">
        <w:rPr>
          <w:rFonts w:ascii="Times New Roman" w:hAnsi="Times New Roman"/>
          <w:sz w:val="24"/>
          <w:szCs w:val="24"/>
        </w:rPr>
        <w:t>w zakresie niezbędnym do realizacji przedmiotowego /zamówienia wraz z uwzględnieniem wszelkich prac towarzyszących, w tym odtworzeniowych i naprawczych, a także opracowanie stosownej dokumentacji dla uzyskania stosownych decyzji administracyjnych umożliwiających realizację robót, w tym pozwolenia na budowę</w:t>
      </w:r>
      <w:bookmarkEnd w:id="7"/>
      <w:r w:rsidRPr="00E66AB6">
        <w:rPr>
          <w:rFonts w:ascii="Times New Roman" w:hAnsi="Times New Roman"/>
          <w:sz w:val="24"/>
          <w:szCs w:val="24"/>
        </w:rPr>
        <w:t xml:space="preserve">, </w:t>
      </w:r>
    </w:p>
    <w:p w14:paraId="50003CE5" w14:textId="77777777" w:rsidR="009F3062" w:rsidRPr="00E66AB6" w:rsidRDefault="009F3062" w:rsidP="009F3062">
      <w:pPr>
        <w:pStyle w:val="Akapitzlist"/>
        <w:autoSpaceDE w:val="0"/>
        <w:autoSpaceDN w:val="0"/>
        <w:adjustRightInd w:val="0"/>
        <w:spacing w:after="18" w:line="240" w:lineRule="auto"/>
        <w:rPr>
          <w:rFonts w:ascii="Times New Roman" w:hAnsi="Times New Roman"/>
          <w:sz w:val="24"/>
          <w:szCs w:val="24"/>
        </w:rPr>
      </w:pPr>
      <w:r w:rsidRPr="00E66AB6">
        <w:rPr>
          <w:rFonts w:ascii="Times New Roman" w:hAnsi="Times New Roman"/>
          <w:sz w:val="24"/>
          <w:szCs w:val="24"/>
        </w:rPr>
        <w:t>Dokumentacja ma być kompletna z punktu widzenia celu jakiemu ma służyć i gwarantować wykonanie wszystkich prac i działań w celu wykonania zadania zgodnie z przedmiotem zamówienia. Należy uwzględnić i zaprojektować w ramach niniejszego zamówienia wszelki zakres, rozwiązania, itp., nie ujęte, a potrzebne dla: zapewnienia funkcjonowania obiektu zgodnie z przeznaczeniem, przepisami, normami; zapewnienia zgodności projektu z obowiązującymi przepisami i normami, wytycznymi branżowymi; zapewnienia  faktycznej możliwości wykonania zadania.</w:t>
      </w:r>
    </w:p>
    <w:p w14:paraId="342CEF8A" w14:textId="77777777" w:rsidR="009F3062" w:rsidRPr="00E66AB6" w:rsidRDefault="009F3062" w:rsidP="009F3062">
      <w:pPr>
        <w:pStyle w:val="Akapitzlist"/>
        <w:numPr>
          <w:ilvl w:val="0"/>
          <w:numId w:val="58"/>
        </w:numPr>
        <w:spacing w:before="0" w:after="160" w:line="259" w:lineRule="auto"/>
        <w:rPr>
          <w:rFonts w:ascii="Times New Roman" w:hAnsi="Times New Roman"/>
          <w:sz w:val="24"/>
          <w:szCs w:val="24"/>
        </w:rPr>
      </w:pPr>
      <w:r w:rsidRPr="00E66AB6">
        <w:rPr>
          <w:rFonts w:ascii="Times New Roman" w:hAnsi="Times New Roman"/>
          <w:sz w:val="24"/>
          <w:szCs w:val="24"/>
        </w:rPr>
        <w:t>opracowanie i uzyskanie wszelkich niezbędnych dokumentów, dokumentacji i uzyskanie wymaganych opinii, ekspertyz, uzgodnień i sprawdzeń rozwiązań projektowych, przeprowadzenie badań;  w zakresie wynikającym z obowiązujących przepisów, a także niezbędnych do prawidłowego sporządzenia dokumentacji projektowej; Wykonawca ma pozyskać na własny koszt mapy do celów projektowych z zasobu geodezyjnego (o ile będzie konieczne dla opracowania dokumentacji projektowej);</w:t>
      </w:r>
      <w:r w:rsidRPr="00E66AB6">
        <w:rPr>
          <w:sz w:val="24"/>
          <w:szCs w:val="24"/>
        </w:rPr>
        <w:t xml:space="preserve"> </w:t>
      </w:r>
    </w:p>
    <w:p w14:paraId="3AEE4C83" w14:textId="77777777" w:rsidR="009F3062" w:rsidRPr="00E66AB6" w:rsidRDefault="009F3062" w:rsidP="009F3062">
      <w:pPr>
        <w:pStyle w:val="Akapitzlist"/>
        <w:numPr>
          <w:ilvl w:val="0"/>
          <w:numId w:val="58"/>
        </w:numPr>
        <w:autoSpaceDE w:val="0"/>
        <w:autoSpaceDN w:val="0"/>
        <w:adjustRightInd w:val="0"/>
        <w:spacing w:before="0" w:after="18" w:line="240" w:lineRule="auto"/>
        <w:rPr>
          <w:rFonts w:ascii="Times New Roman" w:hAnsi="Times New Roman"/>
          <w:sz w:val="24"/>
          <w:szCs w:val="24"/>
        </w:rPr>
      </w:pPr>
      <w:r w:rsidRPr="00E66AB6">
        <w:rPr>
          <w:rFonts w:ascii="Times New Roman" w:hAnsi="Times New Roman"/>
          <w:sz w:val="24"/>
          <w:szCs w:val="24"/>
        </w:rPr>
        <w:t>uzyskanie niezbędnych decyzji, opinii i pozwoleń, itp., w tym: wojewódzkiego konserwatora zabytków, ostatecznej decyzji o pozwoleniu na budowę, skuteczne zgłoszenie rozpoczęcia i zakończenia budowy/robót budowlanych do właściwego organu nadzoru budowlanego, w tym złożenie skutecznego zawiadomienia o zakończeniu budowy lub uzyskanie ostatecznej decyzji pozwolenia na użytkowanie (jeśli dotyczy),</w:t>
      </w:r>
      <w:r w:rsidRPr="00E66AB6">
        <w:rPr>
          <w:sz w:val="24"/>
          <w:szCs w:val="24"/>
        </w:rPr>
        <w:t xml:space="preserve"> </w:t>
      </w:r>
    </w:p>
    <w:p w14:paraId="62FA0D16" w14:textId="77777777" w:rsidR="009F3062" w:rsidRPr="00E66AB6" w:rsidRDefault="009F3062" w:rsidP="009F3062">
      <w:pPr>
        <w:pStyle w:val="Akapitzlist"/>
        <w:numPr>
          <w:ilvl w:val="0"/>
          <w:numId w:val="58"/>
        </w:numPr>
        <w:autoSpaceDE w:val="0"/>
        <w:autoSpaceDN w:val="0"/>
        <w:adjustRightInd w:val="0"/>
        <w:spacing w:before="0" w:after="18" w:line="240" w:lineRule="auto"/>
        <w:rPr>
          <w:rFonts w:ascii="Times New Roman" w:hAnsi="Times New Roman"/>
          <w:sz w:val="24"/>
          <w:szCs w:val="24"/>
        </w:rPr>
      </w:pPr>
      <w:r w:rsidRPr="00E66AB6">
        <w:rPr>
          <w:rFonts w:ascii="Times New Roman" w:hAnsi="Times New Roman"/>
          <w:sz w:val="24"/>
          <w:szCs w:val="24"/>
        </w:rPr>
        <w:t>przekazanie Zamawiającemu (5 kpl. w formie papierowej) uzgodnionej i zaakceptowanej przez inspektorów nadzoru inwestorskiego dokumentacji projektowej wraz ze stosownymi oświadczeniami projektantów oraz decyzjami administracyjnymi,</w:t>
      </w:r>
    </w:p>
    <w:p w14:paraId="2DD4FA7B" w14:textId="77777777" w:rsidR="009F3062" w:rsidRPr="00E66AB6" w:rsidRDefault="009F3062" w:rsidP="009F3062">
      <w:pPr>
        <w:pStyle w:val="Akapitzlist"/>
        <w:numPr>
          <w:ilvl w:val="0"/>
          <w:numId w:val="58"/>
        </w:numPr>
        <w:autoSpaceDE w:val="0"/>
        <w:autoSpaceDN w:val="0"/>
        <w:adjustRightInd w:val="0"/>
        <w:spacing w:before="0" w:after="18" w:line="240" w:lineRule="auto"/>
        <w:rPr>
          <w:rFonts w:ascii="Times New Roman" w:hAnsi="Times New Roman"/>
          <w:sz w:val="24"/>
          <w:szCs w:val="24"/>
        </w:rPr>
      </w:pPr>
      <w:r w:rsidRPr="00E66AB6">
        <w:rPr>
          <w:rFonts w:ascii="Times New Roman" w:hAnsi="Times New Roman"/>
          <w:sz w:val="24"/>
          <w:szCs w:val="24"/>
        </w:rPr>
        <w:t xml:space="preserve">pełnienie nadzoru autorskiego, w tym każdorazowo na żądanie Zamawiającego, zgodnie z: zasadami wiedzy, obowiązującymi przepisami oraz z należytą starannością, a także wymogami Zamawiającego, </w:t>
      </w:r>
    </w:p>
    <w:p w14:paraId="5E9A1354" w14:textId="77777777" w:rsidR="009F3062" w:rsidRPr="00E66AB6" w:rsidRDefault="009F3062" w:rsidP="009F3062">
      <w:pPr>
        <w:pStyle w:val="Akapitzlist"/>
        <w:numPr>
          <w:ilvl w:val="0"/>
          <w:numId w:val="58"/>
        </w:numPr>
        <w:tabs>
          <w:tab w:val="left" w:pos="1418"/>
        </w:tabs>
        <w:autoSpaceDE w:val="0"/>
        <w:autoSpaceDN w:val="0"/>
        <w:adjustRightInd w:val="0"/>
        <w:spacing w:before="0" w:after="18" w:line="240" w:lineRule="auto"/>
        <w:rPr>
          <w:rFonts w:ascii="Times New Roman" w:hAnsi="Times New Roman"/>
          <w:sz w:val="24"/>
          <w:szCs w:val="24"/>
        </w:rPr>
      </w:pPr>
      <w:r w:rsidRPr="00E66AB6">
        <w:rPr>
          <w:rFonts w:ascii="Times New Roman" w:hAnsi="Times New Roman"/>
          <w:sz w:val="24"/>
          <w:szCs w:val="24"/>
        </w:rPr>
        <w:t xml:space="preserve">wykonanie i przekazanie Zamawiającemu  dokumentacji powykonawczej (2 kpl. w formie papierowej), </w:t>
      </w:r>
    </w:p>
    <w:p w14:paraId="57E464C4" w14:textId="77777777" w:rsidR="009F3062" w:rsidRPr="00E66AB6" w:rsidRDefault="009F3062" w:rsidP="009F3062">
      <w:pPr>
        <w:pStyle w:val="Akapitzlist"/>
        <w:numPr>
          <w:ilvl w:val="0"/>
          <w:numId w:val="58"/>
        </w:numPr>
        <w:spacing w:before="0" w:after="0" w:line="240" w:lineRule="auto"/>
        <w:ind w:left="714" w:hanging="357"/>
        <w:rPr>
          <w:rFonts w:ascii="Times New Roman" w:hAnsi="Times New Roman"/>
          <w:sz w:val="24"/>
          <w:szCs w:val="24"/>
        </w:rPr>
      </w:pPr>
      <w:r w:rsidRPr="00E66AB6">
        <w:rPr>
          <w:rFonts w:ascii="Times New Roman" w:hAnsi="Times New Roman"/>
          <w:sz w:val="24"/>
          <w:szCs w:val="24"/>
        </w:rPr>
        <w:t>przeniesienie na Zamawiającego autorskich praw majątkowych do wykonanej dokumentacji projektowej, bez ograniczeń terytorialnych ani czasowych, na wszelkich polach eksploatacji znanych w chwili zawierania niniejszej umowy, w zakresie całego opracowania i dowolnej jego części, oraz zezwolenia Zamawiającemu na wykonywanie zależnych praw autorskich oraz upoważnienia Zamawiającego do zlecania osobom trzecim wykonywanie zależnych praw autorskich; zobowiązanie  do niewykonywania autorskich praw osobistych do opracowanej dokumentacji oraz wyrażenia zgody na wykonywanie przez Zamawiającego autorskich praw osobistych do opracowanej dokumentacji,</w:t>
      </w:r>
    </w:p>
    <w:p w14:paraId="6FFA9894" w14:textId="77777777" w:rsidR="009F3062" w:rsidRPr="00E66AB6" w:rsidRDefault="009F3062" w:rsidP="009F3062">
      <w:pPr>
        <w:pStyle w:val="Akapitzlist"/>
        <w:numPr>
          <w:ilvl w:val="0"/>
          <w:numId w:val="58"/>
        </w:numPr>
        <w:spacing w:before="0" w:after="160" w:line="259" w:lineRule="auto"/>
        <w:rPr>
          <w:rFonts w:ascii="Times New Roman" w:hAnsi="Times New Roman"/>
          <w:sz w:val="24"/>
          <w:szCs w:val="24"/>
        </w:rPr>
      </w:pPr>
      <w:r w:rsidRPr="00E66AB6">
        <w:rPr>
          <w:rFonts w:ascii="Times New Roman" w:hAnsi="Times New Roman"/>
          <w:sz w:val="24"/>
          <w:szCs w:val="24"/>
        </w:rPr>
        <w:lastRenderedPageBreak/>
        <w:t xml:space="preserve">wykonanie i montaż tablicy informacyjnej (1 szt.) w miejscu realizacji zadania, nie później niż w momencie rozpoczęcia prac budowlanych, po uprzedniej akceptacji przez Zamawiającego wzoru tablicy i miejsca jej montażu, przedmiotowy obowiązek Wykonawca musi wykonać wg  Rozporządzenia Rady Ministrów z dnia 7 maja 2021 r. w sprawie określenia działań informacyjnych podejmowanych przez podmioty realizujące zadania finansowane lub dofinansowane z budżetu państwa lub z państwowych funduszy celowych (Dz.U.2021 poz.953 z późn.zm.), w tym Wykonawca jest zobowiązany do aktualizowania danych na tablicy zgodnie z postanowieniami w/w Rozporządzenia, tablica musi zawierać także oznaczenie słowne Rządowego Programu Odbudowy Zabytków oraz logo Polski Ład, </w:t>
      </w:r>
    </w:p>
    <w:p w14:paraId="7BBC5CC0" w14:textId="77777777" w:rsidR="009F3062" w:rsidRPr="00E66AB6" w:rsidRDefault="009F3062" w:rsidP="009F3062">
      <w:pPr>
        <w:pStyle w:val="Akapitzlist"/>
        <w:numPr>
          <w:ilvl w:val="0"/>
          <w:numId w:val="58"/>
        </w:numPr>
        <w:spacing w:before="0" w:after="160" w:line="259" w:lineRule="auto"/>
        <w:rPr>
          <w:rFonts w:ascii="Times New Roman" w:hAnsi="Times New Roman"/>
          <w:sz w:val="24"/>
          <w:szCs w:val="24"/>
        </w:rPr>
      </w:pPr>
      <w:r w:rsidRPr="00E66AB6">
        <w:rPr>
          <w:rFonts w:ascii="Times New Roman" w:hAnsi="Times New Roman"/>
          <w:sz w:val="24"/>
          <w:szCs w:val="24"/>
        </w:rPr>
        <w:t>pozostały zakres wg pozostałych postanowień umowy lub postępowania lub z nich wynikający, w tym: ujęty w: umowie, dokumentach jej towarzyszących, dokumentacji postępowania, dokumentach towarzyszących; lub wynikający z przepisów prawa, wynikający z postanowień: umowy, dokumentów jej towarzyszących, dokumentacji postępowania, dokumentów towarzyszących.</w:t>
      </w:r>
    </w:p>
    <w:bookmarkEnd w:id="6"/>
    <w:p w14:paraId="043F1CAD" w14:textId="77777777" w:rsidR="009F3062" w:rsidRPr="00E66AB6" w:rsidRDefault="009F3062" w:rsidP="009F3062">
      <w:pPr>
        <w:pStyle w:val="Akapitzlist"/>
        <w:numPr>
          <w:ilvl w:val="0"/>
          <w:numId w:val="71"/>
        </w:numPr>
        <w:autoSpaceDE w:val="0"/>
        <w:autoSpaceDN w:val="0"/>
        <w:adjustRightInd w:val="0"/>
        <w:spacing w:before="0" w:after="18" w:line="240" w:lineRule="auto"/>
        <w:rPr>
          <w:rFonts w:ascii="Times New Roman" w:eastAsia="Times New Roman" w:hAnsi="Times New Roman"/>
          <w:sz w:val="24"/>
          <w:szCs w:val="24"/>
          <w:lang w:eastAsia="pl-PL"/>
        </w:rPr>
      </w:pPr>
      <w:r w:rsidRPr="00E66AB6">
        <w:rPr>
          <w:rFonts w:ascii="Times New Roman" w:eastAsia="Times New Roman" w:hAnsi="Times New Roman"/>
          <w:sz w:val="24"/>
          <w:szCs w:val="24"/>
          <w:lang w:eastAsia="pl-PL"/>
        </w:rPr>
        <w:t>Dla potrzeb wyceny i późniejszej realizacji zamówienia wszelkie opracowania/dokumenty udostępniane przez Zamawiającego muszą być przez Wykonawcę rozpatrywane łącznie i kompleksowo.</w:t>
      </w:r>
      <w:r w:rsidRPr="00E66AB6">
        <w:rPr>
          <w:sz w:val="24"/>
          <w:szCs w:val="24"/>
        </w:rPr>
        <w:t xml:space="preserve"> </w:t>
      </w:r>
      <w:r w:rsidRPr="00E66AB6">
        <w:rPr>
          <w:rFonts w:ascii="Times New Roman" w:eastAsia="Times New Roman" w:hAnsi="Times New Roman"/>
          <w:sz w:val="24"/>
          <w:szCs w:val="24"/>
          <w:lang w:eastAsia="pl-PL"/>
        </w:rPr>
        <w:t>Wykonawca zobowiązany jest do kompleksowego zrealizowania zamówienia w zakresie wynikającym z w/w opracowań/dokumentów, w tym z któregokolwiek z zapisów w którymkolwiek z w/w opracowań/dokumentów.</w:t>
      </w:r>
    </w:p>
    <w:p w14:paraId="043BD41F" w14:textId="77777777" w:rsidR="009F3062" w:rsidRPr="00E66AB6" w:rsidRDefault="009F3062" w:rsidP="009F3062">
      <w:pPr>
        <w:pStyle w:val="Akapitzlist"/>
        <w:numPr>
          <w:ilvl w:val="0"/>
          <w:numId w:val="71"/>
        </w:numPr>
        <w:autoSpaceDE w:val="0"/>
        <w:autoSpaceDN w:val="0"/>
        <w:adjustRightInd w:val="0"/>
        <w:spacing w:before="0" w:after="18" w:line="240" w:lineRule="auto"/>
        <w:rPr>
          <w:rFonts w:ascii="Times New Roman" w:hAnsi="Times New Roman"/>
          <w:sz w:val="24"/>
          <w:szCs w:val="24"/>
        </w:rPr>
      </w:pPr>
      <w:r w:rsidRPr="00E66AB6">
        <w:rPr>
          <w:rFonts w:ascii="Times New Roman" w:hAnsi="Times New Roman"/>
          <w:sz w:val="24"/>
          <w:szCs w:val="24"/>
        </w:rPr>
        <w:t>Zadanie obejmuje cały zakres wg zapisów postępowania, w tym zapisów SWZ wraz z załącznikami, projektu umowy, PFU, ocen technicznych, udzielonych odpowiedzi, wyjaśnień, modyfikacji, lub z nich wynikający, w tym: ujęty w: umowie, dokumentach jej towarzyszących, dokumentacji postępowania, dokumentach towarzyszących, lub wynikający z przepisów prawa, wynikający z postanowień: umowy, dokumentów jej towarzyszących, dokumentacji postępowania, dokumentów towarzyszących.</w:t>
      </w:r>
    </w:p>
    <w:p w14:paraId="06455061" w14:textId="77777777" w:rsidR="009F3062" w:rsidRPr="00E66AB6" w:rsidRDefault="009F3062" w:rsidP="009F3062">
      <w:pPr>
        <w:numPr>
          <w:ilvl w:val="0"/>
          <w:numId w:val="71"/>
        </w:numPr>
        <w:spacing w:after="200" w:line="276" w:lineRule="auto"/>
        <w:contextualSpacing/>
        <w:jc w:val="both"/>
      </w:pPr>
      <w:r w:rsidRPr="00E66AB6">
        <w:t>Wykonawca zobowiązany jest przewidzieć wszystkie niezbędne koszty i prace do kompleksowego zrealizowania zamówienia wynikające wprost z SWZ,  jak również koszty w nich nie ujęte, a bez których nie można wykonać zamówienia, w tym zgodnie z: funkcją jaką przedmiot zamówienia ma pełnić, zakładanym efektem użytkowym, lub bez których nie można przystąpić do użytkowania.</w:t>
      </w:r>
    </w:p>
    <w:p w14:paraId="2C2945AC" w14:textId="77777777" w:rsidR="009F3062" w:rsidRPr="00E66AB6" w:rsidRDefault="009F3062" w:rsidP="009F3062">
      <w:pPr>
        <w:numPr>
          <w:ilvl w:val="0"/>
          <w:numId w:val="71"/>
        </w:numPr>
        <w:spacing w:line="276" w:lineRule="auto"/>
        <w:ind w:left="714" w:hanging="357"/>
        <w:contextualSpacing/>
        <w:jc w:val="both"/>
      </w:pPr>
      <w:r w:rsidRPr="00E66AB6">
        <w:t xml:space="preserve">Wykonawca zobowiązany jest do kompleksowego zrealizowania zamówienia w zakresie wszystkich prac wynikających z SWZ, w tym także niezbędne demontaże,  wszelkie prace towarzyszące, zabezpieczające, odtworzeniowe, związane także z utylizacją materiałów z demontaży, zgodnie z obowiązującymi przepisami. </w:t>
      </w:r>
    </w:p>
    <w:p w14:paraId="4662A64F" w14:textId="77777777" w:rsidR="009F3062" w:rsidRPr="00E66AB6" w:rsidRDefault="009F3062" w:rsidP="009F3062">
      <w:pPr>
        <w:numPr>
          <w:ilvl w:val="0"/>
          <w:numId w:val="71"/>
        </w:numPr>
        <w:spacing w:line="276" w:lineRule="auto"/>
        <w:contextualSpacing/>
        <w:jc w:val="both"/>
      </w:pPr>
      <w:r w:rsidRPr="00E66AB6">
        <w:t>Wykonawca zobowiązany jest do uzyskania na swoją odpowiedzialność, koszt i ryzyko, wszelkich  informacji, które mogą być  konieczne lub pomocne do przygotowania rzetelnej oferty cenowej i późniejszej realizacji niniejszego zamówienia.</w:t>
      </w:r>
    </w:p>
    <w:p w14:paraId="519301D6" w14:textId="77777777" w:rsidR="009F3062" w:rsidRPr="00E66AB6" w:rsidRDefault="009F3062" w:rsidP="009F3062">
      <w:pPr>
        <w:pStyle w:val="Akapitzlist"/>
        <w:numPr>
          <w:ilvl w:val="0"/>
          <w:numId w:val="71"/>
        </w:numPr>
        <w:spacing w:before="0" w:after="0" w:line="259" w:lineRule="auto"/>
        <w:rPr>
          <w:rFonts w:ascii="Times New Roman" w:eastAsia="Times New Roman" w:hAnsi="Times New Roman"/>
          <w:sz w:val="24"/>
          <w:szCs w:val="24"/>
          <w:lang w:eastAsia="pl-PL"/>
        </w:rPr>
      </w:pPr>
      <w:r w:rsidRPr="00E66AB6">
        <w:rPr>
          <w:rFonts w:ascii="Times New Roman" w:eastAsia="Times New Roman" w:hAnsi="Times New Roman"/>
          <w:sz w:val="24"/>
          <w:szCs w:val="24"/>
          <w:lang w:eastAsia="pl-PL"/>
        </w:rPr>
        <w:t>Zamówienie musi być realizowane zgodnie z: umową, SWZ z załącznikami, obowiązującymi:  przepisami, w tym: ustawą z dnia 7 lipca 1994 r. Prawo budowlane, ustawą dnia 23 lipca 2003 r. o ochronie zabytków i opiece nad zabytkami,</w:t>
      </w:r>
      <w:r w:rsidRPr="00E66AB6">
        <w:rPr>
          <w:sz w:val="24"/>
          <w:szCs w:val="24"/>
        </w:rPr>
        <w:t xml:space="preserve"> </w:t>
      </w:r>
      <w:r w:rsidRPr="00E66AB6">
        <w:rPr>
          <w:rFonts w:ascii="Times New Roman" w:hAnsi="Times New Roman"/>
          <w:sz w:val="24"/>
          <w:szCs w:val="24"/>
        </w:rPr>
        <w:t xml:space="preserve">wszelkimi: </w:t>
      </w:r>
      <w:bookmarkStart w:id="8" w:name="_Hlk176855344"/>
      <w:r w:rsidRPr="00E66AB6">
        <w:rPr>
          <w:rFonts w:ascii="Times New Roman" w:eastAsia="Times New Roman" w:hAnsi="Times New Roman"/>
          <w:sz w:val="24"/>
          <w:szCs w:val="24"/>
          <w:lang w:eastAsia="pl-PL"/>
        </w:rPr>
        <w:t>przepisami dotyczącymi ochrony zabytków i opieki nad zabytkami</w:t>
      </w:r>
      <w:bookmarkEnd w:id="8"/>
      <w:r w:rsidRPr="00E66AB6">
        <w:rPr>
          <w:rFonts w:ascii="Times New Roman" w:eastAsia="Times New Roman" w:hAnsi="Times New Roman"/>
          <w:sz w:val="24"/>
          <w:szCs w:val="24"/>
          <w:lang w:eastAsia="pl-PL"/>
        </w:rPr>
        <w:t>, aktami wykonawczymi.</w:t>
      </w:r>
    </w:p>
    <w:p w14:paraId="0FBA401E" w14:textId="77777777" w:rsidR="009F3062" w:rsidRPr="00E66AB6" w:rsidRDefault="009F3062" w:rsidP="009F3062">
      <w:pPr>
        <w:pStyle w:val="Akapitzlist"/>
        <w:numPr>
          <w:ilvl w:val="0"/>
          <w:numId w:val="71"/>
        </w:numPr>
        <w:spacing w:before="0" w:after="0" w:line="259" w:lineRule="auto"/>
        <w:rPr>
          <w:rFonts w:ascii="Times New Roman" w:eastAsia="Times New Roman" w:hAnsi="Times New Roman"/>
          <w:sz w:val="24"/>
          <w:szCs w:val="24"/>
          <w:lang w:eastAsia="pl-PL"/>
        </w:rPr>
      </w:pPr>
      <w:r w:rsidRPr="00E66AB6">
        <w:rPr>
          <w:rFonts w:ascii="Times New Roman" w:eastAsia="Times New Roman" w:hAnsi="Times New Roman"/>
          <w:sz w:val="24"/>
          <w:szCs w:val="24"/>
          <w:lang w:eastAsia="pl-PL"/>
        </w:rPr>
        <w:t xml:space="preserve">Uwarunkowania formalne wykonania przedmiotu zamówienia wynikają także z: wytycznych Zamawiającego, warunków i wytycznych konserwatorskich – uzyskanych </w:t>
      </w:r>
      <w:r w:rsidRPr="00E66AB6">
        <w:rPr>
          <w:rFonts w:ascii="Times New Roman" w:eastAsia="Times New Roman" w:hAnsi="Times New Roman"/>
          <w:sz w:val="24"/>
          <w:szCs w:val="24"/>
          <w:lang w:eastAsia="pl-PL"/>
        </w:rPr>
        <w:lastRenderedPageBreak/>
        <w:t>przez Wykonawcę na etapie prac projektowych, warunków dofinansowania z Rządowego Programu Odbudowy Zabytków Polski Ład, wymogów prawnych.</w:t>
      </w:r>
    </w:p>
    <w:p w14:paraId="773A7C69" w14:textId="77777777" w:rsidR="009F3062" w:rsidRPr="00E66AB6" w:rsidRDefault="009F3062" w:rsidP="009F3062">
      <w:pPr>
        <w:numPr>
          <w:ilvl w:val="0"/>
          <w:numId w:val="71"/>
        </w:numPr>
        <w:spacing w:line="276" w:lineRule="auto"/>
        <w:ind w:left="714" w:hanging="357"/>
        <w:contextualSpacing/>
        <w:jc w:val="both"/>
      </w:pPr>
      <w:r w:rsidRPr="00E66AB6">
        <w:t xml:space="preserve">Wszystkie wymagania określone w dokumentach postępowania, SWZ, w dokumentach wskazanych powyżej, stanowią wymagania minimalne, a ich spełnienie jest obligatoryjne. </w:t>
      </w:r>
    </w:p>
    <w:p w14:paraId="19C3CD38" w14:textId="77777777" w:rsidR="009F3062" w:rsidRPr="00E66AB6" w:rsidRDefault="009F3062" w:rsidP="009F3062">
      <w:pPr>
        <w:numPr>
          <w:ilvl w:val="0"/>
          <w:numId w:val="71"/>
        </w:numPr>
        <w:spacing w:line="276" w:lineRule="auto"/>
        <w:contextualSpacing/>
        <w:jc w:val="both"/>
      </w:pPr>
      <w:r w:rsidRPr="00E66AB6">
        <w:t>Wymagana jest należyta staranność przy realizacji zamówienia, rozumiana jako staranność profesjonalisty w działalności objętej przedmiotem niniejszego zamówienia.</w:t>
      </w:r>
    </w:p>
    <w:p w14:paraId="07A4A79A" w14:textId="77777777" w:rsidR="009F3062" w:rsidRPr="00E66AB6" w:rsidRDefault="009F3062" w:rsidP="009F3062">
      <w:pPr>
        <w:numPr>
          <w:ilvl w:val="0"/>
          <w:numId w:val="71"/>
        </w:numPr>
        <w:spacing w:after="200" w:line="276" w:lineRule="auto"/>
        <w:contextualSpacing/>
        <w:jc w:val="both"/>
      </w:pPr>
      <w:r w:rsidRPr="00E66AB6">
        <w:t xml:space="preserve">Wykonawca zobowiązuje się do wykonania całości zadania zgodnie z przepisami prawa, w tym budowlanego i przepisami dotyczącymi ochrony zabytków i opieki nad zabytkami. </w:t>
      </w:r>
    </w:p>
    <w:p w14:paraId="52BE72A5" w14:textId="77777777" w:rsidR="009F3062" w:rsidRPr="00E66AB6" w:rsidRDefault="009F3062" w:rsidP="009F3062">
      <w:pPr>
        <w:numPr>
          <w:ilvl w:val="0"/>
          <w:numId w:val="71"/>
        </w:numPr>
        <w:spacing w:line="276" w:lineRule="auto"/>
        <w:contextualSpacing/>
        <w:jc w:val="both"/>
      </w:pPr>
      <w:r w:rsidRPr="00E66AB6">
        <w:t xml:space="preserve">Wykonawca oświadcza, że: </w:t>
      </w:r>
    </w:p>
    <w:p w14:paraId="6F410A84" w14:textId="77777777" w:rsidR="009F3062" w:rsidRPr="00E66AB6" w:rsidRDefault="009F3062" w:rsidP="009F3062">
      <w:pPr>
        <w:pStyle w:val="Akapitzlist"/>
        <w:numPr>
          <w:ilvl w:val="2"/>
          <w:numId w:val="65"/>
        </w:numPr>
        <w:spacing w:before="0" w:after="0" w:line="276" w:lineRule="auto"/>
        <w:rPr>
          <w:rFonts w:ascii="Times New Roman" w:hAnsi="Times New Roman"/>
          <w:sz w:val="24"/>
          <w:szCs w:val="24"/>
        </w:rPr>
      </w:pPr>
      <w:r w:rsidRPr="00E66AB6">
        <w:rPr>
          <w:rFonts w:ascii="Times New Roman" w:hAnsi="Times New Roman"/>
          <w:sz w:val="24"/>
          <w:szCs w:val="24"/>
        </w:rPr>
        <w:t>na swoją odpowiedzialność, koszt i ryzyko, uzyskał wszelkie  informacje, które mogą być konieczne lub pomocne do przygotowania rzetelnej oferty cenowej i realizacji niniejszego zamówienia,</w:t>
      </w:r>
    </w:p>
    <w:p w14:paraId="2D3D5D58" w14:textId="77777777" w:rsidR="009F3062" w:rsidRPr="00E66AB6" w:rsidRDefault="009F3062" w:rsidP="009F3062">
      <w:pPr>
        <w:pStyle w:val="Akapitzlist"/>
        <w:numPr>
          <w:ilvl w:val="2"/>
          <w:numId w:val="65"/>
        </w:numPr>
        <w:spacing w:before="0" w:after="0" w:line="276" w:lineRule="auto"/>
        <w:rPr>
          <w:rFonts w:ascii="Times New Roman" w:hAnsi="Times New Roman"/>
          <w:sz w:val="24"/>
          <w:szCs w:val="24"/>
        </w:rPr>
      </w:pPr>
      <w:r w:rsidRPr="00E66AB6">
        <w:rPr>
          <w:rFonts w:ascii="Times New Roman" w:hAnsi="Times New Roman"/>
          <w:sz w:val="24"/>
          <w:szCs w:val="24"/>
        </w:rPr>
        <w:t xml:space="preserve"> zapoznał się z należytą starannością z dokumentami udostępnionymi przez Zamawiającego oraz  nie wnosi do nich jakichkolwiek zastrzeżeń;</w:t>
      </w:r>
    </w:p>
    <w:p w14:paraId="2632C852" w14:textId="77777777" w:rsidR="009F3062" w:rsidRPr="00E66AB6" w:rsidRDefault="009F3062" w:rsidP="009F3062">
      <w:pPr>
        <w:pStyle w:val="Akapitzlist"/>
        <w:numPr>
          <w:ilvl w:val="2"/>
          <w:numId w:val="65"/>
        </w:numPr>
        <w:spacing w:before="0" w:after="0" w:line="276" w:lineRule="auto"/>
        <w:rPr>
          <w:rFonts w:ascii="Times New Roman" w:hAnsi="Times New Roman"/>
          <w:sz w:val="24"/>
          <w:szCs w:val="24"/>
        </w:rPr>
      </w:pPr>
      <w:r w:rsidRPr="00E66AB6">
        <w:rPr>
          <w:rFonts w:ascii="Times New Roman" w:hAnsi="Times New Roman"/>
          <w:sz w:val="24"/>
          <w:szCs w:val="24"/>
        </w:rPr>
        <w:t>posiadł znajomość ogólnych i szczególnych warunków związanych z obszarem objętym zadaniem i trudnościami, jakie mogą wynikać z charakterystyki tego terenu;</w:t>
      </w:r>
    </w:p>
    <w:p w14:paraId="053BB2FB" w14:textId="77777777" w:rsidR="009F3062" w:rsidRPr="00E66AB6" w:rsidRDefault="009F3062" w:rsidP="009F3062">
      <w:pPr>
        <w:pStyle w:val="Akapitzlist"/>
        <w:numPr>
          <w:ilvl w:val="2"/>
          <w:numId w:val="65"/>
        </w:numPr>
        <w:spacing w:before="0" w:after="0" w:line="276" w:lineRule="auto"/>
        <w:rPr>
          <w:rFonts w:ascii="Times New Roman" w:hAnsi="Times New Roman"/>
          <w:sz w:val="24"/>
          <w:szCs w:val="24"/>
        </w:rPr>
      </w:pPr>
      <w:r w:rsidRPr="00E66AB6">
        <w:rPr>
          <w:rFonts w:ascii="Times New Roman" w:hAnsi="Times New Roman"/>
          <w:sz w:val="24"/>
          <w:szCs w:val="24"/>
        </w:rPr>
        <w:t>szczegółowo zapoznał się z wymaganiami Zamawiającego, które uwzględnił w swojej ofercie i dokonał należytej wyceny zadania;</w:t>
      </w:r>
    </w:p>
    <w:p w14:paraId="5E4DFBB5" w14:textId="77777777" w:rsidR="009F3062" w:rsidRPr="00E66AB6" w:rsidRDefault="009F3062" w:rsidP="009F3062">
      <w:pPr>
        <w:pStyle w:val="Akapitzlist"/>
        <w:numPr>
          <w:ilvl w:val="2"/>
          <w:numId w:val="65"/>
        </w:numPr>
        <w:spacing w:before="0" w:after="0" w:line="276" w:lineRule="auto"/>
        <w:rPr>
          <w:rFonts w:ascii="Times New Roman" w:hAnsi="Times New Roman"/>
          <w:sz w:val="24"/>
          <w:szCs w:val="24"/>
        </w:rPr>
      </w:pPr>
      <w:r w:rsidRPr="00E66AB6">
        <w:rPr>
          <w:rFonts w:ascii="Times New Roman" w:hAnsi="Times New Roman"/>
          <w:sz w:val="24"/>
          <w:szCs w:val="24"/>
        </w:rPr>
        <w:t>rozważył warunki realizacji umowy i wynikające z nich koszty oraz inne okoliczności niezbędne do zrealizowania powierzonego zadania;</w:t>
      </w:r>
    </w:p>
    <w:p w14:paraId="70BE3541" w14:textId="77777777" w:rsidR="009F3062" w:rsidRPr="00E66AB6" w:rsidRDefault="009F3062" w:rsidP="009F3062">
      <w:pPr>
        <w:pStyle w:val="Akapitzlist"/>
        <w:numPr>
          <w:ilvl w:val="2"/>
          <w:numId w:val="65"/>
        </w:numPr>
        <w:spacing w:before="0" w:after="0" w:line="276" w:lineRule="auto"/>
        <w:rPr>
          <w:rFonts w:ascii="Times New Roman" w:hAnsi="Times New Roman"/>
          <w:sz w:val="24"/>
          <w:szCs w:val="24"/>
        </w:rPr>
      </w:pPr>
      <w:r w:rsidRPr="00E66AB6">
        <w:rPr>
          <w:rFonts w:ascii="Times New Roman" w:hAnsi="Times New Roman"/>
          <w:sz w:val="24"/>
          <w:szCs w:val="24"/>
        </w:rPr>
        <w:t xml:space="preserve">posiada wymagane obowiązującymi przepisami uprawnienia, konieczne doświadczenie i profesjonalne kwalifikacje do wykonania przedmiotu umowy, jak również dysponuje niezbędnym zapleczem technicznym i osobowym do jego zrealizowania i oświadcza, że nie ma przeszkód do pełnego i terminowego wykonania niniejszego  zamówienia. </w:t>
      </w:r>
    </w:p>
    <w:p w14:paraId="4C0DEB09" w14:textId="77777777" w:rsidR="009F3062" w:rsidRPr="00E66AB6" w:rsidRDefault="009F3062" w:rsidP="009F3062">
      <w:pPr>
        <w:numPr>
          <w:ilvl w:val="0"/>
          <w:numId w:val="71"/>
        </w:numPr>
        <w:spacing w:line="276" w:lineRule="auto"/>
        <w:contextualSpacing/>
        <w:jc w:val="both"/>
      </w:pPr>
      <w:r w:rsidRPr="00E66AB6">
        <w:t>Przed przystąpieniem do wykonania prac/robót Wykonawca zobowiązany jest uzyskać brakujące stosowne zezwolenia, pozwolenia lub zgody albo zgłosić je właściwym organom. Jeżeli wymagane będzie do tego pełnomocnictwo Zamawiającego, Zamawiający udzieli go Wykonawcy we wnioskowanym niezbędnym zakresie.</w:t>
      </w:r>
    </w:p>
    <w:p w14:paraId="4CFE8BD0" w14:textId="77777777" w:rsidR="009F3062" w:rsidRPr="00A679AB" w:rsidRDefault="009F3062" w:rsidP="009F3062">
      <w:pPr>
        <w:numPr>
          <w:ilvl w:val="0"/>
          <w:numId w:val="71"/>
        </w:numPr>
        <w:spacing w:line="276" w:lineRule="auto"/>
        <w:contextualSpacing/>
        <w:jc w:val="both"/>
      </w:pPr>
      <w:r w:rsidRPr="00E66AB6">
        <w:t>Wszędzie tam, gdzie przedmiot zamówienia został opisany za pomocą norm, aprobat, specyfikacji technicznych i systemów odniesienia, o których mowa w art. 101 ust. 1-3 Ustawy Prawo zamówień publicznych, Zamawiający dopuszcza rozwiązania równoważne opisywanym, z zastrzeżeniem, że Wykonawca, który powoła się na rozwiązania równoważne opisywanym przez Zamawiającego, jest obowiązany</w:t>
      </w:r>
      <w:r w:rsidRPr="00A679AB">
        <w:t xml:space="preserve"> wykazać, że oferowane przez niego dostawy, usługi lub roboty budowlane spełniają wymagania określone przez Zamawiającego.</w:t>
      </w:r>
    </w:p>
    <w:p w14:paraId="5C4698B5" w14:textId="77777777" w:rsidR="009F3062" w:rsidRPr="00A679AB" w:rsidRDefault="009F3062" w:rsidP="009F3062">
      <w:pPr>
        <w:numPr>
          <w:ilvl w:val="0"/>
          <w:numId w:val="71"/>
        </w:numPr>
        <w:spacing w:after="200" w:line="276" w:lineRule="auto"/>
        <w:contextualSpacing/>
        <w:jc w:val="both"/>
      </w:pPr>
      <w:r w:rsidRPr="00A679AB">
        <w:t xml:space="preserve">Wykonawca zobowiązany jest i zobowiązuje się wykonać przedmiot zamówienia z materiałów i urządzeń własnych. Wszystkie materiały i urządzenia związane z realizacją przedmiotu zamówienia dostarcza Wykonawca. </w:t>
      </w:r>
    </w:p>
    <w:p w14:paraId="1B5D320C" w14:textId="77777777" w:rsidR="009F3062" w:rsidRPr="00E66AB6" w:rsidRDefault="009F3062" w:rsidP="009F3062">
      <w:pPr>
        <w:numPr>
          <w:ilvl w:val="0"/>
          <w:numId w:val="71"/>
        </w:numPr>
        <w:spacing w:line="276" w:lineRule="auto"/>
        <w:contextualSpacing/>
        <w:jc w:val="both"/>
      </w:pPr>
      <w:r w:rsidRPr="00E66AB6">
        <w:t xml:space="preserve">Materiały i urządzenia użyte do wykonania zamówienia muszą być fabrycznie nowe, niepoekspozycyjne, bez cech używalności,  w I gatunku/najwyższej jakości i muszą posiadać atesty, deklaracje zgodności, certyfikaty, w tym dopuszczające do stosowania </w:t>
      </w:r>
      <w:r w:rsidRPr="00E66AB6">
        <w:lastRenderedPageBreak/>
        <w:t xml:space="preserve">w budownictwie i dopuszczające do stosowania w obiekcie objętym zamówieniem, w którym zostaną zastosowane.  </w:t>
      </w:r>
      <w:bookmarkStart w:id="9" w:name="_Hlk174968801"/>
    </w:p>
    <w:bookmarkEnd w:id="9"/>
    <w:p w14:paraId="6155A51D" w14:textId="77777777" w:rsidR="009F3062" w:rsidRPr="00E66AB6" w:rsidRDefault="009F3062" w:rsidP="009F3062">
      <w:pPr>
        <w:numPr>
          <w:ilvl w:val="0"/>
          <w:numId w:val="71"/>
        </w:numPr>
        <w:spacing w:line="276" w:lineRule="auto"/>
        <w:contextualSpacing/>
        <w:jc w:val="both"/>
      </w:pPr>
      <w:r w:rsidRPr="00E66AB6">
        <w:t xml:space="preserve">Wykonawca zobowiązuje się do bieżącego usuwania szkód przez niego wyrządzonych w trakcie realizacji przedmiotu zamówienia. </w:t>
      </w:r>
    </w:p>
    <w:p w14:paraId="2DAC3090" w14:textId="77777777" w:rsidR="009F3062" w:rsidRPr="00E66AB6" w:rsidRDefault="009F3062" w:rsidP="009F3062">
      <w:pPr>
        <w:pStyle w:val="Akapitzlist"/>
        <w:numPr>
          <w:ilvl w:val="0"/>
          <w:numId w:val="71"/>
        </w:numPr>
        <w:autoSpaceDE w:val="0"/>
        <w:autoSpaceDN w:val="0"/>
        <w:adjustRightInd w:val="0"/>
        <w:spacing w:before="0" w:after="0" w:line="276" w:lineRule="auto"/>
        <w:ind w:left="714" w:hanging="357"/>
        <w:rPr>
          <w:rFonts w:ascii="Times New Roman" w:eastAsia="Times New Roman" w:hAnsi="Times New Roman"/>
          <w:color w:val="FF0000"/>
          <w:sz w:val="24"/>
          <w:szCs w:val="24"/>
          <w:lang w:eastAsia="pl-PL"/>
        </w:rPr>
      </w:pPr>
      <w:r w:rsidRPr="00E66AB6">
        <w:rPr>
          <w:rFonts w:ascii="Times New Roman" w:hAnsi="Times New Roman"/>
          <w:sz w:val="24"/>
          <w:szCs w:val="24"/>
        </w:rPr>
        <w:t>Wykonawca przyjmuje do wiadomości fakt, że wykonywane prace będą realizowane w obiekcie czynnym. Wykonawca zobowiązany jest i zobowiązuje się : zapewnić możliwość korzystania z obiektu w trakcie prowadzenia robót, odpowiednio zabezpieczyć ciągi komunikacyjne i prowadzić prace w sposób minimalizujący uciążliwość dla użytkowników obiektów, na bieżąco porządkować teren budowy.</w:t>
      </w:r>
    </w:p>
    <w:p w14:paraId="41CFD4C9" w14:textId="77777777" w:rsidR="009F3062" w:rsidRPr="00E66AB6" w:rsidRDefault="009F3062" w:rsidP="009F3062">
      <w:pPr>
        <w:numPr>
          <w:ilvl w:val="0"/>
          <w:numId w:val="71"/>
        </w:numPr>
        <w:spacing w:line="276" w:lineRule="auto"/>
        <w:ind w:left="714" w:hanging="357"/>
        <w:contextualSpacing/>
        <w:jc w:val="both"/>
        <w:rPr>
          <w:bCs/>
          <w:lang w:eastAsia="ar-SA"/>
        </w:rPr>
      </w:pPr>
      <w:r w:rsidRPr="00E66AB6">
        <w:rPr>
          <w:rFonts w:eastAsia="Calibri"/>
        </w:rPr>
        <w:t>Wykonawca zobowiązuje się do prowadzenia dokumentacji budowy, w tym dziennika budowy.</w:t>
      </w:r>
    </w:p>
    <w:p w14:paraId="5D230001" w14:textId="77777777" w:rsidR="009F3062" w:rsidRPr="00E66AB6" w:rsidRDefault="009F3062" w:rsidP="009F3062">
      <w:pPr>
        <w:pStyle w:val="Akapitzlist"/>
        <w:numPr>
          <w:ilvl w:val="0"/>
          <w:numId w:val="71"/>
        </w:numPr>
        <w:spacing w:before="0" w:after="0" w:line="259" w:lineRule="auto"/>
        <w:ind w:left="714" w:hanging="357"/>
        <w:rPr>
          <w:rFonts w:ascii="Times New Roman" w:eastAsia="Times New Roman" w:hAnsi="Times New Roman"/>
          <w:b/>
          <w:sz w:val="24"/>
          <w:szCs w:val="24"/>
          <w:lang w:eastAsia="ar-SA"/>
        </w:rPr>
      </w:pPr>
      <w:r w:rsidRPr="00E66AB6">
        <w:rPr>
          <w:rFonts w:ascii="Times New Roman" w:eastAsia="Times New Roman" w:hAnsi="Times New Roman"/>
          <w:b/>
          <w:sz w:val="24"/>
          <w:szCs w:val="24"/>
          <w:lang w:eastAsia="ar-SA"/>
        </w:rPr>
        <w:t xml:space="preserve">Wykonawca zobowiązuje się zapewnić: realizację zamówienia, opracowanie dokumentacji oraz realizację prac/robót, w tym kierowanie pracami/robotami przy zabytku albo samodzielne ich wykonywanie, przez osoby spełniające wymagania i posiadające odpowiednie wykształcenie, kwalifikacje i doświadczenie, wynikające z Ustawy z dnia 7 lipca 1994 r. Prawo Budowlane i Ustawy z dnia 23 lipca 2003r. o ochronie zabytków i opiece nad zabytkami oraz ich aktów wykonawczych. </w:t>
      </w:r>
    </w:p>
    <w:p w14:paraId="22C4102A" w14:textId="77777777" w:rsidR="009F3062" w:rsidRPr="00E66AB6" w:rsidRDefault="009F3062" w:rsidP="009F3062">
      <w:pPr>
        <w:pStyle w:val="Akapitzlist"/>
        <w:spacing w:after="0"/>
        <w:ind w:left="714"/>
        <w:rPr>
          <w:rFonts w:ascii="Times New Roman" w:eastAsia="Times New Roman" w:hAnsi="Times New Roman"/>
          <w:b/>
          <w:sz w:val="24"/>
          <w:szCs w:val="24"/>
          <w:lang w:eastAsia="ar-SA"/>
        </w:rPr>
      </w:pPr>
      <w:r w:rsidRPr="00E66AB6">
        <w:rPr>
          <w:rFonts w:ascii="Times New Roman" w:eastAsia="Times New Roman" w:hAnsi="Times New Roman"/>
          <w:b/>
          <w:sz w:val="24"/>
          <w:szCs w:val="24"/>
          <w:lang w:eastAsia="ar-SA"/>
        </w:rPr>
        <w:t>Wykonawca  ponosi w tym zakresie pełną i wyłączną odpowiedzialność.</w:t>
      </w:r>
    </w:p>
    <w:p w14:paraId="56ACE104" w14:textId="77777777" w:rsidR="009F3062" w:rsidRPr="00E66AB6" w:rsidRDefault="009F3062" w:rsidP="009F3062">
      <w:pPr>
        <w:pStyle w:val="Akapitzlist"/>
        <w:numPr>
          <w:ilvl w:val="0"/>
          <w:numId w:val="71"/>
        </w:numPr>
        <w:spacing w:before="0" w:after="0" w:line="259" w:lineRule="auto"/>
        <w:rPr>
          <w:rFonts w:ascii="Times New Roman" w:eastAsia="Times New Roman" w:hAnsi="Times New Roman"/>
          <w:bCs/>
          <w:sz w:val="24"/>
          <w:szCs w:val="24"/>
          <w:lang w:eastAsia="ar-SA"/>
        </w:rPr>
      </w:pPr>
      <w:r w:rsidRPr="00E66AB6">
        <w:rPr>
          <w:rFonts w:ascii="Times New Roman" w:eastAsia="Times New Roman" w:hAnsi="Times New Roman"/>
          <w:bCs/>
          <w:sz w:val="24"/>
          <w:szCs w:val="24"/>
          <w:lang w:eastAsia="ar-SA"/>
        </w:rPr>
        <w:t>Wykonawca zobowiązuje się poddać ewentualnej kontroli dokonywanej przez podmioty uprawnione w zakresie prawidłowości realizacji zamówienia również po zakończeniu realizacji projektu i po zakończeniu okresu umowy.</w:t>
      </w:r>
    </w:p>
    <w:p w14:paraId="4141346A" w14:textId="77777777" w:rsidR="009F3062" w:rsidRPr="00E66AB6" w:rsidRDefault="009F3062" w:rsidP="009F3062">
      <w:pPr>
        <w:pStyle w:val="Akapitzlist"/>
        <w:numPr>
          <w:ilvl w:val="0"/>
          <w:numId w:val="71"/>
        </w:numPr>
        <w:spacing w:before="0" w:after="0" w:line="259" w:lineRule="auto"/>
        <w:rPr>
          <w:rFonts w:ascii="Times New Roman" w:eastAsia="Times New Roman" w:hAnsi="Times New Roman"/>
          <w:bCs/>
          <w:sz w:val="24"/>
          <w:szCs w:val="24"/>
          <w:lang w:eastAsia="ar-SA"/>
        </w:rPr>
      </w:pPr>
      <w:r w:rsidRPr="00E66AB6">
        <w:rPr>
          <w:rFonts w:ascii="Times New Roman" w:eastAsia="Times New Roman" w:hAnsi="Times New Roman"/>
          <w:bCs/>
          <w:sz w:val="24"/>
          <w:szCs w:val="24"/>
          <w:lang w:eastAsia="ar-SA"/>
        </w:rPr>
        <w:t>Wykonawca odpowiada za własne działania i zaniechania oraz Wykonawca odpowiada jak za własne działanie lub zaniechanie za działania i zaniechania osób lub podmiotów, z których pomocą zamówienie (w całości lub w jakiejkolwiek części) wykonuje, jak również osób lub podmiotów, którym wykonanie zamówienia (w całości lub w jakiejkolwiek części)  powierza.</w:t>
      </w:r>
    </w:p>
    <w:p w14:paraId="7D8497CD" w14:textId="77777777" w:rsidR="009F3062" w:rsidRPr="00E66AB6" w:rsidRDefault="009F3062" w:rsidP="009F3062">
      <w:pPr>
        <w:ind w:left="360"/>
        <w:jc w:val="both"/>
        <w:rPr>
          <w:bCs/>
          <w:lang w:eastAsia="ar-SA"/>
        </w:rPr>
      </w:pPr>
    </w:p>
    <w:p w14:paraId="62C096BF" w14:textId="77777777" w:rsidR="009F3062" w:rsidRPr="00E66AB6" w:rsidRDefault="009F3062" w:rsidP="009F3062">
      <w:pPr>
        <w:ind w:left="360"/>
        <w:jc w:val="both"/>
        <w:rPr>
          <w:bCs/>
          <w:lang w:eastAsia="ar-SA"/>
        </w:rPr>
      </w:pPr>
      <w:r w:rsidRPr="00E66AB6">
        <w:rPr>
          <w:bCs/>
          <w:lang w:eastAsia="ar-SA"/>
        </w:rPr>
        <w:t>Ponadto Zamawiający udostępnia posiadaną inwentaryzację budynku I LO.</w:t>
      </w:r>
      <w:r w:rsidRPr="00E66AB6">
        <w:t xml:space="preserve"> </w:t>
      </w:r>
      <w:r w:rsidRPr="00E66AB6">
        <w:rPr>
          <w:bCs/>
          <w:lang w:eastAsia="ar-SA"/>
        </w:rPr>
        <w:t>Rozpatrując udostępnioną inwentaryzację architektoniczną należy mieć na uwadze, że obejmuje ona wszystkie budynki szkoły, natomiast przedmiotowe zamówienie dotyczy budynku głównego szkoły w inwentaryzacji określanego także jako część historyczna.</w:t>
      </w:r>
    </w:p>
    <w:p w14:paraId="11640038" w14:textId="77777777" w:rsidR="009F3062" w:rsidRPr="00E66AB6" w:rsidRDefault="009F3062" w:rsidP="009F3062">
      <w:pPr>
        <w:ind w:left="360"/>
        <w:jc w:val="both"/>
        <w:rPr>
          <w:bCs/>
          <w:lang w:eastAsia="ar-SA"/>
        </w:rPr>
      </w:pPr>
    </w:p>
    <w:p w14:paraId="44692E39" w14:textId="77777777" w:rsidR="009F3062" w:rsidRPr="00E66AB6" w:rsidRDefault="009F3062" w:rsidP="009F3062">
      <w:pPr>
        <w:spacing w:after="200" w:line="276" w:lineRule="auto"/>
        <w:ind w:left="720"/>
        <w:contextualSpacing/>
        <w:jc w:val="both"/>
        <w:rPr>
          <w:bCs/>
          <w:lang w:eastAsia="ar-SA"/>
        </w:rPr>
      </w:pPr>
    </w:p>
    <w:p w14:paraId="121F1E4C" w14:textId="77777777" w:rsidR="009F3062" w:rsidRPr="00E66AB6" w:rsidRDefault="009F3062" w:rsidP="009F3062">
      <w:pPr>
        <w:spacing w:after="200" w:line="276" w:lineRule="auto"/>
        <w:contextualSpacing/>
        <w:jc w:val="both"/>
        <w:rPr>
          <w:rFonts w:eastAsia="Calibri"/>
        </w:rPr>
      </w:pPr>
      <w:r w:rsidRPr="00E66AB6">
        <w:rPr>
          <w:rFonts w:eastAsia="Calibri"/>
        </w:rPr>
        <w:t xml:space="preserve">Wynagrodzenie za wykonanie dokumentacji projektowej nie może przekroczyć </w:t>
      </w:r>
      <w:r w:rsidRPr="00E66AB6">
        <w:rPr>
          <w:rFonts w:eastAsia="Calibri"/>
          <w:b/>
          <w:bCs/>
          <w:u w:val="single"/>
        </w:rPr>
        <w:t>5%</w:t>
      </w:r>
      <w:r w:rsidRPr="00E66AB6">
        <w:rPr>
          <w:rFonts w:eastAsia="Calibri"/>
        </w:rPr>
        <w:t xml:space="preserve"> całkowitego wynagrodzenia brutto .</w:t>
      </w:r>
    </w:p>
    <w:p w14:paraId="1B0E6F55" w14:textId="43B642BE" w:rsidR="009F3062" w:rsidRPr="004A5589" w:rsidRDefault="009F3062" w:rsidP="009F3062">
      <w:pPr>
        <w:spacing w:line="276" w:lineRule="auto"/>
        <w:contextualSpacing/>
        <w:jc w:val="both"/>
        <w:rPr>
          <w:rFonts w:cstheme="minorHAnsi"/>
          <w:u w:color="000000"/>
          <w:lang w:bidi="pl-PL"/>
        </w:rPr>
      </w:pPr>
      <w:r w:rsidRPr="004A5589">
        <w:rPr>
          <w:rFonts w:cstheme="minorHAnsi"/>
          <w:u w:color="000000"/>
          <w:lang w:bidi="pl-PL"/>
        </w:rPr>
        <w:t xml:space="preserve">        __________________________________________________________________________</w:t>
      </w:r>
    </w:p>
    <w:p w14:paraId="13D1CA7A" w14:textId="77777777" w:rsidR="009F3062" w:rsidRPr="004A5589" w:rsidRDefault="009F3062" w:rsidP="009F3062">
      <w:pPr>
        <w:spacing w:line="276" w:lineRule="auto"/>
        <w:jc w:val="both"/>
        <w:rPr>
          <w:b/>
          <w:bCs/>
          <w:u w:val="single"/>
        </w:rPr>
      </w:pPr>
      <w:r w:rsidRPr="004A5589">
        <w:rPr>
          <w:b/>
          <w:bCs/>
        </w:rPr>
        <w:t xml:space="preserve">Wymaga się, aby Wykonawca dokonał wizji lokalnej oraz uzyskał na swoją odpowiedzialność, koszt i ryzyko wszelkie istotne informacje, które mogą być konieczne lub pomocne do przygotowania rzetelnej oferty cenowej. </w:t>
      </w:r>
      <w:r w:rsidRPr="004A5589">
        <w:rPr>
          <w:b/>
          <w:bCs/>
          <w:u w:val="single"/>
        </w:rPr>
        <w:t>Dokonanie wizji lokalnej jest wymogiem przed złożeniem oferty.</w:t>
      </w:r>
      <w:r w:rsidRPr="004A5589">
        <w:t xml:space="preserve"> </w:t>
      </w:r>
      <w:r w:rsidRPr="004A5589">
        <w:rPr>
          <w:b/>
          <w:bCs/>
          <w:u w:val="single"/>
        </w:rPr>
        <w:t xml:space="preserve">Odbycie wymaganej wizji jest warunkiem koniecznym dla możliwości złożenia oferty. </w:t>
      </w:r>
    </w:p>
    <w:p w14:paraId="72515F71" w14:textId="77777777" w:rsidR="009F3062" w:rsidRPr="004A5589" w:rsidRDefault="009F3062" w:rsidP="009F3062">
      <w:pPr>
        <w:spacing w:line="276" w:lineRule="auto"/>
        <w:jc w:val="both"/>
        <w:rPr>
          <w:b/>
          <w:bCs/>
          <w:u w:val="single"/>
        </w:rPr>
      </w:pPr>
    </w:p>
    <w:p w14:paraId="36C769F0" w14:textId="77777777" w:rsidR="009F3062" w:rsidRPr="004A5589" w:rsidRDefault="009F3062" w:rsidP="009F3062">
      <w:pPr>
        <w:spacing w:line="276" w:lineRule="auto"/>
        <w:jc w:val="both"/>
        <w:rPr>
          <w:b/>
          <w:bCs/>
          <w:u w:val="single"/>
        </w:rPr>
      </w:pPr>
      <w:r w:rsidRPr="004A5589">
        <w:rPr>
          <w:b/>
          <w:bCs/>
          <w:u w:val="single"/>
        </w:rPr>
        <w:t>Oferta Wykonawcy, który nie odbył wizji lokalnej będzie podlegała odrzuceniu.</w:t>
      </w:r>
    </w:p>
    <w:p w14:paraId="1B37E7A5" w14:textId="77777777" w:rsidR="009F3062" w:rsidRPr="004A5589" w:rsidRDefault="009F3062" w:rsidP="009F3062">
      <w:pPr>
        <w:spacing w:line="276" w:lineRule="auto"/>
        <w:jc w:val="both"/>
        <w:rPr>
          <w:b/>
          <w:bCs/>
          <w:u w:val="single"/>
        </w:rPr>
      </w:pPr>
    </w:p>
    <w:p w14:paraId="4ABE550C" w14:textId="77777777" w:rsidR="009F3062" w:rsidRPr="004A5589" w:rsidRDefault="009F3062" w:rsidP="009F3062">
      <w:pPr>
        <w:spacing w:line="276" w:lineRule="auto"/>
        <w:jc w:val="both"/>
        <w:rPr>
          <w:b/>
          <w:bCs/>
          <w:u w:val="single"/>
        </w:rPr>
      </w:pPr>
      <w:r w:rsidRPr="004A5589">
        <w:rPr>
          <w:b/>
          <w:bCs/>
          <w:u w:val="single"/>
        </w:rPr>
        <w:lastRenderedPageBreak/>
        <w:t>Potwierdzenie odbycia wizji nastąpi po przeprowadzeniu wizji lokalnej, na druku opracowanym przez Zamawiającego i podpisanym przez osoby reprezentujące Zamawiającego (Naczelnika Wydziału Inwestycji i Pozyskiwania Środków Pomocowych lub jego pracownika)  i Wykonawcę (lub przedstawiciela Wykonawcy, za którego doświadczenie i rzetelność przeprowadzenia wizji wyłączną odpowiedzialność ponosi Wykonawca).</w:t>
      </w:r>
    </w:p>
    <w:p w14:paraId="02D1785E" w14:textId="77777777" w:rsidR="009F3062" w:rsidRPr="004A5589" w:rsidRDefault="009F3062" w:rsidP="009F3062">
      <w:pPr>
        <w:spacing w:line="276" w:lineRule="auto"/>
        <w:jc w:val="both"/>
        <w:rPr>
          <w:b/>
          <w:bCs/>
          <w:u w:val="single"/>
        </w:rPr>
      </w:pPr>
    </w:p>
    <w:p w14:paraId="39035ACE" w14:textId="77777777" w:rsidR="009F3062" w:rsidRPr="004A5589" w:rsidRDefault="009F3062" w:rsidP="009F3062">
      <w:pPr>
        <w:spacing w:line="276" w:lineRule="auto"/>
        <w:jc w:val="both"/>
      </w:pPr>
      <w:r w:rsidRPr="004A5589">
        <w:t xml:space="preserve">Termin wizji lokalnej należy uzgadniać indywidualnie, min. 1 dzień przed planowaną wizytą. Osoba do kontaktu z Wykonawcami w sprawach dotyczących uzgadniania terminu wizji lokalnej: </w:t>
      </w:r>
    </w:p>
    <w:p w14:paraId="50BF7491" w14:textId="77777777" w:rsidR="009F3062" w:rsidRPr="004A5589" w:rsidRDefault="009F3062" w:rsidP="009F3062">
      <w:pPr>
        <w:spacing w:line="276" w:lineRule="auto"/>
        <w:jc w:val="both"/>
      </w:pPr>
      <w:bookmarkStart w:id="10" w:name="_Hlk174442715"/>
      <w:r w:rsidRPr="004A5589">
        <w:t xml:space="preserve">Anna Lubicka – Naczelnik Wydziału Inwestycji i Pozyskiwania Środków Pomocowych </w:t>
      </w:r>
      <w:r w:rsidRPr="004A5589">
        <w:br/>
        <w:t xml:space="preserve">tel. 44 724-27-50 w. 222 </w:t>
      </w:r>
      <w:r w:rsidRPr="004A5589">
        <w:rPr>
          <w:i/>
        </w:rPr>
        <w:t>lub</w:t>
      </w:r>
    </w:p>
    <w:bookmarkEnd w:id="10"/>
    <w:p w14:paraId="5BE7C673" w14:textId="77777777" w:rsidR="009F3062" w:rsidRPr="004A5589" w:rsidRDefault="009F3062" w:rsidP="009F3062">
      <w:pPr>
        <w:spacing w:line="276" w:lineRule="auto"/>
        <w:jc w:val="both"/>
      </w:pPr>
      <w:r w:rsidRPr="004A5589">
        <w:t xml:space="preserve">Monika Zarzycka – Zastępca Naczelnika Wydziału Inwestycji i Pozyskiwania Środków Pomocowych </w:t>
      </w:r>
      <w:r w:rsidRPr="004A5589">
        <w:br/>
        <w:t xml:space="preserve">tel. 44 724-27-50 w. 222 </w:t>
      </w:r>
      <w:r w:rsidRPr="004A5589">
        <w:rPr>
          <w:i/>
        </w:rPr>
        <w:t>lub</w:t>
      </w:r>
    </w:p>
    <w:p w14:paraId="65B51992" w14:textId="77777777" w:rsidR="009F3062" w:rsidRPr="004A5589" w:rsidRDefault="009F3062" w:rsidP="009F3062">
      <w:pPr>
        <w:spacing w:line="276" w:lineRule="auto"/>
        <w:jc w:val="both"/>
      </w:pPr>
      <w:r w:rsidRPr="004A5589">
        <w:t>Marzena Mencfel – Zastępca Naczelnika Wydziału Inwestycji i Pozyskiwania Środków Pomocowych tel. 44 724-27-50 w. 221</w:t>
      </w:r>
    </w:p>
    <w:p w14:paraId="6FA2D02D" w14:textId="77777777" w:rsidR="009F3062" w:rsidRPr="004A5589" w:rsidRDefault="009F3062" w:rsidP="009F3062">
      <w:pPr>
        <w:spacing w:line="276" w:lineRule="auto"/>
        <w:jc w:val="both"/>
      </w:pPr>
    </w:p>
    <w:p w14:paraId="54193BE4" w14:textId="77777777" w:rsidR="009F3062" w:rsidRPr="004A5589" w:rsidRDefault="009F3062" w:rsidP="009F3062">
      <w:pPr>
        <w:spacing w:line="276" w:lineRule="auto"/>
        <w:jc w:val="both"/>
        <w:rPr>
          <w:b/>
          <w:bCs/>
          <w:u w:val="single"/>
        </w:rPr>
      </w:pPr>
      <w:r w:rsidRPr="004A5589">
        <w:rPr>
          <w:b/>
          <w:bCs/>
          <w:u w:val="single"/>
        </w:rPr>
        <w:t xml:space="preserve">Podczas wizji lokalnej nie będą udzielane żadne wyjaśnienia dotyczące zamówienia. Wszelkie zapytania należy kierować do Zamawiającego w sposób określony w SWZ.  </w:t>
      </w:r>
    </w:p>
    <w:p w14:paraId="7CE5C9FA" w14:textId="77777777" w:rsidR="00794D77" w:rsidRDefault="00794D77" w:rsidP="00794D77">
      <w:pPr>
        <w:spacing w:line="276" w:lineRule="auto"/>
        <w:ind w:left="567"/>
        <w:jc w:val="both"/>
        <w:rPr>
          <w:b/>
          <w:bCs/>
          <w:u w:val="single"/>
        </w:rPr>
      </w:pPr>
    </w:p>
    <w:bookmarkEnd w:id="4"/>
    <w:p w14:paraId="5297F325" w14:textId="465B8B1E" w:rsidR="006714A7" w:rsidRPr="006714A7" w:rsidRDefault="007E1FDC" w:rsidP="00844A3D">
      <w:pPr>
        <w:spacing w:line="276" w:lineRule="auto"/>
        <w:jc w:val="both"/>
        <w:rPr>
          <w:rFonts w:cstheme="minorHAnsi"/>
          <w:b/>
          <w:bCs/>
          <w:color w:val="000000"/>
          <w:sz w:val="28"/>
          <w:szCs w:val="28"/>
          <w:u w:color="000000"/>
          <w:lang w:bidi="pl-PL"/>
        </w:rPr>
      </w:pPr>
      <w:r>
        <w:t xml:space="preserve"> </w:t>
      </w:r>
      <w:r w:rsidR="006714A7" w:rsidRPr="006714A7">
        <w:rPr>
          <w:rFonts w:cstheme="minorHAnsi"/>
          <w:b/>
          <w:bCs/>
          <w:color w:val="000000"/>
          <w:sz w:val="28"/>
          <w:szCs w:val="28"/>
          <w:u w:color="000000"/>
          <w:lang w:bidi="pl-PL"/>
        </w:rPr>
        <w:t>Okres gwarancji</w:t>
      </w:r>
    </w:p>
    <w:p w14:paraId="1B438452" w14:textId="2B70E36F" w:rsidR="006714A7" w:rsidRDefault="006714A7" w:rsidP="006714A7">
      <w:pPr>
        <w:spacing w:line="276" w:lineRule="auto"/>
        <w:jc w:val="both"/>
        <w:rPr>
          <w:rFonts w:cstheme="minorHAnsi"/>
          <w:color w:val="000000"/>
          <w:u w:color="000000"/>
          <w:lang w:bidi="pl-PL"/>
        </w:rPr>
      </w:pPr>
      <w:r>
        <w:rPr>
          <w:rFonts w:cstheme="minorHAnsi"/>
          <w:color w:val="000000"/>
          <w:u w:color="000000"/>
          <w:lang w:bidi="pl-PL"/>
        </w:rPr>
        <w:t xml:space="preserve">Minimalny dopuszczalny przez Zamawiającego okres gwarancji </w:t>
      </w:r>
      <w:r w:rsidR="005B6696">
        <w:rPr>
          <w:rFonts w:cstheme="minorHAnsi"/>
          <w:color w:val="000000"/>
          <w:u w:color="000000"/>
          <w:lang w:bidi="pl-PL"/>
        </w:rPr>
        <w:t>na roboty budowlane oraz zamontowane materiały i urządzenia</w:t>
      </w:r>
      <w:r>
        <w:rPr>
          <w:rFonts w:cstheme="minorHAnsi"/>
          <w:color w:val="000000"/>
          <w:u w:color="000000"/>
          <w:lang w:bidi="pl-PL"/>
        </w:rPr>
        <w:t xml:space="preserve">: </w:t>
      </w:r>
      <w:r w:rsidR="00964991">
        <w:rPr>
          <w:rFonts w:cstheme="minorHAnsi"/>
          <w:color w:val="000000"/>
          <w:u w:color="000000"/>
          <w:lang w:bidi="pl-PL"/>
        </w:rPr>
        <w:t xml:space="preserve">minimum </w:t>
      </w:r>
      <w:r w:rsidR="00794D77">
        <w:rPr>
          <w:rFonts w:cstheme="minorHAnsi"/>
          <w:color w:val="000000"/>
          <w:u w:color="000000"/>
          <w:lang w:bidi="pl-PL"/>
        </w:rPr>
        <w:t>60</w:t>
      </w:r>
      <w:r>
        <w:rPr>
          <w:rFonts w:cstheme="minorHAnsi"/>
          <w:color w:val="000000"/>
          <w:u w:color="000000"/>
          <w:lang w:bidi="pl-PL"/>
        </w:rPr>
        <w:t xml:space="preserve"> m-cy (gwarancja stanowi jedno z kryteriów oceny ofert).</w:t>
      </w:r>
    </w:p>
    <w:p w14:paraId="4BD8714E" w14:textId="351694A0" w:rsidR="006714A7" w:rsidRPr="005B6696" w:rsidRDefault="006714A7" w:rsidP="005B6696">
      <w:pPr>
        <w:spacing w:line="276" w:lineRule="auto"/>
        <w:rPr>
          <w:rFonts w:asciiTheme="majorHAnsi" w:hAnsiTheme="majorHAnsi" w:cstheme="minorHAnsi"/>
          <w:iCs/>
          <w:color w:val="222222"/>
        </w:rPr>
      </w:pPr>
    </w:p>
    <w:p w14:paraId="7E55112B" w14:textId="2E24ACC9" w:rsidR="00BB77AE" w:rsidRPr="00007ED0" w:rsidRDefault="00BB77AE" w:rsidP="003E633A">
      <w:pPr>
        <w:spacing w:line="276" w:lineRule="auto"/>
        <w:ind w:left="709"/>
        <w:jc w:val="both"/>
        <w:rPr>
          <w:rFonts w:asciiTheme="majorHAnsi" w:hAnsiTheme="majorHAnsi" w:cs="Arial"/>
          <w:color w:val="222222"/>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05AEC589" w14:textId="77777777" w:rsidTr="001B764C">
        <w:trPr>
          <w:jc w:val="center"/>
        </w:trPr>
        <w:tc>
          <w:tcPr>
            <w:tcW w:w="9068" w:type="dxa"/>
            <w:tcBorders>
              <w:bottom w:val="single" w:sz="4" w:space="0" w:color="auto"/>
            </w:tcBorders>
            <w:shd w:val="clear" w:color="auto" w:fill="D9D9D9" w:themeFill="background1" w:themeFillShade="D9"/>
          </w:tcPr>
          <w:p w14:paraId="75A9EDB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1310C6FE"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1CDCC248" w14:textId="14DA7F1B" w:rsidR="00A6509B" w:rsidRDefault="00A6509B" w:rsidP="00627C7D">
      <w:pPr>
        <w:pStyle w:val="Akapitzlist"/>
        <w:widowControl w:val="0"/>
        <w:spacing w:line="276" w:lineRule="auto"/>
        <w:ind w:left="567"/>
        <w:outlineLvl w:val="3"/>
        <w:rPr>
          <w:rFonts w:asciiTheme="majorHAnsi" w:hAnsiTheme="majorHAnsi" w:cs="Arial"/>
          <w:bCs/>
        </w:rPr>
      </w:pPr>
    </w:p>
    <w:p w14:paraId="7CF7400C" w14:textId="2C9E8DE7" w:rsidR="00964991" w:rsidRPr="00B458BD" w:rsidRDefault="006714A7" w:rsidP="00964991">
      <w:pPr>
        <w:widowControl w:val="0"/>
        <w:suppressAutoHyphens/>
        <w:spacing w:after="120" w:line="276" w:lineRule="auto"/>
        <w:jc w:val="both"/>
        <w:rPr>
          <w:rFonts w:eastAsia="Lucida Sans Unicode"/>
          <w:bCs/>
        </w:rPr>
      </w:pPr>
      <w:r w:rsidRPr="00232FFA">
        <w:rPr>
          <w:rFonts w:cs="Calibri"/>
        </w:rPr>
        <w:t xml:space="preserve">Termin realizacji zamówienia: </w:t>
      </w:r>
      <w:r w:rsidR="00964991" w:rsidRPr="00964991">
        <w:rPr>
          <w:rFonts w:eastAsia="Lucida Sans Unicode"/>
          <w:b/>
        </w:rPr>
        <w:t>do 05.12.2025r.</w:t>
      </w:r>
      <w:r w:rsidR="00964991">
        <w:rPr>
          <w:rFonts w:eastAsia="Lucida Sans Unicode"/>
          <w:bCs/>
        </w:rPr>
        <w:t xml:space="preserve"> |(UWAGA : inwestycja realizowana w okresie powyżej 12 m-cy wg wniosku, wstępnej promesy i zasad RPOZ ed.2.)</w:t>
      </w:r>
    </w:p>
    <w:p w14:paraId="7DF24A4C" w14:textId="3460F9AE" w:rsidR="006714A7" w:rsidRPr="006714A7" w:rsidRDefault="006714A7" w:rsidP="00794D77">
      <w:pPr>
        <w:tabs>
          <w:tab w:val="left" w:pos="284"/>
        </w:tabs>
        <w:spacing w:line="276" w:lineRule="auto"/>
        <w:jc w:val="both"/>
        <w:rPr>
          <w:rFonts w:cs="Calibri"/>
          <w:b/>
          <w:bCs/>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27E5D14" w14:textId="77777777" w:rsidTr="001B764C">
        <w:trPr>
          <w:jc w:val="center"/>
        </w:trPr>
        <w:tc>
          <w:tcPr>
            <w:tcW w:w="9068" w:type="dxa"/>
            <w:tcBorders>
              <w:bottom w:val="single" w:sz="4" w:space="0" w:color="auto"/>
            </w:tcBorders>
            <w:shd w:val="clear" w:color="auto" w:fill="D9D9D9" w:themeFill="background1" w:themeFillShade="D9"/>
          </w:tcPr>
          <w:p w14:paraId="424F1599"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6EFC5CBB" w14:textId="1F974288"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57BB6BC7" w14:textId="77777777" w:rsidR="001E245E" w:rsidRDefault="001E245E" w:rsidP="001E245E">
      <w:pPr>
        <w:pStyle w:val="Kolorowalistaakcent11"/>
        <w:autoSpaceDE w:val="0"/>
        <w:autoSpaceDN w:val="0"/>
        <w:adjustRightInd w:val="0"/>
        <w:spacing w:before="0" w:after="0" w:line="276" w:lineRule="auto"/>
        <w:ind w:left="567"/>
        <w:rPr>
          <w:rFonts w:asciiTheme="majorHAnsi" w:hAnsiTheme="majorHAnsi" w:cs="Arial"/>
          <w:bCs/>
          <w:sz w:val="24"/>
          <w:szCs w:val="24"/>
        </w:rPr>
      </w:pPr>
    </w:p>
    <w:p w14:paraId="12EE91C8" w14:textId="77777777" w:rsidR="005A0FE9" w:rsidRDefault="005A0FE9" w:rsidP="001E245E">
      <w:pPr>
        <w:pStyle w:val="Kolorowalistaakcent11"/>
        <w:autoSpaceDE w:val="0"/>
        <w:autoSpaceDN w:val="0"/>
        <w:adjustRightInd w:val="0"/>
        <w:spacing w:before="0" w:after="0" w:line="276" w:lineRule="auto"/>
        <w:ind w:left="567"/>
        <w:rPr>
          <w:rFonts w:asciiTheme="majorHAnsi" w:hAnsiTheme="majorHAnsi" w:cs="Arial"/>
          <w:bCs/>
          <w:sz w:val="24"/>
          <w:szCs w:val="24"/>
        </w:rPr>
      </w:pPr>
    </w:p>
    <w:p w14:paraId="4767CBFD" w14:textId="7562509C" w:rsidR="00D9784D" w:rsidRPr="001E65B9" w:rsidRDefault="00D9784D" w:rsidP="00A15FBE">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t>
      </w:r>
      <w:r w:rsidR="006528C1">
        <w:rPr>
          <w:rFonts w:asciiTheme="majorHAnsi" w:hAnsiTheme="majorHAnsi" w:cs="Arial"/>
          <w:bCs/>
          <w:sz w:val="24"/>
          <w:szCs w:val="24"/>
        </w:rPr>
        <w:t>Wykonawcy</w:t>
      </w:r>
      <w:r w:rsidRPr="001E65B9">
        <w:rPr>
          <w:rFonts w:asciiTheme="majorHAnsi" w:hAnsiTheme="majorHAnsi" w:cs="Arial"/>
          <w:bCs/>
          <w:sz w:val="24"/>
          <w:szCs w:val="24"/>
        </w:rPr>
        <w:t xml:space="preserve">, którzy spełniają warunki </w:t>
      </w:r>
      <w:r w:rsidR="001E65B9">
        <w:rPr>
          <w:rFonts w:asciiTheme="majorHAnsi" w:hAnsiTheme="majorHAnsi" w:cs="Arial"/>
          <w:bCs/>
          <w:sz w:val="24"/>
          <w:szCs w:val="24"/>
        </w:rPr>
        <w:t>udziału w</w:t>
      </w:r>
      <w:r w:rsidR="00A435B8">
        <w:rPr>
          <w:rFonts w:asciiTheme="majorHAnsi" w:hAnsiTheme="majorHAnsi" w:cs="Arial"/>
          <w:bCs/>
          <w:sz w:val="24"/>
          <w:szCs w:val="24"/>
        </w:rPr>
        <w:t xml:space="preserve"> postępowaniu dotyczące:</w:t>
      </w:r>
      <w:r w:rsidR="001E65B9">
        <w:rPr>
          <w:rFonts w:asciiTheme="majorHAnsi" w:hAnsiTheme="majorHAnsi" w:cs="Arial"/>
          <w:bCs/>
          <w:sz w:val="24"/>
          <w:szCs w:val="24"/>
        </w:rPr>
        <w:t xml:space="preserve"> </w:t>
      </w:r>
      <w:r w:rsidR="001E65B9" w:rsidRPr="00015C4B">
        <w:rPr>
          <w:rFonts w:asciiTheme="majorHAnsi" w:hAnsiTheme="majorHAnsi" w:cs="Arial"/>
          <w:bCs/>
          <w:color w:val="FFFFFF" w:themeColor="background1"/>
          <w:sz w:val="24"/>
          <w:szCs w:val="24"/>
        </w:rPr>
        <w:t>postępowaniu</w:t>
      </w:r>
    </w:p>
    <w:p w14:paraId="7409916F" w14:textId="77777777" w:rsidR="00E60071" w:rsidRPr="001E65B9"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3182BFD1" w14:textId="77777777" w:rsidR="001E65B9" w:rsidRPr="00A435B8" w:rsidRDefault="001E65B9" w:rsidP="00A15FBE">
      <w:pPr>
        <w:pStyle w:val="Akapitzlist"/>
        <w:numPr>
          <w:ilvl w:val="2"/>
          <w:numId w:val="25"/>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A435B8">
        <w:rPr>
          <w:rFonts w:asciiTheme="majorHAnsi" w:hAnsiTheme="majorHAnsi" w:cs="Arial"/>
          <w:b/>
          <w:sz w:val="24"/>
          <w:szCs w:val="24"/>
        </w:rPr>
        <w:t>zdolności do występowania w obrocie gospodarczym;</w:t>
      </w:r>
    </w:p>
    <w:p w14:paraId="00057931" w14:textId="7E36D74B" w:rsidR="001E65B9" w:rsidRPr="00A435B8" w:rsidRDefault="006528C1" w:rsidP="001B764C">
      <w:pPr>
        <w:spacing w:line="276" w:lineRule="auto"/>
        <w:ind w:left="1276"/>
        <w:jc w:val="both"/>
        <w:rPr>
          <w:rFonts w:asciiTheme="majorHAnsi" w:hAnsiTheme="majorHAnsi"/>
          <w:i/>
        </w:rPr>
      </w:pPr>
      <w:r>
        <w:rPr>
          <w:rFonts w:asciiTheme="majorHAnsi" w:hAnsiTheme="majorHAnsi"/>
          <w:i/>
        </w:rPr>
        <w:t>Zamawiający</w:t>
      </w:r>
      <w:r w:rsidR="001E65B9" w:rsidRPr="00A435B8">
        <w:rPr>
          <w:rFonts w:asciiTheme="majorHAnsi" w:hAnsiTheme="majorHAnsi"/>
          <w:i/>
        </w:rPr>
        <w:t xml:space="preserve"> nie określa warunku w ww. zakresie.</w:t>
      </w:r>
    </w:p>
    <w:p w14:paraId="3D9D3841" w14:textId="77777777" w:rsidR="001E65B9" w:rsidRPr="00A435B8" w:rsidRDefault="001E65B9" w:rsidP="00A15FBE">
      <w:pPr>
        <w:pStyle w:val="Akapitzlist"/>
        <w:numPr>
          <w:ilvl w:val="2"/>
          <w:numId w:val="25"/>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uprawnień do prowadzenia określonej działalności gospodarczej lub zawodowej, o ile wynika to z odrębnych przepisów;</w:t>
      </w:r>
    </w:p>
    <w:p w14:paraId="08F03685" w14:textId="099ED2B8" w:rsidR="001E65B9" w:rsidRPr="00A435B8" w:rsidRDefault="006528C1" w:rsidP="001B764C">
      <w:pPr>
        <w:spacing w:line="276" w:lineRule="auto"/>
        <w:ind w:left="1276"/>
        <w:jc w:val="both"/>
        <w:rPr>
          <w:rFonts w:asciiTheme="majorHAnsi" w:hAnsiTheme="majorHAnsi"/>
          <w:i/>
          <w:sz w:val="10"/>
          <w:szCs w:val="10"/>
        </w:rPr>
      </w:pPr>
      <w:r>
        <w:rPr>
          <w:rFonts w:asciiTheme="majorHAnsi" w:hAnsiTheme="majorHAnsi"/>
          <w:i/>
        </w:rPr>
        <w:lastRenderedPageBreak/>
        <w:t>Zamawiający</w:t>
      </w:r>
      <w:r w:rsidR="00015C4B" w:rsidRPr="00A435B8">
        <w:rPr>
          <w:rFonts w:asciiTheme="majorHAnsi" w:hAnsiTheme="majorHAnsi"/>
          <w:i/>
        </w:rPr>
        <w:t xml:space="preserve"> nie określa warunku w ww. zakresie.</w:t>
      </w:r>
    </w:p>
    <w:p w14:paraId="0268512E" w14:textId="19E5FCC5" w:rsidR="001E65B9" w:rsidRPr="00A435B8" w:rsidRDefault="001E65B9" w:rsidP="00A15FBE">
      <w:pPr>
        <w:pStyle w:val="Akapitzlist"/>
        <w:numPr>
          <w:ilvl w:val="2"/>
          <w:numId w:val="25"/>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sytuacji ekonomicznej lub finansowej;</w:t>
      </w:r>
    </w:p>
    <w:p w14:paraId="656535A6" w14:textId="7096430D" w:rsidR="00F5397E" w:rsidRPr="001B764C" w:rsidRDefault="006528C1" w:rsidP="00627C7D">
      <w:pPr>
        <w:spacing w:line="276" w:lineRule="auto"/>
        <w:ind w:left="567" w:firstLine="709"/>
        <w:rPr>
          <w:rFonts w:asciiTheme="majorHAnsi" w:hAnsiTheme="majorHAnsi"/>
          <w:bCs/>
          <w:i/>
          <w:sz w:val="10"/>
          <w:szCs w:val="10"/>
        </w:rPr>
      </w:pPr>
      <w:r>
        <w:rPr>
          <w:rFonts w:asciiTheme="majorHAnsi" w:hAnsiTheme="majorHAnsi"/>
          <w:i/>
        </w:rPr>
        <w:t>Zamawiający</w:t>
      </w:r>
      <w:r w:rsidR="00015C4B" w:rsidRPr="001B764C">
        <w:rPr>
          <w:rFonts w:asciiTheme="majorHAnsi" w:hAnsiTheme="majorHAnsi"/>
          <w:i/>
        </w:rPr>
        <w:t xml:space="preserve"> nie określa warunku w ww. zakresie</w:t>
      </w:r>
    </w:p>
    <w:p w14:paraId="76C7FD3D" w14:textId="45D679C2" w:rsidR="00D9784D" w:rsidRDefault="00D9784D" w:rsidP="00A15FBE">
      <w:pPr>
        <w:pStyle w:val="Kolorowalistaakcent11"/>
        <w:numPr>
          <w:ilvl w:val="2"/>
          <w:numId w:val="25"/>
        </w:numPr>
        <w:autoSpaceDE w:val="0"/>
        <w:autoSpaceDN w:val="0"/>
        <w:adjustRightInd w:val="0"/>
        <w:spacing w:before="0" w:after="0" w:line="276" w:lineRule="auto"/>
        <w:rPr>
          <w:rFonts w:asciiTheme="majorHAnsi" w:hAnsiTheme="majorHAnsi" w:cs="Arial"/>
          <w:b/>
          <w:sz w:val="24"/>
          <w:szCs w:val="24"/>
        </w:rPr>
      </w:pPr>
      <w:r w:rsidRPr="001B764C">
        <w:rPr>
          <w:rFonts w:asciiTheme="majorHAnsi" w:hAnsiTheme="majorHAnsi" w:cs="Arial"/>
          <w:b/>
          <w:sz w:val="24"/>
          <w:szCs w:val="24"/>
        </w:rPr>
        <w:t>zdolności technicznej lub zawodowej</w:t>
      </w:r>
      <w:r w:rsidR="00034207" w:rsidRPr="001B764C">
        <w:rPr>
          <w:rFonts w:asciiTheme="majorHAnsi" w:hAnsiTheme="majorHAnsi" w:cs="Arial"/>
          <w:b/>
          <w:sz w:val="24"/>
          <w:szCs w:val="24"/>
        </w:rPr>
        <w:t xml:space="preserve"> w zakresie:</w:t>
      </w:r>
    </w:p>
    <w:p w14:paraId="13AE5E3D" w14:textId="77777777" w:rsidR="00794D77" w:rsidRPr="00794D77" w:rsidRDefault="00794D77" w:rsidP="00794D77">
      <w:pPr>
        <w:autoSpaceDE w:val="0"/>
        <w:autoSpaceDN w:val="0"/>
        <w:adjustRightInd w:val="0"/>
        <w:jc w:val="both"/>
        <w:rPr>
          <w:color w:val="FF0000"/>
          <w:u w:color="000000"/>
        </w:rPr>
      </w:pPr>
      <w:bookmarkStart w:id="11" w:name="_Hlk163475726"/>
    </w:p>
    <w:bookmarkEnd w:id="11"/>
    <w:p w14:paraId="504EB828" w14:textId="77777777" w:rsidR="00964991" w:rsidRPr="00B458BD" w:rsidRDefault="00964991" w:rsidP="00964991">
      <w:pPr>
        <w:autoSpaceDE w:val="0"/>
        <w:autoSpaceDN w:val="0"/>
        <w:adjustRightInd w:val="0"/>
        <w:spacing w:line="276" w:lineRule="auto"/>
        <w:rPr>
          <w:color w:val="FF0000"/>
          <w:u w:color="000000"/>
        </w:rPr>
      </w:pPr>
      <w:r w:rsidRPr="00473129">
        <w:t xml:space="preserve">Wykonawca musi wykazać, iż w okresie ostatnich </w:t>
      </w:r>
      <w:r>
        <w:t>8</w:t>
      </w:r>
      <w:r w:rsidRPr="00473129">
        <w:t xml:space="preserve"> lat przed upływem terminu składania ofert, a jeżeli okres prowadzenia działalności jest krótszy – w tym okresie wykonał należycie, co najmniej</w:t>
      </w:r>
      <w:r w:rsidRPr="003A6582">
        <w:t xml:space="preserve"> </w:t>
      </w:r>
      <w:r>
        <w:t xml:space="preserve">dwie </w:t>
      </w:r>
      <w:r w:rsidRPr="003A6582">
        <w:t>robot</w:t>
      </w:r>
      <w:r>
        <w:t>y</w:t>
      </w:r>
      <w:r w:rsidRPr="003A6582">
        <w:t xml:space="preserve"> budowlan</w:t>
      </w:r>
      <w:r>
        <w:t>e</w:t>
      </w:r>
      <w:r w:rsidRPr="003A6582">
        <w:t xml:space="preserve"> </w:t>
      </w:r>
      <w:r>
        <w:t>i/lub prace konserwatorskie i/lub restauratorskie, obejmujące</w:t>
      </w:r>
      <w:r w:rsidRPr="003A6582">
        <w:t xml:space="preserve"> </w:t>
      </w:r>
      <w:r>
        <w:t>co najmniej jedną elewację</w:t>
      </w:r>
      <w:r w:rsidRPr="003A6582">
        <w:t xml:space="preserve"> budynku wpisan</w:t>
      </w:r>
      <w:r>
        <w:t>ego</w:t>
      </w:r>
      <w:r w:rsidRPr="003A6582">
        <w:t xml:space="preserve"> do rejestru zabytków lub ewidencji zabytków</w:t>
      </w:r>
      <w:r>
        <w:t>,</w:t>
      </w:r>
      <w:r w:rsidRPr="003A6582">
        <w:t xml:space="preserve">  o wartości min.  </w:t>
      </w:r>
      <w:r>
        <w:t>5</w:t>
      </w:r>
      <w:r w:rsidRPr="00BF353C">
        <w:t>0 000,00 zł brutto</w:t>
      </w:r>
      <w:r>
        <w:t xml:space="preserve"> każda z wykazywanych robót i/lub prac.</w:t>
      </w:r>
    </w:p>
    <w:p w14:paraId="7AEFD081" w14:textId="77777777" w:rsidR="002F572E" w:rsidRDefault="002F572E" w:rsidP="004A2BA8">
      <w:pPr>
        <w:spacing w:line="276" w:lineRule="auto"/>
        <w:ind w:left="1276"/>
        <w:contextualSpacing/>
        <w:jc w:val="both"/>
        <w:rPr>
          <w:rFonts w:ascii="Cambria" w:hAnsi="Cambria"/>
          <w:i/>
          <w:sz w:val="10"/>
          <w:szCs w:val="10"/>
        </w:rPr>
      </w:pPr>
    </w:p>
    <w:p w14:paraId="77EC4CC6" w14:textId="77777777" w:rsidR="00F342B5" w:rsidRDefault="00F342B5" w:rsidP="00F342B5">
      <w:pPr>
        <w:spacing w:line="276" w:lineRule="auto"/>
        <w:ind w:left="1134"/>
        <w:jc w:val="center"/>
        <w:rPr>
          <w:rFonts w:ascii="Cambria" w:hAnsi="Cambria" w:cs="Cambria"/>
          <w:b/>
          <w:bCs/>
        </w:rPr>
      </w:pPr>
      <w:r>
        <w:rPr>
          <w:rFonts w:ascii="Cambria" w:hAnsi="Cambria" w:cs="Cambria"/>
          <w:b/>
          <w:bCs/>
        </w:rPr>
        <w:t xml:space="preserve">DODATKOWE INFORMACJE DOTYCZĄCE WARUNKÓW </w:t>
      </w:r>
      <w:r>
        <w:rPr>
          <w:rFonts w:ascii="Cambria" w:hAnsi="Cambria" w:cs="Cambria"/>
          <w:b/>
          <w:bCs/>
        </w:rPr>
        <w:br/>
        <w:t>UDZIAŁU W POSTĘPOWANIU</w:t>
      </w:r>
      <w:r w:rsidRPr="001C2A55">
        <w:rPr>
          <w:rFonts w:ascii="Cambria" w:hAnsi="Cambria" w:cs="Cambria"/>
          <w:b/>
          <w:bCs/>
        </w:rPr>
        <w:t>:</w:t>
      </w:r>
    </w:p>
    <w:tbl>
      <w:tblPr>
        <w:tblStyle w:val="Tabela-Siatka"/>
        <w:tblW w:w="9187" w:type="dxa"/>
        <w:tblInd w:w="-5" w:type="dxa"/>
        <w:tblLook w:val="04A0" w:firstRow="1" w:lastRow="0" w:firstColumn="1" w:lastColumn="0" w:noHBand="0" w:noVBand="1"/>
      </w:tblPr>
      <w:tblGrid>
        <w:gridCol w:w="9187"/>
      </w:tblGrid>
      <w:tr w:rsidR="00F342B5" w14:paraId="0A92D242" w14:textId="77777777" w:rsidTr="00794D77">
        <w:tc>
          <w:tcPr>
            <w:tcW w:w="9187" w:type="dxa"/>
            <w:shd w:val="clear" w:color="auto" w:fill="auto"/>
            <w:tcMar>
              <w:left w:w="108" w:type="dxa"/>
            </w:tcMar>
          </w:tcPr>
          <w:p w14:paraId="3F4A4D4D" w14:textId="77777777" w:rsidR="00F342B5" w:rsidRPr="00E01C2F" w:rsidRDefault="00F342B5" w:rsidP="001029D2">
            <w:pPr>
              <w:pStyle w:val="Akapitzlist"/>
              <w:spacing w:line="276" w:lineRule="auto"/>
              <w:ind w:left="325"/>
              <w:rPr>
                <w:rFonts w:ascii="Cambria" w:hAnsi="Cambria" w:cs="Helvetica"/>
                <w:color w:val="000000"/>
                <w:sz w:val="24"/>
                <w:szCs w:val="24"/>
              </w:rPr>
            </w:pPr>
            <w:r w:rsidRPr="00E01C2F">
              <w:rPr>
                <w:rFonts w:ascii="Cambria" w:hAnsi="Cambria" w:cs="Helvetica"/>
                <w:color w:val="000000"/>
                <w:sz w:val="24"/>
                <w:szCs w:val="24"/>
              </w:rPr>
              <w:t>1)</w:t>
            </w:r>
            <w:r w:rsidRPr="00E01C2F">
              <w:rPr>
                <w:rFonts w:ascii="Cambria" w:hAnsi="Cambria" w:cs="Helvetica"/>
                <w:color w:val="000000"/>
                <w:sz w:val="24"/>
                <w:szCs w:val="24"/>
              </w:rPr>
              <w:tab/>
              <w:t xml:space="preserve">Wartości podane w dokumentach w walutach innych niż wskazane przez Zamawiającego będą przeliczane wg średniego kursu NBP na dzień publikacji ogłoszenia. </w:t>
            </w:r>
          </w:p>
          <w:p w14:paraId="2084691A" w14:textId="5E47A48D" w:rsidR="00F342B5" w:rsidRPr="00E01C2F" w:rsidRDefault="00F342B5" w:rsidP="001029D2">
            <w:pPr>
              <w:pStyle w:val="Akapitzlist"/>
              <w:spacing w:line="276" w:lineRule="auto"/>
              <w:ind w:left="325"/>
              <w:rPr>
                <w:rFonts w:ascii="Cambria" w:hAnsi="Cambria" w:cs="Helvetica"/>
                <w:color w:val="000000"/>
                <w:sz w:val="24"/>
                <w:szCs w:val="24"/>
              </w:rPr>
            </w:pPr>
            <w:r w:rsidRPr="00E01C2F">
              <w:rPr>
                <w:rFonts w:ascii="Cambria" w:hAnsi="Cambria" w:cs="Helvetica"/>
                <w:color w:val="000000"/>
                <w:sz w:val="24"/>
                <w:szCs w:val="24"/>
              </w:rPr>
              <w:t>2)</w:t>
            </w:r>
            <w:r w:rsidRPr="00E01C2F">
              <w:rPr>
                <w:rFonts w:ascii="Cambria" w:hAnsi="Cambria" w:cs="Helvetica"/>
                <w:color w:val="000000"/>
                <w:sz w:val="24"/>
                <w:szCs w:val="24"/>
              </w:rPr>
              <w:tab/>
              <w:t>Przez posiadanie uprawnień budowlanych wymaganych prawem dla osób uczestniczących w realizacji zamówienia, rozumie się uprawnienia do wykonywania samodzielnych funkcji w budownictwie w rozumieniu art. 15a ustawy z dnia 7 lipca 1994 r. Prawo budowlane (t. j. Dz. U. 202</w:t>
            </w:r>
            <w:r w:rsidR="00234C0D">
              <w:rPr>
                <w:rFonts w:ascii="Cambria" w:hAnsi="Cambria" w:cs="Helvetica"/>
                <w:color w:val="000000"/>
                <w:sz w:val="24"/>
                <w:szCs w:val="24"/>
              </w:rPr>
              <w:t>4</w:t>
            </w:r>
            <w:r w:rsidRPr="00E01C2F">
              <w:rPr>
                <w:rFonts w:ascii="Cambria" w:hAnsi="Cambria" w:cs="Helvetica"/>
                <w:color w:val="000000"/>
                <w:sz w:val="24"/>
                <w:szCs w:val="24"/>
              </w:rPr>
              <w:t xml:space="preserve"> r, poz. </w:t>
            </w:r>
            <w:r w:rsidR="00234C0D">
              <w:rPr>
                <w:rFonts w:ascii="Cambria" w:hAnsi="Cambria" w:cs="Helvetica"/>
                <w:color w:val="000000"/>
                <w:sz w:val="24"/>
                <w:szCs w:val="24"/>
              </w:rPr>
              <w:t>725</w:t>
            </w:r>
            <w:r w:rsidRPr="00E01C2F">
              <w:rPr>
                <w:rFonts w:ascii="Cambria" w:hAnsi="Cambria" w:cs="Helvetica"/>
                <w:color w:val="000000"/>
                <w:sz w:val="24"/>
                <w:szCs w:val="24"/>
              </w:rPr>
              <w:t>) oraz przepisów wcześniejszych. Samodzielne funkcje techniczne w budownictwie (nazwy specjalności i ich zakresy) będą rozpatrywane zgodnie z przepisami regulującymi nadawanie uprawnień budowlanych w dacie ich nadania.</w:t>
            </w:r>
          </w:p>
          <w:p w14:paraId="12C0D407" w14:textId="47BB0D75" w:rsidR="00F342B5" w:rsidRPr="00570D57" w:rsidRDefault="00F342B5" w:rsidP="001029D2">
            <w:pPr>
              <w:pStyle w:val="Akapitzlist"/>
              <w:spacing w:before="0" w:after="0" w:line="276" w:lineRule="auto"/>
              <w:ind w:left="325"/>
              <w:rPr>
                <w:rFonts w:ascii="Cambria" w:hAnsi="Cambria" w:cs="Helvetica"/>
                <w:color w:val="000000"/>
                <w:sz w:val="24"/>
                <w:szCs w:val="24"/>
              </w:rPr>
            </w:pPr>
            <w:r w:rsidRPr="00E01C2F">
              <w:rPr>
                <w:rFonts w:ascii="Cambria" w:hAnsi="Cambria" w:cs="Helvetica"/>
                <w:color w:val="000000"/>
                <w:sz w:val="24"/>
                <w:szCs w:val="24"/>
              </w:rPr>
              <w:t>3)</w:t>
            </w:r>
            <w:r w:rsidRPr="00E01C2F">
              <w:rPr>
                <w:rFonts w:ascii="Cambria" w:hAnsi="Cambria" w:cs="Helvetica"/>
                <w:color w:val="000000"/>
                <w:sz w:val="24"/>
                <w:szCs w:val="24"/>
              </w:rPr>
              <w:tab/>
              <w:t xml:space="preserve">Wykonawca w celu wykazania spełniania warunków określonych w pkt 6.1.4, ppkt </w:t>
            </w:r>
            <w:r>
              <w:rPr>
                <w:rFonts w:ascii="Cambria" w:hAnsi="Cambria" w:cs="Helvetica"/>
                <w:color w:val="000000"/>
                <w:sz w:val="24"/>
                <w:szCs w:val="24"/>
              </w:rPr>
              <w:t>1</w:t>
            </w:r>
            <w:r w:rsidRPr="00E01C2F">
              <w:rPr>
                <w:rFonts w:ascii="Cambria" w:hAnsi="Cambria" w:cs="Helvetica"/>
                <w:color w:val="000000"/>
                <w:sz w:val="24"/>
                <w:szCs w:val="24"/>
              </w:rPr>
              <w:t>) SWZ 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 j. Dz. U. z 202</w:t>
            </w:r>
            <w:r w:rsidR="001C45CA">
              <w:rPr>
                <w:rFonts w:ascii="Cambria" w:hAnsi="Cambria" w:cs="Helvetica"/>
                <w:color w:val="000000"/>
                <w:sz w:val="24"/>
                <w:szCs w:val="24"/>
              </w:rPr>
              <w:t>3</w:t>
            </w:r>
            <w:r w:rsidRPr="00E01C2F">
              <w:rPr>
                <w:rFonts w:ascii="Cambria" w:hAnsi="Cambria" w:cs="Helvetica"/>
                <w:color w:val="000000"/>
                <w:sz w:val="24"/>
                <w:szCs w:val="24"/>
              </w:rPr>
              <w:t xml:space="preserve"> r., poz. </w:t>
            </w:r>
            <w:r w:rsidR="001C45CA">
              <w:rPr>
                <w:rFonts w:ascii="Cambria" w:hAnsi="Cambria" w:cs="Helvetica"/>
                <w:color w:val="000000"/>
                <w:sz w:val="24"/>
                <w:szCs w:val="24"/>
              </w:rPr>
              <w:t>334</w:t>
            </w:r>
            <w:r w:rsidRPr="00E01C2F">
              <w:rPr>
                <w:rFonts w:ascii="Cambria" w:hAnsi="Cambria" w:cs="Helvetica"/>
                <w:color w:val="000000"/>
                <w:sz w:val="24"/>
                <w:szCs w:val="24"/>
              </w:rPr>
              <w:t>) oraz ustawą z dnia 15 grudnia 2000 r. o samorządach zawodowych architektów oraz inżynierów budownictwa (Dz. U. z 20</w:t>
            </w:r>
            <w:r w:rsidR="009E0069">
              <w:rPr>
                <w:rFonts w:ascii="Cambria" w:hAnsi="Cambria" w:cs="Helvetica"/>
                <w:color w:val="000000"/>
                <w:sz w:val="24"/>
                <w:szCs w:val="24"/>
              </w:rPr>
              <w:t>23</w:t>
            </w:r>
            <w:r w:rsidRPr="00E01C2F">
              <w:rPr>
                <w:rFonts w:ascii="Cambria" w:hAnsi="Cambria" w:cs="Helvetica"/>
                <w:color w:val="000000"/>
                <w:sz w:val="24"/>
                <w:szCs w:val="24"/>
              </w:rPr>
              <w:t xml:space="preserve"> r. poz. </w:t>
            </w:r>
            <w:r w:rsidR="009E0069">
              <w:rPr>
                <w:rFonts w:ascii="Cambria" w:hAnsi="Cambria" w:cs="Helvetica"/>
                <w:color w:val="000000"/>
                <w:sz w:val="24"/>
                <w:szCs w:val="24"/>
              </w:rPr>
              <w:t>55</w:t>
            </w:r>
            <w:r w:rsidR="00234C0D">
              <w:rPr>
                <w:rFonts w:ascii="Cambria" w:hAnsi="Cambria" w:cs="Helvetica"/>
                <w:color w:val="000000"/>
                <w:sz w:val="24"/>
                <w:szCs w:val="24"/>
              </w:rPr>
              <w:t>1</w:t>
            </w:r>
            <w:r w:rsidRPr="00E01C2F">
              <w:rPr>
                <w:rFonts w:ascii="Cambria" w:hAnsi="Cambria" w:cs="Helvetica"/>
                <w:color w:val="000000"/>
                <w:sz w:val="24"/>
                <w:szCs w:val="24"/>
              </w:rPr>
              <w:t>).</w:t>
            </w:r>
          </w:p>
        </w:tc>
      </w:tr>
    </w:tbl>
    <w:p w14:paraId="3D98ECEB" w14:textId="77777777" w:rsidR="00F342B5" w:rsidRPr="001B764C" w:rsidRDefault="00F342B5" w:rsidP="00F342B5">
      <w:pPr>
        <w:autoSpaceDE w:val="0"/>
        <w:autoSpaceDN w:val="0"/>
        <w:adjustRightInd w:val="0"/>
        <w:spacing w:line="276" w:lineRule="auto"/>
        <w:ind w:left="1276"/>
        <w:jc w:val="both"/>
        <w:rPr>
          <w:rFonts w:asciiTheme="majorHAnsi" w:hAnsiTheme="majorHAnsi" w:cs="Arial"/>
          <w:bCs/>
          <w:sz w:val="10"/>
          <w:szCs w:val="10"/>
        </w:rPr>
      </w:pPr>
    </w:p>
    <w:p w14:paraId="2EC5BD07" w14:textId="77777777" w:rsidR="00F342B5" w:rsidRDefault="00F342B5" w:rsidP="00A15FBE">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Pr>
          <w:rFonts w:asciiTheme="majorHAnsi" w:hAnsiTheme="majorHAnsi"/>
          <w:sz w:val="24"/>
          <w:szCs w:val="24"/>
        </w:rPr>
        <w:t>Zamawiający</w:t>
      </w:r>
      <w:r w:rsidRPr="00C6306E">
        <w:rPr>
          <w:rFonts w:asciiTheme="majorHAnsi" w:hAnsiTheme="majorHAnsi"/>
          <w:sz w:val="24"/>
          <w:szCs w:val="24"/>
        </w:rPr>
        <w:t xml:space="preserve"> może, </w:t>
      </w:r>
      <w:r>
        <w:rPr>
          <w:rFonts w:ascii="Cambria" w:hAnsi="Cambria"/>
          <w:color w:val="000000"/>
          <w:sz w:val="24"/>
          <w:szCs w:val="24"/>
          <w:shd w:val="clear" w:color="auto" w:fill="FFFFFF"/>
        </w:rPr>
        <w:t>o</w:t>
      </w:r>
      <w:r w:rsidRPr="0007221C">
        <w:rPr>
          <w:rFonts w:ascii="Cambria" w:hAnsi="Cambria"/>
          <w:color w:val="000000"/>
          <w:sz w:val="24"/>
          <w:szCs w:val="24"/>
          <w:shd w:val="clear" w:color="auto" w:fill="FFFFFF"/>
        </w:rPr>
        <w:t xml:space="preserve">ceniając zdolność techniczną lub zawodową, na każdym etapie postępowania, uznać, że </w:t>
      </w:r>
      <w:r>
        <w:rPr>
          <w:rFonts w:ascii="Cambria" w:hAnsi="Cambria"/>
          <w:color w:val="000000"/>
          <w:sz w:val="24"/>
          <w:szCs w:val="24"/>
          <w:shd w:val="clear" w:color="auto" w:fill="FFFFFF"/>
        </w:rPr>
        <w:t>Wykonawca</w:t>
      </w:r>
      <w:r w:rsidRPr="0007221C">
        <w:rPr>
          <w:rFonts w:ascii="Cambria" w:hAnsi="Cambria"/>
          <w:color w:val="000000"/>
          <w:sz w:val="24"/>
          <w:szCs w:val="24"/>
          <w:shd w:val="clear" w:color="auto" w:fill="FFFFFF"/>
        </w:rPr>
        <w:t xml:space="preserve"> nie posiada wymaganych zdolności, jeżeli posiadanie przez </w:t>
      </w:r>
      <w:r>
        <w:rPr>
          <w:rFonts w:ascii="Cambria" w:hAnsi="Cambria"/>
          <w:color w:val="000000"/>
          <w:sz w:val="24"/>
          <w:szCs w:val="24"/>
          <w:shd w:val="clear" w:color="auto" w:fill="FFFFFF"/>
        </w:rPr>
        <w:t>Wykonawcę</w:t>
      </w:r>
      <w:r w:rsidRPr="0007221C">
        <w:rPr>
          <w:rFonts w:ascii="Cambria" w:hAnsi="Cambria"/>
          <w:color w:val="000000"/>
          <w:sz w:val="24"/>
          <w:szCs w:val="24"/>
          <w:shd w:val="clear" w:color="auto" w:fill="FFFFFF"/>
        </w:rPr>
        <w:t xml:space="preserve"> sprzecznych interesów, w szczególności zaangażowanie zasobów technicznych lub zawodowych </w:t>
      </w:r>
      <w:r>
        <w:rPr>
          <w:rFonts w:ascii="Cambria" w:hAnsi="Cambria"/>
          <w:color w:val="000000"/>
          <w:sz w:val="24"/>
          <w:szCs w:val="24"/>
          <w:shd w:val="clear" w:color="auto" w:fill="FFFFFF"/>
        </w:rPr>
        <w:t>Wykonawcy</w:t>
      </w:r>
      <w:r w:rsidRPr="0007221C">
        <w:rPr>
          <w:rFonts w:ascii="Cambria" w:hAnsi="Cambria"/>
          <w:color w:val="000000"/>
          <w:sz w:val="24"/>
          <w:szCs w:val="24"/>
          <w:shd w:val="clear" w:color="auto" w:fill="FFFFFF"/>
        </w:rPr>
        <w:t xml:space="preserve"> w inne przedsięwzięcia gospodarcze </w:t>
      </w:r>
      <w:r>
        <w:rPr>
          <w:rFonts w:ascii="Cambria" w:hAnsi="Cambria"/>
          <w:color w:val="000000"/>
          <w:sz w:val="24"/>
          <w:szCs w:val="24"/>
          <w:shd w:val="clear" w:color="auto" w:fill="FFFFFF"/>
        </w:rPr>
        <w:t>Wykonawcy</w:t>
      </w:r>
      <w:r w:rsidRPr="0007221C">
        <w:rPr>
          <w:rFonts w:ascii="Cambria" w:hAnsi="Cambria"/>
          <w:color w:val="000000"/>
          <w:sz w:val="24"/>
          <w:szCs w:val="24"/>
          <w:shd w:val="clear" w:color="auto" w:fill="FFFFFF"/>
        </w:rPr>
        <w:t xml:space="preserve"> może mieć negatywny wpływ na realizację zamówienia</w:t>
      </w:r>
      <w:r w:rsidRPr="0007221C">
        <w:rPr>
          <w:rFonts w:ascii="Cambria" w:hAnsi="Cambria"/>
          <w:sz w:val="24"/>
          <w:szCs w:val="24"/>
        </w:rPr>
        <w:t xml:space="preserve"> na każdym etapie postępowania (art. </w:t>
      </w:r>
      <w:r>
        <w:rPr>
          <w:rFonts w:ascii="Cambria" w:hAnsi="Cambria"/>
          <w:sz w:val="24"/>
          <w:szCs w:val="24"/>
        </w:rPr>
        <w:t>116</w:t>
      </w:r>
      <w:r w:rsidRPr="0007221C">
        <w:rPr>
          <w:rFonts w:ascii="Cambria" w:hAnsi="Cambria"/>
          <w:sz w:val="24"/>
          <w:szCs w:val="24"/>
        </w:rPr>
        <w:t xml:space="preserve"> ust. 2 ustawy</w:t>
      </w:r>
      <w:r>
        <w:rPr>
          <w:rFonts w:ascii="Cambria" w:hAnsi="Cambria"/>
          <w:sz w:val="24"/>
          <w:szCs w:val="24"/>
        </w:rPr>
        <w:t xml:space="preserve"> Pzp</w:t>
      </w:r>
      <w:r w:rsidRPr="0007221C">
        <w:rPr>
          <w:rFonts w:ascii="Cambria" w:hAnsi="Cambria"/>
          <w:sz w:val="24"/>
          <w:szCs w:val="24"/>
        </w:rPr>
        <w:t>).</w:t>
      </w:r>
    </w:p>
    <w:p w14:paraId="72F17E38" w14:textId="77777777" w:rsidR="00F342B5" w:rsidRPr="005C1B81" w:rsidRDefault="00F342B5" w:rsidP="00A15FBE">
      <w:pPr>
        <w:pStyle w:val="Kolorowalistaakcent11"/>
        <w:numPr>
          <w:ilvl w:val="1"/>
          <w:numId w:val="9"/>
        </w:numPr>
        <w:autoSpaceDE w:val="0"/>
        <w:autoSpaceDN w:val="0"/>
        <w:adjustRightInd w:val="0"/>
        <w:spacing w:before="0" w:after="0" w:line="276" w:lineRule="auto"/>
        <w:ind w:left="567" w:right="20" w:hanging="567"/>
        <w:rPr>
          <w:rFonts w:ascii="Cambria" w:hAnsi="Cambria"/>
          <w:sz w:val="24"/>
          <w:szCs w:val="24"/>
        </w:rPr>
      </w:pPr>
      <w:r w:rsidRPr="005C1B81">
        <w:rPr>
          <w:rFonts w:asciiTheme="majorHAnsi" w:hAnsiTheme="majorHAnsi"/>
          <w:color w:val="000000"/>
          <w:sz w:val="24"/>
          <w:szCs w:val="24"/>
        </w:rPr>
        <w:t xml:space="preserve">W odniesieniu do warunków dotyczących wykształcenia, kwalifikacji zawodowych lub doświadczenia </w:t>
      </w:r>
      <w:r>
        <w:rPr>
          <w:rFonts w:asciiTheme="majorHAnsi" w:hAnsiTheme="majorHAnsi"/>
          <w:color w:val="000000"/>
          <w:sz w:val="24"/>
          <w:szCs w:val="24"/>
        </w:rPr>
        <w:t>Wykonawcy</w:t>
      </w:r>
      <w:r w:rsidRPr="005C1B81">
        <w:rPr>
          <w:rFonts w:asciiTheme="majorHAnsi" w:hAnsiTheme="majorHAnsi"/>
          <w:color w:val="000000"/>
          <w:sz w:val="24"/>
          <w:szCs w:val="24"/>
        </w:rPr>
        <w:t xml:space="preserve"> wspólnie ubiegający się o udzielenie zamówienia </w:t>
      </w:r>
      <w:r>
        <w:rPr>
          <w:rFonts w:asciiTheme="majorHAnsi" w:hAnsiTheme="majorHAnsi"/>
          <w:color w:val="000000"/>
          <w:sz w:val="24"/>
          <w:szCs w:val="24"/>
        </w:rPr>
        <w:t xml:space="preserve">wykazując warunek udziału w postępowaniu </w:t>
      </w:r>
      <w:r w:rsidRPr="005C1B81">
        <w:rPr>
          <w:rFonts w:asciiTheme="majorHAnsi" w:hAnsiTheme="majorHAnsi"/>
          <w:b/>
          <w:bCs/>
          <w:color w:val="000000"/>
          <w:sz w:val="24"/>
          <w:szCs w:val="24"/>
        </w:rPr>
        <w:t xml:space="preserve">mogą polegać na zdolnościach tych  </w:t>
      </w:r>
      <w:r>
        <w:rPr>
          <w:rFonts w:asciiTheme="majorHAnsi" w:hAnsiTheme="majorHAnsi"/>
          <w:b/>
          <w:bCs/>
          <w:color w:val="000000"/>
          <w:sz w:val="24"/>
          <w:szCs w:val="24"/>
        </w:rPr>
        <w:t>W</w:t>
      </w:r>
      <w:r w:rsidRPr="005C1B81">
        <w:rPr>
          <w:rFonts w:asciiTheme="majorHAnsi" w:hAnsiTheme="majorHAnsi"/>
          <w:b/>
          <w:bCs/>
          <w:color w:val="000000"/>
          <w:sz w:val="24"/>
          <w:szCs w:val="24"/>
        </w:rPr>
        <w:t>ykonawców, którzy wy</w:t>
      </w:r>
      <w:r>
        <w:rPr>
          <w:rFonts w:asciiTheme="majorHAnsi" w:hAnsiTheme="majorHAnsi"/>
          <w:b/>
          <w:bCs/>
          <w:color w:val="000000"/>
          <w:sz w:val="24"/>
          <w:szCs w:val="24"/>
        </w:rPr>
        <w:t>konają</w:t>
      </w:r>
      <w:r w:rsidRPr="005C1B81">
        <w:rPr>
          <w:rFonts w:asciiTheme="majorHAnsi" w:hAnsiTheme="majorHAnsi"/>
          <w:b/>
          <w:bCs/>
          <w:color w:val="000000"/>
          <w:sz w:val="24"/>
          <w:szCs w:val="24"/>
        </w:rPr>
        <w:t xml:space="preserve"> usługi, do realizacji których te zdolności są wymagane</w:t>
      </w:r>
      <w:r>
        <w:rPr>
          <w:rFonts w:asciiTheme="majorHAnsi" w:hAnsiTheme="majorHAnsi"/>
          <w:b/>
          <w:bCs/>
          <w:color w:val="000000"/>
          <w:sz w:val="24"/>
          <w:szCs w:val="24"/>
        </w:rPr>
        <w:t>.</w:t>
      </w:r>
    </w:p>
    <w:p w14:paraId="358431E4" w14:textId="77777777" w:rsidR="00F342B5" w:rsidRDefault="00F342B5" w:rsidP="00A15FBE">
      <w:pPr>
        <w:pStyle w:val="Kolorowalistaakcent11"/>
        <w:numPr>
          <w:ilvl w:val="1"/>
          <w:numId w:val="9"/>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lastRenderedPageBreak/>
        <w:t xml:space="preserve">Sposób wykazania warunków udziału w postępowaniu wskazano w rozdziale </w:t>
      </w:r>
      <w:r w:rsidRPr="002A2687">
        <w:rPr>
          <w:rFonts w:asciiTheme="majorHAnsi" w:hAnsiTheme="majorHAnsi"/>
          <w:iCs/>
          <w:sz w:val="24"/>
          <w:szCs w:val="24"/>
        </w:rPr>
        <w:br/>
        <w:t xml:space="preserve">8 </w:t>
      </w:r>
      <w:r>
        <w:rPr>
          <w:rFonts w:asciiTheme="majorHAnsi" w:hAnsiTheme="majorHAnsi"/>
          <w:iCs/>
          <w:sz w:val="24"/>
          <w:szCs w:val="24"/>
        </w:rPr>
        <w:t>SWZ</w:t>
      </w:r>
      <w:r w:rsidRPr="002A2687">
        <w:rPr>
          <w:rFonts w:asciiTheme="majorHAnsi" w:hAnsiTheme="majorHAnsi"/>
          <w:iCs/>
          <w:sz w:val="24"/>
          <w:szCs w:val="24"/>
        </w:rPr>
        <w:t>.</w:t>
      </w:r>
    </w:p>
    <w:p w14:paraId="60B2CDDC" w14:textId="645F1F12" w:rsidR="001E245E" w:rsidRDefault="001E245E" w:rsidP="0040381C">
      <w:pPr>
        <w:pStyle w:val="Kolorowalistaakcent11"/>
        <w:tabs>
          <w:tab w:val="left" w:pos="567"/>
        </w:tabs>
        <w:autoSpaceDE w:val="0"/>
        <w:autoSpaceDN w:val="0"/>
        <w:adjustRightInd w:val="0"/>
        <w:spacing w:before="0" w:after="0" w:line="276" w:lineRule="auto"/>
        <w:ind w:left="0" w:right="20"/>
        <w:rPr>
          <w:rFonts w:asciiTheme="majorHAnsi" w:hAnsiTheme="majorHAnsi"/>
          <w:iCs/>
          <w:sz w:val="24"/>
          <w:szCs w:val="24"/>
        </w:rPr>
      </w:pPr>
    </w:p>
    <w:p w14:paraId="3037E256" w14:textId="77777777" w:rsidR="001F102A" w:rsidRPr="002A2687" w:rsidRDefault="001F102A"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12464DA" w14:textId="77777777" w:rsidTr="001B764C">
        <w:trPr>
          <w:jc w:val="center"/>
        </w:trPr>
        <w:tc>
          <w:tcPr>
            <w:tcW w:w="9068" w:type="dxa"/>
            <w:tcBorders>
              <w:bottom w:val="single" w:sz="4" w:space="0" w:color="auto"/>
            </w:tcBorders>
            <w:shd w:val="clear" w:color="auto" w:fill="D9D9D9" w:themeFill="background1" w:themeFillShade="D9"/>
          </w:tcPr>
          <w:p w14:paraId="6164DF6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75DAACCF" w14:textId="28794608"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4C3DEF83" w14:textId="77777777"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6B57E222" w14:textId="77777777" w:rsidR="00485397"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t>
      </w:r>
      <w:r>
        <w:rPr>
          <w:rFonts w:asciiTheme="majorHAnsi" w:hAnsiTheme="majorHAnsi" w:cs="Arial"/>
          <w:sz w:val="24"/>
          <w:szCs w:val="24"/>
        </w:rPr>
        <w:t>Wykonawcę</w:t>
      </w:r>
      <w:r w:rsidRPr="00C6306E">
        <w:rPr>
          <w:rFonts w:asciiTheme="majorHAnsi" w:hAnsiTheme="majorHAnsi" w:cs="Arial"/>
          <w:sz w:val="24"/>
          <w:szCs w:val="24"/>
        </w:rPr>
        <w:t xml:space="preserve">, w stosunku, do którego zachodzi którakolwiek z okoliczności, o których mowa w art. </w:t>
      </w:r>
      <w:r>
        <w:rPr>
          <w:rFonts w:asciiTheme="majorHAnsi" w:hAnsiTheme="majorHAnsi" w:cs="Arial"/>
          <w:sz w:val="24"/>
          <w:szCs w:val="24"/>
        </w:rPr>
        <w:t xml:space="preserve">108 </w:t>
      </w:r>
      <w:r w:rsidRPr="00C6306E">
        <w:rPr>
          <w:rFonts w:asciiTheme="majorHAnsi" w:hAnsiTheme="majorHAnsi" w:cs="Arial"/>
          <w:sz w:val="24"/>
          <w:szCs w:val="24"/>
        </w:rPr>
        <w:t>ustawy</w:t>
      </w:r>
      <w:r>
        <w:rPr>
          <w:rFonts w:asciiTheme="majorHAnsi" w:hAnsiTheme="majorHAnsi" w:cs="Arial"/>
          <w:sz w:val="24"/>
          <w:szCs w:val="24"/>
        </w:rPr>
        <w:t xml:space="preserve"> Pzp tj. Wykonawcę:</w:t>
      </w:r>
    </w:p>
    <w:p w14:paraId="258B27FE" w14:textId="77777777" w:rsidR="00485397" w:rsidRPr="004D419C" w:rsidRDefault="00485397" w:rsidP="00A15FBE">
      <w:pPr>
        <w:pStyle w:val="Akapitzlist"/>
        <w:numPr>
          <w:ilvl w:val="2"/>
          <w:numId w:val="42"/>
        </w:numPr>
        <w:shd w:val="clear" w:color="auto" w:fill="FFFFFF"/>
        <w:spacing w:line="276" w:lineRule="auto"/>
        <w:ind w:left="993" w:hanging="426"/>
        <w:rPr>
          <w:rFonts w:ascii="Cambria" w:hAnsi="Cambria"/>
          <w:sz w:val="24"/>
          <w:szCs w:val="24"/>
        </w:rPr>
      </w:pPr>
      <w:r w:rsidRPr="004D419C">
        <w:rPr>
          <w:rFonts w:ascii="Cambria" w:hAnsi="Cambria"/>
          <w:sz w:val="24"/>
          <w:szCs w:val="24"/>
        </w:rPr>
        <w:t>będącego osobą fizyczną, którego prawomocnie skazano za przestępstwo:</w:t>
      </w:r>
    </w:p>
    <w:p w14:paraId="6689F5A4"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udziału w zorganizowanej grupie przestępczej albo związku mającym na celu popełnienie przestępstwa lub przestępstwa skarbowego, o którym mowa w </w:t>
      </w:r>
      <w:hyperlink r:id="rId10" w:anchor="/document/16798683?unitId=art(258)&amp;cm=DOCUMENT" w:tgtFrame="_blank" w:history="1">
        <w:r w:rsidRPr="004D419C">
          <w:rPr>
            <w:rStyle w:val="Hipercze"/>
            <w:rFonts w:ascii="Cambria" w:hAnsi="Cambria"/>
            <w:sz w:val="24"/>
            <w:szCs w:val="24"/>
          </w:rPr>
          <w:t>art. 258</w:t>
        </w:r>
      </w:hyperlink>
      <w:r w:rsidRPr="004D419C">
        <w:rPr>
          <w:rFonts w:ascii="Cambria" w:hAnsi="Cambria"/>
          <w:sz w:val="24"/>
          <w:szCs w:val="24"/>
        </w:rPr>
        <w:t xml:space="preserve"> Kodeksu karnego,</w:t>
      </w:r>
    </w:p>
    <w:p w14:paraId="55A18186"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handlu ludźmi, o którym mowa w </w:t>
      </w:r>
      <w:hyperlink r:id="rId11" w:anchor="/document/16798683?unitId=art(189(a))&amp;cm=DOCUMENT" w:tgtFrame="_blank" w:history="1">
        <w:r w:rsidRPr="004D419C">
          <w:rPr>
            <w:rStyle w:val="Hipercze"/>
            <w:rFonts w:ascii="Cambria" w:hAnsi="Cambria"/>
            <w:sz w:val="24"/>
            <w:szCs w:val="24"/>
          </w:rPr>
          <w:t>art. 189a</w:t>
        </w:r>
      </w:hyperlink>
      <w:r w:rsidRPr="004D419C">
        <w:rPr>
          <w:rFonts w:ascii="Cambria" w:hAnsi="Cambria"/>
          <w:sz w:val="24"/>
          <w:szCs w:val="24"/>
        </w:rPr>
        <w:t xml:space="preserve"> Kodeksu karnego,</w:t>
      </w:r>
    </w:p>
    <w:p w14:paraId="2FF2CF91" w14:textId="2E26276A" w:rsidR="00485397" w:rsidRPr="00D91D3D" w:rsidRDefault="00485397" w:rsidP="00A15FBE">
      <w:pPr>
        <w:pStyle w:val="Akapitzlist"/>
        <w:numPr>
          <w:ilvl w:val="0"/>
          <w:numId w:val="43"/>
        </w:numPr>
        <w:tabs>
          <w:tab w:val="left" w:pos="1260"/>
        </w:tabs>
        <w:spacing w:line="275" w:lineRule="auto"/>
        <w:ind w:left="1440" w:right="20"/>
        <w:rPr>
          <w:rFonts w:ascii="Cambria" w:eastAsia="Cambria" w:hAnsi="Cambria"/>
          <w:sz w:val="24"/>
          <w:szCs w:val="24"/>
        </w:rPr>
      </w:pPr>
      <w:r w:rsidRPr="00D91D3D">
        <w:rPr>
          <w:rFonts w:ascii="Cambria" w:eastAsia="Cambria" w:hAnsi="Cambria"/>
          <w:sz w:val="24"/>
          <w:szCs w:val="24"/>
        </w:rPr>
        <w:t>o którym mowa w art. 228-230a, art. 250a Kodeksu karnego, w art. 46-48 ustawy z dnia 25 czerwca 2010 r. o sporcie (Dz. U. z 202</w:t>
      </w:r>
      <w:r>
        <w:rPr>
          <w:rFonts w:ascii="Cambria" w:eastAsia="Cambria" w:hAnsi="Cambria"/>
          <w:sz w:val="24"/>
          <w:szCs w:val="24"/>
        </w:rPr>
        <w:t>3</w:t>
      </w:r>
      <w:r w:rsidRPr="00D91D3D">
        <w:rPr>
          <w:rFonts w:ascii="Cambria" w:eastAsia="Cambria" w:hAnsi="Cambria"/>
          <w:sz w:val="24"/>
          <w:szCs w:val="24"/>
        </w:rPr>
        <w:t xml:space="preserve"> r. poz. </w:t>
      </w:r>
      <w:r>
        <w:rPr>
          <w:rFonts w:ascii="Cambria" w:eastAsia="Cambria" w:hAnsi="Cambria"/>
          <w:sz w:val="24"/>
          <w:szCs w:val="24"/>
        </w:rPr>
        <w:t>2048</w:t>
      </w:r>
      <w:r w:rsidRPr="00D91D3D">
        <w:rPr>
          <w:rFonts w:ascii="Cambria" w:eastAsia="Cambria" w:hAnsi="Cambria"/>
          <w:sz w:val="24"/>
          <w:szCs w:val="24"/>
        </w:rPr>
        <w:t>) lub w art. 54 ust. 1-4 ustawy z dnia 12 maja 2011 r. o refundacji leków, środków spożywczych specjalnego przeznaczenia żywieniowego oraz wyrobów medycznych (Dz. U. z 202</w:t>
      </w:r>
      <w:r w:rsidR="00932E52">
        <w:rPr>
          <w:rFonts w:ascii="Cambria" w:eastAsia="Cambria" w:hAnsi="Cambria"/>
          <w:sz w:val="24"/>
          <w:szCs w:val="24"/>
        </w:rPr>
        <w:t>4</w:t>
      </w:r>
      <w:r w:rsidRPr="00D91D3D">
        <w:rPr>
          <w:rFonts w:ascii="Cambria" w:eastAsia="Cambria" w:hAnsi="Cambria"/>
          <w:sz w:val="24"/>
          <w:szCs w:val="24"/>
        </w:rPr>
        <w:t xml:space="preserve"> r. poz. </w:t>
      </w:r>
      <w:r w:rsidR="00932E52">
        <w:rPr>
          <w:rFonts w:ascii="Cambria" w:eastAsia="Cambria" w:hAnsi="Cambria"/>
          <w:sz w:val="24"/>
          <w:szCs w:val="24"/>
        </w:rPr>
        <w:t>930</w:t>
      </w:r>
      <w:r>
        <w:rPr>
          <w:rFonts w:ascii="Cambria" w:eastAsia="Cambria" w:hAnsi="Cambria"/>
          <w:sz w:val="24"/>
          <w:szCs w:val="24"/>
        </w:rPr>
        <w:t>)</w:t>
      </w:r>
    </w:p>
    <w:p w14:paraId="1111B802" w14:textId="77777777" w:rsidR="00485397" w:rsidRPr="00D91D3D" w:rsidRDefault="00485397" w:rsidP="00485397">
      <w:pPr>
        <w:spacing w:line="4" w:lineRule="exact"/>
        <w:rPr>
          <w:rFonts w:ascii="Cambria" w:eastAsia="Cambria" w:hAnsi="Cambria"/>
        </w:rPr>
      </w:pPr>
    </w:p>
    <w:p w14:paraId="6FCCDF65"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finansowania przestępstwa o charakterze terrorystycznym, o którym mowa w </w:t>
      </w:r>
      <w:hyperlink r:id="rId12" w:anchor="/document/16798683?unitId=art(165(a))&amp;cm=DOCUMENT" w:tgtFrame="_blank" w:history="1">
        <w:r w:rsidRPr="004D419C">
          <w:rPr>
            <w:rStyle w:val="Hipercze"/>
            <w:rFonts w:ascii="Cambria" w:hAnsi="Cambria"/>
            <w:sz w:val="24"/>
            <w:szCs w:val="24"/>
          </w:rPr>
          <w:t>art. 165a</w:t>
        </w:r>
      </w:hyperlink>
      <w:r w:rsidRPr="004D419C">
        <w:rPr>
          <w:rFonts w:ascii="Cambria" w:hAnsi="Cambria"/>
          <w:sz w:val="24"/>
          <w:szCs w:val="24"/>
        </w:rPr>
        <w:t xml:space="preserve"> Kodeksu karnego, lub przestępstwo udaremniania lub utrudniania stwierdzenia przestępnego pochodzenia pieniędzy lub ukrywania ich pochodzenia, o którym mowa w </w:t>
      </w:r>
      <w:hyperlink r:id="rId13" w:anchor="/document/16798683?unitId=art(299)&amp;cm=DOCUMENT" w:tgtFrame="_blank" w:history="1">
        <w:r w:rsidRPr="004D419C">
          <w:rPr>
            <w:rStyle w:val="Hipercze"/>
            <w:rFonts w:ascii="Cambria" w:hAnsi="Cambria"/>
            <w:sz w:val="24"/>
            <w:szCs w:val="24"/>
          </w:rPr>
          <w:t>art. 299</w:t>
        </w:r>
      </w:hyperlink>
      <w:r w:rsidRPr="004D419C">
        <w:rPr>
          <w:rFonts w:ascii="Cambria" w:hAnsi="Cambria"/>
          <w:sz w:val="24"/>
          <w:szCs w:val="24"/>
        </w:rPr>
        <w:t xml:space="preserve"> Kodeksu karnego,</w:t>
      </w:r>
    </w:p>
    <w:p w14:paraId="21A30826"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o charakterze terrorystycznym, o którym mowa w </w:t>
      </w:r>
      <w:hyperlink r:id="rId14" w:anchor="/document/16798683?unitId=art(115)par(20)&amp;cm=DOCUMENT" w:tgtFrame="_blank" w:history="1">
        <w:r w:rsidRPr="004D419C">
          <w:rPr>
            <w:rStyle w:val="Hipercze"/>
            <w:rFonts w:ascii="Cambria" w:hAnsi="Cambria"/>
            <w:sz w:val="24"/>
            <w:szCs w:val="24"/>
          </w:rPr>
          <w:t>art. 115 § 20</w:t>
        </w:r>
      </w:hyperlink>
      <w:r w:rsidRPr="004D419C">
        <w:rPr>
          <w:rFonts w:ascii="Cambria" w:hAnsi="Cambria"/>
          <w:sz w:val="24"/>
          <w:szCs w:val="24"/>
        </w:rPr>
        <w:t xml:space="preserve"> Kodeksu karnego, lub mające na celu popełnienie tego przestępstwa,</w:t>
      </w:r>
    </w:p>
    <w:p w14:paraId="067C675C"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powierzenia wykonywania pracy małoletniemu cudzoziemcowi, o którym mowa w </w:t>
      </w:r>
      <w:hyperlink r:id="rId15" w:anchor="/document/17896506?unitId=art(9)ust(2)&amp;cm=DOCUMENT" w:tgtFrame="_blank" w:history="1">
        <w:r w:rsidRPr="004D419C">
          <w:rPr>
            <w:rStyle w:val="Hipercze"/>
            <w:rFonts w:ascii="Cambria" w:hAnsi="Cambria"/>
            <w:sz w:val="24"/>
            <w:szCs w:val="24"/>
          </w:rPr>
          <w:t>art. 9 ust. 2</w:t>
        </w:r>
      </w:hyperlink>
      <w:r w:rsidRPr="004D419C">
        <w:rPr>
          <w:rFonts w:ascii="Cambria" w:hAnsi="Cambria"/>
          <w:sz w:val="24"/>
          <w:szCs w:val="24"/>
        </w:rPr>
        <w:t xml:space="preserve"> ustawy z dnia 15 czerwca 2012 r. o skutkach powierzania wykonywania pracy cudzoziemcom przebywającym wbrew przepisom na terytorium Rzeczypospolitej Polskiej (Dz. U. </w:t>
      </w:r>
      <w:r>
        <w:rPr>
          <w:rFonts w:ascii="Cambria" w:hAnsi="Cambria"/>
          <w:sz w:val="24"/>
          <w:szCs w:val="24"/>
        </w:rPr>
        <w:t xml:space="preserve">z 2021r. </w:t>
      </w:r>
      <w:r w:rsidRPr="004D419C">
        <w:rPr>
          <w:rFonts w:ascii="Cambria" w:hAnsi="Cambria"/>
          <w:sz w:val="24"/>
          <w:szCs w:val="24"/>
        </w:rPr>
        <w:t xml:space="preserve">poz. </w:t>
      </w:r>
      <w:r>
        <w:rPr>
          <w:rFonts w:ascii="Cambria" w:hAnsi="Cambria"/>
          <w:sz w:val="24"/>
          <w:szCs w:val="24"/>
        </w:rPr>
        <w:t>1745</w:t>
      </w:r>
      <w:r w:rsidRPr="004D419C">
        <w:rPr>
          <w:rFonts w:ascii="Cambria" w:hAnsi="Cambria"/>
          <w:sz w:val="24"/>
          <w:szCs w:val="24"/>
        </w:rPr>
        <w:t>),</w:t>
      </w:r>
    </w:p>
    <w:p w14:paraId="6D95E7D2"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 xml:space="preserve">przeciwko obrotowi gospodarczemu, o których mowa w </w:t>
      </w:r>
      <w:hyperlink r:id="rId16" w:anchor="/document/16798683?unitId=art(296)&amp;cm=DOCUMENT" w:tgtFrame="_blank" w:history="1">
        <w:r w:rsidRPr="004D419C">
          <w:rPr>
            <w:rStyle w:val="Hipercze"/>
            <w:rFonts w:ascii="Cambria" w:hAnsi="Cambria"/>
            <w:sz w:val="24"/>
            <w:szCs w:val="24"/>
          </w:rPr>
          <w:t>art. 296-307</w:t>
        </w:r>
      </w:hyperlink>
      <w:r w:rsidRPr="004D419C">
        <w:rPr>
          <w:rFonts w:ascii="Cambria" w:hAnsi="Cambria"/>
          <w:sz w:val="24"/>
          <w:szCs w:val="24"/>
        </w:rPr>
        <w:t xml:space="preserve"> Kodeksu karnego, przestępstwo oszustwa, o którym mowa w </w:t>
      </w:r>
      <w:hyperlink r:id="rId17" w:anchor="/document/16798683?unitId=art(286)&amp;cm=DOCUMENT" w:tgtFrame="_blank" w:history="1">
        <w:r w:rsidRPr="004D419C">
          <w:rPr>
            <w:rStyle w:val="Hipercze"/>
            <w:rFonts w:ascii="Cambria" w:hAnsi="Cambria"/>
            <w:sz w:val="24"/>
            <w:szCs w:val="24"/>
          </w:rPr>
          <w:t>art. 286</w:t>
        </w:r>
      </w:hyperlink>
      <w:r w:rsidRPr="004D419C">
        <w:rPr>
          <w:rFonts w:ascii="Cambria" w:hAnsi="Cambria"/>
          <w:sz w:val="24"/>
          <w:szCs w:val="24"/>
        </w:rPr>
        <w:t xml:space="preserve"> Kodeksu karnego, przestępstwo przeciwko wiarygodności dokumentów, o których mowa w </w:t>
      </w:r>
      <w:hyperlink r:id="rId18" w:anchor="/document/16798683?unitId=art(270)&amp;cm=DOCUMENT" w:tgtFrame="_blank" w:history="1">
        <w:r w:rsidRPr="004D419C">
          <w:rPr>
            <w:rStyle w:val="Hipercze"/>
            <w:rFonts w:ascii="Cambria" w:hAnsi="Cambria"/>
            <w:sz w:val="24"/>
            <w:szCs w:val="24"/>
          </w:rPr>
          <w:t>art. 270-277d</w:t>
        </w:r>
      </w:hyperlink>
      <w:r w:rsidRPr="004D419C">
        <w:rPr>
          <w:rFonts w:ascii="Cambria" w:hAnsi="Cambria"/>
          <w:sz w:val="24"/>
          <w:szCs w:val="24"/>
        </w:rPr>
        <w:t xml:space="preserve"> Kodeksu karnego, lub przestępstwo skarbowe,</w:t>
      </w:r>
    </w:p>
    <w:p w14:paraId="2AEB545C" w14:textId="77777777" w:rsidR="00485397" w:rsidRPr="004D419C" w:rsidRDefault="00485397" w:rsidP="00A15FBE">
      <w:pPr>
        <w:pStyle w:val="Akapitzlist"/>
        <w:numPr>
          <w:ilvl w:val="0"/>
          <w:numId w:val="43"/>
        </w:numPr>
        <w:shd w:val="clear" w:color="auto" w:fill="FFFFFF"/>
        <w:spacing w:line="276" w:lineRule="auto"/>
        <w:ind w:left="1276" w:hanging="283"/>
        <w:rPr>
          <w:rFonts w:ascii="Cambria" w:hAnsi="Cambria"/>
          <w:sz w:val="24"/>
          <w:szCs w:val="24"/>
        </w:rPr>
      </w:pPr>
      <w:r w:rsidRPr="004D419C">
        <w:rPr>
          <w:rFonts w:ascii="Cambria" w:hAnsi="Cambria"/>
          <w:sz w:val="24"/>
          <w:szCs w:val="24"/>
        </w:rPr>
        <w:t>o którym mowa w art. 9 ust. 1 i 3 lub art. 10 ustawy z dnia 15 czerwca 2012 r. o skutkach powierzania wykonywania pracy cudzoziemcom przebywającym wbrew przepisom na terytorium Rzeczypospolitej Polskiej</w:t>
      </w:r>
    </w:p>
    <w:p w14:paraId="211004A5" w14:textId="77777777" w:rsidR="00485397" w:rsidRPr="00CC0E33" w:rsidRDefault="00485397" w:rsidP="00485397">
      <w:pPr>
        <w:pStyle w:val="text-justify"/>
        <w:shd w:val="clear" w:color="auto" w:fill="FFFFFF"/>
        <w:spacing w:before="120" w:beforeAutospacing="0" w:after="150" w:afterAutospacing="0" w:line="276" w:lineRule="auto"/>
        <w:ind w:left="284" w:firstLine="709"/>
        <w:jc w:val="both"/>
        <w:rPr>
          <w:rFonts w:ascii="Cambria" w:hAnsi="Cambria"/>
        </w:rPr>
      </w:pPr>
      <w:r w:rsidRPr="00CC0E33">
        <w:rPr>
          <w:rFonts w:ascii="Cambria" w:hAnsi="Cambria"/>
        </w:rPr>
        <w:t>- lub za odpowiedni czyn zabroniony określony w przepisach prawa obcego;</w:t>
      </w:r>
    </w:p>
    <w:p w14:paraId="7E8F02C2"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urzędującego członka jego organu zarządzającego lub nadzorczego, wspólnika spółki w spółce jawnej lub partnerskiej albo komplementariusza w </w:t>
      </w:r>
      <w:r w:rsidRPr="004D419C">
        <w:rPr>
          <w:rFonts w:asciiTheme="majorHAnsi" w:hAnsiTheme="majorHAnsi"/>
          <w:sz w:val="24"/>
          <w:szCs w:val="24"/>
        </w:rPr>
        <w:lastRenderedPageBreak/>
        <w:t>spółce komandytowej lub komandytowo-akcyjnej lub prokurenta prawomocnie skazano za przestępstwo, o którym mowa w pkt 1;</w:t>
      </w:r>
    </w:p>
    <w:p w14:paraId="4F69BDFE"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6AA9A4F"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wobec którego prawomocnie orzeczono zakaz ubiegania się o zamówienia publiczne;</w:t>
      </w:r>
    </w:p>
    <w:p w14:paraId="79EE84CA"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9"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E692D25" w14:textId="77777777" w:rsidR="00485397" w:rsidRPr="004D419C" w:rsidRDefault="00485397" w:rsidP="00A15FBE">
      <w:pPr>
        <w:pStyle w:val="Akapitzlist"/>
        <w:numPr>
          <w:ilvl w:val="0"/>
          <w:numId w:val="42"/>
        </w:numPr>
        <w:shd w:val="clear" w:color="auto" w:fill="FFFFFF"/>
        <w:spacing w:line="276" w:lineRule="auto"/>
        <w:rPr>
          <w:rFonts w:asciiTheme="majorHAnsi" w:hAnsiTheme="majorHAnsi"/>
          <w:sz w:val="24"/>
          <w:szCs w:val="24"/>
        </w:rPr>
      </w:pPr>
      <w:r w:rsidRPr="004D419C">
        <w:rPr>
          <w:rFonts w:asciiTheme="majorHAnsi" w:hAnsiTheme="majorHAns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0" w:anchor="/document/17337528?cm=DOCUMENT" w:tgtFrame="_blank" w:history="1">
        <w:r w:rsidRPr="004D419C">
          <w:rPr>
            <w:rStyle w:val="Hipercze"/>
            <w:rFonts w:asciiTheme="majorHAnsi" w:hAnsiTheme="majorHAnsi"/>
            <w:sz w:val="24"/>
            <w:szCs w:val="24"/>
          </w:rPr>
          <w:t>ustawy</w:t>
        </w:r>
      </w:hyperlink>
      <w:r w:rsidRPr="004D419C">
        <w:rPr>
          <w:rFonts w:asciiTheme="majorHAnsi" w:hAnsiTheme="maj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33F5D6B5" w14:textId="77777777" w:rsidR="00485397" w:rsidRPr="006528C1"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6528C1">
        <w:rPr>
          <w:rFonts w:asciiTheme="majorHAnsi" w:hAnsiTheme="majorHAnsi" w:cs="Arial"/>
          <w:b/>
          <w:bCs/>
          <w:sz w:val="24"/>
          <w:szCs w:val="24"/>
        </w:rPr>
        <w:t xml:space="preserve">Zamawiający </w:t>
      </w:r>
      <w:r w:rsidRPr="006528C1">
        <w:rPr>
          <w:rFonts w:asciiTheme="majorHAnsi" w:hAnsiTheme="majorHAnsi" w:cs="Arial"/>
          <w:b/>
          <w:bCs/>
          <w:sz w:val="24"/>
          <w:szCs w:val="24"/>
          <w:u w:val="single"/>
        </w:rPr>
        <w:t>nie przewiduje</w:t>
      </w:r>
      <w:r w:rsidRPr="006528C1">
        <w:rPr>
          <w:rFonts w:asciiTheme="majorHAnsi" w:hAnsiTheme="majorHAnsi" w:cs="Arial"/>
          <w:b/>
          <w:bCs/>
          <w:sz w:val="24"/>
          <w:szCs w:val="24"/>
        </w:rPr>
        <w:t xml:space="preserve"> podstaw wykluczenia wskazanych w art. 109</w:t>
      </w:r>
      <w:r>
        <w:rPr>
          <w:rFonts w:asciiTheme="majorHAnsi" w:hAnsiTheme="majorHAnsi" w:cs="Arial"/>
          <w:b/>
          <w:bCs/>
          <w:sz w:val="24"/>
          <w:szCs w:val="24"/>
        </w:rPr>
        <w:t xml:space="preserve"> ust. 1</w:t>
      </w:r>
      <w:r w:rsidRPr="006528C1">
        <w:rPr>
          <w:rFonts w:asciiTheme="majorHAnsi" w:hAnsiTheme="majorHAnsi" w:cs="Arial"/>
          <w:b/>
          <w:bCs/>
          <w:sz w:val="24"/>
          <w:szCs w:val="24"/>
        </w:rPr>
        <w:t xml:space="preserve"> ustawy Pzp.</w:t>
      </w:r>
    </w:p>
    <w:p w14:paraId="793AB7AA" w14:textId="77777777" w:rsidR="00485397" w:rsidRPr="00627C7D"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w:t>
      </w:r>
      <w:r w:rsidRPr="00627C7D">
        <w:rPr>
          <w:rFonts w:ascii="Cambria" w:hAnsi="Cambria"/>
          <w:color w:val="000000"/>
          <w:sz w:val="24"/>
          <w:szCs w:val="24"/>
          <w:shd w:val="clear" w:color="auto" w:fill="FFFFFF"/>
        </w:rPr>
        <w:t xml:space="preserve"> może zostać wykluczony przez </w:t>
      </w:r>
      <w:r>
        <w:rPr>
          <w:rFonts w:ascii="Cambria" w:hAnsi="Cambria"/>
          <w:color w:val="000000"/>
          <w:sz w:val="24"/>
          <w:szCs w:val="24"/>
          <w:shd w:val="clear" w:color="auto" w:fill="FFFFFF"/>
        </w:rPr>
        <w:t>Zamawiającego</w:t>
      </w:r>
      <w:r w:rsidRPr="00627C7D">
        <w:rPr>
          <w:rFonts w:ascii="Cambria" w:hAnsi="Cambria"/>
          <w:color w:val="000000"/>
          <w:sz w:val="24"/>
          <w:szCs w:val="24"/>
          <w:shd w:val="clear" w:color="auto" w:fill="FFFFFF"/>
        </w:rPr>
        <w:t xml:space="preserve"> na każdym etapie postępowania o udzielenie zamówienia</w:t>
      </w:r>
    </w:p>
    <w:p w14:paraId="5CA4F3C3" w14:textId="77777777" w:rsidR="00485397" w:rsidRPr="00627C7D"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Cambria" w:hAnsi="Cambria"/>
          <w:sz w:val="24"/>
          <w:szCs w:val="24"/>
        </w:rPr>
      </w:pPr>
      <w:r>
        <w:rPr>
          <w:rFonts w:ascii="Cambria" w:hAnsi="Cambria"/>
          <w:color w:val="000000"/>
          <w:sz w:val="24"/>
          <w:szCs w:val="24"/>
        </w:rPr>
        <w:t>Wykonawca</w:t>
      </w:r>
      <w:r w:rsidRPr="00627C7D">
        <w:rPr>
          <w:rFonts w:ascii="Cambria" w:hAnsi="Cambria"/>
          <w:color w:val="000000"/>
          <w:sz w:val="24"/>
          <w:szCs w:val="24"/>
        </w:rPr>
        <w:t xml:space="preserve"> nie podlega wykluczeniu w okolicznościach określonych w art. 108 ust. 1 pkt 1, 2</w:t>
      </w:r>
      <w:r>
        <w:rPr>
          <w:rFonts w:ascii="Cambria" w:hAnsi="Cambria"/>
          <w:color w:val="000000"/>
          <w:sz w:val="24"/>
          <w:szCs w:val="24"/>
        </w:rPr>
        <w:t xml:space="preserve"> i </w:t>
      </w:r>
      <w:r w:rsidRPr="00627C7D">
        <w:rPr>
          <w:rFonts w:ascii="Cambria" w:hAnsi="Cambria"/>
          <w:color w:val="000000"/>
          <w:sz w:val="24"/>
          <w:szCs w:val="24"/>
        </w:rPr>
        <w:t xml:space="preserve">5 </w:t>
      </w:r>
      <w:r w:rsidRPr="00C41056">
        <w:rPr>
          <w:rFonts w:asciiTheme="majorHAnsi" w:hAnsiTheme="majorHAnsi" w:cs="Arial"/>
          <w:bCs/>
          <w:sz w:val="24"/>
          <w:szCs w:val="24"/>
        </w:rPr>
        <w:t>ustawy</w:t>
      </w:r>
      <w:r>
        <w:rPr>
          <w:rFonts w:asciiTheme="majorHAnsi" w:hAnsiTheme="majorHAnsi" w:cs="Arial"/>
          <w:bCs/>
          <w:sz w:val="24"/>
          <w:szCs w:val="24"/>
        </w:rPr>
        <w:t xml:space="preserve"> Pzp</w:t>
      </w:r>
      <w:r w:rsidRPr="00627C7D">
        <w:rPr>
          <w:rFonts w:ascii="Cambria" w:hAnsi="Cambria"/>
          <w:color w:val="000000"/>
          <w:sz w:val="24"/>
          <w:szCs w:val="24"/>
        </w:rPr>
        <w:t xml:space="preserve">, jeżeli udowodni </w:t>
      </w:r>
      <w:r>
        <w:rPr>
          <w:rFonts w:ascii="Cambria" w:hAnsi="Cambria"/>
          <w:color w:val="000000"/>
          <w:sz w:val="24"/>
          <w:szCs w:val="24"/>
        </w:rPr>
        <w:t>Z</w:t>
      </w:r>
      <w:r w:rsidRPr="00627C7D">
        <w:rPr>
          <w:rFonts w:ascii="Cambria" w:hAnsi="Cambria"/>
          <w:color w:val="000000"/>
          <w:sz w:val="24"/>
          <w:szCs w:val="24"/>
        </w:rPr>
        <w:t>amawiającemu, że spełnił łącznie następujące przesłanki:</w:t>
      </w:r>
    </w:p>
    <w:p w14:paraId="3F28552F" w14:textId="77777777" w:rsidR="00485397" w:rsidRPr="00627C7D" w:rsidRDefault="00485397" w:rsidP="00A15FBE">
      <w:pPr>
        <w:pStyle w:val="Akapitzlist"/>
        <w:numPr>
          <w:ilvl w:val="2"/>
          <w:numId w:val="33"/>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0958C1A5" w14:textId="77777777" w:rsidR="00485397" w:rsidRPr="00627C7D" w:rsidRDefault="00485397" w:rsidP="00A15FBE">
      <w:pPr>
        <w:pStyle w:val="Akapitzlist"/>
        <w:numPr>
          <w:ilvl w:val="2"/>
          <w:numId w:val="33"/>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Cambria" w:hAnsi="Cambria"/>
          <w:color w:val="000000"/>
          <w:sz w:val="24"/>
          <w:szCs w:val="24"/>
        </w:rPr>
        <w:t>Zamawiający</w:t>
      </w:r>
      <w:r w:rsidRPr="00627C7D">
        <w:rPr>
          <w:rFonts w:ascii="Cambria" w:hAnsi="Cambria"/>
          <w:color w:val="000000"/>
          <w:sz w:val="24"/>
          <w:szCs w:val="24"/>
        </w:rPr>
        <w:t>m;</w:t>
      </w:r>
    </w:p>
    <w:p w14:paraId="2D099B0D" w14:textId="77777777" w:rsidR="00485397" w:rsidRPr="00627C7D" w:rsidRDefault="00485397" w:rsidP="00A15FBE">
      <w:pPr>
        <w:pStyle w:val="Akapitzlist"/>
        <w:numPr>
          <w:ilvl w:val="2"/>
          <w:numId w:val="33"/>
        </w:numPr>
        <w:shd w:val="clear" w:color="auto" w:fill="FFFFFF"/>
        <w:spacing w:before="0" w:after="0"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648E1FD5"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lastRenderedPageBreak/>
        <w:t xml:space="preserve">zerwał wszelkie powiązania z osobami lub podmiotami odpowiedzialnymi za nieprawidłowe postępowanie </w:t>
      </w:r>
      <w:r>
        <w:rPr>
          <w:rFonts w:ascii="Cambria" w:hAnsi="Cambria"/>
          <w:color w:val="000000"/>
          <w:sz w:val="24"/>
          <w:szCs w:val="24"/>
        </w:rPr>
        <w:t>Wykonawcy</w:t>
      </w:r>
      <w:r w:rsidRPr="00627C7D">
        <w:rPr>
          <w:rFonts w:ascii="Cambria" w:hAnsi="Cambria"/>
          <w:color w:val="000000"/>
          <w:sz w:val="24"/>
          <w:szCs w:val="24"/>
        </w:rPr>
        <w:t>,</w:t>
      </w:r>
    </w:p>
    <w:p w14:paraId="3B680D9D"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14:paraId="21DF14B5"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14:paraId="062A20F9"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utworzył struktury audytu wewnętrznego do monitorowania przestrzegania przepisów, wewnętrznych regulacji lub standardów,</w:t>
      </w:r>
    </w:p>
    <w:p w14:paraId="193FB34C" w14:textId="77777777" w:rsidR="00485397" w:rsidRPr="00627C7D" w:rsidRDefault="00485397" w:rsidP="00A15FBE">
      <w:pPr>
        <w:pStyle w:val="Akapitzlist"/>
        <w:numPr>
          <w:ilvl w:val="1"/>
          <w:numId w:val="34"/>
        </w:numPr>
        <w:shd w:val="clear" w:color="auto" w:fill="FFFFFF"/>
        <w:spacing w:before="0" w:after="0"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14:paraId="3BCE1EFC" w14:textId="77777777" w:rsidR="00485397" w:rsidRPr="00294D19" w:rsidRDefault="00485397" w:rsidP="00A15FBE">
      <w:pPr>
        <w:pStyle w:val="Kolorowalistaakcent11"/>
        <w:numPr>
          <w:ilvl w:val="1"/>
          <w:numId w:val="20"/>
        </w:numPr>
        <w:tabs>
          <w:tab w:val="left" w:pos="567"/>
        </w:tabs>
        <w:autoSpaceDE w:val="0"/>
        <w:autoSpaceDN w:val="0"/>
        <w:adjustRightInd w:val="0"/>
        <w:spacing w:before="0" w:after="0" w:line="276" w:lineRule="auto"/>
        <w:ind w:left="567" w:hanging="567"/>
        <w:rPr>
          <w:rFonts w:ascii="Cambria" w:hAnsi="Cambria" w:cs="Arial"/>
          <w:iCs/>
          <w:sz w:val="24"/>
          <w:szCs w:val="24"/>
        </w:rPr>
      </w:pPr>
      <w:r>
        <w:rPr>
          <w:rFonts w:ascii="Cambria" w:hAnsi="Cambria"/>
          <w:color w:val="000000"/>
          <w:sz w:val="24"/>
          <w:szCs w:val="24"/>
        </w:rPr>
        <w:t>Zamawiający</w:t>
      </w:r>
      <w:r w:rsidRPr="002A2687">
        <w:rPr>
          <w:rFonts w:ascii="Cambria" w:hAnsi="Cambria"/>
          <w:color w:val="000000"/>
          <w:sz w:val="24"/>
          <w:szCs w:val="24"/>
        </w:rPr>
        <w:t xml:space="preserve"> ocenia, czy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są wystarczające do wykazania jego rzetelności, uwzględniając wagę i szczególne okoliczności czynu </w:t>
      </w:r>
      <w:r>
        <w:rPr>
          <w:rFonts w:ascii="Cambria" w:hAnsi="Cambria"/>
          <w:color w:val="000000"/>
          <w:sz w:val="24"/>
          <w:szCs w:val="24"/>
        </w:rPr>
        <w:t>Wykonawcy</w:t>
      </w:r>
      <w:r w:rsidRPr="002A2687">
        <w:rPr>
          <w:rFonts w:ascii="Cambria" w:hAnsi="Cambria"/>
          <w:color w:val="000000"/>
          <w:sz w:val="24"/>
          <w:szCs w:val="24"/>
        </w:rPr>
        <w:t xml:space="preserve">. Jeżeli podjęte przez </w:t>
      </w:r>
      <w:r>
        <w:rPr>
          <w:rFonts w:ascii="Cambria" w:hAnsi="Cambria"/>
          <w:color w:val="000000"/>
          <w:sz w:val="24"/>
          <w:szCs w:val="24"/>
        </w:rPr>
        <w:t>Wykonawcę</w:t>
      </w:r>
      <w:r w:rsidRPr="002A2687">
        <w:rPr>
          <w:rFonts w:ascii="Cambria" w:hAnsi="Cambria"/>
          <w:color w:val="000000"/>
          <w:sz w:val="24"/>
          <w:szCs w:val="24"/>
        </w:rPr>
        <w:t xml:space="preserve"> czynności </w:t>
      </w:r>
      <w:r>
        <w:rPr>
          <w:rFonts w:ascii="Cambria" w:hAnsi="Cambria"/>
          <w:color w:val="000000"/>
          <w:sz w:val="24"/>
          <w:szCs w:val="24"/>
        </w:rPr>
        <w:t xml:space="preserve">wskazane w pkt 7.4 SWZ </w:t>
      </w:r>
      <w:r w:rsidRPr="002A2687">
        <w:rPr>
          <w:rFonts w:ascii="Cambria" w:hAnsi="Cambria"/>
          <w:color w:val="000000"/>
          <w:sz w:val="24"/>
          <w:szCs w:val="24"/>
        </w:rPr>
        <w:t xml:space="preserve">nie są wystarczające do wykazania jego rzetelności, </w:t>
      </w:r>
      <w:r>
        <w:rPr>
          <w:rFonts w:ascii="Cambria" w:hAnsi="Cambria"/>
          <w:color w:val="000000"/>
          <w:sz w:val="24"/>
          <w:szCs w:val="24"/>
        </w:rPr>
        <w:t>Zamawiający</w:t>
      </w:r>
      <w:r w:rsidRPr="002A2687">
        <w:rPr>
          <w:rFonts w:ascii="Cambria" w:hAnsi="Cambria"/>
          <w:color w:val="000000"/>
          <w:sz w:val="24"/>
          <w:szCs w:val="24"/>
        </w:rPr>
        <w:t xml:space="preserve"> wyklucza </w:t>
      </w:r>
      <w:r>
        <w:rPr>
          <w:rFonts w:ascii="Cambria" w:hAnsi="Cambria"/>
          <w:color w:val="000000"/>
          <w:sz w:val="24"/>
          <w:szCs w:val="24"/>
        </w:rPr>
        <w:t>Wykonawcę.</w:t>
      </w:r>
    </w:p>
    <w:p w14:paraId="6D87821C" w14:textId="38308FA4" w:rsidR="00485397" w:rsidRDefault="00485397" w:rsidP="00485397">
      <w:pPr>
        <w:spacing w:line="275" w:lineRule="auto"/>
        <w:ind w:left="560" w:right="20" w:hanging="565"/>
        <w:jc w:val="both"/>
        <w:rPr>
          <w:rFonts w:ascii="Cambria" w:eastAsia="Cambria" w:hAnsi="Cambria"/>
        </w:rPr>
      </w:pPr>
      <w:r>
        <w:rPr>
          <w:rFonts w:ascii="Cambria" w:eastAsia="Cambria" w:hAnsi="Cambria"/>
          <w:b/>
        </w:rPr>
        <w:t>7.6.</w:t>
      </w:r>
      <w:r>
        <w:rPr>
          <w:rFonts w:ascii="Cambria" w:eastAsia="Cambria" w:hAnsi="Cambria"/>
        </w:rPr>
        <w:t xml:space="preserve"> Wykonawca podlega wykluczeniu także w oparciu o podstawy wykluczenia wskazane art. 7 ustawy z dnia 13 kwietnia 2022 r. o szczególnych rozwiązaniach w zakresie przeciwdziałania wspieraniu agresji na Ukrainę oraz służących ochronie bezpieczeństwa narodowego (t. j. Dz. U. 202</w:t>
      </w:r>
      <w:r w:rsidR="002F6027">
        <w:rPr>
          <w:rFonts w:ascii="Cambria" w:eastAsia="Cambria" w:hAnsi="Cambria"/>
        </w:rPr>
        <w:t>4</w:t>
      </w:r>
      <w:r>
        <w:rPr>
          <w:rFonts w:ascii="Cambria" w:eastAsia="Cambria" w:hAnsi="Cambria"/>
        </w:rPr>
        <w:t xml:space="preserve"> r., poz. </w:t>
      </w:r>
      <w:r w:rsidR="002F6027">
        <w:rPr>
          <w:rFonts w:ascii="Cambria" w:eastAsia="Cambria" w:hAnsi="Cambria"/>
        </w:rPr>
        <w:t>507</w:t>
      </w:r>
      <w:r>
        <w:rPr>
          <w:rFonts w:ascii="Cambria" w:eastAsia="Cambria" w:hAnsi="Cambria"/>
        </w:rPr>
        <w:t xml:space="preserve"> z późn. zm.).</w:t>
      </w:r>
    </w:p>
    <w:p w14:paraId="029760D7" w14:textId="77777777" w:rsidR="00485397" w:rsidRDefault="00485397" w:rsidP="00485397">
      <w:pPr>
        <w:spacing w:line="6" w:lineRule="exact"/>
      </w:pPr>
    </w:p>
    <w:p w14:paraId="046AC48B" w14:textId="77777777" w:rsidR="00485397" w:rsidRDefault="00485397" w:rsidP="00485397">
      <w:pPr>
        <w:spacing w:line="287" w:lineRule="auto"/>
        <w:ind w:left="560" w:right="20" w:hanging="565"/>
        <w:jc w:val="both"/>
        <w:rPr>
          <w:rFonts w:ascii="Cambria" w:eastAsia="Cambria" w:hAnsi="Cambria"/>
        </w:rPr>
      </w:pPr>
      <w:r>
        <w:rPr>
          <w:rFonts w:ascii="Cambria" w:eastAsia="Cambria" w:hAnsi="Cambria"/>
          <w:b/>
        </w:rPr>
        <w:t>7.7.</w:t>
      </w:r>
      <w:r>
        <w:rPr>
          <w:rFonts w:ascii="Cambria" w:eastAsia="Cambria" w:hAnsi="Cambria"/>
        </w:rPr>
        <w:t xml:space="preserve"> Zamawiający informuje, że wykluczeniu z postępowania na podstawie pkt 7.6 SWZ podlegają:</w:t>
      </w:r>
    </w:p>
    <w:p w14:paraId="0F02B0F7" w14:textId="77777777" w:rsidR="00485397" w:rsidRDefault="00485397" w:rsidP="00485397">
      <w:pPr>
        <w:spacing w:line="4" w:lineRule="exact"/>
      </w:pPr>
    </w:p>
    <w:p w14:paraId="754B9B21" w14:textId="77777777" w:rsidR="00485397" w:rsidRDefault="00485397" w:rsidP="00485397">
      <w:pPr>
        <w:spacing w:line="287" w:lineRule="auto"/>
        <w:ind w:left="840" w:hanging="285"/>
        <w:jc w:val="both"/>
        <w:rPr>
          <w:rFonts w:ascii="Cambria" w:eastAsia="Cambria" w:hAnsi="Cambria"/>
        </w:rPr>
      </w:pPr>
      <w:r>
        <w:rPr>
          <w:rFonts w:ascii="Cambria" w:eastAsia="Cambria" w:hAnsi="Cambria"/>
        </w:rPr>
        <w:t>1) wykonawcy wymienieni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08B46C5" w14:textId="77777777" w:rsidR="00485397" w:rsidRDefault="00485397" w:rsidP="00485397">
      <w:pPr>
        <w:spacing w:line="17" w:lineRule="exact"/>
      </w:pPr>
    </w:p>
    <w:p w14:paraId="2A26ECE1" w14:textId="77777777" w:rsidR="00485397" w:rsidRDefault="00485397" w:rsidP="00485397">
      <w:pPr>
        <w:spacing w:line="287" w:lineRule="auto"/>
        <w:ind w:left="560"/>
        <w:jc w:val="right"/>
      </w:pPr>
      <w:r>
        <w:rPr>
          <w:rFonts w:ascii="Cambria" w:eastAsia="Cambria" w:hAnsi="Cambria"/>
        </w:rPr>
        <w:t xml:space="preserve">2) wykonawcy, których beneficjentem rzeczywistym w rozumieniu ustawy z dnia 1 marca 2018 r. o przeciwdziałaniu praniu pieniędzy oraz finansowaniu terroryzmu (Dz. U. z 2023 r. poz. 1124) jest osoba wymieniona w wykazach określonych w rozporządzeniu Rady (WE) nr 765/2006 z dnia 18 maja 2006 r. dotyczącego środków ograniczających w związku z sytuacją na Białorusi </w:t>
      </w:r>
      <w:bookmarkStart w:id="12" w:name="page17"/>
      <w:bookmarkEnd w:id="12"/>
    </w:p>
    <w:p w14:paraId="325A2A36" w14:textId="77777777" w:rsidR="00485397" w:rsidRDefault="00485397" w:rsidP="00485397">
      <w:pPr>
        <w:spacing w:line="288" w:lineRule="auto"/>
        <w:ind w:left="840"/>
        <w:jc w:val="both"/>
        <w:rPr>
          <w:rFonts w:ascii="Cambria" w:eastAsia="Cambria" w:hAnsi="Cambria"/>
        </w:rPr>
      </w:pPr>
      <w:r>
        <w:rPr>
          <w:rFonts w:ascii="Cambria" w:eastAsia="Cambria" w:hAnsi="Cambria"/>
        </w:rPr>
        <w:t xml:space="preserve">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w:t>
      </w:r>
      <w:r>
        <w:rPr>
          <w:rFonts w:ascii="Cambria" w:eastAsia="Cambria" w:hAnsi="Cambria"/>
        </w:rPr>
        <w:lastRenderedPageBreak/>
        <w:t>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812357B" w14:textId="77777777" w:rsidR="00485397" w:rsidRDefault="00485397" w:rsidP="00485397">
      <w:pPr>
        <w:spacing w:line="338" w:lineRule="exact"/>
      </w:pPr>
    </w:p>
    <w:p w14:paraId="7D9A7DAE" w14:textId="77777777" w:rsidR="00485397" w:rsidRDefault="00485397" w:rsidP="005B6696">
      <w:pPr>
        <w:numPr>
          <w:ilvl w:val="0"/>
          <w:numId w:val="54"/>
        </w:numPr>
        <w:spacing w:line="0" w:lineRule="atLeast"/>
        <w:ind w:left="2205" w:right="-142" w:hanging="360"/>
        <w:rPr>
          <w:rFonts w:ascii="Cambria" w:eastAsia="Cambria" w:hAnsi="Cambria"/>
        </w:rPr>
      </w:pPr>
      <w:r>
        <w:rPr>
          <w:rFonts w:ascii="Cambria" w:eastAsia="Cambria" w:hAnsi="Cambria"/>
        </w:rPr>
        <w:t xml:space="preserve">wykonawcy, których jednostką dominującą w rozumieniu art. 3 ust. 1 pkt 37 </w:t>
      </w:r>
    </w:p>
    <w:p w14:paraId="2AD47FC9" w14:textId="77777777" w:rsidR="00485397" w:rsidRDefault="00485397" w:rsidP="00485397">
      <w:pPr>
        <w:spacing w:line="58" w:lineRule="exact"/>
      </w:pPr>
    </w:p>
    <w:p w14:paraId="35371A5C" w14:textId="77777777" w:rsidR="00485397" w:rsidRDefault="00485397" w:rsidP="00485397">
      <w:pPr>
        <w:spacing w:line="287" w:lineRule="auto"/>
        <w:ind w:left="840"/>
        <w:jc w:val="both"/>
        <w:rPr>
          <w:rFonts w:ascii="Cambria" w:eastAsia="Cambria" w:hAnsi="Cambria"/>
        </w:rPr>
      </w:pPr>
      <w:r>
        <w:rPr>
          <w:rFonts w:ascii="Cambria" w:eastAsia="Cambria" w:hAnsi="Cambria"/>
        </w:rPr>
        <w:t>ustawy z dnia 29 września 1994 r. o rachunkowości (Dz. U. z 2023 r. poz. 120 ze zm. ) jest podmiot wymieniony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1DFB1B2F" w14:textId="77777777" w:rsidR="00485397" w:rsidRDefault="00485397" w:rsidP="00485397">
      <w:pPr>
        <w:spacing w:line="18" w:lineRule="exact"/>
      </w:pPr>
    </w:p>
    <w:p w14:paraId="454E92CC" w14:textId="77777777" w:rsidR="00485397" w:rsidRDefault="00485397" w:rsidP="00485397">
      <w:pPr>
        <w:spacing w:line="0" w:lineRule="atLeast"/>
        <w:rPr>
          <w:rFonts w:ascii="Cambria" w:eastAsia="Cambria" w:hAnsi="Cambria"/>
        </w:rPr>
      </w:pPr>
      <w:r>
        <w:rPr>
          <w:rFonts w:ascii="Cambria" w:eastAsia="Cambria" w:hAnsi="Cambria"/>
          <w:b/>
        </w:rPr>
        <w:t>7.8.</w:t>
      </w:r>
      <w:r>
        <w:rPr>
          <w:rFonts w:ascii="Cambria" w:eastAsia="Cambria" w:hAnsi="Cambria"/>
        </w:rPr>
        <w:t xml:space="preserve"> Wykluczenie, o którym mowa w pkt 7.6 SWZ następuje na okres trwania ww.</w:t>
      </w:r>
    </w:p>
    <w:p w14:paraId="726262D7" w14:textId="77777777" w:rsidR="00485397" w:rsidRDefault="00485397" w:rsidP="00485397">
      <w:pPr>
        <w:spacing w:line="57" w:lineRule="exact"/>
      </w:pPr>
    </w:p>
    <w:p w14:paraId="4376BDED" w14:textId="77777777" w:rsidR="00485397" w:rsidRDefault="00485397" w:rsidP="00485397">
      <w:pPr>
        <w:spacing w:line="0" w:lineRule="atLeast"/>
        <w:ind w:left="560"/>
        <w:rPr>
          <w:rFonts w:ascii="Cambria" w:eastAsia="Cambria" w:hAnsi="Cambria"/>
        </w:rPr>
      </w:pPr>
      <w:r>
        <w:rPr>
          <w:rFonts w:ascii="Cambria" w:eastAsia="Cambria" w:hAnsi="Cambria"/>
        </w:rPr>
        <w:t>okoliczności.</w:t>
      </w:r>
    </w:p>
    <w:p w14:paraId="3D6115A0" w14:textId="77777777" w:rsidR="00485397" w:rsidRDefault="00485397" w:rsidP="00485397">
      <w:pPr>
        <w:spacing w:line="58" w:lineRule="exact"/>
      </w:pPr>
    </w:p>
    <w:p w14:paraId="50875D83" w14:textId="77777777" w:rsidR="00485397" w:rsidRDefault="00485397" w:rsidP="00485397">
      <w:pPr>
        <w:spacing w:line="285" w:lineRule="auto"/>
        <w:ind w:left="560" w:right="20" w:hanging="565"/>
        <w:jc w:val="both"/>
        <w:rPr>
          <w:rFonts w:ascii="Cambria" w:eastAsia="Cambria" w:hAnsi="Cambria"/>
        </w:rPr>
      </w:pPr>
      <w:r>
        <w:rPr>
          <w:rFonts w:ascii="Cambria" w:eastAsia="Cambria" w:hAnsi="Cambria"/>
          <w:b/>
        </w:rPr>
        <w:t>7.9.</w:t>
      </w:r>
      <w:r>
        <w:rPr>
          <w:rFonts w:ascii="Cambria" w:eastAsia="Cambria" w:hAnsi="Cambria"/>
        </w:rPr>
        <w:t xml:space="preserve"> W przypadku Wykonawcy wykluczonego na podstawie przesłanek wskazanych w pkt 7.7 SWZ, Zamawiający odrzuca ofertę takiego Wykonawcy.</w:t>
      </w:r>
    </w:p>
    <w:p w14:paraId="741B41E1" w14:textId="77777777" w:rsidR="00485397" w:rsidRDefault="00485397" w:rsidP="00485397">
      <w:pPr>
        <w:spacing w:line="6" w:lineRule="exact"/>
        <w:jc w:val="both"/>
      </w:pPr>
    </w:p>
    <w:p w14:paraId="54BB4607" w14:textId="77777777" w:rsidR="00485397" w:rsidRDefault="00485397" w:rsidP="00485397">
      <w:pPr>
        <w:spacing w:line="270" w:lineRule="auto"/>
        <w:jc w:val="both"/>
      </w:pPr>
      <w:r>
        <w:rPr>
          <w:rFonts w:ascii="Cambria" w:eastAsia="Cambria" w:hAnsi="Cambria"/>
          <w:b/>
        </w:rPr>
        <w:t>7.10.</w:t>
      </w:r>
      <w:r>
        <w:rPr>
          <w:rFonts w:ascii="Cambria" w:eastAsia="Cambria" w:hAnsi="Cambria"/>
        </w:rPr>
        <w:t xml:space="preserve"> Osoba lub podmiot podlegające wykluczeniu na podstawie rozdziału 7.6 SWZ, które  w  okresie  tego  wykluczenia  ubiegają  się  o  udzielenie  zamówienia </w:t>
      </w:r>
      <w:bookmarkStart w:id="13" w:name="page18"/>
      <w:bookmarkEnd w:id="13"/>
    </w:p>
    <w:p w14:paraId="2F7A6CF6" w14:textId="77777777" w:rsidR="00485397" w:rsidRDefault="00485397" w:rsidP="00485397">
      <w:pPr>
        <w:spacing w:line="287" w:lineRule="auto"/>
        <w:ind w:left="560" w:right="20"/>
        <w:jc w:val="both"/>
        <w:rPr>
          <w:rFonts w:ascii="Cambria" w:eastAsia="Cambria" w:hAnsi="Cambria"/>
        </w:rPr>
      </w:pPr>
      <w:r>
        <w:rPr>
          <w:rFonts w:ascii="Cambria" w:eastAsia="Cambria" w:hAnsi="Cambria"/>
        </w:rPr>
        <w:t>publicznego lub biorą udział w postępowaniu o udzielenie zamówienia publicznego, podlegają karze pieniężnej. Karę pieniężną, nakłada Prezes Urzędu Zamówień Publicznych, w drodze decyzji, w wysokości do 20 000 000,00 zł.</w:t>
      </w:r>
    </w:p>
    <w:p w14:paraId="06B2DADC" w14:textId="77777777" w:rsidR="00485397" w:rsidRDefault="00485397" w:rsidP="00485397">
      <w:pPr>
        <w:spacing w:line="2" w:lineRule="exact"/>
        <w:jc w:val="both"/>
      </w:pPr>
    </w:p>
    <w:p w14:paraId="1682D3F6" w14:textId="77777777" w:rsidR="00485397" w:rsidRDefault="00485397" w:rsidP="00485397">
      <w:pPr>
        <w:spacing w:line="0" w:lineRule="atLeast"/>
        <w:jc w:val="both"/>
        <w:rPr>
          <w:rFonts w:ascii="Cambria" w:eastAsia="Cambria" w:hAnsi="Cambria"/>
        </w:rPr>
      </w:pPr>
      <w:r>
        <w:rPr>
          <w:rFonts w:ascii="Cambria" w:eastAsia="Cambria" w:hAnsi="Cambria"/>
          <w:b/>
        </w:rPr>
        <w:t>7.11.</w:t>
      </w:r>
      <w:r>
        <w:rPr>
          <w:rFonts w:ascii="Cambria" w:eastAsia="Cambria" w:hAnsi="Cambria"/>
        </w:rPr>
        <w:t xml:space="preserve"> Sposób wykazania braku podstaw wykluczenia wskazano w rozdziale 8 SWZ.</w:t>
      </w:r>
    </w:p>
    <w:p w14:paraId="340A3406" w14:textId="77777777" w:rsidR="00485397" w:rsidRDefault="00485397" w:rsidP="00485397">
      <w:pPr>
        <w:pStyle w:val="Kolorowalistaakcent11"/>
        <w:tabs>
          <w:tab w:val="left" w:pos="567"/>
        </w:tabs>
        <w:autoSpaceDE w:val="0"/>
        <w:autoSpaceDN w:val="0"/>
        <w:adjustRightInd w:val="0"/>
        <w:spacing w:before="0" w:after="0" w:line="276" w:lineRule="auto"/>
        <w:ind w:left="567"/>
        <w:rPr>
          <w:rFonts w:ascii="Cambria" w:hAnsi="Cambria"/>
          <w:iCs/>
          <w:sz w:val="24"/>
          <w:szCs w:val="24"/>
        </w:rPr>
      </w:pPr>
    </w:p>
    <w:p w14:paraId="29828BA2" w14:textId="77777777" w:rsidR="00677080" w:rsidRPr="00495C0B" w:rsidRDefault="00677080" w:rsidP="00677080">
      <w:pPr>
        <w:pStyle w:val="Kolorowalistaakcent11"/>
        <w:tabs>
          <w:tab w:val="left" w:pos="567"/>
        </w:tabs>
        <w:autoSpaceDE w:val="0"/>
        <w:autoSpaceDN w:val="0"/>
        <w:adjustRightInd w:val="0"/>
        <w:spacing w:before="0" w:after="0" w:line="276" w:lineRule="auto"/>
        <w:ind w:left="0"/>
        <w:rPr>
          <w:rFonts w:ascii="Cambria" w:hAnsi="Cambria" w:cs="Arial"/>
          <w:iCs/>
          <w:sz w:val="24"/>
          <w:szCs w:val="24"/>
        </w:rPr>
      </w:pPr>
    </w:p>
    <w:p w14:paraId="4F12B076" w14:textId="1B088380" w:rsidR="00495C0B" w:rsidRDefault="00495C0B" w:rsidP="00495C0B">
      <w:pPr>
        <w:pStyle w:val="Kolorowalistaakcent11"/>
        <w:tabs>
          <w:tab w:val="left" w:pos="567"/>
        </w:tabs>
        <w:autoSpaceDE w:val="0"/>
        <w:autoSpaceDN w:val="0"/>
        <w:adjustRightInd w:val="0"/>
        <w:spacing w:before="0" w:after="0" w:line="276" w:lineRule="auto"/>
        <w:ind w:left="567"/>
        <w:rPr>
          <w:rFonts w:ascii="Cambria" w:hAnsi="Cambria"/>
          <w:iCs/>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1757890A" w14:textId="77777777" w:rsidTr="00674295">
        <w:trPr>
          <w:jc w:val="center"/>
        </w:trPr>
        <w:tc>
          <w:tcPr>
            <w:tcW w:w="9060" w:type="dxa"/>
            <w:tcBorders>
              <w:bottom w:val="single" w:sz="4" w:space="0" w:color="auto"/>
            </w:tcBorders>
            <w:shd w:val="clear" w:color="auto" w:fill="D9D9D9" w:themeFill="background1" w:themeFillShade="D9"/>
          </w:tcPr>
          <w:p w14:paraId="0AA46308" w14:textId="01E7EEC5"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5F77F0A3" w14:textId="7B6E514C" w:rsidR="00D9784D" w:rsidRPr="00C6306E" w:rsidRDefault="00121D28"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lastRenderedPageBreak/>
              <w:t>I</w:t>
            </w:r>
            <w:r>
              <w:rPr>
                <w:rFonts w:asciiTheme="majorHAnsi" w:hAnsiTheme="majorHAnsi"/>
                <w:b/>
                <w:sz w:val="26"/>
                <w:szCs w:val="26"/>
              </w:rPr>
              <w:t>NFORMACJA O OŚWIADCZENIU WSTĘPNYM I PODMIOTOWYCH ŚRODKACH</w:t>
            </w:r>
            <w:r w:rsidRPr="00983244">
              <w:rPr>
                <w:rFonts w:asciiTheme="majorHAnsi" w:hAnsiTheme="majorHAnsi"/>
                <w:b/>
                <w:sz w:val="26"/>
                <w:szCs w:val="26"/>
              </w:rPr>
              <w:t xml:space="preserve"> DOWODOWYCH</w:t>
            </w:r>
          </w:p>
        </w:tc>
      </w:tr>
    </w:tbl>
    <w:p w14:paraId="086E8E9F" w14:textId="77777777" w:rsidR="00F342B5" w:rsidRPr="00674295" w:rsidRDefault="00F342B5" w:rsidP="00A15FBE">
      <w:pPr>
        <w:pStyle w:val="Kolorowalistaakcent11"/>
        <w:numPr>
          <w:ilvl w:val="1"/>
          <w:numId w:val="21"/>
        </w:numPr>
        <w:autoSpaceDE w:val="0"/>
        <w:autoSpaceDN w:val="0"/>
        <w:adjustRightInd w:val="0"/>
        <w:spacing w:line="276" w:lineRule="auto"/>
        <w:ind w:left="709" w:hanging="709"/>
        <w:rPr>
          <w:rFonts w:asciiTheme="majorHAnsi" w:hAnsiTheme="majorHAnsi" w:cs="Arial"/>
          <w:b/>
          <w:sz w:val="24"/>
          <w:szCs w:val="24"/>
        </w:rPr>
      </w:pPr>
      <w:r>
        <w:rPr>
          <w:rFonts w:asciiTheme="majorHAnsi" w:hAnsiTheme="majorHAnsi" w:cs="Arial"/>
          <w:bCs/>
          <w:sz w:val="24"/>
          <w:szCs w:val="24"/>
        </w:rPr>
        <w:lastRenderedPageBreak/>
        <w:t>Wykonawca</w:t>
      </w:r>
      <w:r w:rsidRPr="00C97C80">
        <w:rPr>
          <w:rFonts w:asciiTheme="majorHAnsi" w:hAnsiTheme="majorHAnsi" w:cs="Arial"/>
          <w:bCs/>
          <w:sz w:val="24"/>
          <w:szCs w:val="24"/>
        </w:rPr>
        <w:t xml:space="preserve"> zobowiązany jest złożyć </w:t>
      </w:r>
      <w:r w:rsidRPr="00983244">
        <w:rPr>
          <w:rFonts w:asciiTheme="majorHAnsi" w:hAnsiTheme="majorHAnsi" w:cs="Arial"/>
          <w:b/>
          <w:sz w:val="24"/>
          <w:szCs w:val="24"/>
          <w:u w:val="single"/>
        </w:rPr>
        <w:t>wraz z ofertą</w:t>
      </w:r>
      <w:r w:rsidRPr="00C97C80">
        <w:rPr>
          <w:rFonts w:asciiTheme="majorHAnsi" w:hAnsiTheme="majorHAnsi" w:cs="Arial"/>
          <w:b/>
          <w:sz w:val="24"/>
          <w:szCs w:val="24"/>
        </w:rPr>
        <w:t xml:space="preserve"> </w:t>
      </w:r>
      <w:r w:rsidRPr="00C97C80">
        <w:rPr>
          <w:rFonts w:asciiTheme="majorHAnsi" w:hAnsiTheme="majorHAnsi" w:cs="Arial"/>
          <w:sz w:val="24"/>
          <w:szCs w:val="24"/>
        </w:rPr>
        <w:t>oświadczeni</w:t>
      </w:r>
      <w:r>
        <w:rPr>
          <w:rFonts w:asciiTheme="majorHAnsi" w:hAnsiTheme="majorHAnsi" w:cs="Arial"/>
          <w:sz w:val="24"/>
          <w:szCs w:val="24"/>
        </w:rPr>
        <w:t>a</w:t>
      </w:r>
      <w:r w:rsidRPr="00C97C80">
        <w:rPr>
          <w:rFonts w:asciiTheme="majorHAnsi" w:hAnsiTheme="majorHAnsi" w:cs="Arial"/>
          <w:sz w:val="24"/>
          <w:szCs w:val="24"/>
        </w:rPr>
        <w:t xml:space="preserve"> stanowiące wstępne potwierdzenie, że </w:t>
      </w:r>
      <w:r>
        <w:rPr>
          <w:rFonts w:asciiTheme="majorHAnsi" w:hAnsiTheme="majorHAnsi" w:cs="Arial"/>
          <w:sz w:val="24"/>
          <w:szCs w:val="24"/>
        </w:rPr>
        <w:t>Wykonawca na dzień składania ofert</w:t>
      </w:r>
      <w:r w:rsidRPr="00C97C80">
        <w:rPr>
          <w:rFonts w:asciiTheme="majorHAnsi" w:hAnsiTheme="majorHAnsi" w:cs="Arial"/>
          <w:sz w:val="24"/>
          <w:szCs w:val="24"/>
        </w:rPr>
        <w:t>:</w:t>
      </w:r>
    </w:p>
    <w:p w14:paraId="14622F13" w14:textId="77777777" w:rsidR="00F342B5" w:rsidRPr="00C97C80" w:rsidRDefault="00F342B5" w:rsidP="00A15FBE">
      <w:pPr>
        <w:pStyle w:val="Kolorowalistaakcent11"/>
        <w:numPr>
          <w:ilvl w:val="2"/>
          <w:numId w:val="22"/>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nie podlega wykluczeniu,</w:t>
      </w:r>
    </w:p>
    <w:p w14:paraId="15B4A00E" w14:textId="77777777" w:rsidR="00F342B5" w:rsidRPr="00C97C80" w:rsidRDefault="00F342B5" w:rsidP="00A15FBE">
      <w:pPr>
        <w:pStyle w:val="Kolorowalistaakcent11"/>
        <w:numPr>
          <w:ilvl w:val="2"/>
          <w:numId w:val="22"/>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C97C80">
        <w:rPr>
          <w:rFonts w:asciiTheme="majorHAnsi" w:hAnsiTheme="majorHAnsi" w:cs="Arial"/>
          <w:sz w:val="24"/>
          <w:szCs w:val="24"/>
        </w:rPr>
        <w:t>spełnia warunki udziału w postępowaniu.</w:t>
      </w:r>
    </w:p>
    <w:p w14:paraId="4D6CFCBF" w14:textId="77777777" w:rsidR="00F342B5" w:rsidRDefault="00F342B5" w:rsidP="00A15FBE">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sidRPr="006528C1">
        <w:rPr>
          <w:rFonts w:asciiTheme="majorHAnsi" w:hAnsiTheme="majorHAnsi" w:cs="Arial"/>
          <w:b/>
          <w:bCs/>
          <w:color w:val="000000" w:themeColor="text1"/>
          <w:sz w:val="24"/>
          <w:szCs w:val="24"/>
        </w:rPr>
        <w:t>Oświadczenia należy złożyć wg</w:t>
      </w:r>
      <w:r w:rsidRPr="006528C1">
        <w:rPr>
          <w:rFonts w:asciiTheme="majorHAnsi" w:hAnsiTheme="majorHAnsi"/>
          <w:b/>
          <w:bCs/>
          <w:sz w:val="24"/>
          <w:szCs w:val="24"/>
        </w:rPr>
        <w:t xml:space="preserve"> wymogów załącznika nr 4 i 5 do SWZ</w:t>
      </w:r>
      <w:r w:rsidRPr="00674295">
        <w:rPr>
          <w:rFonts w:asciiTheme="majorHAnsi" w:hAnsiTheme="majorHAnsi"/>
          <w:bCs/>
          <w:sz w:val="24"/>
          <w:szCs w:val="24"/>
        </w:rPr>
        <w:t>.</w:t>
      </w:r>
    </w:p>
    <w:p w14:paraId="6929060C" w14:textId="77777777" w:rsidR="00F342B5" w:rsidRDefault="00F342B5" w:rsidP="00A15FBE">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w:t>
      </w:r>
      <w:r>
        <w:rPr>
          <w:rFonts w:asciiTheme="majorHAnsi" w:hAnsiTheme="majorHAnsi"/>
          <w:color w:val="000000"/>
          <w:sz w:val="24"/>
          <w:szCs w:val="24"/>
        </w:rPr>
        <w:t>Wykonawca</w:t>
      </w:r>
      <w:r w:rsidRPr="00674295">
        <w:rPr>
          <w:rFonts w:asciiTheme="majorHAnsi" w:hAnsiTheme="majorHAnsi"/>
          <w:color w:val="000000"/>
          <w:sz w:val="24"/>
          <w:szCs w:val="24"/>
        </w:rPr>
        <w:t xml:space="preserve"> nie złożył oświadczeń, o którym mowa w pkt 8.1 SWZ lub są one niekompletne lub zawierają błędy, </w:t>
      </w:r>
      <w:r>
        <w:rPr>
          <w:rFonts w:asciiTheme="majorHAnsi" w:hAnsiTheme="majorHAnsi"/>
          <w:color w:val="000000"/>
          <w:sz w:val="24"/>
          <w:szCs w:val="24"/>
        </w:rPr>
        <w:t>Zamawiający</w:t>
      </w:r>
      <w:r w:rsidRPr="00674295">
        <w:rPr>
          <w:rFonts w:asciiTheme="majorHAnsi" w:hAnsiTheme="majorHAnsi"/>
          <w:color w:val="000000"/>
          <w:sz w:val="24"/>
          <w:szCs w:val="24"/>
        </w:rPr>
        <w:t xml:space="preserve"> wezwie </w:t>
      </w:r>
      <w:r>
        <w:rPr>
          <w:rFonts w:asciiTheme="majorHAnsi" w:hAnsiTheme="majorHAnsi"/>
          <w:color w:val="000000"/>
          <w:sz w:val="24"/>
          <w:szCs w:val="24"/>
        </w:rPr>
        <w:t>Wykonawcę</w:t>
      </w:r>
      <w:r w:rsidRPr="00674295">
        <w:rPr>
          <w:rFonts w:asciiTheme="majorHAnsi" w:hAnsiTheme="majorHAnsi"/>
          <w:color w:val="000000"/>
          <w:sz w:val="24"/>
          <w:szCs w:val="24"/>
        </w:rPr>
        <w:t xml:space="preserve"> odpowiednio do ich złożenia, poprawienia lub uzupełnienia w wyznaczonym terminie, chyba że oferta </w:t>
      </w:r>
      <w:r>
        <w:rPr>
          <w:rFonts w:asciiTheme="majorHAnsi" w:hAnsiTheme="majorHAnsi"/>
          <w:color w:val="000000"/>
          <w:sz w:val="24"/>
          <w:szCs w:val="24"/>
        </w:rPr>
        <w:t>Wykonawcy</w:t>
      </w:r>
      <w:r w:rsidRPr="00674295">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65D9F251" w14:textId="77777777" w:rsidR="00F342B5" w:rsidRDefault="00F342B5" w:rsidP="00A15FBE">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w:t>
      </w:r>
      <w:r w:rsidRPr="00674295">
        <w:rPr>
          <w:rFonts w:asciiTheme="majorHAnsi" w:hAnsiTheme="majorHAnsi"/>
          <w:color w:val="000000"/>
          <w:sz w:val="24"/>
          <w:szCs w:val="24"/>
        </w:rPr>
        <w:t xml:space="preserve"> może żądać od wykonawców wyjaśnień dotyczących treści złożonych oświadczeń, o których mowa w pkt 8.1 SWZ.</w:t>
      </w:r>
    </w:p>
    <w:p w14:paraId="75320635" w14:textId="77777777" w:rsidR="00F342B5" w:rsidRPr="00663481" w:rsidRDefault="00F342B5" w:rsidP="00A15FBE">
      <w:pPr>
        <w:pStyle w:val="Kolorowalistaakcent11"/>
        <w:numPr>
          <w:ilvl w:val="2"/>
          <w:numId w:val="21"/>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złożone przez </w:t>
      </w:r>
      <w:r>
        <w:rPr>
          <w:rFonts w:asciiTheme="majorHAnsi" w:hAnsiTheme="majorHAnsi"/>
          <w:color w:val="000000"/>
          <w:sz w:val="24"/>
          <w:szCs w:val="24"/>
        </w:rPr>
        <w:t>Wykonawcę</w:t>
      </w:r>
      <w:r w:rsidRPr="00674295">
        <w:rPr>
          <w:rFonts w:asciiTheme="majorHAnsi" w:hAnsiTheme="majorHAnsi"/>
          <w:color w:val="000000"/>
          <w:sz w:val="24"/>
          <w:szCs w:val="24"/>
        </w:rPr>
        <w:t xml:space="preserve"> oświadczenia, o którym mowa w pkt 8.1 SWZ budzą wątpliwości </w:t>
      </w:r>
      <w:r>
        <w:rPr>
          <w:rFonts w:asciiTheme="majorHAnsi" w:hAnsiTheme="majorHAnsi"/>
          <w:color w:val="000000"/>
          <w:sz w:val="24"/>
          <w:szCs w:val="24"/>
        </w:rPr>
        <w:t>Zamawiającego</w:t>
      </w:r>
      <w:r w:rsidRPr="00674295">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Pr>
          <w:rFonts w:asciiTheme="majorHAnsi" w:hAnsiTheme="majorHAnsi"/>
          <w:color w:val="000000"/>
          <w:sz w:val="24"/>
          <w:szCs w:val="24"/>
        </w:rPr>
        <w:t>Wykonawcę</w:t>
      </w:r>
      <w:r w:rsidRPr="00674295">
        <w:rPr>
          <w:rFonts w:asciiTheme="majorHAnsi" w:hAnsiTheme="majorHAnsi"/>
          <w:color w:val="000000"/>
          <w:sz w:val="24"/>
          <w:szCs w:val="24"/>
        </w:rPr>
        <w:t xml:space="preserve"> warunków udziału w postępowaniu, lub braku podstaw wykluczenia, o przedstawienie takich informacji lub dokumentów.</w:t>
      </w:r>
    </w:p>
    <w:p w14:paraId="6FB38AA9" w14:textId="77777777" w:rsidR="00663481" w:rsidRPr="00674295" w:rsidRDefault="00663481" w:rsidP="00663481">
      <w:pPr>
        <w:pStyle w:val="Kolorowalistaakcent11"/>
        <w:autoSpaceDE w:val="0"/>
        <w:autoSpaceDN w:val="0"/>
        <w:adjustRightInd w:val="0"/>
        <w:spacing w:line="276" w:lineRule="auto"/>
        <w:ind w:left="1418"/>
        <w:rPr>
          <w:rFonts w:asciiTheme="majorHAnsi" w:hAnsiTheme="majorHAnsi" w:cs="Arial"/>
          <w:b/>
          <w:sz w:val="24"/>
          <w:szCs w:val="24"/>
        </w:rPr>
      </w:pPr>
    </w:p>
    <w:p w14:paraId="1B2517F7" w14:textId="77777777" w:rsidR="00F342B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bookmarkStart w:id="14" w:name="_Hlk61070718"/>
      <w:r w:rsidRPr="007374B7">
        <w:rPr>
          <w:rFonts w:asciiTheme="majorHAnsi" w:hAnsiTheme="majorHAnsi"/>
          <w:color w:val="000000"/>
          <w:sz w:val="24"/>
          <w:szCs w:val="24"/>
        </w:rPr>
        <w:t xml:space="preserve">W przypadku, o którym mowa w </w:t>
      </w:r>
      <w:r>
        <w:rPr>
          <w:rFonts w:asciiTheme="majorHAnsi" w:hAnsiTheme="majorHAnsi"/>
          <w:color w:val="000000"/>
          <w:sz w:val="24"/>
          <w:szCs w:val="24"/>
        </w:rPr>
        <w:t>rozdziale 6.3 SWZ Wykonawcy</w:t>
      </w:r>
      <w:r w:rsidRPr="007374B7">
        <w:rPr>
          <w:rFonts w:asciiTheme="majorHAnsi" w:hAnsiTheme="majorHAnsi"/>
          <w:color w:val="000000"/>
          <w:sz w:val="24"/>
          <w:szCs w:val="24"/>
        </w:rPr>
        <w:t xml:space="preserve"> wspólnie ubiegający się o udzielenie zamówienia </w:t>
      </w:r>
      <w:r w:rsidRPr="00BF356E">
        <w:rPr>
          <w:rFonts w:asciiTheme="majorHAnsi" w:hAnsiTheme="majorHAnsi"/>
          <w:b/>
          <w:bCs/>
          <w:color w:val="000000"/>
          <w:sz w:val="24"/>
          <w:szCs w:val="24"/>
        </w:rPr>
        <w:t>dołączają do oferty</w:t>
      </w:r>
      <w:r w:rsidRPr="007374B7">
        <w:rPr>
          <w:rFonts w:asciiTheme="majorHAnsi" w:hAnsiTheme="majorHAnsi"/>
          <w:color w:val="000000"/>
          <w:sz w:val="24"/>
          <w:szCs w:val="24"/>
        </w:rPr>
        <w:t xml:space="preserve"> oświadczenie, z którego wynika, które roboty budowlane, dostawy lub usługi wykonają poszczególni </w:t>
      </w:r>
      <w:r>
        <w:rPr>
          <w:rFonts w:asciiTheme="majorHAnsi" w:hAnsiTheme="majorHAnsi"/>
          <w:color w:val="000000"/>
          <w:sz w:val="24"/>
          <w:szCs w:val="24"/>
        </w:rPr>
        <w:t>Wykonawcy.</w:t>
      </w:r>
    </w:p>
    <w:p w14:paraId="79152A2E" w14:textId="77777777" w:rsidR="00F342B5" w:rsidRPr="006528C1" w:rsidRDefault="00F342B5" w:rsidP="00A15FBE">
      <w:pPr>
        <w:pStyle w:val="Kolorowalistaakcent11"/>
        <w:numPr>
          <w:ilvl w:val="2"/>
          <w:numId w:val="10"/>
        </w:numPr>
        <w:autoSpaceDE w:val="0"/>
        <w:autoSpaceDN w:val="0"/>
        <w:adjustRightInd w:val="0"/>
        <w:spacing w:line="276" w:lineRule="auto"/>
        <w:ind w:hanging="11"/>
        <w:rPr>
          <w:rFonts w:asciiTheme="majorHAnsi" w:hAnsiTheme="majorHAnsi" w:cs="Arial"/>
          <w:b/>
          <w:bCs/>
          <w:sz w:val="24"/>
          <w:szCs w:val="24"/>
        </w:rPr>
      </w:pPr>
      <w:r w:rsidRPr="006528C1">
        <w:rPr>
          <w:rFonts w:asciiTheme="majorHAnsi" w:hAnsiTheme="majorHAnsi" w:cs="Arial"/>
          <w:b/>
          <w:bCs/>
          <w:color w:val="000000" w:themeColor="text1"/>
          <w:sz w:val="24"/>
          <w:szCs w:val="24"/>
        </w:rPr>
        <w:t>Oświadczenie należy złożyć wg</w:t>
      </w:r>
      <w:r w:rsidRPr="006528C1">
        <w:rPr>
          <w:rFonts w:asciiTheme="majorHAnsi" w:hAnsiTheme="majorHAnsi"/>
          <w:b/>
          <w:bCs/>
          <w:sz w:val="24"/>
          <w:szCs w:val="24"/>
        </w:rPr>
        <w:t xml:space="preserve"> wymogów załącznika nr 6 do SWZ.</w:t>
      </w:r>
    </w:p>
    <w:bookmarkEnd w:id="14"/>
    <w:p w14:paraId="3C00238B" w14:textId="77777777" w:rsidR="00F342B5" w:rsidRPr="00663481" w:rsidRDefault="00F342B5" w:rsidP="00A15FBE">
      <w:pPr>
        <w:pStyle w:val="Kolorowalistaakcent11"/>
        <w:numPr>
          <w:ilvl w:val="1"/>
          <w:numId w:val="10"/>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6528C1">
        <w:rPr>
          <w:rFonts w:asciiTheme="majorHAnsi" w:hAnsiTheme="majorHAnsi" w:cs="Arial"/>
          <w:sz w:val="24"/>
          <w:szCs w:val="24"/>
        </w:rPr>
        <w:t xml:space="preserve">Zamawiający </w:t>
      </w:r>
      <w:r w:rsidRPr="006528C1">
        <w:rPr>
          <w:rFonts w:asciiTheme="majorHAnsi" w:hAnsiTheme="majorHAnsi" w:cs="Arial"/>
          <w:b/>
          <w:bCs/>
          <w:sz w:val="24"/>
          <w:szCs w:val="24"/>
        </w:rPr>
        <w:t xml:space="preserve">wezwie </w:t>
      </w:r>
      <w:r w:rsidRPr="006528C1">
        <w:rPr>
          <w:rFonts w:asciiTheme="majorHAnsi" w:hAnsiTheme="majorHAnsi"/>
          <w:b/>
          <w:bCs/>
          <w:color w:val="000000"/>
          <w:sz w:val="24"/>
          <w:szCs w:val="24"/>
          <w:shd w:val="clear" w:color="auto" w:fill="FFFFFF"/>
        </w:rPr>
        <w:t>Wykonawcę</w:t>
      </w:r>
      <w:r w:rsidRPr="006528C1">
        <w:rPr>
          <w:rFonts w:asciiTheme="majorHAnsi" w:hAnsiTheme="maj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69434C71" w14:textId="77777777" w:rsidR="00663481" w:rsidRPr="006528C1" w:rsidRDefault="00663481" w:rsidP="00663481">
      <w:pPr>
        <w:pStyle w:val="Kolorowalistaakcent11"/>
        <w:tabs>
          <w:tab w:val="left" w:pos="709"/>
        </w:tabs>
        <w:autoSpaceDE w:val="0"/>
        <w:autoSpaceDN w:val="0"/>
        <w:adjustRightInd w:val="0"/>
        <w:spacing w:before="0" w:after="0" w:line="276" w:lineRule="auto"/>
        <w:ind w:left="709"/>
        <w:rPr>
          <w:rFonts w:asciiTheme="majorHAnsi" w:hAnsiTheme="majorHAnsi" w:cs="Arial"/>
          <w:sz w:val="24"/>
          <w:szCs w:val="24"/>
        </w:rPr>
      </w:pPr>
    </w:p>
    <w:p w14:paraId="6C6056A6" w14:textId="77777777" w:rsidR="00F342B5" w:rsidRPr="00677BC6" w:rsidRDefault="00F342B5" w:rsidP="00F342B5">
      <w:pPr>
        <w:pStyle w:val="Kolorowalistaakcent11"/>
        <w:autoSpaceDE w:val="0"/>
        <w:autoSpaceDN w:val="0"/>
        <w:adjustRightInd w:val="0"/>
        <w:spacing w:line="276" w:lineRule="auto"/>
        <w:ind w:left="709"/>
        <w:rPr>
          <w:rFonts w:asciiTheme="majorHAnsi" w:hAnsiTheme="majorHAnsi" w:cs="Arial"/>
          <w:sz w:val="10"/>
          <w:szCs w:val="10"/>
        </w:rPr>
      </w:pPr>
    </w:p>
    <w:p w14:paraId="46E8FF43" w14:textId="77777777" w:rsidR="00F342B5" w:rsidRPr="00AB756C" w:rsidRDefault="00F342B5" w:rsidP="00A15FBE">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FF15A2">
        <w:rPr>
          <w:rFonts w:asciiTheme="majorHAnsi" w:hAnsiTheme="majorHAnsi" w:cs="Verdana"/>
          <w:b/>
          <w:sz w:val="24"/>
          <w:szCs w:val="24"/>
        </w:rPr>
        <w:t>W celu potwierdzenia spełniania warunków udziału w postępowaniu:</w:t>
      </w:r>
    </w:p>
    <w:p w14:paraId="739588F9" w14:textId="15A12BD8" w:rsidR="00F342B5" w:rsidRPr="005427F5" w:rsidRDefault="005427F5" w:rsidP="00980CFD">
      <w:pPr>
        <w:pStyle w:val="Akapitzlist"/>
        <w:numPr>
          <w:ilvl w:val="0"/>
          <w:numId w:val="40"/>
        </w:numPr>
        <w:spacing w:line="276" w:lineRule="auto"/>
        <w:ind w:left="1843" w:hanging="425"/>
        <w:rPr>
          <w:rFonts w:asciiTheme="majorHAnsi" w:hAnsiTheme="majorHAnsi"/>
          <w:sz w:val="24"/>
          <w:szCs w:val="24"/>
        </w:rPr>
      </w:pPr>
      <w:r w:rsidRPr="005427F5">
        <w:rPr>
          <w:rFonts w:asciiTheme="majorHAnsi" w:hAnsiTheme="majorHAnsi" w:cs="Arial"/>
          <w:b/>
          <w:bCs/>
          <w:color w:val="000000" w:themeColor="text1"/>
          <w:sz w:val="24"/>
          <w:szCs w:val="24"/>
        </w:rPr>
        <w:t>wykazu robót budowlanych</w:t>
      </w:r>
      <w:r w:rsidRPr="005427F5">
        <w:rPr>
          <w:rFonts w:asciiTheme="majorHAnsi" w:hAnsiTheme="majorHAnsi" w:cs="Arial"/>
          <w:color w:val="000000" w:themeColor="text1"/>
          <w:sz w:val="24"/>
          <w:szCs w:val="24"/>
        </w:rPr>
        <w:t xml:space="preserve"> wykonanych nie wcześniej niż w okresie ostatnich </w:t>
      </w:r>
      <w:r w:rsidRPr="005427F5">
        <w:rPr>
          <w:rFonts w:asciiTheme="majorHAnsi" w:hAnsiTheme="majorHAnsi" w:cs="Arial"/>
          <w:b/>
          <w:bCs/>
          <w:color w:val="000000" w:themeColor="text1"/>
          <w:sz w:val="24"/>
          <w:szCs w:val="24"/>
        </w:rPr>
        <w:t>8 lat</w:t>
      </w:r>
      <w:ins w:id="15" w:author="Robert Słowikowski" w:date="2021-03-25T13:24:00Z">
        <w:r w:rsidRPr="005427F5">
          <w:rPr>
            <w:rFonts w:asciiTheme="majorHAnsi" w:hAnsiTheme="majorHAnsi" w:cs="Arial"/>
            <w:b/>
            <w:bCs/>
            <w:color w:val="000000" w:themeColor="text1"/>
            <w:sz w:val="24"/>
            <w:szCs w:val="24"/>
          </w:rPr>
          <w:t xml:space="preserve"> przed terminem składania ofert</w:t>
        </w:r>
      </w:ins>
      <w:r w:rsidRPr="005427F5">
        <w:rPr>
          <w:rFonts w:asciiTheme="majorHAnsi" w:hAnsiTheme="majorHAnsi" w:cs="Arial"/>
          <w:color w:val="000000" w:themeColor="text1"/>
          <w:sz w:val="24"/>
          <w:szCs w:val="24"/>
        </w:rPr>
        <w:t xml:space="preserve">, a jeżeli okres prowadzenia działalności jest krótszy –w tym okresie, wraz z podaniem ich rodzaju, wartości, daty i miejsca wykonania oraz podmiotów, na rzecz których roboty te zostały wykonane </w:t>
      </w:r>
      <w:r w:rsidRPr="005427F5">
        <w:rPr>
          <w:rFonts w:ascii="Cambria" w:hAnsi="Cambria"/>
          <w:color w:val="000000" w:themeColor="text1"/>
          <w:sz w:val="24"/>
          <w:szCs w:val="24"/>
          <w:shd w:val="clear" w:color="auto" w:fill="FFFFFF"/>
        </w:rPr>
        <w:t>(</w:t>
      </w:r>
      <w:r w:rsidRPr="005427F5">
        <w:rPr>
          <w:rFonts w:ascii="Cambria" w:hAnsi="Cambria"/>
          <w:color w:val="000000" w:themeColor="text1"/>
          <w:sz w:val="24"/>
          <w:szCs w:val="24"/>
        </w:rPr>
        <w:t xml:space="preserve">sporządzonego zgodnie z </w:t>
      </w:r>
      <w:r w:rsidRPr="005427F5">
        <w:rPr>
          <w:rFonts w:ascii="Cambria" w:hAnsi="Cambria"/>
          <w:b/>
          <w:color w:val="000000" w:themeColor="text1"/>
          <w:sz w:val="24"/>
          <w:szCs w:val="24"/>
        </w:rPr>
        <w:t>Załącznikiem Nr 7 do SWZ</w:t>
      </w:r>
      <w:r w:rsidRPr="005427F5">
        <w:rPr>
          <w:rFonts w:ascii="Cambria" w:hAnsi="Cambria"/>
          <w:color w:val="000000" w:themeColor="text1"/>
          <w:sz w:val="24"/>
          <w:szCs w:val="24"/>
        </w:rPr>
        <w:t>)</w:t>
      </w:r>
      <w:r w:rsidRPr="005427F5">
        <w:rPr>
          <w:rFonts w:asciiTheme="majorHAnsi" w:hAnsiTheme="majorHAnsi" w:cs="Arial"/>
          <w:color w:val="000000" w:themeColor="text1"/>
          <w:sz w:val="24"/>
          <w:szCs w:val="24"/>
        </w:rPr>
        <w:t xml:space="preserve">, </w:t>
      </w:r>
      <w:r w:rsidRPr="005427F5">
        <w:rPr>
          <w:rFonts w:asciiTheme="majorHAnsi" w:hAnsiTheme="majorHAnsi" w:cs="Arial"/>
          <w:b/>
          <w:bCs/>
          <w:color w:val="000000" w:themeColor="text1"/>
          <w:sz w:val="24"/>
          <w:szCs w:val="24"/>
        </w:rPr>
        <w:t>oraz załączeniem dowodów określających</w:t>
      </w:r>
      <w:r w:rsidRPr="005427F5">
        <w:rPr>
          <w:rFonts w:asciiTheme="majorHAnsi" w:hAnsiTheme="majorHAnsi" w:cs="Arial"/>
          <w:color w:val="000000" w:themeColor="text1"/>
          <w:sz w:val="24"/>
          <w:szCs w:val="24"/>
        </w:rPr>
        <w:t xml:space="preserve">, czy te roboty budowlane zostały wykonane należycie, przy czym dowodami, o których mowa, są referencje bądź inne dokumenty sporządzone przez podmiot, na rzecz którego roboty budowlane zostały wykonane, a jeżeli wykonawca z przyczyn </w:t>
      </w:r>
      <w:r w:rsidRPr="005427F5">
        <w:rPr>
          <w:rFonts w:asciiTheme="majorHAnsi" w:hAnsiTheme="majorHAnsi" w:cs="Arial"/>
          <w:color w:val="000000" w:themeColor="text1"/>
          <w:sz w:val="24"/>
          <w:szCs w:val="24"/>
        </w:rPr>
        <w:lastRenderedPageBreak/>
        <w:t xml:space="preserve">niezależnych od niego nie jest wstanie uzyskać tych dokumentów –inne odpowiednie dokumenty </w:t>
      </w:r>
      <w:r w:rsidRPr="005427F5">
        <w:rPr>
          <w:rFonts w:ascii="Cambria" w:hAnsi="Cambria"/>
          <w:b/>
          <w:color w:val="000000" w:themeColor="text1"/>
          <w:sz w:val="24"/>
          <w:szCs w:val="24"/>
          <w:shd w:val="clear" w:color="auto" w:fill="FFFFFF"/>
        </w:rPr>
        <w:t xml:space="preserve">– </w:t>
      </w:r>
      <w:r w:rsidRPr="005427F5">
        <w:rPr>
          <w:rFonts w:ascii="Cambria" w:hAnsi="Cambria"/>
          <w:i/>
          <w:color w:val="000000" w:themeColor="text1"/>
          <w:sz w:val="24"/>
          <w:szCs w:val="24"/>
          <w:u w:val="single"/>
          <w:shd w:val="clear" w:color="auto" w:fill="FFFFFF"/>
        </w:rPr>
        <w:t xml:space="preserve">w odniesieniu do warunku określonego w pkt. 6.1.4. SWZ, </w:t>
      </w:r>
      <w:r w:rsidR="009A1DDC" w:rsidRPr="005427F5">
        <w:rPr>
          <w:rFonts w:ascii="Cambria" w:hAnsi="Cambria"/>
          <w:i/>
          <w:color w:val="000000"/>
          <w:sz w:val="24"/>
          <w:szCs w:val="24"/>
          <w:shd w:val="clear" w:color="auto" w:fill="FFFFFF"/>
        </w:rPr>
        <w:t xml:space="preserve"> (załącznik nr 1 do SWZ)</w:t>
      </w:r>
    </w:p>
    <w:p w14:paraId="4AB4BE47" w14:textId="77777777" w:rsidR="00F342B5" w:rsidRPr="003144CA" w:rsidRDefault="00F342B5" w:rsidP="00A15FBE">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 xml:space="preserve">W celu </w:t>
      </w:r>
      <w:r w:rsidRPr="00FF15A2">
        <w:rPr>
          <w:rFonts w:asciiTheme="majorHAnsi" w:hAnsiTheme="majorHAnsi" w:cs="Verdana"/>
          <w:b/>
          <w:sz w:val="24"/>
          <w:szCs w:val="24"/>
        </w:rPr>
        <w:t>potwierdzenia braku podstaw do wykluczenia z udziału w postępowaniu</w:t>
      </w:r>
      <w:r>
        <w:rPr>
          <w:rFonts w:asciiTheme="majorHAnsi" w:hAnsiTheme="majorHAnsi" w:cs="Verdana"/>
          <w:b/>
          <w:sz w:val="24"/>
          <w:szCs w:val="24"/>
        </w:rPr>
        <w:t>:</w:t>
      </w:r>
    </w:p>
    <w:p w14:paraId="12F49385" w14:textId="77777777" w:rsidR="00F342B5" w:rsidRDefault="00F342B5" w:rsidP="00663481">
      <w:pPr>
        <w:pStyle w:val="Kolorowalistaakcent11"/>
        <w:autoSpaceDE w:val="0"/>
        <w:autoSpaceDN w:val="0"/>
        <w:adjustRightInd w:val="0"/>
        <w:spacing w:before="0" w:after="0" w:line="240" w:lineRule="auto"/>
        <w:ind w:left="1418"/>
        <w:rPr>
          <w:rFonts w:asciiTheme="majorHAnsi" w:hAnsiTheme="majorHAnsi" w:cs="Arial"/>
          <w:bCs/>
          <w:i/>
          <w:iCs/>
          <w:sz w:val="24"/>
          <w:szCs w:val="24"/>
        </w:rPr>
      </w:pPr>
      <w:r w:rsidRPr="003144CA">
        <w:rPr>
          <w:rFonts w:asciiTheme="majorHAnsi" w:hAnsiTheme="majorHAnsi" w:cs="Verdana"/>
          <w:bCs/>
          <w:i/>
          <w:iCs/>
          <w:sz w:val="24"/>
          <w:szCs w:val="24"/>
        </w:rPr>
        <w:t xml:space="preserve">Zamawiający </w:t>
      </w:r>
      <w:r w:rsidRPr="003144CA">
        <w:rPr>
          <w:rFonts w:asciiTheme="majorHAnsi" w:hAnsiTheme="majorHAnsi" w:cs="Verdana"/>
          <w:bCs/>
          <w:i/>
          <w:iCs/>
          <w:sz w:val="24"/>
          <w:szCs w:val="24"/>
          <w:u w:val="single"/>
        </w:rPr>
        <w:t>nie wymaga</w:t>
      </w:r>
      <w:r w:rsidRPr="003144CA">
        <w:rPr>
          <w:rFonts w:asciiTheme="majorHAnsi" w:hAnsiTheme="majorHAnsi" w:cs="Verdana"/>
          <w:bCs/>
          <w:i/>
          <w:iCs/>
          <w:sz w:val="24"/>
          <w:szCs w:val="24"/>
        </w:rPr>
        <w:t xml:space="preserve"> złożenia przez Wykonawcę podmiotowych środków dowodowych </w:t>
      </w:r>
      <w:r>
        <w:rPr>
          <w:rFonts w:asciiTheme="majorHAnsi" w:hAnsiTheme="majorHAnsi" w:cs="Verdana"/>
          <w:bCs/>
          <w:i/>
          <w:iCs/>
          <w:sz w:val="24"/>
          <w:szCs w:val="24"/>
        </w:rPr>
        <w:t>w tym zakresie.</w:t>
      </w:r>
    </w:p>
    <w:p w14:paraId="4BCC141B" w14:textId="77777777" w:rsidR="00F342B5" w:rsidRDefault="00F342B5" w:rsidP="00663481">
      <w:pPr>
        <w:pStyle w:val="Kolorowalistaakcent11"/>
        <w:autoSpaceDE w:val="0"/>
        <w:autoSpaceDN w:val="0"/>
        <w:adjustRightInd w:val="0"/>
        <w:spacing w:before="0" w:after="0" w:line="240" w:lineRule="auto"/>
        <w:ind w:left="0"/>
        <w:rPr>
          <w:rFonts w:asciiTheme="majorHAnsi" w:hAnsiTheme="majorHAnsi" w:cs="Arial"/>
          <w:sz w:val="10"/>
          <w:szCs w:val="10"/>
        </w:rPr>
      </w:pPr>
    </w:p>
    <w:p w14:paraId="5F1E819F" w14:textId="77777777" w:rsidR="00663481" w:rsidRPr="00C6306E" w:rsidRDefault="00663481" w:rsidP="00663481">
      <w:pPr>
        <w:pStyle w:val="Kolorowalistaakcent11"/>
        <w:autoSpaceDE w:val="0"/>
        <w:autoSpaceDN w:val="0"/>
        <w:adjustRightInd w:val="0"/>
        <w:spacing w:before="0" w:after="0" w:line="240" w:lineRule="auto"/>
        <w:ind w:left="0"/>
        <w:rPr>
          <w:rFonts w:asciiTheme="majorHAnsi" w:hAnsiTheme="majorHAnsi" w:cs="Arial"/>
          <w:sz w:val="10"/>
          <w:szCs w:val="10"/>
        </w:rPr>
      </w:pPr>
    </w:p>
    <w:p w14:paraId="6F2C31E3" w14:textId="77777777" w:rsidR="00F342B5" w:rsidRPr="00173F63" w:rsidRDefault="00F342B5" w:rsidP="00A15FBE">
      <w:pPr>
        <w:pStyle w:val="Kolorowalistaakcent11"/>
        <w:numPr>
          <w:ilvl w:val="1"/>
          <w:numId w:val="10"/>
        </w:numPr>
        <w:autoSpaceDE w:val="0"/>
        <w:autoSpaceDN w:val="0"/>
        <w:adjustRightInd w:val="0"/>
        <w:spacing w:before="0" w:after="0" w:line="240" w:lineRule="auto"/>
        <w:ind w:left="709" w:hanging="709"/>
        <w:rPr>
          <w:rFonts w:asciiTheme="majorHAnsi" w:hAnsiTheme="majorHAnsi" w:cs="Arial"/>
          <w:sz w:val="24"/>
          <w:szCs w:val="24"/>
        </w:rPr>
      </w:pPr>
      <w:r w:rsidRPr="0009224D">
        <w:rPr>
          <w:rFonts w:ascii="Cambria" w:hAnsi="Cambria"/>
          <w:color w:val="000000"/>
          <w:sz w:val="24"/>
          <w:szCs w:val="24"/>
        </w:rPr>
        <w:t xml:space="preserve">Jeżeli jest to niezbędne do zapewnienia odpowiedniego przebiegu postępowania o udzielenie zamówienia, </w:t>
      </w:r>
      <w:r>
        <w:rPr>
          <w:rFonts w:ascii="Cambria" w:hAnsi="Cambria"/>
          <w:color w:val="000000"/>
          <w:sz w:val="24"/>
          <w:szCs w:val="24"/>
        </w:rPr>
        <w:t>Zamawiający</w:t>
      </w:r>
      <w:r w:rsidRPr="0009224D">
        <w:rPr>
          <w:rFonts w:ascii="Cambria" w:hAnsi="Cambria"/>
          <w:color w:val="000000"/>
          <w:sz w:val="24"/>
          <w:szCs w:val="24"/>
        </w:rPr>
        <w:t xml:space="preserve"> może na każdym etapie postępowania wezwać wykonawców do złożenia wszystkich lub niektórych podmiotowych środków dowodowych</w:t>
      </w:r>
      <w:r>
        <w:rPr>
          <w:rFonts w:ascii="Cambria" w:hAnsi="Cambria"/>
          <w:color w:val="000000"/>
          <w:sz w:val="24"/>
          <w:szCs w:val="24"/>
        </w:rPr>
        <w:t xml:space="preserve">, </w:t>
      </w:r>
      <w:r w:rsidRPr="00121D28">
        <w:rPr>
          <w:rFonts w:ascii="Cambria" w:hAnsi="Cambria"/>
          <w:color w:val="000000"/>
          <w:sz w:val="24"/>
          <w:szCs w:val="24"/>
        </w:rPr>
        <w:t xml:space="preserve">wskazanych w </w:t>
      </w:r>
      <w:r>
        <w:rPr>
          <w:rFonts w:ascii="Cambria" w:hAnsi="Cambria"/>
          <w:color w:val="000000"/>
          <w:sz w:val="24"/>
          <w:szCs w:val="24"/>
        </w:rPr>
        <w:t>pkt. 8.3.1 SWZ.</w:t>
      </w:r>
    </w:p>
    <w:p w14:paraId="0D82C8C1" w14:textId="77777777" w:rsidR="00F342B5" w:rsidRPr="00663481"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Wykonawca</w:t>
      </w:r>
      <w:r w:rsidRPr="00CF033D">
        <w:rPr>
          <w:rFonts w:asciiTheme="majorHAnsi" w:hAnsiTheme="majorHAnsi"/>
          <w:color w:val="000000"/>
          <w:sz w:val="24"/>
          <w:szCs w:val="24"/>
        </w:rPr>
        <w:t xml:space="preserve"> składa podmiotowe środki dowodowe na wezwanie</w:t>
      </w:r>
      <w:r>
        <w:rPr>
          <w:rFonts w:asciiTheme="majorHAnsi" w:hAnsiTheme="majorHAnsi"/>
          <w:color w:val="000000"/>
          <w:sz w:val="24"/>
          <w:szCs w:val="24"/>
        </w:rPr>
        <w:t xml:space="preserve"> Zamawiającego. Dokumenty te powinny być</w:t>
      </w:r>
      <w:r w:rsidRPr="00CF033D">
        <w:rPr>
          <w:rFonts w:asciiTheme="majorHAnsi" w:hAnsiTheme="majorHAnsi"/>
          <w:color w:val="000000"/>
          <w:sz w:val="24"/>
          <w:szCs w:val="24"/>
        </w:rPr>
        <w:t xml:space="preserve"> aktualne na dzień ich złożenia.</w:t>
      </w:r>
    </w:p>
    <w:p w14:paraId="6D5C4E2E" w14:textId="77777777" w:rsidR="00F342B5" w:rsidRPr="0009224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w:t>
      </w:r>
      <w:r>
        <w:rPr>
          <w:rFonts w:ascii="Cambria" w:hAnsi="Cambria"/>
          <w:color w:val="000000"/>
          <w:sz w:val="24"/>
          <w:szCs w:val="24"/>
        </w:rPr>
        <w:t>Zamawiający</w:t>
      </w:r>
      <w:r w:rsidRPr="0009224D">
        <w:rPr>
          <w:rFonts w:ascii="Cambria" w:hAnsi="Cambria"/>
          <w:color w:val="000000"/>
          <w:sz w:val="24"/>
          <w:szCs w:val="24"/>
        </w:rPr>
        <w:t xml:space="preserve"> może w każdym czasie wezwać </w:t>
      </w:r>
      <w:r>
        <w:rPr>
          <w:rFonts w:ascii="Cambria" w:hAnsi="Cambria"/>
          <w:color w:val="000000"/>
          <w:sz w:val="24"/>
          <w:szCs w:val="24"/>
        </w:rPr>
        <w:t>Wykonawcę</w:t>
      </w:r>
      <w:r w:rsidRPr="0009224D">
        <w:rPr>
          <w:rFonts w:ascii="Cambria" w:hAnsi="Cambria"/>
          <w:color w:val="000000"/>
          <w:sz w:val="24"/>
          <w:szCs w:val="24"/>
        </w:rPr>
        <w:t xml:space="preserve"> lub wykonawców do złożenia wszystkich lub niektórych podmiotowych środków dowodowych, aktualnych na dzień ich złożenia.</w:t>
      </w:r>
    </w:p>
    <w:p w14:paraId="09303226" w14:textId="77777777" w:rsidR="00F342B5" w:rsidRPr="00CF033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Cambria" w:hAnsi="Cambria"/>
          <w:color w:val="000000"/>
          <w:sz w:val="24"/>
          <w:szCs w:val="24"/>
        </w:rPr>
        <w:t>Zamawiający</w:t>
      </w:r>
      <w:r w:rsidRPr="0009224D">
        <w:rPr>
          <w:rFonts w:ascii="Cambria" w:hAnsi="Cambria"/>
          <w:color w:val="000000"/>
          <w:sz w:val="24"/>
          <w:szCs w:val="24"/>
        </w:rPr>
        <w:t xml:space="preserve"> nie </w:t>
      </w:r>
      <w:r>
        <w:rPr>
          <w:rFonts w:ascii="Cambria" w:hAnsi="Cambria"/>
          <w:color w:val="000000"/>
          <w:sz w:val="24"/>
          <w:szCs w:val="24"/>
        </w:rPr>
        <w:t xml:space="preserve">będzie </w:t>
      </w:r>
      <w:r w:rsidRPr="0009224D">
        <w:rPr>
          <w:rFonts w:ascii="Cambria" w:hAnsi="Cambria"/>
          <w:color w:val="000000"/>
          <w:sz w:val="24"/>
          <w:szCs w:val="24"/>
        </w:rPr>
        <w:t>wzywa</w:t>
      </w:r>
      <w:r>
        <w:rPr>
          <w:rFonts w:ascii="Cambria" w:hAnsi="Cambria"/>
          <w:color w:val="000000"/>
          <w:sz w:val="24"/>
          <w:szCs w:val="24"/>
        </w:rPr>
        <w:t>ł</w:t>
      </w:r>
      <w:r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Cambria" w:hAnsi="Cambria"/>
          <w:color w:val="000000"/>
          <w:sz w:val="24"/>
          <w:szCs w:val="24"/>
        </w:rPr>
        <w:t>Wykonawca</w:t>
      </w:r>
      <w:r w:rsidRPr="0009224D">
        <w:rPr>
          <w:rFonts w:ascii="Cambria" w:hAnsi="Cambria"/>
          <w:color w:val="000000"/>
          <w:sz w:val="24"/>
          <w:szCs w:val="24"/>
        </w:rPr>
        <w:t xml:space="preserve"> wskazał w oświadczeniu, o którym mowa w </w:t>
      </w:r>
      <w:r>
        <w:rPr>
          <w:rFonts w:ascii="Cambria" w:hAnsi="Cambria"/>
          <w:color w:val="000000"/>
          <w:sz w:val="24"/>
          <w:szCs w:val="24"/>
        </w:rPr>
        <w:t xml:space="preserve">pkt 8.1 SWZ </w:t>
      </w:r>
      <w:r w:rsidRPr="0009224D">
        <w:rPr>
          <w:rFonts w:ascii="Cambria" w:hAnsi="Cambria"/>
          <w:color w:val="000000"/>
          <w:sz w:val="24"/>
          <w:szCs w:val="24"/>
        </w:rPr>
        <w:t>dane umożliwiające dostęp do tych środków.</w:t>
      </w:r>
    </w:p>
    <w:p w14:paraId="1900A3F7" w14:textId="77777777" w:rsidR="00F342B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w:t>
      </w:r>
      <w:r w:rsidRPr="00CF033D">
        <w:rPr>
          <w:rFonts w:asciiTheme="majorHAnsi" w:hAnsiTheme="majorHAnsi"/>
          <w:color w:val="000000"/>
          <w:sz w:val="24"/>
          <w:szCs w:val="24"/>
          <w:shd w:val="clear" w:color="auto" w:fill="FFFFFF"/>
        </w:rPr>
        <w:t xml:space="preserve"> nie jest zobowiązany do złożenia podmiotowych środków dowodowych, które </w:t>
      </w:r>
      <w:r>
        <w:rPr>
          <w:rFonts w:asciiTheme="majorHAnsi" w:hAnsiTheme="majorHAnsi"/>
          <w:color w:val="000000"/>
          <w:sz w:val="24"/>
          <w:szCs w:val="24"/>
          <w:shd w:val="clear" w:color="auto" w:fill="FFFFFF"/>
        </w:rPr>
        <w:t>Zamawiający</w:t>
      </w:r>
      <w:r w:rsidRPr="00CF033D">
        <w:rPr>
          <w:rFonts w:asciiTheme="majorHAnsi" w:hAnsiTheme="majorHAnsi"/>
          <w:color w:val="000000"/>
          <w:sz w:val="24"/>
          <w:szCs w:val="24"/>
          <w:shd w:val="clear" w:color="auto" w:fill="FFFFFF"/>
        </w:rPr>
        <w:t xml:space="preserve"> posiada, jeżeli </w:t>
      </w:r>
      <w:r>
        <w:rPr>
          <w:rFonts w:asciiTheme="majorHAnsi" w:hAnsiTheme="majorHAnsi"/>
          <w:color w:val="000000"/>
          <w:sz w:val="24"/>
          <w:szCs w:val="24"/>
          <w:shd w:val="clear" w:color="auto" w:fill="FFFFFF"/>
        </w:rPr>
        <w:t>Wykonawca</w:t>
      </w:r>
      <w:r w:rsidRPr="00CF033D">
        <w:rPr>
          <w:rFonts w:asciiTheme="majorHAnsi" w:hAnsiTheme="majorHAnsi"/>
          <w:color w:val="000000"/>
          <w:sz w:val="24"/>
          <w:szCs w:val="24"/>
          <w:shd w:val="clear" w:color="auto" w:fill="FFFFFF"/>
        </w:rPr>
        <w:t xml:space="preserve"> wskaże te środki oraz potwierdzi ich prawidłowość i aktualność.</w:t>
      </w:r>
    </w:p>
    <w:p w14:paraId="489EEB22" w14:textId="77777777" w:rsidR="00F342B5" w:rsidRPr="00CF033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w:t>
      </w:r>
      <w:r>
        <w:rPr>
          <w:rFonts w:asciiTheme="majorHAnsi" w:hAnsiTheme="majorHAnsi"/>
          <w:color w:val="000000"/>
          <w:sz w:val="24"/>
          <w:szCs w:val="24"/>
        </w:rPr>
        <w:t>Wykonawca</w:t>
      </w:r>
      <w:r w:rsidRPr="00CF033D">
        <w:rPr>
          <w:rFonts w:asciiTheme="majorHAnsi" w:hAnsiTheme="majorHAnsi"/>
          <w:color w:val="000000"/>
          <w:sz w:val="24"/>
          <w:szCs w:val="24"/>
        </w:rPr>
        <w:t xml:space="preserve"> nie złożył podmiotowych środków dowodowych lub są one niekompletne lub zawierają błędy, </w:t>
      </w:r>
      <w:r>
        <w:rPr>
          <w:rFonts w:asciiTheme="majorHAnsi" w:hAnsiTheme="majorHAnsi"/>
          <w:color w:val="000000"/>
          <w:sz w:val="24"/>
          <w:szCs w:val="24"/>
        </w:rPr>
        <w:t>Zamawiający</w:t>
      </w:r>
      <w:r w:rsidRPr="00CF033D">
        <w:rPr>
          <w:rFonts w:asciiTheme="majorHAnsi" w:hAnsiTheme="majorHAnsi"/>
          <w:color w:val="000000"/>
          <w:sz w:val="24"/>
          <w:szCs w:val="24"/>
        </w:rPr>
        <w:t xml:space="preserve"> w</w:t>
      </w:r>
      <w:r>
        <w:rPr>
          <w:rFonts w:asciiTheme="majorHAnsi" w:hAnsiTheme="majorHAnsi"/>
          <w:color w:val="000000"/>
          <w:sz w:val="24"/>
          <w:szCs w:val="24"/>
        </w:rPr>
        <w:t>ezwie</w:t>
      </w:r>
      <w:r w:rsidRPr="00CF033D">
        <w:rPr>
          <w:rFonts w:asciiTheme="majorHAnsi" w:hAnsiTheme="majorHAnsi"/>
          <w:color w:val="000000"/>
          <w:sz w:val="24"/>
          <w:szCs w:val="24"/>
        </w:rPr>
        <w:t xml:space="preserve"> </w:t>
      </w:r>
      <w:r>
        <w:rPr>
          <w:rFonts w:asciiTheme="majorHAnsi" w:hAnsiTheme="majorHAnsi"/>
          <w:color w:val="000000"/>
          <w:sz w:val="24"/>
          <w:szCs w:val="24"/>
        </w:rPr>
        <w:t>Wykonawcę</w:t>
      </w:r>
      <w:r w:rsidRPr="00CF033D">
        <w:rPr>
          <w:rFonts w:asciiTheme="majorHAnsi" w:hAnsiTheme="majorHAnsi"/>
          <w:color w:val="000000"/>
          <w:sz w:val="24"/>
          <w:szCs w:val="24"/>
        </w:rPr>
        <w:t xml:space="preserve"> odpowiednio do ich złożenia, poprawienia lub uzupełnienia w wyznaczonym terminie, chyba że oferta </w:t>
      </w:r>
      <w:r>
        <w:rPr>
          <w:rFonts w:asciiTheme="majorHAnsi" w:hAnsiTheme="majorHAnsi"/>
          <w:color w:val="000000"/>
          <w:sz w:val="24"/>
          <w:szCs w:val="24"/>
        </w:rPr>
        <w:t>Wykonawcy</w:t>
      </w:r>
      <w:r w:rsidRPr="00CF033D">
        <w:rPr>
          <w:rFonts w:asciiTheme="majorHAnsi" w:hAnsiTheme="majorHAnsi"/>
          <w:color w:val="000000"/>
          <w:sz w:val="24"/>
          <w:szCs w:val="24"/>
        </w:rPr>
        <w:t xml:space="preserve"> podlega odrzuceniu bez względu na ich złożenie, uzupełnienie lub poprawienie lub zachodzą przesłanki unieważnienia postępowania.</w:t>
      </w:r>
    </w:p>
    <w:p w14:paraId="13AF5E3B" w14:textId="77777777" w:rsidR="00F342B5" w:rsidRPr="00CF033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w:t>
      </w:r>
      <w:r w:rsidRPr="00CF033D">
        <w:rPr>
          <w:rFonts w:asciiTheme="majorHAnsi" w:hAnsiTheme="majorHAnsi"/>
          <w:color w:val="000000"/>
          <w:sz w:val="24"/>
          <w:szCs w:val="24"/>
        </w:rPr>
        <w:t xml:space="preserve"> może żądać od wykonawców wyjaśnień dotyczących treści złożonych podmiotowych środków dowodowych.</w:t>
      </w:r>
    </w:p>
    <w:p w14:paraId="49BEBFF8" w14:textId="77777777" w:rsidR="00F342B5" w:rsidRPr="00CF033D"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CF033D">
        <w:rPr>
          <w:rFonts w:asciiTheme="majorHAnsi" w:hAnsiTheme="majorHAnsi"/>
          <w:color w:val="000000"/>
          <w:sz w:val="24"/>
          <w:szCs w:val="24"/>
        </w:rPr>
        <w:t xml:space="preserve">Jeżeli złożone przez </w:t>
      </w:r>
      <w:r>
        <w:rPr>
          <w:rFonts w:asciiTheme="majorHAnsi" w:hAnsiTheme="majorHAnsi"/>
          <w:color w:val="000000"/>
          <w:sz w:val="24"/>
          <w:szCs w:val="24"/>
        </w:rPr>
        <w:t>Wykonawcę</w:t>
      </w:r>
      <w:r w:rsidRPr="00CF033D">
        <w:rPr>
          <w:rFonts w:asciiTheme="majorHAnsi" w:hAnsiTheme="majorHAnsi"/>
          <w:color w:val="000000"/>
          <w:sz w:val="24"/>
          <w:szCs w:val="24"/>
        </w:rPr>
        <w:t xml:space="preserve"> podmiotowe środki dowodowe budzą wątpliwości </w:t>
      </w:r>
      <w:r>
        <w:rPr>
          <w:rFonts w:asciiTheme="majorHAnsi" w:hAnsiTheme="majorHAnsi"/>
          <w:color w:val="000000"/>
          <w:sz w:val="24"/>
          <w:szCs w:val="24"/>
        </w:rPr>
        <w:t>Zamawiającego</w:t>
      </w:r>
      <w:r w:rsidRPr="00CF033D">
        <w:rPr>
          <w:rFonts w:asciiTheme="majorHAnsi" w:hAnsiTheme="majorHAnsi"/>
          <w:color w:val="000000"/>
          <w:sz w:val="24"/>
          <w:szCs w:val="24"/>
        </w:rPr>
        <w:t xml:space="preserve">, może on zwrócić się bezpośrednio do podmiotu, który jest w posiadaniu informacji lub dokumentów istotnych w tym zakresie dla oceny spełniania przez </w:t>
      </w:r>
      <w:r>
        <w:rPr>
          <w:rFonts w:asciiTheme="majorHAnsi" w:hAnsiTheme="majorHAnsi"/>
          <w:color w:val="000000"/>
          <w:sz w:val="24"/>
          <w:szCs w:val="24"/>
        </w:rPr>
        <w:t>Wykonawcę</w:t>
      </w:r>
      <w:r w:rsidRPr="00CF033D">
        <w:rPr>
          <w:rFonts w:asciiTheme="majorHAnsi" w:hAnsiTheme="majorHAnsi"/>
          <w:color w:val="000000"/>
          <w:sz w:val="24"/>
          <w:szCs w:val="24"/>
        </w:rPr>
        <w:t xml:space="preserve"> warunków udziału w postępowaniu, lub braku podstaw wykluczenia, o przedstawienie takich informacji lub dokumentów.</w:t>
      </w:r>
    </w:p>
    <w:p w14:paraId="35D77253" w14:textId="77777777" w:rsidR="00F342B5" w:rsidRPr="000F6647"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o których mowa w rozdziale 8.1 SWZ </w:t>
      </w:r>
      <w:r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Pr>
          <w:rFonts w:asciiTheme="majorHAnsi" w:hAnsiTheme="majorHAnsi"/>
          <w:color w:val="000000"/>
          <w:sz w:val="24"/>
          <w:szCs w:val="24"/>
          <w:shd w:val="clear" w:color="auto" w:fill="FFFFFF"/>
        </w:rPr>
        <w:t>.</w:t>
      </w:r>
    </w:p>
    <w:p w14:paraId="25499CD7" w14:textId="1A9F8E47" w:rsidR="00F342B5" w:rsidRPr="00431C9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lastRenderedPageBreak/>
        <w:t>Podmiotowe środki dowodowe</w:t>
      </w:r>
      <w:r w:rsidRPr="00C6306E">
        <w:rPr>
          <w:rFonts w:asciiTheme="majorHAnsi" w:hAnsiTheme="majorHAnsi"/>
          <w:sz w:val="24"/>
          <w:szCs w:val="24"/>
          <w:shd w:val="clear" w:color="auto" w:fill="FFFFFF"/>
        </w:rPr>
        <w:t xml:space="preserve"> </w:t>
      </w:r>
      <w:r w:rsidRPr="000F6647">
        <w:rPr>
          <w:rFonts w:ascii="Cambria" w:hAnsi="Cambria"/>
          <w:color w:val="000000"/>
          <w:sz w:val="24"/>
          <w:szCs w:val="24"/>
          <w:shd w:val="clear" w:color="auto" w:fill="FFFFFF"/>
        </w:rPr>
        <w:t xml:space="preserve">sporządza się w postaci elektronicznej, w formatach danych określonych w przepisach wydanych na podstawie </w:t>
      </w:r>
      <w:r w:rsidRPr="000F6647">
        <w:rPr>
          <w:rFonts w:ascii="Cambria" w:hAnsi="Cambria"/>
          <w:sz w:val="24"/>
          <w:szCs w:val="24"/>
          <w:shd w:val="clear" w:color="auto" w:fill="FFFFFF"/>
        </w:rPr>
        <w:t>art. 18</w:t>
      </w:r>
      <w:r w:rsidRPr="000F6647">
        <w:rPr>
          <w:rFonts w:ascii="Cambria" w:hAnsi="Cambria"/>
          <w:color w:val="000000"/>
          <w:sz w:val="24"/>
          <w:szCs w:val="24"/>
          <w:shd w:val="clear" w:color="auto" w:fill="FFFFFF"/>
        </w:rPr>
        <w:t xml:space="preserve"> ustawy z dnia 17 lutego 2005 r. o informatyzacji działalności podmiotów realizujących zadania publiczne (Dz. U. z 202</w:t>
      </w:r>
      <w:r w:rsidR="00F30083">
        <w:rPr>
          <w:rFonts w:ascii="Cambria" w:hAnsi="Cambria"/>
          <w:color w:val="000000"/>
          <w:sz w:val="24"/>
          <w:szCs w:val="24"/>
          <w:shd w:val="clear" w:color="auto" w:fill="FFFFFF"/>
        </w:rPr>
        <w:t>4</w:t>
      </w:r>
      <w:r w:rsidRPr="000F6647">
        <w:rPr>
          <w:rFonts w:ascii="Cambria" w:hAnsi="Cambria"/>
          <w:color w:val="000000"/>
          <w:sz w:val="24"/>
          <w:szCs w:val="24"/>
          <w:shd w:val="clear" w:color="auto" w:fill="FFFFFF"/>
        </w:rPr>
        <w:t xml:space="preserve"> r. poz. </w:t>
      </w:r>
      <w:r w:rsidR="00F30083">
        <w:rPr>
          <w:rFonts w:ascii="Cambria" w:hAnsi="Cambria"/>
          <w:color w:val="000000"/>
          <w:sz w:val="24"/>
          <w:szCs w:val="24"/>
          <w:shd w:val="clear" w:color="auto" w:fill="FFFFFF"/>
        </w:rPr>
        <w:t>30</w:t>
      </w:r>
      <w:r w:rsidR="00054155">
        <w:rPr>
          <w:rFonts w:ascii="Cambria" w:hAnsi="Cambria"/>
          <w:color w:val="000000"/>
          <w:sz w:val="24"/>
          <w:szCs w:val="24"/>
          <w:shd w:val="clear" w:color="auto" w:fill="FFFFFF"/>
        </w:rPr>
        <w:t xml:space="preserve">7 </w:t>
      </w:r>
      <w:r>
        <w:rPr>
          <w:rFonts w:ascii="Cambria" w:hAnsi="Cambria"/>
          <w:color w:val="000000"/>
          <w:sz w:val="24"/>
          <w:szCs w:val="24"/>
          <w:shd w:val="clear" w:color="auto" w:fill="FFFFFF"/>
        </w:rPr>
        <w:t>ze zm.</w:t>
      </w:r>
      <w:r w:rsidRPr="000F6647">
        <w:rPr>
          <w:rFonts w:ascii="Cambria" w:hAnsi="Cambria"/>
          <w:color w:val="000000"/>
          <w:sz w:val="24"/>
          <w:szCs w:val="24"/>
          <w:shd w:val="clear" w:color="auto" w:fill="FFFFFF"/>
        </w:rPr>
        <w:t xml:space="preserve">), z zastrzeżeniem formatów, o których mowa w </w:t>
      </w:r>
      <w:r w:rsidRPr="000F6647">
        <w:rPr>
          <w:rFonts w:ascii="Cambria" w:hAnsi="Cambria"/>
          <w:sz w:val="24"/>
          <w:szCs w:val="24"/>
          <w:shd w:val="clear" w:color="auto" w:fill="FFFFFF"/>
        </w:rPr>
        <w:t>art. 66 ust. 1</w:t>
      </w:r>
      <w:r w:rsidRPr="000F6647">
        <w:rPr>
          <w:rFonts w:ascii="Cambria" w:hAnsi="Cambria"/>
          <w:color w:val="000000"/>
          <w:sz w:val="24"/>
          <w:szCs w:val="24"/>
          <w:shd w:val="clear" w:color="auto" w:fill="FFFFFF"/>
        </w:rPr>
        <w:t xml:space="preserve"> ustawy, z uwzględnieniem rodzaju przekazywanych danych.</w:t>
      </w:r>
    </w:p>
    <w:p w14:paraId="1412B0E9" w14:textId="77777777" w:rsidR="00F342B5" w:rsidRPr="00921010"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Theme="majorHAnsi" w:hAnsiTheme="majorHAnsi"/>
          <w:sz w:val="24"/>
          <w:szCs w:val="24"/>
          <w:shd w:val="clear" w:color="auto" w:fill="FFFFFF"/>
        </w:rPr>
        <w:t>przekazuje się wg następujących zasad:</w:t>
      </w:r>
    </w:p>
    <w:p w14:paraId="2C199517" w14:textId="77777777" w:rsidR="00F342B5" w:rsidRPr="00674295" w:rsidRDefault="00F342B5" w:rsidP="00A15FBE">
      <w:pPr>
        <w:pStyle w:val="Kolorowalistaakcent11"/>
        <w:numPr>
          <w:ilvl w:val="0"/>
          <w:numId w:val="26"/>
        </w:numPr>
        <w:autoSpaceDE w:val="0"/>
        <w:autoSpaceDN w:val="0"/>
        <w:adjustRightInd w:val="0"/>
        <w:spacing w:line="276" w:lineRule="auto"/>
        <w:ind w:left="993" w:hanging="284"/>
        <w:rPr>
          <w:rFonts w:ascii="Open Sans" w:hAnsi="Open Sans"/>
          <w:color w:val="000000"/>
          <w:sz w:val="24"/>
          <w:szCs w:val="24"/>
          <w:shd w:val="clear" w:color="auto" w:fill="FFFFFF"/>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zostały wystawione jako dokument elektroniczny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ten dokument elektroniczny;</w:t>
      </w:r>
    </w:p>
    <w:p w14:paraId="6C7960E7" w14:textId="77777777" w:rsidR="00F342B5" w:rsidRPr="00674295" w:rsidRDefault="00F342B5" w:rsidP="00A15FBE">
      <w:pPr>
        <w:pStyle w:val="Kolorowalistaakcent11"/>
        <w:numPr>
          <w:ilvl w:val="0"/>
          <w:numId w:val="26"/>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zostały wystawione jako dokument w postaci papierowej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674295">
        <w:rPr>
          <w:rStyle w:val="alb"/>
          <w:rFonts w:ascii="Cambria" w:hAnsi="Cambria"/>
          <w:color w:val="000000"/>
          <w:sz w:val="24"/>
          <w:szCs w:val="24"/>
        </w:rPr>
        <w:t> </w:t>
      </w:r>
    </w:p>
    <w:p w14:paraId="07877E0D" w14:textId="77777777" w:rsidR="00F342B5" w:rsidRPr="00674295" w:rsidRDefault="00F342B5" w:rsidP="00F342B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Pr>
          <w:rFonts w:ascii="Cambria" w:hAnsi="Cambria"/>
          <w:i/>
          <w:iCs/>
          <w:color w:val="000000"/>
          <w:sz w:val="24"/>
          <w:szCs w:val="24"/>
        </w:rPr>
        <w:t>Wykonawca</w:t>
      </w:r>
      <w:r w:rsidRPr="00674295">
        <w:rPr>
          <w:rFonts w:ascii="Cambria" w:hAnsi="Cambria"/>
          <w:i/>
          <w:iCs/>
          <w:color w:val="000000"/>
          <w:sz w:val="24"/>
          <w:szCs w:val="24"/>
        </w:rPr>
        <w:t xml:space="preserve">, </w:t>
      </w:r>
      <w:r>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lub pod</w:t>
      </w:r>
      <w:r>
        <w:rPr>
          <w:rFonts w:ascii="Cambria" w:hAnsi="Cambria"/>
          <w:i/>
          <w:iCs/>
          <w:color w:val="000000"/>
          <w:sz w:val="24"/>
          <w:szCs w:val="24"/>
        </w:rPr>
        <w:t>wykonawca</w:t>
      </w:r>
      <w:r w:rsidRPr="00674295">
        <w:rPr>
          <w:rFonts w:ascii="Cambria" w:hAnsi="Cambria"/>
          <w:i/>
          <w:iCs/>
          <w:color w:val="000000"/>
          <w:sz w:val="24"/>
          <w:szCs w:val="24"/>
        </w:rPr>
        <w:t>,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3FB5D36" w14:textId="77777777" w:rsidR="00F342B5" w:rsidRPr="00674295" w:rsidRDefault="00F342B5" w:rsidP="00A15FBE">
      <w:pPr>
        <w:pStyle w:val="Kolorowalistaakcent11"/>
        <w:numPr>
          <w:ilvl w:val="0"/>
          <w:numId w:val="26"/>
        </w:numPr>
        <w:autoSpaceDE w:val="0"/>
        <w:autoSpaceDN w:val="0"/>
        <w:adjustRightInd w:val="0"/>
        <w:spacing w:line="276" w:lineRule="auto"/>
        <w:ind w:left="993" w:hanging="284"/>
        <w:rPr>
          <w:rFonts w:ascii="Cambria" w:hAnsi="Cambria"/>
          <w:color w:val="000000"/>
          <w:sz w:val="24"/>
          <w:szCs w:val="24"/>
        </w:rPr>
      </w:pPr>
      <w:r w:rsidRPr="00674295">
        <w:rPr>
          <w:rFonts w:ascii="Cambria" w:hAnsi="Cambria"/>
          <w:color w:val="000000"/>
          <w:sz w:val="24"/>
          <w:szCs w:val="24"/>
        </w:rPr>
        <w:t xml:space="preserve">w przypadku, gdy nie zostały wystawione 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w:t>
      </w:r>
      <w:r w:rsidRPr="00674295">
        <w:rPr>
          <w:rFonts w:ascii="Cambria" w:hAnsi="Cambria"/>
          <w:b/>
          <w:bCs/>
          <w:color w:val="000000"/>
          <w:sz w:val="24"/>
          <w:szCs w:val="24"/>
        </w:rPr>
        <w:t>- przekazuje się je w postaci elektronicznej i opatruje się kwalifikowanym podpisem elektronicznym, podpisem zaufanym lub podpisem osobistym</w:t>
      </w:r>
      <w:r w:rsidRPr="00674295">
        <w:rPr>
          <w:rFonts w:ascii="Cambria" w:hAnsi="Cambria"/>
          <w:color w:val="000000"/>
          <w:sz w:val="24"/>
          <w:szCs w:val="24"/>
        </w:rPr>
        <w:t>.</w:t>
      </w:r>
    </w:p>
    <w:p w14:paraId="0D33CC11" w14:textId="77777777" w:rsidR="00F342B5" w:rsidRPr="00674295" w:rsidRDefault="00F342B5" w:rsidP="00A15FBE">
      <w:pPr>
        <w:pStyle w:val="Kolorowalistaakcent11"/>
        <w:numPr>
          <w:ilvl w:val="0"/>
          <w:numId w:val="26"/>
        </w:numPr>
        <w:autoSpaceDE w:val="0"/>
        <w:autoSpaceDN w:val="0"/>
        <w:adjustRightInd w:val="0"/>
        <w:spacing w:line="276" w:lineRule="auto"/>
        <w:ind w:left="993" w:hanging="284"/>
        <w:rPr>
          <w:rStyle w:val="alb"/>
          <w:rFonts w:ascii="Cambria" w:hAnsi="Cambria"/>
          <w:color w:val="000000"/>
          <w:sz w:val="24"/>
          <w:szCs w:val="24"/>
        </w:rPr>
      </w:pPr>
      <w:r w:rsidRPr="00674295">
        <w:rPr>
          <w:rFonts w:ascii="Cambria" w:hAnsi="Cambria"/>
          <w:color w:val="000000"/>
          <w:sz w:val="24"/>
          <w:szCs w:val="24"/>
        </w:rPr>
        <w:t>w przypadku</w:t>
      </w:r>
      <w:r>
        <w:rPr>
          <w:rFonts w:ascii="Cambria" w:hAnsi="Cambria"/>
          <w:color w:val="000000"/>
          <w:sz w:val="24"/>
          <w:szCs w:val="24"/>
        </w:rPr>
        <w:t>,</w:t>
      </w:r>
      <w:r w:rsidRPr="00674295">
        <w:rPr>
          <w:rFonts w:ascii="Cambria" w:hAnsi="Cambria"/>
          <w:color w:val="000000"/>
          <w:sz w:val="24"/>
          <w:szCs w:val="24"/>
        </w:rPr>
        <w:t xml:space="preserve"> gdy nie zostały </w:t>
      </w:r>
      <w:r w:rsidRPr="00674295">
        <w:rPr>
          <w:rFonts w:ascii="Cambria" w:hAnsi="Cambria"/>
          <w:color w:val="000000"/>
          <w:sz w:val="24"/>
          <w:szCs w:val="24"/>
          <w:shd w:val="clear" w:color="auto" w:fill="FFFFFF"/>
        </w:rPr>
        <w:t xml:space="preserve">wystawione </w:t>
      </w:r>
      <w:r w:rsidRPr="00674295">
        <w:rPr>
          <w:rFonts w:ascii="Cambria" w:hAnsi="Cambria"/>
          <w:color w:val="000000"/>
          <w:sz w:val="24"/>
          <w:szCs w:val="24"/>
        </w:rPr>
        <w:t xml:space="preserve">przez upoważnione podmioty inne niż </w:t>
      </w:r>
      <w:r>
        <w:rPr>
          <w:rFonts w:ascii="Cambria" w:hAnsi="Cambria"/>
          <w:color w:val="000000"/>
          <w:sz w:val="24"/>
          <w:szCs w:val="24"/>
        </w:rPr>
        <w:t>Wykonawca</w:t>
      </w:r>
      <w:r w:rsidRPr="00674295">
        <w:rPr>
          <w:rFonts w:ascii="Cambria" w:hAnsi="Cambria"/>
          <w:color w:val="000000"/>
          <w:sz w:val="24"/>
          <w:szCs w:val="24"/>
        </w:rPr>
        <w:t xml:space="preserve">, </w:t>
      </w:r>
      <w:r>
        <w:rPr>
          <w:rFonts w:ascii="Cambria" w:hAnsi="Cambria"/>
          <w:color w:val="000000"/>
          <w:sz w:val="24"/>
          <w:szCs w:val="24"/>
        </w:rPr>
        <w:t>Wykonawca</w:t>
      </w:r>
      <w:r w:rsidRPr="00674295">
        <w:rPr>
          <w:rFonts w:ascii="Cambria" w:hAnsi="Cambria"/>
          <w:color w:val="000000"/>
          <w:sz w:val="24"/>
          <w:szCs w:val="24"/>
        </w:rPr>
        <w:t xml:space="preserve"> wspólnie ubiegający się o udzielenie zamówienia, podmiot udostępniający zasoby a sporządzono je</w:t>
      </w:r>
      <w:r w:rsidRPr="00674295">
        <w:rPr>
          <w:rFonts w:ascii="Cambria" w:hAnsi="Cambria"/>
          <w:b/>
          <w:bCs/>
          <w:color w:val="000000"/>
          <w:sz w:val="24"/>
          <w:szCs w:val="24"/>
        </w:rPr>
        <w:t xml:space="preserve"> </w:t>
      </w:r>
      <w:r w:rsidRPr="00674295">
        <w:rPr>
          <w:rFonts w:ascii="Cambria" w:hAnsi="Cambria"/>
          <w:color w:val="000000"/>
          <w:sz w:val="24"/>
          <w:szCs w:val="24"/>
          <w:shd w:val="clear" w:color="auto" w:fill="FFFFFF"/>
        </w:rPr>
        <w:t xml:space="preserve">jako dokument w postaci papierowej i opatrzono własnoręcznym podpisem </w:t>
      </w:r>
      <w:r w:rsidRPr="00674295">
        <w:rPr>
          <w:rFonts w:ascii="Cambria" w:hAnsi="Cambria"/>
          <w:color w:val="000000"/>
          <w:sz w:val="24"/>
          <w:szCs w:val="24"/>
        </w:rPr>
        <w:t xml:space="preserve">- </w:t>
      </w:r>
      <w:r w:rsidRPr="00674295">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674295">
        <w:rPr>
          <w:rStyle w:val="alb"/>
          <w:rFonts w:ascii="Cambria" w:hAnsi="Cambria"/>
          <w:color w:val="000000"/>
          <w:sz w:val="24"/>
          <w:szCs w:val="24"/>
        </w:rPr>
        <w:t> </w:t>
      </w:r>
    </w:p>
    <w:p w14:paraId="17286DF0" w14:textId="77777777" w:rsidR="00F342B5" w:rsidRDefault="00F342B5" w:rsidP="00F342B5">
      <w:pPr>
        <w:pStyle w:val="Kolorowalistaakcent11"/>
        <w:autoSpaceDE w:val="0"/>
        <w:autoSpaceDN w:val="0"/>
        <w:adjustRightInd w:val="0"/>
        <w:spacing w:line="276" w:lineRule="auto"/>
        <w:ind w:left="993"/>
        <w:rPr>
          <w:rFonts w:ascii="Cambria" w:hAnsi="Cambria"/>
          <w:i/>
          <w:iCs/>
          <w:color w:val="000000"/>
          <w:sz w:val="24"/>
          <w:szCs w:val="24"/>
        </w:rPr>
      </w:pPr>
      <w:r w:rsidRPr="00674295">
        <w:rPr>
          <w:rFonts w:ascii="Cambria" w:hAnsi="Cambria"/>
          <w:i/>
          <w:iCs/>
          <w:color w:val="000000"/>
          <w:sz w:val="24"/>
          <w:szCs w:val="24"/>
        </w:rPr>
        <w:t xml:space="preserve">Poświadczenia zgodności cyfrowego odwzorowania z dokumentem w postaci papierowej dokonuje odpowiednio </w:t>
      </w:r>
      <w:r>
        <w:rPr>
          <w:rFonts w:ascii="Cambria" w:hAnsi="Cambria"/>
          <w:i/>
          <w:iCs/>
          <w:color w:val="000000"/>
          <w:sz w:val="24"/>
          <w:szCs w:val="24"/>
        </w:rPr>
        <w:t>Wykonawca</w:t>
      </w:r>
      <w:r w:rsidRPr="00674295">
        <w:rPr>
          <w:rFonts w:ascii="Cambria" w:hAnsi="Cambria"/>
          <w:i/>
          <w:iCs/>
          <w:color w:val="000000"/>
          <w:sz w:val="24"/>
          <w:szCs w:val="24"/>
        </w:rPr>
        <w:t xml:space="preserve">, </w:t>
      </w:r>
      <w:r>
        <w:rPr>
          <w:rFonts w:ascii="Cambria" w:hAnsi="Cambria"/>
          <w:i/>
          <w:iCs/>
          <w:color w:val="000000"/>
          <w:sz w:val="24"/>
          <w:szCs w:val="24"/>
        </w:rPr>
        <w:t>Wykonawca</w:t>
      </w:r>
      <w:r w:rsidRPr="00674295">
        <w:rPr>
          <w:rFonts w:ascii="Cambria" w:hAnsi="Cambria"/>
          <w:i/>
          <w:iCs/>
          <w:color w:val="000000"/>
          <w:sz w:val="24"/>
          <w:szCs w:val="24"/>
        </w:rPr>
        <w:t xml:space="preserve"> wspólnie ubiegający się o udzielenie zamówienia, podmiot udostępniający zasoby, w zakresie podmiotowych środków dowodowych, które każdego z nich dotyczą. </w:t>
      </w:r>
      <w:r w:rsidRPr="00674295">
        <w:rPr>
          <w:rFonts w:ascii="Cambria" w:hAnsi="Cambria"/>
          <w:i/>
          <w:iCs/>
          <w:color w:val="000000"/>
          <w:sz w:val="24"/>
          <w:szCs w:val="24"/>
        </w:rPr>
        <w:lastRenderedPageBreak/>
        <w:t>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50E47CA" w14:textId="77777777" w:rsidR="00F342B5" w:rsidRPr="00674295" w:rsidRDefault="00F342B5" w:rsidP="00F342B5">
      <w:pPr>
        <w:pStyle w:val="Kolorowalistaakcent11"/>
        <w:autoSpaceDE w:val="0"/>
        <w:autoSpaceDN w:val="0"/>
        <w:adjustRightInd w:val="0"/>
        <w:spacing w:line="276" w:lineRule="auto"/>
        <w:ind w:left="993"/>
        <w:rPr>
          <w:rFonts w:ascii="Cambria" w:hAnsi="Cambria"/>
          <w:i/>
          <w:iCs/>
          <w:color w:val="000000"/>
          <w:sz w:val="10"/>
          <w:szCs w:val="10"/>
        </w:rPr>
      </w:pPr>
    </w:p>
    <w:p w14:paraId="0FE4BB52" w14:textId="77777777" w:rsidR="00F342B5" w:rsidRPr="00431C9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4F2EF56" w14:textId="77777777" w:rsidR="00F342B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wskazane w rozdziale 8.1 SWZ i </w:t>
      </w: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Theme="majorHAnsi" w:hAnsiTheme="majorHAnsi" w:cs="Arial"/>
          <w:sz w:val="24"/>
          <w:szCs w:val="24"/>
        </w:rPr>
        <w:t>przekazuje się środkiem komunikacji elektronicznej wskazanym w rozdziale 11 SWZ.</w:t>
      </w:r>
    </w:p>
    <w:p w14:paraId="06D49914" w14:textId="77777777" w:rsidR="00F342B5" w:rsidRPr="00921010" w:rsidRDefault="00F342B5" w:rsidP="00A15FBE">
      <w:pPr>
        <w:pStyle w:val="Kolorowalistaakcent11"/>
        <w:numPr>
          <w:ilvl w:val="1"/>
          <w:numId w:val="10"/>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Pr>
          <w:rFonts w:ascii="Cambria" w:hAnsi="Cambria"/>
          <w:color w:val="000000"/>
          <w:sz w:val="24"/>
          <w:szCs w:val="24"/>
          <w:shd w:val="clear" w:color="auto" w:fill="FFFFFF"/>
        </w:rPr>
        <w:t xml:space="preserve">oświadczenia o których mowa w rozdziale 8.1 SWZ lub </w:t>
      </w: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 zwalczaniu nieuczciwej konkurencji (Dz. U. z 202</w:t>
      </w:r>
      <w:r>
        <w:rPr>
          <w:rFonts w:ascii="Cambria" w:hAnsi="Cambria"/>
          <w:color w:val="000000"/>
          <w:sz w:val="24"/>
          <w:szCs w:val="24"/>
          <w:shd w:val="clear" w:color="auto" w:fill="FFFFFF"/>
        </w:rPr>
        <w:t>2r. poz. 1233</w:t>
      </w:r>
      <w:r w:rsidRPr="000F6647">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Wykonawca</w:t>
      </w:r>
      <w:r w:rsidRPr="000F6647">
        <w:rPr>
          <w:rFonts w:ascii="Cambria" w:hAnsi="Cambria"/>
          <w:color w:val="000000"/>
          <w:sz w:val="24"/>
          <w:szCs w:val="24"/>
          <w:shd w:val="clear" w:color="auto" w:fill="FFFFFF"/>
        </w:rPr>
        <w:t>, w celu utrzymania w poufności tych informacji, przekazuje je w wydzielonym i odpowiednio oznaczonym pliku.</w:t>
      </w:r>
    </w:p>
    <w:p w14:paraId="250137C9" w14:textId="77777777" w:rsidR="00F342B5" w:rsidRPr="00431C9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sidRPr="00C6306E">
        <w:rPr>
          <w:rFonts w:asciiTheme="majorHAnsi" w:hAnsiTheme="majorHAnsi"/>
          <w:sz w:val="24"/>
          <w:szCs w:val="24"/>
          <w:shd w:val="clear" w:color="auto" w:fill="FFFFFF"/>
        </w:rPr>
        <w:t xml:space="preserve"> </w:t>
      </w:r>
      <w:r w:rsidRPr="00921010">
        <w:rPr>
          <w:rFonts w:asciiTheme="majorHAnsi" w:hAnsiTheme="majorHAnsi"/>
          <w:color w:val="000000"/>
          <w:sz w:val="24"/>
          <w:szCs w:val="24"/>
          <w:shd w:val="clear" w:color="auto" w:fill="FFFFFF"/>
        </w:rPr>
        <w:t>sporządzone w języku obcym przekazuje się wraz z tłumaczeniem na język polski.</w:t>
      </w:r>
    </w:p>
    <w:p w14:paraId="3AC5D13E" w14:textId="77777777" w:rsidR="00F342B5" w:rsidRPr="00431C95" w:rsidRDefault="00F342B5" w:rsidP="00A15FBE">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14:paraId="51F90C57" w14:textId="77777777" w:rsidR="00F342B5" w:rsidRPr="00404756" w:rsidRDefault="00F342B5" w:rsidP="00A15FBE">
      <w:pPr>
        <w:pStyle w:val="Akapitzlist"/>
        <w:numPr>
          <w:ilvl w:val="2"/>
          <w:numId w:val="35"/>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14:paraId="5A5B571F" w14:textId="77777777" w:rsidR="00F342B5" w:rsidRPr="00404756" w:rsidRDefault="00F342B5" w:rsidP="00A15FBE">
      <w:pPr>
        <w:pStyle w:val="Akapitzlist"/>
        <w:numPr>
          <w:ilvl w:val="2"/>
          <w:numId w:val="35"/>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14:paraId="7D2A2137" w14:textId="77777777" w:rsidR="00F342B5" w:rsidRPr="00404756" w:rsidRDefault="00F342B5" w:rsidP="00A15FBE">
      <w:pPr>
        <w:pStyle w:val="Akapitzlist"/>
        <w:numPr>
          <w:ilvl w:val="2"/>
          <w:numId w:val="35"/>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papierowej, w szczególności za pomocą wydruku;</w:t>
      </w:r>
    </w:p>
    <w:p w14:paraId="54493CD5" w14:textId="77777777" w:rsidR="00F342B5" w:rsidRDefault="00F342B5" w:rsidP="00A15FBE">
      <w:pPr>
        <w:pStyle w:val="Akapitzlist"/>
        <w:numPr>
          <w:ilvl w:val="2"/>
          <w:numId w:val="35"/>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zawierają dane w układzie niepozostawiającym wątpliwości co do treści i kontekstu zapisanych informacji.</w:t>
      </w:r>
    </w:p>
    <w:p w14:paraId="26FDA13B" w14:textId="77777777" w:rsidR="00B64FA7" w:rsidRPr="00163788" w:rsidRDefault="00B64FA7" w:rsidP="00163788">
      <w:pPr>
        <w:shd w:val="clear" w:color="auto" w:fill="FFFFFF"/>
        <w:spacing w:line="276" w:lineRule="auto"/>
        <w:rPr>
          <w:rFonts w:asciiTheme="majorHAnsi" w:hAnsiTheme="majorHAnsi"/>
          <w:color w:val="000000"/>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5F912C52" w14:textId="77777777" w:rsidTr="00BA3A6A">
        <w:trPr>
          <w:jc w:val="center"/>
        </w:trPr>
        <w:tc>
          <w:tcPr>
            <w:tcW w:w="9060" w:type="dxa"/>
            <w:tcBorders>
              <w:bottom w:val="single" w:sz="4" w:space="0" w:color="auto"/>
            </w:tcBorders>
            <w:shd w:val="clear" w:color="auto" w:fill="D9D9D9" w:themeFill="background1" w:themeFillShade="D9"/>
          </w:tcPr>
          <w:p w14:paraId="0DDDDB0B" w14:textId="77777777"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bookmarkStart w:id="16" w:name="_Hlk138665268"/>
          </w:p>
          <w:p w14:paraId="1328F690" w14:textId="77777777"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bookmarkStart w:id="17" w:name="_Hlk138665223"/>
            <w:r w:rsidRPr="00C6306E">
              <w:rPr>
                <w:rFonts w:asciiTheme="majorHAnsi" w:hAnsiTheme="majorHAnsi"/>
                <w:b/>
                <w:bCs/>
                <w:sz w:val="26"/>
                <w:szCs w:val="26"/>
              </w:rPr>
              <w:t>Rozdział 9</w:t>
            </w:r>
          </w:p>
          <w:p w14:paraId="2587A351" w14:textId="72560828" w:rsidR="00D9784D" w:rsidRPr="00C6306E" w:rsidRDefault="0057309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POLEGAJĄCYCH </w:t>
            </w:r>
            <w:r w:rsidRPr="00C6306E">
              <w:rPr>
                <w:rFonts w:asciiTheme="majorHAnsi" w:hAnsiTheme="majorHAnsi"/>
                <w:b/>
                <w:sz w:val="26"/>
                <w:szCs w:val="26"/>
              </w:rPr>
              <w:br/>
              <w:t xml:space="preserve">NA ZASOBACH INNYCH PODMIOTÓW, NA ZASADACH OKREŚLONYCH </w:t>
            </w:r>
            <w:r w:rsidRPr="00C6306E">
              <w:rPr>
                <w:rFonts w:asciiTheme="majorHAnsi" w:hAnsiTheme="majorHAnsi"/>
                <w:b/>
                <w:sz w:val="26"/>
                <w:szCs w:val="26"/>
              </w:rPr>
              <w:br/>
              <w:t xml:space="preserve">W ART. </w:t>
            </w:r>
            <w:r>
              <w:rPr>
                <w:rFonts w:asciiTheme="majorHAnsi" w:hAnsiTheme="majorHAnsi"/>
                <w:b/>
                <w:sz w:val="26"/>
                <w:szCs w:val="26"/>
              </w:rPr>
              <w:t>118</w:t>
            </w:r>
            <w:r w:rsidRPr="00C6306E">
              <w:rPr>
                <w:rFonts w:asciiTheme="majorHAnsi" w:hAnsiTheme="majorHAnsi"/>
                <w:b/>
                <w:sz w:val="26"/>
                <w:szCs w:val="26"/>
              </w:rPr>
              <w:t xml:space="preserve"> USTAWY PZP ORAZ ZAMIERZAJĄCYCH POWIERZYĆ WYKONANIE CZĘŚCI ZAMÓWIENIA PODWYKONAWCOM</w:t>
            </w:r>
            <w:bookmarkEnd w:id="17"/>
          </w:p>
        </w:tc>
      </w:tr>
      <w:bookmarkEnd w:id="16"/>
    </w:tbl>
    <w:p w14:paraId="5F5E3415" w14:textId="77777777" w:rsidR="006773CD" w:rsidRPr="00C6306E"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14:paraId="74187A74" w14:textId="77777777" w:rsidR="0057309D" w:rsidRPr="008A21B5"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D14838">
        <w:rPr>
          <w:rFonts w:ascii="Cambria" w:hAnsi="Cambria"/>
          <w:color w:val="000000"/>
          <w:sz w:val="24"/>
          <w:szCs w:val="24"/>
          <w:shd w:val="clear" w:color="auto" w:fill="FFFFFF"/>
        </w:rPr>
        <w:t xml:space="preserve"> może w celu potwierdzenia spełniania warunków udziału w postępowaniu w stosownych sytuacjach oraz w odniesieniu do konkretnego zamówienia, lub jego części, polegać na zdolnościach technicznych lub </w:t>
      </w:r>
      <w:r w:rsidRPr="00D14838">
        <w:rPr>
          <w:rFonts w:ascii="Cambria" w:hAnsi="Cambria"/>
          <w:color w:val="000000"/>
          <w:sz w:val="24"/>
          <w:szCs w:val="24"/>
          <w:shd w:val="clear" w:color="auto" w:fill="FFFFFF"/>
        </w:rPr>
        <w:lastRenderedPageBreak/>
        <w:t xml:space="preserve">zawodowych podmiotów udostępniających zasoby, niezależnie od charakteru prawnego łączących go z nimi stosunków prawnych. </w:t>
      </w:r>
    </w:p>
    <w:p w14:paraId="6A1EA1D5" w14:textId="77777777" w:rsidR="0057309D" w:rsidRPr="008A21B5"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4336596" w14:textId="77777777" w:rsidR="0057309D" w:rsidRPr="00D14838"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sidRPr="00D14838">
        <w:rPr>
          <w:rFonts w:ascii="Cambria" w:hAnsi="Cambria"/>
          <w:color w:val="000000"/>
          <w:sz w:val="24"/>
          <w:szCs w:val="24"/>
          <w:shd w:val="clear" w:color="auto" w:fill="FFFFFF"/>
        </w:rPr>
        <w:t xml:space="preserve">W odniesieniu do warunków dotyczących wykształcenia, kwalifikacji zawodowych lub doświadczenia </w:t>
      </w:r>
      <w:r>
        <w:rPr>
          <w:rFonts w:ascii="Cambria" w:hAnsi="Cambria"/>
          <w:color w:val="000000"/>
          <w:sz w:val="24"/>
          <w:szCs w:val="24"/>
          <w:shd w:val="clear" w:color="auto" w:fill="FFFFFF"/>
        </w:rPr>
        <w:t>Wykonawcy</w:t>
      </w:r>
      <w:r w:rsidRPr="00D14838">
        <w:rPr>
          <w:rFonts w:ascii="Cambria" w:hAnsi="Cambria"/>
          <w:color w:val="000000"/>
          <w:sz w:val="24"/>
          <w:szCs w:val="24"/>
          <w:shd w:val="clear" w:color="auto" w:fill="FFFFFF"/>
        </w:rPr>
        <w:t xml:space="preserve"> mogą polegać na zdolnościach podmiotów udostępniających zasoby, </w:t>
      </w:r>
      <w:r w:rsidRPr="008A21B5">
        <w:rPr>
          <w:rFonts w:ascii="Cambria" w:hAnsi="Cambria"/>
          <w:b/>
          <w:bCs/>
          <w:color w:val="000000"/>
          <w:sz w:val="24"/>
          <w:szCs w:val="24"/>
          <w:shd w:val="clear" w:color="auto" w:fill="FFFFFF"/>
        </w:rPr>
        <w:t>jeśli podmioty te wykonają  usługi, do realizacji których te zdolności są wymagane.</w:t>
      </w:r>
      <w:r w:rsidRPr="00D14838">
        <w:rPr>
          <w:rFonts w:ascii="Cambria" w:hAnsi="Cambria"/>
          <w:color w:val="000000"/>
          <w:sz w:val="24"/>
          <w:szCs w:val="24"/>
          <w:shd w:val="clear" w:color="auto" w:fill="FFFFFF"/>
        </w:rPr>
        <w:t xml:space="preserve"> </w:t>
      </w:r>
    </w:p>
    <w:p w14:paraId="32CCF2FA" w14:textId="77777777" w:rsidR="0057309D" w:rsidRPr="00CE5016"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w:t>
      </w:r>
      <w:r w:rsidRPr="00CE5016">
        <w:rPr>
          <w:rFonts w:ascii="Cambria" w:hAnsi="Cambria"/>
          <w:color w:val="000000"/>
          <w:sz w:val="24"/>
          <w:szCs w:val="24"/>
          <w:shd w:val="clear" w:color="auto" w:fill="FFFFFF"/>
        </w:rPr>
        <w:t xml:space="preserve">, który polega na zdolnościach lub sytuacji podmiotów udostępniających zasoby, składa </w:t>
      </w:r>
      <w:r w:rsidRPr="00CE5016">
        <w:rPr>
          <w:rFonts w:ascii="Cambria" w:hAnsi="Cambria"/>
          <w:b/>
          <w:bCs/>
          <w:color w:val="000000"/>
          <w:sz w:val="24"/>
          <w:szCs w:val="24"/>
          <w:shd w:val="clear" w:color="auto" w:fill="FFFFFF"/>
        </w:rPr>
        <w:t>wraz z ofertą</w:t>
      </w:r>
      <w:r w:rsidRPr="00CE5016">
        <w:rPr>
          <w:rFonts w:ascii="Cambria" w:hAnsi="Cambria"/>
          <w:color w:val="000000"/>
          <w:sz w:val="24"/>
          <w:szCs w:val="24"/>
          <w:shd w:val="clear" w:color="auto" w:fill="FFFFFF"/>
        </w:rPr>
        <w:t xml:space="preserve">, zobowiązanie podmiotu udostępniającego zasoby do oddania mu do dyspozycji niezbędnych zasobów na potrzeby realizacji danego zamówienia lub inny podmiotowy środek dowodowy potwierdzający, że </w:t>
      </w:r>
      <w:r>
        <w:rPr>
          <w:rFonts w:ascii="Cambria" w:hAnsi="Cambria"/>
          <w:color w:val="000000"/>
          <w:sz w:val="24"/>
          <w:szCs w:val="24"/>
          <w:shd w:val="clear" w:color="auto" w:fill="FFFFFF"/>
        </w:rPr>
        <w:t>Wykonawca</w:t>
      </w:r>
      <w:r w:rsidRPr="00CE5016">
        <w:rPr>
          <w:rFonts w:ascii="Cambria" w:hAnsi="Cambria"/>
          <w:color w:val="000000"/>
          <w:sz w:val="24"/>
          <w:szCs w:val="24"/>
          <w:shd w:val="clear" w:color="auto" w:fill="FFFFFF"/>
        </w:rPr>
        <w:t xml:space="preserve"> realizując zamówienie, będzie dysponował niezbędnymi zasobami tych podmiotów</w:t>
      </w:r>
      <w:r w:rsidRPr="00CE5016">
        <w:rPr>
          <w:rFonts w:ascii="Cambria" w:hAnsi="Cambria" w:cs="Arial"/>
          <w:sz w:val="24"/>
          <w:szCs w:val="24"/>
          <w:u w:val="single"/>
        </w:rPr>
        <w:t>.</w:t>
      </w:r>
    </w:p>
    <w:p w14:paraId="7B921F3B" w14:textId="77777777" w:rsidR="0057309D" w:rsidRPr="00CE5016" w:rsidRDefault="0057309D" w:rsidP="00A15FBE">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CE5016">
        <w:rPr>
          <w:rFonts w:asciiTheme="majorHAnsi" w:hAnsiTheme="majorHAnsi"/>
          <w:color w:val="000000"/>
          <w:sz w:val="24"/>
          <w:szCs w:val="24"/>
          <w:shd w:val="clear" w:color="auto" w:fill="FFFFFF"/>
        </w:rPr>
        <w:t xml:space="preserve">Zobowiązanie podmiotu udostępniającego zasoby, o którym mowa w </w:t>
      </w:r>
      <w:r>
        <w:rPr>
          <w:rFonts w:asciiTheme="majorHAnsi" w:hAnsiTheme="majorHAnsi"/>
          <w:color w:val="000000"/>
          <w:sz w:val="24"/>
          <w:szCs w:val="24"/>
          <w:shd w:val="clear" w:color="auto" w:fill="FFFFFF"/>
        </w:rPr>
        <w:t>pkt 9.4 SWZ</w:t>
      </w:r>
      <w:r w:rsidRPr="00CE5016">
        <w:rPr>
          <w:rFonts w:asciiTheme="majorHAnsi" w:hAnsiTheme="majorHAnsi"/>
          <w:color w:val="000000"/>
          <w:sz w:val="24"/>
          <w:szCs w:val="24"/>
          <w:shd w:val="clear" w:color="auto" w:fill="FFFFFF"/>
        </w:rPr>
        <w:t xml:space="preserve"> potwierdza, że stosunek łączący </w:t>
      </w:r>
      <w:r>
        <w:rPr>
          <w:rFonts w:asciiTheme="majorHAnsi" w:hAnsiTheme="majorHAnsi"/>
          <w:color w:val="000000"/>
          <w:sz w:val="24"/>
          <w:szCs w:val="24"/>
          <w:shd w:val="clear" w:color="auto" w:fill="FFFFFF"/>
        </w:rPr>
        <w:t>Wykonawcę</w:t>
      </w:r>
      <w:r w:rsidRPr="00CE5016">
        <w:rPr>
          <w:rFonts w:asciiTheme="majorHAnsi" w:hAnsiTheme="majorHAnsi"/>
          <w:color w:val="000000"/>
          <w:sz w:val="24"/>
          <w:szCs w:val="24"/>
          <w:shd w:val="clear" w:color="auto" w:fill="FFFFFF"/>
        </w:rPr>
        <w:t xml:space="preserve"> z podmiotami udostępniającymi zasoby gwarantuje rzeczywisty dostęp do tych zasobów oraz określa w szczególności:</w:t>
      </w:r>
    </w:p>
    <w:p w14:paraId="2FC52667" w14:textId="77777777" w:rsidR="0057309D" w:rsidRPr="00404756" w:rsidRDefault="0057309D" w:rsidP="005B6696">
      <w:pPr>
        <w:pStyle w:val="Akapitzlist"/>
        <w:numPr>
          <w:ilvl w:val="2"/>
          <w:numId w:val="53"/>
        </w:numPr>
        <w:shd w:val="clear" w:color="auto" w:fill="FFFFFF"/>
        <w:spacing w:before="72"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zakres dostępnych </w:t>
      </w:r>
      <w:r>
        <w:rPr>
          <w:rFonts w:asciiTheme="majorHAnsi" w:hAnsiTheme="majorHAnsi"/>
          <w:color w:val="000000"/>
          <w:sz w:val="24"/>
          <w:szCs w:val="24"/>
        </w:rPr>
        <w:t>Wykonawcy</w:t>
      </w:r>
      <w:r w:rsidRPr="00404756">
        <w:rPr>
          <w:rFonts w:asciiTheme="majorHAnsi" w:hAnsiTheme="majorHAnsi"/>
          <w:color w:val="000000"/>
          <w:sz w:val="24"/>
          <w:szCs w:val="24"/>
        </w:rPr>
        <w:t xml:space="preserve"> zasobów podmiotu udostępniającego zasoby;</w:t>
      </w:r>
    </w:p>
    <w:p w14:paraId="395EFC95" w14:textId="77777777" w:rsidR="0057309D" w:rsidRPr="00404756" w:rsidRDefault="0057309D" w:rsidP="005B6696">
      <w:pPr>
        <w:pStyle w:val="Akapitzlist"/>
        <w:numPr>
          <w:ilvl w:val="2"/>
          <w:numId w:val="53"/>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sposób i okres udostępnienia </w:t>
      </w:r>
      <w:r>
        <w:rPr>
          <w:rFonts w:asciiTheme="majorHAnsi" w:hAnsiTheme="majorHAnsi"/>
          <w:color w:val="000000"/>
          <w:sz w:val="24"/>
          <w:szCs w:val="24"/>
        </w:rPr>
        <w:t>Wykonawcy</w:t>
      </w:r>
      <w:r w:rsidRPr="00404756">
        <w:rPr>
          <w:rFonts w:asciiTheme="majorHAnsi" w:hAnsiTheme="majorHAnsi"/>
          <w:color w:val="000000"/>
          <w:sz w:val="24"/>
          <w:szCs w:val="24"/>
        </w:rPr>
        <w:t xml:space="preserve"> i wykorzystania przez niego zasobów podmiotu udostępniającego te zasoby przy wykonywaniu zamówienia;</w:t>
      </w:r>
    </w:p>
    <w:p w14:paraId="0C0CBEB1" w14:textId="77777777" w:rsidR="0057309D" w:rsidRPr="00404756" w:rsidRDefault="0057309D" w:rsidP="005B6696">
      <w:pPr>
        <w:pStyle w:val="Akapitzlist"/>
        <w:numPr>
          <w:ilvl w:val="2"/>
          <w:numId w:val="53"/>
        </w:numPr>
        <w:shd w:val="clear" w:color="auto" w:fill="FFFFFF"/>
        <w:spacing w:after="72"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czy i w jakim zakresie podmiot udostępniający zasoby, na zdolnościach którego </w:t>
      </w:r>
      <w:r>
        <w:rPr>
          <w:rFonts w:asciiTheme="majorHAnsi" w:hAnsiTheme="majorHAnsi"/>
          <w:color w:val="000000"/>
          <w:sz w:val="24"/>
          <w:szCs w:val="24"/>
        </w:rPr>
        <w:t>Wykonawca</w:t>
      </w:r>
      <w:r w:rsidRPr="00404756">
        <w:rPr>
          <w:rFonts w:asciiTheme="majorHAnsi" w:hAnsiTheme="majorHAnsi"/>
          <w:color w:val="000000"/>
          <w:sz w:val="24"/>
          <w:szCs w:val="24"/>
        </w:rPr>
        <w:t xml:space="preserve"> polega w odniesieniu do warunków udziału w postępowaniu dotyczących wykształcenia, kwalifikacji zawodowych lub doświadczenia, zrealizuje roboty budowlane lub usługi, których wskazane zdolności dotyczą.</w:t>
      </w:r>
    </w:p>
    <w:p w14:paraId="5FFC489E" w14:textId="77777777" w:rsidR="0057309D" w:rsidRPr="00CE5016" w:rsidRDefault="0057309D" w:rsidP="00A15FBE">
      <w:pPr>
        <w:pStyle w:val="Akapitzlist"/>
        <w:numPr>
          <w:ilvl w:val="1"/>
          <w:numId w:val="11"/>
        </w:numPr>
        <w:autoSpaceDE w:val="0"/>
        <w:autoSpaceDN w:val="0"/>
        <w:adjustRightInd w:val="0"/>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Zamawiający</w:t>
      </w:r>
      <w:r w:rsidRPr="00CE5016">
        <w:rPr>
          <w:rFonts w:ascii="Cambria" w:hAnsi="Cambria"/>
          <w:color w:val="000000"/>
          <w:sz w:val="24"/>
          <w:szCs w:val="24"/>
          <w:shd w:val="clear" w:color="auto" w:fill="FFFFFF"/>
        </w:rPr>
        <w:t xml:space="preserve"> oceni, czy udostępniane </w:t>
      </w:r>
      <w:r>
        <w:rPr>
          <w:rFonts w:ascii="Cambria" w:hAnsi="Cambria"/>
          <w:color w:val="000000"/>
          <w:sz w:val="24"/>
          <w:szCs w:val="24"/>
          <w:shd w:val="clear" w:color="auto" w:fill="FFFFFF"/>
        </w:rPr>
        <w:t>Wykonawcy</w:t>
      </w:r>
      <w:r w:rsidRPr="00CE5016">
        <w:rPr>
          <w:rFonts w:ascii="Cambria" w:hAnsi="Cambria"/>
          <w:color w:val="000000"/>
          <w:sz w:val="24"/>
          <w:szCs w:val="24"/>
          <w:shd w:val="clear" w:color="auto" w:fill="FFFFFF"/>
        </w:rPr>
        <w:t xml:space="preserve"> przez podmioty udostępniające zasoby zdolności techniczne lub zawodowe lub ich sytuacja finansowa lub ekonomiczna, pozwalają na wykazanie przez </w:t>
      </w:r>
      <w:r>
        <w:rPr>
          <w:rFonts w:ascii="Cambria" w:hAnsi="Cambria"/>
          <w:color w:val="000000"/>
          <w:sz w:val="24"/>
          <w:szCs w:val="24"/>
          <w:shd w:val="clear" w:color="auto" w:fill="FFFFFF"/>
        </w:rPr>
        <w:t>Wykonawcę</w:t>
      </w:r>
      <w:r w:rsidRPr="00CE5016">
        <w:rPr>
          <w:rFonts w:ascii="Cambria" w:hAnsi="Cambria"/>
          <w:color w:val="000000"/>
          <w:sz w:val="24"/>
          <w:szCs w:val="24"/>
          <w:shd w:val="clear" w:color="auto" w:fill="FFFFFF"/>
        </w:rPr>
        <w:t xml:space="preserve"> spełniania warunków udziału w postępowaniu, a także </w:t>
      </w:r>
      <w:r>
        <w:rPr>
          <w:rFonts w:ascii="Cambria" w:hAnsi="Cambria"/>
          <w:color w:val="000000"/>
          <w:sz w:val="24"/>
          <w:szCs w:val="24"/>
          <w:shd w:val="clear" w:color="auto" w:fill="FFFFFF"/>
        </w:rPr>
        <w:t>z</w:t>
      </w:r>
      <w:r w:rsidRPr="00CE5016">
        <w:rPr>
          <w:rFonts w:ascii="Cambria" w:hAnsi="Cambria"/>
          <w:color w:val="000000"/>
          <w:sz w:val="24"/>
          <w:szCs w:val="24"/>
          <w:shd w:val="clear" w:color="auto" w:fill="FFFFFF"/>
        </w:rPr>
        <w:t>bada, czy nie zachodzą</w:t>
      </w:r>
      <w:r>
        <w:rPr>
          <w:rFonts w:ascii="Cambria" w:hAnsi="Cambria"/>
          <w:color w:val="000000"/>
          <w:sz w:val="24"/>
          <w:szCs w:val="24"/>
          <w:shd w:val="clear" w:color="auto" w:fill="FFFFFF"/>
        </w:rPr>
        <w:t xml:space="preserve">, </w:t>
      </w:r>
      <w:r w:rsidRPr="00CE5016">
        <w:rPr>
          <w:rFonts w:ascii="Cambria" w:hAnsi="Cambria"/>
          <w:color w:val="000000"/>
          <w:sz w:val="24"/>
          <w:szCs w:val="24"/>
          <w:shd w:val="clear" w:color="auto" w:fill="FFFFFF"/>
        </w:rPr>
        <w:t xml:space="preserve">wobec tego podmiotu podstawy wykluczenia, które zostały przewidziane względem </w:t>
      </w:r>
      <w:r>
        <w:rPr>
          <w:rFonts w:ascii="Cambria" w:hAnsi="Cambria"/>
          <w:color w:val="000000"/>
          <w:sz w:val="24"/>
          <w:szCs w:val="24"/>
          <w:shd w:val="clear" w:color="auto" w:fill="FFFFFF"/>
        </w:rPr>
        <w:t>Wykonawcy</w:t>
      </w:r>
      <w:r w:rsidRPr="00CE5016">
        <w:rPr>
          <w:rFonts w:ascii="Cambria" w:hAnsi="Cambria" w:cs="Arial"/>
          <w:sz w:val="24"/>
          <w:szCs w:val="24"/>
        </w:rPr>
        <w:t>.</w:t>
      </w:r>
    </w:p>
    <w:p w14:paraId="6C7AB7B4" w14:textId="77777777" w:rsidR="0057309D" w:rsidRPr="008A21B5"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8A21B5">
        <w:rPr>
          <w:rFonts w:ascii="Cambria" w:hAnsi="Cambria"/>
          <w:color w:val="000000"/>
          <w:sz w:val="24"/>
          <w:szCs w:val="24"/>
          <w:shd w:val="clear" w:color="auto" w:fill="FFFFFF"/>
        </w:rPr>
        <w:t xml:space="preserve">Jeżeli zdolności techniczne lub zawodowe, sytuacja ekonomiczna lub finansowa podmiotu udostępniającego zasoby nie potwierdzają spełniania przez </w:t>
      </w:r>
      <w:r>
        <w:rPr>
          <w:rFonts w:ascii="Cambria" w:hAnsi="Cambria"/>
          <w:color w:val="000000"/>
          <w:sz w:val="24"/>
          <w:szCs w:val="24"/>
          <w:shd w:val="clear" w:color="auto" w:fill="FFFFFF"/>
        </w:rPr>
        <w:t>Wykonawcę</w:t>
      </w:r>
      <w:r w:rsidRPr="008A21B5">
        <w:rPr>
          <w:rFonts w:ascii="Cambria" w:hAnsi="Cambria"/>
          <w:color w:val="000000"/>
          <w:sz w:val="24"/>
          <w:szCs w:val="24"/>
          <w:shd w:val="clear" w:color="auto" w:fill="FFFFFF"/>
        </w:rPr>
        <w:t xml:space="preserve"> warunków udziału w postępowaniu lub zachodzą, wobec tego podmiotu podstawy wykluczenia, </w:t>
      </w:r>
      <w:r>
        <w:rPr>
          <w:rFonts w:ascii="Cambria" w:hAnsi="Cambria"/>
          <w:color w:val="000000"/>
          <w:sz w:val="24"/>
          <w:szCs w:val="24"/>
          <w:shd w:val="clear" w:color="auto" w:fill="FFFFFF"/>
        </w:rPr>
        <w:t>Zamawiający</w:t>
      </w:r>
      <w:r w:rsidRPr="008A21B5">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za</w:t>
      </w:r>
      <w:r w:rsidRPr="008A21B5">
        <w:rPr>
          <w:rFonts w:ascii="Cambria" w:hAnsi="Cambria"/>
          <w:color w:val="000000"/>
          <w:sz w:val="24"/>
          <w:szCs w:val="24"/>
          <w:shd w:val="clear" w:color="auto" w:fill="FFFFFF"/>
        </w:rPr>
        <w:t xml:space="preserve">żąda, aby </w:t>
      </w:r>
      <w:r>
        <w:rPr>
          <w:rFonts w:ascii="Cambria" w:hAnsi="Cambria"/>
          <w:color w:val="000000"/>
          <w:sz w:val="24"/>
          <w:szCs w:val="24"/>
          <w:shd w:val="clear" w:color="auto" w:fill="FFFFFF"/>
        </w:rPr>
        <w:t>Wykonawca</w:t>
      </w:r>
      <w:r w:rsidRPr="008A21B5">
        <w:rPr>
          <w:rFonts w:ascii="Cambria" w:hAnsi="Cambria"/>
          <w:color w:val="000000"/>
          <w:sz w:val="24"/>
          <w:szCs w:val="24"/>
          <w:shd w:val="clear" w:color="auto" w:fill="FFFFFF"/>
        </w:rPr>
        <w:t xml:space="preserve"> w terminie określonym przez </w:t>
      </w:r>
      <w:r>
        <w:rPr>
          <w:rFonts w:ascii="Cambria" w:hAnsi="Cambria"/>
          <w:color w:val="000000"/>
          <w:sz w:val="24"/>
          <w:szCs w:val="24"/>
          <w:shd w:val="clear" w:color="auto" w:fill="FFFFFF"/>
        </w:rPr>
        <w:t>Zamawiającego</w:t>
      </w:r>
      <w:r w:rsidRPr="008A21B5">
        <w:rPr>
          <w:rFonts w:ascii="Cambria" w:hAnsi="Cambria"/>
          <w:color w:val="000000"/>
          <w:sz w:val="24"/>
          <w:szCs w:val="24"/>
          <w:shd w:val="clear" w:color="auto" w:fill="FFFFFF"/>
        </w:rPr>
        <w:t xml:space="preserve"> zastąpił ten podmiot innym podmiotem lub podmiotami albo wykazał, że samodzielnie spełnia warunki udziału w postępowaniu.</w:t>
      </w:r>
      <w:r w:rsidRPr="008A21B5">
        <w:rPr>
          <w:rFonts w:ascii="Cambria" w:hAnsi="Cambria" w:cs="Arial"/>
          <w:b/>
          <w:sz w:val="24"/>
          <w:szCs w:val="24"/>
        </w:rPr>
        <w:t xml:space="preserve"> </w:t>
      </w:r>
    </w:p>
    <w:p w14:paraId="3AE65A38" w14:textId="77777777" w:rsidR="0057309D" w:rsidRPr="005270DA"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w:t>
      </w:r>
      <w:r w:rsidRPr="005270DA">
        <w:rPr>
          <w:rFonts w:ascii="Cambria" w:hAnsi="Cambria"/>
          <w:color w:val="000000"/>
          <w:sz w:val="24"/>
          <w:szCs w:val="24"/>
          <w:shd w:val="clear" w:color="auto" w:fill="FFFFFF"/>
        </w:rPr>
        <w:t>, w przypadku polegania na zdolnościach lub sytuacji podmiotów udostępniających zasoby, przedstawia, wraz z oświadczeni</w:t>
      </w:r>
      <w:r>
        <w:rPr>
          <w:rFonts w:ascii="Cambria" w:hAnsi="Cambria"/>
          <w:color w:val="000000"/>
          <w:sz w:val="24"/>
          <w:szCs w:val="24"/>
          <w:shd w:val="clear" w:color="auto" w:fill="FFFFFF"/>
        </w:rPr>
        <w:t>ami</w:t>
      </w:r>
      <w:r w:rsidRPr="005270DA">
        <w:rPr>
          <w:rFonts w:ascii="Cambria" w:hAnsi="Cambria"/>
          <w:color w:val="000000"/>
          <w:sz w:val="24"/>
          <w:szCs w:val="24"/>
          <w:shd w:val="clear" w:color="auto" w:fill="FFFFFF"/>
        </w:rPr>
        <w:t xml:space="preserve">, o którym mowa w </w:t>
      </w:r>
      <w:r>
        <w:rPr>
          <w:rFonts w:ascii="Cambria" w:hAnsi="Cambria"/>
          <w:color w:val="000000"/>
          <w:sz w:val="24"/>
          <w:szCs w:val="24"/>
          <w:shd w:val="clear" w:color="auto" w:fill="FFFFFF"/>
        </w:rPr>
        <w:t>pkt 8.</w:t>
      </w:r>
      <w:r w:rsidRPr="005270DA">
        <w:rPr>
          <w:rFonts w:ascii="Cambria" w:hAnsi="Cambria"/>
          <w:color w:val="000000"/>
          <w:sz w:val="24"/>
          <w:szCs w:val="24"/>
          <w:shd w:val="clear" w:color="auto" w:fill="FFFFFF"/>
        </w:rPr>
        <w:t>1</w:t>
      </w:r>
      <w:r>
        <w:rPr>
          <w:rFonts w:ascii="Cambria" w:hAnsi="Cambria"/>
          <w:color w:val="000000"/>
          <w:sz w:val="24"/>
          <w:szCs w:val="24"/>
          <w:shd w:val="clear" w:color="auto" w:fill="FFFFFF"/>
        </w:rPr>
        <w:t xml:space="preserve"> SWZ</w:t>
      </w:r>
      <w:r w:rsidRPr="005270DA">
        <w:rPr>
          <w:rFonts w:ascii="Cambria" w:hAnsi="Cambria"/>
          <w:color w:val="000000"/>
          <w:sz w:val="24"/>
          <w:szCs w:val="24"/>
          <w:shd w:val="clear" w:color="auto" w:fill="FFFFFF"/>
        </w:rPr>
        <w:t xml:space="preserve"> także oświadczeni</w:t>
      </w:r>
      <w:r>
        <w:rPr>
          <w:rFonts w:ascii="Cambria" w:hAnsi="Cambria"/>
          <w:color w:val="000000"/>
          <w:sz w:val="24"/>
          <w:szCs w:val="24"/>
          <w:shd w:val="clear" w:color="auto" w:fill="FFFFFF"/>
        </w:rPr>
        <w:t>a</w:t>
      </w:r>
      <w:r w:rsidRPr="005270DA">
        <w:rPr>
          <w:rFonts w:ascii="Cambria" w:hAnsi="Cambria"/>
          <w:color w:val="000000"/>
          <w:sz w:val="24"/>
          <w:szCs w:val="24"/>
          <w:shd w:val="clear" w:color="auto" w:fill="FFFFFF"/>
        </w:rPr>
        <w:t xml:space="preserve"> podmiotu udostępniającego zasoby, potwierdzające brak podstaw wykluczenia tego podmiotu oraz odpowiednio </w:t>
      </w:r>
      <w:r w:rsidRPr="005270DA">
        <w:rPr>
          <w:rFonts w:ascii="Cambria" w:hAnsi="Cambria"/>
          <w:color w:val="000000"/>
          <w:sz w:val="24"/>
          <w:szCs w:val="24"/>
          <w:shd w:val="clear" w:color="auto" w:fill="FFFFFF"/>
        </w:rPr>
        <w:lastRenderedPageBreak/>
        <w:t xml:space="preserve">spełnianie warunków udziału w postępowaniu w zakresie, w jakim </w:t>
      </w:r>
      <w:r>
        <w:rPr>
          <w:rFonts w:ascii="Cambria" w:hAnsi="Cambria"/>
          <w:color w:val="000000"/>
          <w:sz w:val="24"/>
          <w:szCs w:val="24"/>
          <w:shd w:val="clear" w:color="auto" w:fill="FFFFFF"/>
        </w:rPr>
        <w:t>Wykonawca</w:t>
      </w:r>
      <w:r w:rsidRPr="005270DA">
        <w:rPr>
          <w:rFonts w:ascii="Cambria" w:hAnsi="Cambria"/>
          <w:color w:val="000000"/>
          <w:sz w:val="24"/>
          <w:szCs w:val="24"/>
          <w:shd w:val="clear" w:color="auto" w:fill="FFFFFF"/>
        </w:rPr>
        <w:t xml:space="preserve"> powołuje się na jego zasoby.</w:t>
      </w:r>
    </w:p>
    <w:p w14:paraId="321FEA7D" w14:textId="71611382" w:rsidR="0057309D" w:rsidRPr="00C70762"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Zamawiający</w:t>
      </w:r>
      <w:r w:rsidRPr="00C70762">
        <w:rPr>
          <w:rFonts w:ascii="Cambria" w:hAnsi="Cambria"/>
          <w:b/>
          <w:bCs/>
          <w:color w:val="000000"/>
          <w:sz w:val="24"/>
          <w:szCs w:val="24"/>
        </w:rPr>
        <w:t xml:space="preserve"> żąda</w:t>
      </w:r>
      <w:r w:rsidRPr="00C70762">
        <w:rPr>
          <w:rFonts w:ascii="Cambria" w:hAnsi="Cambria"/>
          <w:color w:val="000000"/>
          <w:sz w:val="24"/>
          <w:szCs w:val="24"/>
        </w:rPr>
        <w:t xml:space="preserve"> wskazania przez </w:t>
      </w:r>
      <w:r>
        <w:rPr>
          <w:rFonts w:ascii="Cambria" w:hAnsi="Cambria"/>
          <w:color w:val="000000"/>
          <w:sz w:val="24"/>
          <w:szCs w:val="24"/>
        </w:rPr>
        <w:t>Wykonawcę</w:t>
      </w:r>
      <w:r w:rsidRPr="00C70762">
        <w:rPr>
          <w:rFonts w:ascii="Cambria" w:hAnsi="Cambria"/>
          <w:color w:val="000000"/>
          <w:sz w:val="24"/>
          <w:szCs w:val="24"/>
        </w:rPr>
        <w:t>, w ofercie, części zamówienia, których wykonanie zamierza powierzyć podwykonawcom, którzy nie są podmiotami udostępniającymi zasoby, oraz podania nazw ewentualnych podwykonawców.</w:t>
      </w:r>
    </w:p>
    <w:p w14:paraId="0D739694" w14:textId="77777777" w:rsidR="0057309D" w:rsidRPr="00C70762"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sidRPr="00C70762">
        <w:rPr>
          <w:rFonts w:ascii="Cambria" w:hAnsi="Cambria"/>
          <w:color w:val="000000"/>
          <w:sz w:val="24"/>
          <w:szCs w:val="24"/>
        </w:rPr>
        <w:t xml:space="preserve">W przypadku zamówień na usługi, które mają być wykonane w miejscu podlegającym bezpośredniemu nadzorowi </w:t>
      </w:r>
      <w:r>
        <w:rPr>
          <w:rFonts w:ascii="Cambria" w:hAnsi="Cambria"/>
          <w:color w:val="000000"/>
          <w:sz w:val="24"/>
          <w:szCs w:val="24"/>
        </w:rPr>
        <w:t>Zamawiającego</w:t>
      </w:r>
      <w:r w:rsidRPr="00C70762">
        <w:rPr>
          <w:rFonts w:ascii="Cambria" w:hAnsi="Cambria"/>
          <w:color w:val="000000"/>
          <w:sz w:val="24"/>
          <w:szCs w:val="24"/>
        </w:rPr>
        <w:t xml:space="preserve">, </w:t>
      </w:r>
      <w:r>
        <w:rPr>
          <w:rFonts w:ascii="Cambria" w:hAnsi="Cambria"/>
          <w:color w:val="000000"/>
          <w:sz w:val="24"/>
          <w:szCs w:val="24"/>
        </w:rPr>
        <w:t>Zamawiający</w:t>
      </w:r>
      <w:r w:rsidRPr="00C70762">
        <w:rPr>
          <w:rFonts w:ascii="Cambria" w:hAnsi="Cambria"/>
          <w:color w:val="000000"/>
          <w:sz w:val="24"/>
          <w:szCs w:val="24"/>
        </w:rPr>
        <w:t xml:space="preserve"> będzie żądał, aby przed przystąpieniem do wykonania zamówienia </w:t>
      </w:r>
      <w:r>
        <w:rPr>
          <w:rFonts w:ascii="Cambria" w:hAnsi="Cambria"/>
          <w:color w:val="000000"/>
          <w:sz w:val="24"/>
          <w:szCs w:val="24"/>
        </w:rPr>
        <w:t>Wykonawca</w:t>
      </w:r>
      <w:r w:rsidRPr="00C70762">
        <w:rPr>
          <w:rFonts w:ascii="Cambria" w:hAnsi="Cambria"/>
          <w:color w:val="000000"/>
          <w:sz w:val="24"/>
          <w:szCs w:val="24"/>
        </w:rPr>
        <w:t xml:space="preserve"> podał nazwy, dane kontaktowe oraz przedstawicieli, podwykonawców zaangażowanych w takie  usługi, jeżeli są już znani. </w:t>
      </w:r>
    </w:p>
    <w:p w14:paraId="26646516" w14:textId="77777777" w:rsidR="0057309D" w:rsidRPr="0057309D" w:rsidRDefault="0057309D" w:rsidP="00A15FBE">
      <w:pPr>
        <w:pStyle w:val="Akapitzlist"/>
        <w:numPr>
          <w:ilvl w:val="1"/>
          <w:numId w:val="11"/>
        </w:numPr>
        <w:autoSpaceDE w:val="0"/>
        <w:autoSpaceDN w:val="0"/>
        <w:adjustRightInd w:val="0"/>
        <w:spacing w:before="0" w:after="0" w:line="276" w:lineRule="auto"/>
        <w:ind w:left="709"/>
        <w:rPr>
          <w:rFonts w:ascii="Cambria" w:hAnsi="Cambria" w:cs="Arial"/>
          <w:sz w:val="24"/>
          <w:szCs w:val="24"/>
        </w:rPr>
      </w:pPr>
      <w:r>
        <w:rPr>
          <w:rFonts w:ascii="Cambria" w:hAnsi="Cambria"/>
          <w:color w:val="000000"/>
          <w:sz w:val="24"/>
          <w:szCs w:val="24"/>
        </w:rPr>
        <w:t>Wykonawca</w:t>
      </w:r>
      <w:r w:rsidRPr="00C70762">
        <w:rPr>
          <w:rFonts w:ascii="Cambria" w:hAnsi="Cambria"/>
          <w:color w:val="000000"/>
          <w:sz w:val="24"/>
          <w:szCs w:val="24"/>
        </w:rPr>
        <w:t xml:space="preserve"> będzie zobowiązany do zawiadamiania </w:t>
      </w:r>
      <w:r>
        <w:rPr>
          <w:rFonts w:ascii="Cambria" w:hAnsi="Cambria"/>
          <w:color w:val="000000"/>
          <w:sz w:val="24"/>
          <w:szCs w:val="24"/>
        </w:rPr>
        <w:t>Zamawiającego</w:t>
      </w:r>
      <w:r w:rsidRPr="00C70762">
        <w:rPr>
          <w:rFonts w:ascii="Cambria" w:hAnsi="Cambria"/>
          <w:color w:val="000000"/>
          <w:sz w:val="24"/>
          <w:szCs w:val="24"/>
        </w:rPr>
        <w:t xml:space="preserve"> o wszelkich zmianach w odniesieniu do informacji, o których mowa w pkt 9.1</w:t>
      </w:r>
      <w:r>
        <w:rPr>
          <w:rFonts w:ascii="Cambria" w:hAnsi="Cambria"/>
          <w:color w:val="000000"/>
          <w:sz w:val="24"/>
          <w:szCs w:val="24"/>
        </w:rPr>
        <w:t xml:space="preserve"> SWZ</w:t>
      </w:r>
      <w:r w:rsidRPr="00C70762">
        <w:rPr>
          <w:rFonts w:ascii="Cambria" w:hAnsi="Cambria"/>
          <w:color w:val="000000"/>
          <w:sz w:val="24"/>
          <w:szCs w:val="24"/>
        </w:rPr>
        <w:t>, w trakcie realizacji zamówienia, a także przekaże wymagane informacje na temat nowych podwykonawców, którym w późniejszym okresie zamierza powierzyć realizację  usług.</w:t>
      </w:r>
    </w:p>
    <w:p w14:paraId="5DB2289C" w14:textId="77777777" w:rsidR="0057309D" w:rsidRDefault="0057309D" w:rsidP="0057309D">
      <w:pPr>
        <w:pStyle w:val="Akapitzlist"/>
        <w:autoSpaceDE w:val="0"/>
        <w:autoSpaceDN w:val="0"/>
        <w:adjustRightInd w:val="0"/>
        <w:spacing w:before="0" w:after="0" w:line="276" w:lineRule="auto"/>
        <w:ind w:left="709"/>
        <w:rPr>
          <w:rFonts w:ascii="Cambria" w:hAnsi="Cambria"/>
          <w:color w:val="000000"/>
          <w:sz w:val="24"/>
          <w:szCs w:val="24"/>
        </w:rPr>
      </w:pPr>
    </w:p>
    <w:p w14:paraId="4A79B44D" w14:textId="77777777" w:rsidR="0057309D" w:rsidRDefault="0057309D" w:rsidP="0057309D">
      <w:pPr>
        <w:pStyle w:val="Akapitzlist"/>
        <w:autoSpaceDE w:val="0"/>
        <w:autoSpaceDN w:val="0"/>
        <w:adjustRightInd w:val="0"/>
        <w:spacing w:before="0" w:after="0" w:line="276" w:lineRule="auto"/>
        <w:ind w:left="709"/>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57309D" w:rsidRPr="00C6306E" w14:paraId="033EB04D" w14:textId="77777777" w:rsidTr="002127DD">
        <w:trPr>
          <w:jc w:val="center"/>
        </w:trPr>
        <w:tc>
          <w:tcPr>
            <w:tcW w:w="9060" w:type="dxa"/>
            <w:tcBorders>
              <w:bottom w:val="single" w:sz="4" w:space="0" w:color="auto"/>
            </w:tcBorders>
            <w:shd w:val="clear" w:color="auto" w:fill="D9D9D9" w:themeFill="background1" w:themeFillShade="D9"/>
          </w:tcPr>
          <w:p w14:paraId="60DC2731" w14:textId="77777777" w:rsidR="0057309D" w:rsidRPr="00C6306E" w:rsidRDefault="0057309D" w:rsidP="002127DD">
            <w:pPr>
              <w:suppressAutoHyphens/>
              <w:spacing w:line="276" w:lineRule="auto"/>
              <w:contextualSpacing/>
              <w:jc w:val="center"/>
              <w:textAlignment w:val="baseline"/>
              <w:rPr>
                <w:rFonts w:asciiTheme="majorHAnsi" w:hAnsiTheme="majorHAnsi"/>
                <w:sz w:val="10"/>
                <w:szCs w:val="10"/>
              </w:rPr>
            </w:pPr>
          </w:p>
          <w:p w14:paraId="78D86734" w14:textId="20C969D9" w:rsidR="0057309D" w:rsidRPr="00C6306E" w:rsidRDefault="0057309D" w:rsidP="002127DD">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 xml:space="preserve">Rozdział </w:t>
            </w:r>
            <w:r>
              <w:rPr>
                <w:rFonts w:asciiTheme="majorHAnsi" w:hAnsiTheme="majorHAnsi"/>
                <w:b/>
                <w:bCs/>
                <w:sz w:val="26"/>
                <w:szCs w:val="26"/>
              </w:rPr>
              <w:t>10</w:t>
            </w:r>
          </w:p>
          <w:p w14:paraId="20FC1F04" w14:textId="35EB123B" w:rsidR="0057309D" w:rsidRPr="00C6306E" w:rsidRDefault="0057309D" w:rsidP="002127D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t>
            </w:r>
            <w:r>
              <w:rPr>
                <w:rFonts w:asciiTheme="majorHAnsi" w:hAnsiTheme="majorHAnsi"/>
                <w:b/>
                <w:sz w:val="26"/>
                <w:szCs w:val="26"/>
              </w:rPr>
              <w:t>WSPÓLNIE UBIEGAJĄCYCH SIĘ O UDZIELENIE ZAMÓWIENIA</w:t>
            </w:r>
          </w:p>
        </w:tc>
      </w:tr>
    </w:tbl>
    <w:p w14:paraId="32A4D74B" w14:textId="77777777" w:rsidR="0057309D" w:rsidRPr="0057309D" w:rsidRDefault="0057309D" w:rsidP="0057309D">
      <w:pPr>
        <w:widowControl w:val="0"/>
        <w:spacing w:line="276" w:lineRule="auto"/>
        <w:outlineLvl w:val="3"/>
        <w:rPr>
          <w:rFonts w:asciiTheme="majorHAnsi" w:hAnsiTheme="majorHAnsi" w:cs="Arial"/>
          <w:bCs/>
        </w:rPr>
      </w:pPr>
    </w:p>
    <w:p w14:paraId="054A6143" w14:textId="7C835074" w:rsidR="00601DF1" w:rsidRPr="00601DF1" w:rsidRDefault="006528C1" w:rsidP="00A15FBE">
      <w:pPr>
        <w:pStyle w:val="Akapitzlist"/>
        <w:widowControl w:val="0"/>
        <w:numPr>
          <w:ilvl w:val="1"/>
          <w:numId w:val="12"/>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Wykonawcy</w:t>
      </w:r>
      <w:r w:rsidR="00D9784D" w:rsidRPr="00601DF1">
        <w:rPr>
          <w:rFonts w:asciiTheme="majorHAnsi" w:hAnsiTheme="majorHAnsi" w:cs="Arial"/>
          <w:bCs/>
          <w:sz w:val="24"/>
          <w:szCs w:val="24"/>
        </w:rPr>
        <w:t xml:space="preserve"> </w:t>
      </w:r>
      <w:r w:rsidR="00601DF1" w:rsidRPr="00601DF1">
        <w:rPr>
          <w:rFonts w:asciiTheme="majorHAnsi" w:hAnsiTheme="majorHAnsi"/>
          <w:color w:val="000000"/>
          <w:sz w:val="24"/>
          <w:szCs w:val="24"/>
        </w:rPr>
        <w:t xml:space="preserve">mogą wspólnie ubiegać się o udzielenie zamówienia. W takim przypadku, </w:t>
      </w:r>
      <w:r>
        <w:rPr>
          <w:rFonts w:asciiTheme="majorHAnsi" w:hAnsiTheme="majorHAnsi"/>
          <w:color w:val="000000"/>
          <w:sz w:val="24"/>
          <w:szCs w:val="24"/>
        </w:rPr>
        <w:t>Wykonawcy</w:t>
      </w:r>
      <w:r w:rsidR="00601DF1" w:rsidRPr="00601DF1">
        <w:rPr>
          <w:rFonts w:asciiTheme="majorHAnsi" w:hAnsiTheme="majorHAnsi"/>
          <w:color w:val="000000"/>
          <w:sz w:val="24"/>
          <w:szCs w:val="24"/>
        </w:rPr>
        <w:t xml:space="preserve"> ustanawiają pełnomocnika do reprezentowania ich w postępowaniu o udzielenie zamówienia albo do reprezentowania w postępowaniu i zawarcia umowy w sprawie zamówienia publicznego.</w:t>
      </w:r>
    </w:p>
    <w:p w14:paraId="072B4A17" w14:textId="77777777" w:rsidR="0009695E" w:rsidRPr="00C6306E" w:rsidRDefault="0009695E" w:rsidP="00A15FBE">
      <w:pPr>
        <w:pStyle w:val="Akapitzlist"/>
        <w:widowControl w:val="0"/>
        <w:numPr>
          <w:ilvl w:val="1"/>
          <w:numId w:val="12"/>
        </w:numPr>
        <w:spacing w:line="276" w:lineRule="auto"/>
        <w:ind w:left="0" w:firstLine="0"/>
        <w:outlineLvl w:val="3"/>
        <w:rPr>
          <w:rFonts w:asciiTheme="majorHAnsi" w:hAnsiTheme="majorHAnsi" w:cs="Arial"/>
          <w:bCs/>
          <w:sz w:val="24"/>
          <w:szCs w:val="24"/>
        </w:rPr>
      </w:pPr>
      <w:r w:rsidRPr="00C6306E">
        <w:rPr>
          <w:rFonts w:asciiTheme="majorHAnsi" w:hAnsiTheme="majorHAnsi" w:cs="Arial"/>
          <w:bCs/>
          <w:sz w:val="24"/>
          <w:szCs w:val="24"/>
        </w:rPr>
        <w:t>W przypadku Wykonawców wspólnie ubiegających się o udzielenie zamówienia:</w:t>
      </w:r>
    </w:p>
    <w:p w14:paraId="22C60297" w14:textId="403E6703" w:rsidR="0009695E" w:rsidRPr="008A5A82" w:rsidRDefault="0009695E" w:rsidP="00A15FBE">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AE6D9A">
        <w:rPr>
          <w:rFonts w:asciiTheme="majorHAnsi" w:hAnsiTheme="majorHAnsi" w:cs="Arial"/>
          <w:bCs/>
          <w:sz w:val="24"/>
          <w:szCs w:val="24"/>
        </w:rPr>
        <w:t>oświadczeni</w:t>
      </w:r>
      <w:r w:rsidR="00147CFB">
        <w:rPr>
          <w:rFonts w:asciiTheme="majorHAnsi" w:hAnsiTheme="majorHAnsi" w:cs="Arial"/>
          <w:bCs/>
          <w:sz w:val="24"/>
          <w:szCs w:val="24"/>
        </w:rPr>
        <w:t>e</w:t>
      </w:r>
      <w:r w:rsidRPr="00AE6D9A">
        <w:rPr>
          <w:rFonts w:asciiTheme="majorHAnsi" w:hAnsiTheme="majorHAnsi" w:cs="Arial"/>
          <w:bCs/>
          <w:sz w:val="24"/>
          <w:szCs w:val="24"/>
        </w:rPr>
        <w:t xml:space="preserve"> o który</w:t>
      </w:r>
      <w:r w:rsidR="00373A31">
        <w:rPr>
          <w:rFonts w:asciiTheme="majorHAnsi" w:hAnsiTheme="majorHAnsi" w:cs="Arial"/>
          <w:bCs/>
          <w:sz w:val="24"/>
          <w:szCs w:val="24"/>
        </w:rPr>
        <w:t>m</w:t>
      </w:r>
      <w:r w:rsidRPr="00AE6D9A">
        <w:rPr>
          <w:rFonts w:asciiTheme="majorHAnsi" w:hAnsiTheme="majorHAnsi" w:cs="Arial"/>
          <w:bCs/>
          <w:sz w:val="24"/>
          <w:szCs w:val="24"/>
        </w:rPr>
        <w:t xml:space="preserve"> mowa w pkt. 8.1 </w:t>
      </w:r>
      <w:r w:rsidR="00A435B8">
        <w:rPr>
          <w:rFonts w:asciiTheme="majorHAnsi" w:hAnsiTheme="majorHAnsi" w:cs="Arial"/>
          <w:bCs/>
          <w:sz w:val="24"/>
          <w:szCs w:val="24"/>
        </w:rPr>
        <w:t>SWZ</w:t>
      </w:r>
      <w:r w:rsidRPr="00AE6D9A">
        <w:rPr>
          <w:rFonts w:asciiTheme="majorHAnsi" w:hAnsiTheme="majorHAnsi" w:cs="Arial"/>
          <w:bCs/>
          <w:sz w:val="24"/>
          <w:szCs w:val="24"/>
        </w:rPr>
        <w:t xml:space="preserve"> </w:t>
      </w:r>
      <w:r w:rsidRPr="00534BDE">
        <w:rPr>
          <w:rFonts w:asciiTheme="majorHAnsi" w:hAnsiTheme="majorHAnsi" w:cs="Arial"/>
          <w:b/>
          <w:bCs/>
          <w:sz w:val="24"/>
          <w:szCs w:val="24"/>
          <w:u w:val="single"/>
        </w:rPr>
        <w:t xml:space="preserve">składa </w:t>
      </w:r>
      <w:r w:rsidRPr="00534BDE">
        <w:rPr>
          <w:rFonts w:asciiTheme="majorHAnsi" w:hAnsiTheme="majorHAnsi" w:cs="Arial"/>
          <w:b/>
          <w:sz w:val="24"/>
          <w:szCs w:val="24"/>
          <w:u w:val="single"/>
        </w:rPr>
        <w:t>z ofertą</w:t>
      </w:r>
      <w:r w:rsidRPr="00534BDE">
        <w:rPr>
          <w:rFonts w:asciiTheme="majorHAnsi" w:hAnsiTheme="majorHAnsi" w:cs="Arial"/>
          <w:b/>
          <w:bCs/>
          <w:sz w:val="24"/>
          <w:szCs w:val="24"/>
        </w:rPr>
        <w:t xml:space="preserve"> każdy </w:t>
      </w:r>
      <w:r w:rsidRPr="00534BDE">
        <w:rPr>
          <w:rFonts w:asciiTheme="majorHAnsi" w:hAnsiTheme="majorHAnsi" w:cs="Arial"/>
          <w:b/>
          <w:bCs/>
          <w:sz w:val="24"/>
          <w:szCs w:val="24"/>
        </w:rPr>
        <w:br/>
        <w:t>z Wykonawców wspólnie ubiegających się o zamówienie</w:t>
      </w:r>
      <w:r w:rsidRPr="00AE6D9A">
        <w:rPr>
          <w:rFonts w:asciiTheme="majorHAnsi" w:hAnsiTheme="majorHAnsi" w:cs="Arial"/>
          <w:bCs/>
          <w:sz w:val="24"/>
          <w:szCs w:val="24"/>
        </w:rPr>
        <w:t xml:space="preserve">. </w:t>
      </w:r>
      <w:r w:rsidRPr="00AE6D9A">
        <w:rPr>
          <w:rFonts w:asciiTheme="majorHAnsi" w:hAnsiTheme="majorHAnsi"/>
          <w:color w:val="000000"/>
          <w:sz w:val="24"/>
          <w:szCs w:val="24"/>
          <w:shd w:val="clear" w:color="auto" w:fill="FFFFFF"/>
        </w:rPr>
        <w:t>Oświadczeni</w:t>
      </w:r>
      <w:r w:rsidR="00147CFB">
        <w:rPr>
          <w:rFonts w:asciiTheme="majorHAnsi" w:hAnsiTheme="majorHAnsi"/>
          <w:color w:val="000000"/>
          <w:sz w:val="24"/>
          <w:szCs w:val="24"/>
          <w:shd w:val="clear" w:color="auto" w:fill="FFFFFF"/>
        </w:rPr>
        <w:t>a</w:t>
      </w:r>
      <w:r w:rsidRPr="00AE6D9A">
        <w:rPr>
          <w:rFonts w:asciiTheme="majorHAnsi" w:hAnsiTheme="majorHAnsi"/>
          <w:color w:val="000000"/>
          <w:sz w:val="24"/>
          <w:szCs w:val="24"/>
          <w:shd w:val="clear" w:color="auto" w:fill="FFFFFF"/>
        </w:rPr>
        <w:t xml:space="preserve"> te potwierdzają brak podstaw wykluczenia </w:t>
      </w:r>
      <w:r w:rsidR="00147CFB">
        <w:rPr>
          <w:rFonts w:asciiTheme="majorHAnsi" w:hAnsiTheme="majorHAnsi"/>
          <w:color w:val="000000"/>
          <w:sz w:val="24"/>
          <w:szCs w:val="24"/>
          <w:shd w:val="clear" w:color="auto" w:fill="FFFFFF"/>
        </w:rPr>
        <w:t>Wykonawców</w:t>
      </w:r>
      <w:ins w:id="18" w:author="Robert Słowikowski" w:date="2021-03-25T13:25:00Z">
        <w:r w:rsidR="00E11703">
          <w:rPr>
            <w:rFonts w:asciiTheme="majorHAnsi" w:hAnsiTheme="majorHAnsi"/>
            <w:color w:val="000000"/>
            <w:sz w:val="24"/>
            <w:szCs w:val="24"/>
            <w:shd w:val="clear" w:color="auto" w:fill="FFFFFF"/>
          </w:rPr>
          <w:t>.</w:t>
        </w:r>
      </w:ins>
    </w:p>
    <w:p w14:paraId="43A0B935" w14:textId="77777777" w:rsidR="008A5A82" w:rsidRPr="0009695E" w:rsidRDefault="008A5A82" w:rsidP="008A5A82">
      <w:pPr>
        <w:pStyle w:val="Akapitzlist"/>
        <w:widowControl w:val="0"/>
        <w:numPr>
          <w:ilvl w:val="0"/>
          <w:numId w:val="8"/>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w</w:t>
      </w:r>
      <w:r w:rsidRPr="0009695E">
        <w:rPr>
          <w:rFonts w:asciiTheme="majorHAnsi" w:hAnsiTheme="majorHAnsi"/>
          <w:color w:val="000000"/>
          <w:sz w:val="24"/>
          <w:szCs w:val="24"/>
        </w:rPr>
        <w:t xml:space="preserve"> przypadku, o którym mowa w rozdziale 6.3 SWZ </w:t>
      </w:r>
      <w:r>
        <w:rPr>
          <w:rFonts w:asciiTheme="majorHAnsi" w:hAnsiTheme="majorHAnsi"/>
          <w:color w:val="000000"/>
          <w:sz w:val="24"/>
          <w:szCs w:val="24"/>
        </w:rPr>
        <w:t>Wykonawcy</w:t>
      </w:r>
      <w:r w:rsidRPr="0009695E">
        <w:rPr>
          <w:rFonts w:asciiTheme="majorHAnsi" w:hAnsiTheme="majorHAnsi"/>
          <w:color w:val="000000"/>
          <w:sz w:val="24"/>
          <w:szCs w:val="24"/>
        </w:rPr>
        <w:t xml:space="preserve"> wspólnie ubiegający się o udzielenie zamówienia </w:t>
      </w:r>
      <w:r w:rsidRPr="0009695E">
        <w:rPr>
          <w:rFonts w:asciiTheme="majorHAnsi" w:hAnsiTheme="majorHAnsi"/>
          <w:b/>
          <w:bCs/>
          <w:color w:val="000000"/>
          <w:sz w:val="24"/>
          <w:szCs w:val="24"/>
        </w:rPr>
        <w:t>dołączają do oferty</w:t>
      </w:r>
      <w:r w:rsidRPr="0009695E">
        <w:rPr>
          <w:rFonts w:asciiTheme="majorHAnsi" w:hAnsiTheme="majorHAnsi"/>
          <w:color w:val="000000"/>
          <w:sz w:val="24"/>
          <w:szCs w:val="24"/>
        </w:rPr>
        <w:t xml:space="preserve"> oświadczenie, z którego wynika, które roboty budowlane, dostawy lub usługi wykonają poszczególni </w:t>
      </w:r>
      <w:r>
        <w:rPr>
          <w:rFonts w:asciiTheme="majorHAnsi" w:hAnsiTheme="majorHAnsi"/>
          <w:color w:val="000000"/>
          <w:sz w:val="24"/>
          <w:szCs w:val="24"/>
        </w:rPr>
        <w:t>Wykonawcy</w:t>
      </w:r>
      <w:r w:rsidRPr="0009695E">
        <w:rPr>
          <w:rFonts w:asciiTheme="majorHAnsi" w:hAnsiTheme="majorHAnsi"/>
          <w:color w:val="000000"/>
          <w:sz w:val="24"/>
          <w:szCs w:val="24"/>
        </w:rPr>
        <w:t xml:space="preserve">. </w:t>
      </w:r>
      <w:r w:rsidRPr="0009695E">
        <w:rPr>
          <w:rFonts w:asciiTheme="majorHAnsi" w:hAnsiTheme="majorHAnsi" w:cs="Arial"/>
          <w:color w:val="000000" w:themeColor="text1"/>
          <w:sz w:val="24"/>
          <w:szCs w:val="24"/>
        </w:rPr>
        <w:t>Oświadczenie należy złożyć wg</w:t>
      </w:r>
      <w:r w:rsidRPr="0009695E">
        <w:rPr>
          <w:rFonts w:asciiTheme="majorHAnsi" w:hAnsiTheme="majorHAnsi"/>
          <w:sz w:val="24"/>
          <w:szCs w:val="24"/>
        </w:rPr>
        <w:t xml:space="preserve"> wymogów </w:t>
      </w:r>
      <w:r w:rsidRPr="0009695E">
        <w:rPr>
          <w:rFonts w:asciiTheme="majorHAnsi" w:hAnsiTheme="majorHAnsi"/>
          <w:bCs/>
          <w:sz w:val="24"/>
          <w:szCs w:val="24"/>
        </w:rPr>
        <w:t>załącznika nr 6 do SWZ. Oświadczenie to jest podmiotowym środkiem dowodowym.</w:t>
      </w:r>
    </w:p>
    <w:p w14:paraId="0B0B17E7" w14:textId="3512E2CA" w:rsidR="008A5A82" w:rsidRPr="008A5A82" w:rsidRDefault="008A5A82" w:rsidP="008A5A82">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166114">
        <w:rPr>
          <w:rFonts w:asciiTheme="majorHAnsi" w:hAnsiTheme="majorHAnsi"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14:paraId="1E0305A6" w14:textId="2F622A1E" w:rsidR="0009695E" w:rsidRPr="0009695E" w:rsidRDefault="0009695E" w:rsidP="00A15FBE">
      <w:pPr>
        <w:pStyle w:val="Akapitzlist"/>
        <w:widowControl w:val="0"/>
        <w:numPr>
          <w:ilvl w:val="1"/>
          <w:numId w:val="12"/>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 xml:space="preserve">ykonawców wspólnie ubiegających się o udzielenie zamówienia, </w:t>
      </w:r>
      <w:r w:rsidR="006528C1">
        <w:rPr>
          <w:rFonts w:ascii="Cambria" w:hAnsi="Cambria"/>
          <w:color w:val="000000"/>
          <w:sz w:val="24"/>
          <w:szCs w:val="24"/>
          <w:shd w:val="clear" w:color="auto" w:fill="FFFFFF"/>
        </w:rPr>
        <w:t>Zamawiający</w:t>
      </w:r>
      <w:r w:rsidRPr="0009695E">
        <w:rPr>
          <w:rFonts w:ascii="Cambria" w:hAnsi="Cambria"/>
          <w:color w:val="000000"/>
          <w:sz w:val="24"/>
          <w:szCs w:val="24"/>
          <w:shd w:val="clear" w:color="auto" w:fill="FFFFFF"/>
        </w:rPr>
        <w:t xml:space="preserve"> może żądać przed zawarciem umowy w sprawie zamówienia publicznego kopii umowy regulującej współpracę tych </w:t>
      </w:r>
      <w:r w:rsidR="00166114">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p w14:paraId="1F6308EC" w14:textId="77777777" w:rsidR="00166114" w:rsidRDefault="00166114"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4889894" w14:textId="77777777" w:rsidTr="00534BDE">
        <w:trPr>
          <w:trHeight w:val="2106"/>
          <w:jc w:val="center"/>
        </w:trPr>
        <w:tc>
          <w:tcPr>
            <w:tcW w:w="9072" w:type="dxa"/>
            <w:tcBorders>
              <w:bottom w:val="single" w:sz="4" w:space="0" w:color="auto"/>
            </w:tcBorders>
            <w:shd w:val="clear" w:color="auto" w:fill="D9D9D9" w:themeFill="background1" w:themeFillShade="D9"/>
          </w:tcPr>
          <w:p w14:paraId="54AA1B12" w14:textId="77777777" w:rsidR="00D9784D" w:rsidRPr="0057309D" w:rsidRDefault="00D9784D" w:rsidP="00627C7D">
            <w:pPr>
              <w:suppressAutoHyphens/>
              <w:spacing w:line="276" w:lineRule="auto"/>
              <w:contextualSpacing/>
              <w:jc w:val="center"/>
              <w:textAlignment w:val="baseline"/>
              <w:rPr>
                <w:rFonts w:asciiTheme="majorHAnsi" w:hAnsiTheme="majorHAnsi"/>
                <w:sz w:val="26"/>
                <w:szCs w:val="26"/>
              </w:rPr>
            </w:pPr>
            <w:r w:rsidRPr="0057309D">
              <w:rPr>
                <w:rFonts w:asciiTheme="majorHAnsi" w:hAnsiTheme="majorHAnsi"/>
                <w:sz w:val="26"/>
                <w:szCs w:val="26"/>
              </w:rPr>
              <w:t>Rozdział 11</w:t>
            </w:r>
          </w:p>
          <w:p w14:paraId="1CDD656C" w14:textId="2A33D642"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w:t>
            </w:r>
            <w:r w:rsidR="006528C1">
              <w:rPr>
                <w:rFonts w:asciiTheme="majorHAnsi" w:hAnsiTheme="majorHAnsi"/>
                <w:b/>
                <w:sz w:val="26"/>
                <w:szCs w:val="26"/>
              </w:rPr>
              <w:t>ZAMAWIAJĄCY</w:t>
            </w:r>
            <w:r w:rsidRPr="00983244">
              <w:rPr>
                <w:rFonts w:asciiTheme="majorHAnsi" w:hAnsiTheme="majorHAnsi"/>
                <w:b/>
                <w:sz w:val="26"/>
                <w:szCs w:val="26"/>
              </w:rPr>
              <w:t xml:space="preserve"> BĘDZIE KOMUNIKOWAŁ SIĘ Z </w:t>
            </w:r>
            <w:r w:rsidR="006528C1">
              <w:rPr>
                <w:rFonts w:asciiTheme="majorHAnsi" w:hAnsiTheme="majorHAnsi"/>
                <w:b/>
                <w:sz w:val="26"/>
                <w:szCs w:val="26"/>
              </w:rPr>
              <w:t>WYKONAWCA</w:t>
            </w:r>
            <w:r w:rsidRPr="00983244">
              <w:rPr>
                <w:rFonts w:asciiTheme="majorHAnsi" w:hAnsiTheme="majorHAnsi"/>
                <w:b/>
                <w:sz w:val="26"/>
                <w:szCs w:val="26"/>
              </w:rPr>
              <w:t xml:space="preserve">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43EE8457" w14:textId="77777777" w:rsidR="005B7A64" w:rsidRPr="00783193" w:rsidRDefault="005B7A64" w:rsidP="005B7A64">
      <w:pPr>
        <w:pStyle w:val="Kolorowalistaakcent11"/>
        <w:widowControl w:val="0"/>
        <w:suppressAutoHyphens/>
        <w:spacing w:line="276" w:lineRule="auto"/>
        <w:ind w:left="0"/>
        <w:jc w:val="center"/>
        <w:outlineLvl w:val="3"/>
        <w:rPr>
          <w:rFonts w:asciiTheme="majorHAnsi" w:hAnsiTheme="majorHAnsi"/>
          <w:b/>
          <w:sz w:val="24"/>
          <w:szCs w:val="24"/>
        </w:rPr>
      </w:pPr>
      <w:r w:rsidRPr="00783193">
        <w:rPr>
          <w:rFonts w:asciiTheme="majorHAnsi" w:hAnsiTheme="majorHAnsi"/>
          <w:b/>
          <w:sz w:val="24"/>
          <w:szCs w:val="24"/>
        </w:rPr>
        <w:t>Wymagania ogólne</w:t>
      </w:r>
    </w:p>
    <w:p w14:paraId="028A0AC4" w14:textId="33AFC0E4" w:rsidR="00A41592" w:rsidRPr="00AF469D" w:rsidRDefault="00A41592" w:rsidP="00A41592">
      <w:pPr>
        <w:spacing w:line="274" w:lineRule="auto"/>
        <w:ind w:left="700" w:right="180" w:hanging="707"/>
        <w:jc w:val="both"/>
        <w:rPr>
          <w:rFonts w:ascii="Cambria" w:eastAsia="Cambria" w:hAnsi="Cambria" w:cs="Arial"/>
          <w:color w:val="0070C0"/>
          <w:szCs w:val="20"/>
          <w:u w:val="single"/>
        </w:rPr>
      </w:pPr>
      <w:r w:rsidRPr="00A41592">
        <w:rPr>
          <w:rFonts w:ascii="Cambria" w:eastAsia="Cambria" w:hAnsi="Cambria" w:cs="Arial"/>
          <w:b/>
          <w:bCs/>
          <w:szCs w:val="20"/>
        </w:rPr>
        <w:t>11.1</w:t>
      </w:r>
      <w:r>
        <w:rPr>
          <w:rFonts w:ascii="Cambria" w:eastAsia="Cambria" w:hAnsi="Cambria" w:cs="Arial"/>
          <w:b/>
          <w:bCs/>
          <w:szCs w:val="20"/>
        </w:rPr>
        <w:t>.</w:t>
      </w:r>
      <w:r>
        <w:rPr>
          <w:rFonts w:ascii="Cambria" w:eastAsia="Cambria" w:hAnsi="Cambria" w:cs="Arial"/>
          <w:szCs w:val="20"/>
        </w:rPr>
        <w:t xml:space="preserve"> </w:t>
      </w:r>
      <w:r w:rsidRPr="00AF469D">
        <w:rPr>
          <w:rFonts w:ascii="Cambria" w:eastAsia="Cambria" w:hAnsi="Cambria" w:cs="Arial"/>
          <w:szCs w:val="20"/>
        </w:rPr>
        <w:t>W postępowaniu o udzielenie zamówienia publicznego komunikacja między Zamawiającym, a Wykonawcami odbywa się przy użyciu Platformy e-Zamówienia, która jest dostępna pod adresem</w:t>
      </w:r>
      <w:r w:rsidRPr="00AF469D">
        <w:rPr>
          <w:rFonts w:ascii="Cambria" w:eastAsia="Cambria" w:hAnsi="Cambria" w:cs="Arial"/>
          <w:color w:val="0070C0"/>
          <w:szCs w:val="20"/>
        </w:rPr>
        <w:t xml:space="preserve"> </w:t>
      </w:r>
      <w:hyperlink r:id="rId21" w:history="1">
        <w:r w:rsidRPr="00AF469D">
          <w:rPr>
            <w:rFonts w:ascii="Cambria" w:eastAsia="Cambria" w:hAnsi="Cambria" w:cs="Arial"/>
            <w:color w:val="0070C0"/>
            <w:szCs w:val="20"/>
            <w:u w:val="single"/>
          </w:rPr>
          <w:t>https://ezamowienia.gov.pl</w:t>
        </w:r>
      </w:hyperlink>
    </w:p>
    <w:p w14:paraId="04CBA04D" w14:textId="77777777" w:rsidR="00A41592" w:rsidRPr="00AF469D" w:rsidRDefault="00A41592" w:rsidP="00A41592">
      <w:pPr>
        <w:spacing w:line="5" w:lineRule="exact"/>
        <w:rPr>
          <w:rFonts w:cs="Arial"/>
          <w:sz w:val="20"/>
          <w:szCs w:val="20"/>
        </w:rPr>
      </w:pPr>
    </w:p>
    <w:p w14:paraId="12D16C11" w14:textId="77777777" w:rsidR="00A41592" w:rsidRPr="00AF469D" w:rsidRDefault="00A41592" w:rsidP="00A41592">
      <w:pPr>
        <w:spacing w:line="0" w:lineRule="atLeast"/>
        <w:rPr>
          <w:rFonts w:ascii="Cambria" w:eastAsia="Cambria" w:hAnsi="Cambria" w:cs="Arial"/>
          <w:szCs w:val="20"/>
        </w:rPr>
      </w:pPr>
      <w:r w:rsidRPr="00AF469D">
        <w:rPr>
          <w:rFonts w:ascii="Cambria" w:eastAsia="Cambria" w:hAnsi="Cambria" w:cs="Arial"/>
          <w:b/>
          <w:szCs w:val="20"/>
        </w:rPr>
        <w:t>11.2.</w:t>
      </w:r>
      <w:r w:rsidRPr="00AF469D">
        <w:rPr>
          <w:rFonts w:ascii="Cambria" w:eastAsia="Cambria" w:hAnsi="Cambria" w:cs="Arial"/>
          <w:szCs w:val="20"/>
        </w:rPr>
        <w:t xml:space="preserve"> Korzystanie z Platformy e-Zamówienia jest bezpłatne.</w:t>
      </w:r>
    </w:p>
    <w:p w14:paraId="072B743A" w14:textId="77777777" w:rsidR="00A41592" w:rsidRPr="00AF469D" w:rsidRDefault="00A41592" w:rsidP="00A41592">
      <w:pPr>
        <w:spacing w:line="43" w:lineRule="exact"/>
        <w:rPr>
          <w:rFonts w:cs="Arial"/>
          <w:sz w:val="20"/>
          <w:szCs w:val="20"/>
        </w:rPr>
      </w:pPr>
    </w:p>
    <w:p w14:paraId="2916982C" w14:textId="34458196" w:rsidR="00A41592" w:rsidRPr="00AF469D" w:rsidRDefault="00A41592" w:rsidP="00A41592">
      <w:pPr>
        <w:spacing w:line="0" w:lineRule="atLeast"/>
        <w:rPr>
          <w:rFonts w:ascii="Cambria" w:eastAsia="Cambria" w:hAnsi="Cambria" w:cs="Arial"/>
          <w:szCs w:val="20"/>
        </w:rPr>
      </w:pPr>
      <w:r w:rsidRPr="00AF469D">
        <w:rPr>
          <w:rFonts w:ascii="Cambria" w:eastAsia="Cambria" w:hAnsi="Cambria" w:cs="Arial"/>
          <w:b/>
          <w:szCs w:val="20"/>
        </w:rPr>
        <w:t>11.3.</w:t>
      </w:r>
      <w:r w:rsidRPr="00AF469D">
        <w:rPr>
          <w:rFonts w:ascii="Cambria" w:eastAsia="Cambria" w:hAnsi="Cambria" w:cs="Arial"/>
          <w:szCs w:val="20"/>
        </w:rPr>
        <w:t xml:space="preserve"> Zamawiający </w:t>
      </w:r>
      <w:r w:rsidR="00C3208C">
        <w:rPr>
          <w:rFonts w:ascii="Cambria" w:eastAsia="Cambria" w:hAnsi="Cambria" w:cs="Arial"/>
          <w:szCs w:val="20"/>
        </w:rPr>
        <w:t xml:space="preserve">w zakresie merytorycznym </w:t>
      </w:r>
      <w:r w:rsidRPr="00AF469D">
        <w:rPr>
          <w:rFonts w:ascii="Cambria" w:eastAsia="Cambria" w:hAnsi="Cambria" w:cs="Arial"/>
          <w:szCs w:val="20"/>
        </w:rPr>
        <w:t>wyznacza następujące osoby do kontaktu z Wykonawcami</w:t>
      </w:r>
      <w:r w:rsidR="00C3208C">
        <w:rPr>
          <w:rFonts w:ascii="Cambria" w:eastAsia="Cambria" w:hAnsi="Cambria" w:cs="Arial"/>
          <w:szCs w:val="20"/>
        </w:rPr>
        <w:t xml:space="preserve"> </w:t>
      </w:r>
      <w:r w:rsidRPr="00AF469D">
        <w:rPr>
          <w:rFonts w:ascii="Cambria" w:eastAsia="Cambria" w:hAnsi="Cambria" w:cs="Arial"/>
          <w:szCs w:val="20"/>
        </w:rPr>
        <w:t>:</w:t>
      </w:r>
    </w:p>
    <w:p w14:paraId="62D88991" w14:textId="77777777" w:rsidR="00A41592" w:rsidRPr="00AF469D" w:rsidRDefault="00A41592" w:rsidP="00A41592">
      <w:pPr>
        <w:spacing w:line="43" w:lineRule="exact"/>
        <w:rPr>
          <w:rFonts w:cs="Arial"/>
          <w:sz w:val="20"/>
          <w:szCs w:val="20"/>
        </w:rPr>
      </w:pPr>
    </w:p>
    <w:p w14:paraId="28225D00" w14:textId="3A9D3705" w:rsidR="00A41592" w:rsidRDefault="00485397" w:rsidP="00A41592">
      <w:pPr>
        <w:spacing w:line="0" w:lineRule="atLeast"/>
        <w:ind w:left="700"/>
        <w:rPr>
          <w:rFonts w:ascii="Cambria" w:eastAsia="Cambria" w:hAnsi="Cambria" w:cs="Arial"/>
          <w:szCs w:val="20"/>
        </w:rPr>
      </w:pPr>
      <w:r>
        <w:rPr>
          <w:rFonts w:ascii="Cambria" w:eastAsia="Cambria" w:hAnsi="Cambria" w:cs="Arial"/>
          <w:szCs w:val="20"/>
        </w:rPr>
        <w:t xml:space="preserve">1) </w:t>
      </w:r>
      <w:r w:rsidR="00A41592">
        <w:rPr>
          <w:rFonts w:ascii="Cambria" w:eastAsia="Cambria" w:hAnsi="Cambria" w:cs="Arial"/>
          <w:szCs w:val="20"/>
        </w:rPr>
        <w:t>Anna Lubicka</w:t>
      </w:r>
      <w:r w:rsidR="00A41592" w:rsidRPr="00AF469D">
        <w:rPr>
          <w:rFonts w:ascii="Cambria" w:eastAsia="Cambria" w:hAnsi="Cambria" w:cs="Arial"/>
          <w:szCs w:val="20"/>
        </w:rPr>
        <w:t xml:space="preserve">, </w:t>
      </w:r>
      <w:r w:rsidRPr="009146CD">
        <w:rPr>
          <w:iCs/>
          <w:color w:val="000000"/>
          <w:u w:color="000000"/>
          <w:lang w:bidi="pl-PL"/>
        </w:rPr>
        <w:t xml:space="preserve">– Naczelnik </w:t>
      </w:r>
      <w:bookmarkStart w:id="19" w:name="_Hlk167187393"/>
      <w:r w:rsidRPr="009146CD">
        <w:rPr>
          <w:iCs/>
          <w:color w:val="000000"/>
          <w:u w:color="000000"/>
          <w:lang w:bidi="pl-PL"/>
        </w:rPr>
        <w:t>Wydziału Inwestycji i Pozyskiwania Środków Pomocowych</w:t>
      </w:r>
      <w:r w:rsidRPr="00AF469D">
        <w:rPr>
          <w:rFonts w:ascii="Cambria" w:eastAsia="Cambria" w:hAnsi="Cambria" w:cs="Arial"/>
          <w:szCs w:val="20"/>
        </w:rPr>
        <w:t xml:space="preserve"> </w:t>
      </w:r>
      <w:r w:rsidR="00A41592" w:rsidRPr="00AF469D">
        <w:rPr>
          <w:rFonts w:ascii="Cambria" w:eastAsia="Cambria" w:hAnsi="Cambria" w:cs="Arial"/>
          <w:szCs w:val="20"/>
        </w:rPr>
        <w:t xml:space="preserve">tel. </w:t>
      </w:r>
      <w:r w:rsidR="00A41592">
        <w:rPr>
          <w:rFonts w:ascii="Cambria" w:eastAsia="Cambria" w:hAnsi="Cambria" w:cs="Arial"/>
          <w:szCs w:val="20"/>
        </w:rPr>
        <w:t>44 724 21 27</w:t>
      </w:r>
      <w:r w:rsidR="00A41592" w:rsidRPr="00AF469D">
        <w:rPr>
          <w:rFonts w:ascii="Cambria" w:eastAsia="Cambria" w:hAnsi="Cambria" w:cs="Arial"/>
          <w:szCs w:val="20"/>
        </w:rPr>
        <w:t xml:space="preserve"> w.</w:t>
      </w:r>
      <w:r w:rsidR="00A41592">
        <w:rPr>
          <w:rFonts w:ascii="Cambria" w:eastAsia="Cambria" w:hAnsi="Cambria" w:cs="Arial"/>
          <w:szCs w:val="20"/>
        </w:rPr>
        <w:t>222</w:t>
      </w:r>
      <w:r w:rsidR="00A41592" w:rsidRPr="00AF469D">
        <w:rPr>
          <w:rFonts w:ascii="Cambria" w:eastAsia="Cambria" w:hAnsi="Cambria" w:cs="Arial"/>
          <w:szCs w:val="20"/>
        </w:rPr>
        <w:t>, email:</w:t>
      </w:r>
      <w:r w:rsidR="00A41592" w:rsidRPr="00AF469D">
        <w:rPr>
          <w:rFonts w:ascii="Cambria" w:eastAsia="Cambria" w:hAnsi="Cambria" w:cs="Arial"/>
          <w:color w:val="0070C0"/>
          <w:szCs w:val="20"/>
        </w:rPr>
        <w:t xml:space="preserve"> </w:t>
      </w:r>
      <w:hyperlink r:id="rId22" w:history="1">
        <w:r w:rsidRPr="00D85382">
          <w:rPr>
            <w:rStyle w:val="Hipercze"/>
            <w:rFonts w:ascii="Cambria" w:eastAsia="Cambria" w:hAnsi="Cambria" w:cs="Arial"/>
            <w:szCs w:val="20"/>
          </w:rPr>
          <w:t>inwestycje@powiat-tomaszowski.pl</w:t>
        </w:r>
      </w:hyperlink>
      <w:bookmarkEnd w:id="19"/>
    </w:p>
    <w:p w14:paraId="4718058C" w14:textId="3963F0C5" w:rsidR="00485397" w:rsidRDefault="00485397" w:rsidP="00485397">
      <w:pPr>
        <w:spacing w:before="120" w:after="120"/>
        <w:ind w:left="283" w:firstLine="227"/>
        <w:jc w:val="both"/>
        <w:rPr>
          <w:rStyle w:val="Hipercze"/>
          <w:rFonts w:ascii="Cambria" w:eastAsia="Cambria" w:hAnsi="Cambria" w:cs="Arial"/>
          <w:szCs w:val="20"/>
        </w:rPr>
      </w:pPr>
      <w:r w:rsidRPr="00151AE2">
        <w:rPr>
          <w:color w:val="000000"/>
          <w:u w:color="000000"/>
          <w:lang w:bidi="pl-PL"/>
        </w:rPr>
        <w:t>2</w:t>
      </w:r>
      <w:bookmarkStart w:id="20" w:name="_Hlk178330343"/>
      <w:r w:rsidRPr="00151AE2">
        <w:rPr>
          <w:color w:val="000000"/>
          <w:u w:color="000000"/>
          <w:lang w:bidi="pl-PL"/>
        </w:rPr>
        <w:t>) </w:t>
      </w:r>
      <w:r w:rsidRPr="009146CD">
        <w:rPr>
          <w:iCs/>
          <w:color w:val="000000"/>
          <w:u w:color="000000"/>
          <w:lang w:bidi="pl-PL"/>
        </w:rPr>
        <w:t>Marzena Mencfel – Z-ca Naczelnika Wydziału Inwestycji i Pozyskiwania Środków Pomocowych</w:t>
      </w:r>
      <w:r w:rsidRPr="00AF469D">
        <w:rPr>
          <w:rFonts w:ascii="Cambria" w:eastAsia="Cambria" w:hAnsi="Cambria" w:cs="Arial"/>
          <w:szCs w:val="20"/>
        </w:rPr>
        <w:t xml:space="preserve"> tel. </w:t>
      </w:r>
      <w:r>
        <w:rPr>
          <w:rFonts w:ascii="Cambria" w:eastAsia="Cambria" w:hAnsi="Cambria" w:cs="Arial"/>
          <w:szCs w:val="20"/>
        </w:rPr>
        <w:t>44 724 21 27</w:t>
      </w:r>
      <w:r w:rsidRPr="00AF469D">
        <w:rPr>
          <w:rFonts w:ascii="Cambria" w:eastAsia="Cambria" w:hAnsi="Cambria" w:cs="Arial"/>
          <w:szCs w:val="20"/>
        </w:rPr>
        <w:t xml:space="preserve"> w.</w:t>
      </w:r>
      <w:r>
        <w:rPr>
          <w:rFonts w:ascii="Cambria" w:eastAsia="Cambria" w:hAnsi="Cambria" w:cs="Arial"/>
          <w:szCs w:val="20"/>
        </w:rPr>
        <w:t>221</w:t>
      </w:r>
      <w:r w:rsidRPr="00AF469D">
        <w:rPr>
          <w:rFonts w:ascii="Cambria" w:eastAsia="Cambria" w:hAnsi="Cambria" w:cs="Arial"/>
          <w:szCs w:val="20"/>
        </w:rPr>
        <w:t>, email:</w:t>
      </w:r>
      <w:r w:rsidRPr="00AF469D">
        <w:rPr>
          <w:rFonts w:ascii="Cambria" w:eastAsia="Cambria" w:hAnsi="Cambria" w:cs="Arial"/>
          <w:color w:val="0070C0"/>
          <w:szCs w:val="20"/>
        </w:rPr>
        <w:t xml:space="preserve"> </w:t>
      </w:r>
      <w:hyperlink r:id="rId23" w:history="1">
        <w:r w:rsidRPr="00D85382">
          <w:rPr>
            <w:rStyle w:val="Hipercze"/>
            <w:rFonts w:ascii="Cambria" w:eastAsia="Cambria" w:hAnsi="Cambria" w:cs="Arial"/>
            <w:szCs w:val="20"/>
          </w:rPr>
          <w:t>inwestycje@powiat-tomaszowski.pl</w:t>
        </w:r>
      </w:hyperlink>
      <w:bookmarkEnd w:id="20"/>
    </w:p>
    <w:p w14:paraId="3A1D5818" w14:textId="39C15973" w:rsidR="00343B76" w:rsidRDefault="00343B76" w:rsidP="00485397">
      <w:pPr>
        <w:spacing w:before="120" w:after="120"/>
        <w:ind w:left="283" w:firstLine="227"/>
        <w:jc w:val="both"/>
        <w:rPr>
          <w:rStyle w:val="Hipercze"/>
          <w:rFonts w:ascii="Cambria" w:eastAsia="Cambria" w:hAnsi="Cambria" w:cs="Arial"/>
          <w:szCs w:val="20"/>
        </w:rPr>
      </w:pPr>
      <w:r w:rsidRPr="00343B76">
        <w:rPr>
          <w:rStyle w:val="Hipercze"/>
          <w:rFonts w:ascii="Cambria" w:eastAsia="Cambria" w:hAnsi="Cambria" w:cs="Arial"/>
          <w:color w:val="auto"/>
          <w:szCs w:val="20"/>
        </w:rPr>
        <w:t xml:space="preserve">3) </w:t>
      </w:r>
      <w:r w:rsidRPr="00151AE2">
        <w:rPr>
          <w:color w:val="000000"/>
          <w:u w:color="000000"/>
          <w:lang w:bidi="pl-PL"/>
        </w:rPr>
        <w:t>) </w:t>
      </w:r>
      <w:r w:rsidRPr="009146CD">
        <w:rPr>
          <w:iCs/>
          <w:color w:val="000000"/>
          <w:u w:color="000000"/>
          <w:lang w:bidi="pl-PL"/>
        </w:rPr>
        <w:t>M</w:t>
      </w:r>
      <w:r>
        <w:rPr>
          <w:iCs/>
          <w:color w:val="000000"/>
          <w:u w:color="000000"/>
          <w:lang w:bidi="pl-PL"/>
        </w:rPr>
        <w:t>onika Zarzycka</w:t>
      </w:r>
      <w:r w:rsidRPr="009146CD">
        <w:rPr>
          <w:iCs/>
          <w:color w:val="000000"/>
          <w:u w:color="000000"/>
          <w:lang w:bidi="pl-PL"/>
        </w:rPr>
        <w:t xml:space="preserve"> – Z-ca Naczelnika </w:t>
      </w:r>
      <w:bookmarkStart w:id="21" w:name="_Hlk178764748"/>
      <w:r w:rsidRPr="009146CD">
        <w:rPr>
          <w:iCs/>
          <w:color w:val="000000"/>
          <w:u w:color="000000"/>
          <w:lang w:bidi="pl-PL"/>
        </w:rPr>
        <w:t>Wydziału Inwestycji i Pozyskiwania Środków Pomocowych</w:t>
      </w:r>
      <w:r w:rsidRPr="00AF469D">
        <w:rPr>
          <w:rFonts w:ascii="Cambria" w:eastAsia="Cambria" w:hAnsi="Cambria" w:cs="Arial"/>
          <w:szCs w:val="20"/>
        </w:rPr>
        <w:t xml:space="preserve"> tel. </w:t>
      </w:r>
      <w:r>
        <w:rPr>
          <w:rFonts w:ascii="Cambria" w:eastAsia="Cambria" w:hAnsi="Cambria" w:cs="Arial"/>
          <w:szCs w:val="20"/>
        </w:rPr>
        <w:t>44 724 21 27</w:t>
      </w:r>
      <w:r w:rsidRPr="00AF469D">
        <w:rPr>
          <w:rFonts w:ascii="Cambria" w:eastAsia="Cambria" w:hAnsi="Cambria" w:cs="Arial"/>
          <w:szCs w:val="20"/>
        </w:rPr>
        <w:t xml:space="preserve"> w.</w:t>
      </w:r>
      <w:r>
        <w:rPr>
          <w:rFonts w:ascii="Cambria" w:eastAsia="Cambria" w:hAnsi="Cambria" w:cs="Arial"/>
          <w:szCs w:val="20"/>
        </w:rPr>
        <w:t>222</w:t>
      </w:r>
      <w:r w:rsidRPr="00AF469D">
        <w:rPr>
          <w:rFonts w:ascii="Cambria" w:eastAsia="Cambria" w:hAnsi="Cambria" w:cs="Arial"/>
          <w:szCs w:val="20"/>
        </w:rPr>
        <w:t>, email:</w:t>
      </w:r>
      <w:r w:rsidRPr="00AF469D">
        <w:rPr>
          <w:rFonts w:ascii="Cambria" w:eastAsia="Cambria" w:hAnsi="Cambria" w:cs="Arial"/>
          <w:color w:val="0070C0"/>
          <w:szCs w:val="20"/>
        </w:rPr>
        <w:t xml:space="preserve"> </w:t>
      </w:r>
      <w:hyperlink r:id="rId24" w:history="1">
        <w:r w:rsidRPr="00D85382">
          <w:rPr>
            <w:rStyle w:val="Hipercze"/>
            <w:rFonts w:ascii="Cambria" w:eastAsia="Cambria" w:hAnsi="Cambria" w:cs="Arial"/>
            <w:szCs w:val="20"/>
          </w:rPr>
          <w:t>inwestycje@powiat-tomaszowski.pl</w:t>
        </w:r>
      </w:hyperlink>
      <w:bookmarkEnd w:id="21"/>
    </w:p>
    <w:p w14:paraId="74969502" w14:textId="142D1006" w:rsidR="009A1DDC" w:rsidRPr="00343B76" w:rsidRDefault="009A1DDC" w:rsidP="00485397">
      <w:pPr>
        <w:spacing w:before="120" w:after="120"/>
        <w:ind w:left="283" w:firstLine="227"/>
        <w:jc w:val="both"/>
        <w:rPr>
          <w:iCs/>
          <w:u w:color="000000"/>
          <w:lang w:bidi="pl-PL"/>
        </w:rPr>
      </w:pPr>
      <w:r>
        <w:rPr>
          <w:rStyle w:val="Hipercze"/>
          <w:rFonts w:ascii="Cambria" w:eastAsia="Cambria" w:hAnsi="Cambria" w:cs="Arial"/>
          <w:color w:val="auto"/>
          <w:szCs w:val="20"/>
        </w:rPr>
        <w:t>4) Katarzyna Wieczorek –</w:t>
      </w:r>
      <w:r>
        <w:rPr>
          <w:iCs/>
          <w:u w:color="000000"/>
          <w:lang w:bidi="pl-PL"/>
        </w:rPr>
        <w:t xml:space="preserve"> Inspektor w </w:t>
      </w:r>
      <w:r w:rsidRPr="009146CD">
        <w:rPr>
          <w:iCs/>
          <w:color w:val="000000"/>
          <w:u w:color="000000"/>
          <w:lang w:bidi="pl-PL"/>
        </w:rPr>
        <w:t>Wydzia</w:t>
      </w:r>
      <w:r>
        <w:rPr>
          <w:iCs/>
          <w:color w:val="000000"/>
          <w:u w:color="000000"/>
          <w:lang w:bidi="pl-PL"/>
        </w:rPr>
        <w:t>le</w:t>
      </w:r>
      <w:r w:rsidRPr="009146CD">
        <w:rPr>
          <w:iCs/>
          <w:color w:val="000000"/>
          <w:u w:color="000000"/>
          <w:lang w:bidi="pl-PL"/>
        </w:rPr>
        <w:t xml:space="preserve"> Inwestycji i Pozyskiwania Środków Pomocowych</w:t>
      </w:r>
      <w:r w:rsidRPr="00AF469D">
        <w:rPr>
          <w:rFonts w:ascii="Cambria" w:eastAsia="Cambria" w:hAnsi="Cambria" w:cs="Arial"/>
          <w:szCs w:val="20"/>
        </w:rPr>
        <w:t xml:space="preserve"> tel. </w:t>
      </w:r>
      <w:r>
        <w:rPr>
          <w:rFonts w:ascii="Cambria" w:eastAsia="Cambria" w:hAnsi="Cambria" w:cs="Arial"/>
          <w:szCs w:val="20"/>
        </w:rPr>
        <w:t>44 724 21 27</w:t>
      </w:r>
      <w:r w:rsidRPr="00AF469D">
        <w:rPr>
          <w:rFonts w:ascii="Cambria" w:eastAsia="Cambria" w:hAnsi="Cambria" w:cs="Arial"/>
          <w:szCs w:val="20"/>
        </w:rPr>
        <w:t xml:space="preserve"> w.</w:t>
      </w:r>
      <w:r>
        <w:rPr>
          <w:rFonts w:ascii="Cambria" w:eastAsia="Cambria" w:hAnsi="Cambria" w:cs="Arial"/>
          <w:szCs w:val="20"/>
        </w:rPr>
        <w:t>221</w:t>
      </w:r>
      <w:r w:rsidRPr="00AF469D">
        <w:rPr>
          <w:rFonts w:ascii="Cambria" w:eastAsia="Cambria" w:hAnsi="Cambria" w:cs="Arial"/>
          <w:szCs w:val="20"/>
        </w:rPr>
        <w:t>, email:</w:t>
      </w:r>
      <w:r w:rsidRPr="00AF469D">
        <w:rPr>
          <w:rFonts w:ascii="Cambria" w:eastAsia="Cambria" w:hAnsi="Cambria" w:cs="Arial"/>
          <w:color w:val="0070C0"/>
          <w:szCs w:val="20"/>
        </w:rPr>
        <w:t xml:space="preserve"> </w:t>
      </w:r>
      <w:hyperlink r:id="rId25" w:history="1">
        <w:r w:rsidRPr="00D85382">
          <w:rPr>
            <w:rStyle w:val="Hipercze"/>
            <w:rFonts w:ascii="Cambria" w:eastAsia="Cambria" w:hAnsi="Cambria" w:cs="Arial"/>
            <w:szCs w:val="20"/>
          </w:rPr>
          <w:t>inwestycje@powiat-tomaszowski.pl</w:t>
        </w:r>
      </w:hyperlink>
    </w:p>
    <w:p w14:paraId="25C6C22C" w14:textId="77777777" w:rsidR="00485397" w:rsidRDefault="00485397" w:rsidP="00A41592">
      <w:pPr>
        <w:spacing w:line="0" w:lineRule="atLeast"/>
        <w:ind w:left="700"/>
        <w:rPr>
          <w:rStyle w:val="Hipercze"/>
          <w:rFonts w:ascii="Cambria" w:eastAsia="Cambria" w:hAnsi="Cambria" w:cs="Arial"/>
          <w:color w:val="4F81BD" w:themeColor="accent1"/>
          <w:szCs w:val="20"/>
        </w:rPr>
      </w:pPr>
    </w:p>
    <w:p w14:paraId="4D257359" w14:textId="7B680D80" w:rsidR="00C3208C" w:rsidRDefault="00C3208C" w:rsidP="00A41592">
      <w:pPr>
        <w:spacing w:line="0" w:lineRule="atLeast"/>
        <w:ind w:left="700"/>
        <w:rPr>
          <w:rFonts w:ascii="Cambria" w:eastAsia="Cambria" w:hAnsi="Cambria" w:cs="Arial"/>
          <w:szCs w:val="20"/>
        </w:rPr>
      </w:pPr>
      <w:r>
        <w:rPr>
          <w:rFonts w:ascii="Cambria" w:eastAsia="Cambria" w:hAnsi="Cambria" w:cs="Arial"/>
          <w:szCs w:val="20"/>
        </w:rPr>
        <w:t xml:space="preserve">W zakresie formalnym: Monika Cajdler </w:t>
      </w:r>
      <w:r w:rsidR="00485397">
        <w:rPr>
          <w:rFonts w:ascii="Cambria" w:eastAsia="Cambria" w:hAnsi="Cambria" w:cs="Arial"/>
          <w:szCs w:val="20"/>
        </w:rPr>
        <w:t xml:space="preserve">Naczelnik Wydziału Zamówień Publicznych, </w:t>
      </w:r>
      <w:r>
        <w:rPr>
          <w:rFonts w:ascii="Cambria" w:eastAsia="Cambria" w:hAnsi="Cambria" w:cs="Arial"/>
          <w:szCs w:val="20"/>
        </w:rPr>
        <w:t xml:space="preserve">tel. 44 724 21 27 wew. 215, e-mail: </w:t>
      </w:r>
      <w:hyperlink r:id="rId26" w:history="1">
        <w:r w:rsidRPr="00C65A9A">
          <w:rPr>
            <w:rStyle w:val="Hipercze"/>
            <w:rFonts w:ascii="Cambria" w:eastAsia="Cambria" w:hAnsi="Cambria" w:cs="Arial"/>
            <w:szCs w:val="20"/>
          </w:rPr>
          <w:t>zamowienia@powiat-tomaszowski.pl</w:t>
        </w:r>
      </w:hyperlink>
      <w:r>
        <w:rPr>
          <w:rFonts w:ascii="Cambria" w:eastAsia="Cambria" w:hAnsi="Cambria" w:cs="Arial"/>
          <w:szCs w:val="20"/>
        </w:rPr>
        <w:t xml:space="preserve"> </w:t>
      </w:r>
    </w:p>
    <w:p w14:paraId="1014CE08" w14:textId="77777777" w:rsidR="00485397" w:rsidRPr="00AF469D" w:rsidRDefault="00485397" w:rsidP="00A41592">
      <w:pPr>
        <w:spacing w:line="0" w:lineRule="atLeast"/>
        <w:ind w:left="700"/>
        <w:rPr>
          <w:rFonts w:ascii="Cambria" w:eastAsia="Cambria" w:hAnsi="Cambria" w:cs="Arial"/>
          <w:color w:val="0070C0"/>
          <w:szCs w:val="20"/>
          <w:u w:val="single"/>
        </w:rPr>
      </w:pPr>
    </w:p>
    <w:p w14:paraId="1A28157F" w14:textId="77777777" w:rsidR="00A41592" w:rsidRPr="00AF469D" w:rsidRDefault="00A41592" w:rsidP="00A41592">
      <w:pPr>
        <w:spacing w:line="44" w:lineRule="exact"/>
        <w:rPr>
          <w:rFonts w:cs="Arial"/>
          <w:sz w:val="20"/>
          <w:szCs w:val="20"/>
        </w:rPr>
      </w:pPr>
    </w:p>
    <w:p w14:paraId="0ECD77AA" w14:textId="77777777" w:rsidR="00A41592" w:rsidRPr="00AF469D" w:rsidRDefault="00A41592" w:rsidP="00A41592">
      <w:pPr>
        <w:spacing w:line="275" w:lineRule="auto"/>
        <w:ind w:left="700" w:right="180" w:hanging="707"/>
        <w:jc w:val="both"/>
        <w:rPr>
          <w:rFonts w:ascii="Cambria" w:eastAsia="Cambria" w:hAnsi="Cambria" w:cs="Arial"/>
          <w:i/>
          <w:color w:val="000000"/>
          <w:szCs w:val="20"/>
        </w:rPr>
      </w:pPr>
      <w:r w:rsidRPr="00AF469D">
        <w:rPr>
          <w:rFonts w:ascii="Cambria" w:eastAsia="Cambria" w:hAnsi="Cambria" w:cs="Arial"/>
          <w:b/>
          <w:szCs w:val="20"/>
        </w:rPr>
        <w:t>11.4.</w:t>
      </w:r>
      <w:r w:rsidRPr="00AF469D">
        <w:rPr>
          <w:rFonts w:ascii="Cambria" w:eastAsia="Cambria" w:hAnsi="Cambria" w:cs="Arial"/>
          <w:szCs w:val="20"/>
        </w:rPr>
        <w:t xml:space="preserve"> Wykonawca zamierzający wziąć udział w postępowaniu o udzielenie zamówienia publicznego musi posiadać konto podmiotu </w:t>
      </w:r>
      <w:r w:rsidRPr="00AF469D">
        <w:rPr>
          <w:rFonts w:ascii="Cambria" w:eastAsia="Cambria" w:hAnsi="Cambria" w:cs="Arial"/>
          <w:i/>
          <w:szCs w:val="20"/>
        </w:rPr>
        <w:t>„Wykonawca”</w:t>
      </w:r>
      <w:r w:rsidRPr="00AF469D">
        <w:rPr>
          <w:rFonts w:ascii="Cambria" w:eastAsia="Cambria" w:hAnsi="Cambria" w:cs="Arial"/>
          <w:szCs w:val="20"/>
        </w:rPr>
        <w:t xml:space="preserve"> na Platformie e-Zamówienia. Szczegółowe informacje na temat zakładania kont podmiotów oraz zasady i warunki korzystania z Platformy e-Zamówienia określa Regulamin Platformy e-Zamówienia, dostępny na stronie internetowej</w:t>
      </w:r>
      <w:r w:rsidRPr="00AF469D">
        <w:rPr>
          <w:rFonts w:ascii="Cambria" w:eastAsia="Cambria" w:hAnsi="Cambria" w:cs="Arial"/>
          <w:color w:val="0070C0"/>
          <w:szCs w:val="20"/>
          <w:u w:val="single"/>
        </w:rPr>
        <w:t xml:space="preserve"> </w:t>
      </w:r>
      <w:hyperlink r:id="rId27" w:anchor="regulamin-serwisu" w:history="1">
        <w:r w:rsidRPr="00AF469D">
          <w:rPr>
            <w:rFonts w:ascii="Cambria" w:eastAsia="Cambria" w:hAnsi="Cambria" w:cs="Arial"/>
            <w:color w:val="0070C0"/>
            <w:szCs w:val="20"/>
            <w:u w:val="single"/>
          </w:rPr>
          <w:t>https://ezamowienia.gov.pl/pl/regulamin/#regulamin-serwisu</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oraz informacje zamieszczone w zakładce </w:t>
      </w:r>
      <w:r w:rsidRPr="00AF469D">
        <w:rPr>
          <w:rFonts w:ascii="Cambria" w:eastAsia="Cambria" w:hAnsi="Cambria" w:cs="Arial"/>
          <w:i/>
          <w:color w:val="000000"/>
          <w:szCs w:val="20"/>
        </w:rPr>
        <w:t>„Centrum Pomocy”.</w:t>
      </w:r>
    </w:p>
    <w:p w14:paraId="7B747604" w14:textId="77777777" w:rsidR="00A41592" w:rsidRPr="00AF469D" w:rsidRDefault="00A41592" w:rsidP="00A41592">
      <w:pPr>
        <w:spacing w:line="7" w:lineRule="exact"/>
        <w:rPr>
          <w:rFonts w:cs="Arial"/>
          <w:sz w:val="20"/>
          <w:szCs w:val="20"/>
        </w:rPr>
      </w:pPr>
    </w:p>
    <w:p w14:paraId="3DE07FAC" w14:textId="77777777" w:rsidR="00A41592" w:rsidRPr="00AF469D" w:rsidRDefault="00A41592" w:rsidP="00A41592">
      <w:pPr>
        <w:spacing w:line="275" w:lineRule="auto"/>
        <w:ind w:left="700" w:right="160" w:hanging="707"/>
        <w:jc w:val="both"/>
        <w:rPr>
          <w:rFonts w:ascii="Cambria" w:eastAsia="Cambria" w:hAnsi="Cambria" w:cs="Arial"/>
          <w:szCs w:val="20"/>
        </w:rPr>
      </w:pPr>
      <w:r w:rsidRPr="00AF469D">
        <w:rPr>
          <w:rFonts w:ascii="Cambria" w:eastAsia="Cambria" w:hAnsi="Cambria" w:cs="Arial"/>
          <w:b/>
          <w:szCs w:val="20"/>
        </w:rPr>
        <w:t>11.5.</w:t>
      </w:r>
      <w:r w:rsidRPr="00AF469D">
        <w:rPr>
          <w:rFonts w:ascii="Cambria" w:eastAsia="Cambria" w:hAnsi="Cambria" w:cs="Arial"/>
          <w:szCs w:val="20"/>
        </w:rPr>
        <w:t xml:space="preserve"> Przeglądanie i pobieranie publicznej treści dokumentacji postępowania nie wymaga posiadania konta na Platformie e-Zamówienia ani logowania do Platformy e-Zamówienia.</w:t>
      </w:r>
    </w:p>
    <w:p w14:paraId="688ECC03" w14:textId="77777777" w:rsidR="00A41592" w:rsidRPr="000E0983" w:rsidRDefault="00A41592" w:rsidP="00A41592">
      <w:pPr>
        <w:spacing w:line="276" w:lineRule="auto"/>
        <w:ind w:left="680" w:firstLine="29"/>
        <w:jc w:val="both"/>
        <w:rPr>
          <w:rFonts w:ascii="Cambria" w:eastAsia="Cambria" w:hAnsi="Cambria" w:cs="Arial"/>
          <w:szCs w:val="20"/>
        </w:rPr>
      </w:pPr>
      <w:r w:rsidRPr="00AF469D">
        <w:rPr>
          <w:rFonts w:ascii="Cambria" w:eastAsia="Cambria" w:hAnsi="Cambria" w:cs="Arial"/>
          <w:szCs w:val="20"/>
        </w:rPr>
        <w:t>Sposób</w:t>
      </w:r>
      <w:r w:rsidRPr="00AF469D">
        <w:rPr>
          <w:rFonts w:cs="Arial"/>
          <w:sz w:val="20"/>
          <w:szCs w:val="20"/>
        </w:rPr>
        <w:t xml:space="preserve"> </w:t>
      </w:r>
      <w:r w:rsidRPr="00AF469D">
        <w:rPr>
          <w:rFonts w:ascii="Cambria" w:eastAsia="Cambria" w:hAnsi="Cambria" w:cs="Arial"/>
          <w:szCs w:val="20"/>
        </w:rPr>
        <w:t xml:space="preserve">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w:t>
      </w:r>
      <w:r w:rsidRPr="00AF469D">
        <w:rPr>
          <w:rFonts w:ascii="Cambria" w:eastAsia="Cambria" w:hAnsi="Cambria" w:cs="Arial"/>
          <w:szCs w:val="20"/>
        </w:rPr>
        <w:lastRenderedPageBreak/>
        <w:t>elektronicznej w postępowaniu o udzielenie zamówienia publicznego lub konkursie.</w:t>
      </w:r>
    </w:p>
    <w:p w14:paraId="493589D2" w14:textId="77777777" w:rsidR="00A41592" w:rsidRPr="00AF469D" w:rsidRDefault="00A41592" w:rsidP="00A41592">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6</w:t>
      </w:r>
      <w:r w:rsidRPr="00C3208C">
        <w:rPr>
          <w:rFonts w:ascii="Cambria" w:eastAsia="Cambria" w:hAnsi="Cambria" w:cs="Arial"/>
          <w:b/>
          <w:sz w:val="22"/>
          <w:szCs w:val="22"/>
        </w:rPr>
        <w:t>.</w:t>
      </w:r>
      <w:r w:rsidRPr="00C3208C">
        <w:rPr>
          <w:rFonts w:ascii="Cambria" w:eastAsia="Cambria" w:hAnsi="Cambria" w:cs="Arial"/>
          <w:sz w:val="22"/>
          <w:szCs w:val="22"/>
        </w:rPr>
        <w:t xml:space="preserve"> 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w:t>
      </w:r>
      <w:r w:rsidRPr="00AF469D">
        <w:rPr>
          <w:rFonts w:ascii="Cambria" w:eastAsia="Cambria" w:hAnsi="Cambria" w:cs="Arial"/>
          <w:szCs w:val="20"/>
        </w:rPr>
        <w:t xml:space="preserve"> formatów, o których mowa w art. 66 ust. 1 ustawy Pzp, ww. regulacje nie będą miały bezpośredniego zastosowania.</w:t>
      </w:r>
    </w:p>
    <w:p w14:paraId="25F52B5C" w14:textId="77777777" w:rsidR="00A41592" w:rsidRPr="00AF469D" w:rsidRDefault="00A41592" w:rsidP="00A41592">
      <w:pPr>
        <w:spacing w:line="10" w:lineRule="exact"/>
        <w:rPr>
          <w:rFonts w:cs="Arial"/>
          <w:sz w:val="20"/>
          <w:szCs w:val="20"/>
        </w:rPr>
      </w:pPr>
    </w:p>
    <w:p w14:paraId="498D3BBE" w14:textId="77777777" w:rsidR="00A41592" w:rsidRPr="00AF469D" w:rsidRDefault="00A41592" w:rsidP="00A41592">
      <w:pPr>
        <w:spacing w:line="275"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7</w:t>
      </w:r>
      <w:r w:rsidRPr="00AF469D">
        <w:rPr>
          <w:rFonts w:ascii="Cambria" w:eastAsia="Cambria" w:hAnsi="Cambria" w:cs="Arial"/>
          <w:b/>
          <w:szCs w:val="20"/>
        </w:rPr>
        <w:t>.</w:t>
      </w:r>
      <w:r w:rsidRPr="00AF469D">
        <w:rPr>
          <w:rFonts w:ascii="Cambria" w:eastAsia="Cambria" w:hAnsi="Cambria" w:cs="Arial"/>
          <w:szCs w:val="20"/>
        </w:rPr>
        <w:t xml:space="preserve"> Informacje, oświadczenia lub dokumenty, inne niż wymienione w § 2 ust. 1 rozporządzenia, o którym mowa w pkt 11.6 SWZ, przekazywane w postępowaniu sporządza się w postaci elektronicznej:</w:t>
      </w:r>
    </w:p>
    <w:p w14:paraId="4A39C143" w14:textId="77777777" w:rsidR="00A41592" w:rsidRPr="00AF469D" w:rsidRDefault="00A41592" w:rsidP="00A41592">
      <w:pPr>
        <w:spacing w:line="5" w:lineRule="exact"/>
        <w:rPr>
          <w:rFonts w:cs="Arial"/>
          <w:sz w:val="20"/>
          <w:szCs w:val="20"/>
        </w:rPr>
      </w:pPr>
    </w:p>
    <w:p w14:paraId="24B80DFE" w14:textId="77777777" w:rsidR="00A41592" w:rsidRPr="000E0983" w:rsidRDefault="00A41592" w:rsidP="005B6696">
      <w:pPr>
        <w:pStyle w:val="Akapitzlist"/>
        <w:numPr>
          <w:ilvl w:val="0"/>
          <w:numId w:val="46"/>
        </w:numPr>
        <w:tabs>
          <w:tab w:val="left" w:pos="980"/>
        </w:tabs>
        <w:spacing w:line="275" w:lineRule="auto"/>
        <w:ind w:hanging="360"/>
        <w:rPr>
          <w:rFonts w:ascii="Cambria" w:eastAsia="Cambria" w:hAnsi="Cambria" w:cs="Arial"/>
          <w:sz w:val="24"/>
          <w:szCs w:val="24"/>
        </w:rPr>
      </w:pPr>
      <w:r w:rsidRPr="000E0983">
        <w:rPr>
          <w:rFonts w:ascii="Cambria" w:eastAsia="Cambria" w:hAnsi="Cambria" w:cs="Arial"/>
          <w:sz w:val="24"/>
          <w:szCs w:val="24"/>
        </w:rPr>
        <w:t>w formatach danych określonych w przepisach rozporządzenia Rady Ministrów w sprawie Krajowych Ram Interoperacyjności z uwzględnieniem rodzaju przekazywanych danych (i przekazuje się jako załącznik), lub</w:t>
      </w:r>
    </w:p>
    <w:p w14:paraId="43FD9D45" w14:textId="77777777" w:rsidR="00A41592" w:rsidRPr="000E0983" w:rsidRDefault="00A41592" w:rsidP="00A41592">
      <w:pPr>
        <w:spacing w:line="5" w:lineRule="exact"/>
        <w:rPr>
          <w:rFonts w:cs="Arial"/>
        </w:rPr>
      </w:pPr>
    </w:p>
    <w:p w14:paraId="73872B4B" w14:textId="77777777" w:rsidR="00A41592" w:rsidRPr="000E0983" w:rsidRDefault="00A41592" w:rsidP="005B6696">
      <w:pPr>
        <w:pStyle w:val="Akapitzlist"/>
        <w:numPr>
          <w:ilvl w:val="0"/>
          <w:numId w:val="46"/>
        </w:numPr>
        <w:tabs>
          <w:tab w:val="left" w:pos="980"/>
        </w:tabs>
        <w:spacing w:line="275" w:lineRule="auto"/>
        <w:ind w:hanging="360"/>
        <w:rPr>
          <w:rFonts w:ascii="Cambria" w:eastAsia="Cambria" w:hAnsi="Cambria" w:cs="Arial"/>
          <w:sz w:val="24"/>
          <w:szCs w:val="24"/>
        </w:rPr>
      </w:pPr>
      <w:r w:rsidRPr="000E0983">
        <w:rPr>
          <w:rFonts w:ascii="Cambria" w:eastAsia="Cambria" w:hAnsi="Cambria" w:cs="Arial"/>
          <w:sz w:val="24"/>
          <w:szCs w:val="24"/>
        </w:rPr>
        <w:t xml:space="preserve">jako tekst wpisany bezpośrednio do wiadomości przekazywanej przy użyciu środków komunikacji elektronicznej (np. w treści wiadomości e-mail lub w treści </w:t>
      </w:r>
      <w:r w:rsidRPr="000E0983">
        <w:rPr>
          <w:rFonts w:ascii="Cambria" w:eastAsia="Cambria" w:hAnsi="Cambria" w:cs="Arial"/>
          <w:i/>
          <w:sz w:val="24"/>
          <w:szCs w:val="24"/>
        </w:rPr>
        <w:t>„Formularza do komunikacji”</w:t>
      </w:r>
      <w:r w:rsidRPr="000E0983">
        <w:rPr>
          <w:rFonts w:ascii="Cambria" w:eastAsia="Cambria" w:hAnsi="Cambria" w:cs="Arial"/>
          <w:sz w:val="24"/>
          <w:szCs w:val="24"/>
        </w:rPr>
        <w:t>).</w:t>
      </w:r>
    </w:p>
    <w:p w14:paraId="2394C42C" w14:textId="77777777" w:rsidR="00A41592" w:rsidRPr="00AF469D" w:rsidRDefault="00A41592" w:rsidP="00A41592">
      <w:pPr>
        <w:spacing w:line="44" w:lineRule="exact"/>
        <w:rPr>
          <w:rFonts w:cs="Arial"/>
          <w:sz w:val="20"/>
          <w:szCs w:val="20"/>
        </w:rPr>
      </w:pPr>
    </w:p>
    <w:p w14:paraId="1D36A36E" w14:textId="77777777" w:rsidR="00A41592" w:rsidRPr="00AF469D" w:rsidRDefault="00A41592" w:rsidP="00A41592">
      <w:pPr>
        <w:spacing w:line="275" w:lineRule="auto"/>
        <w:ind w:left="680" w:hanging="707"/>
        <w:jc w:val="both"/>
        <w:rPr>
          <w:rFonts w:ascii="Cambria" w:eastAsia="Cambria" w:hAnsi="Cambria" w:cs="Arial"/>
          <w:i/>
          <w:szCs w:val="20"/>
        </w:rPr>
      </w:pPr>
      <w:r w:rsidRPr="00AF469D">
        <w:rPr>
          <w:rFonts w:ascii="Cambria" w:eastAsia="Cambria" w:hAnsi="Cambria" w:cs="Arial"/>
          <w:b/>
          <w:szCs w:val="20"/>
        </w:rPr>
        <w:t>11.</w:t>
      </w:r>
      <w:r>
        <w:rPr>
          <w:rFonts w:ascii="Cambria" w:eastAsia="Cambria" w:hAnsi="Cambria" w:cs="Arial"/>
          <w:b/>
          <w:szCs w:val="20"/>
        </w:rPr>
        <w:t>8</w:t>
      </w:r>
      <w:r w:rsidRPr="00AF469D">
        <w:rPr>
          <w:rFonts w:ascii="Cambria" w:eastAsia="Cambria" w:hAnsi="Cambria" w:cs="Arial"/>
          <w:b/>
          <w:szCs w:val="20"/>
        </w:rPr>
        <w:t>.</w:t>
      </w:r>
      <w:r w:rsidRPr="00AF469D">
        <w:rPr>
          <w:rFonts w:ascii="Cambria" w:eastAsia="Cambria" w:hAnsi="Cambria" w:cs="Arial"/>
          <w:szCs w:val="20"/>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w:t>
      </w:r>
      <w:r w:rsidRPr="00AF469D">
        <w:rPr>
          <w:rFonts w:ascii="Cambria" w:eastAsia="Cambria" w:hAnsi="Cambria" w:cs="Arial"/>
          <w:i/>
          <w:szCs w:val="20"/>
        </w:rPr>
        <w:t>„Dokument stanowiący tajemnicę przedsiębiorstwa”.</w:t>
      </w:r>
    </w:p>
    <w:p w14:paraId="54286576" w14:textId="77777777" w:rsidR="00A41592" w:rsidRPr="00AF469D" w:rsidRDefault="00A41592" w:rsidP="00A41592">
      <w:pPr>
        <w:spacing w:line="7" w:lineRule="exact"/>
        <w:rPr>
          <w:rFonts w:cs="Arial"/>
          <w:sz w:val="20"/>
          <w:szCs w:val="20"/>
        </w:rPr>
      </w:pPr>
    </w:p>
    <w:p w14:paraId="2CC94A0B" w14:textId="77777777" w:rsidR="00A41592" w:rsidRPr="00AF469D" w:rsidRDefault="00A41592" w:rsidP="00A41592">
      <w:pPr>
        <w:spacing w:line="276" w:lineRule="auto"/>
        <w:ind w:left="680" w:hanging="707"/>
        <w:jc w:val="both"/>
        <w:rPr>
          <w:rFonts w:ascii="Cambria" w:eastAsia="Cambria" w:hAnsi="Cambria" w:cs="Arial"/>
          <w:szCs w:val="20"/>
        </w:rPr>
      </w:pPr>
      <w:r w:rsidRPr="00AF469D">
        <w:rPr>
          <w:rFonts w:ascii="Cambria" w:eastAsia="Cambria" w:hAnsi="Cambria" w:cs="Arial"/>
          <w:b/>
          <w:szCs w:val="20"/>
        </w:rPr>
        <w:t>11.</w:t>
      </w:r>
      <w:r>
        <w:rPr>
          <w:rFonts w:ascii="Cambria" w:eastAsia="Cambria" w:hAnsi="Cambria" w:cs="Arial"/>
          <w:b/>
          <w:szCs w:val="20"/>
        </w:rPr>
        <w:t>9</w:t>
      </w:r>
      <w:r w:rsidRPr="00AF469D">
        <w:rPr>
          <w:rFonts w:ascii="Cambria" w:eastAsia="Cambria" w:hAnsi="Cambria" w:cs="Arial"/>
          <w:b/>
          <w:szCs w:val="20"/>
        </w:rPr>
        <w:t>.</w:t>
      </w:r>
      <w:r w:rsidRPr="00AF469D">
        <w:rPr>
          <w:rFonts w:ascii="Cambria" w:eastAsia="Cambria" w:hAnsi="Cambria" w:cs="Arial"/>
          <w:szCs w:val="20"/>
        </w:rPr>
        <w:t xml:space="preserve"> Komunikacja w postępowaniu, </w:t>
      </w:r>
      <w:r w:rsidRPr="00AF469D">
        <w:rPr>
          <w:rFonts w:ascii="Cambria" w:eastAsia="Cambria" w:hAnsi="Cambria" w:cs="Arial"/>
          <w:b/>
          <w:szCs w:val="20"/>
          <w:u w:val="single"/>
        </w:rPr>
        <w:t>z wyłączeniem składania ofert</w:t>
      </w:r>
      <w:r w:rsidRPr="00AF469D">
        <w:rPr>
          <w:rFonts w:ascii="Cambria" w:eastAsia="Cambria" w:hAnsi="Cambria" w:cs="Arial"/>
          <w:b/>
          <w:szCs w:val="20"/>
        </w:rPr>
        <w:t xml:space="preserve"> (sposób składania ofert opisano w rozdziale 13 SWZ)</w:t>
      </w:r>
      <w:r w:rsidRPr="00AF469D">
        <w:rPr>
          <w:rFonts w:ascii="Cambria" w:eastAsia="Cambria" w:hAnsi="Cambria" w:cs="Arial"/>
          <w:szCs w:val="20"/>
        </w:rPr>
        <w:t xml:space="preserve"> odbywa się drogą elektroniczną za pośrednictwem formularzy do komunikacji dostępnych w zakładce</w:t>
      </w:r>
      <w:r w:rsidRPr="00AF469D">
        <w:rPr>
          <w:rFonts w:ascii="Cambria" w:eastAsia="Cambria" w:hAnsi="Cambria" w:cs="Arial"/>
          <w:i/>
          <w:szCs w:val="20"/>
        </w:rPr>
        <w:t xml:space="preserve"> „Formularze” („Formularze do komunikacji”).</w:t>
      </w:r>
      <w:r w:rsidRPr="00AF469D">
        <w:rPr>
          <w:rFonts w:ascii="Cambria" w:eastAsia="Cambria" w:hAnsi="Cambria" w:cs="Arial"/>
          <w:szCs w:val="20"/>
        </w:rPr>
        <w:t xml:space="preserve">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odbywa się w szczególności przekazywanie wezwań i zawiadomień,</w:t>
      </w:r>
    </w:p>
    <w:p w14:paraId="412A4A3C" w14:textId="77777777" w:rsidR="00A41592" w:rsidRPr="00AF469D" w:rsidRDefault="00A41592" w:rsidP="00A41592">
      <w:pPr>
        <w:spacing w:line="275" w:lineRule="auto"/>
        <w:ind w:left="680" w:right="20"/>
        <w:jc w:val="both"/>
        <w:rPr>
          <w:rFonts w:ascii="Cambria" w:eastAsia="Cambria" w:hAnsi="Cambria" w:cs="Arial"/>
          <w:szCs w:val="20"/>
        </w:rPr>
      </w:pPr>
      <w:r w:rsidRPr="00AF469D">
        <w:rPr>
          <w:rFonts w:ascii="Cambria" w:eastAsia="Cambria" w:hAnsi="Cambria" w:cs="Arial"/>
          <w:szCs w:val="20"/>
        </w:rPr>
        <w:t>zadawanie pytań i udzielanie odpowiedzi. Formularze do komunikacji umożliwiają również dołączenie załącznika do przesyłanej wiadomości (przycisk „dodaj załącznik”).</w:t>
      </w:r>
    </w:p>
    <w:p w14:paraId="0E6EA928" w14:textId="77777777" w:rsidR="00A41592" w:rsidRPr="00AF469D" w:rsidRDefault="00A41592" w:rsidP="00A41592">
      <w:pPr>
        <w:spacing w:line="5" w:lineRule="exact"/>
        <w:rPr>
          <w:rFonts w:cs="Arial"/>
          <w:sz w:val="20"/>
          <w:szCs w:val="20"/>
        </w:rPr>
      </w:pPr>
    </w:p>
    <w:p w14:paraId="465C1057" w14:textId="77777777" w:rsidR="00A41592" w:rsidRPr="00AF469D" w:rsidRDefault="00A41592" w:rsidP="00A41592">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0</w:t>
      </w:r>
      <w:r w:rsidRPr="00AF469D">
        <w:rPr>
          <w:rFonts w:ascii="Cambria" w:eastAsia="Cambria" w:hAnsi="Cambria" w:cs="Arial"/>
          <w:b/>
          <w:szCs w:val="20"/>
        </w:rPr>
        <w:t>.</w:t>
      </w:r>
      <w:r w:rsidRPr="00AF469D">
        <w:rPr>
          <w:rFonts w:ascii="Cambria" w:eastAsia="Cambria" w:hAnsi="Cambria" w:cs="Arial"/>
          <w:szCs w:val="20"/>
        </w:rPr>
        <w:t xml:space="preserve"> Możliwość korzystania w postępowaniu z „</w:t>
      </w:r>
      <w:r w:rsidRPr="00AF469D">
        <w:rPr>
          <w:rFonts w:ascii="Cambria" w:eastAsia="Cambria" w:hAnsi="Cambria" w:cs="Arial"/>
          <w:i/>
          <w:szCs w:val="20"/>
        </w:rPr>
        <w:t>Formularzy do komunikacji”</w:t>
      </w:r>
      <w:r w:rsidRPr="00AF469D">
        <w:rPr>
          <w:rFonts w:ascii="Cambria" w:eastAsia="Cambria" w:hAnsi="Cambria" w:cs="Arial"/>
          <w:szCs w:val="20"/>
        </w:rPr>
        <w:t xml:space="preserve"> w pełnym zakresie wymaga posiadania konta „Wykonawcy” na Platformie e-Zamówienia oraz zalogowania się na Platformie e-Zamówienia. Do korzystania z </w:t>
      </w:r>
      <w:r w:rsidRPr="00AF469D">
        <w:rPr>
          <w:rFonts w:ascii="Cambria" w:eastAsia="Cambria" w:hAnsi="Cambria" w:cs="Arial"/>
          <w:i/>
          <w:szCs w:val="20"/>
        </w:rPr>
        <w:t>„Formularzy do komunikacji”</w:t>
      </w:r>
      <w:r w:rsidRPr="00AF469D">
        <w:rPr>
          <w:rFonts w:ascii="Cambria" w:eastAsia="Cambria" w:hAnsi="Cambria" w:cs="Arial"/>
          <w:szCs w:val="20"/>
        </w:rPr>
        <w:t xml:space="preserve"> służących do zadawania pytań dotyczących treści dokumentów zamówienia wystarczające jest posiadanie tzw. konta uproszczonego na Platformie e-Zamówienia.</w:t>
      </w:r>
    </w:p>
    <w:p w14:paraId="54EBA4E8" w14:textId="77777777" w:rsidR="00A41592" w:rsidRPr="00AF469D" w:rsidRDefault="00A41592" w:rsidP="00A41592">
      <w:pPr>
        <w:spacing w:line="8" w:lineRule="exact"/>
        <w:rPr>
          <w:rFonts w:cs="Arial"/>
          <w:sz w:val="20"/>
          <w:szCs w:val="20"/>
        </w:rPr>
      </w:pPr>
    </w:p>
    <w:p w14:paraId="6F22472C" w14:textId="77777777" w:rsidR="00A41592" w:rsidRPr="00AF469D" w:rsidRDefault="00A41592" w:rsidP="00A41592">
      <w:pPr>
        <w:spacing w:line="274" w:lineRule="auto"/>
        <w:ind w:left="680" w:right="20" w:hanging="707"/>
        <w:jc w:val="both"/>
        <w:rPr>
          <w:rFonts w:ascii="Cambria" w:eastAsia="Cambria" w:hAnsi="Cambria" w:cs="Arial"/>
          <w:i/>
          <w:szCs w:val="20"/>
        </w:rPr>
      </w:pPr>
      <w:r w:rsidRPr="00AF469D">
        <w:rPr>
          <w:rFonts w:ascii="Cambria" w:eastAsia="Cambria" w:hAnsi="Cambria" w:cs="Arial"/>
          <w:b/>
          <w:szCs w:val="20"/>
        </w:rPr>
        <w:t>11.1</w:t>
      </w:r>
      <w:r>
        <w:rPr>
          <w:rFonts w:ascii="Cambria" w:eastAsia="Cambria" w:hAnsi="Cambria" w:cs="Arial"/>
          <w:b/>
          <w:szCs w:val="20"/>
        </w:rPr>
        <w:t>1</w:t>
      </w:r>
      <w:r w:rsidRPr="00AF469D">
        <w:rPr>
          <w:rFonts w:ascii="Cambria" w:eastAsia="Cambria" w:hAnsi="Cambria" w:cs="Arial"/>
          <w:b/>
          <w:szCs w:val="20"/>
        </w:rPr>
        <w:t>.</w:t>
      </w:r>
      <w:r w:rsidRPr="00AF469D">
        <w:rPr>
          <w:rFonts w:ascii="Cambria" w:eastAsia="Cambria" w:hAnsi="Cambria" w:cs="Arial"/>
          <w:szCs w:val="20"/>
        </w:rPr>
        <w:t xml:space="preserve"> Wszystkie wysłane i odebrane w postępowaniu przez wykonawcę wiadomości widoczne są po zalogowaniu w podglądzie postępowania w zakładce</w:t>
      </w:r>
      <w:r w:rsidRPr="00AF469D">
        <w:rPr>
          <w:rFonts w:ascii="Cambria" w:eastAsia="Cambria" w:hAnsi="Cambria" w:cs="Arial"/>
          <w:i/>
          <w:szCs w:val="20"/>
        </w:rPr>
        <w:t xml:space="preserve"> „Komunikacja”.</w:t>
      </w:r>
    </w:p>
    <w:p w14:paraId="11115C99" w14:textId="77777777" w:rsidR="00A41592" w:rsidRPr="00AF469D" w:rsidRDefault="00A41592" w:rsidP="00A41592">
      <w:pPr>
        <w:spacing w:line="6" w:lineRule="exact"/>
        <w:rPr>
          <w:rFonts w:cs="Arial"/>
          <w:sz w:val="20"/>
          <w:szCs w:val="20"/>
        </w:rPr>
      </w:pPr>
    </w:p>
    <w:p w14:paraId="621A0590" w14:textId="77777777" w:rsidR="00A41592" w:rsidRPr="00AF469D" w:rsidRDefault="00A41592" w:rsidP="00A41592">
      <w:pPr>
        <w:spacing w:line="275" w:lineRule="auto"/>
        <w:ind w:left="680" w:right="20" w:hanging="707"/>
        <w:jc w:val="both"/>
        <w:rPr>
          <w:rFonts w:ascii="Cambria" w:eastAsia="Cambria" w:hAnsi="Cambria" w:cs="Arial"/>
          <w:szCs w:val="20"/>
        </w:rPr>
      </w:pPr>
      <w:r w:rsidRPr="00AF469D">
        <w:rPr>
          <w:rFonts w:ascii="Cambria" w:eastAsia="Cambria" w:hAnsi="Cambria" w:cs="Arial"/>
          <w:b/>
          <w:szCs w:val="20"/>
        </w:rPr>
        <w:lastRenderedPageBreak/>
        <w:t>11.1</w:t>
      </w:r>
      <w:r>
        <w:rPr>
          <w:rFonts w:ascii="Cambria" w:eastAsia="Cambria" w:hAnsi="Cambria" w:cs="Arial"/>
          <w:b/>
          <w:szCs w:val="20"/>
        </w:rPr>
        <w:t>2</w:t>
      </w:r>
      <w:r w:rsidRPr="00AF469D">
        <w:rPr>
          <w:rFonts w:ascii="Cambria" w:eastAsia="Cambria" w:hAnsi="Cambria" w:cs="Arial"/>
          <w:b/>
          <w:szCs w:val="20"/>
        </w:rPr>
        <w:t>.</w:t>
      </w:r>
      <w:r w:rsidRPr="00AF469D">
        <w:rPr>
          <w:rFonts w:ascii="Cambria" w:eastAsia="Cambria" w:hAnsi="Cambria" w:cs="Arial"/>
          <w:szCs w:val="20"/>
        </w:rPr>
        <w:t xml:space="preserve"> Maksymalny rozmiar plików przesyłanych za pośrednictwem </w:t>
      </w:r>
      <w:r w:rsidRPr="00AF469D">
        <w:rPr>
          <w:rFonts w:ascii="Cambria" w:eastAsia="Cambria" w:hAnsi="Cambria" w:cs="Arial"/>
          <w:i/>
          <w:szCs w:val="20"/>
        </w:rPr>
        <w:t>„Formularzy do komunikacji”</w:t>
      </w:r>
      <w:r w:rsidRPr="00AF469D">
        <w:rPr>
          <w:rFonts w:ascii="Cambria" w:eastAsia="Cambria" w:hAnsi="Cambria" w:cs="Arial"/>
          <w:szCs w:val="20"/>
        </w:rPr>
        <w:t xml:space="preserve"> wynosi 150 MB (wielkość ta dotyczy plików przesyłanych jako załączniki do jednego formularza).</w:t>
      </w:r>
    </w:p>
    <w:p w14:paraId="1B54570E" w14:textId="77777777" w:rsidR="00A41592" w:rsidRPr="00AF469D" w:rsidRDefault="00A41592" w:rsidP="00A41592">
      <w:pPr>
        <w:spacing w:line="5" w:lineRule="exact"/>
        <w:rPr>
          <w:rFonts w:cs="Arial"/>
          <w:sz w:val="20"/>
          <w:szCs w:val="20"/>
        </w:rPr>
      </w:pPr>
    </w:p>
    <w:p w14:paraId="0D9C8397" w14:textId="77777777" w:rsidR="00A41592" w:rsidRPr="00AF469D" w:rsidRDefault="00A41592" w:rsidP="00A41592">
      <w:pPr>
        <w:spacing w:line="275" w:lineRule="auto"/>
        <w:ind w:left="680" w:hanging="707"/>
        <w:jc w:val="both"/>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3</w:t>
      </w:r>
      <w:r w:rsidRPr="00AF469D">
        <w:rPr>
          <w:rFonts w:ascii="Cambria" w:eastAsia="Cambria" w:hAnsi="Cambria" w:cs="Arial"/>
          <w:b/>
          <w:szCs w:val="20"/>
        </w:rPr>
        <w:t>.</w:t>
      </w:r>
      <w:r w:rsidRPr="00AF469D">
        <w:rPr>
          <w:rFonts w:ascii="Cambria" w:eastAsia="Cambria" w:hAnsi="Cambria" w:cs="Arial"/>
          <w:szCs w:val="20"/>
        </w:rPr>
        <w:t xml:space="preserve"> Minimalne wymagania techniczne dotyczące sprzętu używanego w celu korzystania z usług Platformy e-Zamówienia oraz informacje dotyczące specyfikacji połączenia określa § 12 Regulamin Platformy e-Zamówienia, a mianowicie:</w:t>
      </w:r>
    </w:p>
    <w:p w14:paraId="4870E09E" w14:textId="77777777" w:rsidR="00A41592" w:rsidRPr="00AF469D" w:rsidRDefault="00A41592" w:rsidP="00A41592">
      <w:pPr>
        <w:spacing w:line="4" w:lineRule="exact"/>
        <w:rPr>
          <w:rFonts w:cs="Arial"/>
          <w:sz w:val="20"/>
          <w:szCs w:val="20"/>
        </w:rPr>
      </w:pPr>
    </w:p>
    <w:p w14:paraId="2D65E00C" w14:textId="77777777" w:rsidR="00A41592" w:rsidRPr="00AF469D" w:rsidRDefault="00A41592" w:rsidP="00A41592">
      <w:pPr>
        <w:spacing w:line="275" w:lineRule="auto"/>
        <w:ind w:left="426" w:hanging="426"/>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.1. W celu prawidłowego korzystania z usług Platformy e-Zamówienia wymagany jest:</w:t>
      </w:r>
    </w:p>
    <w:p w14:paraId="3850ED40" w14:textId="77777777" w:rsidR="00A41592" w:rsidRPr="00AF469D" w:rsidRDefault="00A41592" w:rsidP="00A41592">
      <w:pPr>
        <w:spacing w:line="2" w:lineRule="exact"/>
        <w:ind w:left="993" w:hanging="316"/>
        <w:rPr>
          <w:rFonts w:cs="Arial"/>
          <w:sz w:val="20"/>
          <w:szCs w:val="20"/>
        </w:rPr>
      </w:pPr>
    </w:p>
    <w:p w14:paraId="13AA6F45" w14:textId="77777777" w:rsidR="00A41592" w:rsidRPr="000E0983" w:rsidRDefault="00A41592" w:rsidP="00A15FBE">
      <w:pPr>
        <w:pStyle w:val="Akapitzlist"/>
        <w:numPr>
          <w:ilvl w:val="1"/>
          <w:numId w:val="42"/>
        </w:numPr>
        <w:tabs>
          <w:tab w:val="left" w:pos="1820"/>
        </w:tabs>
        <w:spacing w:line="0" w:lineRule="atLeast"/>
        <w:ind w:left="993" w:hanging="316"/>
        <w:rPr>
          <w:rFonts w:ascii="Cambria" w:eastAsia="Cambria" w:hAnsi="Cambria" w:cs="Arial"/>
          <w:sz w:val="24"/>
          <w:szCs w:val="24"/>
        </w:rPr>
      </w:pPr>
      <w:r w:rsidRPr="000E0983">
        <w:rPr>
          <w:rFonts w:ascii="Cambria" w:eastAsia="Cambria" w:hAnsi="Cambria" w:cs="Arial"/>
          <w:sz w:val="24"/>
          <w:szCs w:val="24"/>
        </w:rPr>
        <w:t>Komputer PC:</w:t>
      </w:r>
    </w:p>
    <w:p w14:paraId="0C7B5454" w14:textId="77777777" w:rsidR="00A41592" w:rsidRPr="00AF469D" w:rsidRDefault="00A41592" w:rsidP="00A41592">
      <w:pPr>
        <w:spacing w:line="43" w:lineRule="exact"/>
        <w:ind w:left="993" w:hanging="316"/>
        <w:rPr>
          <w:rFonts w:ascii="Cambria" w:eastAsia="Cambria" w:hAnsi="Cambria" w:cs="Arial"/>
          <w:szCs w:val="20"/>
        </w:rPr>
      </w:pPr>
    </w:p>
    <w:p w14:paraId="725EDF13" w14:textId="77777777" w:rsidR="00A41592" w:rsidRPr="00932E52" w:rsidRDefault="00A41592" w:rsidP="00A41592">
      <w:pPr>
        <w:tabs>
          <w:tab w:val="left" w:pos="2100"/>
        </w:tabs>
        <w:spacing w:line="0" w:lineRule="atLeast"/>
        <w:ind w:left="993" w:hanging="316"/>
        <w:rPr>
          <w:rFonts w:ascii="Symbol" w:eastAsia="Symbol" w:hAnsi="Symbol" w:cs="Arial"/>
          <w:szCs w:val="20"/>
          <w:lang w:val="en-US"/>
        </w:rPr>
      </w:pPr>
      <w:r w:rsidRPr="00932E52">
        <w:rPr>
          <w:rFonts w:ascii="Cambria" w:eastAsia="Cambria" w:hAnsi="Cambria" w:cs="Arial"/>
          <w:szCs w:val="20"/>
          <w:lang w:val="en-US"/>
        </w:rPr>
        <w:t>- parametry minimum: Intel Core2 Duo, 2 GB RAM, HD,</w:t>
      </w:r>
    </w:p>
    <w:p w14:paraId="3CA0BD76" w14:textId="77777777" w:rsidR="00A41592" w:rsidRPr="00932E52" w:rsidRDefault="00A41592" w:rsidP="00A41592">
      <w:pPr>
        <w:spacing w:line="56" w:lineRule="exact"/>
        <w:ind w:left="993" w:hanging="316"/>
        <w:rPr>
          <w:rFonts w:ascii="Symbol" w:eastAsia="Symbol" w:hAnsi="Symbol" w:cs="Arial"/>
          <w:szCs w:val="20"/>
          <w:lang w:val="en-US"/>
        </w:rPr>
      </w:pPr>
    </w:p>
    <w:p w14:paraId="7D911E85" w14:textId="77777777" w:rsidR="00A41592" w:rsidRPr="00AF469D" w:rsidRDefault="00A41592" w:rsidP="00A41592">
      <w:pPr>
        <w:tabs>
          <w:tab w:val="left" w:pos="2100"/>
        </w:tabs>
        <w:spacing w:line="261" w:lineRule="auto"/>
        <w:ind w:left="993" w:right="20" w:hanging="316"/>
        <w:rPr>
          <w:rFonts w:ascii="Symbol" w:eastAsia="Symbol" w:hAnsi="Symbol" w:cs="Arial"/>
          <w:szCs w:val="20"/>
        </w:rPr>
      </w:pPr>
      <w:r>
        <w:rPr>
          <w:rFonts w:ascii="Cambria" w:eastAsia="Cambria" w:hAnsi="Cambria" w:cs="Arial"/>
          <w:szCs w:val="20"/>
        </w:rPr>
        <w:t xml:space="preserve">- </w:t>
      </w:r>
      <w:r w:rsidRPr="00AF469D">
        <w:rPr>
          <w:rFonts w:ascii="Cambria" w:eastAsia="Cambria" w:hAnsi="Cambria" w:cs="Arial"/>
          <w:szCs w:val="20"/>
        </w:rPr>
        <w:t>zainstalowany jedne z poniższych systemów operacyjnych: MS Windows 7 lub nowszy, OSX/Mac OS 10.10, Ubuntu 14.04,</w:t>
      </w:r>
    </w:p>
    <w:p w14:paraId="434CDF89" w14:textId="77777777" w:rsidR="00A41592" w:rsidRPr="00AF469D" w:rsidRDefault="00A41592" w:rsidP="00A41592">
      <w:pPr>
        <w:spacing w:line="33" w:lineRule="exact"/>
        <w:ind w:left="993" w:hanging="316"/>
        <w:rPr>
          <w:rFonts w:ascii="Symbol" w:eastAsia="Symbol" w:hAnsi="Symbol" w:cs="Arial"/>
          <w:szCs w:val="20"/>
        </w:rPr>
      </w:pPr>
    </w:p>
    <w:p w14:paraId="77285120" w14:textId="77777777" w:rsidR="00A41592" w:rsidRPr="000E0983" w:rsidRDefault="00A41592" w:rsidP="00A41592">
      <w:pPr>
        <w:tabs>
          <w:tab w:val="left" w:pos="2100"/>
        </w:tabs>
        <w:spacing w:line="261" w:lineRule="auto"/>
        <w:ind w:left="993" w:right="20" w:hanging="316"/>
        <w:jc w:val="both"/>
        <w:rPr>
          <w:rFonts w:ascii="Symbol" w:eastAsia="Symbol" w:hAnsi="Symbol" w:cs="Arial"/>
          <w:szCs w:val="20"/>
        </w:rPr>
      </w:pPr>
      <w:r>
        <w:rPr>
          <w:rFonts w:ascii="Cambria" w:eastAsia="Cambria" w:hAnsi="Cambria" w:cs="Arial"/>
          <w:szCs w:val="20"/>
        </w:rPr>
        <w:t xml:space="preserve">- </w:t>
      </w:r>
      <w:r w:rsidRPr="00AF469D">
        <w:rPr>
          <w:rFonts w:ascii="Cambria" w:eastAsia="Cambria" w:hAnsi="Cambria" w:cs="Arial"/>
          <w:szCs w:val="20"/>
        </w:rPr>
        <w:t>zainstalowana jedna z poniższych przeglądarek: Chrome 66.0 lub nowsza, Firefox 59.0 lub nowszy, Safari 11.1 lub nowsza, Edge 14.0</w:t>
      </w:r>
      <w:r>
        <w:rPr>
          <w:rFonts w:ascii="Cambria" w:eastAsia="Cambria" w:hAnsi="Cambria" w:cs="Arial"/>
          <w:szCs w:val="20"/>
        </w:rPr>
        <w:t xml:space="preserve"> </w:t>
      </w:r>
      <w:r>
        <w:rPr>
          <w:rFonts w:ascii="Symbol" w:eastAsia="Symbol" w:hAnsi="Symbol" w:cs="Arial"/>
          <w:szCs w:val="20"/>
        </w:rPr>
        <w:t xml:space="preserve"> </w:t>
      </w:r>
      <w:r w:rsidRPr="00AF469D">
        <w:rPr>
          <w:rFonts w:ascii="Cambria" w:eastAsia="Cambria" w:hAnsi="Cambria" w:cs="Arial"/>
          <w:szCs w:val="20"/>
        </w:rPr>
        <w:t>i nowsze,</w:t>
      </w:r>
    </w:p>
    <w:p w14:paraId="60BD27F7" w14:textId="77777777" w:rsidR="00A41592" w:rsidRPr="00AF469D" w:rsidRDefault="00A41592" w:rsidP="00A41592">
      <w:pPr>
        <w:spacing w:line="43" w:lineRule="exact"/>
        <w:ind w:left="993" w:hanging="316"/>
        <w:rPr>
          <w:rFonts w:cs="Arial"/>
          <w:sz w:val="20"/>
          <w:szCs w:val="20"/>
        </w:rPr>
      </w:pPr>
    </w:p>
    <w:p w14:paraId="53B32BEF" w14:textId="77777777" w:rsidR="00A41592" w:rsidRPr="00AF469D" w:rsidRDefault="00A41592" w:rsidP="00A41592">
      <w:pPr>
        <w:spacing w:line="0" w:lineRule="atLeast"/>
        <w:ind w:left="993" w:hanging="316"/>
        <w:rPr>
          <w:rFonts w:ascii="Cambria" w:eastAsia="Cambria" w:hAnsi="Cambria" w:cs="Arial"/>
          <w:szCs w:val="20"/>
        </w:rPr>
      </w:pPr>
      <w:r w:rsidRPr="00AF469D">
        <w:rPr>
          <w:rFonts w:ascii="Cambria" w:eastAsia="Cambria" w:hAnsi="Cambria" w:cs="Arial"/>
          <w:szCs w:val="20"/>
        </w:rPr>
        <w:t>albo</w:t>
      </w:r>
    </w:p>
    <w:p w14:paraId="1BA95DAC" w14:textId="77777777" w:rsidR="00A41592" w:rsidRPr="00AF469D" w:rsidRDefault="00A41592" w:rsidP="00A41592">
      <w:pPr>
        <w:spacing w:line="43" w:lineRule="exact"/>
        <w:ind w:left="993" w:hanging="316"/>
        <w:rPr>
          <w:rFonts w:cs="Arial"/>
          <w:sz w:val="20"/>
          <w:szCs w:val="20"/>
        </w:rPr>
      </w:pPr>
    </w:p>
    <w:p w14:paraId="4B7B4DE6" w14:textId="77777777" w:rsidR="00A41592" w:rsidRPr="000E0983" w:rsidRDefault="00A41592" w:rsidP="00A15FBE">
      <w:pPr>
        <w:pStyle w:val="Akapitzlist"/>
        <w:numPr>
          <w:ilvl w:val="1"/>
          <w:numId w:val="42"/>
        </w:numPr>
        <w:tabs>
          <w:tab w:val="left" w:pos="1820"/>
        </w:tabs>
        <w:spacing w:before="240" w:line="0" w:lineRule="atLeast"/>
        <w:ind w:left="851" w:hanging="284"/>
        <w:rPr>
          <w:rFonts w:ascii="Cambria" w:eastAsia="Cambria" w:hAnsi="Cambria" w:cs="Arial"/>
        </w:rPr>
      </w:pPr>
      <w:r w:rsidRPr="000E0983">
        <w:rPr>
          <w:rFonts w:ascii="Cambria" w:eastAsia="Cambria" w:hAnsi="Cambria" w:cs="Arial"/>
        </w:rPr>
        <w:t xml:space="preserve"> Tablet/Telefon:</w:t>
      </w:r>
    </w:p>
    <w:p w14:paraId="54685628" w14:textId="77777777" w:rsidR="00A41592" w:rsidRPr="00AF469D" w:rsidRDefault="00A41592" w:rsidP="00A41592">
      <w:pPr>
        <w:spacing w:line="58" w:lineRule="exact"/>
        <w:ind w:left="993" w:hanging="316"/>
        <w:rPr>
          <w:rFonts w:ascii="Cambria" w:eastAsia="Cambria" w:hAnsi="Cambria" w:cs="Arial"/>
          <w:szCs w:val="20"/>
        </w:rPr>
      </w:pPr>
    </w:p>
    <w:p w14:paraId="41BE220F" w14:textId="77777777" w:rsidR="00A41592" w:rsidRPr="00AF469D" w:rsidRDefault="00A41592" w:rsidP="00A41592">
      <w:pPr>
        <w:tabs>
          <w:tab w:val="left" w:pos="2100"/>
        </w:tabs>
        <w:spacing w:line="261" w:lineRule="auto"/>
        <w:ind w:left="993" w:right="20" w:hanging="316"/>
        <w:rPr>
          <w:rFonts w:ascii="Symbol" w:eastAsia="Symbol" w:hAnsi="Symbol" w:cs="Arial"/>
          <w:szCs w:val="20"/>
        </w:rPr>
      </w:pPr>
      <w:r>
        <w:rPr>
          <w:rFonts w:ascii="Cambria" w:eastAsia="Cambria" w:hAnsi="Cambria" w:cs="Arial"/>
          <w:szCs w:val="20"/>
        </w:rPr>
        <w:t xml:space="preserve">- </w:t>
      </w:r>
      <w:r w:rsidRPr="00AF469D">
        <w:rPr>
          <w:rFonts w:ascii="Cambria" w:eastAsia="Cambria" w:hAnsi="Cambria" w:cs="Arial"/>
          <w:szCs w:val="20"/>
        </w:rPr>
        <w:t>parametry minimum: 4 rdzenie procesora, 2GB RAM, Android 6.0 Marshmallow, iOS 10.3,</w:t>
      </w:r>
    </w:p>
    <w:p w14:paraId="362D7802" w14:textId="77777777" w:rsidR="00A41592" w:rsidRPr="00AF469D" w:rsidRDefault="00A41592" w:rsidP="00A41592">
      <w:pPr>
        <w:spacing w:line="19" w:lineRule="exact"/>
        <w:ind w:left="993" w:hanging="316"/>
        <w:rPr>
          <w:rFonts w:ascii="Symbol" w:eastAsia="Symbol" w:hAnsi="Symbol" w:cs="Arial"/>
          <w:szCs w:val="20"/>
        </w:rPr>
      </w:pPr>
    </w:p>
    <w:p w14:paraId="0961C769" w14:textId="77777777" w:rsidR="00A41592" w:rsidRPr="00AF469D" w:rsidRDefault="00A41592" w:rsidP="00A41592">
      <w:pPr>
        <w:tabs>
          <w:tab w:val="left" w:pos="2100"/>
        </w:tabs>
        <w:spacing w:line="0" w:lineRule="atLeast"/>
        <w:ind w:left="993" w:hanging="316"/>
        <w:rPr>
          <w:rFonts w:ascii="Symbol" w:eastAsia="Symbol" w:hAnsi="Symbol" w:cs="Arial"/>
          <w:szCs w:val="20"/>
        </w:rPr>
      </w:pPr>
      <w:r>
        <w:rPr>
          <w:rFonts w:ascii="Cambria" w:eastAsia="Cambria" w:hAnsi="Cambria" w:cs="Arial"/>
          <w:szCs w:val="20"/>
        </w:rPr>
        <w:t xml:space="preserve">- </w:t>
      </w:r>
      <w:r w:rsidRPr="00AF469D">
        <w:rPr>
          <w:rFonts w:ascii="Cambria" w:eastAsia="Cambria" w:hAnsi="Cambria" w:cs="Arial"/>
          <w:szCs w:val="20"/>
        </w:rPr>
        <w:t>przeglądarka Chrome 61 lub nowa</w:t>
      </w:r>
    </w:p>
    <w:p w14:paraId="072BC317" w14:textId="77777777" w:rsidR="00A41592" w:rsidRPr="00AF469D" w:rsidRDefault="00A41592" w:rsidP="00A41592">
      <w:pPr>
        <w:spacing w:line="42" w:lineRule="exact"/>
        <w:rPr>
          <w:rFonts w:cs="Arial"/>
          <w:sz w:val="20"/>
          <w:szCs w:val="20"/>
        </w:rPr>
      </w:pPr>
    </w:p>
    <w:p w14:paraId="34E808D2" w14:textId="77777777" w:rsidR="00A41592" w:rsidRPr="00AF469D" w:rsidRDefault="00A41592" w:rsidP="00A41592">
      <w:pPr>
        <w:spacing w:line="275" w:lineRule="auto"/>
        <w:ind w:left="851" w:right="20" w:hanging="851"/>
        <w:jc w:val="both"/>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.2. Dla skorzystania z pełnej funkcjonalności może być konieczne włączenie w przeglądarce obsługi protokołu bezpiecznej transmisji danych SSL, obsługi Java Script, oraz cookies;</w:t>
      </w:r>
    </w:p>
    <w:p w14:paraId="44A7345C" w14:textId="77777777" w:rsidR="00A41592" w:rsidRPr="00AF469D" w:rsidRDefault="00A41592" w:rsidP="00A41592">
      <w:pPr>
        <w:spacing w:line="5" w:lineRule="exact"/>
        <w:ind w:left="851"/>
        <w:rPr>
          <w:rFonts w:cs="Arial"/>
          <w:sz w:val="20"/>
          <w:szCs w:val="20"/>
        </w:rPr>
      </w:pPr>
    </w:p>
    <w:p w14:paraId="5D907F9E" w14:textId="77777777" w:rsidR="00A41592" w:rsidRPr="00AF469D" w:rsidRDefault="00A41592" w:rsidP="00A41592">
      <w:pPr>
        <w:spacing w:line="273" w:lineRule="auto"/>
        <w:ind w:left="851" w:right="20" w:hanging="851"/>
        <w:jc w:val="both"/>
        <w:rPr>
          <w:rFonts w:ascii="Cambria" w:eastAsia="Cambria" w:hAnsi="Cambria" w:cs="Arial"/>
          <w:szCs w:val="20"/>
        </w:rPr>
      </w:pPr>
      <w:r w:rsidRPr="00AF469D">
        <w:rPr>
          <w:rFonts w:ascii="Cambria" w:eastAsia="Cambria" w:hAnsi="Cambria" w:cs="Arial"/>
          <w:szCs w:val="20"/>
        </w:rPr>
        <w:t>11.1</w:t>
      </w:r>
      <w:r>
        <w:rPr>
          <w:rFonts w:ascii="Cambria" w:eastAsia="Cambria" w:hAnsi="Cambria" w:cs="Arial"/>
          <w:szCs w:val="20"/>
        </w:rPr>
        <w:t>3</w:t>
      </w:r>
      <w:r w:rsidRPr="00AF469D">
        <w:rPr>
          <w:rFonts w:ascii="Cambria" w:eastAsia="Cambria" w:hAnsi="Cambria" w:cs="Arial"/>
          <w:szCs w:val="20"/>
        </w:rPr>
        <w:t>.3. Specyfikacja połączenia, formatu przesyłanych danych oraz kodowania i oznaczania czasu odbioru danych:</w:t>
      </w:r>
    </w:p>
    <w:p w14:paraId="0B7CB435" w14:textId="77777777" w:rsidR="00A41592" w:rsidRPr="000E0983" w:rsidRDefault="00A41592" w:rsidP="00A41592">
      <w:pPr>
        <w:pStyle w:val="Akapitzlist"/>
        <w:tabs>
          <w:tab w:val="left" w:pos="1840"/>
        </w:tabs>
        <w:spacing w:line="275" w:lineRule="auto"/>
        <w:ind w:right="20"/>
        <w:rPr>
          <w:rFonts w:ascii="Cambria" w:eastAsia="Cambria" w:hAnsi="Cambria" w:cs="Arial"/>
          <w:sz w:val="24"/>
          <w:szCs w:val="24"/>
        </w:rPr>
      </w:pPr>
      <w:r w:rsidRPr="000E0983">
        <w:rPr>
          <w:rFonts w:ascii="Cambria" w:eastAsia="Cambria" w:hAnsi="Cambria" w:cs="Arial"/>
          <w:sz w:val="24"/>
          <w:szCs w:val="24"/>
        </w:rPr>
        <w:t>a)specyfikacja połączenia – formularze udostępnione są za pomocą protokołu TLS 1.2,</w:t>
      </w:r>
    </w:p>
    <w:p w14:paraId="4A1A06A2" w14:textId="77777777" w:rsidR="00A41592" w:rsidRPr="000E0983" w:rsidRDefault="00A41592" w:rsidP="00A41592">
      <w:pPr>
        <w:spacing w:line="3" w:lineRule="exact"/>
        <w:rPr>
          <w:rFonts w:ascii="Cambria" w:eastAsia="Cambria" w:hAnsi="Cambria" w:cs="Arial"/>
        </w:rPr>
      </w:pPr>
    </w:p>
    <w:p w14:paraId="637D433A" w14:textId="77777777" w:rsidR="00A41592" w:rsidRPr="000E0983" w:rsidRDefault="00A41592" w:rsidP="00A41592">
      <w:pPr>
        <w:pStyle w:val="Akapitzlist"/>
        <w:tabs>
          <w:tab w:val="left" w:pos="1840"/>
        </w:tabs>
        <w:spacing w:line="275" w:lineRule="auto"/>
        <w:ind w:right="20"/>
        <w:rPr>
          <w:rFonts w:ascii="Cambria" w:eastAsia="Cambria" w:hAnsi="Cambria" w:cs="Arial"/>
          <w:sz w:val="24"/>
          <w:szCs w:val="24"/>
        </w:rPr>
      </w:pPr>
      <w:r w:rsidRPr="000E0983">
        <w:rPr>
          <w:rFonts w:ascii="Cambria" w:eastAsia="Cambria" w:hAnsi="Cambria" w:cs="Arial"/>
          <w:sz w:val="24"/>
          <w:szCs w:val="24"/>
        </w:rPr>
        <w:t>b)format danych oraz kodowanie: formularze dostępne są w formacie HTML z kodowaniem UTF-8,</w:t>
      </w:r>
    </w:p>
    <w:p w14:paraId="5788E1C2" w14:textId="77777777" w:rsidR="00A41592" w:rsidRPr="000E0983" w:rsidRDefault="00A41592" w:rsidP="00A41592">
      <w:pPr>
        <w:spacing w:line="1" w:lineRule="exact"/>
        <w:rPr>
          <w:rFonts w:ascii="Cambria" w:eastAsia="Cambria" w:hAnsi="Cambria" w:cs="Arial"/>
        </w:rPr>
      </w:pPr>
    </w:p>
    <w:p w14:paraId="3949B993" w14:textId="77777777" w:rsidR="00A41592" w:rsidRPr="000E0983" w:rsidRDefault="00A41592" w:rsidP="00A41592">
      <w:pPr>
        <w:pStyle w:val="Akapitzlist"/>
        <w:tabs>
          <w:tab w:val="left" w:pos="1840"/>
        </w:tabs>
        <w:spacing w:line="0" w:lineRule="atLeast"/>
        <w:rPr>
          <w:rFonts w:ascii="Cambria" w:eastAsia="Cambria" w:hAnsi="Cambria" w:cs="Arial"/>
          <w:sz w:val="24"/>
          <w:szCs w:val="24"/>
        </w:rPr>
      </w:pPr>
      <w:r w:rsidRPr="000E0983">
        <w:rPr>
          <w:rFonts w:ascii="Cambria" w:eastAsia="Cambria" w:hAnsi="Cambria" w:cs="Arial"/>
          <w:sz w:val="24"/>
          <w:szCs w:val="24"/>
        </w:rPr>
        <w:t>c)oznaczenia czasu odbioru danych: wszelkie operacje opierają sięo czas serwera i dane zapisywane są z dokładnością co do sekundy.</w:t>
      </w:r>
    </w:p>
    <w:p w14:paraId="5C611E08" w14:textId="77777777" w:rsidR="00A41592" w:rsidRPr="000E0983" w:rsidRDefault="00A41592" w:rsidP="00A41592">
      <w:pPr>
        <w:pStyle w:val="Akapitzlist"/>
        <w:tabs>
          <w:tab w:val="left" w:pos="1840"/>
        </w:tabs>
        <w:spacing w:line="0" w:lineRule="atLeast"/>
        <w:ind w:left="709" w:hanging="851"/>
        <w:rPr>
          <w:rFonts w:ascii="Cambria" w:eastAsia="Cambria" w:hAnsi="Cambria" w:cs="Arial"/>
          <w:sz w:val="24"/>
          <w:szCs w:val="24"/>
        </w:rPr>
      </w:pPr>
      <w:r w:rsidRPr="000E0983">
        <w:rPr>
          <w:rFonts w:ascii="Cambria" w:eastAsia="Cambria" w:hAnsi="Cambria" w:cs="Arial"/>
          <w:sz w:val="24"/>
          <w:szCs w:val="24"/>
        </w:rPr>
        <w:t xml:space="preserve"> </w:t>
      </w:r>
      <w:r w:rsidRPr="000E0983">
        <w:rPr>
          <w:rFonts w:ascii="Cambria" w:eastAsia="Cambria" w:hAnsi="Cambria" w:cs="Arial"/>
          <w:b/>
          <w:sz w:val="24"/>
          <w:szCs w:val="24"/>
        </w:rPr>
        <w:t>11.1</w:t>
      </w:r>
      <w:r>
        <w:rPr>
          <w:rFonts w:ascii="Cambria" w:eastAsia="Cambria" w:hAnsi="Cambria" w:cs="Arial"/>
          <w:b/>
          <w:sz w:val="24"/>
          <w:szCs w:val="24"/>
        </w:rPr>
        <w:t>4</w:t>
      </w:r>
      <w:r w:rsidRPr="000E0983">
        <w:rPr>
          <w:rFonts w:ascii="Cambria" w:eastAsia="Cambria" w:hAnsi="Cambria" w:cs="Arial"/>
          <w:b/>
          <w:sz w:val="24"/>
          <w:szCs w:val="24"/>
        </w:rPr>
        <w:t>.</w:t>
      </w:r>
      <w:r w:rsidRPr="000E0983">
        <w:rPr>
          <w:rFonts w:ascii="Cambria" w:eastAsia="Cambria" w:hAnsi="Cambria" w:cs="Arial"/>
          <w:sz w:val="24"/>
          <w:szCs w:val="24"/>
        </w:rPr>
        <w:t xml:space="preserve"> W przypadku problemów technicznych i awarii związanych z funkcjonowaniem</w:t>
      </w:r>
    </w:p>
    <w:p w14:paraId="14CA0CC0" w14:textId="77777777" w:rsidR="00A41592" w:rsidRPr="00AF469D" w:rsidRDefault="00A41592" w:rsidP="00A41592">
      <w:pPr>
        <w:spacing w:line="5" w:lineRule="exact"/>
        <w:rPr>
          <w:rFonts w:cs="Arial"/>
          <w:sz w:val="20"/>
          <w:szCs w:val="20"/>
        </w:rPr>
      </w:pPr>
    </w:p>
    <w:p w14:paraId="2657CE2F" w14:textId="77777777" w:rsidR="00A41592" w:rsidRPr="00AF469D" w:rsidRDefault="00A41592" w:rsidP="00A41592">
      <w:pPr>
        <w:spacing w:line="275" w:lineRule="auto"/>
        <w:ind w:left="700" w:right="20"/>
        <w:jc w:val="both"/>
        <w:rPr>
          <w:rFonts w:ascii="Cambria" w:eastAsia="Cambria" w:hAnsi="Cambria" w:cs="Arial"/>
          <w:szCs w:val="20"/>
        </w:rPr>
      </w:pPr>
      <w:r w:rsidRPr="00AF469D">
        <w:rPr>
          <w:rFonts w:ascii="Cambria" w:eastAsia="Cambria" w:hAnsi="Cambria" w:cs="Arial"/>
          <w:szCs w:val="20"/>
        </w:rPr>
        <w:t>Platformy e-Zamówienia użytkownicy mogą skorzystać ze wsparcia technicznego dostępnego pod numerem telefonu (32) 77 88 999 lub drogą elektroniczną</w:t>
      </w:r>
    </w:p>
    <w:p w14:paraId="118DAFE7" w14:textId="77777777" w:rsidR="00A41592" w:rsidRPr="00AF469D" w:rsidRDefault="00A41592" w:rsidP="00A41592">
      <w:pPr>
        <w:spacing w:line="2" w:lineRule="exact"/>
        <w:rPr>
          <w:rFonts w:cs="Arial"/>
          <w:sz w:val="20"/>
          <w:szCs w:val="20"/>
        </w:rPr>
      </w:pPr>
    </w:p>
    <w:tbl>
      <w:tblPr>
        <w:tblW w:w="10034" w:type="dxa"/>
        <w:tblLayout w:type="fixed"/>
        <w:tblCellMar>
          <w:left w:w="0" w:type="dxa"/>
          <w:right w:w="0" w:type="dxa"/>
        </w:tblCellMar>
        <w:tblLook w:val="0000" w:firstRow="0" w:lastRow="0" w:firstColumn="0" w:lastColumn="0" w:noHBand="0" w:noVBand="0"/>
      </w:tblPr>
      <w:tblGrid>
        <w:gridCol w:w="1700"/>
        <w:gridCol w:w="1880"/>
        <w:gridCol w:w="500"/>
        <w:gridCol w:w="1610"/>
        <w:gridCol w:w="680"/>
        <w:gridCol w:w="620"/>
        <w:gridCol w:w="1655"/>
        <w:gridCol w:w="609"/>
        <w:gridCol w:w="780"/>
      </w:tblGrid>
      <w:tr w:rsidR="00A41592" w:rsidRPr="00AF469D" w14:paraId="5F8ABD1B" w14:textId="77777777" w:rsidTr="00A41592">
        <w:trPr>
          <w:trHeight w:val="281"/>
        </w:trPr>
        <w:tc>
          <w:tcPr>
            <w:tcW w:w="1700" w:type="dxa"/>
            <w:shd w:val="clear" w:color="auto" w:fill="auto"/>
            <w:vAlign w:val="bottom"/>
          </w:tcPr>
          <w:p w14:paraId="03A1E7B2" w14:textId="77777777" w:rsidR="00A41592" w:rsidRPr="00AF469D" w:rsidRDefault="00A41592" w:rsidP="001029D2">
            <w:pPr>
              <w:spacing w:line="0" w:lineRule="atLeast"/>
              <w:ind w:left="700"/>
              <w:rPr>
                <w:rFonts w:ascii="Cambria" w:eastAsia="Cambria" w:hAnsi="Cambria" w:cs="Arial"/>
                <w:szCs w:val="20"/>
              </w:rPr>
            </w:pPr>
            <w:r w:rsidRPr="00AF469D">
              <w:rPr>
                <w:rFonts w:ascii="Cambria" w:eastAsia="Cambria" w:hAnsi="Cambria" w:cs="Arial"/>
                <w:szCs w:val="20"/>
              </w:rPr>
              <w:t>poprzez</w:t>
            </w:r>
          </w:p>
        </w:tc>
        <w:tc>
          <w:tcPr>
            <w:tcW w:w="1880" w:type="dxa"/>
            <w:shd w:val="clear" w:color="auto" w:fill="auto"/>
            <w:vAlign w:val="bottom"/>
          </w:tcPr>
          <w:p w14:paraId="754242AC" w14:textId="77777777" w:rsidR="00A41592" w:rsidRPr="00AF469D" w:rsidRDefault="00A41592" w:rsidP="001029D2">
            <w:pPr>
              <w:spacing w:line="0" w:lineRule="atLeast"/>
              <w:ind w:left="400"/>
              <w:rPr>
                <w:rFonts w:ascii="Cambria" w:eastAsia="Cambria" w:hAnsi="Cambria" w:cs="Arial"/>
                <w:szCs w:val="20"/>
              </w:rPr>
            </w:pPr>
            <w:r w:rsidRPr="00AF469D">
              <w:rPr>
                <w:rFonts w:ascii="Cambria" w:eastAsia="Cambria" w:hAnsi="Cambria" w:cs="Arial"/>
                <w:szCs w:val="20"/>
              </w:rPr>
              <w:t>formularz</w:t>
            </w:r>
          </w:p>
        </w:tc>
        <w:tc>
          <w:tcPr>
            <w:tcW w:w="2790" w:type="dxa"/>
            <w:gridSpan w:val="3"/>
            <w:shd w:val="clear" w:color="auto" w:fill="auto"/>
            <w:vAlign w:val="bottom"/>
          </w:tcPr>
          <w:p w14:paraId="0A04A45E" w14:textId="77777777" w:rsidR="00A41592" w:rsidRPr="00AF469D" w:rsidRDefault="00A41592" w:rsidP="001029D2">
            <w:pPr>
              <w:spacing w:line="0" w:lineRule="atLeast"/>
              <w:ind w:left="100"/>
              <w:rPr>
                <w:rFonts w:ascii="Cambria" w:eastAsia="Cambria" w:hAnsi="Cambria" w:cs="Arial"/>
                <w:szCs w:val="20"/>
              </w:rPr>
            </w:pPr>
            <w:r w:rsidRPr="00AF469D">
              <w:rPr>
                <w:rFonts w:ascii="Cambria" w:eastAsia="Cambria" w:hAnsi="Cambria" w:cs="Arial"/>
                <w:szCs w:val="20"/>
              </w:rPr>
              <w:t>udostępniony</w:t>
            </w:r>
          </w:p>
        </w:tc>
        <w:tc>
          <w:tcPr>
            <w:tcW w:w="620" w:type="dxa"/>
            <w:shd w:val="clear" w:color="auto" w:fill="auto"/>
            <w:vAlign w:val="bottom"/>
          </w:tcPr>
          <w:p w14:paraId="6F226291" w14:textId="77777777" w:rsidR="00A41592" w:rsidRPr="00AF469D" w:rsidRDefault="00A41592" w:rsidP="001029D2">
            <w:pPr>
              <w:spacing w:line="0" w:lineRule="atLeast"/>
              <w:ind w:left="120"/>
              <w:rPr>
                <w:rFonts w:ascii="Cambria" w:eastAsia="Cambria" w:hAnsi="Cambria" w:cs="Arial"/>
                <w:szCs w:val="20"/>
              </w:rPr>
            </w:pPr>
            <w:r w:rsidRPr="00AF469D">
              <w:rPr>
                <w:rFonts w:ascii="Cambria" w:eastAsia="Cambria" w:hAnsi="Cambria" w:cs="Arial"/>
                <w:szCs w:val="20"/>
              </w:rPr>
              <w:t>na</w:t>
            </w:r>
          </w:p>
        </w:tc>
        <w:tc>
          <w:tcPr>
            <w:tcW w:w="1655" w:type="dxa"/>
            <w:shd w:val="clear" w:color="auto" w:fill="auto"/>
            <w:vAlign w:val="bottom"/>
          </w:tcPr>
          <w:p w14:paraId="152C4C44" w14:textId="77777777" w:rsidR="00A41592" w:rsidRPr="00AF469D" w:rsidRDefault="00A41592" w:rsidP="001029D2">
            <w:pPr>
              <w:spacing w:line="0" w:lineRule="atLeast"/>
              <w:ind w:left="320"/>
              <w:rPr>
                <w:rFonts w:ascii="Cambria" w:eastAsia="Cambria" w:hAnsi="Cambria" w:cs="Arial"/>
                <w:szCs w:val="20"/>
              </w:rPr>
            </w:pPr>
            <w:r w:rsidRPr="00AF469D">
              <w:rPr>
                <w:rFonts w:ascii="Cambria" w:eastAsia="Cambria" w:hAnsi="Cambria" w:cs="Arial"/>
                <w:szCs w:val="20"/>
              </w:rPr>
              <w:t>stronie</w:t>
            </w:r>
          </w:p>
        </w:tc>
        <w:tc>
          <w:tcPr>
            <w:tcW w:w="1384" w:type="dxa"/>
            <w:gridSpan w:val="2"/>
            <w:shd w:val="clear" w:color="auto" w:fill="auto"/>
            <w:vAlign w:val="bottom"/>
          </w:tcPr>
          <w:p w14:paraId="5F767C48" w14:textId="77777777" w:rsidR="00A41592" w:rsidRPr="00AF469D" w:rsidRDefault="00A41592" w:rsidP="001029D2">
            <w:pPr>
              <w:spacing w:line="0" w:lineRule="atLeast"/>
              <w:jc w:val="right"/>
              <w:rPr>
                <w:rFonts w:ascii="Cambria" w:eastAsia="Cambria" w:hAnsi="Cambria" w:cs="Arial"/>
                <w:szCs w:val="20"/>
              </w:rPr>
            </w:pPr>
            <w:r w:rsidRPr="00AF469D">
              <w:rPr>
                <w:rFonts w:ascii="Cambria" w:eastAsia="Cambria" w:hAnsi="Cambria" w:cs="Arial"/>
                <w:szCs w:val="20"/>
              </w:rPr>
              <w:t>internetowej</w:t>
            </w:r>
          </w:p>
        </w:tc>
      </w:tr>
      <w:tr w:rsidR="00A41592" w:rsidRPr="00AF469D" w14:paraId="5CB0D074" w14:textId="77777777" w:rsidTr="00A41592">
        <w:trPr>
          <w:trHeight w:val="324"/>
        </w:trPr>
        <w:tc>
          <w:tcPr>
            <w:tcW w:w="8645" w:type="dxa"/>
            <w:gridSpan w:val="7"/>
            <w:shd w:val="clear" w:color="auto" w:fill="auto"/>
            <w:vAlign w:val="bottom"/>
          </w:tcPr>
          <w:p w14:paraId="6885A4AD" w14:textId="77777777" w:rsidR="00A41592" w:rsidRPr="00AF469D" w:rsidRDefault="00A41592" w:rsidP="001029D2">
            <w:pPr>
              <w:spacing w:line="0" w:lineRule="atLeast"/>
              <w:ind w:left="700"/>
              <w:rPr>
                <w:rFonts w:ascii="Cambria" w:eastAsia="Cambria" w:hAnsi="Cambria" w:cs="Arial"/>
                <w:i/>
                <w:color w:val="000000"/>
                <w:szCs w:val="20"/>
              </w:rPr>
            </w:pPr>
            <w:hyperlink r:id="rId28" w:history="1">
              <w:r w:rsidRPr="00AF469D">
                <w:rPr>
                  <w:rFonts w:ascii="Cambria" w:eastAsia="Cambria" w:hAnsi="Cambria" w:cs="Arial"/>
                  <w:color w:val="0070C0"/>
                  <w:szCs w:val="20"/>
                  <w:u w:val="single"/>
                </w:rPr>
                <w:t>https://ezamowienia.gov.pl</w:t>
              </w:r>
              <w:r w:rsidRPr="00AF469D">
                <w:rPr>
                  <w:rFonts w:ascii="Cambria" w:eastAsia="Cambria" w:hAnsi="Cambria" w:cs="Arial"/>
                  <w:color w:val="000000"/>
                  <w:szCs w:val="20"/>
                </w:rPr>
                <w:t xml:space="preserve"> </w:t>
              </w:r>
            </w:hyperlink>
            <w:r w:rsidRPr="00AF469D">
              <w:rPr>
                <w:rFonts w:ascii="Cambria" w:eastAsia="Cambria" w:hAnsi="Cambria" w:cs="Arial"/>
                <w:color w:val="000000"/>
                <w:szCs w:val="20"/>
              </w:rPr>
              <w:t xml:space="preserve">w zakładce </w:t>
            </w:r>
            <w:r w:rsidRPr="00AF469D">
              <w:rPr>
                <w:rFonts w:ascii="Cambria" w:eastAsia="Cambria" w:hAnsi="Cambria" w:cs="Arial"/>
                <w:i/>
                <w:color w:val="000000"/>
                <w:szCs w:val="20"/>
              </w:rPr>
              <w:t>„Zgłoś problem”.</w:t>
            </w:r>
          </w:p>
        </w:tc>
        <w:tc>
          <w:tcPr>
            <w:tcW w:w="604" w:type="dxa"/>
            <w:shd w:val="clear" w:color="auto" w:fill="auto"/>
            <w:vAlign w:val="bottom"/>
          </w:tcPr>
          <w:p w14:paraId="6A0B61F4" w14:textId="77777777" w:rsidR="00A41592" w:rsidRPr="00AF469D" w:rsidRDefault="00A41592" w:rsidP="001029D2">
            <w:pPr>
              <w:spacing w:line="0" w:lineRule="atLeast"/>
              <w:rPr>
                <w:rFonts w:cs="Arial"/>
                <w:szCs w:val="20"/>
              </w:rPr>
            </w:pPr>
          </w:p>
        </w:tc>
        <w:tc>
          <w:tcPr>
            <w:tcW w:w="780" w:type="dxa"/>
            <w:shd w:val="clear" w:color="auto" w:fill="auto"/>
            <w:vAlign w:val="bottom"/>
          </w:tcPr>
          <w:p w14:paraId="51B9B710" w14:textId="77777777" w:rsidR="00A41592" w:rsidRPr="00AF469D" w:rsidRDefault="00A41592" w:rsidP="001029D2">
            <w:pPr>
              <w:spacing w:line="0" w:lineRule="atLeast"/>
              <w:rPr>
                <w:rFonts w:cs="Arial"/>
                <w:szCs w:val="20"/>
              </w:rPr>
            </w:pPr>
          </w:p>
        </w:tc>
      </w:tr>
      <w:tr w:rsidR="00A41592" w:rsidRPr="00AF469D" w14:paraId="06CE5342" w14:textId="77777777" w:rsidTr="00A41592">
        <w:trPr>
          <w:trHeight w:val="322"/>
        </w:trPr>
        <w:tc>
          <w:tcPr>
            <w:tcW w:w="4080" w:type="dxa"/>
            <w:gridSpan w:val="3"/>
            <w:shd w:val="clear" w:color="auto" w:fill="auto"/>
            <w:vAlign w:val="bottom"/>
          </w:tcPr>
          <w:p w14:paraId="0639E4B6" w14:textId="77777777" w:rsidR="00A41592" w:rsidRPr="00AF469D" w:rsidRDefault="00A41592" w:rsidP="001029D2">
            <w:pPr>
              <w:spacing w:line="0" w:lineRule="atLeast"/>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5</w:t>
            </w:r>
            <w:r w:rsidRPr="00AF469D">
              <w:rPr>
                <w:rFonts w:ascii="Cambria" w:eastAsia="Cambria" w:hAnsi="Cambria" w:cs="Arial"/>
                <w:b/>
                <w:szCs w:val="20"/>
              </w:rPr>
              <w:t>.</w:t>
            </w:r>
            <w:r w:rsidRPr="00AF469D">
              <w:rPr>
                <w:rFonts w:ascii="Cambria" w:eastAsia="Cambria" w:hAnsi="Cambria" w:cs="Arial"/>
                <w:szCs w:val="20"/>
              </w:rPr>
              <w:t xml:space="preserve"> W szczególnie uzasadnionych</w:t>
            </w:r>
          </w:p>
        </w:tc>
        <w:tc>
          <w:tcPr>
            <w:tcW w:w="2290" w:type="dxa"/>
            <w:gridSpan w:val="2"/>
            <w:shd w:val="clear" w:color="auto" w:fill="auto"/>
            <w:vAlign w:val="bottom"/>
          </w:tcPr>
          <w:p w14:paraId="7607C32D" w14:textId="77777777" w:rsidR="00A41592" w:rsidRPr="00AF469D" w:rsidRDefault="00A41592" w:rsidP="001029D2">
            <w:pPr>
              <w:spacing w:line="0" w:lineRule="atLeast"/>
              <w:rPr>
                <w:rFonts w:ascii="Cambria" w:eastAsia="Cambria" w:hAnsi="Cambria" w:cs="Arial"/>
                <w:szCs w:val="20"/>
              </w:rPr>
            </w:pPr>
            <w:r w:rsidRPr="00AF469D">
              <w:rPr>
                <w:rFonts w:ascii="Cambria" w:eastAsia="Cambria" w:hAnsi="Cambria" w:cs="Arial"/>
                <w:szCs w:val="20"/>
              </w:rPr>
              <w:t>przypadkach</w:t>
            </w:r>
          </w:p>
        </w:tc>
        <w:tc>
          <w:tcPr>
            <w:tcW w:w="2275" w:type="dxa"/>
            <w:gridSpan w:val="2"/>
            <w:shd w:val="clear" w:color="auto" w:fill="auto"/>
            <w:vAlign w:val="bottom"/>
          </w:tcPr>
          <w:p w14:paraId="22D783DE" w14:textId="77777777" w:rsidR="00A41592" w:rsidRPr="00AF469D" w:rsidRDefault="00A41592" w:rsidP="001029D2">
            <w:pPr>
              <w:spacing w:line="0" w:lineRule="atLeast"/>
              <w:ind w:left="40"/>
              <w:rPr>
                <w:rFonts w:ascii="Cambria" w:eastAsia="Cambria" w:hAnsi="Cambria" w:cs="Arial"/>
                <w:szCs w:val="20"/>
              </w:rPr>
            </w:pPr>
            <w:r w:rsidRPr="00AF469D">
              <w:rPr>
                <w:rFonts w:ascii="Cambria" w:eastAsia="Cambria" w:hAnsi="Cambria" w:cs="Arial"/>
                <w:szCs w:val="20"/>
              </w:rPr>
              <w:t>uniemożliwiających</w:t>
            </w:r>
          </w:p>
        </w:tc>
        <w:tc>
          <w:tcPr>
            <w:tcW w:w="1384" w:type="dxa"/>
            <w:gridSpan w:val="2"/>
            <w:shd w:val="clear" w:color="auto" w:fill="auto"/>
            <w:vAlign w:val="bottom"/>
          </w:tcPr>
          <w:p w14:paraId="40EAB27E" w14:textId="77777777" w:rsidR="00A41592" w:rsidRPr="00AF469D" w:rsidRDefault="00A41592" w:rsidP="001029D2">
            <w:pPr>
              <w:spacing w:line="0" w:lineRule="atLeast"/>
              <w:jc w:val="right"/>
              <w:rPr>
                <w:rFonts w:ascii="Cambria" w:eastAsia="Cambria" w:hAnsi="Cambria" w:cs="Arial"/>
                <w:szCs w:val="20"/>
              </w:rPr>
            </w:pPr>
            <w:r w:rsidRPr="00AF469D">
              <w:rPr>
                <w:rFonts w:ascii="Cambria" w:eastAsia="Cambria" w:hAnsi="Cambria" w:cs="Arial"/>
                <w:szCs w:val="20"/>
              </w:rPr>
              <w:t>komunikację</w:t>
            </w:r>
          </w:p>
        </w:tc>
      </w:tr>
      <w:tr w:rsidR="00A41592" w:rsidRPr="00AF469D" w14:paraId="66A6E6EE" w14:textId="77777777" w:rsidTr="00A41592">
        <w:trPr>
          <w:trHeight w:val="324"/>
        </w:trPr>
        <w:tc>
          <w:tcPr>
            <w:tcW w:w="10034" w:type="dxa"/>
            <w:gridSpan w:val="9"/>
            <w:shd w:val="clear" w:color="auto" w:fill="auto"/>
            <w:vAlign w:val="bottom"/>
          </w:tcPr>
          <w:p w14:paraId="345CC965" w14:textId="77777777" w:rsidR="00A41592" w:rsidRPr="00AF469D" w:rsidRDefault="00A41592" w:rsidP="001029D2">
            <w:pPr>
              <w:spacing w:line="0" w:lineRule="atLeast"/>
              <w:ind w:left="700"/>
              <w:rPr>
                <w:rFonts w:ascii="Cambria" w:eastAsia="Cambria" w:hAnsi="Cambria" w:cs="Arial"/>
                <w:szCs w:val="20"/>
              </w:rPr>
            </w:pPr>
            <w:r w:rsidRPr="00AF469D">
              <w:rPr>
                <w:rFonts w:ascii="Cambria" w:eastAsia="Cambria" w:hAnsi="Cambria" w:cs="Arial"/>
                <w:szCs w:val="20"/>
              </w:rPr>
              <w:t>Wykonawcy i Zamawiającego za pośrednictwem Platformy e-Zamówienia,</w:t>
            </w:r>
          </w:p>
        </w:tc>
      </w:tr>
      <w:tr w:rsidR="00A41592" w:rsidRPr="00AF469D" w14:paraId="1BE95179" w14:textId="77777777" w:rsidTr="00A41592">
        <w:trPr>
          <w:trHeight w:val="324"/>
        </w:trPr>
        <w:tc>
          <w:tcPr>
            <w:tcW w:w="10034" w:type="dxa"/>
            <w:gridSpan w:val="9"/>
            <w:shd w:val="clear" w:color="auto" w:fill="auto"/>
            <w:vAlign w:val="bottom"/>
          </w:tcPr>
          <w:p w14:paraId="2BF61DFE" w14:textId="77777777" w:rsidR="00A41592" w:rsidRPr="00AF469D" w:rsidRDefault="00A41592" w:rsidP="001029D2">
            <w:pPr>
              <w:spacing w:line="0" w:lineRule="atLeast"/>
              <w:ind w:left="700"/>
              <w:rPr>
                <w:rFonts w:ascii="Cambria" w:eastAsia="Cambria" w:hAnsi="Cambria" w:cs="Arial"/>
                <w:szCs w:val="20"/>
              </w:rPr>
            </w:pPr>
            <w:r w:rsidRPr="00AF469D">
              <w:rPr>
                <w:rFonts w:ascii="Cambria" w:eastAsia="Cambria" w:hAnsi="Cambria" w:cs="Arial"/>
                <w:szCs w:val="20"/>
              </w:rPr>
              <w:t>Zamawiający dopuszcza komunikację za pomocą poczty elektronicznej na adres</w:t>
            </w:r>
          </w:p>
        </w:tc>
      </w:tr>
      <w:tr w:rsidR="00A41592" w:rsidRPr="00AF469D" w14:paraId="1DD2D0BB" w14:textId="77777777" w:rsidTr="00A41592">
        <w:trPr>
          <w:trHeight w:val="324"/>
        </w:trPr>
        <w:tc>
          <w:tcPr>
            <w:tcW w:w="1700" w:type="dxa"/>
            <w:shd w:val="clear" w:color="auto" w:fill="auto"/>
            <w:vAlign w:val="bottom"/>
          </w:tcPr>
          <w:p w14:paraId="60E74B46" w14:textId="77777777" w:rsidR="00A41592" w:rsidRPr="00AF469D" w:rsidRDefault="00A41592" w:rsidP="001029D2">
            <w:pPr>
              <w:spacing w:line="0" w:lineRule="atLeast"/>
              <w:ind w:left="700"/>
              <w:rPr>
                <w:rFonts w:ascii="Cambria" w:eastAsia="Cambria" w:hAnsi="Cambria" w:cs="Arial"/>
                <w:szCs w:val="20"/>
              </w:rPr>
            </w:pPr>
            <w:r w:rsidRPr="00AF469D">
              <w:rPr>
                <w:rFonts w:ascii="Cambria" w:eastAsia="Cambria" w:hAnsi="Cambria" w:cs="Arial"/>
                <w:szCs w:val="20"/>
              </w:rPr>
              <w:t>e-mail:</w:t>
            </w:r>
          </w:p>
        </w:tc>
        <w:tc>
          <w:tcPr>
            <w:tcW w:w="3990" w:type="dxa"/>
            <w:gridSpan w:val="3"/>
            <w:shd w:val="clear" w:color="auto" w:fill="auto"/>
            <w:vAlign w:val="bottom"/>
          </w:tcPr>
          <w:p w14:paraId="243F9EBD" w14:textId="77777777" w:rsidR="00A41592" w:rsidRPr="00AF469D" w:rsidRDefault="00A41592" w:rsidP="001029D2">
            <w:pPr>
              <w:spacing w:line="0" w:lineRule="atLeast"/>
              <w:ind w:left="80"/>
              <w:rPr>
                <w:rFonts w:ascii="Cambria" w:eastAsia="Cambria" w:hAnsi="Cambria" w:cs="Arial"/>
                <w:color w:val="0070C0"/>
                <w:szCs w:val="20"/>
                <w:u w:val="single"/>
              </w:rPr>
            </w:pPr>
            <w:hyperlink r:id="rId29" w:history="1">
              <w:r w:rsidRPr="00AF469D">
                <w:rPr>
                  <w:rStyle w:val="Hipercze"/>
                  <w:rFonts w:ascii="Cambria" w:eastAsia="Cambria" w:hAnsi="Cambria" w:cs="Arial"/>
                  <w:szCs w:val="20"/>
                </w:rPr>
                <w:t>zamowienia@</w:t>
              </w:r>
              <w:r w:rsidRPr="0055463F">
                <w:rPr>
                  <w:rStyle w:val="Hipercze"/>
                  <w:rFonts w:ascii="Cambria" w:eastAsia="Cambria" w:hAnsi="Cambria" w:cs="Arial"/>
                  <w:szCs w:val="20"/>
                </w:rPr>
                <w:t>powiat-tomaszowski</w:t>
              </w:r>
              <w:r w:rsidRPr="00AF469D">
                <w:rPr>
                  <w:rStyle w:val="Hipercze"/>
                  <w:rFonts w:ascii="Cambria" w:eastAsia="Cambria" w:hAnsi="Cambria" w:cs="Arial"/>
                  <w:szCs w:val="20"/>
                </w:rPr>
                <w:t>.pl</w:t>
              </w:r>
            </w:hyperlink>
          </w:p>
        </w:tc>
        <w:tc>
          <w:tcPr>
            <w:tcW w:w="680" w:type="dxa"/>
            <w:shd w:val="clear" w:color="auto" w:fill="auto"/>
            <w:vAlign w:val="bottom"/>
          </w:tcPr>
          <w:p w14:paraId="37B97820" w14:textId="77777777" w:rsidR="00A41592" w:rsidRPr="00AF469D" w:rsidRDefault="00A41592" w:rsidP="001029D2">
            <w:pPr>
              <w:spacing w:line="0" w:lineRule="atLeast"/>
              <w:ind w:left="200"/>
              <w:rPr>
                <w:rFonts w:ascii="Cambria" w:eastAsia="Cambria" w:hAnsi="Cambria" w:cs="Arial"/>
                <w:b/>
                <w:szCs w:val="20"/>
              </w:rPr>
            </w:pPr>
            <w:r w:rsidRPr="00AF469D">
              <w:rPr>
                <w:rFonts w:ascii="Cambria" w:eastAsia="Cambria" w:hAnsi="Cambria" w:cs="Arial"/>
                <w:b/>
                <w:szCs w:val="20"/>
              </w:rPr>
              <w:t>(nie</w:t>
            </w:r>
          </w:p>
        </w:tc>
        <w:tc>
          <w:tcPr>
            <w:tcW w:w="2884" w:type="dxa"/>
            <w:gridSpan w:val="3"/>
            <w:shd w:val="clear" w:color="auto" w:fill="auto"/>
            <w:vAlign w:val="bottom"/>
          </w:tcPr>
          <w:p w14:paraId="614237B1" w14:textId="77777777" w:rsidR="00A41592" w:rsidRPr="00AF469D" w:rsidRDefault="00A41592" w:rsidP="001029D2">
            <w:pPr>
              <w:spacing w:line="0" w:lineRule="atLeast"/>
              <w:ind w:left="340"/>
              <w:rPr>
                <w:rFonts w:ascii="Cambria" w:eastAsia="Cambria" w:hAnsi="Cambria" w:cs="Arial"/>
                <w:b/>
                <w:szCs w:val="20"/>
              </w:rPr>
            </w:pPr>
            <w:r w:rsidRPr="00AF469D">
              <w:rPr>
                <w:rFonts w:ascii="Cambria" w:eastAsia="Cambria" w:hAnsi="Cambria" w:cs="Arial"/>
                <w:b/>
                <w:szCs w:val="20"/>
              </w:rPr>
              <w:t>dotyczy   składania</w:t>
            </w:r>
          </w:p>
        </w:tc>
        <w:tc>
          <w:tcPr>
            <w:tcW w:w="780" w:type="dxa"/>
            <w:shd w:val="clear" w:color="auto" w:fill="auto"/>
            <w:vAlign w:val="bottom"/>
          </w:tcPr>
          <w:p w14:paraId="445F79DC" w14:textId="77777777" w:rsidR="00A41592" w:rsidRPr="00AF469D" w:rsidRDefault="00A41592" w:rsidP="001029D2">
            <w:pPr>
              <w:spacing w:line="0" w:lineRule="atLeast"/>
              <w:jc w:val="right"/>
              <w:rPr>
                <w:rFonts w:ascii="Cambria" w:eastAsia="Cambria" w:hAnsi="Cambria" w:cs="Arial"/>
                <w:b/>
                <w:szCs w:val="20"/>
              </w:rPr>
            </w:pPr>
            <w:r w:rsidRPr="00AF469D">
              <w:rPr>
                <w:rFonts w:ascii="Cambria" w:eastAsia="Cambria" w:hAnsi="Cambria" w:cs="Arial"/>
                <w:b/>
                <w:szCs w:val="20"/>
              </w:rPr>
              <w:t>ofert</w:t>
            </w:r>
          </w:p>
        </w:tc>
      </w:tr>
      <w:tr w:rsidR="00A41592" w:rsidRPr="00AF469D" w14:paraId="696F18D8" w14:textId="77777777" w:rsidTr="00A41592">
        <w:trPr>
          <w:trHeight w:val="324"/>
        </w:trPr>
        <w:tc>
          <w:tcPr>
            <w:tcW w:w="3580" w:type="dxa"/>
            <w:gridSpan w:val="2"/>
            <w:shd w:val="clear" w:color="auto" w:fill="auto"/>
            <w:vAlign w:val="bottom"/>
          </w:tcPr>
          <w:p w14:paraId="3B9E4750" w14:textId="77777777" w:rsidR="00A41592" w:rsidRPr="00AF469D" w:rsidRDefault="00A41592" w:rsidP="001029D2">
            <w:pPr>
              <w:spacing w:line="0" w:lineRule="atLeast"/>
              <w:ind w:left="700"/>
              <w:rPr>
                <w:rFonts w:ascii="Cambria" w:eastAsia="Cambria" w:hAnsi="Cambria" w:cs="Arial"/>
                <w:b/>
                <w:szCs w:val="20"/>
              </w:rPr>
            </w:pPr>
            <w:r w:rsidRPr="00AF469D">
              <w:rPr>
                <w:rFonts w:ascii="Cambria" w:eastAsia="Cambria" w:hAnsi="Cambria" w:cs="Arial"/>
                <w:b/>
                <w:szCs w:val="20"/>
              </w:rPr>
              <w:t>w postępowaniu).</w:t>
            </w:r>
          </w:p>
        </w:tc>
        <w:tc>
          <w:tcPr>
            <w:tcW w:w="500" w:type="dxa"/>
            <w:shd w:val="clear" w:color="auto" w:fill="auto"/>
            <w:vAlign w:val="bottom"/>
          </w:tcPr>
          <w:p w14:paraId="42229670" w14:textId="77777777" w:rsidR="00A41592" w:rsidRPr="00AF469D" w:rsidRDefault="00A41592" w:rsidP="001029D2">
            <w:pPr>
              <w:spacing w:line="0" w:lineRule="atLeast"/>
              <w:rPr>
                <w:rFonts w:cs="Arial"/>
                <w:szCs w:val="20"/>
              </w:rPr>
            </w:pPr>
          </w:p>
        </w:tc>
        <w:tc>
          <w:tcPr>
            <w:tcW w:w="1610" w:type="dxa"/>
            <w:shd w:val="clear" w:color="auto" w:fill="auto"/>
            <w:vAlign w:val="bottom"/>
          </w:tcPr>
          <w:p w14:paraId="43F22060" w14:textId="77777777" w:rsidR="00A41592" w:rsidRPr="00AF469D" w:rsidRDefault="00A41592" w:rsidP="001029D2">
            <w:pPr>
              <w:spacing w:line="0" w:lineRule="atLeast"/>
              <w:rPr>
                <w:rFonts w:cs="Arial"/>
                <w:szCs w:val="20"/>
              </w:rPr>
            </w:pPr>
          </w:p>
        </w:tc>
        <w:tc>
          <w:tcPr>
            <w:tcW w:w="680" w:type="dxa"/>
            <w:shd w:val="clear" w:color="auto" w:fill="auto"/>
            <w:vAlign w:val="bottom"/>
          </w:tcPr>
          <w:p w14:paraId="3AD0ECF9" w14:textId="77777777" w:rsidR="00A41592" w:rsidRPr="00AF469D" w:rsidRDefault="00A41592" w:rsidP="001029D2">
            <w:pPr>
              <w:spacing w:line="0" w:lineRule="atLeast"/>
              <w:rPr>
                <w:rFonts w:cs="Arial"/>
                <w:szCs w:val="20"/>
              </w:rPr>
            </w:pPr>
          </w:p>
        </w:tc>
        <w:tc>
          <w:tcPr>
            <w:tcW w:w="620" w:type="dxa"/>
            <w:shd w:val="clear" w:color="auto" w:fill="auto"/>
            <w:vAlign w:val="bottom"/>
          </w:tcPr>
          <w:p w14:paraId="7C1FEE16" w14:textId="77777777" w:rsidR="00A41592" w:rsidRPr="00AF469D" w:rsidRDefault="00A41592" w:rsidP="001029D2">
            <w:pPr>
              <w:spacing w:line="0" w:lineRule="atLeast"/>
              <w:rPr>
                <w:rFonts w:cs="Arial"/>
                <w:szCs w:val="20"/>
              </w:rPr>
            </w:pPr>
          </w:p>
        </w:tc>
        <w:tc>
          <w:tcPr>
            <w:tcW w:w="1655" w:type="dxa"/>
            <w:shd w:val="clear" w:color="auto" w:fill="auto"/>
            <w:vAlign w:val="bottom"/>
          </w:tcPr>
          <w:p w14:paraId="6FFDB5D4" w14:textId="77777777" w:rsidR="00A41592" w:rsidRPr="00AF469D" w:rsidRDefault="00A41592" w:rsidP="001029D2">
            <w:pPr>
              <w:spacing w:line="0" w:lineRule="atLeast"/>
              <w:rPr>
                <w:rFonts w:cs="Arial"/>
                <w:szCs w:val="20"/>
              </w:rPr>
            </w:pPr>
          </w:p>
        </w:tc>
        <w:tc>
          <w:tcPr>
            <w:tcW w:w="604" w:type="dxa"/>
            <w:shd w:val="clear" w:color="auto" w:fill="auto"/>
            <w:vAlign w:val="bottom"/>
          </w:tcPr>
          <w:p w14:paraId="73357F52" w14:textId="77777777" w:rsidR="00A41592" w:rsidRPr="00AF469D" w:rsidRDefault="00A41592" w:rsidP="001029D2">
            <w:pPr>
              <w:spacing w:line="0" w:lineRule="atLeast"/>
              <w:rPr>
                <w:rFonts w:cs="Arial"/>
                <w:szCs w:val="20"/>
              </w:rPr>
            </w:pPr>
          </w:p>
        </w:tc>
        <w:tc>
          <w:tcPr>
            <w:tcW w:w="780" w:type="dxa"/>
            <w:shd w:val="clear" w:color="auto" w:fill="auto"/>
            <w:vAlign w:val="bottom"/>
          </w:tcPr>
          <w:p w14:paraId="66626FFD" w14:textId="77777777" w:rsidR="00A41592" w:rsidRPr="00AF469D" w:rsidRDefault="00A41592" w:rsidP="001029D2">
            <w:pPr>
              <w:spacing w:line="0" w:lineRule="atLeast"/>
              <w:rPr>
                <w:rFonts w:cs="Arial"/>
                <w:szCs w:val="20"/>
              </w:rPr>
            </w:pPr>
          </w:p>
        </w:tc>
      </w:tr>
      <w:tr w:rsidR="00A41592" w:rsidRPr="00AF469D" w14:paraId="022D4553" w14:textId="77777777" w:rsidTr="00A41592">
        <w:trPr>
          <w:trHeight w:val="324"/>
        </w:trPr>
        <w:tc>
          <w:tcPr>
            <w:tcW w:w="3580" w:type="dxa"/>
            <w:gridSpan w:val="2"/>
            <w:shd w:val="clear" w:color="auto" w:fill="auto"/>
            <w:vAlign w:val="bottom"/>
          </w:tcPr>
          <w:p w14:paraId="661911CC" w14:textId="77777777" w:rsidR="00A41592" w:rsidRPr="00AF469D" w:rsidRDefault="00A41592" w:rsidP="001029D2">
            <w:pPr>
              <w:spacing w:line="0" w:lineRule="atLeast"/>
              <w:rPr>
                <w:rFonts w:ascii="Cambria" w:eastAsia="Cambria" w:hAnsi="Cambria" w:cs="Arial"/>
                <w:szCs w:val="20"/>
              </w:rPr>
            </w:pPr>
            <w:r w:rsidRPr="00AF469D">
              <w:rPr>
                <w:rFonts w:ascii="Cambria" w:eastAsia="Cambria" w:hAnsi="Cambria" w:cs="Arial"/>
                <w:b/>
                <w:szCs w:val="20"/>
              </w:rPr>
              <w:t>11.1</w:t>
            </w:r>
            <w:r>
              <w:rPr>
                <w:rFonts w:ascii="Cambria" w:eastAsia="Cambria" w:hAnsi="Cambria" w:cs="Arial"/>
                <w:b/>
                <w:szCs w:val="20"/>
              </w:rPr>
              <w:t>6</w:t>
            </w:r>
            <w:r w:rsidRPr="00AF469D">
              <w:rPr>
                <w:rFonts w:ascii="Cambria" w:eastAsia="Cambria" w:hAnsi="Cambria" w:cs="Arial"/>
                <w:b/>
                <w:szCs w:val="20"/>
              </w:rPr>
              <w:t>.</w:t>
            </w:r>
            <w:r w:rsidRPr="00AF469D">
              <w:rPr>
                <w:rFonts w:ascii="Cambria" w:eastAsia="Cambria" w:hAnsi="Cambria" w:cs="Arial"/>
                <w:szCs w:val="20"/>
              </w:rPr>
              <w:t xml:space="preserve"> Przy porozumiewaniu się</w:t>
            </w:r>
          </w:p>
        </w:tc>
        <w:tc>
          <w:tcPr>
            <w:tcW w:w="2110" w:type="dxa"/>
            <w:gridSpan w:val="2"/>
            <w:shd w:val="clear" w:color="auto" w:fill="auto"/>
            <w:vAlign w:val="bottom"/>
          </w:tcPr>
          <w:p w14:paraId="6ACCBE8F" w14:textId="77777777" w:rsidR="00A41592" w:rsidRPr="00AF469D" w:rsidRDefault="00A41592" w:rsidP="001029D2">
            <w:pPr>
              <w:spacing w:line="0" w:lineRule="atLeast"/>
              <w:ind w:left="80"/>
              <w:rPr>
                <w:rFonts w:ascii="Cambria" w:eastAsia="Cambria" w:hAnsi="Cambria" w:cs="Arial"/>
                <w:szCs w:val="20"/>
              </w:rPr>
            </w:pPr>
            <w:r w:rsidRPr="00AF469D">
              <w:rPr>
                <w:rFonts w:ascii="Cambria" w:eastAsia="Cambria" w:hAnsi="Cambria" w:cs="Arial"/>
                <w:szCs w:val="20"/>
              </w:rPr>
              <w:t>w ramach</w:t>
            </w:r>
          </w:p>
        </w:tc>
        <w:tc>
          <w:tcPr>
            <w:tcW w:w="1300" w:type="dxa"/>
            <w:gridSpan w:val="2"/>
            <w:shd w:val="clear" w:color="auto" w:fill="auto"/>
            <w:vAlign w:val="bottom"/>
          </w:tcPr>
          <w:p w14:paraId="4BB77307" w14:textId="77777777" w:rsidR="00A41592" w:rsidRPr="00AF469D" w:rsidRDefault="00A41592" w:rsidP="001029D2">
            <w:pPr>
              <w:spacing w:line="0" w:lineRule="atLeast"/>
              <w:ind w:left="60"/>
              <w:rPr>
                <w:rFonts w:ascii="Cambria" w:eastAsia="Cambria" w:hAnsi="Cambria" w:cs="Arial"/>
                <w:szCs w:val="20"/>
              </w:rPr>
            </w:pPr>
            <w:r w:rsidRPr="00AF469D">
              <w:rPr>
                <w:rFonts w:ascii="Cambria" w:eastAsia="Cambria" w:hAnsi="Cambria" w:cs="Arial"/>
                <w:szCs w:val="20"/>
              </w:rPr>
              <w:t>niniejszego</w:t>
            </w:r>
          </w:p>
        </w:tc>
        <w:tc>
          <w:tcPr>
            <w:tcW w:w="1655" w:type="dxa"/>
            <w:shd w:val="clear" w:color="auto" w:fill="auto"/>
            <w:vAlign w:val="bottom"/>
          </w:tcPr>
          <w:p w14:paraId="57C4AFC7" w14:textId="77777777" w:rsidR="00A41592" w:rsidRPr="00AF469D" w:rsidRDefault="00A41592" w:rsidP="001029D2">
            <w:pPr>
              <w:spacing w:line="0" w:lineRule="atLeast"/>
              <w:ind w:left="80"/>
              <w:rPr>
                <w:rFonts w:ascii="Cambria" w:eastAsia="Cambria" w:hAnsi="Cambria" w:cs="Arial"/>
                <w:szCs w:val="20"/>
              </w:rPr>
            </w:pPr>
            <w:r w:rsidRPr="00AF469D">
              <w:rPr>
                <w:rFonts w:ascii="Cambria" w:eastAsia="Cambria" w:hAnsi="Cambria" w:cs="Arial"/>
                <w:szCs w:val="20"/>
              </w:rPr>
              <w:t>postępowania</w:t>
            </w:r>
          </w:p>
        </w:tc>
        <w:tc>
          <w:tcPr>
            <w:tcW w:w="1384" w:type="dxa"/>
            <w:gridSpan w:val="2"/>
            <w:shd w:val="clear" w:color="auto" w:fill="auto"/>
            <w:vAlign w:val="bottom"/>
          </w:tcPr>
          <w:p w14:paraId="2F985623" w14:textId="77777777" w:rsidR="00A41592" w:rsidRPr="00AF469D" w:rsidRDefault="00A41592" w:rsidP="001029D2">
            <w:pPr>
              <w:spacing w:line="0" w:lineRule="atLeast"/>
              <w:jc w:val="right"/>
              <w:rPr>
                <w:rFonts w:ascii="Cambria" w:eastAsia="Cambria" w:hAnsi="Cambria" w:cs="Arial"/>
                <w:szCs w:val="20"/>
              </w:rPr>
            </w:pPr>
            <w:r w:rsidRPr="00AF469D">
              <w:rPr>
                <w:rFonts w:ascii="Cambria" w:eastAsia="Cambria" w:hAnsi="Cambria" w:cs="Arial"/>
                <w:szCs w:val="20"/>
              </w:rPr>
              <w:t>Wykonawcy</w:t>
            </w:r>
          </w:p>
        </w:tc>
      </w:tr>
      <w:tr w:rsidR="00A41592" w:rsidRPr="00AF469D" w14:paraId="1CDC140F" w14:textId="77777777" w:rsidTr="00A41592">
        <w:trPr>
          <w:trHeight w:val="322"/>
        </w:trPr>
        <w:tc>
          <w:tcPr>
            <w:tcW w:w="8645" w:type="dxa"/>
            <w:gridSpan w:val="7"/>
            <w:shd w:val="clear" w:color="auto" w:fill="auto"/>
            <w:vAlign w:val="bottom"/>
          </w:tcPr>
          <w:p w14:paraId="1DC93501" w14:textId="0031E161" w:rsidR="00A41592" w:rsidRPr="00AF469D" w:rsidRDefault="00A41592" w:rsidP="001029D2">
            <w:pPr>
              <w:spacing w:line="0" w:lineRule="atLeast"/>
              <w:ind w:left="700"/>
              <w:rPr>
                <w:rFonts w:ascii="Cambria" w:eastAsia="Cambria" w:hAnsi="Cambria" w:cs="Arial"/>
                <w:b/>
                <w:szCs w:val="20"/>
              </w:rPr>
            </w:pPr>
            <w:r w:rsidRPr="00AF469D">
              <w:rPr>
                <w:rFonts w:ascii="Cambria" w:eastAsia="Cambria" w:hAnsi="Cambria" w:cs="Arial"/>
                <w:szCs w:val="20"/>
              </w:rPr>
              <w:lastRenderedPageBreak/>
              <w:t xml:space="preserve">powinni posługiwać się znakiem postępowania: </w:t>
            </w:r>
            <w:r>
              <w:rPr>
                <w:rFonts w:ascii="Cambria" w:eastAsia="Cambria" w:hAnsi="Cambria" w:cs="Arial"/>
                <w:b/>
                <w:szCs w:val="20"/>
              </w:rPr>
              <w:t>ZP.272.</w:t>
            </w:r>
            <w:r w:rsidR="00343B76">
              <w:rPr>
                <w:rFonts w:ascii="Cambria" w:eastAsia="Cambria" w:hAnsi="Cambria" w:cs="Arial"/>
                <w:b/>
                <w:szCs w:val="20"/>
              </w:rPr>
              <w:t>3</w:t>
            </w:r>
            <w:r w:rsidR="009A1DDC">
              <w:rPr>
                <w:rFonts w:ascii="Cambria" w:eastAsia="Cambria" w:hAnsi="Cambria" w:cs="Arial"/>
                <w:b/>
                <w:szCs w:val="20"/>
              </w:rPr>
              <w:t>5</w:t>
            </w:r>
            <w:r>
              <w:rPr>
                <w:rFonts w:ascii="Cambria" w:eastAsia="Cambria" w:hAnsi="Cambria" w:cs="Arial"/>
                <w:b/>
                <w:szCs w:val="20"/>
              </w:rPr>
              <w:t>.202</w:t>
            </w:r>
            <w:r w:rsidR="00485397">
              <w:rPr>
                <w:rFonts w:ascii="Cambria" w:eastAsia="Cambria" w:hAnsi="Cambria" w:cs="Arial"/>
                <w:b/>
                <w:szCs w:val="20"/>
              </w:rPr>
              <w:t>4</w:t>
            </w:r>
            <w:r w:rsidRPr="00AF469D">
              <w:rPr>
                <w:rFonts w:ascii="Cambria" w:eastAsia="Cambria" w:hAnsi="Cambria" w:cs="Arial"/>
                <w:b/>
                <w:szCs w:val="20"/>
              </w:rPr>
              <w:t>.</w:t>
            </w:r>
          </w:p>
        </w:tc>
        <w:tc>
          <w:tcPr>
            <w:tcW w:w="604" w:type="dxa"/>
            <w:shd w:val="clear" w:color="auto" w:fill="auto"/>
            <w:vAlign w:val="bottom"/>
          </w:tcPr>
          <w:p w14:paraId="4B033584" w14:textId="77777777" w:rsidR="00A41592" w:rsidRPr="00AF469D" w:rsidRDefault="00A41592" w:rsidP="001029D2">
            <w:pPr>
              <w:spacing w:line="0" w:lineRule="atLeast"/>
              <w:rPr>
                <w:rFonts w:cs="Arial"/>
                <w:szCs w:val="20"/>
              </w:rPr>
            </w:pPr>
          </w:p>
        </w:tc>
        <w:tc>
          <w:tcPr>
            <w:tcW w:w="780" w:type="dxa"/>
            <w:shd w:val="clear" w:color="auto" w:fill="auto"/>
            <w:vAlign w:val="bottom"/>
          </w:tcPr>
          <w:p w14:paraId="5528E4BD" w14:textId="77777777" w:rsidR="00A41592" w:rsidRPr="00AF469D" w:rsidRDefault="00A41592" w:rsidP="001029D2">
            <w:pPr>
              <w:spacing w:line="0" w:lineRule="atLeast"/>
              <w:rPr>
                <w:rFonts w:cs="Arial"/>
                <w:szCs w:val="20"/>
              </w:rPr>
            </w:pPr>
          </w:p>
        </w:tc>
      </w:tr>
      <w:tr w:rsidR="00A41592" w:rsidRPr="00AF469D" w14:paraId="631F04D6" w14:textId="77777777" w:rsidTr="00A41592">
        <w:trPr>
          <w:trHeight w:val="324"/>
        </w:trPr>
        <w:tc>
          <w:tcPr>
            <w:tcW w:w="1700" w:type="dxa"/>
            <w:shd w:val="clear" w:color="auto" w:fill="auto"/>
            <w:vAlign w:val="bottom"/>
          </w:tcPr>
          <w:p w14:paraId="41FA3E6B" w14:textId="706187AD" w:rsidR="00A41592" w:rsidRPr="00AF469D" w:rsidRDefault="00A41592" w:rsidP="001029D2">
            <w:pPr>
              <w:spacing w:line="0" w:lineRule="atLeast"/>
              <w:rPr>
                <w:rFonts w:ascii="Cambria" w:eastAsia="Cambria" w:hAnsi="Cambria" w:cs="Arial"/>
                <w:b/>
                <w:szCs w:val="20"/>
              </w:rPr>
            </w:pPr>
            <w:r w:rsidRPr="00AF469D">
              <w:rPr>
                <w:rFonts w:ascii="Cambria" w:eastAsia="Cambria" w:hAnsi="Cambria" w:cs="Arial"/>
                <w:b/>
                <w:szCs w:val="20"/>
              </w:rPr>
              <w:t>11.1</w:t>
            </w:r>
            <w:r>
              <w:rPr>
                <w:rFonts w:ascii="Cambria" w:eastAsia="Cambria" w:hAnsi="Cambria" w:cs="Arial"/>
                <w:b/>
                <w:szCs w:val="20"/>
              </w:rPr>
              <w:t>7</w:t>
            </w:r>
            <w:r w:rsidRPr="00AF469D">
              <w:rPr>
                <w:rFonts w:ascii="Cambria" w:eastAsia="Cambria" w:hAnsi="Cambria" w:cs="Arial"/>
                <w:b/>
                <w:szCs w:val="20"/>
              </w:rPr>
              <w:t>.</w:t>
            </w:r>
            <w:r>
              <w:rPr>
                <w:rFonts w:ascii="Cambria" w:eastAsia="Cambria" w:hAnsi="Cambria" w:cs="Arial"/>
                <w:b/>
                <w:szCs w:val="20"/>
              </w:rPr>
              <w:t xml:space="preserve"> </w:t>
            </w:r>
            <w:r w:rsidRPr="00AF469D">
              <w:rPr>
                <w:rFonts w:ascii="Cambria" w:eastAsia="Cambria" w:hAnsi="Cambria" w:cs="Arial"/>
                <w:b/>
                <w:szCs w:val="20"/>
              </w:rPr>
              <w:t>UWAGA:</w:t>
            </w:r>
          </w:p>
        </w:tc>
        <w:tc>
          <w:tcPr>
            <w:tcW w:w="1880" w:type="dxa"/>
            <w:shd w:val="clear" w:color="auto" w:fill="auto"/>
            <w:vAlign w:val="bottom"/>
          </w:tcPr>
          <w:p w14:paraId="383966D6" w14:textId="77777777" w:rsidR="00A41592" w:rsidRPr="00AF469D" w:rsidRDefault="00A41592" w:rsidP="001029D2">
            <w:pPr>
              <w:spacing w:line="0" w:lineRule="atLeast"/>
              <w:ind w:left="260"/>
              <w:rPr>
                <w:rFonts w:ascii="Cambria" w:eastAsia="Cambria" w:hAnsi="Cambria" w:cs="Arial"/>
                <w:b/>
                <w:szCs w:val="20"/>
              </w:rPr>
            </w:pPr>
            <w:r w:rsidRPr="00AF469D">
              <w:rPr>
                <w:rFonts w:ascii="Cambria" w:eastAsia="Cambria" w:hAnsi="Cambria" w:cs="Arial"/>
                <w:b/>
                <w:szCs w:val="20"/>
              </w:rPr>
              <w:t>Zamawiający</w:t>
            </w:r>
          </w:p>
        </w:tc>
        <w:tc>
          <w:tcPr>
            <w:tcW w:w="500" w:type="dxa"/>
            <w:shd w:val="clear" w:color="auto" w:fill="auto"/>
            <w:vAlign w:val="bottom"/>
          </w:tcPr>
          <w:p w14:paraId="0D2B0307" w14:textId="77777777" w:rsidR="00A41592" w:rsidRPr="00AF469D" w:rsidRDefault="00A41592" w:rsidP="001029D2">
            <w:pPr>
              <w:spacing w:line="0" w:lineRule="atLeast"/>
              <w:ind w:left="140"/>
              <w:rPr>
                <w:rFonts w:ascii="Cambria" w:eastAsia="Cambria" w:hAnsi="Cambria" w:cs="Arial"/>
                <w:b/>
                <w:w w:val="97"/>
                <w:szCs w:val="20"/>
              </w:rPr>
            </w:pPr>
            <w:r w:rsidRPr="00AF469D">
              <w:rPr>
                <w:rFonts w:ascii="Cambria" w:eastAsia="Cambria" w:hAnsi="Cambria" w:cs="Arial"/>
                <w:b/>
                <w:w w:val="97"/>
                <w:szCs w:val="20"/>
              </w:rPr>
              <w:t>nie</w:t>
            </w:r>
          </w:p>
        </w:tc>
        <w:tc>
          <w:tcPr>
            <w:tcW w:w="4565" w:type="dxa"/>
            <w:gridSpan w:val="4"/>
            <w:shd w:val="clear" w:color="auto" w:fill="auto"/>
            <w:vAlign w:val="bottom"/>
          </w:tcPr>
          <w:p w14:paraId="461FCA81" w14:textId="77777777" w:rsidR="00A41592" w:rsidRPr="00AF469D" w:rsidRDefault="00A41592" w:rsidP="001029D2">
            <w:pPr>
              <w:spacing w:line="0" w:lineRule="atLeast"/>
              <w:ind w:left="320"/>
              <w:rPr>
                <w:rFonts w:ascii="Cambria" w:eastAsia="Cambria" w:hAnsi="Cambria" w:cs="Arial"/>
                <w:b/>
                <w:szCs w:val="20"/>
              </w:rPr>
            </w:pPr>
            <w:r w:rsidRPr="00AF469D">
              <w:rPr>
                <w:rFonts w:ascii="Cambria" w:eastAsia="Cambria" w:hAnsi="Cambria" w:cs="Arial"/>
                <w:b/>
                <w:szCs w:val="20"/>
              </w:rPr>
              <w:t>ponosi   odpowiedzialności</w:t>
            </w:r>
          </w:p>
        </w:tc>
        <w:tc>
          <w:tcPr>
            <w:tcW w:w="604" w:type="dxa"/>
            <w:shd w:val="clear" w:color="auto" w:fill="auto"/>
            <w:vAlign w:val="bottom"/>
          </w:tcPr>
          <w:p w14:paraId="4CA8A216" w14:textId="77777777" w:rsidR="00A41592" w:rsidRPr="00AF469D" w:rsidRDefault="00A41592" w:rsidP="001029D2">
            <w:pPr>
              <w:spacing w:line="0" w:lineRule="atLeast"/>
              <w:rPr>
                <w:rFonts w:ascii="Cambria" w:eastAsia="Cambria" w:hAnsi="Cambria" w:cs="Arial"/>
                <w:b/>
                <w:szCs w:val="20"/>
              </w:rPr>
            </w:pPr>
            <w:r w:rsidRPr="00AF469D">
              <w:rPr>
                <w:rFonts w:ascii="Cambria" w:eastAsia="Cambria" w:hAnsi="Cambria" w:cs="Arial"/>
                <w:b/>
                <w:szCs w:val="20"/>
              </w:rPr>
              <w:t>za</w:t>
            </w:r>
          </w:p>
        </w:tc>
        <w:tc>
          <w:tcPr>
            <w:tcW w:w="780" w:type="dxa"/>
            <w:shd w:val="clear" w:color="auto" w:fill="auto"/>
            <w:vAlign w:val="bottom"/>
          </w:tcPr>
          <w:p w14:paraId="7C5EFD0E" w14:textId="77777777" w:rsidR="00A41592" w:rsidRPr="00AF469D" w:rsidRDefault="00A41592" w:rsidP="001029D2">
            <w:pPr>
              <w:spacing w:line="0" w:lineRule="atLeast"/>
              <w:jc w:val="right"/>
              <w:rPr>
                <w:rFonts w:ascii="Cambria" w:eastAsia="Cambria" w:hAnsi="Cambria" w:cs="Arial"/>
                <w:b/>
                <w:szCs w:val="20"/>
              </w:rPr>
            </w:pPr>
            <w:r w:rsidRPr="00AF469D">
              <w:rPr>
                <w:rFonts w:ascii="Cambria" w:eastAsia="Cambria" w:hAnsi="Cambria" w:cs="Arial"/>
                <w:b/>
                <w:szCs w:val="20"/>
              </w:rPr>
              <w:t>błędy</w:t>
            </w:r>
          </w:p>
        </w:tc>
      </w:tr>
    </w:tbl>
    <w:p w14:paraId="38095E3C" w14:textId="77777777" w:rsidR="00A41592" w:rsidRPr="00AF469D" w:rsidRDefault="00A41592" w:rsidP="00A41592">
      <w:pPr>
        <w:spacing w:line="44" w:lineRule="exact"/>
        <w:rPr>
          <w:rFonts w:cs="Arial"/>
          <w:sz w:val="20"/>
          <w:szCs w:val="20"/>
        </w:rPr>
      </w:pPr>
    </w:p>
    <w:p w14:paraId="5A70EB21" w14:textId="77777777" w:rsidR="00A41592" w:rsidRPr="00AF469D" w:rsidRDefault="00A41592" w:rsidP="00A41592">
      <w:pPr>
        <w:spacing w:line="275" w:lineRule="auto"/>
        <w:ind w:left="700" w:right="20"/>
        <w:jc w:val="both"/>
        <w:rPr>
          <w:rFonts w:ascii="Cambria" w:eastAsia="Cambria" w:hAnsi="Cambria" w:cs="Arial"/>
          <w:b/>
          <w:szCs w:val="20"/>
        </w:rPr>
      </w:pPr>
      <w:r w:rsidRPr="00AF469D">
        <w:rPr>
          <w:rFonts w:ascii="Cambria" w:eastAsia="Cambria" w:hAnsi="Cambria" w:cs="Arial"/>
          <w:b/>
          <w:szCs w:val="20"/>
        </w:rPr>
        <w:t>w transmisji danych, w tym błędy spowodowane awariami systemów</w:t>
      </w:r>
      <w:r>
        <w:rPr>
          <w:rFonts w:ascii="Cambria" w:eastAsia="Cambria" w:hAnsi="Cambria" w:cs="Arial"/>
          <w:b/>
          <w:szCs w:val="20"/>
        </w:rPr>
        <w:t xml:space="preserve"> </w:t>
      </w:r>
      <w:r w:rsidRPr="00AF469D">
        <w:rPr>
          <w:rFonts w:ascii="Cambria" w:eastAsia="Cambria" w:hAnsi="Cambria" w:cs="Arial"/>
          <w:b/>
          <w:szCs w:val="20"/>
        </w:rPr>
        <w:t>teleinformatycznych, systemów zasilania lub też okolicznościami zależnymi od operatora zapewniającego transmisję danych.</w:t>
      </w:r>
    </w:p>
    <w:p w14:paraId="66C9E8A1" w14:textId="6AEE4B9E" w:rsidR="005B7A64" w:rsidRDefault="005B7A64" w:rsidP="00627C7D">
      <w:pPr>
        <w:pStyle w:val="Kolorowalistaakcent11"/>
        <w:widowControl w:val="0"/>
        <w:suppressAutoHyphens/>
        <w:spacing w:line="276" w:lineRule="auto"/>
        <w:ind w:left="0"/>
        <w:outlineLvl w:val="3"/>
        <w:rPr>
          <w:rFonts w:asciiTheme="majorHAnsi" w:hAnsiTheme="majorHAnsi"/>
          <w:b/>
          <w:sz w:val="24"/>
          <w:szCs w:val="24"/>
          <w:highlight w:val="yellow"/>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2F66C55C" w14:textId="77777777" w:rsidTr="00534BDE">
        <w:trPr>
          <w:jc w:val="center"/>
        </w:trPr>
        <w:tc>
          <w:tcPr>
            <w:tcW w:w="9072" w:type="dxa"/>
            <w:tcBorders>
              <w:bottom w:val="single" w:sz="4" w:space="0" w:color="auto"/>
            </w:tcBorders>
            <w:shd w:val="clear" w:color="auto" w:fill="D9D9D9" w:themeFill="background1" w:themeFillShade="D9"/>
          </w:tcPr>
          <w:p w14:paraId="4D8EA66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7492662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784CDAD5" w14:textId="5F4B9F42" w:rsidR="003C64AE" w:rsidRPr="009A1DDC" w:rsidRDefault="003C64AE" w:rsidP="003C64AE">
      <w:pPr>
        <w:pStyle w:val="Akapitzlist"/>
        <w:numPr>
          <w:ilvl w:val="1"/>
          <w:numId w:val="69"/>
        </w:numPr>
        <w:spacing w:before="120" w:after="120"/>
        <w:rPr>
          <w:rFonts w:asciiTheme="majorHAnsi" w:hAnsiTheme="majorHAnsi" w:cs="Arial"/>
          <w:b/>
          <w:bCs/>
          <w:iCs/>
          <w:color w:val="000000" w:themeColor="text1"/>
          <w:u w:color="000000"/>
        </w:rPr>
      </w:pPr>
      <w:r w:rsidRPr="003C64AE">
        <w:rPr>
          <w:rStyle w:val="Teksttreci"/>
          <w:rFonts w:asciiTheme="majorHAnsi" w:hAnsiTheme="majorHAnsi"/>
          <w:sz w:val="24"/>
        </w:rPr>
        <w:t>Wykonawca zobowiązany jest do wniesienia wadium w kwocie:</w:t>
      </w:r>
      <w:r w:rsidRPr="003C64AE">
        <w:rPr>
          <w:rFonts w:asciiTheme="majorHAnsi" w:hAnsiTheme="majorHAnsi" w:cs="Arial"/>
          <w:iCs/>
          <w:color w:val="000000" w:themeColor="text1"/>
          <w:u w:color="000000"/>
        </w:rPr>
        <w:t xml:space="preserve"> </w:t>
      </w:r>
      <w:r w:rsidR="009A1DDC">
        <w:rPr>
          <w:rFonts w:asciiTheme="majorHAnsi" w:hAnsiTheme="majorHAnsi" w:cs="Arial"/>
          <w:iCs/>
          <w:color w:val="000000" w:themeColor="text1"/>
          <w:u w:color="000000"/>
        </w:rPr>
        <w:t xml:space="preserve"> </w:t>
      </w:r>
      <w:r w:rsidR="009A1DDC" w:rsidRPr="009A1DDC">
        <w:rPr>
          <w:rFonts w:asciiTheme="majorHAnsi" w:hAnsiTheme="majorHAnsi" w:cs="Arial"/>
          <w:b/>
          <w:bCs/>
          <w:i/>
          <w:color w:val="000000" w:themeColor="text1"/>
          <w:u w:color="000000"/>
        </w:rPr>
        <w:t>10</w:t>
      </w:r>
      <w:r w:rsidRPr="009A1DDC">
        <w:rPr>
          <w:rFonts w:asciiTheme="majorHAnsi" w:hAnsiTheme="majorHAnsi" w:cs="Arial"/>
          <w:b/>
          <w:bCs/>
          <w:i/>
          <w:color w:val="000000" w:themeColor="text1"/>
          <w:u w:color="000000"/>
        </w:rPr>
        <w:t> 000,00 zł</w:t>
      </w:r>
    </w:p>
    <w:p w14:paraId="045E8B32" w14:textId="77777777" w:rsidR="003C64AE" w:rsidRPr="005660A1" w:rsidRDefault="003C64AE" w:rsidP="003C64AE">
      <w:pPr>
        <w:widowControl w:val="0"/>
        <w:numPr>
          <w:ilvl w:val="1"/>
          <w:numId w:val="69"/>
        </w:numPr>
        <w:tabs>
          <w:tab w:val="left" w:pos="355"/>
        </w:tabs>
        <w:spacing w:after="60" w:line="245" w:lineRule="exact"/>
        <w:ind w:right="20"/>
        <w:jc w:val="both"/>
        <w:rPr>
          <w:rFonts w:asciiTheme="majorHAnsi" w:hAnsiTheme="majorHAnsi"/>
        </w:rPr>
      </w:pPr>
      <w:r w:rsidRPr="005660A1">
        <w:rPr>
          <w:rStyle w:val="Teksttreci"/>
          <w:rFonts w:asciiTheme="majorHAnsi" w:hAnsiTheme="majorHAnsi"/>
          <w:sz w:val="24"/>
        </w:rPr>
        <w:t>Wadium wnosi się przed upływem terminu składania ofert i utrzymuje nieprzerwanie do dnia upływu terminu związania ofertą, z wyjątkiem przypadków, o których mowa w art. 98 ust. 1 pkt 2 i 3 oraz ust. 2 Pzp.</w:t>
      </w:r>
    </w:p>
    <w:p w14:paraId="3A0EA447" w14:textId="77777777" w:rsidR="003C64AE" w:rsidRPr="005660A1" w:rsidRDefault="003C64AE" w:rsidP="003C64AE">
      <w:pPr>
        <w:widowControl w:val="0"/>
        <w:numPr>
          <w:ilvl w:val="1"/>
          <w:numId w:val="69"/>
        </w:numPr>
        <w:tabs>
          <w:tab w:val="left" w:pos="355"/>
        </w:tabs>
        <w:spacing w:line="245" w:lineRule="exact"/>
        <w:jc w:val="both"/>
        <w:rPr>
          <w:rFonts w:asciiTheme="majorHAnsi" w:hAnsiTheme="majorHAnsi"/>
        </w:rPr>
      </w:pPr>
      <w:r w:rsidRPr="005660A1">
        <w:rPr>
          <w:rStyle w:val="Teksttreci"/>
          <w:rFonts w:asciiTheme="majorHAnsi" w:hAnsiTheme="majorHAnsi"/>
          <w:sz w:val="24"/>
        </w:rPr>
        <w:t>Wadium może być wnoszone według wyboru Wykonawcy w jednej lub kilku następujących formach:</w:t>
      </w:r>
    </w:p>
    <w:p w14:paraId="5EC10A96" w14:textId="77777777" w:rsidR="003C64AE" w:rsidRPr="005660A1" w:rsidRDefault="003C64AE" w:rsidP="003C64AE">
      <w:pPr>
        <w:widowControl w:val="0"/>
        <w:numPr>
          <w:ilvl w:val="2"/>
          <w:numId w:val="69"/>
        </w:numPr>
        <w:tabs>
          <w:tab w:val="left" w:pos="812"/>
        </w:tabs>
        <w:spacing w:line="245" w:lineRule="exact"/>
        <w:jc w:val="both"/>
        <w:rPr>
          <w:rFonts w:asciiTheme="majorHAnsi" w:hAnsiTheme="majorHAnsi"/>
        </w:rPr>
      </w:pPr>
      <w:r w:rsidRPr="005660A1">
        <w:rPr>
          <w:rStyle w:val="Teksttreci"/>
          <w:rFonts w:asciiTheme="majorHAnsi" w:hAnsiTheme="majorHAnsi"/>
          <w:sz w:val="24"/>
        </w:rPr>
        <w:t>pieniądzu;</w:t>
      </w:r>
    </w:p>
    <w:p w14:paraId="2EC011AE" w14:textId="77777777" w:rsidR="003C64AE" w:rsidRPr="005660A1" w:rsidRDefault="003C64AE" w:rsidP="003C64AE">
      <w:pPr>
        <w:widowControl w:val="0"/>
        <w:numPr>
          <w:ilvl w:val="2"/>
          <w:numId w:val="69"/>
        </w:numPr>
        <w:tabs>
          <w:tab w:val="left" w:pos="802"/>
        </w:tabs>
        <w:spacing w:line="245" w:lineRule="exact"/>
        <w:jc w:val="both"/>
        <w:rPr>
          <w:rFonts w:asciiTheme="majorHAnsi" w:hAnsiTheme="majorHAnsi"/>
        </w:rPr>
      </w:pPr>
      <w:r w:rsidRPr="005660A1">
        <w:rPr>
          <w:rStyle w:val="Teksttreci"/>
          <w:rFonts w:asciiTheme="majorHAnsi" w:hAnsiTheme="majorHAnsi"/>
          <w:sz w:val="24"/>
        </w:rPr>
        <w:t>gwarancjach bankowych;</w:t>
      </w:r>
    </w:p>
    <w:p w14:paraId="19731D59" w14:textId="77777777" w:rsidR="003C64AE" w:rsidRPr="005660A1" w:rsidRDefault="003C64AE" w:rsidP="003C64AE">
      <w:pPr>
        <w:widowControl w:val="0"/>
        <w:numPr>
          <w:ilvl w:val="2"/>
          <w:numId w:val="69"/>
        </w:numPr>
        <w:tabs>
          <w:tab w:val="left" w:pos="802"/>
        </w:tabs>
        <w:spacing w:line="245" w:lineRule="exact"/>
        <w:jc w:val="both"/>
        <w:rPr>
          <w:rFonts w:asciiTheme="majorHAnsi" w:hAnsiTheme="majorHAnsi"/>
        </w:rPr>
      </w:pPr>
      <w:r w:rsidRPr="005660A1">
        <w:rPr>
          <w:rStyle w:val="Teksttreci"/>
          <w:rFonts w:asciiTheme="majorHAnsi" w:hAnsiTheme="majorHAnsi"/>
          <w:sz w:val="24"/>
        </w:rPr>
        <w:t>gwarancjach ubezpieczeniowych;</w:t>
      </w:r>
    </w:p>
    <w:p w14:paraId="7039B0B4" w14:textId="48BA5DAB" w:rsidR="003C64AE" w:rsidRPr="005660A1" w:rsidRDefault="003C64AE" w:rsidP="003C64AE">
      <w:pPr>
        <w:widowControl w:val="0"/>
        <w:numPr>
          <w:ilvl w:val="2"/>
          <w:numId w:val="69"/>
        </w:numPr>
        <w:tabs>
          <w:tab w:val="left" w:pos="812"/>
        </w:tabs>
        <w:spacing w:after="240" w:line="245" w:lineRule="exact"/>
        <w:ind w:right="20"/>
        <w:jc w:val="both"/>
        <w:rPr>
          <w:rFonts w:asciiTheme="majorHAnsi" w:hAnsiTheme="majorHAnsi"/>
        </w:rPr>
      </w:pPr>
      <w:r w:rsidRPr="005660A1">
        <w:rPr>
          <w:rStyle w:val="Teksttreci"/>
          <w:rFonts w:asciiTheme="majorHAnsi" w:hAnsiTheme="majorHAnsi"/>
          <w:sz w:val="24"/>
        </w:rPr>
        <w:t>poręczeniach udzielanych przez podmioty, o których mowa w art. 6b ust. 5 pkt 2 ustawy z dnia 9 listopada 2000 r. o utworzeniu Polskiej Agencji Rozwoju Przedsiębiorczości (t.j. Dz.U. z 202</w:t>
      </w:r>
      <w:r w:rsidR="00932E52">
        <w:rPr>
          <w:rStyle w:val="Teksttreci"/>
          <w:rFonts w:asciiTheme="majorHAnsi" w:hAnsiTheme="majorHAnsi"/>
          <w:sz w:val="24"/>
        </w:rPr>
        <w:t>4</w:t>
      </w:r>
      <w:r w:rsidRPr="005660A1">
        <w:rPr>
          <w:rStyle w:val="Teksttreci"/>
          <w:rFonts w:asciiTheme="majorHAnsi" w:hAnsiTheme="majorHAnsi"/>
          <w:sz w:val="24"/>
        </w:rPr>
        <w:t xml:space="preserve"> r. poz. 4</w:t>
      </w:r>
      <w:r w:rsidR="00932E52">
        <w:rPr>
          <w:rStyle w:val="Teksttreci"/>
          <w:rFonts w:asciiTheme="majorHAnsi" w:hAnsiTheme="majorHAnsi"/>
          <w:sz w:val="24"/>
        </w:rPr>
        <w:t>19</w:t>
      </w:r>
      <w:r w:rsidRPr="005660A1">
        <w:rPr>
          <w:rStyle w:val="Teksttreci"/>
          <w:rFonts w:asciiTheme="majorHAnsi" w:hAnsiTheme="majorHAnsi"/>
          <w:sz w:val="24"/>
        </w:rPr>
        <w:t>).</w:t>
      </w:r>
    </w:p>
    <w:p w14:paraId="703CCD44" w14:textId="77777777" w:rsidR="003C64AE" w:rsidRPr="005660A1" w:rsidRDefault="003C64AE" w:rsidP="003C64AE">
      <w:pPr>
        <w:spacing w:line="276" w:lineRule="auto"/>
        <w:ind w:left="360" w:firstLine="349"/>
        <w:outlineLvl w:val="3"/>
        <w:rPr>
          <w:rFonts w:asciiTheme="majorHAnsi" w:hAnsiTheme="majorHAnsi" w:cs="Arial"/>
          <w:b/>
          <w:bCs/>
        </w:rPr>
      </w:pPr>
      <w:r w:rsidRPr="005660A1">
        <w:rPr>
          <w:rStyle w:val="Teksttreci"/>
          <w:rFonts w:asciiTheme="majorHAnsi" w:hAnsiTheme="majorHAnsi"/>
          <w:sz w:val="24"/>
        </w:rPr>
        <w:t>Wadium wnoszone</w:t>
      </w:r>
      <w:r w:rsidRPr="005660A1">
        <w:rPr>
          <w:rStyle w:val="TeksttreciPogrubienie"/>
          <w:rFonts w:asciiTheme="majorHAnsi" w:hAnsiTheme="majorHAnsi"/>
          <w:sz w:val="24"/>
          <w:szCs w:val="24"/>
        </w:rPr>
        <w:t xml:space="preserve"> w pieniądzu</w:t>
      </w:r>
      <w:r w:rsidRPr="005660A1">
        <w:rPr>
          <w:rStyle w:val="Teksttreci"/>
          <w:rFonts w:asciiTheme="majorHAnsi" w:hAnsiTheme="majorHAnsi"/>
          <w:sz w:val="24"/>
        </w:rPr>
        <w:t xml:space="preserve"> należy wpłacić</w:t>
      </w:r>
      <w:r w:rsidRPr="005660A1">
        <w:rPr>
          <w:rStyle w:val="TeksttreciPogrubienie"/>
          <w:rFonts w:asciiTheme="majorHAnsi" w:hAnsiTheme="majorHAnsi"/>
          <w:sz w:val="24"/>
          <w:szCs w:val="24"/>
        </w:rPr>
        <w:t xml:space="preserve"> przelewem</w:t>
      </w:r>
      <w:r w:rsidRPr="005660A1">
        <w:rPr>
          <w:rStyle w:val="Teksttreci"/>
          <w:rFonts w:asciiTheme="majorHAnsi" w:hAnsiTheme="majorHAnsi"/>
          <w:sz w:val="24"/>
        </w:rPr>
        <w:t xml:space="preserve"> na konto:</w:t>
      </w:r>
      <w:r w:rsidRPr="005660A1">
        <w:rPr>
          <w:rFonts w:asciiTheme="majorHAnsi" w:hAnsiTheme="majorHAnsi" w:cs="Arial"/>
          <w:bCs/>
        </w:rPr>
        <w:t xml:space="preserve"> : </w:t>
      </w:r>
      <w:r w:rsidRPr="005660A1">
        <w:rPr>
          <w:rFonts w:asciiTheme="majorHAnsi" w:hAnsiTheme="majorHAnsi" w:cs="Arial"/>
          <w:b/>
          <w:bCs/>
        </w:rPr>
        <w:t>63 1560 0013 2000 1462 1000 0016</w:t>
      </w:r>
    </w:p>
    <w:p w14:paraId="679BAED9" w14:textId="7EBE7DC9" w:rsidR="003C64AE" w:rsidRPr="005660A1" w:rsidRDefault="003C64AE" w:rsidP="003C64AE">
      <w:pPr>
        <w:tabs>
          <w:tab w:val="left" w:pos="851"/>
        </w:tabs>
        <w:spacing w:line="276" w:lineRule="auto"/>
        <w:ind w:left="720"/>
        <w:jc w:val="both"/>
        <w:rPr>
          <w:rFonts w:asciiTheme="majorHAnsi" w:hAnsiTheme="majorHAnsi" w:cs="Arial"/>
          <w:bCs/>
          <w:i/>
        </w:rPr>
      </w:pPr>
      <w:r w:rsidRPr="005660A1">
        <w:rPr>
          <w:rFonts w:asciiTheme="majorHAnsi" w:hAnsiTheme="majorHAnsi" w:cs="Arial"/>
          <w:b/>
          <w:bCs/>
        </w:rPr>
        <w:t>z adnotacją „Wadium – Znak sprawy: ZP.272.</w:t>
      </w:r>
      <w:r>
        <w:rPr>
          <w:rFonts w:asciiTheme="majorHAnsi" w:hAnsiTheme="majorHAnsi" w:cs="Arial"/>
          <w:b/>
          <w:bCs/>
        </w:rPr>
        <w:t>3</w:t>
      </w:r>
      <w:r w:rsidR="009A1DDC">
        <w:rPr>
          <w:rFonts w:asciiTheme="majorHAnsi" w:hAnsiTheme="majorHAnsi" w:cs="Arial"/>
          <w:b/>
          <w:bCs/>
        </w:rPr>
        <w:t>5</w:t>
      </w:r>
      <w:r w:rsidRPr="005660A1">
        <w:rPr>
          <w:rFonts w:asciiTheme="majorHAnsi" w:hAnsiTheme="majorHAnsi" w:cs="Arial"/>
          <w:b/>
          <w:bCs/>
        </w:rPr>
        <w:t>.202</w:t>
      </w:r>
      <w:r>
        <w:rPr>
          <w:rFonts w:asciiTheme="majorHAnsi" w:hAnsiTheme="majorHAnsi" w:cs="Arial"/>
          <w:b/>
          <w:bCs/>
        </w:rPr>
        <w:t>4</w:t>
      </w:r>
    </w:p>
    <w:p w14:paraId="5A8FB27E" w14:textId="77777777" w:rsidR="003C64AE" w:rsidRPr="005660A1" w:rsidRDefault="003C64AE" w:rsidP="003C64AE">
      <w:pPr>
        <w:tabs>
          <w:tab w:val="left" w:pos="851"/>
        </w:tabs>
        <w:spacing w:line="276" w:lineRule="auto"/>
        <w:ind w:left="720"/>
        <w:jc w:val="both"/>
        <w:rPr>
          <w:rFonts w:asciiTheme="majorHAnsi" w:hAnsiTheme="majorHAnsi" w:cs="Arial"/>
        </w:rPr>
      </w:pPr>
      <w:r w:rsidRPr="005660A1">
        <w:rPr>
          <w:rFonts w:asciiTheme="majorHAnsi" w:hAnsiTheme="majorHAnsi" w:cs="Arial"/>
        </w:rPr>
        <w:t xml:space="preserve">Za skuteczne wniesienie wadium w pieniądzu, Zamawiający uzna wadium, które znajdzie się na rachunku bankowym Zamawiającego </w:t>
      </w:r>
      <w:r w:rsidRPr="005660A1">
        <w:rPr>
          <w:rFonts w:asciiTheme="majorHAnsi" w:hAnsiTheme="majorHAnsi" w:cs="Arial"/>
          <w:b/>
        </w:rPr>
        <w:t>przed upływem terminu składania ofert.</w:t>
      </w:r>
    </w:p>
    <w:p w14:paraId="55BF68AF" w14:textId="77777777" w:rsidR="003C64AE" w:rsidRPr="005660A1" w:rsidRDefault="003C64AE" w:rsidP="003C64AE">
      <w:pPr>
        <w:pStyle w:val="Teksttreci60"/>
        <w:shd w:val="clear" w:color="auto" w:fill="auto"/>
        <w:ind w:left="860"/>
        <w:rPr>
          <w:rFonts w:asciiTheme="majorHAnsi" w:hAnsiTheme="majorHAnsi"/>
          <w:sz w:val="24"/>
          <w:szCs w:val="24"/>
        </w:rPr>
      </w:pPr>
    </w:p>
    <w:p w14:paraId="2B1FE468" w14:textId="77777777" w:rsidR="003C64AE" w:rsidRPr="005660A1" w:rsidRDefault="003C64AE" w:rsidP="003C64AE">
      <w:pPr>
        <w:widowControl w:val="0"/>
        <w:numPr>
          <w:ilvl w:val="1"/>
          <w:numId w:val="69"/>
        </w:numPr>
        <w:tabs>
          <w:tab w:val="left" w:pos="350"/>
        </w:tabs>
        <w:spacing w:after="60" w:line="245" w:lineRule="exact"/>
        <w:ind w:right="20"/>
        <w:jc w:val="both"/>
        <w:rPr>
          <w:rFonts w:asciiTheme="majorHAnsi" w:hAnsiTheme="majorHAnsi"/>
        </w:rPr>
      </w:pPr>
      <w:r w:rsidRPr="005660A1">
        <w:rPr>
          <w:rStyle w:val="Teksttreci"/>
          <w:rFonts w:asciiTheme="majorHAnsi" w:hAnsiTheme="majorHAnsi"/>
          <w:sz w:val="24"/>
        </w:rPr>
        <w:t xml:space="preserve">Jeżeli wadium wnoszone jest w formie gwarancji lub poręczenia, Wykonawca przekazuje Zamawiającemu </w:t>
      </w:r>
      <w:r w:rsidRPr="005660A1">
        <w:rPr>
          <w:rStyle w:val="TeksttreciPogrubienie"/>
          <w:rFonts w:asciiTheme="majorHAnsi" w:hAnsiTheme="majorHAnsi"/>
          <w:sz w:val="24"/>
          <w:szCs w:val="24"/>
        </w:rPr>
        <w:t>oryginał gwarancji lub poręczenia, w postaci elektronicznej.</w:t>
      </w:r>
    </w:p>
    <w:p w14:paraId="018A33AA" w14:textId="77777777" w:rsidR="003C64AE" w:rsidRPr="005660A1" w:rsidRDefault="003C64AE" w:rsidP="003C64AE">
      <w:pPr>
        <w:widowControl w:val="0"/>
        <w:numPr>
          <w:ilvl w:val="1"/>
          <w:numId w:val="69"/>
        </w:numPr>
        <w:tabs>
          <w:tab w:val="left" w:pos="355"/>
        </w:tabs>
        <w:spacing w:after="60" w:line="245" w:lineRule="exact"/>
        <w:ind w:right="20"/>
        <w:jc w:val="both"/>
        <w:rPr>
          <w:rFonts w:asciiTheme="majorHAnsi" w:hAnsiTheme="majorHAnsi"/>
        </w:rPr>
      </w:pPr>
      <w:r w:rsidRPr="005660A1">
        <w:rPr>
          <w:rStyle w:val="Teksttreci"/>
          <w:rFonts w:asciiTheme="majorHAnsi" w:hAnsiTheme="majorHAnsi"/>
          <w:sz w:val="24"/>
        </w:rPr>
        <w:t>W przypadku wnoszenia przez Wykonawcę wadium w formach, o których mowa w pkt 3.2.- 3.4. treść gwarancji lub poręczenia musi zawierać zobowiązanie wystawcy dokumentu do co najmniej, bezwarunkowej, nieodwołalnej zapłaty na rzecz Zamawiającego kwoty wadium, płatnej na pierwsze pisemne żądanie Zamawiającego. Do wadium wniesionego w formach wyżej wymienionych stosować się powinno prawo polskie. Wniesione wadium musi obejmować okres związania ofertą i nie może zawierać żadnych ograniczeń sprzecznych z ustawą Prawo zamówień publicznych. Jako beneficjenta wadium wnoszonego w formie poręczeń lub gwarancji należy wskazać Zamawiającego.</w:t>
      </w:r>
    </w:p>
    <w:p w14:paraId="2DECB7FB" w14:textId="77777777" w:rsidR="003C64AE" w:rsidRPr="005660A1" w:rsidRDefault="003C64AE" w:rsidP="003C64AE">
      <w:pPr>
        <w:widowControl w:val="0"/>
        <w:numPr>
          <w:ilvl w:val="1"/>
          <w:numId w:val="69"/>
        </w:numPr>
        <w:tabs>
          <w:tab w:val="left" w:pos="360"/>
        </w:tabs>
        <w:spacing w:after="60" w:line="245" w:lineRule="exact"/>
        <w:ind w:right="20"/>
        <w:jc w:val="both"/>
        <w:rPr>
          <w:rFonts w:asciiTheme="majorHAnsi" w:hAnsiTheme="majorHAnsi"/>
        </w:rPr>
      </w:pPr>
      <w:r w:rsidRPr="005660A1">
        <w:rPr>
          <w:rStyle w:val="Teksttreci"/>
          <w:rFonts w:asciiTheme="majorHAnsi" w:hAnsiTheme="majorHAnsi"/>
          <w:sz w:val="24"/>
        </w:rPr>
        <w:t>Oferta Wykonawcy, który nie wniesie wadium, wniesie wadium w sposób nieprawidłowy lub nie utrzyma wadium nieprzerwanie do upływu terminu związania ofertą lub złoży wniosek o zwrot wadium w przypadku, o którym mowa w art. 98 ust. 2 pkt 3 Pzp zostanie odrzucona na podstawie art. 226 ust. 1 pkt 14 Pzp.</w:t>
      </w:r>
    </w:p>
    <w:p w14:paraId="6D5AED00" w14:textId="77777777" w:rsidR="003C64AE" w:rsidRPr="005660A1" w:rsidRDefault="003C64AE" w:rsidP="003C64AE">
      <w:pPr>
        <w:widowControl w:val="0"/>
        <w:numPr>
          <w:ilvl w:val="1"/>
          <w:numId w:val="69"/>
        </w:numPr>
        <w:tabs>
          <w:tab w:val="left" w:pos="355"/>
        </w:tabs>
        <w:spacing w:after="128" w:line="245" w:lineRule="exact"/>
        <w:ind w:right="20"/>
        <w:jc w:val="both"/>
        <w:rPr>
          <w:rFonts w:asciiTheme="majorHAnsi" w:hAnsiTheme="majorHAnsi"/>
        </w:rPr>
      </w:pPr>
      <w:r w:rsidRPr="005660A1">
        <w:rPr>
          <w:rStyle w:val="Teksttreci"/>
          <w:rFonts w:asciiTheme="majorHAnsi" w:hAnsiTheme="majorHAnsi"/>
          <w:sz w:val="24"/>
        </w:rPr>
        <w:t>Zamawiający zwraca wadium niezwłocznie, nie później jednak niż w terminie 7 dni od dnia wystąpienia jednej z okoliczności:</w:t>
      </w:r>
    </w:p>
    <w:p w14:paraId="54431604" w14:textId="77777777" w:rsidR="003C64AE" w:rsidRPr="005660A1" w:rsidRDefault="003C64AE" w:rsidP="003C64AE">
      <w:pPr>
        <w:widowControl w:val="0"/>
        <w:numPr>
          <w:ilvl w:val="2"/>
          <w:numId w:val="69"/>
        </w:numPr>
        <w:tabs>
          <w:tab w:val="left" w:pos="807"/>
        </w:tabs>
        <w:spacing w:after="39" w:line="160" w:lineRule="exact"/>
        <w:jc w:val="both"/>
        <w:rPr>
          <w:rFonts w:asciiTheme="majorHAnsi" w:hAnsiTheme="majorHAnsi"/>
        </w:rPr>
      </w:pPr>
      <w:r w:rsidRPr="005660A1">
        <w:rPr>
          <w:rStyle w:val="Teksttreci"/>
          <w:rFonts w:asciiTheme="majorHAnsi" w:hAnsiTheme="majorHAnsi"/>
          <w:sz w:val="24"/>
        </w:rPr>
        <w:t>upływu terminu związania ofertą;</w:t>
      </w:r>
    </w:p>
    <w:p w14:paraId="2CB0872C" w14:textId="77777777" w:rsidR="003C64AE" w:rsidRPr="005660A1" w:rsidRDefault="003C64AE" w:rsidP="003C64AE">
      <w:pPr>
        <w:widowControl w:val="0"/>
        <w:numPr>
          <w:ilvl w:val="2"/>
          <w:numId w:val="69"/>
        </w:numPr>
        <w:tabs>
          <w:tab w:val="left" w:pos="802"/>
        </w:tabs>
        <w:spacing w:line="160" w:lineRule="exact"/>
        <w:jc w:val="both"/>
        <w:rPr>
          <w:rFonts w:asciiTheme="majorHAnsi" w:hAnsiTheme="majorHAnsi"/>
        </w:rPr>
      </w:pPr>
      <w:r w:rsidRPr="005660A1">
        <w:rPr>
          <w:rStyle w:val="Teksttreci"/>
          <w:rFonts w:asciiTheme="majorHAnsi" w:hAnsiTheme="majorHAnsi"/>
          <w:sz w:val="24"/>
        </w:rPr>
        <w:t>zawarcia umowy w sprawie zamówienia publicznego;</w:t>
      </w:r>
    </w:p>
    <w:p w14:paraId="0B3E7629" w14:textId="77777777" w:rsidR="003C64AE" w:rsidRPr="005660A1" w:rsidRDefault="003C64AE" w:rsidP="003C64AE">
      <w:pPr>
        <w:widowControl w:val="0"/>
        <w:numPr>
          <w:ilvl w:val="2"/>
          <w:numId w:val="69"/>
        </w:numPr>
        <w:tabs>
          <w:tab w:val="left" w:pos="807"/>
        </w:tabs>
        <w:spacing w:after="60" w:line="245" w:lineRule="exact"/>
        <w:ind w:right="20"/>
        <w:rPr>
          <w:rFonts w:asciiTheme="majorHAnsi" w:hAnsiTheme="majorHAnsi"/>
        </w:rPr>
      </w:pPr>
      <w:r w:rsidRPr="005660A1">
        <w:rPr>
          <w:rStyle w:val="Teksttreci"/>
          <w:rFonts w:asciiTheme="majorHAnsi" w:hAnsiTheme="majorHAnsi"/>
          <w:sz w:val="24"/>
        </w:rPr>
        <w:t xml:space="preserve">unieważnienia postępowania o udzielenie zamówienia, z wyjątkiem sytuacji, gdy nie zostało rozstrzygnięte odwołanie na czynność unieważnienia albo nie upłynął </w:t>
      </w:r>
      <w:r w:rsidRPr="005660A1">
        <w:rPr>
          <w:rStyle w:val="Teksttreci"/>
          <w:rFonts w:asciiTheme="majorHAnsi" w:hAnsiTheme="majorHAnsi"/>
          <w:sz w:val="24"/>
        </w:rPr>
        <w:lastRenderedPageBreak/>
        <w:t>termin do jego wniesienia.</w:t>
      </w:r>
    </w:p>
    <w:p w14:paraId="7647A7D5" w14:textId="77777777" w:rsidR="003C64AE" w:rsidRPr="005660A1" w:rsidRDefault="003C64AE" w:rsidP="003C64AE">
      <w:pPr>
        <w:pStyle w:val="Teksttreci40"/>
        <w:numPr>
          <w:ilvl w:val="1"/>
          <w:numId w:val="69"/>
        </w:numPr>
        <w:shd w:val="clear" w:color="auto" w:fill="auto"/>
        <w:tabs>
          <w:tab w:val="left" w:pos="355"/>
        </w:tabs>
        <w:spacing w:after="128" w:line="245" w:lineRule="exact"/>
        <w:ind w:right="20"/>
        <w:rPr>
          <w:rFonts w:asciiTheme="majorHAnsi" w:hAnsiTheme="majorHAnsi"/>
          <w:sz w:val="24"/>
          <w:szCs w:val="24"/>
        </w:rPr>
      </w:pPr>
      <w:r w:rsidRPr="005660A1">
        <w:rPr>
          <w:rStyle w:val="Teksttreci4Bezpogrubienia"/>
          <w:rFonts w:asciiTheme="majorHAnsi" w:eastAsia="Calibri" w:hAnsiTheme="majorHAnsi"/>
          <w:sz w:val="24"/>
          <w:szCs w:val="24"/>
        </w:rPr>
        <w:t>Zamawiający, niezwłocznie, nie później jednak niż</w:t>
      </w:r>
      <w:r w:rsidRPr="005660A1">
        <w:rPr>
          <w:rStyle w:val="Teksttreci4"/>
          <w:rFonts w:asciiTheme="majorHAnsi" w:hAnsiTheme="majorHAnsi"/>
          <w:sz w:val="24"/>
          <w:szCs w:val="24"/>
        </w:rPr>
        <w:t xml:space="preserve"> w terminie 7 dni od dnia złożenia wniosku zwraca wadium Wykonawcy:</w:t>
      </w:r>
    </w:p>
    <w:p w14:paraId="35FE8546" w14:textId="77777777" w:rsidR="003C64AE" w:rsidRPr="005660A1" w:rsidRDefault="003C64AE" w:rsidP="003C64AE">
      <w:pPr>
        <w:widowControl w:val="0"/>
        <w:numPr>
          <w:ilvl w:val="2"/>
          <w:numId w:val="69"/>
        </w:numPr>
        <w:tabs>
          <w:tab w:val="left" w:pos="730"/>
        </w:tabs>
        <w:spacing w:after="39" w:line="160" w:lineRule="exact"/>
        <w:jc w:val="both"/>
        <w:rPr>
          <w:rFonts w:asciiTheme="majorHAnsi" w:hAnsiTheme="majorHAnsi"/>
        </w:rPr>
      </w:pPr>
      <w:r w:rsidRPr="005660A1">
        <w:rPr>
          <w:rStyle w:val="Teksttreci"/>
          <w:rFonts w:asciiTheme="majorHAnsi" w:hAnsiTheme="majorHAnsi"/>
          <w:sz w:val="24"/>
        </w:rPr>
        <w:t>który wycofał ofertę przed upływem terminu składania ofert;</w:t>
      </w:r>
    </w:p>
    <w:p w14:paraId="004BA1AE" w14:textId="77777777" w:rsidR="003C64AE" w:rsidRPr="005660A1" w:rsidRDefault="003C64AE" w:rsidP="003C64AE">
      <w:pPr>
        <w:widowControl w:val="0"/>
        <w:numPr>
          <w:ilvl w:val="2"/>
          <w:numId w:val="69"/>
        </w:numPr>
        <w:tabs>
          <w:tab w:val="left" w:pos="730"/>
        </w:tabs>
        <w:spacing w:line="160" w:lineRule="exact"/>
        <w:jc w:val="both"/>
        <w:rPr>
          <w:rFonts w:asciiTheme="majorHAnsi" w:hAnsiTheme="majorHAnsi"/>
        </w:rPr>
      </w:pPr>
      <w:r w:rsidRPr="005660A1">
        <w:rPr>
          <w:rStyle w:val="Teksttreci"/>
          <w:rFonts w:asciiTheme="majorHAnsi" w:hAnsiTheme="majorHAnsi"/>
          <w:sz w:val="24"/>
        </w:rPr>
        <w:t>którego oferta została odrzucona;</w:t>
      </w:r>
    </w:p>
    <w:p w14:paraId="70863C1E" w14:textId="77777777" w:rsidR="003C64AE" w:rsidRPr="005660A1" w:rsidRDefault="003C64AE" w:rsidP="003C64AE">
      <w:pPr>
        <w:widowControl w:val="0"/>
        <w:numPr>
          <w:ilvl w:val="2"/>
          <w:numId w:val="69"/>
        </w:numPr>
        <w:tabs>
          <w:tab w:val="left" w:pos="754"/>
        </w:tabs>
        <w:spacing w:line="245" w:lineRule="exact"/>
        <w:ind w:right="20"/>
        <w:rPr>
          <w:rFonts w:asciiTheme="majorHAnsi" w:hAnsiTheme="majorHAnsi"/>
        </w:rPr>
      </w:pPr>
      <w:r w:rsidRPr="005660A1">
        <w:rPr>
          <w:rStyle w:val="Teksttreci"/>
          <w:rFonts w:asciiTheme="majorHAnsi" w:hAnsiTheme="majorHAnsi"/>
          <w:sz w:val="24"/>
        </w:rPr>
        <w:t>po wyborze najkorzystniejszej oferty, z wyjątkiem wykonawcy, którego oferta została wybrana jako najkorzystniejsza;</w:t>
      </w:r>
    </w:p>
    <w:p w14:paraId="68BD35AC" w14:textId="77777777" w:rsidR="003C64AE" w:rsidRPr="005660A1" w:rsidRDefault="003C64AE" w:rsidP="003C64AE">
      <w:pPr>
        <w:widowControl w:val="0"/>
        <w:numPr>
          <w:ilvl w:val="2"/>
          <w:numId w:val="69"/>
        </w:numPr>
        <w:tabs>
          <w:tab w:val="left" w:pos="745"/>
        </w:tabs>
        <w:spacing w:after="60" w:line="245" w:lineRule="exact"/>
        <w:ind w:right="20"/>
        <w:rPr>
          <w:rFonts w:asciiTheme="majorHAnsi" w:hAnsiTheme="majorHAnsi"/>
        </w:rPr>
      </w:pPr>
      <w:r w:rsidRPr="005660A1">
        <w:rPr>
          <w:rStyle w:val="Teksttreci"/>
          <w:rFonts w:asciiTheme="majorHAnsi" w:hAnsiTheme="majorHAnsi"/>
          <w:sz w:val="24"/>
        </w:rPr>
        <w:t>po unieważnieniu postępowania, w przypadku gdy nie zostało rozstrzygnięte odwołanie na czynność unieważnienia albo nie upłynął termin do jego wniesienia.</w:t>
      </w:r>
    </w:p>
    <w:p w14:paraId="3DC0E991" w14:textId="77777777" w:rsidR="003C64AE" w:rsidRPr="005660A1" w:rsidRDefault="003C64AE" w:rsidP="003C64AE">
      <w:pPr>
        <w:widowControl w:val="0"/>
        <w:numPr>
          <w:ilvl w:val="1"/>
          <w:numId w:val="69"/>
        </w:numPr>
        <w:tabs>
          <w:tab w:val="left" w:pos="346"/>
        </w:tabs>
        <w:spacing w:after="60" w:line="245" w:lineRule="exact"/>
        <w:ind w:right="20"/>
        <w:jc w:val="both"/>
        <w:rPr>
          <w:rFonts w:asciiTheme="majorHAnsi" w:hAnsiTheme="majorHAnsi"/>
        </w:rPr>
      </w:pPr>
      <w:r w:rsidRPr="005660A1">
        <w:rPr>
          <w:rStyle w:val="Teksttreci"/>
          <w:rFonts w:asciiTheme="majorHAnsi" w:hAnsiTheme="majorHAnsi"/>
          <w:sz w:val="24"/>
        </w:rPr>
        <w:t xml:space="preserve">Złożenie wniosku o zwrot wadium, o którym mowa w pkt </w:t>
      </w:r>
      <w:r>
        <w:rPr>
          <w:rStyle w:val="Teksttreci"/>
          <w:rFonts w:asciiTheme="majorHAnsi" w:hAnsiTheme="majorHAnsi"/>
          <w:sz w:val="24"/>
        </w:rPr>
        <w:t>8</w:t>
      </w:r>
      <w:r w:rsidRPr="005660A1">
        <w:rPr>
          <w:rStyle w:val="Teksttreci"/>
          <w:rFonts w:asciiTheme="majorHAnsi" w:hAnsiTheme="majorHAnsi"/>
          <w:sz w:val="24"/>
        </w:rPr>
        <w:t>, powoduje rozwiązanie stosunku prawnego z Wykonawcą wraz z utratą przez niego prawa do korzystania ze środków ochrony prawnej, o których mowa w dziale IX Pzp.</w:t>
      </w:r>
    </w:p>
    <w:p w14:paraId="2CCD309A" w14:textId="77777777" w:rsidR="003C64AE" w:rsidRPr="005660A1" w:rsidRDefault="003C64AE" w:rsidP="003C64AE">
      <w:pPr>
        <w:widowControl w:val="0"/>
        <w:numPr>
          <w:ilvl w:val="1"/>
          <w:numId w:val="69"/>
        </w:numPr>
        <w:tabs>
          <w:tab w:val="left" w:pos="346"/>
        </w:tabs>
        <w:spacing w:after="60" w:line="245" w:lineRule="exact"/>
        <w:ind w:right="20"/>
        <w:jc w:val="both"/>
        <w:rPr>
          <w:rFonts w:asciiTheme="majorHAnsi" w:hAnsiTheme="majorHAnsi"/>
        </w:rPr>
      </w:pPr>
      <w:r w:rsidRPr="005660A1">
        <w:rPr>
          <w:rStyle w:val="Teksttreci"/>
          <w:rFonts w:asciiTheme="majorHAnsi" w:hAnsiTheme="majorHAnsi"/>
          <w:sz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56CE3E04" w14:textId="77777777" w:rsidR="003C64AE" w:rsidRPr="005660A1" w:rsidRDefault="003C64AE" w:rsidP="003C64AE">
      <w:pPr>
        <w:widowControl w:val="0"/>
        <w:numPr>
          <w:ilvl w:val="1"/>
          <w:numId w:val="69"/>
        </w:numPr>
        <w:tabs>
          <w:tab w:val="left" w:pos="346"/>
        </w:tabs>
        <w:spacing w:after="60" w:line="245" w:lineRule="exact"/>
        <w:ind w:right="20"/>
        <w:jc w:val="both"/>
        <w:rPr>
          <w:rFonts w:asciiTheme="majorHAnsi" w:hAnsiTheme="majorHAnsi"/>
        </w:rPr>
      </w:pPr>
      <w:r w:rsidRPr="005660A1">
        <w:rPr>
          <w:rStyle w:val="Teksttreci"/>
          <w:rFonts w:asciiTheme="majorHAnsi" w:hAnsiTheme="majorHAnsi"/>
          <w:sz w:val="24"/>
        </w:rPr>
        <w:t>Zamawiający zwraca wadium wniesione w innej formie niż w pieniądzu poprzez złożenie gwarantowi lub poręczycielowi oświadczenia o zwolnieniu wadium.</w:t>
      </w:r>
    </w:p>
    <w:p w14:paraId="412DF087" w14:textId="77777777" w:rsidR="003C64AE" w:rsidRPr="005660A1" w:rsidRDefault="003C64AE" w:rsidP="003C64AE">
      <w:pPr>
        <w:widowControl w:val="0"/>
        <w:numPr>
          <w:ilvl w:val="1"/>
          <w:numId w:val="69"/>
        </w:numPr>
        <w:tabs>
          <w:tab w:val="left" w:pos="346"/>
        </w:tabs>
        <w:spacing w:after="64" w:line="245" w:lineRule="exact"/>
        <w:ind w:right="20"/>
        <w:jc w:val="both"/>
        <w:rPr>
          <w:rFonts w:asciiTheme="majorHAnsi" w:hAnsiTheme="majorHAnsi"/>
        </w:rPr>
      </w:pPr>
      <w:r w:rsidRPr="005660A1">
        <w:rPr>
          <w:rStyle w:val="Teksttreci"/>
          <w:rFonts w:asciiTheme="majorHAnsi" w:hAnsiTheme="majorHAnsi"/>
          <w:sz w:val="24"/>
        </w:rPr>
        <w:t>Zamawiający</w:t>
      </w:r>
      <w:r w:rsidRPr="005660A1">
        <w:rPr>
          <w:rStyle w:val="TeksttreciPogrubienie"/>
          <w:rFonts w:asciiTheme="majorHAnsi" w:hAnsiTheme="majorHAnsi"/>
          <w:sz w:val="24"/>
          <w:szCs w:val="24"/>
        </w:rPr>
        <w:t xml:space="preserve"> zatrzymuje wadium wraz z odsetkami,</w:t>
      </w:r>
      <w:r w:rsidRPr="005660A1">
        <w:rPr>
          <w:rStyle w:val="Teksttreci"/>
          <w:rFonts w:asciiTheme="majorHAnsi" w:hAnsiTheme="majorHAnsi"/>
          <w:sz w:val="24"/>
        </w:rPr>
        <w:t xml:space="preserve"> a w przypadku wadium wniesionego w formie gwarancji lub poręczenia, o których mowa w pkt 3.2-3.4, występuje odpowiednio do gwaranta lub poręczyciela z żądaniem zapłaty wadium, jeżeli:</w:t>
      </w:r>
    </w:p>
    <w:p w14:paraId="1A71330D" w14:textId="77777777" w:rsidR="003C64AE" w:rsidRPr="005660A1" w:rsidRDefault="003C64AE" w:rsidP="003C64AE">
      <w:pPr>
        <w:spacing w:line="240" w:lineRule="exact"/>
        <w:ind w:left="1000" w:right="20" w:hanging="620"/>
        <w:jc w:val="both"/>
        <w:rPr>
          <w:rStyle w:val="Teksttreci"/>
          <w:rFonts w:asciiTheme="majorHAnsi" w:hAnsiTheme="majorHAnsi"/>
          <w:sz w:val="24"/>
        </w:rPr>
      </w:pPr>
      <w:r w:rsidRPr="005660A1">
        <w:rPr>
          <w:rStyle w:val="Teksttreci"/>
          <w:rFonts w:asciiTheme="majorHAnsi" w:hAnsiTheme="majorHAnsi"/>
          <w:sz w:val="24"/>
        </w:rPr>
        <w:t>13.1. Wykonawca w odpowiedzi na wezwanie, o którym mowa w art. 107 ust. 2 lub art. 128 ust. 1 ustawy Pzp, z przyczyn leżących po jego stronie, nie złożył podmiotowych środków dowodowych  potwierdzających okoliczności, o których mowa w art. 57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03C0428F" w14:textId="77777777" w:rsidR="003C64AE" w:rsidRPr="005660A1" w:rsidRDefault="003C64AE" w:rsidP="003C64AE">
      <w:pPr>
        <w:spacing w:line="240" w:lineRule="exact"/>
        <w:ind w:left="1000" w:right="20" w:hanging="620"/>
        <w:jc w:val="both"/>
        <w:rPr>
          <w:rFonts w:asciiTheme="majorHAnsi" w:hAnsiTheme="majorHAnsi"/>
        </w:rPr>
      </w:pPr>
    </w:p>
    <w:p w14:paraId="01C60A58" w14:textId="77777777" w:rsidR="003C64AE" w:rsidRPr="005660A1" w:rsidRDefault="003C64AE" w:rsidP="003C64AE">
      <w:pPr>
        <w:spacing w:after="91" w:line="160" w:lineRule="exact"/>
        <w:ind w:left="600" w:hanging="340"/>
        <w:jc w:val="both"/>
        <w:rPr>
          <w:rFonts w:asciiTheme="majorHAnsi" w:hAnsiTheme="majorHAnsi"/>
        </w:rPr>
      </w:pPr>
      <w:r w:rsidRPr="005660A1">
        <w:rPr>
          <w:rStyle w:val="Teksttreci"/>
          <w:rFonts w:asciiTheme="majorHAnsi" w:hAnsiTheme="majorHAnsi"/>
          <w:sz w:val="24"/>
        </w:rPr>
        <w:t>13.2. Wykonawca, którego oferta została wybrana:</w:t>
      </w:r>
    </w:p>
    <w:p w14:paraId="258793C2" w14:textId="77777777" w:rsidR="003C64AE" w:rsidRPr="005660A1" w:rsidRDefault="003C64AE" w:rsidP="003C64AE">
      <w:pPr>
        <w:widowControl w:val="0"/>
        <w:numPr>
          <w:ilvl w:val="0"/>
          <w:numId w:val="68"/>
        </w:numPr>
        <w:tabs>
          <w:tab w:val="left" w:pos="1490"/>
        </w:tabs>
        <w:spacing w:line="245" w:lineRule="exact"/>
        <w:ind w:left="360" w:right="20" w:hanging="360"/>
        <w:rPr>
          <w:rFonts w:asciiTheme="majorHAnsi" w:hAnsiTheme="majorHAnsi"/>
        </w:rPr>
      </w:pPr>
      <w:r w:rsidRPr="005660A1">
        <w:rPr>
          <w:rStyle w:val="Teksttreci"/>
          <w:rFonts w:asciiTheme="majorHAnsi" w:hAnsiTheme="majorHAnsi"/>
          <w:sz w:val="24"/>
        </w:rPr>
        <w:t>odmówił podpisania umowy w sprawie zamówienia publicznego na warunkach określonych w ofercie,</w:t>
      </w:r>
    </w:p>
    <w:p w14:paraId="5D3C3F63" w14:textId="77777777" w:rsidR="003C64AE" w:rsidRPr="005660A1" w:rsidRDefault="003C64AE" w:rsidP="003C64AE">
      <w:pPr>
        <w:widowControl w:val="0"/>
        <w:numPr>
          <w:ilvl w:val="0"/>
          <w:numId w:val="68"/>
        </w:numPr>
        <w:tabs>
          <w:tab w:val="left" w:pos="1475"/>
        </w:tabs>
        <w:spacing w:after="60" w:line="245" w:lineRule="exact"/>
        <w:ind w:left="360" w:hanging="360"/>
        <w:jc w:val="both"/>
        <w:rPr>
          <w:rFonts w:asciiTheme="majorHAnsi" w:hAnsiTheme="majorHAnsi"/>
        </w:rPr>
      </w:pPr>
      <w:r w:rsidRPr="005660A1">
        <w:rPr>
          <w:rStyle w:val="Teksttreci"/>
          <w:rFonts w:asciiTheme="majorHAnsi" w:hAnsiTheme="majorHAnsi"/>
          <w:sz w:val="24"/>
        </w:rPr>
        <w:t>nie wniósł wymaganego zabezpieczenia należytego wykonania umowy;</w:t>
      </w:r>
    </w:p>
    <w:p w14:paraId="6B589580" w14:textId="77777777" w:rsidR="003C64AE" w:rsidRPr="005660A1" w:rsidRDefault="003C64AE" w:rsidP="003C64AE">
      <w:pPr>
        <w:tabs>
          <w:tab w:val="left" w:pos="709"/>
        </w:tabs>
        <w:spacing w:before="20" w:after="40" w:line="276" w:lineRule="auto"/>
        <w:contextualSpacing/>
        <w:jc w:val="both"/>
        <w:rPr>
          <w:rFonts w:asciiTheme="majorHAnsi" w:eastAsia="SimSun" w:hAnsiTheme="majorHAnsi" w:cs="Arial"/>
          <w:lang w:eastAsia="zh-CN"/>
        </w:rPr>
      </w:pPr>
      <w:r w:rsidRPr="005660A1">
        <w:rPr>
          <w:rStyle w:val="Teksttreci"/>
          <w:rFonts w:asciiTheme="majorHAnsi" w:hAnsiTheme="majorHAnsi"/>
          <w:sz w:val="24"/>
        </w:rPr>
        <w:t>13.3. zawarcie umowy w sprawie zamówienia publicznego stało się niemożliwe z przyczyn leżących po stronie Wykonawcy, którego oferta została wybrana</w:t>
      </w:r>
    </w:p>
    <w:p w14:paraId="5CE908C0" w14:textId="77777777" w:rsidR="00295E49" w:rsidRPr="00295E49" w:rsidRDefault="00295E49" w:rsidP="00295E49">
      <w:pPr>
        <w:widowControl w:val="0"/>
        <w:spacing w:line="276" w:lineRule="auto"/>
        <w:outlineLvl w:val="3"/>
        <w:rPr>
          <w:rFonts w:asciiTheme="majorHAnsi" w:hAnsiTheme="majorHAnsi" w:cs="Arial"/>
          <w:bCs/>
        </w:rPr>
      </w:pPr>
    </w:p>
    <w:p w14:paraId="36B98F0B" w14:textId="77777777" w:rsidR="00E51C18" w:rsidRPr="00C6306E" w:rsidRDefault="00E51C18" w:rsidP="00E51C18">
      <w:pPr>
        <w:pStyle w:val="Kolorowalistaakcent11"/>
        <w:tabs>
          <w:tab w:val="left" w:pos="709"/>
        </w:tabs>
        <w:spacing w:line="276" w:lineRule="auto"/>
        <w:ind w:left="708"/>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5693E390" w14:textId="77777777" w:rsidTr="00C3698A">
        <w:tc>
          <w:tcPr>
            <w:tcW w:w="8964" w:type="dxa"/>
            <w:tcBorders>
              <w:bottom w:val="single" w:sz="4" w:space="0" w:color="auto"/>
            </w:tcBorders>
            <w:shd w:val="clear" w:color="auto" w:fill="D9D9D9" w:themeFill="background1" w:themeFillShade="D9"/>
          </w:tcPr>
          <w:p w14:paraId="089D226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0F3DF2AF"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14:paraId="028DE9CD" w14:textId="77777777"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tbl>
      <w:tblPr>
        <w:tblW w:w="0" w:type="auto"/>
        <w:tblInd w:w="10" w:type="dxa"/>
        <w:tblLayout w:type="fixed"/>
        <w:tblCellMar>
          <w:left w:w="0" w:type="dxa"/>
          <w:right w:w="0" w:type="dxa"/>
        </w:tblCellMar>
        <w:tblLook w:val="0000" w:firstRow="0" w:lastRow="0" w:firstColumn="0" w:lastColumn="0" w:noHBand="0" w:noVBand="0"/>
      </w:tblPr>
      <w:tblGrid>
        <w:gridCol w:w="2100"/>
        <w:gridCol w:w="2880"/>
        <w:gridCol w:w="1020"/>
        <w:gridCol w:w="800"/>
        <w:gridCol w:w="1660"/>
        <w:gridCol w:w="580"/>
      </w:tblGrid>
      <w:tr w:rsidR="00BF46AC" w:rsidRPr="00AF469D" w14:paraId="7EA6F18A" w14:textId="77777777" w:rsidTr="001029D2">
        <w:trPr>
          <w:trHeight w:val="565"/>
        </w:trPr>
        <w:tc>
          <w:tcPr>
            <w:tcW w:w="6800" w:type="dxa"/>
            <w:gridSpan w:val="4"/>
            <w:shd w:val="clear" w:color="auto" w:fill="auto"/>
            <w:vAlign w:val="bottom"/>
          </w:tcPr>
          <w:p w14:paraId="6B377C5A" w14:textId="77777777" w:rsidR="00BF46AC" w:rsidRPr="00AF469D" w:rsidRDefault="00BF46AC" w:rsidP="001029D2">
            <w:pPr>
              <w:spacing w:line="0" w:lineRule="atLeast"/>
              <w:ind w:left="100"/>
              <w:rPr>
                <w:rFonts w:ascii="Cambria" w:eastAsia="Cambria" w:hAnsi="Cambria" w:cs="Arial"/>
                <w:szCs w:val="20"/>
              </w:rPr>
            </w:pPr>
            <w:r>
              <w:rPr>
                <w:rFonts w:ascii="Cambria" w:eastAsia="Cambria" w:hAnsi="Cambria" w:cs="Arial"/>
                <w:szCs w:val="20"/>
              </w:rPr>
              <w:t xml:space="preserve">13.1. </w:t>
            </w:r>
            <w:r w:rsidRPr="00AF469D">
              <w:rPr>
                <w:rFonts w:ascii="Cambria" w:eastAsia="Cambria" w:hAnsi="Cambria" w:cs="Arial"/>
                <w:szCs w:val="20"/>
              </w:rPr>
              <w:t xml:space="preserve">Każdy Wykonawca może złożyć </w:t>
            </w:r>
            <w:r w:rsidRPr="00AF469D">
              <w:rPr>
                <w:rFonts w:ascii="Cambria" w:eastAsia="Cambria" w:hAnsi="Cambria" w:cs="Arial"/>
                <w:b/>
                <w:szCs w:val="20"/>
              </w:rPr>
              <w:t>jedną ofertę</w:t>
            </w:r>
            <w:r w:rsidRPr="00AF469D">
              <w:rPr>
                <w:rFonts w:ascii="Cambria" w:eastAsia="Cambria" w:hAnsi="Cambria" w:cs="Arial"/>
                <w:szCs w:val="20"/>
              </w:rPr>
              <w:t>.</w:t>
            </w:r>
          </w:p>
        </w:tc>
        <w:tc>
          <w:tcPr>
            <w:tcW w:w="1660" w:type="dxa"/>
            <w:shd w:val="clear" w:color="auto" w:fill="auto"/>
            <w:vAlign w:val="bottom"/>
          </w:tcPr>
          <w:p w14:paraId="4AAA7F28" w14:textId="77777777" w:rsidR="00BF46AC" w:rsidRPr="00AF469D" w:rsidRDefault="00BF46AC" w:rsidP="001029D2">
            <w:pPr>
              <w:spacing w:line="0" w:lineRule="atLeast"/>
              <w:rPr>
                <w:rFonts w:cs="Arial"/>
                <w:szCs w:val="20"/>
              </w:rPr>
            </w:pPr>
          </w:p>
        </w:tc>
        <w:tc>
          <w:tcPr>
            <w:tcW w:w="580" w:type="dxa"/>
            <w:shd w:val="clear" w:color="auto" w:fill="auto"/>
            <w:vAlign w:val="bottom"/>
          </w:tcPr>
          <w:p w14:paraId="09DD021E" w14:textId="77777777" w:rsidR="00BF46AC" w:rsidRPr="00AF469D" w:rsidRDefault="00BF46AC" w:rsidP="001029D2">
            <w:pPr>
              <w:spacing w:line="0" w:lineRule="atLeast"/>
              <w:rPr>
                <w:rFonts w:cs="Arial"/>
                <w:szCs w:val="20"/>
              </w:rPr>
            </w:pPr>
          </w:p>
        </w:tc>
      </w:tr>
      <w:tr w:rsidR="00BF46AC" w:rsidRPr="00AF469D" w14:paraId="23565F93" w14:textId="77777777" w:rsidTr="001029D2">
        <w:trPr>
          <w:trHeight w:val="322"/>
        </w:trPr>
        <w:tc>
          <w:tcPr>
            <w:tcW w:w="6800" w:type="dxa"/>
            <w:gridSpan w:val="4"/>
            <w:shd w:val="clear" w:color="auto" w:fill="auto"/>
            <w:vAlign w:val="bottom"/>
          </w:tcPr>
          <w:p w14:paraId="658D479F" w14:textId="77777777" w:rsidR="00BF46AC" w:rsidRPr="00AF469D" w:rsidRDefault="00BF46AC" w:rsidP="001029D2">
            <w:pPr>
              <w:spacing w:line="0" w:lineRule="atLeast"/>
              <w:ind w:left="100"/>
              <w:rPr>
                <w:rFonts w:ascii="Cambria" w:eastAsia="Cambria" w:hAnsi="Cambria" w:cs="Arial"/>
                <w:szCs w:val="20"/>
              </w:rPr>
            </w:pPr>
            <w:r>
              <w:rPr>
                <w:rFonts w:ascii="Cambria" w:eastAsia="Cambria" w:hAnsi="Cambria" w:cs="Arial"/>
                <w:szCs w:val="20"/>
              </w:rPr>
              <w:t xml:space="preserve">13.2. </w:t>
            </w:r>
            <w:r w:rsidRPr="00AF469D">
              <w:rPr>
                <w:rFonts w:ascii="Cambria" w:eastAsia="Cambria" w:hAnsi="Cambria" w:cs="Arial"/>
                <w:szCs w:val="20"/>
              </w:rPr>
              <w:t>Oferta musi być sporządzona w języku polskim.</w:t>
            </w:r>
          </w:p>
        </w:tc>
        <w:tc>
          <w:tcPr>
            <w:tcW w:w="1660" w:type="dxa"/>
            <w:shd w:val="clear" w:color="auto" w:fill="auto"/>
            <w:vAlign w:val="bottom"/>
          </w:tcPr>
          <w:p w14:paraId="78018EC7" w14:textId="77777777" w:rsidR="00BF46AC" w:rsidRPr="00AF469D" w:rsidRDefault="00BF46AC" w:rsidP="001029D2">
            <w:pPr>
              <w:spacing w:line="0" w:lineRule="atLeast"/>
              <w:rPr>
                <w:rFonts w:cs="Arial"/>
                <w:szCs w:val="20"/>
              </w:rPr>
            </w:pPr>
          </w:p>
        </w:tc>
        <w:tc>
          <w:tcPr>
            <w:tcW w:w="580" w:type="dxa"/>
            <w:shd w:val="clear" w:color="auto" w:fill="auto"/>
            <w:vAlign w:val="bottom"/>
          </w:tcPr>
          <w:p w14:paraId="6ECF5756" w14:textId="77777777" w:rsidR="00BF46AC" w:rsidRPr="00AF469D" w:rsidRDefault="00BF46AC" w:rsidP="001029D2">
            <w:pPr>
              <w:spacing w:line="0" w:lineRule="atLeast"/>
              <w:rPr>
                <w:rFonts w:cs="Arial"/>
                <w:szCs w:val="20"/>
              </w:rPr>
            </w:pPr>
          </w:p>
        </w:tc>
      </w:tr>
      <w:tr w:rsidR="00BF46AC" w:rsidRPr="00AF469D" w14:paraId="07D6734E" w14:textId="77777777" w:rsidTr="001029D2">
        <w:trPr>
          <w:trHeight w:val="285"/>
        </w:trPr>
        <w:tc>
          <w:tcPr>
            <w:tcW w:w="9040" w:type="dxa"/>
            <w:gridSpan w:val="6"/>
            <w:shd w:val="clear" w:color="auto" w:fill="auto"/>
            <w:vAlign w:val="bottom"/>
          </w:tcPr>
          <w:p w14:paraId="439D6271" w14:textId="77777777" w:rsidR="00BF46AC" w:rsidRPr="00AF469D" w:rsidRDefault="00BF46AC" w:rsidP="001029D2">
            <w:pPr>
              <w:spacing w:line="0" w:lineRule="atLeast"/>
              <w:ind w:left="100"/>
              <w:rPr>
                <w:rFonts w:ascii="Cambria" w:eastAsia="Cambria" w:hAnsi="Cambria" w:cs="Arial"/>
                <w:b/>
                <w:szCs w:val="20"/>
              </w:rPr>
            </w:pPr>
            <w:r>
              <w:rPr>
                <w:rFonts w:ascii="Cambria" w:eastAsia="Cambria" w:hAnsi="Cambria" w:cs="Arial"/>
                <w:b/>
                <w:szCs w:val="20"/>
              </w:rPr>
              <w:t xml:space="preserve">13.3. </w:t>
            </w:r>
            <w:r w:rsidRPr="00AF469D">
              <w:rPr>
                <w:rFonts w:ascii="Cambria" w:eastAsia="Cambria" w:hAnsi="Cambria" w:cs="Arial"/>
                <w:b/>
                <w:szCs w:val="20"/>
              </w:rPr>
              <w:t>Ofertę składa się, pod rygorem nieważności, w formie elektronicznej lub w</w:t>
            </w:r>
          </w:p>
        </w:tc>
      </w:tr>
      <w:tr w:rsidR="00BF46AC" w:rsidRPr="00AF469D" w14:paraId="7B561213" w14:textId="77777777" w:rsidTr="001029D2">
        <w:trPr>
          <w:trHeight w:val="20"/>
        </w:trPr>
        <w:tc>
          <w:tcPr>
            <w:tcW w:w="2100" w:type="dxa"/>
            <w:shd w:val="clear" w:color="auto" w:fill="auto"/>
            <w:vAlign w:val="bottom"/>
          </w:tcPr>
          <w:p w14:paraId="49121A2D" w14:textId="77777777" w:rsidR="00BF46AC" w:rsidRPr="00AF469D" w:rsidRDefault="00BF46AC" w:rsidP="001029D2">
            <w:pPr>
              <w:spacing w:line="20" w:lineRule="exact"/>
              <w:rPr>
                <w:rFonts w:cs="Arial"/>
                <w:sz w:val="1"/>
                <w:szCs w:val="20"/>
              </w:rPr>
            </w:pPr>
          </w:p>
        </w:tc>
        <w:tc>
          <w:tcPr>
            <w:tcW w:w="2880" w:type="dxa"/>
            <w:shd w:val="clear" w:color="auto" w:fill="000000"/>
            <w:vAlign w:val="bottom"/>
          </w:tcPr>
          <w:p w14:paraId="56831BF2" w14:textId="77777777" w:rsidR="00BF46AC" w:rsidRPr="00AF469D" w:rsidRDefault="00BF46AC" w:rsidP="001029D2">
            <w:pPr>
              <w:spacing w:line="20" w:lineRule="exact"/>
              <w:rPr>
                <w:rFonts w:cs="Arial"/>
                <w:sz w:val="1"/>
                <w:szCs w:val="20"/>
              </w:rPr>
            </w:pPr>
          </w:p>
        </w:tc>
        <w:tc>
          <w:tcPr>
            <w:tcW w:w="1020" w:type="dxa"/>
            <w:shd w:val="clear" w:color="auto" w:fill="auto"/>
            <w:vAlign w:val="bottom"/>
          </w:tcPr>
          <w:p w14:paraId="7ED3E675" w14:textId="77777777" w:rsidR="00BF46AC" w:rsidRPr="00AF469D" w:rsidRDefault="00BF46AC" w:rsidP="001029D2">
            <w:pPr>
              <w:spacing w:line="20" w:lineRule="exact"/>
              <w:rPr>
                <w:rFonts w:cs="Arial"/>
                <w:sz w:val="1"/>
                <w:szCs w:val="20"/>
              </w:rPr>
            </w:pPr>
          </w:p>
        </w:tc>
        <w:tc>
          <w:tcPr>
            <w:tcW w:w="2460" w:type="dxa"/>
            <w:gridSpan w:val="2"/>
            <w:shd w:val="clear" w:color="auto" w:fill="auto"/>
            <w:vAlign w:val="bottom"/>
          </w:tcPr>
          <w:p w14:paraId="223D04A7" w14:textId="77777777" w:rsidR="00BF46AC" w:rsidRPr="00AF469D" w:rsidRDefault="00BF46AC" w:rsidP="001029D2">
            <w:pPr>
              <w:spacing w:line="20" w:lineRule="exact"/>
              <w:rPr>
                <w:rFonts w:cs="Arial"/>
                <w:sz w:val="1"/>
                <w:szCs w:val="20"/>
              </w:rPr>
            </w:pPr>
          </w:p>
        </w:tc>
        <w:tc>
          <w:tcPr>
            <w:tcW w:w="580" w:type="dxa"/>
            <w:shd w:val="clear" w:color="auto" w:fill="auto"/>
            <w:vAlign w:val="bottom"/>
          </w:tcPr>
          <w:p w14:paraId="19E82EBF" w14:textId="77777777" w:rsidR="00BF46AC" w:rsidRPr="00AF469D" w:rsidRDefault="00BF46AC" w:rsidP="001029D2">
            <w:pPr>
              <w:spacing w:line="20" w:lineRule="exact"/>
              <w:rPr>
                <w:rFonts w:cs="Arial"/>
                <w:sz w:val="1"/>
                <w:szCs w:val="20"/>
              </w:rPr>
            </w:pPr>
          </w:p>
        </w:tc>
      </w:tr>
      <w:tr w:rsidR="00BF46AC" w:rsidRPr="00AF469D" w14:paraId="1AA48C06" w14:textId="77777777" w:rsidTr="001029D2">
        <w:trPr>
          <w:trHeight w:val="344"/>
        </w:trPr>
        <w:tc>
          <w:tcPr>
            <w:tcW w:w="9040" w:type="dxa"/>
            <w:gridSpan w:val="6"/>
            <w:shd w:val="clear" w:color="auto" w:fill="auto"/>
            <w:vAlign w:val="bottom"/>
          </w:tcPr>
          <w:p w14:paraId="3000680D" w14:textId="77777777" w:rsidR="00BF46AC" w:rsidRPr="00AF469D" w:rsidRDefault="00BF46AC" w:rsidP="001029D2">
            <w:pPr>
              <w:spacing w:line="0" w:lineRule="atLeast"/>
              <w:ind w:left="100"/>
              <w:rPr>
                <w:rFonts w:ascii="Cambria" w:eastAsia="Cambria" w:hAnsi="Cambria" w:cs="Arial"/>
                <w:b/>
                <w:szCs w:val="20"/>
              </w:rPr>
            </w:pPr>
            <w:r w:rsidRPr="00AF469D">
              <w:rPr>
                <w:rFonts w:ascii="Cambria" w:eastAsia="Cambria" w:hAnsi="Cambria" w:cs="Arial"/>
                <w:b/>
                <w:szCs w:val="20"/>
              </w:rPr>
              <w:t>postaci  elektronicznej  opatrzonej  podpisem  zaufanym  lub  podpisem</w:t>
            </w:r>
          </w:p>
        </w:tc>
      </w:tr>
      <w:tr w:rsidR="00BF46AC" w:rsidRPr="00AF469D" w14:paraId="4ED05A66" w14:textId="77777777" w:rsidTr="001029D2">
        <w:trPr>
          <w:trHeight w:val="324"/>
        </w:trPr>
        <w:tc>
          <w:tcPr>
            <w:tcW w:w="9040" w:type="dxa"/>
            <w:gridSpan w:val="6"/>
            <w:shd w:val="clear" w:color="auto" w:fill="auto"/>
            <w:vAlign w:val="bottom"/>
          </w:tcPr>
          <w:p w14:paraId="359C78BA" w14:textId="77777777" w:rsidR="00BF46AC" w:rsidRPr="00AF469D" w:rsidRDefault="00BF46AC" w:rsidP="001029D2">
            <w:pPr>
              <w:spacing w:line="0" w:lineRule="atLeast"/>
              <w:ind w:left="100"/>
              <w:rPr>
                <w:rFonts w:ascii="Cambria" w:eastAsia="Cambria" w:hAnsi="Cambria" w:cs="Arial"/>
                <w:szCs w:val="20"/>
              </w:rPr>
            </w:pPr>
            <w:r w:rsidRPr="00AF469D">
              <w:rPr>
                <w:rFonts w:ascii="Cambria" w:eastAsia="Cambria" w:hAnsi="Cambria" w:cs="Arial"/>
                <w:b/>
                <w:szCs w:val="20"/>
              </w:rPr>
              <w:t>osobistym</w:t>
            </w:r>
            <w:r w:rsidRPr="00AF469D">
              <w:rPr>
                <w:rFonts w:ascii="Cambria" w:eastAsia="Cambria" w:hAnsi="Cambria" w:cs="Arial"/>
                <w:szCs w:val="20"/>
              </w:rPr>
              <w:t xml:space="preserve"> w formatach danych określonych w przepisach wydanych na</w:t>
            </w:r>
          </w:p>
        </w:tc>
      </w:tr>
      <w:tr w:rsidR="00BF46AC" w:rsidRPr="00AF469D" w14:paraId="7ED7A031" w14:textId="77777777" w:rsidTr="001029D2">
        <w:trPr>
          <w:trHeight w:val="324"/>
        </w:trPr>
        <w:tc>
          <w:tcPr>
            <w:tcW w:w="9040" w:type="dxa"/>
            <w:gridSpan w:val="6"/>
            <w:shd w:val="clear" w:color="auto" w:fill="auto"/>
            <w:vAlign w:val="bottom"/>
          </w:tcPr>
          <w:p w14:paraId="2A28EB4D" w14:textId="77777777" w:rsidR="00BF46AC" w:rsidRPr="00AF469D" w:rsidRDefault="00BF46AC" w:rsidP="001029D2">
            <w:pPr>
              <w:spacing w:line="0" w:lineRule="atLeast"/>
              <w:ind w:left="100"/>
              <w:rPr>
                <w:rFonts w:ascii="Cambria" w:eastAsia="Cambria" w:hAnsi="Cambria" w:cs="Arial"/>
                <w:szCs w:val="20"/>
              </w:rPr>
            </w:pPr>
            <w:r w:rsidRPr="00AF469D">
              <w:rPr>
                <w:rFonts w:ascii="Cambria" w:eastAsia="Cambria" w:hAnsi="Cambria" w:cs="Arial"/>
                <w:szCs w:val="20"/>
              </w:rPr>
              <w:t>podstawie art. 18 ustawy z dnia 17 lutego 2005 r. o informatyzacji działalności</w:t>
            </w:r>
          </w:p>
        </w:tc>
      </w:tr>
      <w:tr w:rsidR="00BF46AC" w:rsidRPr="00AF469D" w14:paraId="1E2CF8B4" w14:textId="77777777" w:rsidTr="001029D2">
        <w:trPr>
          <w:trHeight w:val="322"/>
        </w:trPr>
        <w:tc>
          <w:tcPr>
            <w:tcW w:w="9040" w:type="dxa"/>
            <w:gridSpan w:val="6"/>
            <w:shd w:val="clear" w:color="auto" w:fill="auto"/>
            <w:vAlign w:val="bottom"/>
          </w:tcPr>
          <w:p w14:paraId="312972FC" w14:textId="4053C8FB" w:rsidR="00BF46AC" w:rsidRPr="00AF469D" w:rsidRDefault="00BF46AC" w:rsidP="001029D2">
            <w:pPr>
              <w:spacing w:line="0" w:lineRule="atLeast"/>
              <w:ind w:left="100"/>
              <w:rPr>
                <w:rFonts w:ascii="Cambria" w:eastAsia="Cambria" w:hAnsi="Cambria" w:cs="Arial"/>
                <w:szCs w:val="20"/>
              </w:rPr>
            </w:pPr>
            <w:r w:rsidRPr="00AF469D">
              <w:rPr>
                <w:rFonts w:ascii="Cambria" w:eastAsia="Cambria" w:hAnsi="Cambria" w:cs="Arial"/>
                <w:szCs w:val="20"/>
              </w:rPr>
              <w:t>podmiotów realizujących zadania publiczne (Dz. U. z 202</w:t>
            </w:r>
            <w:r w:rsidR="001333E1">
              <w:rPr>
                <w:rFonts w:ascii="Cambria" w:eastAsia="Cambria" w:hAnsi="Cambria" w:cs="Arial"/>
                <w:szCs w:val="20"/>
              </w:rPr>
              <w:t>4</w:t>
            </w:r>
            <w:r w:rsidRPr="00AF469D">
              <w:rPr>
                <w:rFonts w:ascii="Cambria" w:eastAsia="Cambria" w:hAnsi="Cambria" w:cs="Arial"/>
                <w:szCs w:val="20"/>
              </w:rPr>
              <w:t xml:space="preserve"> r. poz. </w:t>
            </w:r>
            <w:r w:rsidR="001333E1">
              <w:rPr>
                <w:rFonts w:ascii="Cambria" w:eastAsia="Cambria" w:hAnsi="Cambria" w:cs="Arial"/>
                <w:szCs w:val="20"/>
              </w:rPr>
              <w:t>30</w:t>
            </w:r>
            <w:r w:rsidR="00054155">
              <w:rPr>
                <w:rFonts w:ascii="Cambria" w:eastAsia="Cambria" w:hAnsi="Cambria" w:cs="Arial"/>
                <w:szCs w:val="20"/>
              </w:rPr>
              <w:t>7</w:t>
            </w:r>
            <w:r w:rsidRPr="00AF469D">
              <w:rPr>
                <w:rFonts w:ascii="Cambria" w:eastAsia="Cambria" w:hAnsi="Cambria" w:cs="Arial"/>
                <w:szCs w:val="20"/>
              </w:rPr>
              <w:t xml:space="preserve"> ze zm.),</w:t>
            </w:r>
          </w:p>
        </w:tc>
      </w:tr>
      <w:tr w:rsidR="00BF46AC" w:rsidRPr="00AF469D" w14:paraId="4EFF50CA" w14:textId="77777777" w:rsidTr="001029D2">
        <w:trPr>
          <w:trHeight w:val="324"/>
        </w:trPr>
        <w:tc>
          <w:tcPr>
            <w:tcW w:w="6800" w:type="dxa"/>
            <w:gridSpan w:val="4"/>
            <w:shd w:val="clear" w:color="auto" w:fill="auto"/>
            <w:vAlign w:val="bottom"/>
          </w:tcPr>
          <w:p w14:paraId="3E4DCBFC" w14:textId="77777777" w:rsidR="00BF46AC" w:rsidRPr="00AF469D" w:rsidRDefault="00BF46AC" w:rsidP="001029D2">
            <w:pPr>
              <w:spacing w:line="0" w:lineRule="atLeast"/>
              <w:ind w:left="100"/>
              <w:rPr>
                <w:rFonts w:ascii="Cambria" w:eastAsia="Cambria" w:hAnsi="Cambria" w:cs="Arial"/>
                <w:szCs w:val="20"/>
              </w:rPr>
            </w:pPr>
            <w:r w:rsidRPr="00AF469D">
              <w:rPr>
                <w:rFonts w:ascii="Cambria" w:eastAsia="Cambria" w:hAnsi="Cambria" w:cs="Arial"/>
                <w:szCs w:val="20"/>
              </w:rPr>
              <w:t>z zastrzeżeniem formatów, o których mowa w art. 66 ust.</w:t>
            </w:r>
          </w:p>
        </w:tc>
        <w:tc>
          <w:tcPr>
            <w:tcW w:w="2240" w:type="dxa"/>
            <w:gridSpan w:val="2"/>
            <w:shd w:val="clear" w:color="auto" w:fill="auto"/>
            <w:vAlign w:val="bottom"/>
          </w:tcPr>
          <w:p w14:paraId="49975E09" w14:textId="77777777" w:rsidR="00BF46AC" w:rsidRPr="00AF469D" w:rsidRDefault="00BF46AC" w:rsidP="001029D2">
            <w:pPr>
              <w:spacing w:line="0" w:lineRule="atLeast"/>
              <w:ind w:firstLine="282"/>
              <w:rPr>
                <w:rFonts w:ascii="Cambria" w:eastAsia="Cambria" w:hAnsi="Cambria" w:cs="Arial"/>
                <w:szCs w:val="20"/>
              </w:rPr>
            </w:pPr>
            <w:r w:rsidRPr="00AF469D">
              <w:rPr>
                <w:rFonts w:ascii="Cambria" w:eastAsia="Cambria" w:hAnsi="Cambria" w:cs="Arial"/>
                <w:szCs w:val="20"/>
              </w:rPr>
              <w:t>1 ustawy Pzp,</w:t>
            </w:r>
          </w:p>
        </w:tc>
      </w:tr>
      <w:tr w:rsidR="00BF46AC" w:rsidRPr="00AF469D" w14:paraId="187745FF" w14:textId="77777777" w:rsidTr="001029D2">
        <w:trPr>
          <w:trHeight w:val="286"/>
        </w:trPr>
        <w:tc>
          <w:tcPr>
            <w:tcW w:w="9040" w:type="dxa"/>
            <w:gridSpan w:val="6"/>
            <w:shd w:val="clear" w:color="auto" w:fill="auto"/>
            <w:vAlign w:val="bottom"/>
          </w:tcPr>
          <w:p w14:paraId="33CB4733" w14:textId="77777777" w:rsidR="00BF46AC" w:rsidRPr="00AF469D" w:rsidRDefault="00BF46AC" w:rsidP="001029D2">
            <w:pPr>
              <w:spacing w:line="0" w:lineRule="atLeast"/>
              <w:ind w:left="100"/>
              <w:rPr>
                <w:rFonts w:ascii="Cambria" w:eastAsia="Cambria" w:hAnsi="Cambria" w:cs="Arial"/>
                <w:szCs w:val="20"/>
              </w:rPr>
            </w:pPr>
            <w:r w:rsidRPr="00AF469D">
              <w:rPr>
                <w:rFonts w:ascii="Cambria" w:eastAsia="Cambria" w:hAnsi="Cambria" w:cs="Arial"/>
                <w:szCs w:val="20"/>
              </w:rPr>
              <w:lastRenderedPageBreak/>
              <w:t>z uwzględnieniem rodzaju przekazywanych danych. Zamawiający preferuje</w:t>
            </w:r>
          </w:p>
        </w:tc>
      </w:tr>
    </w:tbl>
    <w:p w14:paraId="32C512A4" w14:textId="77777777" w:rsidR="00BF46AC" w:rsidRPr="00AF469D" w:rsidRDefault="00BF46AC" w:rsidP="00BF46AC">
      <w:pPr>
        <w:spacing w:line="0" w:lineRule="atLeast"/>
        <w:ind w:left="720"/>
        <w:rPr>
          <w:rFonts w:ascii="Cambria" w:eastAsia="Cambria" w:hAnsi="Cambria" w:cs="Arial"/>
          <w:szCs w:val="20"/>
          <w:u w:val="single"/>
        </w:rPr>
      </w:pPr>
      <w:r w:rsidRPr="00AF469D">
        <w:rPr>
          <w:rFonts w:ascii="Cambria" w:eastAsia="Cambria" w:hAnsi="Cambria" w:cs="Arial"/>
          <w:szCs w:val="20"/>
          <w:u w:val="single"/>
        </w:rPr>
        <w:t>w szczególności następujące formaty przesłanych danych: .pdf, .docx, zip.</w:t>
      </w:r>
    </w:p>
    <w:p w14:paraId="4D68F099" w14:textId="77777777" w:rsidR="00BF46AC" w:rsidRPr="00AF469D" w:rsidRDefault="00BF46AC" w:rsidP="00BF46AC">
      <w:pPr>
        <w:spacing w:line="44" w:lineRule="exact"/>
        <w:rPr>
          <w:rFonts w:cs="Arial"/>
          <w:sz w:val="20"/>
          <w:szCs w:val="20"/>
        </w:rPr>
      </w:pPr>
    </w:p>
    <w:p w14:paraId="4DE30150" w14:textId="77777777" w:rsidR="00BF46AC" w:rsidRPr="00AF469D" w:rsidRDefault="00BF46AC" w:rsidP="00BF46AC">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13.4.</w:t>
      </w:r>
      <w:r w:rsidRPr="00AF469D">
        <w:rPr>
          <w:rFonts w:ascii="Cambria" w:eastAsia="Cambria" w:hAnsi="Cambria" w:cs="Arial"/>
          <w:szCs w:val="20"/>
        </w:rPr>
        <w:t xml:space="preserve"> Każdy dokument składający się na ofertę lub złożony wraz z ofertą sporządzony w języku innym niż polski musi być złożony wraz z tłumaczeniem na język polski.</w:t>
      </w:r>
    </w:p>
    <w:p w14:paraId="18B62AD7" w14:textId="77777777" w:rsidR="00BF46AC" w:rsidRPr="00AF469D" w:rsidRDefault="00BF46AC" w:rsidP="00BF46AC">
      <w:pPr>
        <w:spacing w:line="2" w:lineRule="exact"/>
        <w:rPr>
          <w:rFonts w:cs="Arial"/>
          <w:sz w:val="20"/>
          <w:szCs w:val="20"/>
        </w:rPr>
      </w:pPr>
    </w:p>
    <w:p w14:paraId="1F96263E" w14:textId="77777777" w:rsidR="00BF46AC" w:rsidRPr="00AF469D" w:rsidRDefault="00BF46AC" w:rsidP="00BF46AC">
      <w:pPr>
        <w:spacing w:line="0" w:lineRule="atLeast"/>
        <w:rPr>
          <w:rFonts w:ascii="Cambria" w:eastAsia="Cambria" w:hAnsi="Cambria" w:cs="Arial"/>
          <w:szCs w:val="20"/>
        </w:rPr>
      </w:pPr>
      <w:r w:rsidRPr="00AF469D">
        <w:rPr>
          <w:rFonts w:ascii="Cambria" w:eastAsia="Cambria" w:hAnsi="Cambria" w:cs="Arial"/>
          <w:b/>
          <w:szCs w:val="20"/>
        </w:rPr>
        <w:t>13.5.</w:t>
      </w:r>
      <w:r w:rsidRPr="00AF469D">
        <w:rPr>
          <w:rFonts w:ascii="Cambria" w:eastAsia="Cambria" w:hAnsi="Cambria" w:cs="Arial"/>
          <w:szCs w:val="20"/>
        </w:rPr>
        <w:t xml:space="preserve">  Treść oferty musi być zgodna z treścią SWZ.</w:t>
      </w:r>
    </w:p>
    <w:p w14:paraId="5E45CB79" w14:textId="77777777" w:rsidR="00BF46AC" w:rsidRPr="00AF469D" w:rsidRDefault="00BF46AC" w:rsidP="00BF46AC">
      <w:pPr>
        <w:spacing w:line="44" w:lineRule="exact"/>
        <w:rPr>
          <w:rFonts w:cs="Arial"/>
          <w:sz w:val="20"/>
          <w:szCs w:val="20"/>
        </w:rPr>
      </w:pPr>
    </w:p>
    <w:p w14:paraId="369BCE94" w14:textId="77777777" w:rsidR="00BF46AC" w:rsidRPr="00AF469D" w:rsidRDefault="00BF46AC" w:rsidP="00BF46AC">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t>13.6.</w:t>
      </w:r>
      <w:r w:rsidRPr="00AF469D">
        <w:rPr>
          <w:rFonts w:ascii="Cambria" w:eastAsia="Cambria" w:hAnsi="Cambria" w:cs="Arial"/>
          <w:szCs w:val="20"/>
        </w:rPr>
        <w:t xml:space="preserve"> Wykonawca ponosi wszelkie koszty związane z przygotowaniem i złożeniem oferty.</w:t>
      </w:r>
    </w:p>
    <w:p w14:paraId="1250D3A4" w14:textId="77777777" w:rsidR="00BF46AC" w:rsidRPr="00AF469D" w:rsidRDefault="00BF46AC" w:rsidP="00BF46AC">
      <w:pPr>
        <w:spacing w:line="1" w:lineRule="exact"/>
        <w:rPr>
          <w:rFonts w:cs="Arial"/>
          <w:sz w:val="20"/>
          <w:szCs w:val="20"/>
        </w:rPr>
      </w:pPr>
    </w:p>
    <w:p w14:paraId="41D4062E" w14:textId="77777777" w:rsidR="00BF46AC" w:rsidRPr="00AF469D" w:rsidRDefault="00BF46AC" w:rsidP="00BF46AC">
      <w:pPr>
        <w:spacing w:line="275" w:lineRule="auto"/>
        <w:ind w:left="720" w:hanging="719"/>
        <w:jc w:val="both"/>
        <w:rPr>
          <w:rFonts w:ascii="Cambria" w:eastAsia="Cambria" w:hAnsi="Cambria" w:cs="Arial"/>
          <w:szCs w:val="20"/>
        </w:rPr>
      </w:pPr>
      <w:r w:rsidRPr="00AF469D">
        <w:rPr>
          <w:rFonts w:ascii="Cambria" w:eastAsia="Cambria" w:hAnsi="Cambria" w:cs="Arial"/>
          <w:b/>
          <w:szCs w:val="20"/>
        </w:rPr>
        <w:t>13.7.</w:t>
      </w:r>
      <w:r w:rsidRPr="00AF469D">
        <w:rPr>
          <w:rFonts w:ascii="Cambria" w:eastAsia="Cambria" w:hAnsi="Cambria" w:cs="Arial"/>
          <w:szCs w:val="20"/>
        </w:rPr>
        <w:t xml:space="preserve">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DFDF71D" w14:textId="77777777" w:rsidR="00BF46AC" w:rsidRPr="00AF469D" w:rsidRDefault="00BF46AC" w:rsidP="00BF46AC">
      <w:pPr>
        <w:spacing w:line="8" w:lineRule="exact"/>
        <w:rPr>
          <w:rFonts w:cs="Arial"/>
          <w:sz w:val="20"/>
          <w:szCs w:val="20"/>
        </w:rPr>
      </w:pPr>
    </w:p>
    <w:p w14:paraId="12FDFCAA" w14:textId="77777777" w:rsidR="00BF46AC" w:rsidRPr="00AF469D" w:rsidRDefault="00BF46AC" w:rsidP="00BF46AC">
      <w:pPr>
        <w:spacing w:line="275" w:lineRule="auto"/>
        <w:ind w:left="720" w:hanging="719"/>
        <w:jc w:val="both"/>
        <w:rPr>
          <w:rFonts w:ascii="Cambria" w:eastAsia="Cambria" w:hAnsi="Cambria" w:cs="Arial"/>
          <w:szCs w:val="20"/>
        </w:rPr>
      </w:pPr>
      <w:r w:rsidRPr="00AF469D">
        <w:rPr>
          <w:rFonts w:ascii="Cambria" w:eastAsia="Cambria" w:hAnsi="Cambria" w:cs="Arial"/>
          <w:b/>
          <w:szCs w:val="20"/>
        </w:rPr>
        <w:t>13.8.</w:t>
      </w:r>
      <w:r w:rsidRPr="00AF469D">
        <w:rPr>
          <w:rFonts w:ascii="Cambria" w:eastAsia="Cambria" w:hAnsi="Cambria" w:cs="Arial"/>
          <w:szCs w:val="20"/>
        </w:rPr>
        <w:t xml:space="preserve"> 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34D2B33E" w14:textId="77777777" w:rsidR="00BF46AC" w:rsidRPr="00AF469D" w:rsidRDefault="00BF46AC" w:rsidP="00BF46AC">
      <w:pPr>
        <w:spacing w:line="6" w:lineRule="exact"/>
        <w:rPr>
          <w:rFonts w:cs="Arial"/>
          <w:sz w:val="20"/>
          <w:szCs w:val="20"/>
        </w:rPr>
      </w:pPr>
    </w:p>
    <w:p w14:paraId="12330ED1" w14:textId="77777777" w:rsidR="00BF46AC" w:rsidRPr="00AF469D" w:rsidRDefault="00BF46AC" w:rsidP="00BF46AC">
      <w:pPr>
        <w:spacing w:line="275" w:lineRule="auto"/>
        <w:ind w:left="720" w:hanging="719"/>
        <w:jc w:val="both"/>
        <w:rPr>
          <w:rFonts w:ascii="Cambria" w:eastAsia="Cambria" w:hAnsi="Cambria" w:cs="Arial"/>
          <w:szCs w:val="20"/>
        </w:rPr>
      </w:pPr>
      <w:r w:rsidRPr="00AF469D">
        <w:rPr>
          <w:rFonts w:ascii="Cambria" w:eastAsia="Cambria" w:hAnsi="Cambria" w:cs="Arial"/>
          <w:b/>
          <w:szCs w:val="20"/>
        </w:rPr>
        <w:t>13.9. Formularz</w:t>
      </w:r>
      <w:r w:rsidRPr="00AF469D">
        <w:rPr>
          <w:rFonts w:cs="Arial"/>
          <w:sz w:val="20"/>
          <w:szCs w:val="20"/>
        </w:rPr>
        <w:t xml:space="preserve"> </w:t>
      </w:r>
      <w:r w:rsidRPr="00AF469D">
        <w:rPr>
          <w:rFonts w:ascii="Cambria" w:eastAsia="Cambria" w:hAnsi="Cambria" w:cs="Arial"/>
          <w:b/>
          <w:szCs w:val="20"/>
        </w:rPr>
        <w:t>ofertowy podpisuje się kwalifikowanym podpisem elektronicznym, podpisem zaufanym lub podpisem osobistym</w:t>
      </w:r>
      <w:r w:rsidRPr="00AF469D">
        <w:rPr>
          <w:rFonts w:ascii="Cambria" w:eastAsia="Cambria" w:hAnsi="Cambria" w:cs="Arial"/>
          <w:szCs w:val="20"/>
        </w:rPr>
        <w:t>.</w:t>
      </w:r>
    </w:p>
    <w:p w14:paraId="4BCC31BB" w14:textId="77777777" w:rsidR="00BF46AC" w:rsidRPr="00AF469D" w:rsidRDefault="00BF46AC" w:rsidP="00BF46AC">
      <w:pPr>
        <w:spacing w:line="3" w:lineRule="exact"/>
        <w:rPr>
          <w:rFonts w:cs="Arial"/>
          <w:sz w:val="20"/>
          <w:szCs w:val="20"/>
        </w:rPr>
      </w:pPr>
    </w:p>
    <w:p w14:paraId="739CA98C" w14:textId="77777777" w:rsidR="00BF46AC" w:rsidRPr="00AF469D" w:rsidRDefault="00BF46AC" w:rsidP="00BF46AC">
      <w:pPr>
        <w:spacing w:line="275" w:lineRule="auto"/>
        <w:ind w:left="720"/>
        <w:jc w:val="both"/>
        <w:rPr>
          <w:rFonts w:ascii="Cambria" w:eastAsia="Cambria" w:hAnsi="Cambria" w:cs="Arial"/>
          <w:b/>
          <w:i/>
          <w:szCs w:val="20"/>
          <w:u w:val="single"/>
        </w:rPr>
      </w:pPr>
      <w:r w:rsidRPr="00AF469D">
        <w:rPr>
          <w:rFonts w:ascii="Cambria" w:eastAsia="Cambria" w:hAnsi="Cambria" w:cs="Arial"/>
          <w:b/>
          <w:szCs w:val="20"/>
        </w:rPr>
        <w:t xml:space="preserve">Rekomendowanym wariantem podpisu jest typ wewnętrzny. </w:t>
      </w:r>
      <w:r w:rsidRPr="00AF469D">
        <w:rPr>
          <w:rFonts w:ascii="Cambria" w:eastAsia="Cambria" w:hAnsi="Cambria" w:cs="Arial"/>
          <w:b/>
          <w:szCs w:val="20"/>
          <w:u w:val="single"/>
        </w:rPr>
        <w:t xml:space="preserve">Podpis formularza ofertowego wariantem podpisu w typie zewnętrznym również jest możliwy, tylko w tym przypadku, powstały oddzielny plik podpisu dla tego formularza należy załączyć w polu </w:t>
      </w:r>
      <w:r w:rsidRPr="00AF469D">
        <w:rPr>
          <w:rFonts w:ascii="Cambria" w:eastAsia="Cambria" w:hAnsi="Cambria" w:cs="Arial"/>
          <w:b/>
          <w:i/>
          <w:szCs w:val="20"/>
          <w:u w:val="single"/>
        </w:rPr>
        <w:t>„Załączniki i inne dokumenty przedstawione w ofercie przez Wykonawcę”.</w:t>
      </w:r>
    </w:p>
    <w:p w14:paraId="5C215F29" w14:textId="77777777" w:rsidR="00BF46AC" w:rsidRPr="00AF469D" w:rsidRDefault="00BF46AC" w:rsidP="00BF46AC">
      <w:pPr>
        <w:spacing w:line="6" w:lineRule="exact"/>
        <w:rPr>
          <w:rFonts w:cs="Arial"/>
          <w:sz w:val="20"/>
          <w:szCs w:val="20"/>
        </w:rPr>
      </w:pPr>
    </w:p>
    <w:p w14:paraId="074C991D" w14:textId="77777777" w:rsidR="00BF46AC" w:rsidRPr="00AF469D" w:rsidRDefault="00BF46AC" w:rsidP="00BF46AC">
      <w:pPr>
        <w:spacing w:line="275" w:lineRule="auto"/>
        <w:ind w:left="720" w:hanging="719"/>
        <w:jc w:val="both"/>
        <w:rPr>
          <w:rFonts w:ascii="Cambria" w:eastAsia="Cambria" w:hAnsi="Cambria" w:cs="Arial"/>
          <w:szCs w:val="20"/>
        </w:rPr>
      </w:pPr>
      <w:r w:rsidRPr="00AF469D">
        <w:rPr>
          <w:rFonts w:ascii="Cambria" w:eastAsia="Cambria" w:hAnsi="Cambria" w:cs="Arial"/>
          <w:b/>
          <w:szCs w:val="20"/>
        </w:rPr>
        <w:t>13.10.</w:t>
      </w:r>
      <w:r w:rsidRPr="00AF469D">
        <w:rPr>
          <w:rFonts w:ascii="Cambria" w:eastAsia="Cambria" w:hAnsi="Cambria" w:cs="Arial"/>
          <w:szCs w:val="20"/>
        </w:rPr>
        <w:t xml:space="preserve"> 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09AB29F" w14:textId="77777777" w:rsidR="00BF46AC" w:rsidRPr="00AF469D" w:rsidRDefault="00BF46AC" w:rsidP="00BF46AC">
      <w:pPr>
        <w:spacing w:line="17" w:lineRule="exact"/>
        <w:rPr>
          <w:rFonts w:cs="Arial"/>
          <w:sz w:val="20"/>
          <w:szCs w:val="20"/>
        </w:rPr>
      </w:pPr>
    </w:p>
    <w:tbl>
      <w:tblPr>
        <w:tblW w:w="9100" w:type="dxa"/>
        <w:tblLayout w:type="fixed"/>
        <w:tblCellMar>
          <w:left w:w="0" w:type="dxa"/>
          <w:right w:w="0" w:type="dxa"/>
        </w:tblCellMar>
        <w:tblLook w:val="0000" w:firstRow="0" w:lastRow="0" w:firstColumn="0" w:lastColumn="0" w:noHBand="0" w:noVBand="0"/>
      </w:tblPr>
      <w:tblGrid>
        <w:gridCol w:w="7580"/>
        <w:gridCol w:w="1520"/>
      </w:tblGrid>
      <w:tr w:rsidR="00BF46AC" w:rsidRPr="00AF469D" w14:paraId="27835850" w14:textId="77777777" w:rsidTr="001029D2">
        <w:trPr>
          <w:trHeight w:val="281"/>
        </w:trPr>
        <w:tc>
          <w:tcPr>
            <w:tcW w:w="7580" w:type="dxa"/>
            <w:shd w:val="clear" w:color="auto" w:fill="auto"/>
            <w:vAlign w:val="bottom"/>
          </w:tcPr>
          <w:p w14:paraId="69C3435E" w14:textId="77777777" w:rsidR="00BF46AC" w:rsidRPr="00AF469D" w:rsidRDefault="00BF46AC" w:rsidP="001029D2">
            <w:pPr>
              <w:spacing w:line="0" w:lineRule="atLeast"/>
              <w:rPr>
                <w:rFonts w:ascii="Cambria" w:eastAsia="Cambria" w:hAnsi="Cambria" w:cs="Arial"/>
                <w:szCs w:val="20"/>
              </w:rPr>
            </w:pPr>
            <w:r w:rsidRPr="00AF469D">
              <w:rPr>
                <w:rFonts w:ascii="Cambria" w:eastAsia="Cambria" w:hAnsi="Cambria" w:cs="Arial"/>
                <w:b/>
                <w:szCs w:val="20"/>
              </w:rPr>
              <w:t>13.11.</w:t>
            </w:r>
            <w:r w:rsidRPr="00AF469D">
              <w:rPr>
                <w:rFonts w:ascii="Cambria" w:eastAsia="Cambria" w:hAnsi="Cambria" w:cs="Arial"/>
                <w:szCs w:val="20"/>
              </w:rPr>
              <w:t xml:space="preserve"> W  przypadku  przekazywania  dokumentu  elektronicznego</w:t>
            </w:r>
          </w:p>
        </w:tc>
        <w:tc>
          <w:tcPr>
            <w:tcW w:w="1520" w:type="dxa"/>
            <w:shd w:val="clear" w:color="auto" w:fill="auto"/>
            <w:vAlign w:val="bottom"/>
          </w:tcPr>
          <w:p w14:paraId="02FC638A" w14:textId="77777777" w:rsidR="00BF46AC" w:rsidRPr="00AF469D" w:rsidRDefault="00BF46AC" w:rsidP="001029D2">
            <w:pPr>
              <w:spacing w:line="0" w:lineRule="atLeast"/>
              <w:jc w:val="right"/>
              <w:rPr>
                <w:rFonts w:ascii="Cambria" w:eastAsia="Cambria" w:hAnsi="Cambria" w:cs="Arial"/>
                <w:szCs w:val="20"/>
              </w:rPr>
            </w:pPr>
            <w:r w:rsidRPr="00AF469D">
              <w:rPr>
                <w:rFonts w:ascii="Cambria" w:eastAsia="Cambria" w:hAnsi="Cambria" w:cs="Arial"/>
                <w:szCs w:val="20"/>
              </w:rPr>
              <w:t>w  formacie</w:t>
            </w:r>
          </w:p>
        </w:tc>
      </w:tr>
    </w:tbl>
    <w:p w14:paraId="74DFAADC" w14:textId="77777777" w:rsidR="00BF46AC" w:rsidRPr="00AF469D" w:rsidRDefault="00BF46AC" w:rsidP="00BF46AC">
      <w:pPr>
        <w:spacing w:line="276" w:lineRule="auto"/>
        <w:ind w:left="720" w:right="20"/>
        <w:jc w:val="both"/>
        <w:rPr>
          <w:rFonts w:ascii="Cambria" w:eastAsia="Cambria" w:hAnsi="Cambria" w:cs="Arial"/>
          <w:szCs w:val="20"/>
        </w:rPr>
      </w:pPr>
      <w:r w:rsidRPr="00AF469D">
        <w:rPr>
          <w:rFonts w:ascii="Cambria" w:eastAsia="Cambria" w:hAnsi="Cambria" w:cs="Arial"/>
          <w:szCs w:val="20"/>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3AABACC" w14:textId="77777777" w:rsidR="00BF46AC" w:rsidRPr="00AF469D" w:rsidRDefault="00BF46AC" w:rsidP="00BF46AC">
      <w:pPr>
        <w:spacing w:line="2" w:lineRule="exact"/>
        <w:rPr>
          <w:rFonts w:cs="Arial"/>
          <w:sz w:val="20"/>
          <w:szCs w:val="20"/>
        </w:rPr>
      </w:pPr>
    </w:p>
    <w:p w14:paraId="07CD0E23" w14:textId="77777777" w:rsidR="00BF46AC" w:rsidRPr="00AF469D" w:rsidRDefault="00BF46AC" w:rsidP="00BF46AC">
      <w:pPr>
        <w:spacing w:line="275" w:lineRule="auto"/>
        <w:ind w:left="720" w:right="20" w:hanging="719"/>
        <w:jc w:val="both"/>
        <w:rPr>
          <w:rFonts w:ascii="Cambria" w:eastAsia="Cambria" w:hAnsi="Cambria" w:cs="Arial"/>
          <w:szCs w:val="20"/>
        </w:rPr>
      </w:pPr>
      <w:r w:rsidRPr="00AF469D">
        <w:rPr>
          <w:rFonts w:ascii="Cambria" w:eastAsia="Cambria" w:hAnsi="Cambria" w:cs="Arial"/>
          <w:b/>
          <w:szCs w:val="20"/>
        </w:rPr>
        <w:lastRenderedPageBreak/>
        <w:t>13.12.</w:t>
      </w:r>
      <w:r w:rsidRPr="00AF469D">
        <w:rPr>
          <w:rFonts w:ascii="Cambria" w:eastAsia="Cambria" w:hAnsi="Cambria" w:cs="Arial"/>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0A40903" w14:textId="77777777" w:rsidR="00BF46AC" w:rsidRPr="00AF469D" w:rsidRDefault="00BF46AC" w:rsidP="00BF46AC">
      <w:pPr>
        <w:spacing w:line="6" w:lineRule="exact"/>
        <w:rPr>
          <w:rFonts w:cs="Arial"/>
          <w:sz w:val="20"/>
          <w:szCs w:val="20"/>
        </w:rPr>
      </w:pPr>
    </w:p>
    <w:p w14:paraId="0FFAB00E" w14:textId="77777777" w:rsidR="00BF46AC" w:rsidRPr="00AF469D" w:rsidRDefault="00BF46AC" w:rsidP="00BF46AC">
      <w:pPr>
        <w:spacing w:line="273" w:lineRule="auto"/>
        <w:ind w:left="720" w:right="20" w:hanging="719"/>
        <w:jc w:val="both"/>
        <w:rPr>
          <w:rFonts w:ascii="Cambria" w:eastAsia="Cambria" w:hAnsi="Cambria" w:cs="Arial"/>
          <w:szCs w:val="20"/>
        </w:rPr>
      </w:pPr>
      <w:r w:rsidRPr="00AF469D">
        <w:rPr>
          <w:rFonts w:ascii="Cambria" w:eastAsia="Cambria" w:hAnsi="Cambria" w:cs="Arial"/>
          <w:b/>
          <w:szCs w:val="20"/>
        </w:rPr>
        <w:t>13.13.</w:t>
      </w:r>
      <w:r w:rsidRPr="00AF469D">
        <w:rPr>
          <w:rFonts w:ascii="Cambria" w:eastAsia="Cambria" w:hAnsi="Cambria" w:cs="Arial"/>
          <w:szCs w:val="20"/>
        </w:rPr>
        <w:t xml:space="preserve"> Maksymalny łączny rozmiar plików stanowiących ofertę lub składanych wraz z ofertą to 250 MB.</w:t>
      </w:r>
    </w:p>
    <w:p w14:paraId="1F40B525" w14:textId="77777777" w:rsidR="00BF46AC" w:rsidRPr="00AF469D" w:rsidRDefault="00BF46AC" w:rsidP="00BF46AC">
      <w:pPr>
        <w:spacing w:line="4" w:lineRule="exact"/>
        <w:rPr>
          <w:rFonts w:cs="Arial"/>
          <w:sz w:val="20"/>
          <w:szCs w:val="20"/>
        </w:rPr>
      </w:pPr>
    </w:p>
    <w:p w14:paraId="10721ECA" w14:textId="77777777" w:rsidR="00BF46AC" w:rsidRPr="00AF469D" w:rsidRDefault="00BF46AC" w:rsidP="00BF46AC">
      <w:pPr>
        <w:spacing w:line="0" w:lineRule="atLeast"/>
        <w:rPr>
          <w:rFonts w:ascii="Cambria" w:eastAsia="Cambria" w:hAnsi="Cambria" w:cs="Arial"/>
          <w:szCs w:val="20"/>
        </w:rPr>
      </w:pPr>
      <w:r w:rsidRPr="00AF469D">
        <w:rPr>
          <w:rFonts w:ascii="Cambria" w:eastAsia="Cambria" w:hAnsi="Cambria" w:cs="Arial"/>
          <w:b/>
          <w:szCs w:val="20"/>
        </w:rPr>
        <w:t>13.14.</w:t>
      </w:r>
      <w:r w:rsidRPr="00AF469D">
        <w:rPr>
          <w:rFonts w:ascii="Cambria" w:eastAsia="Cambria" w:hAnsi="Cambria" w:cs="Arial"/>
          <w:szCs w:val="20"/>
        </w:rPr>
        <w:t xml:space="preserve"> Na potrzeby oceny ofert oferta musi zawierać:</w:t>
      </w:r>
    </w:p>
    <w:p w14:paraId="0513F6C4" w14:textId="77777777" w:rsidR="00BF46AC" w:rsidRPr="00AF469D" w:rsidRDefault="00BF46AC" w:rsidP="00BF46AC">
      <w:pPr>
        <w:spacing w:line="44" w:lineRule="exact"/>
        <w:rPr>
          <w:rFonts w:cs="Arial"/>
          <w:sz w:val="20"/>
          <w:szCs w:val="20"/>
        </w:rPr>
      </w:pPr>
    </w:p>
    <w:p w14:paraId="79D8E6BA" w14:textId="1D11187D" w:rsidR="00BF46AC" w:rsidRPr="001F7A0C" w:rsidRDefault="00BF46AC" w:rsidP="005B6696">
      <w:pPr>
        <w:numPr>
          <w:ilvl w:val="0"/>
          <w:numId w:val="47"/>
        </w:numPr>
        <w:tabs>
          <w:tab w:val="left" w:pos="1000"/>
        </w:tabs>
        <w:spacing w:line="275" w:lineRule="auto"/>
        <w:ind w:left="500" w:right="20" w:hanging="500"/>
        <w:jc w:val="both"/>
        <w:rPr>
          <w:rFonts w:ascii="Cambria" w:eastAsia="Cambria" w:hAnsi="Cambria" w:cs="Arial"/>
          <w:szCs w:val="20"/>
        </w:rPr>
      </w:pPr>
      <w:r w:rsidRPr="00AF469D">
        <w:rPr>
          <w:rFonts w:ascii="Cambria" w:eastAsia="Cambria" w:hAnsi="Cambria" w:cs="Arial"/>
          <w:b/>
          <w:szCs w:val="20"/>
        </w:rPr>
        <w:t>Formularz ofertowy</w:t>
      </w:r>
      <w:r w:rsidRPr="00AF469D">
        <w:rPr>
          <w:rFonts w:ascii="Cambria" w:eastAsia="Cambria" w:hAnsi="Cambria" w:cs="Arial"/>
          <w:szCs w:val="20"/>
        </w:rPr>
        <w:t xml:space="preserve"> – do wykorzystania wzór (druk), stanowiący </w:t>
      </w:r>
      <w:r w:rsidRPr="00AF469D">
        <w:rPr>
          <w:rFonts w:ascii="Cambria" w:eastAsia="Cambria" w:hAnsi="Cambria" w:cs="Arial"/>
          <w:b/>
          <w:szCs w:val="20"/>
        </w:rPr>
        <w:t>Załącznik nr 3 do SWZ</w:t>
      </w:r>
      <w:r>
        <w:rPr>
          <w:rFonts w:ascii="Cambria" w:eastAsia="Cambria" w:hAnsi="Cambria" w:cs="Arial"/>
          <w:b/>
          <w:szCs w:val="20"/>
        </w:rPr>
        <w:t xml:space="preserve"> </w:t>
      </w:r>
      <w:r w:rsidR="001F7A0C">
        <w:rPr>
          <w:rFonts w:ascii="Cambria" w:eastAsia="Cambria" w:hAnsi="Cambria" w:cs="Arial"/>
          <w:szCs w:val="20"/>
        </w:rPr>
        <w:t xml:space="preserve"> </w:t>
      </w:r>
      <w:r w:rsidRPr="001F7A0C">
        <w:rPr>
          <w:rFonts w:ascii="Cambria" w:eastAsia="Cambria" w:hAnsi="Cambria" w:cs="Arial"/>
          <w:szCs w:val="20"/>
        </w:rPr>
        <w:t>(przy czym Wykonawca może sporządzić ofertę wg innego wzorca, powinna ona wówczas obejmować dane wymagane dla oferty w SWZ i załącznikach);</w:t>
      </w:r>
    </w:p>
    <w:p w14:paraId="11186695" w14:textId="77777777" w:rsidR="00BF46AC" w:rsidRDefault="00BF46AC" w:rsidP="005B6696">
      <w:pPr>
        <w:numPr>
          <w:ilvl w:val="0"/>
          <w:numId w:val="47"/>
        </w:numPr>
        <w:tabs>
          <w:tab w:val="left" w:pos="1000"/>
        </w:tabs>
        <w:spacing w:line="275" w:lineRule="auto"/>
        <w:ind w:left="500" w:right="20" w:hanging="500"/>
        <w:jc w:val="both"/>
        <w:rPr>
          <w:rFonts w:ascii="Cambria" w:eastAsia="Cambria" w:hAnsi="Cambria" w:cs="Arial"/>
          <w:szCs w:val="20"/>
        </w:rPr>
      </w:pPr>
      <w:r w:rsidRPr="00375667">
        <w:rPr>
          <w:rFonts w:ascii="Cambria" w:eastAsia="Cambria" w:hAnsi="Cambria" w:cs="Arial"/>
          <w:b/>
          <w:szCs w:val="20"/>
        </w:rPr>
        <w:t>Oświadczenie</w:t>
      </w:r>
      <w:r w:rsidRPr="00375667">
        <w:rPr>
          <w:rFonts w:cs="Arial"/>
          <w:sz w:val="20"/>
          <w:szCs w:val="20"/>
        </w:rPr>
        <w:t xml:space="preserve"> </w:t>
      </w:r>
      <w:r w:rsidRPr="00375667">
        <w:rPr>
          <w:rFonts w:ascii="Cambria" w:eastAsia="Cambria" w:hAnsi="Cambria" w:cs="Arial"/>
          <w:b/>
          <w:szCs w:val="20"/>
        </w:rPr>
        <w:t>wykonawcy/wykonawcy wspólnie ubiegającego się o udzielenie zamówienia składane na podstawie art. 125 ust. 1 ustawy Pzp</w:t>
      </w:r>
      <w:r w:rsidRPr="00375667">
        <w:rPr>
          <w:rFonts w:ascii="Cambria" w:eastAsia="Cambria" w:hAnsi="Cambria" w:cs="Arial"/>
          <w:szCs w:val="20"/>
        </w:rPr>
        <w:t>, o którym mowa w rozdziale 8.1 SWZ;</w:t>
      </w:r>
    </w:p>
    <w:p w14:paraId="70242317" w14:textId="77777777" w:rsidR="00BF46AC" w:rsidRPr="00375667" w:rsidRDefault="00BF46AC" w:rsidP="005B6696">
      <w:pPr>
        <w:numPr>
          <w:ilvl w:val="0"/>
          <w:numId w:val="47"/>
        </w:numPr>
        <w:tabs>
          <w:tab w:val="left" w:pos="1000"/>
        </w:tabs>
        <w:spacing w:line="275" w:lineRule="auto"/>
        <w:ind w:left="500" w:right="20" w:hanging="500"/>
        <w:jc w:val="both"/>
        <w:rPr>
          <w:rFonts w:ascii="Cambria" w:eastAsia="Cambria" w:hAnsi="Cambria" w:cs="Arial"/>
          <w:szCs w:val="20"/>
        </w:rPr>
      </w:pPr>
      <w:r w:rsidRPr="00375667">
        <w:rPr>
          <w:rFonts w:ascii="Cambria" w:eastAsia="Cambria" w:hAnsi="Cambria" w:cs="Arial"/>
          <w:b/>
          <w:szCs w:val="20"/>
        </w:rPr>
        <w:t>Oświadczenie</w:t>
      </w:r>
      <w:r w:rsidRPr="00375667">
        <w:rPr>
          <w:rFonts w:ascii="Cambria" w:eastAsia="Cambria" w:hAnsi="Cambria" w:cs="Arial"/>
          <w:szCs w:val="20"/>
        </w:rPr>
        <w:t xml:space="preserve">, o których mowa w pkt 8.2 SWZ </w:t>
      </w:r>
      <w:r w:rsidRPr="00375667">
        <w:rPr>
          <w:rFonts w:ascii="Cambria" w:eastAsia="Cambria" w:hAnsi="Cambria" w:cs="Arial"/>
          <w:i/>
          <w:szCs w:val="20"/>
        </w:rPr>
        <w:t>(jeżeli dotyczy);</w:t>
      </w:r>
    </w:p>
    <w:p w14:paraId="356315B4" w14:textId="77777777" w:rsidR="00BF46AC" w:rsidRPr="00375667" w:rsidRDefault="00BF46AC" w:rsidP="005B6696">
      <w:pPr>
        <w:numPr>
          <w:ilvl w:val="0"/>
          <w:numId w:val="47"/>
        </w:numPr>
        <w:tabs>
          <w:tab w:val="left" w:pos="1000"/>
        </w:tabs>
        <w:spacing w:line="275" w:lineRule="auto"/>
        <w:ind w:left="500" w:right="20" w:hanging="500"/>
        <w:jc w:val="both"/>
        <w:rPr>
          <w:rFonts w:ascii="Cambria" w:eastAsia="Cambria" w:hAnsi="Cambria" w:cs="Arial"/>
          <w:szCs w:val="20"/>
        </w:rPr>
      </w:pPr>
      <w:r w:rsidRPr="00375667">
        <w:rPr>
          <w:rFonts w:ascii="Cambria" w:eastAsia="Cambria" w:hAnsi="Cambria" w:cs="Arial"/>
          <w:b/>
          <w:szCs w:val="20"/>
        </w:rPr>
        <w:t>Zobowiązanie lub inne dokumenty</w:t>
      </w:r>
      <w:r w:rsidRPr="00375667">
        <w:rPr>
          <w:rFonts w:ascii="Cambria" w:eastAsia="Cambria" w:hAnsi="Cambria" w:cs="Arial"/>
          <w:szCs w:val="20"/>
        </w:rPr>
        <w:t xml:space="preserve">, o których mowa w pkt 9.4 SWZ </w:t>
      </w:r>
      <w:r w:rsidRPr="00375667">
        <w:rPr>
          <w:rFonts w:ascii="Cambria" w:eastAsia="Cambria" w:hAnsi="Cambria" w:cs="Arial"/>
          <w:i/>
          <w:szCs w:val="20"/>
        </w:rPr>
        <w:t>(jeżeli dotyczy).</w:t>
      </w:r>
    </w:p>
    <w:p w14:paraId="3544670B" w14:textId="77777777" w:rsidR="00BF46AC" w:rsidRPr="00AF469D" w:rsidRDefault="00BF46AC" w:rsidP="00BF46AC">
      <w:pPr>
        <w:spacing w:line="41" w:lineRule="exact"/>
        <w:rPr>
          <w:rFonts w:ascii="Cambria" w:eastAsia="Cambria" w:hAnsi="Cambria" w:cs="Arial"/>
          <w:szCs w:val="20"/>
        </w:rPr>
      </w:pPr>
    </w:p>
    <w:p w14:paraId="1C31E3DF" w14:textId="77777777" w:rsidR="00BF46AC" w:rsidRPr="00AF469D" w:rsidRDefault="00BF46AC" w:rsidP="005B6696">
      <w:pPr>
        <w:numPr>
          <w:ilvl w:val="0"/>
          <w:numId w:val="47"/>
        </w:numPr>
        <w:tabs>
          <w:tab w:val="left" w:pos="1000"/>
        </w:tabs>
        <w:spacing w:line="275" w:lineRule="auto"/>
        <w:ind w:left="500" w:right="20" w:hanging="500"/>
        <w:rPr>
          <w:rFonts w:ascii="Cambria" w:eastAsia="Cambria" w:hAnsi="Cambria" w:cs="Arial"/>
          <w:szCs w:val="20"/>
        </w:rPr>
      </w:pPr>
      <w:r w:rsidRPr="00AF469D">
        <w:rPr>
          <w:rFonts w:ascii="Cambria" w:eastAsia="Cambria" w:hAnsi="Cambria" w:cs="Arial"/>
          <w:b/>
          <w:szCs w:val="20"/>
        </w:rPr>
        <w:t>Oświadczenie podmiotu udostępniającego zasoby składane na podstawie art. 125 ust. 1 ustawy Pzp</w:t>
      </w:r>
      <w:r w:rsidRPr="00AF469D">
        <w:rPr>
          <w:rFonts w:ascii="Cambria" w:eastAsia="Cambria" w:hAnsi="Cambria" w:cs="Arial"/>
          <w:szCs w:val="20"/>
        </w:rPr>
        <w:t xml:space="preserve">, o którym mowa w pkt. 9.8 SWZ </w:t>
      </w:r>
      <w:r w:rsidRPr="00AF469D">
        <w:rPr>
          <w:rFonts w:ascii="Cambria" w:eastAsia="Cambria" w:hAnsi="Cambria" w:cs="Arial"/>
          <w:b/>
          <w:i/>
          <w:szCs w:val="20"/>
        </w:rPr>
        <w:t>(jeżeli dotyczy)</w:t>
      </w:r>
      <w:r w:rsidRPr="00AF469D">
        <w:rPr>
          <w:rFonts w:ascii="Cambria" w:eastAsia="Cambria" w:hAnsi="Cambria" w:cs="Arial"/>
          <w:b/>
          <w:szCs w:val="20"/>
        </w:rPr>
        <w:t>,</w:t>
      </w:r>
    </w:p>
    <w:p w14:paraId="40FF9171" w14:textId="77777777" w:rsidR="00BF46AC" w:rsidRPr="00AF469D" w:rsidRDefault="00BF46AC" w:rsidP="00BF46AC">
      <w:pPr>
        <w:spacing w:line="41" w:lineRule="exact"/>
        <w:rPr>
          <w:rFonts w:ascii="Cambria" w:eastAsia="Cambria" w:hAnsi="Cambria" w:cs="Arial"/>
          <w:szCs w:val="20"/>
        </w:rPr>
      </w:pPr>
    </w:p>
    <w:p w14:paraId="277B7511" w14:textId="77777777" w:rsidR="00BF46AC" w:rsidRPr="00AF469D" w:rsidRDefault="00BF46AC" w:rsidP="005B6696">
      <w:pPr>
        <w:numPr>
          <w:ilvl w:val="0"/>
          <w:numId w:val="47"/>
        </w:numPr>
        <w:tabs>
          <w:tab w:val="left" w:pos="1000"/>
        </w:tabs>
        <w:spacing w:line="275" w:lineRule="auto"/>
        <w:ind w:left="500" w:hanging="500"/>
        <w:rPr>
          <w:rFonts w:ascii="Cambria" w:eastAsia="Cambria" w:hAnsi="Cambria" w:cs="Arial"/>
          <w:szCs w:val="20"/>
        </w:rPr>
      </w:pPr>
      <w:r w:rsidRPr="00AF469D">
        <w:rPr>
          <w:rFonts w:ascii="Cambria" w:eastAsia="Cambria" w:hAnsi="Cambria" w:cs="Arial"/>
          <w:b/>
          <w:szCs w:val="20"/>
        </w:rPr>
        <w:t>Potwierdzenie umocowania do działania w imieniu Wykonawcy lub podmiotu udostępniającego zasoby:</w:t>
      </w:r>
    </w:p>
    <w:p w14:paraId="4646DEEC" w14:textId="77777777" w:rsidR="00BF46AC" w:rsidRPr="00AF469D" w:rsidRDefault="00BF46AC" w:rsidP="00BF46AC">
      <w:pPr>
        <w:spacing w:line="44" w:lineRule="exact"/>
        <w:rPr>
          <w:rFonts w:cs="Arial"/>
          <w:sz w:val="20"/>
          <w:szCs w:val="20"/>
        </w:rPr>
      </w:pPr>
    </w:p>
    <w:p w14:paraId="27E2E418" w14:textId="77777777" w:rsidR="00BF46AC" w:rsidRPr="00AF469D" w:rsidRDefault="00BF46AC" w:rsidP="005B6696">
      <w:pPr>
        <w:numPr>
          <w:ilvl w:val="0"/>
          <w:numId w:val="48"/>
        </w:numPr>
        <w:tabs>
          <w:tab w:val="left" w:pos="709"/>
        </w:tabs>
        <w:spacing w:line="274" w:lineRule="auto"/>
        <w:ind w:left="720" w:right="20" w:hanging="360"/>
        <w:jc w:val="both"/>
        <w:rPr>
          <w:rFonts w:ascii="Cambria" w:eastAsia="Cambria" w:hAnsi="Cambria" w:cs="Arial"/>
          <w:szCs w:val="20"/>
        </w:rPr>
      </w:pPr>
      <w:r w:rsidRPr="00AF469D">
        <w:rPr>
          <w:rFonts w:ascii="Cambria" w:eastAsia="Cambria" w:hAnsi="Cambria" w:cs="Arial"/>
          <w:szCs w:val="20"/>
        </w:rPr>
        <w:t>Zamawiający w celu potwierdzenia, że osoba działająca w imieniu Wykonawcy lub podmiotu udostępniającego zasoby jest umocowana do jego reprezentowania, żąda złożenia wraz z ofertą odpisu lub informacji</w:t>
      </w:r>
    </w:p>
    <w:p w14:paraId="465536D3" w14:textId="77777777" w:rsidR="00BF46AC" w:rsidRPr="00AF469D" w:rsidRDefault="00BF46AC" w:rsidP="00BF46AC">
      <w:pPr>
        <w:spacing w:line="6" w:lineRule="exact"/>
        <w:rPr>
          <w:rFonts w:cs="Arial"/>
          <w:sz w:val="20"/>
          <w:szCs w:val="20"/>
        </w:rPr>
      </w:pPr>
    </w:p>
    <w:p w14:paraId="4E2508C7" w14:textId="77777777" w:rsidR="00BF46AC" w:rsidRPr="00AF469D" w:rsidRDefault="00BF46AC" w:rsidP="00BF46AC">
      <w:pPr>
        <w:spacing w:line="275" w:lineRule="auto"/>
        <w:ind w:left="1360" w:right="20"/>
        <w:rPr>
          <w:rFonts w:ascii="Cambria" w:eastAsia="Cambria" w:hAnsi="Cambria" w:cs="Arial"/>
          <w:szCs w:val="20"/>
        </w:rPr>
      </w:pPr>
      <w:r w:rsidRPr="00AF469D">
        <w:rPr>
          <w:rFonts w:ascii="Cambria" w:eastAsia="Cambria" w:hAnsi="Cambria" w:cs="Arial"/>
          <w:szCs w:val="20"/>
        </w:rPr>
        <w:t>z Krajowego Rejestru Sądowego, Centralnej Ewidencji I Informacji o Działalności Gospodarczej lub innego właściwego rejestru;</w:t>
      </w:r>
    </w:p>
    <w:p w14:paraId="7DCEA91C" w14:textId="77777777" w:rsidR="00BF46AC" w:rsidRPr="00AF469D" w:rsidRDefault="00BF46AC" w:rsidP="00BF46AC">
      <w:pPr>
        <w:spacing w:line="42" w:lineRule="exact"/>
        <w:rPr>
          <w:rFonts w:cs="Arial"/>
          <w:sz w:val="20"/>
          <w:szCs w:val="20"/>
        </w:rPr>
      </w:pPr>
    </w:p>
    <w:p w14:paraId="7C3A89CF" w14:textId="77777777" w:rsidR="00BF46AC" w:rsidRPr="00AF469D" w:rsidRDefault="00BF46AC" w:rsidP="005B6696">
      <w:pPr>
        <w:numPr>
          <w:ilvl w:val="0"/>
          <w:numId w:val="49"/>
        </w:numPr>
        <w:tabs>
          <w:tab w:val="left" w:pos="567"/>
        </w:tabs>
        <w:spacing w:line="275" w:lineRule="auto"/>
        <w:ind w:left="1212" w:hanging="360"/>
        <w:jc w:val="both"/>
        <w:rPr>
          <w:rFonts w:ascii="Cambria" w:eastAsia="Cambria" w:hAnsi="Cambria" w:cs="Arial"/>
          <w:szCs w:val="20"/>
        </w:rPr>
      </w:pPr>
      <w:r w:rsidRPr="00AF469D">
        <w:rPr>
          <w:rFonts w:ascii="Cambria" w:eastAsia="Cambria" w:hAnsi="Cambria" w:cs="Arial"/>
          <w:szCs w:val="2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6CC5C71A" w14:textId="77777777" w:rsidR="00BF46AC" w:rsidRPr="00AF469D" w:rsidRDefault="00BF46AC" w:rsidP="00BF46AC">
      <w:pPr>
        <w:spacing w:line="44" w:lineRule="exact"/>
        <w:rPr>
          <w:rFonts w:ascii="Cambria" w:eastAsia="Cambria" w:hAnsi="Cambria" w:cs="Arial"/>
          <w:szCs w:val="20"/>
        </w:rPr>
      </w:pPr>
    </w:p>
    <w:p w14:paraId="7A7428DA" w14:textId="77777777" w:rsidR="00BF46AC" w:rsidRPr="00375667" w:rsidRDefault="00BF46AC" w:rsidP="005B6696">
      <w:pPr>
        <w:numPr>
          <w:ilvl w:val="0"/>
          <w:numId w:val="49"/>
        </w:numPr>
        <w:tabs>
          <w:tab w:val="left" w:pos="709"/>
        </w:tabs>
        <w:spacing w:line="275" w:lineRule="auto"/>
        <w:ind w:left="1212" w:right="20" w:hanging="360"/>
        <w:jc w:val="both"/>
        <w:rPr>
          <w:rFonts w:ascii="Cambria" w:eastAsia="Cambria" w:hAnsi="Cambria" w:cs="Arial"/>
          <w:szCs w:val="20"/>
        </w:rPr>
      </w:pPr>
      <w:r w:rsidRPr="00AF469D">
        <w:rPr>
          <w:rFonts w:ascii="Cambria" w:eastAsia="Cambria" w:hAnsi="Cambria" w:cs="Arial"/>
          <w:szCs w:val="20"/>
        </w:rPr>
        <w:t>jeżeli w imieniu Wykonawcy lub podmiotu udostępniającego zasoby działa osoba, której umocowanie do jego reprezentowania nie wynika</w:t>
      </w:r>
      <w:r>
        <w:rPr>
          <w:rFonts w:ascii="Cambria" w:eastAsia="Cambria" w:hAnsi="Cambria" w:cs="Arial"/>
          <w:szCs w:val="20"/>
        </w:rPr>
        <w:t xml:space="preserve"> </w:t>
      </w:r>
      <w:r w:rsidRPr="00375667">
        <w:rPr>
          <w:rFonts w:ascii="Cambria" w:eastAsia="Cambria" w:hAnsi="Cambria"/>
        </w:rPr>
        <w:t>z dokumentów, o których mowa w lit a), Zamawiający żąda od Wykonawcy lub podmiotu udostępniającego zasoby złożenia wraz z ofertą pełnomocnictwa lub innego dokumentu potwierdzającego umocowanie do reprezentowania Wykonawcy.</w:t>
      </w:r>
    </w:p>
    <w:p w14:paraId="55502F80" w14:textId="77777777" w:rsidR="00BF46AC" w:rsidRDefault="00BF46AC" w:rsidP="00BF46AC">
      <w:pPr>
        <w:spacing w:line="45" w:lineRule="exact"/>
      </w:pPr>
    </w:p>
    <w:p w14:paraId="003B2888" w14:textId="77777777" w:rsidR="00BF46AC" w:rsidRDefault="00BF46AC" w:rsidP="005B6696">
      <w:pPr>
        <w:numPr>
          <w:ilvl w:val="0"/>
          <w:numId w:val="50"/>
        </w:numPr>
        <w:tabs>
          <w:tab w:val="left" w:pos="980"/>
        </w:tabs>
        <w:spacing w:line="275" w:lineRule="auto"/>
        <w:jc w:val="both"/>
        <w:rPr>
          <w:rFonts w:ascii="Cambria" w:eastAsia="Cambria" w:hAnsi="Cambria"/>
        </w:rPr>
      </w:pPr>
      <w:r>
        <w:rPr>
          <w:rFonts w:ascii="Cambria" w:eastAsia="Cambria" w:hAnsi="Cambria"/>
          <w:b/>
        </w:rPr>
        <w:t>Pełnomocnictwo</w:t>
      </w:r>
      <w:r>
        <w:rPr>
          <w:rFonts w:ascii="Cambria" w:eastAsia="Cambria" w:hAnsi="Cambria"/>
        </w:rPr>
        <w:t xml:space="preserve"> do reprezentowania wykonawców wspólnie ubiegających się o udzielenie zamówienia w postępowaniu o udzielenie zamówienia albo do reprezentowania ich w postępowaniu i zawarcia umowy w sprawie zamówienia publicznego </w:t>
      </w:r>
      <w:r>
        <w:rPr>
          <w:rFonts w:ascii="Cambria" w:eastAsia="Cambria" w:hAnsi="Cambria"/>
          <w:b/>
          <w:i/>
        </w:rPr>
        <w:t>(jeżeli dotyczy)</w:t>
      </w:r>
      <w:r>
        <w:rPr>
          <w:rFonts w:ascii="Cambria" w:eastAsia="Cambria" w:hAnsi="Cambria"/>
        </w:rPr>
        <w:t>.</w:t>
      </w:r>
    </w:p>
    <w:p w14:paraId="788E9383" w14:textId="77777777" w:rsidR="00BF46AC" w:rsidRDefault="00BF46AC" w:rsidP="00BF46AC">
      <w:pPr>
        <w:spacing w:line="45" w:lineRule="exact"/>
      </w:pPr>
    </w:p>
    <w:p w14:paraId="10BE0BF2" w14:textId="6BC45DAF" w:rsidR="00BF46AC" w:rsidRDefault="00BF46AC" w:rsidP="00BF46AC">
      <w:pPr>
        <w:spacing w:line="276" w:lineRule="auto"/>
        <w:ind w:left="680" w:hanging="719"/>
        <w:jc w:val="both"/>
        <w:rPr>
          <w:rFonts w:ascii="Cambria" w:eastAsia="Cambria" w:hAnsi="Cambria"/>
        </w:rPr>
      </w:pPr>
      <w:r>
        <w:rPr>
          <w:rFonts w:ascii="Cambria" w:eastAsia="Cambria" w:hAnsi="Cambria"/>
          <w:b/>
        </w:rPr>
        <w:t>13.15.</w:t>
      </w:r>
      <w:r>
        <w:rPr>
          <w:rFonts w:ascii="Cambria" w:eastAsia="Cambria" w:hAnsi="Cambria"/>
        </w:rPr>
        <w:t xml:space="preserve"> Pełnomocnictwo o którym mowa w rozdziale 13.17 pkt 5) lit c) i pkt 6) SWZ składa się, pod rygorem nieważności w formie elektronicznej lub w postaci elektronicznej opatrzonej podpisem zaufanym lub podpisem osobistym lub w formie </w:t>
      </w:r>
      <w:r>
        <w:rPr>
          <w:rFonts w:ascii="Cambria" w:eastAsia="Cambria" w:hAnsi="Cambria"/>
        </w:rPr>
        <w:lastRenderedPageBreak/>
        <w:t>elektronicznej kopii poświadczonej za zgodność notarialnie - w formatach danych określonych w przepisach wydanych na podstawie art. 18 ustawy z dnia 17 lutego 2005 r. o informatyzacji działalności podmiotów realizujących zadania publiczne (Dz. U. z 202</w:t>
      </w:r>
      <w:r w:rsidR="001333E1">
        <w:rPr>
          <w:rFonts w:ascii="Cambria" w:eastAsia="Cambria" w:hAnsi="Cambria"/>
        </w:rPr>
        <w:t>4</w:t>
      </w:r>
      <w:r>
        <w:rPr>
          <w:rFonts w:ascii="Cambria" w:eastAsia="Cambria" w:hAnsi="Cambria"/>
        </w:rPr>
        <w:t xml:space="preserve"> r. poz. </w:t>
      </w:r>
      <w:r w:rsidR="001333E1">
        <w:rPr>
          <w:rFonts w:ascii="Cambria" w:eastAsia="Cambria" w:hAnsi="Cambria"/>
        </w:rPr>
        <w:t>30</w:t>
      </w:r>
      <w:r w:rsidR="00054155">
        <w:rPr>
          <w:rFonts w:ascii="Cambria" w:eastAsia="Cambria" w:hAnsi="Cambria"/>
        </w:rPr>
        <w:t>7</w:t>
      </w:r>
      <w:r>
        <w:rPr>
          <w:rFonts w:ascii="Cambria" w:eastAsia="Cambria" w:hAnsi="Cambria"/>
        </w:rPr>
        <w:t xml:space="preserve"> ze zm.), z zastrzeżeniem formatów, o których mowa w art. 66 ust. 1 ustawy, z uwzględnieniem rodzaju przekazywanych danych.</w:t>
      </w:r>
    </w:p>
    <w:p w14:paraId="65DCEE72" w14:textId="77777777" w:rsidR="00BF46AC" w:rsidRDefault="00BF46AC" w:rsidP="00BF46AC">
      <w:pPr>
        <w:spacing w:line="2" w:lineRule="exact"/>
      </w:pPr>
    </w:p>
    <w:p w14:paraId="67B479B5" w14:textId="77777777" w:rsidR="00BF46AC" w:rsidRDefault="00BF46AC" w:rsidP="00BF46AC">
      <w:pPr>
        <w:spacing w:line="275" w:lineRule="auto"/>
        <w:ind w:left="680" w:hanging="719"/>
        <w:jc w:val="both"/>
        <w:rPr>
          <w:rFonts w:ascii="Cambria" w:eastAsia="Cambria" w:hAnsi="Cambria"/>
        </w:rPr>
      </w:pPr>
      <w:r>
        <w:rPr>
          <w:rFonts w:ascii="Cambria" w:eastAsia="Cambria" w:hAnsi="Cambria"/>
          <w:b/>
        </w:rPr>
        <w:t>13.16.</w:t>
      </w:r>
      <w:r>
        <w:rPr>
          <w:rFonts w:ascii="Cambria" w:eastAsia="Cambria" w:hAnsi="Cambria"/>
        </w:rPr>
        <w:t xml:space="preserve"> Wszelkie informacje stanowiące </w:t>
      </w:r>
      <w:r>
        <w:rPr>
          <w:rFonts w:ascii="Cambria" w:eastAsia="Cambria" w:hAnsi="Cambria"/>
          <w:b/>
        </w:rPr>
        <w:t>tajemnicę przedsiębiorstwa</w:t>
      </w:r>
      <w:r>
        <w:rPr>
          <w:rFonts w:ascii="Cambria" w:eastAsia="Cambria" w:hAnsi="Cambria"/>
        </w:rPr>
        <w:t xml:space="preserve"> w rozumieniu ustawy z dnia 16 kwietnia 1993 r. o zwalczaniu nieuczciwej konkurencji (Dz. U. z 2022 r. poz. 1233 ze zm.), które Wykonawca zastrzeże jako tajemnicę przedsiębiorstwa, powinny zostać </w:t>
      </w:r>
      <w:r>
        <w:rPr>
          <w:rFonts w:ascii="Cambria" w:eastAsia="Cambria" w:hAnsi="Cambria"/>
          <w:b/>
        </w:rPr>
        <w:t>złożone w osobnym pliku</w:t>
      </w:r>
      <w:r>
        <w:rPr>
          <w:rFonts w:ascii="Cambria" w:eastAsia="Cambria" w:hAnsi="Cambria"/>
        </w:rPr>
        <w:t xml:space="preserve"> wraz z jednoczesnym zaznaczeniem polecenia </w:t>
      </w:r>
      <w:r>
        <w:rPr>
          <w:rFonts w:ascii="Cambria" w:eastAsia="Cambria" w:hAnsi="Cambria"/>
          <w:i/>
        </w:rPr>
        <w:t>„Dokument stanowiący tajemnicę przedsiębiorstwa”</w:t>
      </w:r>
      <w:r>
        <w:rPr>
          <w:rFonts w:ascii="Cambria" w:eastAsia="Cambria" w:hAnsi="Cambria"/>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11ADFCFB" w14:textId="77777777" w:rsidR="00BF46AC" w:rsidRDefault="00BF46AC" w:rsidP="00BF46AC">
      <w:pPr>
        <w:spacing w:line="19" w:lineRule="exact"/>
      </w:pPr>
    </w:p>
    <w:p w14:paraId="5ACEF60F" w14:textId="77777777" w:rsidR="00BF46AC" w:rsidRDefault="00BF46AC" w:rsidP="00BF46AC">
      <w:pPr>
        <w:spacing w:line="275" w:lineRule="auto"/>
        <w:ind w:left="680" w:hanging="719"/>
        <w:jc w:val="both"/>
        <w:rPr>
          <w:rFonts w:ascii="Cambria" w:eastAsia="Cambria" w:hAnsi="Cambria"/>
        </w:rPr>
      </w:pPr>
      <w:r>
        <w:rPr>
          <w:rFonts w:ascii="Cambria" w:eastAsia="Cambria" w:hAnsi="Cambria"/>
          <w:b/>
        </w:rPr>
        <w:t>13.17.</w:t>
      </w:r>
      <w:r>
        <w:rPr>
          <w:rFonts w:ascii="Cambria" w:eastAsia="Cambria" w:hAnsi="Cambria"/>
        </w:rPr>
        <w:t xml:space="preserve"> Wykonawca nie może zastrzec informacji, o których mowa w art. 222 ust. 5 ustawy Pzp.</w:t>
      </w:r>
    </w:p>
    <w:p w14:paraId="50C28539" w14:textId="77777777" w:rsidR="00BF46AC" w:rsidRDefault="00BF46AC" w:rsidP="00BF46AC">
      <w:pPr>
        <w:spacing w:line="3" w:lineRule="exact"/>
      </w:pPr>
    </w:p>
    <w:p w14:paraId="517DCB80" w14:textId="77777777" w:rsidR="00BF46AC" w:rsidRDefault="00BF46AC" w:rsidP="00BF46AC">
      <w:pPr>
        <w:spacing w:line="275" w:lineRule="auto"/>
        <w:ind w:left="680" w:hanging="719"/>
        <w:jc w:val="both"/>
        <w:rPr>
          <w:rFonts w:ascii="Cambria" w:eastAsia="Cambria" w:hAnsi="Cambria"/>
        </w:rPr>
      </w:pPr>
      <w:r>
        <w:rPr>
          <w:rFonts w:ascii="Cambria" w:eastAsia="Cambria" w:hAnsi="Cambria"/>
          <w:b/>
        </w:rPr>
        <w:t>13.18.</w:t>
      </w:r>
      <w:r>
        <w:rPr>
          <w:rFonts w:ascii="Cambria" w:eastAsia="Cambria" w:hAnsi="Cambria"/>
        </w:rPr>
        <w:t xml:space="preserve"> Oświadczenia i dokumenty, o których mowa w pkt. 13.14 SWZ sporządza się pod rygorem nieważności w postaci elektronicznej i opatruje się kwalifikowanym podpisem elektronicznym lub podpisem zaufanym lud podpisem zaufanym lub podpisem osobistym.</w:t>
      </w:r>
    </w:p>
    <w:p w14:paraId="4BB6B0A5" w14:textId="77777777" w:rsidR="00C3698A" w:rsidRPr="00C6306E" w:rsidRDefault="00C3698A" w:rsidP="00C3698A">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21E381E5" w14:textId="77777777" w:rsidTr="00C3698A">
        <w:tc>
          <w:tcPr>
            <w:tcW w:w="8964" w:type="dxa"/>
            <w:tcBorders>
              <w:bottom w:val="single" w:sz="4" w:space="0" w:color="auto"/>
            </w:tcBorders>
            <w:shd w:val="clear" w:color="auto" w:fill="D9D9D9" w:themeFill="background1" w:themeFillShade="D9"/>
          </w:tcPr>
          <w:p w14:paraId="719FCB33"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1A434610"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248A3A66" w14:textId="77777777" w:rsidR="00BF46AC" w:rsidRPr="00AF469D" w:rsidRDefault="00BF46AC" w:rsidP="00A15FBE">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Pr>
          <w:rFonts w:ascii="Cambria" w:eastAsia="Cambria" w:hAnsi="Cambria"/>
          <w:sz w:val="24"/>
        </w:rPr>
        <w:t>Wykonawca składa ofertę za pomocą Platformy e-Zamówienia dostępnej pod adresem:</w:t>
      </w:r>
      <w:r>
        <w:rPr>
          <w:rFonts w:ascii="Cambria" w:eastAsia="Cambria" w:hAnsi="Cambria"/>
          <w:color w:val="0070C0"/>
          <w:sz w:val="24"/>
        </w:rPr>
        <w:t xml:space="preserve"> </w:t>
      </w:r>
      <w:hyperlink r:id="rId30" w:history="1">
        <w:r>
          <w:rPr>
            <w:rFonts w:ascii="Cambria" w:eastAsia="Cambria" w:hAnsi="Cambria"/>
            <w:color w:val="0070C0"/>
            <w:sz w:val="24"/>
            <w:u w:val="single"/>
          </w:rPr>
          <w:t>https://ezamowienia.gov.pl</w:t>
        </w:r>
      </w:hyperlink>
    </w:p>
    <w:p w14:paraId="65EF0ED4" w14:textId="12B815F4" w:rsidR="00BF46AC" w:rsidRPr="00B6142F" w:rsidRDefault="00BF46AC" w:rsidP="00A15FBE">
      <w:pPr>
        <w:pStyle w:val="Akapitzlist"/>
        <w:widowControl w:val="0"/>
        <w:numPr>
          <w:ilvl w:val="1"/>
          <w:numId w:val="13"/>
        </w:numPr>
        <w:spacing w:before="0" w:after="0" w:line="276" w:lineRule="auto"/>
        <w:outlineLvl w:val="3"/>
        <w:rPr>
          <w:rFonts w:asciiTheme="majorHAnsi" w:hAnsiTheme="majorHAnsi" w:cs="Arial"/>
          <w:bCs/>
          <w:color w:val="000000" w:themeColor="text1"/>
          <w:sz w:val="24"/>
          <w:szCs w:val="24"/>
        </w:rPr>
      </w:pPr>
      <w:r w:rsidRPr="00C6306E">
        <w:rPr>
          <w:rFonts w:asciiTheme="majorHAnsi" w:hAnsiTheme="majorHAnsi" w:cs="Arial"/>
          <w:bCs/>
          <w:sz w:val="24"/>
          <w:szCs w:val="24"/>
        </w:rPr>
        <w:t xml:space="preserve">Termin składania </w:t>
      </w:r>
      <w:r w:rsidRPr="00C6306E">
        <w:rPr>
          <w:rFonts w:asciiTheme="majorHAnsi" w:hAnsiTheme="majorHAnsi" w:cs="Arial"/>
          <w:bCs/>
          <w:color w:val="000000" w:themeColor="text1"/>
          <w:sz w:val="24"/>
          <w:szCs w:val="24"/>
        </w:rPr>
        <w:t>ofert</w:t>
      </w:r>
      <w:r>
        <w:rPr>
          <w:rFonts w:asciiTheme="majorHAnsi" w:hAnsiTheme="majorHAnsi" w:cs="Arial"/>
          <w:bCs/>
          <w:color w:val="000000" w:themeColor="text1"/>
          <w:sz w:val="24"/>
          <w:szCs w:val="24"/>
        </w:rPr>
        <w:t>:</w:t>
      </w:r>
      <w:r w:rsidRPr="00C6306E">
        <w:rPr>
          <w:rFonts w:asciiTheme="majorHAnsi" w:hAnsiTheme="majorHAnsi" w:cs="Arial"/>
          <w:bCs/>
          <w:color w:val="000000" w:themeColor="text1"/>
          <w:sz w:val="24"/>
          <w:szCs w:val="24"/>
        </w:rPr>
        <w:t xml:space="preserve"> </w:t>
      </w:r>
      <w:r>
        <w:rPr>
          <w:rFonts w:asciiTheme="majorHAnsi" w:hAnsiTheme="majorHAnsi" w:cs="Arial"/>
          <w:bCs/>
          <w:color w:val="000000" w:themeColor="text1"/>
          <w:sz w:val="24"/>
          <w:szCs w:val="24"/>
        </w:rPr>
        <w:t xml:space="preserve"> </w:t>
      </w:r>
      <w:r w:rsidR="00B31A2B">
        <w:rPr>
          <w:rFonts w:asciiTheme="majorHAnsi" w:hAnsiTheme="majorHAnsi" w:cs="Arial"/>
          <w:b/>
          <w:color w:val="FF0000"/>
          <w:sz w:val="24"/>
          <w:szCs w:val="24"/>
        </w:rPr>
        <w:t>21.10</w:t>
      </w:r>
      <w:r w:rsidR="006D08EE">
        <w:rPr>
          <w:rFonts w:asciiTheme="majorHAnsi" w:hAnsiTheme="majorHAnsi" w:cs="Arial"/>
          <w:b/>
          <w:color w:val="FF0000"/>
          <w:sz w:val="24"/>
          <w:szCs w:val="24"/>
        </w:rPr>
        <w:t>.</w:t>
      </w:r>
      <w:r>
        <w:rPr>
          <w:rFonts w:asciiTheme="majorHAnsi" w:hAnsiTheme="majorHAnsi" w:cs="Arial"/>
          <w:b/>
          <w:bCs/>
          <w:color w:val="FF0000"/>
          <w:sz w:val="24"/>
          <w:szCs w:val="24"/>
        </w:rPr>
        <w:t>202</w:t>
      </w:r>
      <w:r w:rsidR="00140B31">
        <w:rPr>
          <w:rFonts w:asciiTheme="majorHAnsi" w:hAnsiTheme="majorHAnsi" w:cs="Arial"/>
          <w:b/>
          <w:bCs/>
          <w:color w:val="FF0000"/>
          <w:sz w:val="24"/>
          <w:szCs w:val="24"/>
        </w:rPr>
        <w:t>4</w:t>
      </w:r>
      <w:r>
        <w:rPr>
          <w:rFonts w:asciiTheme="majorHAnsi" w:hAnsiTheme="majorHAnsi" w:cs="Arial"/>
          <w:b/>
          <w:bCs/>
          <w:color w:val="FF0000"/>
          <w:sz w:val="24"/>
          <w:szCs w:val="24"/>
        </w:rPr>
        <w:t>r.</w:t>
      </w:r>
      <w:r w:rsidRPr="00C65B15">
        <w:rPr>
          <w:rFonts w:asciiTheme="majorHAnsi" w:hAnsiTheme="majorHAnsi" w:cs="Arial"/>
          <w:b/>
          <w:bCs/>
          <w:color w:val="FF0000"/>
          <w:sz w:val="24"/>
          <w:szCs w:val="24"/>
        </w:rPr>
        <w:t xml:space="preserve"> </w:t>
      </w:r>
      <w:r>
        <w:rPr>
          <w:rFonts w:asciiTheme="majorHAnsi" w:hAnsiTheme="majorHAnsi" w:cs="Arial"/>
          <w:b/>
          <w:bCs/>
          <w:color w:val="000000" w:themeColor="text1"/>
          <w:sz w:val="24"/>
          <w:szCs w:val="24"/>
        </w:rPr>
        <w:t>do godz. 12:00</w:t>
      </w:r>
    </w:p>
    <w:p w14:paraId="1F18C890" w14:textId="45BA487F" w:rsidR="00BF46AC" w:rsidRDefault="00BF46AC" w:rsidP="00A15FBE">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sidRPr="00B6142F">
        <w:rPr>
          <w:rFonts w:asciiTheme="majorHAnsi" w:hAnsiTheme="majorHAnsi" w:cs="Arial"/>
          <w:bCs/>
          <w:sz w:val="24"/>
          <w:szCs w:val="24"/>
        </w:rPr>
        <w:t xml:space="preserve">Termin otwarcia </w:t>
      </w:r>
      <w:r w:rsidRPr="00B6142F">
        <w:rPr>
          <w:rFonts w:asciiTheme="majorHAnsi" w:hAnsiTheme="majorHAnsi" w:cs="Arial"/>
          <w:bCs/>
          <w:color w:val="000000" w:themeColor="text1"/>
          <w:sz w:val="24"/>
          <w:szCs w:val="24"/>
        </w:rPr>
        <w:t>ofert</w:t>
      </w:r>
      <w:r w:rsidR="001813FF">
        <w:rPr>
          <w:rFonts w:asciiTheme="majorHAnsi" w:hAnsiTheme="majorHAnsi" w:cs="Arial"/>
          <w:bCs/>
          <w:color w:val="000000" w:themeColor="text1"/>
          <w:sz w:val="24"/>
          <w:szCs w:val="24"/>
        </w:rPr>
        <w:t xml:space="preserve">: </w:t>
      </w:r>
      <w:r w:rsidR="00B31A2B">
        <w:rPr>
          <w:rFonts w:asciiTheme="majorHAnsi" w:hAnsiTheme="majorHAnsi" w:cs="Arial"/>
          <w:b/>
          <w:color w:val="FF0000"/>
          <w:sz w:val="24"/>
          <w:szCs w:val="24"/>
        </w:rPr>
        <w:t>21.10.</w:t>
      </w:r>
      <w:r w:rsidRPr="001813FF">
        <w:rPr>
          <w:rFonts w:asciiTheme="majorHAnsi" w:hAnsiTheme="majorHAnsi" w:cs="Arial"/>
          <w:b/>
          <w:color w:val="FF0000"/>
          <w:sz w:val="24"/>
          <w:szCs w:val="24"/>
        </w:rPr>
        <w:t>202</w:t>
      </w:r>
      <w:r w:rsidR="00C41A99">
        <w:rPr>
          <w:rFonts w:asciiTheme="majorHAnsi" w:hAnsiTheme="majorHAnsi" w:cs="Arial"/>
          <w:b/>
          <w:color w:val="FF0000"/>
          <w:sz w:val="24"/>
          <w:szCs w:val="24"/>
        </w:rPr>
        <w:t>4</w:t>
      </w:r>
      <w:r w:rsidRPr="001813FF">
        <w:rPr>
          <w:rFonts w:asciiTheme="majorHAnsi" w:hAnsiTheme="majorHAnsi" w:cs="Arial"/>
          <w:b/>
          <w:color w:val="FF0000"/>
          <w:sz w:val="24"/>
          <w:szCs w:val="24"/>
        </w:rPr>
        <w:t>r</w:t>
      </w:r>
      <w:r>
        <w:rPr>
          <w:rFonts w:asciiTheme="majorHAnsi" w:hAnsiTheme="majorHAnsi" w:cs="Arial"/>
          <w:b/>
          <w:color w:val="FF0000"/>
          <w:sz w:val="24"/>
          <w:szCs w:val="24"/>
        </w:rPr>
        <w:t>.</w:t>
      </w:r>
      <w:r w:rsidRPr="00E75CDF">
        <w:rPr>
          <w:rFonts w:asciiTheme="majorHAnsi" w:hAnsiTheme="majorHAnsi" w:cs="Arial"/>
          <w:b/>
          <w:color w:val="000000" w:themeColor="text1"/>
          <w:sz w:val="24"/>
          <w:szCs w:val="24"/>
        </w:rPr>
        <w:t xml:space="preserve"> </w:t>
      </w:r>
      <w:r>
        <w:rPr>
          <w:rFonts w:asciiTheme="majorHAnsi" w:hAnsiTheme="majorHAnsi" w:cs="Arial"/>
          <w:b/>
          <w:color w:val="000000" w:themeColor="text1"/>
          <w:sz w:val="24"/>
          <w:szCs w:val="24"/>
        </w:rPr>
        <w:t xml:space="preserve"> </w:t>
      </w:r>
      <w:r w:rsidRPr="00E75CDF">
        <w:rPr>
          <w:rFonts w:asciiTheme="majorHAnsi" w:hAnsiTheme="majorHAnsi" w:cs="Arial"/>
          <w:b/>
          <w:color w:val="000000" w:themeColor="text1"/>
          <w:sz w:val="24"/>
          <w:szCs w:val="24"/>
        </w:rPr>
        <w:t xml:space="preserve">godz. </w:t>
      </w:r>
      <w:r>
        <w:rPr>
          <w:rFonts w:asciiTheme="majorHAnsi" w:hAnsiTheme="majorHAnsi" w:cs="Arial"/>
          <w:b/>
          <w:color w:val="000000" w:themeColor="text1"/>
          <w:sz w:val="24"/>
          <w:szCs w:val="24"/>
        </w:rPr>
        <w:t>12:30</w:t>
      </w:r>
    </w:p>
    <w:p w14:paraId="14D30538" w14:textId="77777777" w:rsidR="00BF46AC" w:rsidRPr="00E75CDF" w:rsidRDefault="00BF46AC" w:rsidP="00A15FBE">
      <w:pPr>
        <w:pStyle w:val="Akapitzlist"/>
        <w:widowControl w:val="0"/>
        <w:numPr>
          <w:ilvl w:val="1"/>
          <w:numId w:val="13"/>
        </w:numPr>
        <w:spacing w:before="0" w:after="0" w:line="276" w:lineRule="auto"/>
        <w:outlineLvl w:val="3"/>
        <w:rPr>
          <w:rFonts w:asciiTheme="majorHAnsi" w:hAnsiTheme="majorHAnsi" w:cs="Arial"/>
          <w:b/>
          <w:color w:val="000000" w:themeColor="text1"/>
          <w:sz w:val="24"/>
          <w:szCs w:val="24"/>
        </w:rPr>
      </w:pPr>
      <w:r>
        <w:rPr>
          <w:rFonts w:ascii="Cambria" w:eastAsia="Cambria" w:hAnsi="Cambria"/>
          <w:sz w:val="24"/>
        </w:rPr>
        <w:t>Oferta może być złożona tylko do upływu terminu składania ofert.</w:t>
      </w:r>
    </w:p>
    <w:p w14:paraId="7E7C0510" w14:textId="77777777" w:rsidR="00BF46AC" w:rsidRPr="00AF469D" w:rsidRDefault="00BF46AC" w:rsidP="00A15FBE">
      <w:pPr>
        <w:pStyle w:val="Akapitzlist"/>
        <w:numPr>
          <w:ilvl w:val="1"/>
          <w:numId w:val="13"/>
        </w:numPr>
        <w:spacing w:line="275" w:lineRule="auto"/>
        <w:ind w:right="440"/>
        <w:rPr>
          <w:rFonts w:ascii="Cambria" w:eastAsia="Cambria" w:hAnsi="Cambria"/>
          <w:sz w:val="24"/>
          <w:szCs w:val="24"/>
        </w:rPr>
      </w:pPr>
      <w:r w:rsidRPr="00AF469D">
        <w:rPr>
          <w:rFonts w:ascii="Cambria" w:eastAsia="Cambria" w:hAnsi="Cambria"/>
          <w:sz w:val="24"/>
          <w:szCs w:val="24"/>
        </w:rPr>
        <w:t>Wykonawca może przed upływem terminu składania ofert wycofać ofertę. Wykonawca wycofuje ofertę w zakładce „Oferty/wnioski” używając przycisku „Wycofaj ofertę”.</w:t>
      </w:r>
    </w:p>
    <w:p w14:paraId="76DB4134" w14:textId="77777777" w:rsidR="00BF46AC" w:rsidRDefault="00BF46AC" w:rsidP="001029D2">
      <w:pPr>
        <w:spacing w:line="5" w:lineRule="exact"/>
      </w:pPr>
    </w:p>
    <w:p w14:paraId="5461549C" w14:textId="77777777" w:rsidR="00BF46AC" w:rsidRDefault="00BF46AC" w:rsidP="001029D2">
      <w:pPr>
        <w:spacing w:line="275" w:lineRule="auto"/>
        <w:ind w:left="740" w:right="440" w:hanging="719"/>
        <w:jc w:val="both"/>
        <w:rPr>
          <w:rFonts w:ascii="Cambria" w:eastAsia="Cambria" w:hAnsi="Cambria"/>
        </w:rPr>
      </w:pPr>
      <w:r>
        <w:rPr>
          <w:rFonts w:ascii="Cambria" w:eastAsia="Cambria" w:hAnsi="Cambria"/>
          <w:b/>
        </w:rPr>
        <w:t>14.6.</w:t>
      </w:r>
      <w:r>
        <w:rPr>
          <w:rFonts w:ascii="Cambria" w:eastAsia="Cambria" w:hAnsi="Cambria"/>
        </w:rPr>
        <w:t xml:space="preserve"> Zamawiający,</w:t>
      </w:r>
      <w:r>
        <w:t xml:space="preserve"> </w:t>
      </w:r>
      <w:r>
        <w:rPr>
          <w:rFonts w:ascii="Cambria" w:eastAsia="Cambria" w:hAnsi="Cambria"/>
        </w:rPr>
        <w:t>najpóźniej przed otwarciem ofert, udostępnia na stronie internetowej prowadzonego postępowania informację o kwocie, jaką zamierza przeznaczyć na sfinansowanie zamówienia.</w:t>
      </w:r>
    </w:p>
    <w:p w14:paraId="34F7D417" w14:textId="77777777" w:rsidR="00BF46AC" w:rsidRDefault="00BF46AC" w:rsidP="001029D2">
      <w:pPr>
        <w:spacing w:line="2" w:lineRule="exact"/>
      </w:pPr>
    </w:p>
    <w:p w14:paraId="22905405" w14:textId="77777777" w:rsidR="00BF46AC" w:rsidRDefault="00BF46AC" w:rsidP="001029D2">
      <w:pPr>
        <w:spacing w:line="275" w:lineRule="auto"/>
        <w:ind w:left="740" w:right="420" w:hanging="719"/>
        <w:jc w:val="both"/>
        <w:rPr>
          <w:rFonts w:ascii="Cambria" w:eastAsia="Cambria" w:hAnsi="Cambria"/>
        </w:rPr>
      </w:pPr>
      <w:r>
        <w:rPr>
          <w:rFonts w:ascii="Cambria" w:eastAsia="Cambria" w:hAnsi="Cambria"/>
          <w:b/>
        </w:rPr>
        <w:t>14.7.</w:t>
      </w:r>
      <w:r>
        <w:rPr>
          <w:rFonts w:ascii="Cambria" w:eastAsia="Cambria" w:hAnsi="Cambria"/>
        </w:rPr>
        <w:t xml:space="preserve"> Otwarcie ofert następuje poprzez użycie mechanizmu do odszyfrowania ofert dostępnego po zalogowaniu w zakładce „</w:t>
      </w:r>
      <w:r>
        <w:rPr>
          <w:rFonts w:ascii="Cambria" w:eastAsia="Cambria" w:hAnsi="Cambria"/>
          <w:i/>
        </w:rPr>
        <w:t>Oferty/wnioski”</w:t>
      </w:r>
      <w:r>
        <w:rPr>
          <w:rFonts w:ascii="Cambria" w:eastAsia="Cambria" w:hAnsi="Cambria"/>
        </w:rPr>
        <w:t>.</w:t>
      </w:r>
    </w:p>
    <w:p w14:paraId="15F3F93E" w14:textId="77777777" w:rsidR="00BF46AC" w:rsidRDefault="00BF46AC" w:rsidP="001029D2">
      <w:pPr>
        <w:spacing w:line="3" w:lineRule="exact"/>
      </w:pPr>
    </w:p>
    <w:p w14:paraId="4BAD868E" w14:textId="77777777" w:rsidR="00BF46AC" w:rsidRDefault="00BF46AC" w:rsidP="001029D2">
      <w:pPr>
        <w:spacing w:line="275" w:lineRule="auto"/>
        <w:ind w:left="740" w:right="440" w:hanging="719"/>
        <w:jc w:val="both"/>
        <w:rPr>
          <w:rFonts w:ascii="Cambria" w:eastAsia="Cambria" w:hAnsi="Cambria"/>
        </w:rPr>
      </w:pPr>
      <w:r>
        <w:rPr>
          <w:rFonts w:ascii="Cambria" w:eastAsia="Cambria" w:hAnsi="Cambria"/>
          <w:b/>
        </w:rPr>
        <w:lastRenderedPageBreak/>
        <w:t>14.8.</w:t>
      </w:r>
      <w:r>
        <w:rPr>
          <w:rFonts w:ascii="Cambria" w:eastAsia="Cambria" w:hAnsi="Cambria"/>
        </w:rPr>
        <w:t xml:space="preserve"> Zamawiający, niezwłocznie po otwarciu ofert, udostępnia na stronie internetowej prowadzonego postępowania informacje o:</w:t>
      </w:r>
    </w:p>
    <w:p w14:paraId="5B0FD6EB" w14:textId="77777777" w:rsidR="00BF46AC" w:rsidRDefault="00BF46AC" w:rsidP="001029D2">
      <w:pPr>
        <w:spacing w:line="25" w:lineRule="exact"/>
      </w:pPr>
    </w:p>
    <w:p w14:paraId="09B4CD57" w14:textId="77777777" w:rsidR="00BF46AC" w:rsidRDefault="00BF46AC" w:rsidP="005B6696">
      <w:pPr>
        <w:numPr>
          <w:ilvl w:val="0"/>
          <w:numId w:val="51"/>
        </w:numPr>
        <w:tabs>
          <w:tab w:val="left" w:pos="1020"/>
        </w:tabs>
        <w:spacing w:line="274" w:lineRule="auto"/>
        <w:ind w:left="360" w:right="440" w:hanging="360"/>
        <w:jc w:val="both"/>
        <w:rPr>
          <w:rFonts w:ascii="Cambria" w:eastAsia="Cambria" w:hAnsi="Cambria"/>
        </w:rPr>
      </w:pPr>
      <w:r>
        <w:rPr>
          <w:rFonts w:ascii="Cambria" w:eastAsia="Cambria" w:hAnsi="Cambria"/>
        </w:rPr>
        <w:t>nazwach albo imionach i nazwiskach oraz siedzibach lub miejscach prowadzonej działalności gospodarczej albo miejscach zamieszkania wykonawców, których oferty zostały otwarte;</w:t>
      </w:r>
    </w:p>
    <w:p w14:paraId="78363F85" w14:textId="77777777" w:rsidR="00BF46AC" w:rsidRDefault="00BF46AC" w:rsidP="001029D2">
      <w:pPr>
        <w:spacing w:line="4" w:lineRule="exact"/>
        <w:rPr>
          <w:rFonts w:ascii="Cambria" w:eastAsia="Cambria" w:hAnsi="Cambria"/>
        </w:rPr>
      </w:pPr>
    </w:p>
    <w:p w14:paraId="542FC501" w14:textId="77777777" w:rsidR="00BF46AC" w:rsidRDefault="00BF46AC" w:rsidP="005B6696">
      <w:pPr>
        <w:numPr>
          <w:ilvl w:val="0"/>
          <w:numId w:val="51"/>
        </w:numPr>
        <w:tabs>
          <w:tab w:val="left" w:pos="1020"/>
        </w:tabs>
        <w:spacing w:line="0" w:lineRule="atLeast"/>
        <w:ind w:left="360" w:hanging="360"/>
        <w:rPr>
          <w:rFonts w:ascii="Cambria" w:eastAsia="Cambria" w:hAnsi="Cambria"/>
        </w:rPr>
      </w:pPr>
      <w:r>
        <w:rPr>
          <w:rFonts w:ascii="Cambria" w:eastAsia="Cambria" w:hAnsi="Cambria"/>
        </w:rPr>
        <w:t>cenach lub kosztach zawartych w ofertach.</w:t>
      </w:r>
    </w:p>
    <w:p w14:paraId="47A5A296" w14:textId="77777777" w:rsidR="00BF46AC" w:rsidRDefault="00BF46AC" w:rsidP="001029D2">
      <w:pPr>
        <w:spacing w:line="42" w:lineRule="exact"/>
      </w:pPr>
    </w:p>
    <w:p w14:paraId="385B2B8F" w14:textId="77777777" w:rsidR="00BF46AC" w:rsidRDefault="00BF46AC" w:rsidP="001029D2">
      <w:pPr>
        <w:spacing w:line="275" w:lineRule="auto"/>
        <w:ind w:left="720" w:right="440" w:hanging="707"/>
        <w:jc w:val="both"/>
        <w:rPr>
          <w:rFonts w:ascii="Cambria" w:eastAsia="Cambria" w:hAnsi="Cambria"/>
        </w:rPr>
      </w:pPr>
      <w:r>
        <w:rPr>
          <w:rFonts w:ascii="Cambria" w:eastAsia="Cambria" w:hAnsi="Cambria"/>
          <w:b/>
        </w:rPr>
        <w:t>14.9.</w:t>
      </w:r>
      <w:r>
        <w:rPr>
          <w:rFonts w:ascii="Cambria" w:eastAsia="Cambria" w:hAnsi="Cambria"/>
        </w:rPr>
        <w:t xml:space="preserve"> Zamawiający odrzuca ofertę, jeżeli została złożona po terminie składania ofert, o którym mowa w pkt. 14.2 SWZ.</w:t>
      </w:r>
    </w:p>
    <w:p w14:paraId="1CA2E957" w14:textId="77777777" w:rsidR="00BF46AC" w:rsidRDefault="00BF46AC" w:rsidP="001029D2">
      <w:pPr>
        <w:spacing w:line="44" w:lineRule="exact"/>
      </w:pPr>
    </w:p>
    <w:p w14:paraId="30DE60A9" w14:textId="77777777" w:rsidR="00BF46AC" w:rsidRDefault="00BF46AC" w:rsidP="00BF46AC">
      <w:pPr>
        <w:spacing w:line="274" w:lineRule="auto"/>
        <w:ind w:left="720" w:right="440" w:hanging="707"/>
        <w:jc w:val="both"/>
        <w:rPr>
          <w:rFonts w:ascii="Cambria" w:eastAsia="Cambria" w:hAnsi="Cambria"/>
        </w:rPr>
      </w:pPr>
      <w:r>
        <w:rPr>
          <w:rFonts w:ascii="Cambria" w:eastAsia="Cambria" w:hAnsi="Cambria"/>
          <w:b/>
        </w:rPr>
        <w:t>14.10.</w:t>
      </w:r>
      <w:r>
        <w:rPr>
          <w:rFonts w:ascii="Cambria" w:eastAsia="Cambria" w:hAnsi="Cambria"/>
        </w:rPr>
        <w:t xml:space="preserve"> W przypadku wystąpienia awarii systemu teleinformatycznego, która spowoduje brak możliwości otwarcia ofert w terminie określonym przez Zamawiającego, otwarcie ofert nastąpi niezwłocznie po usunięciu awarii.</w:t>
      </w: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39F5490A" w14:textId="77777777" w:rsidTr="0046682B">
        <w:trPr>
          <w:trHeight w:val="652"/>
        </w:trPr>
        <w:tc>
          <w:tcPr>
            <w:tcW w:w="8964" w:type="dxa"/>
            <w:tcBorders>
              <w:bottom w:val="single" w:sz="4" w:space="0" w:color="auto"/>
            </w:tcBorders>
            <w:shd w:val="clear" w:color="auto" w:fill="D9D9D9" w:themeFill="background1" w:themeFillShade="D9"/>
          </w:tcPr>
          <w:p w14:paraId="4EFAEBD5"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0B363754"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5624B59B" w14:textId="173FC295" w:rsidR="00BF46AC" w:rsidRPr="002152DC" w:rsidRDefault="00BF46AC" w:rsidP="00A15FBE">
      <w:pPr>
        <w:pStyle w:val="Akapitzlist"/>
        <w:widowControl w:val="0"/>
        <w:numPr>
          <w:ilvl w:val="1"/>
          <w:numId w:val="14"/>
        </w:numPr>
        <w:spacing w:line="276" w:lineRule="auto"/>
        <w:outlineLvl w:val="3"/>
        <w:rPr>
          <w:rFonts w:asciiTheme="majorHAnsi" w:hAnsiTheme="majorHAnsi" w:cs="Arial"/>
          <w:bCs/>
          <w:sz w:val="24"/>
          <w:szCs w:val="24"/>
        </w:rPr>
      </w:pPr>
      <w:r>
        <w:rPr>
          <w:rFonts w:asciiTheme="majorHAnsi" w:hAnsiTheme="majorHAnsi" w:cs="Arial"/>
          <w:bCs/>
          <w:sz w:val="24"/>
          <w:szCs w:val="24"/>
        </w:rPr>
        <w:t>Wykonawca</w:t>
      </w:r>
      <w:r w:rsidRPr="002152DC">
        <w:rPr>
          <w:rFonts w:asciiTheme="majorHAnsi" w:hAnsiTheme="majorHAnsi" w:cs="Arial"/>
          <w:bCs/>
          <w:sz w:val="24"/>
          <w:szCs w:val="24"/>
        </w:rPr>
        <w:t xml:space="preserve"> jest związany ofertą </w:t>
      </w:r>
      <w:r w:rsidRPr="00C605DA">
        <w:rPr>
          <w:rFonts w:asciiTheme="majorHAnsi" w:hAnsiTheme="majorHAnsi" w:cs="Arial"/>
          <w:b/>
          <w:sz w:val="24"/>
          <w:szCs w:val="24"/>
        </w:rPr>
        <w:t xml:space="preserve">do dnia </w:t>
      </w:r>
      <w:r w:rsidR="00B31A2B">
        <w:rPr>
          <w:rFonts w:asciiTheme="majorHAnsi" w:hAnsiTheme="majorHAnsi" w:cs="Arial"/>
          <w:b/>
          <w:sz w:val="24"/>
          <w:szCs w:val="24"/>
        </w:rPr>
        <w:t>19.11.</w:t>
      </w:r>
      <w:r>
        <w:rPr>
          <w:rFonts w:asciiTheme="majorHAnsi" w:hAnsiTheme="majorHAnsi" w:cs="Arial"/>
          <w:b/>
          <w:sz w:val="24"/>
          <w:szCs w:val="24"/>
        </w:rPr>
        <w:t>202</w:t>
      </w:r>
      <w:r w:rsidR="00C41A99">
        <w:rPr>
          <w:rFonts w:asciiTheme="majorHAnsi" w:hAnsiTheme="majorHAnsi" w:cs="Arial"/>
          <w:b/>
          <w:sz w:val="24"/>
          <w:szCs w:val="24"/>
        </w:rPr>
        <w:t>4</w:t>
      </w:r>
      <w:r>
        <w:rPr>
          <w:rFonts w:asciiTheme="majorHAnsi" w:hAnsiTheme="majorHAnsi" w:cs="Arial"/>
          <w:b/>
          <w:sz w:val="24"/>
          <w:szCs w:val="24"/>
        </w:rPr>
        <w:t>r.</w:t>
      </w:r>
    </w:p>
    <w:p w14:paraId="5957D67F" w14:textId="77777777" w:rsidR="00BF46AC" w:rsidRPr="002152DC" w:rsidRDefault="00BF46AC" w:rsidP="00A15FBE">
      <w:pPr>
        <w:pStyle w:val="Akapitzlist"/>
        <w:widowControl w:val="0"/>
        <w:numPr>
          <w:ilvl w:val="1"/>
          <w:numId w:val="14"/>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 SWZ</w:t>
      </w:r>
      <w:r w:rsidRPr="002152DC">
        <w:rPr>
          <w:rFonts w:ascii="Cambria" w:hAnsi="Cambria"/>
          <w:color w:val="000000"/>
          <w:sz w:val="24"/>
          <w:szCs w:val="24"/>
        </w:rPr>
        <w:t xml:space="preserve">, </w:t>
      </w:r>
      <w:r>
        <w:rPr>
          <w:rFonts w:ascii="Cambria" w:hAnsi="Cambria"/>
          <w:color w:val="000000"/>
          <w:sz w:val="24"/>
          <w:szCs w:val="24"/>
        </w:rPr>
        <w:t>Zamawiający</w:t>
      </w:r>
      <w:r w:rsidRPr="002152DC">
        <w:rPr>
          <w:rFonts w:ascii="Cambria" w:hAnsi="Cambria"/>
          <w:color w:val="000000"/>
          <w:sz w:val="24"/>
          <w:szCs w:val="24"/>
        </w:rPr>
        <w:t xml:space="preserve">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 wyrażenie zgody na przedłużenie tego terminu o wskazywany prze</w:t>
      </w:r>
      <w:r>
        <w:rPr>
          <w:rFonts w:ascii="Cambria" w:hAnsi="Cambria"/>
          <w:color w:val="000000"/>
          <w:sz w:val="24"/>
          <w:szCs w:val="24"/>
        </w:rPr>
        <w:t>z niego okres, nie dłuższy niż 3</w:t>
      </w:r>
      <w:r w:rsidRPr="002152DC">
        <w:rPr>
          <w:rFonts w:ascii="Cambria" w:hAnsi="Cambria"/>
          <w:color w:val="000000"/>
          <w:sz w:val="24"/>
          <w:szCs w:val="24"/>
        </w:rPr>
        <w:t>0 dni.</w:t>
      </w:r>
    </w:p>
    <w:p w14:paraId="19CCA227" w14:textId="77777777" w:rsidR="00BF46AC" w:rsidRPr="0046682B" w:rsidRDefault="00BF46AC" w:rsidP="00A15FBE">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Przedłużenie terminu związania ofertą, o którym mowa w pkt. 15.2 SWZ, wymaga złożenia przez </w:t>
      </w:r>
      <w:r>
        <w:rPr>
          <w:rFonts w:ascii="Cambria" w:hAnsi="Cambria" w:cs="Arial"/>
          <w:bCs/>
          <w:sz w:val="24"/>
          <w:szCs w:val="24"/>
        </w:rPr>
        <w:t>Wykonawcę</w:t>
      </w:r>
      <w:r w:rsidRPr="0046682B">
        <w:rPr>
          <w:rFonts w:ascii="Cambria" w:hAnsi="Cambria" w:cs="Arial"/>
          <w:bCs/>
          <w:sz w:val="24"/>
          <w:szCs w:val="24"/>
        </w:rPr>
        <w:t xml:space="preserve"> pisemnego oświadczenia o wyrażeniu zgody na przedłużenie terminu związania ofertą.</w:t>
      </w:r>
    </w:p>
    <w:p w14:paraId="3F9CD8D2" w14:textId="54F6D871" w:rsidR="002152DC" w:rsidRPr="001333E1" w:rsidRDefault="00BF46AC" w:rsidP="001333E1">
      <w:pPr>
        <w:pStyle w:val="Akapitzlist"/>
        <w:widowControl w:val="0"/>
        <w:numPr>
          <w:ilvl w:val="1"/>
          <w:numId w:val="14"/>
        </w:numPr>
        <w:spacing w:line="276" w:lineRule="auto"/>
        <w:outlineLvl w:val="3"/>
        <w:rPr>
          <w:rFonts w:asciiTheme="majorHAnsi" w:hAnsiTheme="majorHAnsi" w:cs="Arial"/>
          <w:bCs/>
          <w:sz w:val="24"/>
          <w:szCs w:val="24"/>
        </w:rPr>
      </w:pPr>
      <w:r w:rsidRPr="0046682B">
        <w:rPr>
          <w:rFonts w:ascii="Cambria" w:hAnsi="Cambria" w:cs="Arial"/>
          <w:bCs/>
          <w:sz w:val="24"/>
          <w:szCs w:val="24"/>
        </w:rPr>
        <w:t xml:space="preserve">W przypadku, gdy </w:t>
      </w:r>
      <w:r>
        <w:rPr>
          <w:rFonts w:ascii="Cambria" w:hAnsi="Cambria" w:cs="Arial"/>
          <w:bCs/>
          <w:sz w:val="24"/>
          <w:szCs w:val="24"/>
        </w:rPr>
        <w:t>Zamawiający</w:t>
      </w:r>
      <w:r w:rsidRPr="0046682B">
        <w:rPr>
          <w:rFonts w:ascii="Cambria" w:hAnsi="Cambria" w:cs="Arial"/>
          <w:bCs/>
          <w:sz w:val="24"/>
          <w:szCs w:val="24"/>
        </w:rPr>
        <w:t xml:space="preserve"> żąda wniesienia wadium, przedłużenie terminu związania ofertą, o którym mowa pkt. 15.2 SWZ, następuje wraz z przedłużeniem okresu ważności wadium albo jeżeli nie jest to możliwe, z wniesieniem nowego wadium na przedłużony okres związania ofertą.</w:t>
      </w: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3567F140" w14:textId="77777777" w:rsidTr="0046682B">
        <w:trPr>
          <w:jc w:val="center"/>
        </w:trPr>
        <w:tc>
          <w:tcPr>
            <w:tcW w:w="9060" w:type="dxa"/>
            <w:tcBorders>
              <w:bottom w:val="single" w:sz="4" w:space="0" w:color="auto"/>
            </w:tcBorders>
            <w:shd w:val="clear" w:color="auto" w:fill="D9D9D9" w:themeFill="background1" w:themeFillShade="D9"/>
          </w:tcPr>
          <w:p w14:paraId="532BAD64"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4DA7B217"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6F9EF65E" w14:textId="77777777" w:rsidR="00D9784D" w:rsidRPr="009A105C"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508CB7D5" w14:textId="77777777" w:rsidR="00BF46AC" w:rsidRPr="00EA008D"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sidRPr="00EA008D">
        <w:rPr>
          <w:rFonts w:asciiTheme="majorHAnsi" w:hAnsiTheme="majorHAnsi" w:cs="Arial"/>
          <w:bCs/>
          <w:sz w:val="24"/>
          <w:szCs w:val="24"/>
        </w:rPr>
        <w:t xml:space="preserve">Obowiązującą formą wynagrodzenia za wykonanie przez </w:t>
      </w:r>
      <w:r>
        <w:rPr>
          <w:rFonts w:asciiTheme="majorHAnsi" w:hAnsiTheme="majorHAnsi" w:cs="Arial"/>
          <w:bCs/>
          <w:sz w:val="24"/>
          <w:szCs w:val="24"/>
        </w:rPr>
        <w:t>Wykonawcę</w:t>
      </w:r>
      <w:r w:rsidRPr="00EA008D">
        <w:rPr>
          <w:rFonts w:asciiTheme="majorHAnsi" w:hAnsiTheme="majorHAnsi" w:cs="Arial"/>
          <w:bCs/>
          <w:sz w:val="24"/>
          <w:szCs w:val="24"/>
        </w:rPr>
        <w:t xml:space="preserve"> przedmiotu zamówienia będzie </w:t>
      </w:r>
      <w:r w:rsidRPr="00EA008D">
        <w:rPr>
          <w:rFonts w:asciiTheme="majorHAnsi" w:hAnsiTheme="majorHAnsi" w:cs="Arial"/>
          <w:b/>
          <w:bCs/>
          <w:sz w:val="24"/>
          <w:szCs w:val="24"/>
        </w:rPr>
        <w:t xml:space="preserve">wynagrodzenie </w:t>
      </w:r>
      <w:r w:rsidRPr="00EA008D">
        <w:rPr>
          <w:rFonts w:asciiTheme="majorHAnsi" w:hAnsiTheme="majorHAnsi" w:cs="Arial"/>
          <w:bCs/>
          <w:sz w:val="24"/>
          <w:szCs w:val="24"/>
        </w:rPr>
        <w:t xml:space="preserve"> wskazane w </w:t>
      </w:r>
      <w:r w:rsidRPr="009D3CE5">
        <w:rPr>
          <w:rFonts w:asciiTheme="majorHAnsi" w:hAnsiTheme="majorHAnsi" w:cs="Arial"/>
          <w:b/>
          <w:sz w:val="24"/>
          <w:szCs w:val="24"/>
        </w:rPr>
        <w:t>Formularzu ofertowym – Załącznik Nr 3 do SWZ</w:t>
      </w:r>
      <w:r w:rsidRPr="00EA008D">
        <w:rPr>
          <w:rFonts w:asciiTheme="majorHAnsi" w:hAnsiTheme="majorHAnsi" w:cs="Arial"/>
          <w:bCs/>
          <w:sz w:val="24"/>
          <w:szCs w:val="24"/>
        </w:rPr>
        <w:t xml:space="preserve">. Cena  obejmuje wszystkie koszty i składniki związane z wykonaniem zamówienia w zakresie wynikającym z opisu przedmiotu zamówienia. </w:t>
      </w:r>
    </w:p>
    <w:p w14:paraId="41753787" w14:textId="77777777" w:rsidR="00BF46AC" w:rsidRPr="00C6306E"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Pr="00C6306E">
        <w:rPr>
          <w:rFonts w:asciiTheme="majorHAnsi" w:hAnsiTheme="majorHAnsi" w:cs="Arial"/>
          <w:bCs/>
          <w:sz w:val="24"/>
          <w:szCs w:val="24"/>
        </w:rPr>
        <w:t>en</w:t>
      </w:r>
      <w:r>
        <w:rPr>
          <w:rFonts w:asciiTheme="majorHAnsi" w:hAnsiTheme="majorHAnsi" w:cs="Arial"/>
          <w:bCs/>
          <w:sz w:val="24"/>
          <w:szCs w:val="24"/>
        </w:rPr>
        <w:t>a</w:t>
      </w:r>
      <w:r w:rsidRPr="00C6306E">
        <w:rPr>
          <w:rFonts w:asciiTheme="majorHAnsi" w:hAnsiTheme="majorHAnsi" w:cs="Arial"/>
          <w:bCs/>
          <w:sz w:val="24"/>
          <w:szCs w:val="24"/>
        </w:rPr>
        <w:t xml:space="preserve"> winna uwzględniać wymagania </w:t>
      </w:r>
      <w:r>
        <w:rPr>
          <w:rFonts w:asciiTheme="majorHAnsi" w:hAnsiTheme="majorHAnsi" w:cs="Arial"/>
          <w:bCs/>
          <w:sz w:val="24"/>
          <w:szCs w:val="24"/>
        </w:rPr>
        <w:t>wskazane w  SWZ i we wzorze umowy</w:t>
      </w:r>
      <w:r w:rsidRPr="00C6306E">
        <w:rPr>
          <w:rFonts w:asciiTheme="majorHAnsi" w:hAnsiTheme="majorHAnsi" w:cs="Arial"/>
          <w:bCs/>
          <w:sz w:val="24"/>
          <w:szCs w:val="24"/>
        </w:rPr>
        <w:t>.</w:t>
      </w:r>
    </w:p>
    <w:p w14:paraId="48E00504" w14:textId="77777777" w:rsidR="00BF46AC"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p>
    <w:p w14:paraId="552D5586" w14:textId="77777777" w:rsidR="00BF46AC" w:rsidRPr="00C6306E" w:rsidRDefault="00BF46AC" w:rsidP="00A15FBE">
      <w:pPr>
        <w:pStyle w:val="Akapitzlist"/>
        <w:widowControl w:val="0"/>
        <w:numPr>
          <w:ilvl w:val="1"/>
          <w:numId w:val="27"/>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podając </w:t>
      </w:r>
      <w:r w:rsidRPr="00C6306E">
        <w:rPr>
          <w:rFonts w:asciiTheme="majorHAnsi" w:hAnsiTheme="majorHAnsi" w:cs="Arial"/>
          <w:bCs/>
          <w:sz w:val="24"/>
          <w:szCs w:val="24"/>
        </w:rPr>
        <w:t xml:space="preserve">cenę brutto </w:t>
      </w:r>
      <w:r>
        <w:rPr>
          <w:rFonts w:asciiTheme="majorHAnsi" w:hAnsiTheme="majorHAnsi" w:cs="Arial"/>
          <w:bCs/>
          <w:sz w:val="24"/>
          <w:szCs w:val="24"/>
        </w:rPr>
        <w:t>stanowiącą sumę wartości netto i wysokości podatku VAT</w:t>
      </w:r>
      <w:r w:rsidRPr="00C6306E">
        <w:rPr>
          <w:rFonts w:asciiTheme="majorHAnsi" w:hAnsiTheme="majorHAnsi" w:cs="Arial"/>
          <w:bCs/>
          <w:sz w:val="24"/>
          <w:szCs w:val="24"/>
        </w:rPr>
        <w:t>.</w:t>
      </w:r>
    </w:p>
    <w:p w14:paraId="4736E52C" w14:textId="77777777" w:rsidR="00BF46AC" w:rsidRPr="00C6306E"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Wszelkie rozliczenia dotyczące realizacji przedmiotu zamówienia opisanego w niniejszej specyfikacji dokonywane będą w złotych polskich.</w:t>
      </w:r>
    </w:p>
    <w:p w14:paraId="2002AD9E" w14:textId="4CA18BCA" w:rsidR="00BF46AC" w:rsidRPr="00062FE2"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r>
      <w:r w:rsidRPr="00062FE2">
        <w:rPr>
          <w:rFonts w:ascii="Cambria" w:hAnsi="Cambria"/>
          <w:color w:val="000000"/>
          <w:sz w:val="24"/>
          <w:szCs w:val="24"/>
        </w:rPr>
        <w:t xml:space="preserve">u </w:t>
      </w:r>
      <w:r>
        <w:rPr>
          <w:rFonts w:ascii="Cambria" w:hAnsi="Cambria"/>
          <w:color w:val="000000"/>
          <w:sz w:val="24"/>
          <w:szCs w:val="24"/>
        </w:rPr>
        <w:t>Z</w:t>
      </w:r>
      <w:r w:rsidRPr="00062FE2">
        <w:rPr>
          <w:rFonts w:ascii="Cambria" w:hAnsi="Cambria"/>
          <w:color w:val="000000"/>
          <w:sz w:val="24"/>
          <w:szCs w:val="24"/>
        </w:rPr>
        <w:t xml:space="preserve">amawiającego obowiązku podatkowego zgodnie z ustawą z dnia 11 marca 2004 r. o podatku od towarów i </w:t>
      </w:r>
      <w:r w:rsidRPr="00020443">
        <w:rPr>
          <w:rFonts w:ascii="Cambria" w:hAnsi="Cambria"/>
          <w:color w:val="000000"/>
          <w:sz w:val="24"/>
          <w:szCs w:val="24"/>
        </w:rPr>
        <w:t>usług (t.j. Dz. U. z 202</w:t>
      </w:r>
      <w:r w:rsidR="001333E1">
        <w:rPr>
          <w:rFonts w:ascii="Cambria" w:hAnsi="Cambria"/>
          <w:color w:val="000000"/>
          <w:sz w:val="24"/>
          <w:szCs w:val="24"/>
        </w:rPr>
        <w:t>4</w:t>
      </w:r>
      <w:r w:rsidRPr="00020443">
        <w:rPr>
          <w:rFonts w:ascii="Cambria" w:hAnsi="Cambria"/>
          <w:color w:val="000000"/>
          <w:sz w:val="24"/>
          <w:szCs w:val="24"/>
        </w:rPr>
        <w:t xml:space="preserve"> r. poz. </w:t>
      </w:r>
      <w:r w:rsidR="001333E1">
        <w:rPr>
          <w:rFonts w:ascii="Cambria" w:hAnsi="Cambria"/>
          <w:color w:val="000000"/>
          <w:sz w:val="24"/>
          <w:szCs w:val="24"/>
        </w:rPr>
        <w:t>368</w:t>
      </w:r>
      <w:r w:rsidRPr="00020443">
        <w:rPr>
          <w:rFonts w:ascii="Cambria" w:hAnsi="Cambria"/>
          <w:color w:val="000000"/>
          <w:sz w:val="24"/>
          <w:szCs w:val="24"/>
        </w:rPr>
        <w:t>, z późn. zm.), dla celów zastosowania kryterium ceny lub kosztu zamawiający dolicza do przedstawionej</w:t>
      </w:r>
      <w:r w:rsidRPr="00062FE2">
        <w:rPr>
          <w:rFonts w:ascii="Cambria" w:hAnsi="Cambria"/>
          <w:color w:val="000000"/>
          <w:sz w:val="24"/>
          <w:szCs w:val="24"/>
        </w:rPr>
        <w:t xml:space="preserve"> </w:t>
      </w:r>
      <w:r w:rsidRPr="00062FE2">
        <w:rPr>
          <w:rFonts w:ascii="Cambria" w:hAnsi="Cambria"/>
          <w:color w:val="000000"/>
          <w:sz w:val="24"/>
          <w:szCs w:val="24"/>
        </w:rPr>
        <w:lastRenderedPageBreak/>
        <w:t>w tej ofercie ceny kwotę podatku od towarów i usług, którą miałby obowiązek rozliczyć.</w:t>
      </w:r>
    </w:p>
    <w:p w14:paraId="21CB37B4" w14:textId="77777777" w:rsidR="00BF46AC" w:rsidRPr="00062FE2" w:rsidRDefault="00BF46AC" w:rsidP="00A15FBE">
      <w:pPr>
        <w:pStyle w:val="Akapitzlist"/>
        <w:widowControl w:val="0"/>
        <w:numPr>
          <w:ilvl w:val="1"/>
          <w:numId w:val="15"/>
        </w:numPr>
        <w:spacing w:line="276" w:lineRule="auto"/>
        <w:outlineLvl w:val="3"/>
        <w:rPr>
          <w:rFonts w:asciiTheme="majorHAnsi" w:hAnsiTheme="majorHAnsi" w:cs="Arial"/>
          <w:bCs/>
          <w:sz w:val="24"/>
          <w:szCs w:val="24"/>
        </w:rPr>
      </w:pPr>
      <w:r w:rsidRPr="00062FE2">
        <w:rPr>
          <w:rFonts w:ascii="Cambria" w:hAnsi="Cambria"/>
          <w:color w:val="000000"/>
          <w:sz w:val="24"/>
          <w:szCs w:val="24"/>
        </w:rPr>
        <w:t>W ofercie</w:t>
      </w:r>
      <w:r>
        <w:rPr>
          <w:rFonts w:ascii="Cambria" w:hAnsi="Cambria"/>
          <w:color w:val="000000"/>
          <w:sz w:val="24"/>
          <w:szCs w:val="24"/>
        </w:rPr>
        <w:t>, o której mowa w pkt. 16.5 SWZ Wykonawca</w:t>
      </w:r>
      <w:r w:rsidRPr="00062FE2">
        <w:rPr>
          <w:rFonts w:ascii="Cambria" w:hAnsi="Cambria"/>
          <w:color w:val="000000"/>
          <w:sz w:val="24"/>
          <w:szCs w:val="24"/>
        </w:rPr>
        <w:t xml:space="preserve"> ma obowiązek:</w:t>
      </w:r>
    </w:p>
    <w:p w14:paraId="0C24BBCD" w14:textId="77777777" w:rsidR="00BF46AC" w:rsidRPr="00062FE2" w:rsidRDefault="00BF46AC" w:rsidP="00A15FBE">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Pr>
          <w:rFonts w:ascii="Cambria" w:hAnsi="Cambria"/>
          <w:color w:val="000000"/>
          <w:sz w:val="24"/>
          <w:szCs w:val="24"/>
        </w:rPr>
        <w:t>Zamawiającego</w:t>
      </w:r>
      <w:r w:rsidRPr="00062FE2">
        <w:rPr>
          <w:rFonts w:ascii="Cambria" w:hAnsi="Cambria"/>
          <w:color w:val="000000"/>
          <w:sz w:val="24"/>
          <w:szCs w:val="24"/>
        </w:rPr>
        <w:t xml:space="preserve">, że wybór jego oferty będzie prowadził do powstania u </w:t>
      </w:r>
      <w:r>
        <w:rPr>
          <w:rFonts w:ascii="Cambria" w:hAnsi="Cambria"/>
          <w:color w:val="000000"/>
          <w:sz w:val="24"/>
          <w:szCs w:val="24"/>
        </w:rPr>
        <w:t>Zamawiającego</w:t>
      </w:r>
      <w:r w:rsidRPr="00062FE2">
        <w:rPr>
          <w:rFonts w:ascii="Cambria" w:hAnsi="Cambria"/>
          <w:color w:val="000000"/>
          <w:sz w:val="24"/>
          <w:szCs w:val="24"/>
        </w:rPr>
        <w:t xml:space="preserve"> obowiązku podatkowego;</w:t>
      </w:r>
    </w:p>
    <w:p w14:paraId="78455EEB" w14:textId="77777777" w:rsidR="00BF46AC" w:rsidRPr="00062FE2" w:rsidRDefault="00BF46AC" w:rsidP="00A15FBE">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nazwy (rodzaju) usługi, których dostawa lub świadczenie będą prowadziły do powstania obowiązku podatkowego;</w:t>
      </w:r>
    </w:p>
    <w:p w14:paraId="18574719" w14:textId="77777777" w:rsidR="00BF46AC" w:rsidRPr="00062FE2" w:rsidRDefault="00BF46AC" w:rsidP="00A15FBE">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wskazania wartości usługi objęte</w:t>
      </w:r>
      <w:r>
        <w:rPr>
          <w:rFonts w:ascii="Cambria" w:hAnsi="Cambria"/>
          <w:color w:val="000000"/>
          <w:sz w:val="24"/>
          <w:szCs w:val="24"/>
        </w:rPr>
        <w:t>j</w:t>
      </w:r>
      <w:r w:rsidRPr="00062FE2">
        <w:rPr>
          <w:rFonts w:ascii="Cambria" w:hAnsi="Cambria"/>
          <w:color w:val="000000"/>
          <w:sz w:val="24"/>
          <w:szCs w:val="24"/>
        </w:rPr>
        <w:t xml:space="preserve"> obowiązkiem podatkowym </w:t>
      </w:r>
      <w:r>
        <w:rPr>
          <w:rFonts w:ascii="Cambria" w:hAnsi="Cambria"/>
          <w:color w:val="000000"/>
          <w:sz w:val="24"/>
          <w:szCs w:val="24"/>
        </w:rPr>
        <w:t>Zamawiającego</w:t>
      </w:r>
      <w:r w:rsidRPr="00062FE2">
        <w:rPr>
          <w:rFonts w:ascii="Cambria" w:hAnsi="Cambria"/>
          <w:color w:val="000000"/>
          <w:sz w:val="24"/>
          <w:szCs w:val="24"/>
        </w:rPr>
        <w:t>, bez kwoty podatku;</w:t>
      </w:r>
    </w:p>
    <w:p w14:paraId="674F48F2" w14:textId="77777777" w:rsidR="00BF46AC" w:rsidRPr="00062FE2" w:rsidRDefault="00BF46AC" w:rsidP="00A15FBE">
      <w:pPr>
        <w:pStyle w:val="Akapitzlist"/>
        <w:numPr>
          <w:ilvl w:val="0"/>
          <w:numId w:val="36"/>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stawki podatku  usług, która zgodnie z wiedzą </w:t>
      </w:r>
      <w:r>
        <w:rPr>
          <w:rFonts w:ascii="Cambria" w:hAnsi="Cambria"/>
          <w:color w:val="000000"/>
          <w:sz w:val="24"/>
          <w:szCs w:val="24"/>
        </w:rPr>
        <w:t>Wykonawcy</w:t>
      </w:r>
      <w:r w:rsidRPr="00062FE2">
        <w:rPr>
          <w:rFonts w:ascii="Cambria" w:hAnsi="Cambria"/>
          <w:color w:val="000000"/>
          <w:sz w:val="24"/>
          <w:szCs w:val="24"/>
        </w:rPr>
        <w:t>, będzie miała zastosowanie.</w:t>
      </w:r>
    </w:p>
    <w:p w14:paraId="67AE54F6" w14:textId="77777777" w:rsidR="00BF46AC" w:rsidRPr="00C6306E" w:rsidRDefault="00BF46AC" w:rsidP="00A15FBE">
      <w:pPr>
        <w:pStyle w:val="Kolorowalistaakcent11"/>
        <w:widowControl w:val="0"/>
        <w:numPr>
          <w:ilvl w:val="1"/>
          <w:numId w:val="15"/>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 xml:space="preserve">W Formularzu oferty </w:t>
      </w:r>
      <w:r>
        <w:rPr>
          <w:rFonts w:asciiTheme="majorHAnsi" w:hAnsiTheme="majorHAnsi" w:cs="Arial"/>
          <w:sz w:val="24"/>
          <w:szCs w:val="24"/>
        </w:rPr>
        <w:t>Wykonawca</w:t>
      </w:r>
      <w:r w:rsidRPr="00C6306E">
        <w:rPr>
          <w:rFonts w:asciiTheme="majorHAnsi" w:hAnsiTheme="majorHAnsi" w:cs="Arial"/>
          <w:sz w:val="24"/>
          <w:szCs w:val="24"/>
        </w:rPr>
        <w:t xml:space="preserve">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25FE5489" w14:textId="77777777" w:rsidR="00BF46AC" w:rsidRDefault="00BF46AC" w:rsidP="00A15FBE">
      <w:pPr>
        <w:pStyle w:val="Kolorowalistaakcent11"/>
        <w:widowControl w:val="0"/>
        <w:numPr>
          <w:ilvl w:val="1"/>
          <w:numId w:val="15"/>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Pr="00C6306E">
        <w:rPr>
          <w:rFonts w:asciiTheme="majorHAnsi" w:hAnsiTheme="majorHAnsi" w:cs="Arial"/>
          <w:b/>
          <w:sz w:val="24"/>
          <w:szCs w:val="24"/>
        </w:rPr>
        <w:t xml:space="preserve">Załącznik Nr 2 do </w:t>
      </w:r>
      <w:r>
        <w:rPr>
          <w:rFonts w:asciiTheme="majorHAnsi" w:hAnsiTheme="majorHAnsi" w:cs="Arial"/>
          <w:b/>
          <w:sz w:val="24"/>
          <w:szCs w:val="24"/>
        </w:rPr>
        <w:t>SWZ</w:t>
      </w:r>
      <w:r w:rsidRPr="00C6306E">
        <w:rPr>
          <w:rFonts w:asciiTheme="majorHAnsi" w:hAnsiTheme="majorHAnsi" w:cs="Arial"/>
          <w:b/>
          <w:sz w:val="24"/>
          <w:szCs w:val="24"/>
        </w:rPr>
        <w:t>.</w:t>
      </w:r>
      <w:r w:rsidRPr="00C6306E">
        <w:rPr>
          <w:rFonts w:asciiTheme="majorHAnsi" w:hAnsiTheme="majorHAnsi" w:cs="Arial"/>
          <w:b/>
          <w:bCs/>
        </w:rPr>
        <w:t xml:space="preserve"> </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12E376C" w14:textId="77777777" w:rsidTr="0046682B">
        <w:trPr>
          <w:jc w:val="center"/>
        </w:trPr>
        <w:tc>
          <w:tcPr>
            <w:tcW w:w="9072" w:type="dxa"/>
            <w:tcBorders>
              <w:bottom w:val="single" w:sz="4" w:space="0" w:color="auto"/>
            </w:tcBorders>
            <w:shd w:val="clear" w:color="auto" w:fill="D9D9D9" w:themeFill="background1" w:themeFillShade="D9"/>
          </w:tcPr>
          <w:p w14:paraId="40A69240" w14:textId="5222ACD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14:paraId="5145788A" w14:textId="2A5154D3"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0052C48A" w14:textId="77777777" w:rsidR="00A37469" w:rsidRPr="00903AD8" w:rsidRDefault="00A37469" w:rsidP="00A15FBE">
      <w:pPr>
        <w:pStyle w:val="Listanumerowana2"/>
        <w:numPr>
          <w:ilvl w:val="1"/>
          <w:numId w:val="28"/>
        </w:numPr>
        <w:suppressAutoHyphens/>
        <w:spacing w:line="276" w:lineRule="auto"/>
        <w:ind w:left="709" w:hanging="709"/>
        <w:rPr>
          <w:rFonts w:asciiTheme="majorHAnsi" w:hAnsiTheme="majorHAnsi"/>
          <w:sz w:val="24"/>
        </w:rPr>
      </w:pPr>
      <w:r w:rsidRPr="003144CA">
        <w:rPr>
          <w:rFonts w:ascii="Cambria" w:hAnsi="Cambria"/>
          <w:color w:val="000000" w:themeColor="text1"/>
          <w:sz w:val="24"/>
        </w:rPr>
        <w:t>Zamawiający dokona oceny ofert, które nie zostały odrzucone, na podstawie następujących kryteriów oceny ofert:</w:t>
      </w:r>
    </w:p>
    <w:p w14:paraId="4CE6DBFB" w14:textId="6B997BBB" w:rsidR="00903AD8" w:rsidRPr="00020443" w:rsidRDefault="00903AD8" w:rsidP="00903AD8">
      <w:pPr>
        <w:pStyle w:val="Listanumerowana2"/>
        <w:numPr>
          <w:ilvl w:val="0"/>
          <w:numId w:val="0"/>
        </w:numPr>
        <w:suppressAutoHyphens/>
        <w:spacing w:line="276" w:lineRule="auto"/>
        <w:ind w:left="709"/>
        <w:rPr>
          <w:rFonts w:asciiTheme="majorHAnsi" w:hAnsiTheme="majorHAnsi"/>
          <w:sz w:val="24"/>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4584"/>
        <w:gridCol w:w="2929"/>
      </w:tblGrid>
      <w:tr w:rsidR="00D120FE" w:rsidRPr="003C0D91" w14:paraId="6FE5F4B6" w14:textId="77777777" w:rsidTr="00552584">
        <w:tc>
          <w:tcPr>
            <w:tcW w:w="516" w:type="dxa"/>
            <w:shd w:val="pct10" w:color="auto" w:fill="auto"/>
          </w:tcPr>
          <w:p w14:paraId="5DA8A6BA" w14:textId="77777777" w:rsidR="00D120FE" w:rsidRPr="003C0D91" w:rsidRDefault="00D120FE" w:rsidP="00552584">
            <w:pPr>
              <w:tabs>
                <w:tab w:val="left" w:pos="709"/>
                <w:tab w:val="left" w:pos="1276"/>
                <w:tab w:val="left" w:pos="1418"/>
              </w:tabs>
              <w:suppressAutoHyphens/>
              <w:spacing w:line="276" w:lineRule="auto"/>
              <w:contextualSpacing/>
              <w:jc w:val="both"/>
              <w:rPr>
                <w:b/>
                <w:i/>
                <w:lang w:eastAsia="ar-SA"/>
              </w:rPr>
            </w:pPr>
            <w:r w:rsidRPr="003C0D91">
              <w:rPr>
                <w:b/>
                <w:i/>
                <w:lang w:eastAsia="ar-SA"/>
              </w:rPr>
              <w:t>Lp.</w:t>
            </w:r>
          </w:p>
        </w:tc>
        <w:tc>
          <w:tcPr>
            <w:tcW w:w="4584" w:type="dxa"/>
            <w:shd w:val="pct10" w:color="auto" w:fill="auto"/>
          </w:tcPr>
          <w:p w14:paraId="2A111845" w14:textId="77777777" w:rsidR="00D120FE" w:rsidRPr="003C0D91" w:rsidRDefault="00D120FE" w:rsidP="00552584">
            <w:pPr>
              <w:tabs>
                <w:tab w:val="left" w:pos="709"/>
                <w:tab w:val="left" w:pos="1276"/>
                <w:tab w:val="left" w:pos="1418"/>
              </w:tabs>
              <w:suppressAutoHyphens/>
              <w:spacing w:line="276" w:lineRule="auto"/>
              <w:contextualSpacing/>
              <w:jc w:val="both"/>
              <w:rPr>
                <w:b/>
                <w:i/>
                <w:lang w:eastAsia="ar-SA"/>
              </w:rPr>
            </w:pPr>
            <w:r w:rsidRPr="003C0D91">
              <w:rPr>
                <w:b/>
                <w:i/>
                <w:lang w:eastAsia="ar-SA"/>
              </w:rPr>
              <w:t>Nazwa kryterium</w:t>
            </w:r>
          </w:p>
        </w:tc>
        <w:tc>
          <w:tcPr>
            <w:tcW w:w="2929" w:type="dxa"/>
            <w:shd w:val="pct10" w:color="auto" w:fill="auto"/>
          </w:tcPr>
          <w:p w14:paraId="6CDCDBB7" w14:textId="77777777" w:rsidR="00D120FE" w:rsidRPr="003C0D91" w:rsidRDefault="00D120FE" w:rsidP="00552584">
            <w:pPr>
              <w:tabs>
                <w:tab w:val="left" w:pos="709"/>
                <w:tab w:val="left" w:pos="1276"/>
                <w:tab w:val="left" w:pos="1418"/>
              </w:tabs>
              <w:suppressAutoHyphens/>
              <w:spacing w:line="276" w:lineRule="auto"/>
              <w:contextualSpacing/>
              <w:jc w:val="both"/>
              <w:rPr>
                <w:b/>
                <w:i/>
                <w:lang w:eastAsia="ar-SA"/>
              </w:rPr>
            </w:pPr>
            <w:r w:rsidRPr="003C0D91">
              <w:rPr>
                <w:b/>
                <w:i/>
                <w:lang w:eastAsia="ar-SA"/>
              </w:rPr>
              <w:t>Znaczenie kryterium (w %)</w:t>
            </w:r>
          </w:p>
        </w:tc>
      </w:tr>
      <w:tr w:rsidR="00D120FE" w:rsidRPr="003C0D91" w14:paraId="452AFE8C" w14:textId="77777777" w:rsidTr="00552584">
        <w:tc>
          <w:tcPr>
            <w:tcW w:w="516" w:type="dxa"/>
            <w:shd w:val="clear" w:color="auto" w:fill="auto"/>
            <w:vAlign w:val="center"/>
          </w:tcPr>
          <w:p w14:paraId="63E9E66C" w14:textId="77777777" w:rsidR="00D120FE" w:rsidRPr="003C0D91" w:rsidRDefault="00D120FE" w:rsidP="00552584">
            <w:pPr>
              <w:tabs>
                <w:tab w:val="left" w:pos="709"/>
                <w:tab w:val="left" w:pos="1276"/>
                <w:tab w:val="left" w:pos="1418"/>
              </w:tabs>
              <w:suppressAutoHyphens/>
              <w:spacing w:line="276" w:lineRule="auto"/>
              <w:contextualSpacing/>
              <w:jc w:val="both"/>
              <w:rPr>
                <w:i/>
                <w:lang w:eastAsia="ar-SA"/>
              </w:rPr>
            </w:pPr>
            <w:r w:rsidRPr="003C0D91">
              <w:rPr>
                <w:i/>
                <w:lang w:eastAsia="ar-SA"/>
              </w:rPr>
              <w:t>1</w:t>
            </w:r>
          </w:p>
        </w:tc>
        <w:tc>
          <w:tcPr>
            <w:tcW w:w="4584" w:type="dxa"/>
            <w:shd w:val="clear" w:color="auto" w:fill="auto"/>
          </w:tcPr>
          <w:p w14:paraId="1F39A443" w14:textId="77777777" w:rsidR="00D120FE" w:rsidRPr="003C0D91" w:rsidRDefault="00D120FE" w:rsidP="00552584">
            <w:pPr>
              <w:tabs>
                <w:tab w:val="left" w:pos="709"/>
                <w:tab w:val="left" w:pos="1276"/>
                <w:tab w:val="left" w:pos="1418"/>
              </w:tabs>
              <w:suppressAutoHyphens/>
              <w:spacing w:line="276" w:lineRule="auto"/>
              <w:contextualSpacing/>
              <w:jc w:val="both"/>
              <w:rPr>
                <w:i/>
                <w:lang w:eastAsia="ar-SA"/>
              </w:rPr>
            </w:pPr>
            <w:r w:rsidRPr="003C0D91">
              <w:rPr>
                <w:i/>
                <w:lang w:eastAsia="ar-SA"/>
              </w:rPr>
              <w:t>Cena (C)</w:t>
            </w:r>
          </w:p>
        </w:tc>
        <w:tc>
          <w:tcPr>
            <w:tcW w:w="2929" w:type="dxa"/>
            <w:shd w:val="clear" w:color="auto" w:fill="auto"/>
          </w:tcPr>
          <w:p w14:paraId="015F6ED1" w14:textId="77777777" w:rsidR="00D120FE" w:rsidRPr="003C0D91" w:rsidRDefault="00D120FE" w:rsidP="00552584">
            <w:pPr>
              <w:tabs>
                <w:tab w:val="left" w:pos="709"/>
                <w:tab w:val="left" w:pos="1276"/>
                <w:tab w:val="left" w:pos="1418"/>
              </w:tabs>
              <w:suppressAutoHyphens/>
              <w:spacing w:line="276" w:lineRule="auto"/>
              <w:contextualSpacing/>
              <w:jc w:val="center"/>
              <w:rPr>
                <w:i/>
                <w:lang w:eastAsia="ar-SA"/>
              </w:rPr>
            </w:pPr>
            <w:r w:rsidRPr="003C0D91">
              <w:rPr>
                <w:i/>
                <w:lang w:eastAsia="ar-SA"/>
              </w:rPr>
              <w:t>60</w:t>
            </w:r>
          </w:p>
        </w:tc>
      </w:tr>
      <w:tr w:rsidR="00D120FE" w:rsidRPr="003C0D91" w14:paraId="572B4074" w14:textId="77777777" w:rsidTr="00552584">
        <w:trPr>
          <w:trHeight w:val="655"/>
        </w:trPr>
        <w:tc>
          <w:tcPr>
            <w:tcW w:w="516" w:type="dxa"/>
            <w:shd w:val="clear" w:color="auto" w:fill="auto"/>
            <w:vAlign w:val="center"/>
          </w:tcPr>
          <w:p w14:paraId="1D742AA9" w14:textId="77777777" w:rsidR="00D120FE" w:rsidRPr="003C0D91" w:rsidRDefault="00D120FE" w:rsidP="00552584">
            <w:pPr>
              <w:tabs>
                <w:tab w:val="left" w:pos="709"/>
                <w:tab w:val="left" w:pos="1276"/>
                <w:tab w:val="left" w:pos="1418"/>
              </w:tabs>
              <w:suppressAutoHyphens/>
              <w:spacing w:line="276" w:lineRule="auto"/>
              <w:contextualSpacing/>
              <w:jc w:val="both"/>
              <w:rPr>
                <w:i/>
                <w:lang w:eastAsia="ar-SA"/>
              </w:rPr>
            </w:pPr>
            <w:r w:rsidRPr="003C0D91">
              <w:rPr>
                <w:i/>
                <w:lang w:eastAsia="ar-SA"/>
              </w:rPr>
              <w:t>2</w:t>
            </w:r>
          </w:p>
        </w:tc>
        <w:tc>
          <w:tcPr>
            <w:tcW w:w="4584" w:type="dxa"/>
            <w:shd w:val="clear" w:color="auto" w:fill="auto"/>
          </w:tcPr>
          <w:p w14:paraId="0C95669F" w14:textId="77777777" w:rsidR="00D120FE" w:rsidRPr="003C0D91" w:rsidRDefault="00D120FE" w:rsidP="00552584">
            <w:pPr>
              <w:tabs>
                <w:tab w:val="left" w:pos="709"/>
                <w:tab w:val="left" w:pos="1276"/>
                <w:tab w:val="left" w:pos="1418"/>
              </w:tabs>
              <w:suppressAutoHyphens/>
              <w:spacing w:line="276" w:lineRule="auto"/>
              <w:jc w:val="both"/>
              <w:rPr>
                <w:i/>
              </w:rPr>
            </w:pPr>
            <w:r w:rsidRPr="003C0D91">
              <w:rPr>
                <w:i/>
              </w:rPr>
              <w:t>Długość okresu gwarancji na roboty budowlane</w:t>
            </w:r>
            <w:r w:rsidRPr="003C0D91">
              <w:rPr>
                <w:rStyle w:val="Odwoanieprzypisudolnego"/>
                <w:i/>
              </w:rPr>
              <w:footnoteReference w:id="1"/>
            </w:r>
            <w:r w:rsidRPr="003C0D91">
              <w:rPr>
                <w:i/>
              </w:rPr>
              <w:t xml:space="preserve"> oraz zamontowane materiały i urządzenia</w:t>
            </w:r>
            <w:r>
              <w:rPr>
                <w:i/>
              </w:rPr>
              <w:t xml:space="preserve"> </w:t>
            </w:r>
            <w:r w:rsidRPr="003C0D91">
              <w:rPr>
                <w:i/>
              </w:rPr>
              <w:t>(G)</w:t>
            </w:r>
            <w:r w:rsidRPr="003C0D91">
              <w:rPr>
                <w:rStyle w:val="Odwoanieprzypisudolnego"/>
                <w:i/>
              </w:rPr>
              <w:footnoteReference w:id="2"/>
            </w:r>
            <w:r w:rsidRPr="003C0D91">
              <w:rPr>
                <w:i/>
              </w:rPr>
              <w:t xml:space="preserve">  </w:t>
            </w:r>
          </w:p>
        </w:tc>
        <w:tc>
          <w:tcPr>
            <w:tcW w:w="2929" w:type="dxa"/>
            <w:shd w:val="clear" w:color="auto" w:fill="auto"/>
          </w:tcPr>
          <w:p w14:paraId="5A8E9157" w14:textId="77777777" w:rsidR="00D120FE" w:rsidRPr="003C0D91" w:rsidRDefault="00D120FE" w:rsidP="00552584">
            <w:pPr>
              <w:tabs>
                <w:tab w:val="left" w:pos="709"/>
                <w:tab w:val="left" w:pos="1276"/>
                <w:tab w:val="left" w:pos="1418"/>
              </w:tabs>
              <w:suppressAutoHyphens/>
              <w:spacing w:line="276" w:lineRule="auto"/>
              <w:contextualSpacing/>
              <w:jc w:val="center"/>
              <w:rPr>
                <w:i/>
                <w:lang w:eastAsia="ar-SA"/>
              </w:rPr>
            </w:pPr>
          </w:p>
          <w:p w14:paraId="2A6A9D8F" w14:textId="77777777" w:rsidR="00D120FE" w:rsidRPr="003C0D91" w:rsidRDefault="00D120FE" w:rsidP="00552584">
            <w:pPr>
              <w:tabs>
                <w:tab w:val="left" w:pos="709"/>
                <w:tab w:val="left" w:pos="1276"/>
                <w:tab w:val="left" w:pos="1418"/>
              </w:tabs>
              <w:suppressAutoHyphens/>
              <w:spacing w:line="276" w:lineRule="auto"/>
              <w:contextualSpacing/>
              <w:jc w:val="center"/>
              <w:rPr>
                <w:i/>
                <w:lang w:eastAsia="ar-SA"/>
              </w:rPr>
            </w:pPr>
            <w:r w:rsidRPr="003C0D91">
              <w:rPr>
                <w:i/>
                <w:lang w:eastAsia="ar-SA"/>
              </w:rPr>
              <w:t>40</w:t>
            </w:r>
          </w:p>
        </w:tc>
      </w:tr>
    </w:tbl>
    <w:p w14:paraId="03180AD0" w14:textId="77777777" w:rsidR="00A37469" w:rsidRPr="0037298C"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14:paraId="1E2E25DB" w14:textId="77777777" w:rsidR="00A37469" w:rsidRPr="0037298C"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14:paraId="6B6F0C96" w14:textId="77777777" w:rsidR="00A37469"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24"/>
          <w:szCs w:val="24"/>
        </w:rPr>
      </w:pPr>
      <w:r w:rsidRPr="005A2DD5">
        <w:rPr>
          <w:rFonts w:ascii="Cambria" w:hAnsi="Cambria"/>
          <w:color w:val="000000" w:themeColor="text1"/>
          <w:sz w:val="24"/>
          <w:szCs w:val="24"/>
        </w:rPr>
        <w:t>Zamawiający dokona oceny ofert przyznając punkty w ramach poszczególnych kryteriów oceny ofert, przyjmując zasadę, że 1% = 1 punkt.</w:t>
      </w:r>
    </w:p>
    <w:p w14:paraId="1E42C204"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14:paraId="0219E01C" w14:textId="77777777" w:rsidR="00A37469" w:rsidRPr="003144CA" w:rsidRDefault="00A37469" w:rsidP="00A15FBE">
      <w:pPr>
        <w:pStyle w:val="Akapitzlist"/>
        <w:numPr>
          <w:ilvl w:val="1"/>
          <w:numId w:val="41"/>
        </w:numPr>
        <w:tabs>
          <w:tab w:val="left" w:pos="709"/>
          <w:tab w:val="left" w:pos="1276"/>
          <w:tab w:val="left" w:pos="1418"/>
        </w:tabs>
        <w:suppressAutoHyphens/>
        <w:spacing w:line="276" w:lineRule="auto"/>
        <w:rPr>
          <w:rFonts w:ascii="Cambria" w:hAnsi="Cambria"/>
          <w:color w:val="000000" w:themeColor="text1"/>
          <w:sz w:val="24"/>
          <w:szCs w:val="24"/>
        </w:rPr>
      </w:pPr>
      <w:r w:rsidRPr="003144CA">
        <w:rPr>
          <w:rFonts w:ascii="Cambria" w:hAnsi="Cambria"/>
          <w:color w:val="000000" w:themeColor="text1"/>
          <w:sz w:val="24"/>
          <w:szCs w:val="24"/>
        </w:rPr>
        <w:t xml:space="preserve">Punkty za kryterium </w:t>
      </w:r>
      <w:r w:rsidRPr="003144CA">
        <w:rPr>
          <w:rFonts w:ascii="Cambria" w:hAnsi="Cambria"/>
          <w:b/>
          <w:color w:val="000000" w:themeColor="text1"/>
          <w:sz w:val="24"/>
          <w:szCs w:val="24"/>
        </w:rPr>
        <w:t>„Cena”</w:t>
      </w:r>
      <w:r w:rsidRPr="003144CA">
        <w:rPr>
          <w:rFonts w:ascii="Cambria" w:hAnsi="Cambria"/>
          <w:color w:val="000000" w:themeColor="text1"/>
          <w:sz w:val="24"/>
          <w:szCs w:val="24"/>
        </w:rPr>
        <w:t xml:space="preserve"> zostaną obliczone według wzoru:</w:t>
      </w:r>
    </w:p>
    <w:p w14:paraId="35B73EAE"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i/>
          <w:color w:val="000000" w:themeColor="text1"/>
          <w:sz w:val="24"/>
          <w:szCs w:val="24"/>
        </w:rPr>
        <w:tab/>
      </w:r>
      <w:r w:rsidRPr="003144CA">
        <w:rPr>
          <w:rFonts w:ascii="Cambria" w:hAnsi="Cambria"/>
          <w:b/>
          <w:i/>
          <w:color w:val="000000" w:themeColor="text1"/>
          <w:sz w:val="24"/>
          <w:szCs w:val="24"/>
        </w:rPr>
        <w:tab/>
        <w:t>C</w:t>
      </w:r>
      <w:r w:rsidRPr="003144CA">
        <w:rPr>
          <w:rFonts w:ascii="Cambria" w:hAnsi="Cambria"/>
          <w:b/>
          <w:i/>
          <w:color w:val="000000" w:themeColor="text1"/>
          <w:sz w:val="24"/>
          <w:szCs w:val="24"/>
          <w:vertAlign w:val="subscript"/>
        </w:rPr>
        <w:t>n</w:t>
      </w:r>
    </w:p>
    <w:p w14:paraId="51EC6F01"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P</w:t>
      </w:r>
      <w:r>
        <w:rPr>
          <w:rFonts w:ascii="Cambria" w:hAnsi="Cambria"/>
          <w:b/>
          <w:i/>
          <w:color w:val="000000" w:themeColor="text1"/>
          <w:sz w:val="24"/>
          <w:szCs w:val="24"/>
          <w:vertAlign w:val="subscript"/>
        </w:rPr>
        <w:t>C</w:t>
      </w:r>
      <w:r w:rsidRPr="003144CA">
        <w:rPr>
          <w:rFonts w:ascii="Cambria" w:hAnsi="Cambria"/>
          <w:b/>
          <w:i/>
          <w:color w:val="000000" w:themeColor="text1"/>
          <w:sz w:val="24"/>
          <w:szCs w:val="24"/>
        </w:rPr>
        <w:t xml:space="preserve"> = </w:t>
      </w:r>
      <w:r w:rsidRPr="003144CA">
        <w:rPr>
          <w:rFonts w:ascii="Cambria" w:hAnsi="Cambria"/>
          <w:b/>
          <w:i/>
          <w:color w:val="000000" w:themeColor="text1"/>
          <w:sz w:val="24"/>
          <w:szCs w:val="24"/>
        </w:rPr>
        <w:tab/>
        <w:t xml:space="preserve">------- x 60 pkt </w:t>
      </w:r>
    </w:p>
    <w:p w14:paraId="766B6961" w14:textId="77777777" w:rsidR="00A37469" w:rsidRPr="003144CA" w:rsidRDefault="00A37469" w:rsidP="00A37469">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sidRPr="003144CA">
        <w:rPr>
          <w:rFonts w:ascii="Cambria" w:hAnsi="Cambria"/>
          <w:b/>
          <w:i/>
          <w:color w:val="000000" w:themeColor="text1"/>
          <w:sz w:val="24"/>
          <w:szCs w:val="24"/>
        </w:rPr>
        <w:tab/>
        <w:t>C</w:t>
      </w:r>
      <w:r w:rsidRPr="003144CA">
        <w:rPr>
          <w:rFonts w:ascii="Cambria" w:hAnsi="Cambria"/>
          <w:b/>
          <w:i/>
          <w:color w:val="000000" w:themeColor="text1"/>
          <w:sz w:val="24"/>
          <w:szCs w:val="24"/>
          <w:vertAlign w:val="subscript"/>
        </w:rPr>
        <w:t>b</w:t>
      </w:r>
    </w:p>
    <w:p w14:paraId="11B69D49" w14:textId="77777777" w:rsidR="00A37469" w:rsidRPr="005A2DD5" w:rsidRDefault="00A37469" w:rsidP="00A37469">
      <w:pPr>
        <w:tabs>
          <w:tab w:val="left" w:pos="709"/>
          <w:tab w:val="left" w:pos="1276"/>
          <w:tab w:val="left" w:pos="1418"/>
        </w:tabs>
        <w:suppressAutoHyphens/>
        <w:spacing w:line="276" w:lineRule="auto"/>
        <w:rPr>
          <w:rFonts w:ascii="Cambria" w:hAnsi="Cambria"/>
          <w:color w:val="000000" w:themeColor="text1"/>
        </w:rPr>
      </w:pPr>
      <w:r w:rsidRPr="003C670B">
        <w:rPr>
          <w:rFonts w:ascii="Cambria" w:hAnsi="Cambria"/>
          <w:b/>
          <w:color w:val="000000" w:themeColor="text1"/>
        </w:rPr>
        <w:lastRenderedPageBreak/>
        <w:tab/>
      </w:r>
      <w:r w:rsidRPr="005A2DD5">
        <w:rPr>
          <w:rFonts w:ascii="Cambria" w:hAnsi="Cambria"/>
          <w:color w:val="000000" w:themeColor="text1"/>
        </w:rPr>
        <w:t>gdzie,</w:t>
      </w:r>
    </w:p>
    <w:p w14:paraId="25BCB47D" w14:textId="77777777" w:rsidR="00A37469" w:rsidRPr="005A2DD5" w:rsidRDefault="00A37469" w:rsidP="00A37469">
      <w:pPr>
        <w:pStyle w:val="Bezodstpw"/>
        <w:spacing w:line="276" w:lineRule="auto"/>
        <w:ind w:left="708"/>
        <w:jc w:val="both"/>
        <w:rPr>
          <w:rFonts w:ascii="Cambria" w:hAnsi="Cambria"/>
          <w:color w:val="000000" w:themeColor="text1"/>
          <w:sz w:val="24"/>
          <w:szCs w:val="24"/>
        </w:rPr>
      </w:pPr>
      <w:r>
        <w:rPr>
          <w:rFonts w:ascii="Cambria" w:hAnsi="Cambria"/>
          <w:b/>
          <w:color w:val="000000" w:themeColor="text1"/>
          <w:sz w:val="24"/>
          <w:szCs w:val="24"/>
        </w:rPr>
        <w:t>P</w:t>
      </w:r>
      <w:r>
        <w:rPr>
          <w:rFonts w:ascii="Cambria" w:hAnsi="Cambria"/>
          <w:b/>
          <w:color w:val="000000" w:themeColor="text1"/>
          <w:sz w:val="24"/>
          <w:szCs w:val="24"/>
          <w:vertAlign w:val="subscript"/>
        </w:rPr>
        <w:t xml:space="preserve">C </w:t>
      </w:r>
      <w:r w:rsidRPr="003C670B">
        <w:rPr>
          <w:rFonts w:ascii="Cambria" w:hAnsi="Cambria"/>
          <w:b/>
          <w:color w:val="000000" w:themeColor="text1"/>
          <w:sz w:val="24"/>
          <w:szCs w:val="24"/>
        </w:rPr>
        <w:t>-</w:t>
      </w:r>
      <w:r w:rsidRPr="005A2DD5">
        <w:rPr>
          <w:rFonts w:ascii="Cambria" w:hAnsi="Cambria"/>
          <w:color w:val="000000" w:themeColor="text1"/>
          <w:sz w:val="24"/>
          <w:szCs w:val="24"/>
        </w:rPr>
        <w:t xml:space="preserve"> ilość punktów za kryterium cena,</w:t>
      </w:r>
    </w:p>
    <w:p w14:paraId="5364F760" w14:textId="77777777" w:rsidR="00A37469" w:rsidRPr="005A2DD5" w:rsidRDefault="00A37469" w:rsidP="00A37469">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n</w:t>
      </w:r>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najniższa cena ofertowa spośród ofert nieodrzuconych,</w:t>
      </w:r>
    </w:p>
    <w:p w14:paraId="63730127" w14:textId="77777777" w:rsidR="00A37469" w:rsidRPr="005A2DD5" w:rsidRDefault="00A37469" w:rsidP="00A37469">
      <w:pPr>
        <w:pStyle w:val="Bezodstpw"/>
        <w:spacing w:line="276" w:lineRule="auto"/>
        <w:ind w:left="708"/>
        <w:jc w:val="both"/>
        <w:rPr>
          <w:rFonts w:ascii="Cambria" w:hAnsi="Cambria"/>
          <w:color w:val="000000" w:themeColor="text1"/>
          <w:sz w:val="24"/>
          <w:szCs w:val="24"/>
        </w:rPr>
      </w:pPr>
      <w:r w:rsidRPr="003C670B">
        <w:rPr>
          <w:rFonts w:ascii="Cambria" w:hAnsi="Cambria"/>
          <w:b/>
          <w:color w:val="000000" w:themeColor="text1"/>
          <w:sz w:val="24"/>
          <w:szCs w:val="24"/>
        </w:rPr>
        <w:t>C</w:t>
      </w:r>
      <w:r w:rsidRPr="003C670B">
        <w:rPr>
          <w:rFonts w:ascii="Cambria" w:hAnsi="Cambria"/>
          <w:b/>
          <w:color w:val="000000" w:themeColor="text1"/>
          <w:sz w:val="24"/>
          <w:szCs w:val="24"/>
          <w:vertAlign w:val="subscript"/>
        </w:rPr>
        <w:t>b</w:t>
      </w:r>
      <w:r w:rsidRPr="003C670B">
        <w:rPr>
          <w:rFonts w:ascii="Cambria" w:hAnsi="Cambria"/>
          <w:b/>
          <w:color w:val="000000" w:themeColor="text1"/>
          <w:sz w:val="24"/>
          <w:szCs w:val="24"/>
        </w:rPr>
        <w:t xml:space="preserve"> –</w:t>
      </w:r>
      <w:r w:rsidRPr="005A2DD5">
        <w:rPr>
          <w:rFonts w:ascii="Cambria" w:hAnsi="Cambria"/>
          <w:color w:val="000000" w:themeColor="text1"/>
          <w:sz w:val="24"/>
          <w:szCs w:val="24"/>
        </w:rPr>
        <w:t xml:space="preserve"> cena oferty badanej.</w:t>
      </w:r>
    </w:p>
    <w:p w14:paraId="4E0028DB" w14:textId="77777777" w:rsidR="00A37469" w:rsidRPr="00913C80" w:rsidRDefault="00A37469" w:rsidP="00A37469">
      <w:pPr>
        <w:pStyle w:val="Bezodstpw"/>
        <w:spacing w:line="276" w:lineRule="auto"/>
        <w:ind w:left="708"/>
        <w:jc w:val="both"/>
        <w:rPr>
          <w:rFonts w:ascii="Cambria" w:hAnsi="Cambria"/>
          <w:color w:val="000000" w:themeColor="text1"/>
          <w:sz w:val="10"/>
          <w:szCs w:val="10"/>
        </w:rPr>
      </w:pPr>
    </w:p>
    <w:p w14:paraId="772C44C7" w14:textId="77777777" w:rsidR="00A37469" w:rsidRDefault="00A37469" w:rsidP="00A37469">
      <w:pPr>
        <w:pStyle w:val="Akapitzlist"/>
        <w:spacing w:before="0" w:after="0" w:line="276" w:lineRule="auto"/>
        <w:ind w:left="708"/>
        <w:rPr>
          <w:rFonts w:ascii="Cambria" w:hAnsi="Cambria"/>
          <w:color w:val="000000" w:themeColor="text1"/>
          <w:sz w:val="24"/>
          <w:szCs w:val="24"/>
        </w:rPr>
      </w:pPr>
      <w:r w:rsidRPr="005A2DD5">
        <w:rPr>
          <w:rFonts w:ascii="Cambria" w:hAnsi="Cambria"/>
          <w:color w:val="000000" w:themeColor="text1"/>
          <w:sz w:val="24"/>
          <w:szCs w:val="24"/>
        </w:rPr>
        <w:t>W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xml:space="preserve">, oferta z najniższą ceną otrzyma </w:t>
      </w:r>
      <w:r>
        <w:rPr>
          <w:rFonts w:ascii="Cambria" w:hAnsi="Cambria"/>
          <w:color w:val="000000" w:themeColor="text1"/>
          <w:sz w:val="24"/>
          <w:szCs w:val="24"/>
        </w:rPr>
        <w:t>6</w:t>
      </w:r>
      <w:r w:rsidRPr="005A2DD5">
        <w:rPr>
          <w:rFonts w:ascii="Cambria" w:hAnsi="Cambria"/>
          <w:color w:val="000000" w:themeColor="text1"/>
          <w:sz w:val="24"/>
          <w:szCs w:val="24"/>
        </w:rPr>
        <w:t>0 punktów a pozostałe oferty po matematycznym przeliczeniu w odniesieniu do najniższej ceny odpowiednio mniej. Końcowy wynik powyższego działania zostanie zaokrąglony do dwóch miejsc po przecinku.</w:t>
      </w:r>
    </w:p>
    <w:p w14:paraId="7C291DD5" w14:textId="4C175095" w:rsidR="009A1DDC" w:rsidRPr="001245D0" w:rsidRDefault="001245D0" w:rsidP="009A1DDC">
      <w:pPr>
        <w:pStyle w:val="Akapitzlist"/>
        <w:tabs>
          <w:tab w:val="left" w:pos="709"/>
        </w:tabs>
        <w:autoSpaceDE w:val="0"/>
        <w:autoSpaceDN w:val="0"/>
        <w:adjustRightInd w:val="0"/>
        <w:spacing w:line="276" w:lineRule="auto"/>
        <w:ind w:left="495"/>
        <w:rPr>
          <w:rFonts w:ascii="Times New Roman" w:hAnsi="Times New Roman"/>
          <w:iCs/>
          <w:sz w:val="24"/>
          <w:szCs w:val="24"/>
        </w:rPr>
      </w:pPr>
      <w:r w:rsidRPr="001245D0">
        <w:rPr>
          <w:rFonts w:ascii="Times New Roman" w:hAnsi="Times New Roman"/>
          <w:iCs/>
          <w:sz w:val="24"/>
          <w:szCs w:val="24"/>
        </w:rPr>
        <w:t xml:space="preserve">17.3 </w:t>
      </w:r>
      <w:r w:rsidR="009A1DDC" w:rsidRPr="001245D0">
        <w:rPr>
          <w:rFonts w:ascii="Times New Roman" w:hAnsi="Times New Roman"/>
          <w:iCs/>
          <w:sz w:val="24"/>
          <w:szCs w:val="24"/>
        </w:rPr>
        <w:t xml:space="preserve">Kryterium </w:t>
      </w:r>
      <w:r w:rsidR="009A1DDC" w:rsidRPr="001245D0">
        <w:rPr>
          <w:rFonts w:ascii="Times New Roman" w:hAnsi="Times New Roman"/>
          <w:b/>
          <w:iCs/>
          <w:sz w:val="24"/>
          <w:szCs w:val="24"/>
        </w:rPr>
        <w:t>„Długość okresu gwarancji na roboty budowlane oraz zamontowane materiały                                  i urządzenia jest wymagana od 60 do 96 miesięcy</w:t>
      </w:r>
      <w:r w:rsidR="009A1DDC" w:rsidRPr="001245D0">
        <w:rPr>
          <w:rFonts w:ascii="Times New Roman" w:hAnsi="Times New Roman"/>
          <w:iCs/>
          <w:sz w:val="24"/>
          <w:szCs w:val="24"/>
        </w:rPr>
        <w:t>” liczone w okresach miesięcznych:</w:t>
      </w:r>
    </w:p>
    <w:p w14:paraId="506A60B9" w14:textId="77777777" w:rsidR="009A1DDC" w:rsidRPr="001245D0" w:rsidRDefault="009A1DDC" w:rsidP="009A1DDC">
      <w:pPr>
        <w:pStyle w:val="Akapitzlist"/>
        <w:tabs>
          <w:tab w:val="left" w:pos="360"/>
          <w:tab w:val="left" w:pos="709"/>
        </w:tabs>
        <w:spacing w:line="276" w:lineRule="auto"/>
        <w:ind w:left="495"/>
        <w:rPr>
          <w:rFonts w:ascii="Times New Roman" w:hAnsi="Times New Roman"/>
          <w:iCs/>
          <w:sz w:val="24"/>
          <w:szCs w:val="24"/>
        </w:rPr>
      </w:pPr>
      <w:r w:rsidRPr="001245D0">
        <w:rPr>
          <w:rFonts w:ascii="Times New Roman" w:eastAsia="Calibri" w:hAnsi="Times New Roman"/>
          <w:iCs/>
          <w:sz w:val="24"/>
          <w:szCs w:val="24"/>
        </w:rPr>
        <w:t>W przypadku zaoferowania</w:t>
      </w:r>
      <w:bookmarkStart w:id="22" w:name="_Hlk138055657"/>
      <w:r w:rsidRPr="001245D0">
        <w:rPr>
          <w:rFonts w:ascii="Times New Roman" w:eastAsia="Calibri" w:hAnsi="Times New Roman"/>
          <w:iCs/>
          <w:sz w:val="24"/>
          <w:szCs w:val="24"/>
        </w:rPr>
        <w:t xml:space="preserve"> długości okresu gwarancji </w:t>
      </w:r>
      <w:bookmarkEnd w:id="22"/>
      <w:r w:rsidRPr="001245D0">
        <w:rPr>
          <w:rFonts w:ascii="Times New Roman" w:eastAsia="Calibri" w:hAnsi="Times New Roman"/>
          <w:iCs/>
          <w:sz w:val="24"/>
          <w:szCs w:val="24"/>
        </w:rPr>
        <w:t>poniżej 60 miesięcy oferta zostanie odrzucona, natomiast jeżeli minimalna zaoferowana długości okresu gwarancji wynosi 60 miesięcy, Wykonawca otrzyma zero (0) punktów.</w:t>
      </w:r>
      <w:r w:rsidRPr="001245D0">
        <w:rPr>
          <w:rFonts w:ascii="Times New Roman" w:hAnsi="Times New Roman"/>
          <w:iCs/>
          <w:sz w:val="24"/>
          <w:szCs w:val="24"/>
        </w:rPr>
        <w:t xml:space="preserve"> </w:t>
      </w:r>
    </w:p>
    <w:p w14:paraId="1C0D8C39" w14:textId="77777777" w:rsidR="009A1DDC" w:rsidRPr="001245D0" w:rsidRDefault="009A1DDC" w:rsidP="009A1DDC">
      <w:pPr>
        <w:pStyle w:val="Akapitzlist"/>
        <w:tabs>
          <w:tab w:val="left" w:pos="360"/>
          <w:tab w:val="left" w:pos="709"/>
        </w:tabs>
        <w:spacing w:line="276" w:lineRule="auto"/>
        <w:ind w:left="495"/>
        <w:rPr>
          <w:rFonts w:ascii="Times New Roman" w:hAnsi="Times New Roman"/>
          <w:iCs/>
          <w:sz w:val="24"/>
          <w:szCs w:val="24"/>
        </w:rPr>
      </w:pPr>
      <w:r w:rsidRPr="001245D0">
        <w:rPr>
          <w:rFonts w:ascii="Times New Roman" w:eastAsia="Calibri" w:hAnsi="Times New Roman"/>
          <w:iCs/>
          <w:sz w:val="24"/>
          <w:szCs w:val="24"/>
        </w:rPr>
        <w:t xml:space="preserve">W przypadku zaoferowania </w:t>
      </w:r>
      <w:r w:rsidRPr="001245D0">
        <w:rPr>
          <w:rFonts w:ascii="Times New Roman" w:hAnsi="Times New Roman"/>
          <w:iCs/>
          <w:sz w:val="24"/>
          <w:szCs w:val="24"/>
        </w:rPr>
        <w:t>maksymalnej długości okresu gwarancji tj. 96</w:t>
      </w:r>
      <w:r w:rsidRPr="001245D0">
        <w:rPr>
          <w:rFonts w:ascii="Times New Roman" w:eastAsia="Calibri" w:hAnsi="Times New Roman"/>
          <w:iCs/>
          <w:sz w:val="24"/>
          <w:szCs w:val="24"/>
        </w:rPr>
        <w:t xml:space="preserve"> miesięcy, Wykonawca otrzyma </w:t>
      </w:r>
      <w:r w:rsidRPr="001245D0">
        <w:rPr>
          <w:rFonts w:ascii="Times New Roman" w:hAnsi="Times New Roman"/>
          <w:iCs/>
          <w:sz w:val="24"/>
          <w:szCs w:val="24"/>
        </w:rPr>
        <w:t>czterdzieści (40</w:t>
      </w:r>
      <w:r w:rsidRPr="001245D0">
        <w:rPr>
          <w:rFonts w:ascii="Times New Roman" w:eastAsia="Calibri" w:hAnsi="Times New Roman"/>
          <w:iCs/>
          <w:sz w:val="24"/>
          <w:szCs w:val="24"/>
        </w:rPr>
        <w:t>) punktów.</w:t>
      </w:r>
      <w:r w:rsidRPr="001245D0">
        <w:rPr>
          <w:rFonts w:ascii="Times New Roman" w:hAnsi="Times New Roman"/>
          <w:iCs/>
          <w:sz w:val="24"/>
          <w:szCs w:val="24"/>
        </w:rPr>
        <w:t xml:space="preserve"> </w:t>
      </w:r>
    </w:p>
    <w:p w14:paraId="4EC93994" w14:textId="77777777" w:rsidR="009A1DDC" w:rsidRPr="001245D0" w:rsidRDefault="009A1DDC" w:rsidP="009A1DDC">
      <w:pPr>
        <w:pStyle w:val="Akapitzlist"/>
        <w:spacing w:line="276" w:lineRule="auto"/>
        <w:ind w:left="495"/>
        <w:rPr>
          <w:rFonts w:ascii="Times New Roman" w:hAnsi="Times New Roman"/>
          <w:iCs/>
          <w:sz w:val="24"/>
          <w:szCs w:val="24"/>
        </w:rPr>
      </w:pPr>
      <w:r w:rsidRPr="001245D0">
        <w:rPr>
          <w:rFonts w:ascii="Times New Roman" w:hAnsi="Times New Roman"/>
          <w:iCs/>
          <w:sz w:val="24"/>
          <w:szCs w:val="24"/>
        </w:rPr>
        <w:t>W przypadku zaoferowania gwarancji pomiędzy 61 a 96 miesięcy Wykonawca otrzyma pkt wg wzoru:</w:t>
      </w:r>
    </w:p>
    <w:tbl>
      <w:tblPr>
        <w:tblW w:w="0" w:type="auto"/>
        <w:jc w:val="center"/>
        <w:tblLook w:val="04A0" w:firstRow="1" w:lastRow="0" w:firstColumn="1" w:lastColumn="0" w:noHBand="0" w:noVBand="1"/>
      </w:tblPr>
      <w:tblGrid>
        <w:gridCol w:w="1019"/>
        <w:gridCol w:w="2095"/>
      </w:tblGrid>
      <w:tr w:rsidR="009A1DDC" w:rsidRPr="001245D0" w14:paraId="2B33BB7B" w14:textId="77777777" w:rsidTr="00FB528B">
        <w:trPr>
          <w:jc w:val="center"/>
        </w:trPr>
        <w:tc>
          <w:tcPr>
            <w:tcW w:w="1019" w:type="dxa"/>
            <w:shd w:val="clear" w:color="auto" w:fill="auto"/>
          </w:tcPr>
          <w:p w14:paraId="18B2B890" w14:textId="77777777" w:rsidR="009A1DDC" w:rsidRPr="001245D0" w:rsidRDefault="009A1DDC" w:rsidP="00FB528B">
            <w:pPr>
              <w:tabs>
                <w:tab w:val="left" w:pos="709"/>
              </w:tabs>
              <w:autoSpaceDE w:val="0"/>
              <w:autoSpaceDN w:val="0"/>
              <w:adjustRightInd w:val="0"/>
              <w:spacing w:line="276" w:lineRule="auto"/>
              <w:ind w:left="567"/>
              <w:contextualSpacing/>
              <w:jc w:val="both"/>
              <w:rPr>
                <w:rFonts w:eastAsia="Calibri"/>
                <w:b/>
                <w:iCs/>
              </w:rPr>
            </w:pPr>
          </w:p>
        </w:tc>
        <w:tc>
          <w:tcPr>
            <w:tcW w:w="2095" w:type="dxa"/>
            <w:shd w:val="clear" w:color="auto" w:fill="auto"/>
          </w:tcPr>
          <w:p w14:paraId="1B5F1EF7" w14:textId="77777777" w:rsidR="009A1DDC" w:rsidRPr="001245D0" w:rsidRDefault="009A1DDC" w:rsidP="00FB528B">
            <w:pPr>
              <w:autoSpaceDE w:val="0"/>
              <w:autoSpaceDN w:val="0"/>
              <w:adjustRightInd w:val="0"/>
              <w:spacing w:line="276" w:lineRule="auto"/>
              <w:ind w:left="286"/>
              <w:contextualSpacing/>
              <w:jc w:val="both"/>
              <w:rPr>
                <w:rFonts w:eastAsia="Calibri"/>
                <w:b/>
                <w:iCs/>
              </w:rPr>
            </w:pPr>
            <w:r w:rsidRPr="001245D0">
              <w:rPr>
                <w:rFonts w:eastAsia="Calibri"/>
                <w:b/>
                <w:iCs/>
              </w:rPr>
              <w:t xml:space="preserve">G </w:t>
            </w:r>
            <w:r w:rsidRPr="001245D0">
              <w:rPr>
                <w:rFonts w:eastAsia="Calibri"/>
                <w:b/>
                <w:iCs/>
                <w:vertAlign w:val="subscript"/>
              </w:rPr>
              <w:t>o</w:t>
            </w:r>
          </w:p>
        </w:tc>
      </w:tr>
      <w:tr w:rsidR="009A1DDC" w:rsidRPr="001245D0" w14:paraId="441E47A1" w14:textId="77777777" w:rsidTr="00FB528B">
        <w:trPr>
          <w:jc w:val="center"/>
        </w:trPr>
        <w:tc>
          <w:tcPr>
            <w:tcW w:w="1019" w:type="dxa"/>
            <w:shd w:val="clear" w:color="auto" w:fill="auto"/>
          </w:tcPr>
          <w:p w14:paraId="7AAC17AD" w14:textId="77777777" w:rsidR="009A1DDC" w:rsidRPr="001245D0" w:rsidRDefault="009A1DDC" w:rsidP="00FB528B">
            <w:pPr>
              <w:autoSpaceDE w:val="0"/>
              <w:autoSpaceDN w:val="0"/>
              <w:adjustRightInd w:val="0"/>
              <w:spacing w:line="276" w:lineRule="auto"/>
              <w:ind w:left="173"/>
              <w:contextualSpacing/>
              <w:jc w:val="both"/>
              <w:rPr>
                <w:rFonts w:eastAsia="Calibri"/>
                <w:b/>
                <w:iCs/>
              </w:rPr>
            </w:pPr>
            <w:r w:rsidRPr="001245D0">
              <w:rPr>
                <w:rFonts w:eastAsia="Calibri"/>
                <w:b/>
                <w:iCs/>
              </w:rPr>
              <w:t>P</w:t>
            </w:r>
            <w:r w:rsidRPr="001245D0">
              <w:rPr>
                <w:rFonts w:eastAsia="Calibri"/>
                <w:b/>
                <w:iCs/>
                <w:vertAlign w:val="subscript"/>
              </w:rPr>
              <w:t xml:space="preserve">G </w:t>
            </w:r>
            <w:r w:rsidRPr="001245D0">
              <w:rPr>
                <w:rFonts w:eastAsia="Calibri"/>
                <w:b/>
                <w:iCs/>
              </w:rPr>
              <w:t xml:space="preserve">    =</w:t>
            </w:r>
          </w:p>
        </w:tc>
        <w:tc>
          <w:tcPr>
            <w:tcW w:w="2095" w:type="dxa"/>
            <w:shd w:val="clear" w:color="auto" w:fill="auto"/>
          </w:tcPr>
          <w:p w14:paraId="37153851" w14:textId="77777777" w:rsidR="009A1DDC" w:rsidRPr="001245D0" w:rsidRDefault="009A1DDC" w:rsidP="00FB528B">
            <w:pPr>
              <w:autoSpaceDE w:val="0"/>
              <w:autoSpaceDN w:val="0"/>
              <w:adjustRightInd w:val="0"/>
              <w:spacing w:line="276" w:lineRule="auto"/>
              <w:ind w:left="2"/>
              <w:contextualSpacing/>
              <w:jc w:val="both"/>
              <w:rPr>
                <w:rFonts w:eastAsia="Calibri"/>
                <w:b/>
                <w:iCs/>
              </w:rPr>
            </w:pPr>
            <w:r w:rsidRPr="001245D0">
              <w:rPr>
                <w:rFonts w:eastAsia="Calibri"/>
                <w:b/>
                <w:iCs/>
              </w:rPr>
              <w:t xml:space="preserve">-----------   x 40 pkt </w:t>
            </w:r>
          </w:p>
        </w:tc>
      </w:tr>
      <w:tr w:rsidR="009A1DDC" w:rsidRPr="001245D0" w14:paraId="7C2D0105" w14:textId="77777777" w:rsidTr="00FB528B">
        <w:trPr>
          <w:jc w:val="center"/>
        </w:trPr>
        <w:tc>
          <w:tcPr>
            <w:tcW w:w="1019" w:type="dxa"/>
            <w:shd w:val="clear" w:color="auto" w:fill="auto"/>
          </w:tcPr>
          <w:p w14:paraId="58AEBAE9" w14:textId="77777777" w:rsidR="009A1DDC" w:rsidRPr="001245D0" w:rsidRDefault="009A1DDC" w:rsidP="00FB528B">
            <w:pPr>
              <w:tabs>
                <w:tab w:val="left" w:pos="709"/>
              </w:tabs>
              <w:autoSpaceDE w:val="0"/>
              <w:autoSpaceDN w:val="0"/>
              <w:adjustRightInd w:val="0"/>
              <w:spacing w:line="276" w:lineRule="auto"/>
              <w:ind w:left="567"/>
              <w:contextualSpacing/>
              <w:jc w:val="both"/>
              <w:rPr>
                <w:rFonts w:eastAsia="Calibri"/>
                <w:b/>
                <w:iCs/>
              </w:rPr>
            </w:pPr>
          </w:p>
        </w:tc>
        <w:tc>
          <w:tcPr>
            <w:tcW w:w="2095" w:type="dxa"/>
            <w:shd w:val="clear" w:color="auto" w:fill="auto"/>
          </w:tcPr>
          <w:p w14:paraId="42456B2A" w14:textId="77777777" w:rsidR="009A1DDC" w:rsidRPr="001245D0" w:rsidRDefault="009A1DDC" w:rsidP="00FB528B">
            <w:pPr>
              <w:autoSpaceDE w:val="0"/>
              <w:autoSpaceDN w:val="0"/>
              <w:adjustRightInd w:val="0"/>
              <w:spacing w:line="276" w:lineRule="auto"/>
              <w:ind w:left="144"/>
              <w:contextualSpacing/>
              <w:jc w:val="both"/>
              <w:rPr>
                <w:rFonts w:eastAsia="Calibri"/>
                <w:b/>
                <w:iCs/>
              </w:rPr>
            </w:pPr>
            <w:r w:rsidRPr="001245D0">
              <w:rPr>
                <w:rFonts w:eastAsia="Calibri"/>
                <w:b/>
                <w:iCs/>
              </w:rPr>
              <w:t xml:space="preserve">G </w:t>
            </w:r>
            <w:r w:rsidRPr="001245D0">
              <w:rPr>
                <w:rFonts w:eastAsia="Calibri"/>
                <w:b/>
                <w:iCs/>
                <w:vertAlign w:val="subscript"/>
              </w:rPr>
              <w:t>max.</w:t>
            </w:r>
          </w:p>
        </w:tc>
      </w:tr>
    </w:tbl>
    <w:p w14:paraId="658D2A0E" w14:textId="77777777" w:rsidR="009A1DDC" w:rsidRPr="001245D0" w:rsidRDefault="009A1DDC" w:rsidP="009A1DDC">
      <w:pPr>
        <w:pStyle w:val="Akapitzlist"/>
        <w:tabs>
          <w:tab w:val="left" w:pos="360"/>
          <w:tab w:val="left" w:pos="709"/>
        </w:tabs>
        <w:spacing w:line="276" w:lineRule="auto"/>
        <w:ind w:left="495"/>
        <w:rPr>
          <w:rFonts w:ascii="Times New Roman" w:eastAsia="Calibri" w:hAnsi="Times New Roman"/>
          <w:bCs/>
          <w:iCs/>
          <w:sz w:val="24"/>
          <w:szCs w:val="24"/>
        </w:rPr>
      </w:pPr>
      <w:r w:rsidRPr="001245D0">
        <w:rPr>
          <w:rFonts w:ascii="Times New Roman" w:eastAsia="Calibri" w:hAnsi="Times New Roman"/>
          <w:bCs/>
          <w:iCs/>
          <w:sz w:val="24"/>
          <w:szCs w:val="24"/>
        </w:rPr>
        <w:t>gdzie:</w:t>
      </w:r>
      <w:r w:rsidRPr="001245D0">
        <w:rPr>
          <w:rFonts w:ascii="Times New Roman" w:eastAsia="Calibri" w:hAnsi="Times New Roman"/>
          <w:bCs/>
          <w:iCs/>
          <w:sz w:val="24"/>
          <w:szCs w:val="24"/>
        </w:rPr>
        <w:tab/>
      </w:r>
    </w:p>
    <w:p w14:paraId="7393440F" w14:textId="77777777" w:rsidR="009A1DDC" w:rsidRPr="001245D0" w:rsidRDefault="009A1DDC" w:rsidP="009A1DDC">
      <w:pPr>
        <w:pStyle w:val="Akapitzlist"/>
        <w:tabs>
          <w:tab w:val="left" w:pos="360"/>
          <w:tab w:val="left" w:pos="709"/>
        </w:tabs>
        <w:spacing w:line="276" w:lineRule="auto"/>
        <w:ind w:left="495"/>
        <w:rPr>
          <w:rFonts w:ascii="Times New Roman" w:eastAsia="Calibri" w:hAnsi="Times New Roman"/>
          <w:bCs/>
          <w:iCs/>
          <w:sz w:val="24"/>
          <w:szCs w:val="24"/>
        </w:rPr>
      </w:pPr>
      <w:r w:rsidRPr="001245D0">
        <w:rPr>
          <w:rFonts w:ascii="Times New Roman" w:eastAsia="Calibri" w:hAnsi="Times New Roman"/>
          <w:b/>
          <w:bCs/>
          <w:iCs/>
          <w:sz w:val="24"/>
          <w:szCs w:val="24"/>
          <w:lang w:val="de-DE"/>
        </w:rPr>
        <w:t>P</w:t>
      </w:r>
      <w:r w:rsidRPr="001245D0">
        <w:rPr>
          <w:rFonts w:ascii="Times New Roman" w:eastAsia="Calibri" w:hAnsi="Times New Roman"/>
          <w:b/>
          <w:bCs/>
          <w:iCs/>
          <w:sz w:val="24"/>
          <w:szCs w:val="24"/>
          <w:vertAlign w:val="subscript"/>
          <w:lang w:val="de-DE"/>
        </w:rPr>
        <w:t>G</w:t>
      </w:r>
      <w:r w:rsidRPr="001245D0">
        <w:rPr>
          <w:rFonts w:ascii="Times New Roman" w:eastAsia="Calibri" w:hAnsi="Times New Roman"/>
          <w:b/>
          <w:bCs/>
          <w:iCs/>
          <w:sz w:val="24"/>
          <w:szCs w:val="24"/>
          <w:lang w:val="de-DE"/>
        </w:rPr>
        <w:t xml:space="preserve"> </w:t>
      </w:r>
      <w:r w:rsidRPr="001245D0">
        <w:rPr>
          <w:rFonts w:ascii="Times New Roman" w:eastAsia="Calibri" w:hAnsi="Times New Roman"/>
          <w:b/>
          <w:bCs/>
          <w:iCs/>
          <w:sz w:val="24"/>
          <w:szCs w:val="24"/>
          <w:lang w:val="de-DE"/>
        </w:rPr>
        <w:tab/>
      </w:r>
      <w:r w:rsidRPr="001245D0">
        <w:rPr>
          <w:rFonts w:ascii="Times New Roman" w:eastAsia="Calibri" w:hAnsi="Times New Roman"/>
          <w:bCs/>
          <w:iCs/>
          <w:sz w:val="24"/>
          <w:szCs w:val="24"/>
        </w:rPr>
        <w:t xml:space="preserve">- </w:t>
      </w:r>
      <w:r w:rsidRPr="001245D0">
        <w:rPr>
          <w:rFonts w:ascii="Times New Roman" w:eastAsia="Calibri" w:hAnsi="Times New Roman"/>
          <w:bCs/>
          <w:iCs/>
          <w:sz w:val="24"/>
          <w:szCs w:val="24"/>
        </w:rPr>
        <w:tab/>
        <w:t>wartość punktowa, którą należy wyznaczyć,</w:t>
      </w:r>
    </w:p>
    <w:p w14:paraId="73A6DFA5" w14:textId="77777777" w:rsidR="009A1DDC" w:rsidRPr="001245D0" w:rsidRDefault="009A1DDC" w:rsidP="009A1DDC">
      <w:pPr>
        <w:pStyle w:val="Akapitzlist"/>
        <w:tabs>
          <w:tab w:val="left" w:pos="360"/>
          <w:tab w:val="left" w:pos="709"/>
        </w:tabs>
        <w:spacing w:line="276" w:lineRule="auto"/>
        <w:ind w:left="495"/>
        <w:rPr>
          <w:rFonts w:ascii="Times New Roman" w:eastAsia="Calibri" w:hAnsi="Times New Roman"/>
          <w:bCs/>
          <w:iCs/>
          <w:sz w:val="24"/>
          <w:szCs w:val="24"/>
        </w:rPr>
      </w:pPr>
      <w:r w:rsidRPr="001245D0">
        <w:rPr>
          <w:rFonts w:ascii="Times New Roman" w:eastAsia="Calibri" w:hAnsi="Times New Roman"/>
          <w:b/>
          <w:bCs/>
          <w:iCs/>
          <w:sz w:val="24"/>
          <w:szCs w:val="24"/>
          <w:lang w:val="de-DE"/>
        </w:rPr>
        <w:tab/>
      </w:r>
      <w:r w:rsidRPr="001245D0">
        <w:rPr>
          <w:rFonts w:ascii="Times New Roman" w:eastAsia="Calibri" w:hAnsi="Times New Roman"/>
          <w:b/>
          <w:bCs/>
          <w:iCs/>
          <w:sz w:val="24"/>
          <w:szCs w:val="24"/>
          <w:lang w:val="de-DE"/>
        </w:rPr>
        <w:tab/>
      </w:r>
      <w:r w:rsidRPr="001245D0">
        <w:rPr>
          <w:rFonts w:ascii="Times New Roman" w:eastAsia="Calibri" w:hAnsi="Times New Roman"/>
          <w:b/>
          <w:bCs/>
          <w:iCs/>
          <w:sz w:val="24"/>
          <w:szCs w:val="24"/>
          <w:lang w:val="de-DE"/>
        </w:rPr>
        <w:tab/>
      </w:r>
      <w:r w:rsidRPr="001245D0">
        <w:rPr>
          <w:rFonts w:ascii="Times New Roman" w:eastAsia="Calibri" w:hAnsi="Times New Roman"/>
          <w:b/>
          <w:bCs/>
          <w:iCs/>
          <w:sz w:val="24"/>
          <w:szCs w:val="24"/>
          <w:lang w:val="de-DE"/>
        </w:rPr>
        <w:tab/>
        <w:t xml:space="preserve">   G </w:t>
      </w:r>
      <w:r w:rsidRPr="001245D0">
        <w:rPr>
          <w:rFonts w:ascii="Times New Roman" w:eastAsia="Calibri" w:hAnsi="Times New Roman"/>
          <w:b/>
          <w:bCs/>
          <w:iCs/>
          <w:sz w:val="24"/>
          <w:szCs w:val="24"/>
          <w:vertAlign w:val="subscript"/>
          <w:lang w:val="de-DE"/>
        </w:rPr>
        <w:t>max.</w:t>
      </w:r>
      <w:r w:rsidRPr="001245D0">
        <w:rPr>
          <w:rFonts w:ascii="Times New Roman" w:eastAsia="Calibri" w:hAnsi="Times New Roman"/>
          <w:bCs/>
          <w:iCs/>
          <w:sz w:val="24"/>
          <w:szCs w:val="24"/>
        </w:rPr>
        <w:t xml:space="preserve"> - </w:t>
      </w:r>
      <w:r w:rsidRPr="001245D0">
        <w:rPr>
          <w:rFonts w:ascii="Times New Roman" w:eastAsia="Calibri" w:hAnsi="Times New Roman"/>
          <w:bCs/>
          <w:iCs/>
          <w:sz w:val="24"/>
          <w:szCs w:val="24"/>
        </w:rPr>
        <w:tab/>
        <w:t>najdłuższy oferowany okres gwarancji,</w:t>
      </w:r>
    </w:p>
    <w:p w14:paraId="63DEA1DE" w14:textId="77777777" w:rsidR="009A1DDC" w:rsidRPr="001245D0" w:rsidRDefault="009A1DDC" w:rsidP="009A1DDC">
      <w:pPr>
        <w:pStyle w:val="Akapitzlist"/>
        <w:tabs>
          <w:tab w:val="left" w:pos="360"/>
          <w:tab w:val="left" w:pos="709"/>
        </w:tabs>
        <w:spacing w:line="276" w:lineRule="auto"/>
        <w:ind w:left="495"/>
        <w:rPr>
          <w:rFonts w:ascii="Times New Roman" w:eastAsia="Calibri" w:hAnsi="Times New Roman"/>
          <w:bCs/>
          <w:iCs/>
          <w:sz w:val="24"/>
          <w:szCs w:val="24"/>
        </w:rPr>
      </w:pPr>
      <w:r w:rsidRPr="001245D0">
        <w:rPr>
          <w:rFonts w:ascii="Times New Roman" w:eastAsia="Calibri" w:hAnsi="Times New Roman"/>
          <w:b/>
          <w:bCs/>
          <w:iCs/>
          <w:sz w:val="24"/>
          <w:szCs w:val="24"/>
          <w:lang w:val="de-DE"/>
        </w:rPr>
        <w:t>G</w:t>
      </w:r>
      <w:r w:rsidRPr="001245D0">
        <w:rPr>
          <w:rFonts w:ascii="Times New Roman" w:eastAsia="Calibri" w:hAnsi="Times New Roman"/>
          <w:b/>
          <w:bCs/>
          <w:iCs/>
          <w:sz w:val="24"/>
          <w:szCs w:val="24"/>
          <w:vertAlign w:val="subscript"/>
          <w:lang w:val="de-DE"/>
        </w:rPr>
        <w:t>o</w:t>
      </w:r>
      <w:r w:rsidRPr="001245D0">
        <w:rPr>
          <w:rFonts w:ascii="Times New Roman" w:eastAsia="Calibri" w:hAnsi="Times New Roman"/>
          <w:b/>
          <w:bCs/>
          <w:iCs/>
          <w:sz w:val="24"/>
          <w:szCs w:val="24"/>
          <w:vertAlign w:val="subscript"/>
          <w:lang w:val="de-DE"/>
        </w:rPr>
        <w:tab/>
      </w:r>
      <w:r w:rsidRPr="001245D0">
        <w:rPr>
          <w:rFonts w:ascii="Times New Roman" w:eastAsia="Calibri" w:hAnsi="Times New Roman"/>
          <w:bCs/>
          <w:iCs/>
          <w:sz w:val="24"/>
          <w:szCs w:val="24"/>
        </w:rPr>
        <w:t xml:space="preserve">- </w:t>
      </w:r>
      <w:r w:rsidRPr="001245D0">
        <w:rPr>
          <w:rFonts w:ascii="Times New Roman" w:eastAsia="Calibri" w:hAnsi="Times New Roman"/>
          <w:bCs/>
          <w:iCs/>
          <w:sz w:val="24"/>
          <w:szCs w:val="24"/>
        </w:rPr>
        <w:tab/>
        <w:t>okres gwarancji podany w badanej ofercie.</w:t>
      </w:r>
    </w:p>
    <w:p w14:paraId="6EF4B543" w14:textId="77777777" w:rsidR="009A1DDC" w:rsidRPr="001245D0" w:rsidRDefault="009A1DDC" w:rsidP="009A1DDC">
      <w:pPr>
        <w:pStyle w:val="Akapitzlist"/>
        <w:autoSpaceDE w:val="0"/>
        <w:autoSpaceDN w:val="0"/>
        <w:adjustRightInd w:val="0"/>
        <w:spacing w:before="120" w:after="120" w:line="276" w:lineRule="auto"/>
        <w:ind w:left="495"/>
        <w:rPr>
          <w:rFonts w:ascii="Times New Roman" w:hAnsi="Times New Roman"/>
          <w:iCs/>
          <w:color w:val="000000"/>
          <w:sz w:val="24"/>
          <w:szCs w:val="24"/>
          <w:u w:color="000000"/>
        </w:rPr>
      </w:pPr>
    </w:p>
    <w:p w14:paraId="3CDAAF98" w14:textId="77777777" w:rsidR="009A1DDC" w:rsidRPr="001245D0" w:rsidRDefault="009A1DDC" w:rsidP="009A1DDC">
      <w:pPr>
        <w:pStyle w:val="Akapitzlist"/>
        <w:autoSpaceDE w:val="0"/>
        <w:autoSpaceDN w:val="0"/>
        <w:adjustRightInd w:val="0"/>
        <w:spacing w:before="120" w:after="120" w:line="276" w:lineRule="auto"/>
        <w:ind w:left="495"/>
        <w:rPr>
          <w:rFonts w:ascii="Times New Roman" w:hAnsi="Times New Roman"/>
          <w:iCs/>
          <w:color w:val="000000"/>
          <w:sz w:val="24"/>
          <w:szCs w:val="24"/>
        </w:rPr>
      </w:pPr>
      <w:r w:rsidRPr="001245D0">
        <w:rPr>
          <w:rFonts w:ascii="Times New Roman" w:hAnsi="Times New Roman"/>
          <w:iCs/>
          <w:color w:val="000000"/>
          <w:sz w:val="24"/>
          <w:szCs w:val="24"/>
          <w:u w:color="000000"/>
        </w:rPr>
        <w:t>Sposób wyliczenia wszystkich kryteriów oceny ofert:</w:t>
      </w:r>
    </w:p>
    <w:p w14:paraId="2C8F358F" w14:textId="77777777" w:rsidR="009A1DDC" w:rsidRPr="001245D0" w:rsidRDefault="009A1DDC" w:rsidP="009A1DDC">
      <w:pPr>
        <w:pStyle w:val="Akapitzlist"/>
        <w:numPr>
          <w:ilvl w:val="0"/>
          <w:numId w:val="66"/>
        </w:numPr>
        <w:tabs>
          <w:tab w:val="left" w:pos="360"/>
          <w:tab w:val="left" w:pos="709"/>
        </w:tabs>
        <w:spacing w:line="276" w:lineRule="auto"/>
        <w:jc w:val="center"/>
        <w:rPr>
          <w:rFonts w:ascii="Times New Roman" w:hAnsi="Times New Roman"/>
          <w:b/>
          <w:iCs/>
          <w:color w:val="000000" w:themeColor="text1"/>
          <w:sz w:val="24"/>
          <w:szCs w:val="24"/>
        </w:rPr>
      </w:pPr>
      <w:r w:rsidRPr="001245D0">
        <w:rPr>
          <w:rFonts w:ascii="Times New Roman" w:hAnsi="Times New Roman"/>
          <w:b/>
          <w:iCs/>
          <w:color w:val="000000" w:themeColor="text1"/>
          <w:sz w:val="24"/>
          <w:szCs w:val="24"/>
        </w:rPr>
        <w:t>P  = P</w:t>
      </w:r>
      <w:r w:rsidRPr="001245D0">
        <w:rPr>
          <w:rFonts w:ascii="Times New Roman" w:hAnsi="Times New Roman"/>
          <w:b/>
          <w:iCs/>
          <w:color w:val="000000" w:themeColor="text1"/>
          <w:sz w:val="24"/>
          <w:szCs w:val="24"/>
          <w:vertAlign w:val="subscript"/>
        </w:rPr>
        <w:t>C</w:t>
      </w:r>
      <w:r w:rsidRPr="001245D0">
        <w:rPr>
          <w:rFonts w:ascii="Times New Roman" w:hAnsi="Times New Roman"/>
          <w:b/>
          <w:iCs/>
          <w:color w:val="000000" w:themeColor="text1"/>
          <w:sz w:val="24"/>
          <w:szCs w:val="24"/>
        </w:rPr>
        <w:t xml:space="preserve"> + P</w:t>
      </w:r>
      <w:r w:rsidRPr="001245D0">
        <w:rPr>
          <w:rFonts w:ascii="Times New Roman" w:hAnsi="Times New Roman"/>
          <w:b/>
          <w:iCs/>
          <w:color w:val="000000" w:themeColor="text1"/>
          <w:sz w:val="24"/>
          <w:szCs w:val="24"/>
          <w:vertAlign w:val="subscript"/>
        </w:rPr>
        <w:t xml:space="preserve">G </w:t>
      </w:r>
    </w:p>
    <w:p w14:paraId="0D06728A" w14:textId="77777777" w:rsidR="009A1DDC" w:rsidRPr="001245D0" w:rsidRDefault="009A1DDC" w:rsidP="009A1DDC">
      <w:pPr>
        <w:pStyle w:val="Akapitzlist"/>
        <w:tabs>
          <w:tab w:val="left" w:pos="360"/>
        </w:tabs>
        <w:spacing w:line="276" w:lineRule="auto"/>
        <w:ind w:left="495"/>
        <w:rPr>
          <w:rFonts w:ascii="Times New Roman" w:eastAsia="Calibri" w:hAnsi="Times New Roman"/>
          <w:bCs/>
          <w:iCs/>
          <w:color w:val="000000" w:themeColor="text1"/>
          <w:sz w:val="24"/>
          <w:szCs w:val="24"/>
        </w:rPr>
      </w:pPr>
      <w:r w:rsidRPr="001245D0">
        <w:rPr>
          <w:rFonts w:ascii="Times New Roman" w:eastAsia="Calibri" w:hAnsi="Times New Roman"/>
          <w:bCs/>
          <w:iCs/>
          <w:color w:val="000000" w:themeColor="text1"/>
          <w:sz w:val="24"/>
          <w:szCs w:val="24"/>
        </w:rPr>
        <w:tab/>
        <w:t>gdzie:</w:t>
      </w:r>
    </w:p>
    <w:p w14:paraId="4B64C577" w14:textId="77777777" w:rsidR="009A1DDC" w:rsidRPr="001245D0" w:rsidRDefault="009A1DDC" w:rsidP="001245D0">
      <w:pPr>
        <w:pStyle w:val="Akapitzlist"/>
        <w:tabs>
          <w:tab w:val="left" w:pos="709"/>
        </w:tabs>
        <w:spacing w:line="276" w:lineRule="auto"/>
        <w:ind w:left="495"/>
        <w:rPr>
          <w:rFonts w:ascii="Times New Roman" w:hAnsi="Times New Roman"/>
          <w:iCs/>
          <w:color w:val="000000" w:themeColor="text1"/>
          <w:sz w:val="24"/>
          <w:szCs w:val="24"/>
        </w:rPr>
      </w:pPr>
      <w:r w:rsidRPr="001245D0">
        <w:rPr>
          <w:rFonts w:ascii="Times New Roman" w:hAnsi="Times New Roman"/>
          <w:b/>
          <w:iCs/>
          <w:color w:val="000000" w:themeColor="text1"/>
          <w:sz w:val="24"/>
          <w:szCs w:val="24"/>
        </w:rPr>
        <w:tab/>
      </w:r>
      <w:r w:rsidRPr="001245D0">
        <w:rPr>
          <w:rFonts w:ascii="Times New Roman" w:hAnsi="Times New Roman"/>
          <w:b/>
          <w:iCs/>
          <w:color w:val="000000" w:themeColor="text1"/>
          <w:sz w:val="24"/>
          <w:szCs w:val="24"/>
        </w:rPr>
        <w:tab/>
        <w:t xml:space="preserve">P    -  </w:t>
      </w:r>
      <w:r w:rsidRPr="001245D0">
        <w:rPr>
          <w:rFonts w:ascii="Times New Roman" w:hAnsi="Times New Roman"/>
          <w:iCs/>
          <w:color w:val="000000" w:themeColor="text1"/>
          <w:sz w:val="24"/>
          <w:szCs w:val="24"/>
        </w:rPr>
        <w:t>całkowita ilość punktów,</w:t>
      </w:r>
    </w:p>
    <w:p w14:paraId="73F83BF2" w14:textId="77777777" w:rsidR="009A1DDC" w:rsidRPr="001245D0" w:rsidRDefault="009A1DDC" w:rsidP="001245D0">
      <w:pPr>
        <w:pStyle w:val="Akapitzlist"/>
        <w:tabs>
          <w:tab w:val="left" w:pos="709"/>
        </w:tabs>
        <w:spacing w:line="276" w:lineRule="auto"/>
        <w:ind w:left="495"/>
        <w:rPr>
          <w:rFonts w:ascii="Times New Roman" w:hAnsi="Times New Roman"/>
          <w:iCs/>
          <w:color w:val="000000" w:themeColor="text1"/>
          <w:sz w:val="24"/>
          <w:szCs w:val="24"/>
        </w:rPr>
      </w:pPr>
      <w:r w:rsidRPr="001245D0">
        <w:rPr>
          <w:rFonts w:ascii="Times New Roman" w:hAnsi="Times New Roman"/>
          <w:b/>
          <w:iCs/>
          <w:color w:val="000000" w:themeColor="text1"/>
          <w:sz w:val="24"/>
          <w:szCs w:val="24"/>
        </w:rPr>
        <w:tab/>
      </w:r>
      <w:r w:rsidRPr="001245D0">
        <w:rPr>
          <w:rFonts w:ascii="Times New Roman" w:hAnsi="Times New Roman"/>
          <w:b/>
          <w:iCs/>
          <w:color w:val="000000" w:themeColor="text1"/>
          <w:sz w:val="24"/>
          <w:szCs w:val="24"/>
        </w:rPr>
        <w:tab/>
        <w:t>P</w:t>
      </w:r>
      <w:r w:rsidRPr="001245D0">
        <w:rPr>
          <w:rFonts w:ascii="Times New Roman" w:hAnsi="Times New Roman"/>
          <w:b/>
          <w:iCs/>
          <w:color w:val="000000" w:themeColor="text1"/>
          <w:sz w:val="24"/>
          <w:szCs w:val="24"/>
          <w:vertAlign w:val="subscript"/>
        </w:rPr>
        <w:t xml:space="preserve">C   </w:t>
      </w:r>
      <w:r w:rsidRPr="001245D0">
        <w:rPr>
          <w:rFonts w:ascii="Times New Roman" w:hAnsi="Times New Roman"/>
          <w:b/>
          <w:iCs/>
          <w:color w:val="000000" w:themeColor="text1"/>
          <w:sz w:val="24"/>
          <w:szCs w:val="24"/>
        </w:rPr>
        <w:t xml:space="preserve">- </w:t>
      </w:r>
      <w:r w:rsidRPr="001245D0">
        <w:rPr>
          <w:rFonts w:ascii="Times New Roman" w:hAnsi="Times New Roman"/>
          <w:iCs/>
          <w:color w:val="000000" w:themeColor="text1"/>
          <w:sz w:val="24"/>
          <w:szCs w:val="24"/>
        </w:rPr>
        <w:t xml:space="preserve"> ilość punktów za kryterium „Cena”,</w:t>
      </w:r>
    </w:p>
    <w:p w14:paraId="1520AB54" w14:textId="77777777" w:rsidR="009A1DDC" w:rsidRPr="001245D0" w:rsidRDefault="009A1DDC" w:rsidP="001245D0">
      <w:pPr>
        <w:pStyle w:val="Akapitzlist"/>
        <w:tabs>
          <w:tab w:val="left" w:pos="709"/>
        </w:tabs>
        <w:spacing w:line="276" w:lineRule="auto"/>
        <w:ind w:left="495"/>
        <w:rPr>
          <w:rFonts w:ascii="Times New Roman" w:hAnsi="Times New Roman"/>
          <w:iCs/>
          <w:color w:val="000000" w:themeColor="text1"/>
          <w:sz w:val="24"/>
          <w:szCs w:val="24"/>
        </w:rPr>
      </w:pPr>
      <w:r w:rsidRPr="001245D0">
        <w:rPr>
          <w:rFonts w:ascii="Times New Roman" w:hAnsi="Times New Roman"/>
          <w:b/>
          <w:iCs/>
          <w:color w:val="000000" w:themeColor="text1"/>
          <w:sz w:val="24"/>
          <w:szCs w:val="24"/>
        </w:rPr>
        <w:t>P</w:t>
      </w:r>
      <w:r w:rsidRPr="001245D0">
        <w:rPr>
          <w:rFonts w:ascii="Times New Roman" w:hAnsi="Times New Roman"/>
          <w:b/>
          <w:iCs/>
          <w:color w:val="000000" w:themeColor="text1"/>
          <w:sz w:val="24"/>
          <w:szCs w:val="24"/>
          <w:vertAlign w:val="subscript"/>
        </w:rPr>
        <w:t xml:space="preserve">G </w:t>
      </w:r>
      <w:r w:rsidRPr="001245D0">
        <w:rPr>
          <w:rFonts w:ascii="Times New Roman" w:hAnsi="Times New Roman"/>
          <w:b/>
          <w:iCs/>
          <w:color w:val="000000" w:themeColor="text1"/>
          <w:sz w:val="24"/>
          <w:szCs w:val="24"/>
        </w:rPr>
        <w:t xml:space="preserve">- </w:t>
      </w:r>
      <w:r w:rsidRPr="001245D0">
        <w:rPr>
          <w:rFonts w:ascii="Times New Roman" w:hAnsi="Times New Roman"/>
          <w:iCs/>
          <w:color w:val="000000" w:themeColor="text1"/>
          <w:sz w:val="24"/>
          <w:szCs w:val="24"/>
        </w:rPr>
        <w:t>ilość punktów za kryterium „Długość okresu gwarancji na roboty budowlane oraz zamontowane materiały i urządzenia”,</w:t>
      </w:r>
    </w:p>
    <w:p w14:paraId="21596519" w14:textId="77777777" w:rsidR="009A1DDC" w:rsidRPr="009A1DDC" w:rsidRDefault="009A1DDC" w:rsidP="001245D0">
      <w:pPr>
        <w:pStyle w:val="Akapitzlist"/>
        <w:tabs>
          <w:tab w:val="left" w:pos="360"/>
          <w:tab w:val="left" w:pos="709"/>
        </w:tabs>
        <w:spacing w:line="276" w:lineRule="auto"/>
        <w:ind w:left="495"/>
        <w:rPr>
          <w:i/>
          <w:color w:val="FF0000"/>
        </w:rPr>
      </w:pPr>
    </w:p>
    <w:p w14:paraId="1E72C9C1" w14:textId="3E1C62B9" w:rsidR="00A37469" w:rsidRPr="007C1D98" w:rsidRDefault="00A37469" w:rsidP="00343B76">
      <w:pPr>
        <w:pStyle w:val="Listanumerowana2"/>
        <w:numPr>
          <w:ilvl w:val="1"/>
          <w:numId w:val="66"/>
        </w:numPr>
        <w:rPr>
          <w:rFonts w:ascii="Cambria" w:hAnsi="Cambria"/>
          <w:sz w:val="24"/>
        </w:rPr>
      </w:pPr>
      <w:r w:rsidRPr="007C1D98">
        <w:rPr>
          <w:rFonts w:ascii="Cambria" w:hAnsi="Cambria"/>
          <w:sz w:val="24"/>
        </w:rPr>
        <w:t>Za najkorzystniejszą ofertę zostanie uznana oferta, która otrzyma największą ilość punktów (</w:t>
      </w:r>
      <w:r>
        <w:rPr>
          <w:rFonts w:ascii="Cambria" w:hAnsi="Cambria"/>
          <w:sz w:val="24"/>
        </w:rPr>
        <w:t>P</w:t>
      </w:r>
      <w:r>
        <w:rPr>
          <w:rFonts w:ascii="Cambria" w:hAnsi="Cambria"/>
          <w:sz w:val="24"/>
          <w:vertAlign w:val="subscript"/>
        </w:rPr>
        <w:t>O</w:t>
      </w:r>
      <w:r w:rsidRPr="007C1D98">
        <w:rPr>
          <w:rFonts w:ascii="Cambria" w:hAnsi="Cambria"/>
          <w:sz w:val="24"/>
        </w:rPr>
        <w:t>) obliczoną na podstawie wzoru:</w:t>
      </w:r>
    </w:p>
    <w:p w14:paraId="34B2A15E" w14:textId="77777777" w:rsidR="00A37469" w:rsidRPr="00913C80" w:rsidRDefault="00A37469" w:rsidP="00A37469">
      <w:pPr>
        <w:pStyle w:val="Akapitzlist"/>
        <w:tabs>
          <w:tab w:val="left" w:pos="993"/>
        </w:tabs>
        <w:autoSpaceDE w:val="0"/>
        <w:autoSpaceDN w:val="0"/>
        <w:adjustRightInd w:val="0"/>
        <w:spacing w:after="0"/>
        <w:ind w:left="993"/>
        <w:jc w:val="center"/>
        <w:rPr>
          <w:rFonts w:ascii="Cambria" w:hAnsi="Cambria" w:cs="Helvetica"/>
          <w:b/>
          <w:bCs/>
          <w:color w:val="000000"/>
          <w:sz w:val="10"/>
          <w:szCs w:val="10"/>
        </w:rPr>
      </w:pPr>
    </w:p>
    <w:p w14:paraId="43E56C17" w14:textId="77777777" w:rsidR="00A37469" w:rsidRPr="007C1D98" w:rsidRDefault="00A37469" w:rsidP="00A37469">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O</w:t>
      </w:r>
      <w:r w:rsidRPr="007C1D98">
        <w:rPr>
          <w:rFonts w:ascii="Cambria" w:hAnsi="Cambria" w:cs="Helvetica"/>
          <w:b/>
          <w:bCs/>
          <w:color w:val="000000"/>
          <w:sz w:val="24"/>
          <w:szCs w:val="24"/>
        </w:rPr>
        <w:t xml:space="preserve"> = </w:t>
      </w:r>
      <w:r>
        <w:rPr>
          <w:rFonts w:ascii="Cambria" w:hAnsi="Cambria" w:cs="Helvetica"/>
          <w:b/>
          <w:bCs/>
          <w:color w:val="000000"/>
          <w:sz w:val="24"/>
          <w:szCs w:val="24"/>
        </w:rPr>
        <w:t>P</w:t>
      </w:r>
      <w:r>
        <w:rPr>
          <w:rFonts w:ascii="Cambria" w:hAnsi="Cambria" w:cs="Helvetica"/>
          <w:b/>
          <w:bCs/>
          <w:color w:val="000000"/>
          <w:sz w:val="24"/>
          <w:szCs w:val="24"/>
          <w:vertAlign w:val="subscript"/>
        </w:rPr>
        <w:t>C</w:t>
      </w:r>
      <w:r w:rsidRPr="007C1D98">
        <w:rPr>
          <w:rFonts w:ascii="Cambria" w:hAnsi="Cambria" w:cs="Helvetica"/>
          <w:b/>
          <w:bCs/>
          <w:color w:val="000000"/>
          <w:sz w:val="24"/>
          <w:szCs w:val="24"/>
        </w:rPr>
        <w:t xml:space="preserve"> + </w:t>
      </w:r>
      <w:r>
        <w:rPr>
          <w:rFonts w:ascii="Cambria" w:hAnsi="Cambria" w:cs="Helvetica"/>
          <w:b/>
          <w:bCs/>
          <w:color w:val="000000"/>
          <w:sz w:val="24"/>
          <w:szCs w:val="24"/>
        </w:rPr>
        <w:t>P</w:t>
      </w:r>
      <w:r>
        <w:rPr>
          <w:rFonts w:ascii="Cambria" w:hAnsi="Cambria" w:cs="Helvetica"/>
          <w:b/>
          <w:bCs/>
          <w:color w:val="000000"/>
          <w:sz w:val="24"/>
          <w:szCs w:val="24"/>
          <w:vertAlign w:val="subscript"/>
        </w:rPr>
        <w:t>G</w:t>
      </w:r>
      <w:r w:rsidRPr="007C1D98">
        <w:rPr>
          <w:rFonts w:ascii="Cambria" w:hAnsi="Cambria" w:cs="Helvetica"/>
          <w:b/>
          <w:bCs/>
          <w:color w:val="000000"/>
          <w:sz w:val="24"/>
          <w:szCs w:val="24"/>
        </w:rPr>
        <w:t xml:space="preserve"> </w:t>
      </w:r>
    </w:p>
    <w:p w14:paraId="53707922" w14:textId="77777777"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u w:val="single"/>
        </w:rPr>
      </w:pPr>
      <w:r w:rsidRPr="007C1D98">
        <w:rPr>
          <w:rFonts w:ascii="Cambria" w:hAnsi="Cambria" w:cs="Helvetica"/>
          <w:bCs/>
          <w:color w:val="000000"/>
          <w:sz w:val="24"/>
          <w:szCs w:val="24"/>
          <w:u w:val="single"/>
        </w:rPr>
        <w:t xml:space="preserve">gdzie: </w:t>
      </w:r>
    </w:p>
    <w:p w14:paraId="1CE3F1D5" w14:textId="77777777"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O </w:t>
      </w:r>
      <w:r w:rsidRPr="007C1D98">
        <w:rPr>
          <w:rFonts w:ascii="Cambria" w:hAnsi="Cambria" w:cs="Helvetica"/>
          <w:bCs/>
          <w:color w:val="000000"/>
          <w:sz w:val="24"/>
          <w:szCs w:val="24"/>
        </w:rPr>
        <w:t xml:space="preserve">- łączna ilość punktów oferty ocenianej, </w:t>
      </w:r>
    </w:p>
    <w:p w14:paraId="6FC1421B" w14:textId="77777777" w:rsidR="00A37469" w:rsidRPr="007C1D98" w:rsidRDefault="00A37469" w:rsidP="00A37469">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C </w:t>
      </w:r>
      <w:r w:rsidRPr="007C1D98">
        <w:rPr>
          <w:rFonts w:ascii="Cambria" w:hAnsi="Cambria" w:cs="Helvetica"/>
          <w:bCs/>
          <w:color w:val="000000"/>
          <w:sz w:val="24"/>
          <w:szCs w:val="24"/>
        </w:rPr>
        <w:t xml:space="preserve">- liczba punktów uzyskanych w kryterium </w:t>
      </w:r>
      <w:r w:rsidRPr="007C1D98">
        <w:rPr>
          <w:rFonts w:ascii="Cambria" w:hAnsi="Cambria" w:cs="Helvetica"/>
          <w:b/>
          <w:bCs/>
          <w:color w:val="000000"/>
          <w:sz w:val="24"/>
          <w:szCs w:val="24"/>
        </w:rPr>
        <w:t>„Cena”</w:t>
      </w:r>
      <w:r>
        <w:rPr>
          <w:rFonts w:ascii="Cambria" w:hAnsi="Cambria" w:cs="Helvetica"/>
          <w:bCs/>
          <w:color w:val="000000"/>
          <w:sz w:val="24"/>
          <w:szCs w:val="24"/>
        </w:rPr>
        <w:t>,</w:t>
      </w:r>
    </w:p>
    <w:p w14:paraId="6411FBD2" w14:textId="71BCE65C" w:rsidR="00A37469" w:rsidRPr="00D1279C" w:rsidRDefault="00A37469" w:rsidP="00A37469">
      <w:pPr>
        <w:pStyle w:val="Akapitzlist"/>
        <w:tabs>
          <w:tab w:val="left" w:pos="709"/>
        </w:tabs>
        <w:autoSpaceDE w:val="0"/>
        <w:autoSpaceDN w:val="0"/>
        <w:adjustRightInd w:val="0"/>
        <w:spacing w:after="0" w:line="276" w:lineRule="auto"/>
        <w:ind w:left="709"/>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G </w:t>
      </w:r>
      <w:r w:rsidRPr="007C1D98">
        <w:rPr>
          <w:rFonts w:ascii="Cambria" w:hAnsi="Cambria" w:cs="Helvetica"/>
          <w:bCs/>
          <w:color w:val="000000"/>
          <w:sz w:val="24"/>
          <w:szCs w:val="24"/>
        </w:rPr>
        <w:t xml:space="preserve">- liczba punktów uzyskanych w kryterium </w:t>
      </w:r>
      <w:r w:rsidRPr="00D1279C">
        <w:rPr>
          <w:rFonts w:ascii="Cambria" w:hAnsi="Cambria" w:cs="Helvetica"/>
          <w:b/>
          <w:bCs/>
          <w:color w:val="000000"/>
          <w:sz w:val="24"/>
          <w:szCs w:val="24"/>
        </w:rPr>
        <w:t>„</w:t>
      </w:r>
      <w:r w:rsidR="00D1279C" w:rsidRPr="00D1279C">
        <w:rPr>
          <w:rFonts w:ascii="Times New Roman" w:hAnsi="Times New Roman"/>
          <w:b/>
          <w:bCs/>
          <w:i/>
          <w:sz w:val="24"/>
          <w:szCs w:val="24"/>
        </w:rPr>
        <w:t>Długość okresu gwarancji na roboty budowlane oraz zamontowane materiały i urządzenia</w:t>
      </w:r>
      <w:r w:rsidRPr="00D1279C">
        <w:rPr>
          <w:rFonts w:ascii="Cambria" w:hAnsi="Cambria" w:cs="Helvetica"/>
          <w:b/>
          <w:bCs/>
          <w:color w:val="000000"/>
          <w:sz w:val="24"/>
          <w:szCs w:val="24"/>
        </w:rPr>
        <w:t>”.</w:t>
      </w:r>
    </w:p>
    <w:p w14:paraId="5A1E9A41" w14:textId="434DB6EA" w:rsidR="00D9784D" w:rsidRPr="00C6306E"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5616FA0B" w14:textId="77777777" w:rsidTr="00CB2EDF">
        <w:trPr>
          <w:jc w:val="center"/>
        </w:trPr>
        <w:tc>
          <w:tcPr>
            <w:tcW w:w="9070" w:type="dxa"/>
            <w:tcBorders>
              <w:bottom w:val="single" w:sz="4" w:space="0" w:color="auto"/>
            </w:tcBorders>
            <w:shd w:val="clear" w:color="auto" w:fill="D9D9D9" w:themeFill="background1" w:themeFillShade="D9"/>
          </w:tcPr>
          <w:p w14:paraId="631088B4" w14:textId="0BB81FEA"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1</w:t>
            </w:r>
            <w:r w:rsidR="00FE5B21">
              <w:rPr>
                <w:rFonts w:asciiTheme="majorHAnsi" w:hAnsiTheme="majorHAnsi"/>
                <w:sz w:val="26"/>
                <w:szCs w:val="26"/>
              </w:rPr>
              <w:t>8</w:t>
            </w:r>
          </w:p>
          <w:p w14:paraId="0C593A1C" w14:textId="1994D8D6"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62E75F9D" w14:textId="3C595457" w:rsidR="003E6A2E" w:rsidRPr="000405D0" w:rsidRDefault="003E6A2E" w:rsidP="00A15FBE">
      <w:pPr>
        <w:pStyle w:val="Akapitzlist"/>
        <w:numPr>
          <w:ilvl w:val="1"/>
          <w:numId w:val="38"/>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w:t>
      </w:r>
      <w:r w:rsidRPr="000405D0">
        <w:rPr>
          <w:rFonts w:ascii="Cambria" w:hAnsi="Cambria" w:cs="Arial"/>
          <w:color w:val="000000" w:themeColor="text1"/>
          <w:sz w:val="24"/>
          <w:szCs w:val="24"/>
        </w:rPr>
        <w:t xml:space="preserve"> wybiera najkorzystniejszą ofertę w</w:t>
      </w:r>
      <w:r w:rsidR="00903AD8">
        <w:rPr>
          <w:rFonts w:ascii="Cambria" w:hAnsi="Cambria" w:cs="Arial"/>
          <w:color w:val="000000" w:themeColor="text1"/>
          <w:sz w:val="24"/>
          <w:szCs w:val="24"/>
        </w:rPr>
        <w:t xml:space="preserve"> zakresie każdego z zadań, </w:t>
      </w:r>
      <w:r w:rsidRPr="000405D0">
        <w:rPr>
          <w:rFonts w:ascii="Cambria" w:hAnsi="Cambria" w:cs="Arial"/>
          <w:color w:val="000000" w:themeColor="text1"/>
          <w:sz w:val="24"/>
          <w:szCs w:val="24"/>
        </w:rPr>
        <w:t xml:space="preserve"> </w:t>
      </w:r>
      <w:r w:rsidR="00903AD8">
        <w:rPr>
          <w:rFonts w:ascii="Cambria" w:hAnsi="Cambria" w:cs="Arial"/>
          <w:color w:val="000000" w:themeColor="text1"/>
          <w:sz w:val="24"/>
          <w:szCs w:val="24"/>
        </w:rPr>
        <w:t xml:space="preserve">w </w:t>
      </w:r>
      <w:r w:rsidRPr="000405D0">
        <w:rPr>
          <w:rFonts w:ascii="Cambria" w:hAnsi="Cambria" w:cs="Arial"/>
          <w:color w:val="000000" w:themeColor="text1"/>
          <w:sz w:val="24"/>
          <w:szCs w:val="24"/>
        </w:rPr>
        <w:t>terminie związania ofertą.</w:t>
      </w:r>
    </w:p>
    <w:p w14:paraId="614BF734" w14:textId="77777777" w:rsidR="003E6A2E" w:rsidRPr="00A37469" w:rsidRDefault="003E6A2E" w:rsidP="00A15FBE">
      <w:pPr>
        <w:pStyle w:val="Listanumerowana2"/>
        <w:widowControl w:val="0"/>
        <w:numPr>
          <w:ilvl w:val="1"/>
          <w:numId w:val="38"/>
        </w:numPr>
        <w:tabs>
          <w:tab w:val="left" w:pos="993"/>
        </w:tabs>
        <w:spacing w:line="276" w:lineRule="auto"/>
        <w:ind w:left="709" w:hanging="709"/>
        <w:rPr>
          <w:rFonts w:ascii="Cambria" w:hAnsi="Cambria" w:cs="Arial"/>
          <w:b/>
          <w:bCs/>
          <w:color w:val="000000" w:themeColor="text1"/>
          <w:sz w:val="24"/>
        </w:rPr>
      </w:pPr>
      <w:r w:rsidRPr="00A37469">
        <w:rPr>
          <w:rFonts w:ascii="Cambria" w:hAnsi="Cambria" w:cs="Arial"/>
          <w:b/>
          <w:bCs/>
          <w:color w:val="000000" w:themeColor="text1"/>
          <w:sz w:val="24"/>
        </w:rPr>
        <w:t xml:space="preserve">Jeżeli termin związania ofertą upłynął przed wyborem najkorzystniejszej oferty, </w:t>
      </w:r>
      <w:r w:rsidRPr="00A37469">
        <w:rPr>
          <w:rFonts w:ascii="Cambria" w:hAnsi="Cambria" w:cs="Arial"/>
          <w:b/>
          <w:bCs/>
          <w:color w:val="000000" w:themeColor="text1"/>
          <w:sz w:val="24"/>
          <w:u w:val="single"/>
        </w:rPr>
        <w:t>Zamawiający wzywa Wykonawcę, którego oferta otrzymała najwyższą ocenę, do wyrażenia, w wyznaczonym przez Zamawiającego terminie, pisemnej zgody na wybór jego oferty</w:t>
      </w:r>
      <w:r w:rsidRPr="00A37469">
        <w:rPr>
          <w:rFonts w:ascii="Cambria" w:hAnsi="Cambria" w:cs="Arial"/>
          <w:b/>
          <w:bCs/>
          <w:color w:val="000000" w:themeColor="text1"/>
          <w:sz w:val="24"/>
        </w:rPr>
        <w:t>.</w:t>
      </w:r>
    </w:p>
    <w:p w14:paraId="3A5778AE" w14:textId="77777777" w:rsidR="003E6A2E" w:rsidRPr="000405D0" w:rsidRDefault="003E6A2E" w:rsidP="00A15FBE">
      <w:pPr>
        <w:pStyle w:val="Listanumerowana2"/>
        <w:widowControl w:val="0"/>
        <w:numPr>
          <w:ilvl w:val="1"/>
          <w:numId w:val="38"/>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Pzp, </w:t>
      </w:r>
      <w:r>
        <w:rPr>
          <w:rFonts w:ascii="Cambria" w:hAnsi="Cambria"/>
          <w:color w:val="000000"/>
          <w:sz w:val="24"/>
        </w:rPr>
        <w:t>Zamawiający</w:t>
      </w:r>
      <w:r w:rsidRPr="000405D0">
        <w:rPr>
          <w:rFonts w:ascii="Cambria" w:hAnsi="Cambria"/>
          <w:color w:val="000000"/>
          <w:sz w:val="24"/>
        </w:rPr>
        <w:t xml:space="preserve">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48BD8F8A" w14:textId="77777777" w:rsidR="003E6A2E" w:rsidRPr="004E0737" w:rsidRDefault="003E6A2E" w:rsidP="00A15FBE">
      <w:pPr>
        <w:pStyle w:val="Akapitzlist"/>
        <w:numPr>
          <w:ilvl w:val="0"/>
          <w:numId w:val="37"/>
        </w:numPr>
        <w:tabs>
          <w:tab w:val="left" w:pos="1134"/>
          <w:tab w:val="left" w:pos="1276"/>
        </w:tabs>
        <w:suppressAutoHyphens/>
        <w:spacing w:line="276" w:lineRule="auto"/>
        <w:ind w:left="1134" w:hanging="425"/>
        <w:rPr>
          <w:rFonts w:ascii="Cambria" w:hAnsi="Cambria"/>
          <w:color w:val="000000"/>
          <w:sz w:val="22"/>
          <w:szCs w:val="22"/>
        </w:rPr>
      </w:pPr>
      <w:r w:rsidRPr="004E0737">
        <w:rPr>
          <w:rFonts w:ascii="Cambria" w:hAnsi="Cambria"/>
          <w:color w:val="000000"/>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B38834A" w14:textId="77777777" w:rsidR="003E6A2E" w:rsidRPr="000405D0" w:rsidRDefault="003E6A2E" w:rsidP="00A15FBE">
      <w:pPr>
        <w:pStyle w:val="Akapitzlist"/>
        <w:numPr>
          <w:ilvl w:val="0"/>
          <w:numId w:val="37"/>
        </w:numPr>
        <w:tabs>
          <w:tab w:val="left" w:pos="1134"/>
          <w:tab w:val="left" w:pos="1276"/>
        </w:tabs>
        <w:suppressAutoHyphens/>
        <w:spacing w:line="276" w:lineRule="auto"/>
        <w:ind w:left="1134" w:hanging="425"/>
        <w:rPr>
          <w:rFonts w:ascii="Cambria" w:hAnsi="Cambria"/>
          <w:color w:val="000000"/>
          <w:sz w:val="24"/>
          <w:szCs w:val="24"/>
        </w:rPr>
      </w:pPr>
      <w:r>
        <w:rPr>
          <w:rFonts w:ascii="Cambria" w:hAnsi="Cambria"/>
          <w:color w:val="000000"/>
          <w:sz w:val="24"/>
          <w:szCs w:val="24"/>
        </w:rPr>
        <w:t>Wykonawca</w:t>
      </w:r>
      <w:r w:rsidRPr="000405D0">
        <w:rPr>
          <w:rFonts w:ascii="Cambria" w:hAnsi="Cambria"/>
          <w:color w:val="000000"/>
          <w:sz w:val="24"/>
          <w:szCs w:val="24"/>
        </w:rPr>
        <w:t>ch, których oferty zostały odrzucone.</w:t>
      </w:r>
    </w:p>
    <w:p w14:paraId="321185C6" w14:textId="77777777" w:rsidR="003E6A2E" w:rsidRPr="000405D0" w:rsidRDefault="003E6A2E" w:rsidP="001029D2">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6545D93D" w14:textId="77777777" w:rsidR="003E6A2E" w:rsidRPr="00212A54" w:rsidRDefault="003E6A2E" w:rsidP="00A15FBE">
      <w:pPr>
        <w:pStyle w:val="Akapitzlist"/>
        <w:numPr>
          <w:ilvl w:val="1"/>
          <w:numId w:val="38"/>
        </w:numPr>
        <w:tabs>
          <w:tab w:val="left" w:pos="709"/>
          <w:tab w:val="left" w:pos="1276"/>
          <w:tab w:val="left" w:pos="1418"/>
        </w:tabs>
        <w:suppressAutoHyphens/>
        <w:spacing w:line="276" w:lineRule="auto"/>
        <w:ind w:left="709" w:hanging="709"/>
        <w:rPr>
          <w:rFonts w:ascii="Cambria" w:hAnsi="Cambria"/>
          <w:color w:val="000000"/>
          <w:sz w:val="24"/>
          <w:szCs w:val="24"/>
        </w:rPr>
      </w:pPr>
      <w:r w:rsidRPr="00212A54">
        <w:rPr>
          <w:rFonts w:ascii="Cambria" w:hAnsi="Cambria" w:cs="Arial"/>
          <w:bCs/>
          <w:color w:val="000000" w:themeColor="text1"/>
          <w:sz w:val="24"/>
          <w:szCs w:val="24"/>
        </w:rPr>
        <w:t xml:space="preserve">Zamawiający udostępnia niezwłocznie informacje, o których mowa w pkt </w:t>
      </w:r>
      <w:r w:rsidRPr="00212A54">
        <w:rPr>
          <w:rFonts w:ascii="Cambria" w:hAnsi="Cambria"/>
          <w:color w:val="000000"/>
          <w:sz w:val="24"/>
          <w:szCs w:val="24"/>
        </w:rPr>
        <w:t xml:space="preserve">18.3 </w:t>
      </w:r>
      <w:r>
        <w:rPr>
          <w:rFonts w:ascii="Cambria" w:hAnsi="Cambria"/>
          <w:color w:val="000000"/>
          <w:sz w:val="24"/>
          <w:szCs w:val="24"/>
        </w:rPr>
        <w:br/>
      </w:r>
      <w:r w:rsidRPr="00212A54">
        <w:rPr>
          <w:rFonts w:ascii="Cambria" w:hAnsi="Cambria"/>
          <w:color w:val="000000"/>
          <w:sz w:val="24"/>
          <w:szCs w:val="24"/>
        </w:rPr>
        <w:t>tiret pierwszy SWZ</w:t>
      </w:r>
      <w:r w:rsidRPr="00212A54">
        <w:rPr>
          <w:rFonts w:ascii="Cambria" w:hAnsi="Cambria" w:cs="Arial"/>
          <w:bCs/>
          <w:color w:val="000000" w:themeColor="text1"/>
          <w:sz w:val="24"/>
          <w:szCs w:val="24"/>
        </w:rPr>
        <w:t>, na stronie internetowej prowadzonego p</w:t>
      </w:r>
      <w:r>
        <w:rPr>
          <w:rFonts w:ascii="Cambria" w:hAnsi="Cambria" w:cs="Arial"/>
          <w:bCs/>
          <w:color w:val="000000" w:themeColor="text1"/>
          <w:sz w:val="24"/>
          <w:szCs w:val="24"/>
        </w:rPr>
        <w:t>ostępowania.</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5C76440" w14:textId="77777777" w:rsidTr="00CA622A">
        <w:trPr>
          <w:trHeight w:val="1015"/>
          <w:jc w:val="center"/>
        </w:trPr>
        <w:tc>
          <w:tcPr>
            <w:tcW w:w="9072" w:type="dxa"/>
            <w:tcBorders>
              <w:bottom w:val="single" w:sz="4" w:space="0" w:color="auto"/>
            </w:tcBorders>
            <w:shd w:val="clear" w:color="auto" w:fill="D9D9D9" w:themeFill="background1" w:themeFillShade="D9"/>
          </w:tcPr>
          <w:p w14:paraId="424D5A83" w14:textId="6B5B1C59"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sidR="00451E97">
              <w:rPr>
                <w:rFonts w:asciiTheme="majorHAnsi" w:hAnsiTheme="majorHAnsi"/>
                <w:sz w:val="26"/>
                <w:szCs w:val="26"/>
              </w:rPr>
              <w:t>19</w:t>
            </w:r>
          </w:p>
          <w:p w14:paraId="2C961C46" w14:textId="11B9E0E1"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52688771" w14:textId="3CF2647E" w:rsidR="00451E97" w:rsidRDefault="00D9784D" w:rsidP="00A15FBE">
      <w:pPr>
        <w:pStyle w:val="Kolorowalistaakcent11"/>
        <w:widowControl w:val="0"/>
        <w:numPr>
          <w:ilvl w:val="1"/>
          <w:numId w:val="29"/>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 xml:space="preserve">W przypadku, gdy zostanie wybrana jako najkorzystniejsza oferta Wykonawców wspólnie ubiegających się o udzielenie zamówienia, </w:t>
      </w:r>
      <w:r w:rsidR="006528C1">
        <w:rPr>
          <w:rFonts w:asciiTheme="majorHAnsi" w:hAnsiTheme="majorHAnsi"/>
          <w:sz w:val="24"/>
          <w:szCs w:val="24"/>
        </w:rPr>
        <w:t>Wykonawca</w:t>
      </w:r>
      <w:r w:rsidRPr="00C6306E">
        <w:rPr>
          <w:rFonts w:asciiTheme="majorHAnsi" w:hAnsiTheme="majorHAnsi"/>
          <w:sz w:val="24"/>
          <w:szCs w:val="24"/>
        </w:rPr>
        <w:t xml:space="preserve"> przed podpisaniem umowy na wezwanie </w:t>
      </w:r>
      <w:r w:rsidR="006528C1">
        <w:rPr>
          <w:rFonts w:asciiTheme="majorHAnsi" w:hAnsiTheme="majorHAnsi"/>
          <w:sz w:val="24"/>
          <w:szCs w:val="24"/>
        </w:rPr>
        <w:t>Zamawiającego</w:t>
      </w:r>
      <w:r w:rsidRPr="00C6306E">
        <w:rPr>
          <w:rFonts w:asciiTheme="majorHAnsi" w:hAnsiTheme="majorHAnsi"/>
          <w:sz w:val="24"/>
          <w:szCs w:val="24"/>
        </w:rPr>
        <w:t xml:space="preserve"> przedłoży umowę regulującą współpracę Wykonawców.</w:t>
      </w:r>
    </w:p>
    <w:p w14:paraId="00E86751" w14:textId="34B27ACA" w:rsidR="009E0069" w:rsidRPr="00903AD8" w:rsidRDefault="004E0737" w:rsidP="00A15FBE">
      <w:pPr>
        <w:pStyle w:val="Kolorowalistaakcent11"/>
        <w:widowControl w:val="0"/>
        <w:numPr>
          <w:ilvl w:val="1"/>
          <w:numId w:val="29"/>
        </w:numPr>
        <w:suppressAutoHyphens/>
        <w:spacing w:line="276" w:lineRule="auto"/>
        <w:ind w:left="851" w:hanging="851"/>
        <w:outlineLvl w:val="3"/>
        <w:rPr>
          <w:rFonts w:ascii="Cambria" w:hAnsi="Cambria"/>
          <w:sz w:val="24"/>
          <w:szCs w:val="24"/>
        </w:rPr>
      </w:pPr>
      <w:r w:rsidRPr="00903AD8">
        <w:rPr>
          <w:rFonts w:ascii="Cambria" w:hAnsi="Cambria"/>
          <w:sz w:val="24"/>
          <w:szCs w:val="24"/>
        </w:rPr>
        <w:t>Przed zawarciem umowy Wykonawca dostarczy d</w:t>
      </w:r>
      <w:r w:rsidR="006A5D91" w:rsidRPr="00903AD8">
        <w:rPr>
          <w:rFonts w:ascii="Cambria" w:hAnsi="Cambria"/>
          <w:sz w:val="24"/>
          <w:szCs w:val="24"/>
        </w:rPr>
        <w:t xml:space="preserve">okumenty potwierdzające kwalifikacje osób odpowiedzialnych za </w:t>
      </w:r>
      <w:r w:rsidR="00903AD8" w:rsidRPr="00903AD8">
        <w:rPr>
          <w:rFonts w:ascii="Cambria" w:hAnsi="Cambria"/>
          <w:sz w:val="24"/>
          <w:szCs w:val="24"/>
        </w:rPr>
        <w:t xml:space="preserve">projektowanie i </w:t>
      </w:r>
      <w:r w:rsidR="006A5D91" w:rsidRPr="00903AD8">
        <w:rPr>
          <w:rFonts w:ascii="Cambria" w:hAnsi="Cambria"/>
          <w:sz w:val="24"/>
          <w:szCs w:val="24"/>
        </w:rPr>
        <w:t>kierowanie robotami budowlanymi</w:t>
      </w:r>
      <w:r w:rsidRPr="00903AD8">
        <w:rPr>
          <w:rFonts w:ascii="Cambria" w:hAnsi="Cambria"/>
          <w:sz w:val="24"/>
          <w:szCs w:val="24"/>
        </w:rPr>
        <w:t xml:space="preserve">, osoby zgodnie z wymogami zawartymi w SWZ  </w:t>
      </w:r>
      <w:r w:rsidR="006A5D91" w:rsidRPr="00903AD8">
        <w:rPr>
          <w:rFonts w:ascii="Cambria" w:hAnsi="Cambria"/>
          <w:sz w:val="24"/>
          <w:szCs w:val="24"/>
        </w:rPr>
        <w:t>do pełnienia przedmiotowej funkcji wraz z ich oświadczeniami o podjęciu się funkcji obowiązków kierownika robót</w:t>
      </w:r>
      <w:r w:rsidRPr="00903AD8">
        <w:rPr>
          <w:rFonts w:ascii="Cambria" w:hAnsi="Cambria"/>
          <w:sz w:val="24"/>
          <w:szCs w:val="24"/>
        </w:rPr>
        <w:t xml:space="preserve"> i aktualnymi wpisami do właściwej Izby samorządu zawodowego.</w:t>
      </w:r>
    </w:p>
    <w:p w14:paraId="766AE039" w14:textId="08D8004D" w:rsidR="00451E97" w:rsidRDefault="00D9784D" w:rsidP="00A15FBE">
      <w:pPr>
        <w:pStyle w:val="Kolorowalistaakcent11"/>
        <w:widowControl w:val="0"/>
        <w:numPr>
          <w:ilvl w:val="1"/>
          <w:numId w:val="29"/>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6528C1">
        <w:rPr>
          <w:rFonts w:asciiTheme="majorHAnsi" w:hAnsiTheme="majorHAnsi"/>
          <w:sz w:val="24"/>
          <w:szCs w:val="24"/>
        </w:rPr>
        <w:t>Wykonawcę</w:t>
      </w:r>
      <w:r w:rsidRPr="00451E97">
        <w:rPr>
          <w:rFonts w:asciiTheme="majorHAnsi" w:hAnsiTheme="majorHAnsi"/>
          <w:sz w:val="24"/>
          <w:szCs w:val="24"/>
        </w:rPr>
        <w:t xml:space="preserve"> przy podpisywaniu umowy powinny posiadać ze sobą dokumenty potwierdzające ich umocowanie do reprezentowania </w:t>
      </w:r>
      <w:r w:rsidR="006528C1">
        <w:rPr>
          <w:rFonts w:asciiTheme="majorHAnsi" w:hAnsiTheme="majorHAnsi"/>
          <w:sz w:val="24"/>
          <w:szCs w:val="24"/>
        </w:rPr>
        <w:t>Wykonawcy</w:t>
      </w:r>
      <w:r w:rsidRPr="00451E97">
        <w:rPr>
          <w:rFonts w:asciiTheme="majorHAnsi" w:hAnsiTheme="majorHAnsi"/>
          <w:sz w:val="24"/>
          <w:szCs w:val="24"/>
        </w:rPr>
        <w:t>, o ile umocowanie to nie będzie wynikać z dokumentów załączonych do oferty.</w:t>
      </w:r>
    </w:p>
    <w:p w14:paraId="38618C1C" w14:textId="2E89B0E0" w:rsidR="00451E97" w:rsidRDefault="00D9784D" w:rsidP="00A15FBE">
      <w:pPr>
        <w:pStyle w:val="Kolorowalistaakcent11"/>
        <w:widowControl w:val="0"/>
        <w:numPr>
          <w:ilvl w:val="1"/>
          <w:numId w:val="29"/>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000405D0">
        <w:rPr>
          <w:rFonts w:asciiTheme="majorHAnsi" w:hAnsiTheme="majorHAnsi"/>
          <w:sz w:val="24"/>
          <w:szCs w:val="24"/>
        </w:rPr>
        <w:t xml:space="preserve">.1 </w:t>
      </w:r>
      <w:r w:rsidR="006A5D91">
        <w:rPr>
          <w:rFonts w:asciiTheme="majorHAnsi" w:hAnsiTheme="majorHAnsi"/>
          <w:sz w:val="24"/>
          <w:szCs w:val="24"/>
        </w:rPr>
        <w:t xml:space="preserve">i 19.2 </w:t>
      </w:r>
      <w:r w:rsidR="000405D0">
        <w:rPr>
          <w:rFonts w:asciiTheme="majorHAnsi" w:hAnsiTheme="majorHAnsi"/>
          <w:sz w:val="24"/>
          <w:szCs w:val="24"/>
        </w:rPr>
        <w:t>SWZ</w:t>
      </w:r>
      <w:r w:rsidRPr="00451E97">
        <w:rPr>
          <w:rFonts w:asciiTheme="majorHAnsi" w:hAnsiTheme="majorHAnsi"/>
          <w:sz w:val="24"/>
          <w:szCs w:val="24"/>
        </w:rPr>
        <w:t xml:space="preserve"> </w:t>
      </w:r>
      <w:r w:rsidR="006528C1">
        <w:rPr>
          <w:rFonts w:asciiTheme="majorHAnsi" w:hAnsiTheme="majorHAnsi"/>
          <w:sz w:val="24"/>
          <w:szCs w:val="24"/>
        </w:rPr>
        <w:t>Zamawiający</w:t>
      </w:r>
      <w:r w:rsidRPr="00451E97">
        <w:rPr>
          <w:rFonts w:asciiTheme="majorHAnsi" w:hAnsiTheme="majorHAnsi"/>
          <w:sz w:val="24"/>
          <w:szCs w:val="24"/>
        </w:rPr>
        <w:t xml:space="preserve"> powiadomi </w:t>
      </w:r>
      <w:r w:rsidR="006528C1">
        <w:rPr>
          <w:rFonts w:asciiTheme="majorHAnsi" w:hAnsiTheme="majorHAnsi"/>
          <w:sz w:val="24"/>
          <w:szCs w:val="24"/>
        </w:rPr>
        <w:t>Wykonawcę</w:t>
      </w:r>
      <w:r w:rsidRPr="00451E97">
        <w:rPr>
          <w:rFonts w:asciiTheme="majorHAnsi" w:hAnsiTheme="majorHAnsi"/>
          <w:sz w:val="24"/>
          <w:szCs w:val="24"/>
        </w:rPr>
        <w:t xml:space="preserve"> odrębnym pismem.</w:t>
      </w:r>
    </w:p>
    <w:p w14:paraId="235F8590" w14:textId="293291E2" w:rsidR="000405D0" w:rsidRPr="0040381C" w:rsidRDefault="006528C1" w:rsidP="00A15FBE">
      <w:pPr>
        <w:pStyle w:val="Kolorowalistaakcent11"/>
        <w:widowControl w:val="0"/>
        <w:numPr>
          <w:ilvl w:val="1"/>
          <w:numId w:val="29"/>
        </w:numPr>
        <w:suppressAutoHyphens/>
        <w:spacing w:line="276" w:lineRule="auto"/>
        <w:ind w:left="851" w:hanging="851"/>
        <w:outlineLvl w:val="3"/>
        <w:rPr>
          <w:rFonts w:asciiTheme="majorHAnsi" w:hAnsiTheme="majorHAnsi"/>
          <w:sz w:val="24"/>
          <w:szCs w:val="24"/>
        </w:rPr>
      </w:pPr>
      <w:r>
        <w:rPr>
          <w:rFonts w:asciiTheme="majorHAnsi" w:hAnsiTheme="majorHAnsi"/>
          <w:sz w:val="24"/>
          <w:szCs w:val="24"/>
        </w:rPr>
        <w:t>Wykonawca</w:t>
      </w:r>
      <w:r w:rsidR="00D9784D" w:rsidRPr="00451E97">
        <w:rPr>
          <w:rFonts w:asciiTheme="majorHAnsi" w:hAnsiTheme="majorHAnsi"/>
          <w:sz w:val="24"/>
          <w:szCs w:val="24"/>
        </w:rPr>
        <w:t xml:space="preserve"> zobowiązany jest do wniesienia zabezpieczenia należytego wykonania umowy na warunkach określonych w rozdziale 2</w:t>
      </w:r>
      <w:r w:rsidR="00451E97">
        <w:rPr>
          <w:rFonts w:asciiTheme="majorHAnsi" w:hAnsiTheme="majorHAnsi"/>
          <w:sz w:val="24"/>
          <w:szCs w:val="24"/>
        </w:rPr>
        <w:t xml:space="preserve">0 </w:t>
      </w:r>
      <w:r w:rsidR="00D9784D" w:rsidRPr="00451E97">
        <w:rPr>
          <w:rFonts w:asciiTheme="majorHAnsi" w:hAnsiTheme="majorHAnsi"/>
          <w:sz w:val="24"/>
          <w:szCs w:val="24"/>
        </w:rPr>
        <w:t xml:space="preserve">niniejszej </w:t>
      </w:r>
      <w:r w:rsidR="00A435B8">
        <w:rPr>
          <w:rFonts w:asciiTheme="majorHAnsi" w:hAnsiTheme="majorHAnsi"/>
          <w:sz w:val="24"/>
          <w:szCs w:val="24"/>
        </w:rPr>
        <w:t>SWZ</w:t>
      </w:r>
      <w:r w:rsidR="00D9784D" w:rsidRPr="00451E97">
        <w:rPr>
          <w:rFonts w:asciiTheme="majorHAnsi" w:hAnsiTheme="majorHAnsi"/>
          <w:sz w:val="24"/>
          <w:szCs w:val="24"/>
        </w:rPr>
        <w:t>.</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0C00BC1A" w14:textId="77777777" w:rsidTr="000405D0">
        <w:trPr>
          <w:jc w:val="center"/>
        </w:trPr>
        <w:tc>
          <w:tcPr>
            <w:tcW w:w="9072" w:type="dxa"/>
            <w:tcBorders>
              <w:bottom w:val="single" w:sz="4" w:space="0" w:color="auto"/>
            </w:tcBorders>
            <w:shd w:val="clear" w:color="auto" w:fill="D9D9D9" w:themeFill="background1" w:themeFillShade="D9"/>
          </w:tcPr>
          <w:p w14:paraId="0F07EA85" w14:textId="70B0EE42"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2</w:t>
            </w:r>
            <w:r w:rsidR="00451E97">
              <w:rPr>
                <w:rFonts w:asciiTheme="majorHAnsi" w:hAnsiTheme="majorHAnsi"/>
                <w:sz w:val="26"/>
                <w:szCs w:val="26"/>
              </w:rPr>
              <w:t>0</w:t>
            </w:r>
          </w:p>
          <w:p w14:paraId="3DBCB88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4E391116" w14:textId="6392957B" w:rsidR="005052D9" w:rsidRPr="005052D9" w:rsidRDefault="006528C1" w:rsidP="00A15FBE">
      <w:pPr>
        <w:pStyle w:val="Kolorowalistaakcent11"/>
        <w:numPr>
          <w:ilvl w:val="1"/>
          <w:numId w:val="30"/>
        </w:numPr>
        <w:autoSpaceDE w:val="0"/>
        <w:autoSpaceDN w:val="0"/>
        <w:adjustRightInd w:val="0"/>
        <w:spacing w:line="276" w:lineRule="auto"/>
        <w:ind w:left="709" w:hanging="709"/>
        <w:rPr>
          <w:rFonts w:asciiTheme="majorHAnsi" w:hAnsiTheme="majorHAnsi" w:cs="Helvetica"/>
          <w:bCs/>
          <w:sz w:val="24"/>
          <w:szCs w:val="24"/>
        </w:rPr>
      </w:pPr>
      <w:r>
        <w:rPr>
          <w:rFonts w:asciiTheme="majorHAnsi" w:hAnsiTheme="majorHAnsi" w:cs="Helvetica"/>
          <w:bCs/>
          <w:sz w:val="24"/>
          <w:szCs w:val="24"/>
        </w:rPr>
        <w:t>Wykonawca</w:t>
      </w:r>
      <w:r w:rsidR="00B437D1" w:rsidRPr="005052D9">
        <w:rPr>
          <w:rFonts w:asciiTheme="majorHAnsi" w:hAnsiTheme="majorHAnsi" w:cs="Helvetica"/>
          <w:bCs/>
          <w:sz w:val="24"/>
          <w:szCs w:val="24"/>
        </w:rPr>
        <w:t>, którego oferta zostanie uznana za najkorzystniejszą, zobowiązany będzie do wniesienia zabezpieczenia należytego wykonania umowy w wysokości</w:t>
      </w:r>
      <w:r w:rsidR="00A37469">
        <w:rPr>
          <w:rFonts w:asciiTheme="majorHAnsi" w:hAnsiTheme="majorHAnsi" w:cs="Helvetica"/>
          <w:b/>
          <w:bCs/>
          <w:sz w:val="24"/>
          <w:szCs w:val="24"/>
        </w:rPr>
        <w:t>5</w:t>
      </w:r>
      <w:r w:rsidR="00B437D1" w:rsidRPr="005052D9">
        <w:rPr>
          <w:rFonts w:asciiTheme="majorHAnsi" w:hAnsiTheme="majorHAnsi" w:cs="Helvetica"/>
          <w:b/>
          <w:bCs/>
          <w:sz w:val="24"/>
          <w:szCs w:val="24"/>
        </w:rPr>
        <w:t xml:space="preserve"> % ceny brutto oferty (z podatkiem VAT).</w:t>
      </w:r>
    </w:p>
    <w:p w14:paraId="718B09B5" w14:textId="7780A034" w:rsidR="00430F97" w:rsidRPr="005052D9" w:rsidRDefault="00430F97" w:rsidP="00A15FBE">
      <w:pPr>
        <w:pStyle w:val="Kolorowalistaakcent11"/>
        <w:numPr>
          <w:ilvl w:val="1"/>
          <w:numId w:val="30"/>
        </w:numPr>
        <w:autoSpaceDE w:val="0"/>
        <w:autoSpaceDN w:val="0"/>
        <w:adjustRightInd w:val="0"/>
        <w:spacing w:line="276" w:lineRule="auto"/>
        <w:ind w:left="709" w:hanging="709"/>
        <w:rPr>
          <w:rFonts w:asciiTheme="majorHAnsi" w:hAnsiTheme="majorHAnsi" w:cs="Helvetica"/>
          <w:bCs/>
          <w:sz w:val="24"/>
          <w:szCs w:val="24"/>
        </w:rPr>
      </w:pPr>
      <w:r w:rsidRPr="005052D9">
        <w:rPr>
          <w:rFonts w:asciiTheme="majorHAnsi" w:hAnsiTheme="majorHAnsi" w:cs="Helvetica"/>
          <w:bCs/>
          <w:sz w:val="24"/>
          <w:szCs w:val="24"/>
        </w:rPr>
        <w:t xml:space="preserve">Zabezpieczenie należytego wykonania umowy może być wniesione według wyboru </w:t>
      </w:r>
      <w:r w:rsidR="006528C1">
        <w:rPr>
          <w:rFonts w:asciiTheme="majorHAnsi" w:hAnsiTheme="majorHAnsi" w:cs="Helvetica"/>
          <w:bCs/>
          <w:sz w:val="24"/>
          <w:szCs w:val="24"/>
        </w:rPr>
        <w:t>Wykonawcy</w:t>
      </w:r>
      <w:r w:rsidRPr="005052D9">
        <w:rPr>
          <w:rFonts w:asciiTheme="majorHAnsi" w:hAnsiTheme="majorHAnsi" w:cs="Helvetica"/>
          <w:bCs/>
          <w:sz w:val="24"/>
          <w:szCs w:val="24"/>
        </w:rPr>
        <w:t xml:space="preserve"> w jednej lub w kilku następujących formach:</w:t>
      </w:r>
    </w:p>
    <w:p w14:paraId="7E005C43" w14:textId="77777777" w:rsidR="00430F97" w:rsidRPr="005052D9" w:rsidRDefault="00430F97" w:rsidP="00A15FBE">
      <w:pPr>
        <w:pStyle w:val="Kolorowalistaakcent11"/>
        <w:numPr>
          <w:ilvl w:val="1"/>
          <w:numId w:val="19"/>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5052D9">
        <w:rPr>
          <w:rFonts w:asciiTheme="majorHAnsi" w:hAnsiTheme="majorHAnsi" w:cs="Helvetica"/>
          <w:bCs/>
          <w:sz w:val="24"/>
          <w:szCs w:val="24"/>
        </w:rPr>
        <w:t>pieniądzu,</w:t>
      </w:r>
    </w:p>
    <w:p w14:paraId="6EE06BC0" w14:textId="77777777" w:rsidR="00430F97" w:rsidRPr="00C6306E" w:rsidRDefault="00430F97" w:rsidP="00A15FBE">
      <w:pPr>
        <w:pStyle w:val="Kolorowalistaakcent11"/>
        <w:numPr>
          <w:ilvl w:val="1"/>
          <w:numId w:val="19"/>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poręczeniach bankowych lub poręczeniach spółdzielczej kasy oszczędnościowo-kredytowej, z tym, że poręczenie kasy jest zawsze zobowiązaniem pieniężnym,</w:t>
      </w:r>
    </w:p>
    <w:p w14:paraId="172AA316" w14:textId="77777777" w:rsidR="000405D0" w:rsidRDefault="00430F97" w:rsidP="00A15FBE">
      <w:pPr>
        <w:pStyle w:val="Kolorowalistaakcent11"/>
        <w:numPr>
          <w:ilvl w:val="1"/>
          <w:numId w:val="19"/>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 xml:space="preserve">gwarancjach bankowych, </w:t>
      </w:r>
    </w:p>
    <w:p w14:paraId="329296DE" w14:textId="1A458C7D" w:rsidR="00430F97" w:rsidRPr="00C6306E" w:rsidRDefault="00430F97" w:rsidP="00A15FBE">
      <w:pPr>
        <w:pStyle w:val="Kolorowalistaakcent11"/>
        <w:numPr>
          <w:ilvl w:val="1"/>
          <w:numId w:val="19"/>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gwarancjach ubezpieczeniowych</w:t>
      </w:r>
      <w:r w:rsidR="000405D0">
        <w:rPr>
          <w:rFonts w:asciiTheme="majorHAnsi" w:hAnsiTheme="majorHAnsi" w:cs="Helvetica"/>
          <w:bCs/>
          <w:sz w:val="24"/>
          <w:szCs w:val="24"/>
        </w:rPr>
        <w:t>,</w:t>
      </w:r>
    </w:p>
    <w:p w14:paraId="3CB28EB4" w14:textId="19672955" w:rsidR="00430F97" w:rsidRPr="00C6306E" w:rsidRDefault="00430F97" w:rsidP="00A15FBE">
      <w:pPr>
        <w:pStyle w:val="Kolorowalistaakcent11"/>
        <w:numPr>
          <w:ilvl w:val="1"/>
          <w:numId w:val="19"/>
        </w:numPr>
        <w:tabs>
          <w:tab w:val="left" w:pos="993"/>
        </w:tabs>
        <w:autoSpaceDE w:val="0"/>
        <w:autoSpaceDN w:val="0"/>
        <w:adjustRightInd w:val="0"/>
        <w:spacing w:line="276" w:lineRule="auto"/>
        <w:ind w:left="993" w:hanging="283"/>
        <w:rPr>
          <w:rFonts w:asciiTheme="majorHAnsi" w:hAnsiTheme="majorHAnsi" w:cs="Helvetica"/>
          <w:bCs/>
          <w:sz w:val="24"/>
          <w:szCs w:val="24"/>
        </w:rPr>
      </w:pPr>
      <w:r w:rsidRPr="00C6306E">
        <w:rPr>
          <w:rFonts w:asciiTheme="majorHAnsi" w:hAnsiTheme="majorHAnsi" w:cs="Helvetica"/>
          <w:bCs/>
          <w:sz w:val="24"/>
          <w:szCs w:val="24"/>
        </w:rPr>
        <w:t>poręczeniach udzielanych przez podmioty, o których mowa w art. 6b ust. 5 pkt 2 ustawy z dnia 9 listopada 2000 r. o utworzeniu Polskiej Agencji Rozwoju Przedsiębiorczości</w:t>
      </w:r>
      <w:r w:rsidR="00107981">
        <w:rPr>
          <w:rFonts w:asciiTheme="majorHAnsi" w:hAnsiTheme="majorHAnsi" w:cs="Helvetica"/>
          <w:bCs/>
          <w:sz w:val="24"/>
          <w:szCs w:val="24"/>
        </w:rPr>
        <w:t>.</w:t>
      </w:r>
    </w:p>
    <w:p w14:paraId="291950E1" w14:textId="63997403" w:rsidR="00D9784D" w:rsidRPr="00C6306E" w:rsidRDefault="00D9784D" w:rsidP="00A15FBE">
      <w:pPr>
        <w:pStyle w:val="Kolorowalistaakcent11"/>
        <w:numPr>
          <w:ilvl w:val="1"/>
          <w:numId w:val="30"/>
        </w:numPr>
        <w:tabs>
          <w:tab w:val="left" w:pos="709"/>
        </w:tabs>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Helvetica"/>
          <w:bCs/>
          <w:sz w:val="24"/>
          <w:szCs w:val="24"/>
        </w:rPr>
        <w:t xml:space="preserve">Zabezpieczenie wnoszone w pieniądzu wpłaca się przelewem na rachunek bankowy </w:t>
      </w:r>
      <w:r w:rsidR="006528C1">
        <w:rPr>
          <w:rFonts w:asciiTheme="majorHAnsi" w:hAnsiTheme="majorHAnsi" w:cs="Helvetica"/>
          <w:bCs/>
          <w:sz w:val="24"/>
          <w:szCs w:val="24"/>
        </w:rPr>
        <w:t>Zamawiającego</w:t>
      </w:r>
      <w:r w:rsidRPr="00C6306E">
        <w:rPr>
          <w:rFonts w:asciiTheme="majorHAnsi" w:hAnsiTheme="majorHAnsi" w:cs="Helvetica"/>
          <w:bCs/>
          <w:sz w:val="24"/>
          <w:szCs w:val="24"/>
        </w:rPr>
        <w:t>:</w:t>
      </w:r>
    </w:p>
    <w:p w14:paraId="7B6D7679" w14:textId="77777777" w:rsidR="00337575" w:rsidRPr="00C6306E" w:rsidRDefault="00337575" w:rsidP="00337575">
      <w:pPr>
        <w:tabs>
          <w:tab w:val="left" w:pos="851"/>
        </w:tabs>
        <w:spacing w:line="276" w:lineRule="auto"/>
        <w:ind w:left="720"/>
        <w:jc w:val="both"/>
        <w:rPr>
          <w:rFonts w:asciiTheme="majorHAnsi" w:eastAsia="Calibri" w:hAnsiTheme="majorHAnsi" w:cs="Arial"/>
          <w:b/>
          <w:color w:val="000000"/>
        </w:rPr>
      </w:pPr>
      <w:r w:rsidRPr="00C6306E">
        <w:rPr>
          <w:rFonts w:asciiTheme="majorHAnsi" w:eastAsia="Calibri" w:hAnsiTheme="majorHAnsi" w:cs="Arial"/>
          <w:color w:val="000000"/>
        </w:rPr>
        <w:t>nr konta:</w:t>
      </w:r>
      <w:r w:rsidRPr="00C6306E">
        <w:rPr>
          <w:rFonts w:asciiTheme="majorHAnsi" w:eastAsia="Calibri" w:hAnsiTheme="majorHAnsi" w:cs="Arial"/>
          <w:b/>
          <w:color w:val="000000"/>
        </w:rPr>
        <w:t xml:space="preserve"> </w:t>
      </w:r>
      <w:r w:rsidRPr="0005001B">
        <w:rPr>
          <w:rFonts w:asciiTheme="majorHAnsi" w:eastAsia="Calibri" w:hAnsiTheme="majorHAnsi" w:cs="Arial"/>
          <w:b/>
          <w:color w:val="000000"/>
        </w:rPr>
        <w:t>63 1560 0013 2000 1462 1000 0016</w:t>
      </w:r>
    </w:p>
    <w:p w14:paraId="316703C2" w14:textId="2B20AD09" w:rsidR="00337575" w:rsidRPr="00C6306E" w:rsidRDefault="00337575" w:rsidP="00337575">
      <w:pPr>
        <w:pStyle w:val="Kolorowalistaakcent11"/>
        <w:spacing w:before="0" w:after="0" w:line="276" w:lineRule="auto"/>
        <w:ind w:left="709"/>
        <w:rPr>
          <w:rFonts w:asciiTheme="majorHAnsi" w:hAnsiTheme="majorHAnsi" w:cs="Arial"/>
          <w:bCs/>
          <w:i/>
          <w:sz w:val="24"/>
          <w:szCs w:val="24"/>
          <w:lang w:eastAsia="pl-PL"/>
        </w:rPr>
      </w:pPr>
      <w:r w:rsidRPr="00C6306E">
        <w:rPr>
          <w:rFonts w:asciiTheme="majorHAnsi" w:hAnsiTheme="majorHAnsi" w:cs="Arial"/>
          <w:b/>
          <w:bCs/>
          <w:sz w:val="24"/>
          <w:szCs w:val="24"/>
          <w:lang w:eastAsia="pl-PL"/>
        </w:rPr>
        <w:t>z adnotacją „</w:t>
      </w:r>
      <w:r>
        <w:rPr>
          <w:rFonts w:asciiTheme="majorHAnsi" w:hAnsiTheme="majorHAnsi" w:cs="Arial"/>
          <w:b/>
          <w:bCs/>
          <w:sz w:val="24"/>
          <w:szCs w:val="24"/>
          <w:lang w:eastAsia="pl-PL"/>
        </w:rPr>
        <w:t>ZNWU</w:t>
      </w:r>
      <w:r w:rsidRPr="00C6306E">
        <w:rPr>
          <w:rFonts w:asciiTheme="majorHAnsi" w:hAnsiTheme="majorHAnsi" w:cs="Arial"/>
          <w:b/>
          <w:bCs/>
          <w:sz w:val="24"/>
          <w:szCs w:val="24"/>
          <w:lang w:eastAsia="pl-PL"/>
        </w:rPr>
        <w:t xml:space="preserve">– </w:t>
      </w:r>
      <w:r w:rsidRPr="0005001B">
        <w:rPr>
          <w:rFonts w:asciiTheme="majorHAnsi" w:hAnsiTheme="majorHAnsi" w:cs="Arial"/>
          <w:b/>
          <w:bCs/>
          <w:sz w:val="24"/>
          <w:szCs w:val="24"/>
          <w:lang w:eastAsia="pl-PL"/>
        </w:rPr>
        <w:t xml:space="preserve">Znak sprawy: </w:t>
      </w:r>
      <w:r w:rsidRPr="0005001B">
        <w:rPr>
          <w:rFonts w:asciiTheme="majorHAnsi" w:hAnsiTheme="majorHAnsi"/>
          <w:b/>
          <w:bCs/>
          <w:sz w:val="24"/>
          <w:szCs w:val="24"/>
        </w:rPr>
        <w:t>ZP.272.</w:t>
      </w:r>
      <w:r w:rsidR="00903AD8">
        <w:rPr>
          <w:rFonts w:asciiTheme="majorHAnsi" w:hAnsiTheme="majorHAnsi"/>
          <w:b/>
          <w:bCs/>
          <w:sz w:val="24"/>
          <w:szCs w:val="24"/>
        </w:rPr>
        <w:t>3</w:t>
      </w:r>
      <w:r w:rsidR="001245D0">
        <w:rPr>
          <w:rFonts w:asciiTheme="majorHAnsi" w:hAnsiTheme="majorHAnsi"/>
          <w:b/>
          <w:bCs/>
          <w:sz w:val="24"/>
          <w:szCs w:val="24"/>
        </w:rPr>
        <w:t>5</w:t>
      </w:r>
      <w:r w:rsidRPr="0005001B">
        <w:rPr>
          <w:rFonts w:asciiTheme="majorHAnsi" w:hAnsiTheme="majorHAnsi"/>
          <w:b/>
          <w:bCs/>
          <w:sz w:val="24"/>
          <w:szCs w:val="24"/>
        </w:rPr>
        <w:t>.202</w:t>
      </w:r>
      <w:r w:rsidR="00E362F1">
        <w:rPr>
          <w:rFonts w:asciiTheme="majorHAnsi" w:hAnsiTheme="majorHAnsi"/>
          <w:b/>
          <w:bCs/>
          <w:sz w:val="24"/>
          <w:szCs w:val="24"/>
        </w:rPr>
        <w:t>4</w:t>
      </w:r>
      <w:r w:rsidRPr="0005001B">
        <w:rPr>
          <w:rFonts w:asciiTheme="majorHAnsi" w:hAnsiTheme="majorHAnsi"/>
          <w:b/>
          <w:bCs/>
          <w:sz w:val="24"/>
          <w:szCs w:val="24"/>
        </w:rPr>
        <w:t>”</w:t>
      </w:r>
    </w:p>
    <w:p w14:paraId="2A70C409" w14:textId="00DCD7E7" w:rsidR="00430F97" w:rsidRPr="00292BC1" w:rsidRDefault="00430F97"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Helvetica"/>
          <w:bCs/>
          <w:sz w:val="24"/>
          <w:szCs w:val="24"/>
        </w:rPr>
        <w:t xml:space="preserve">Zabezpieczenie należytego wykonania umowy musi być wniesione najpóźniej w dniu podpisania umowy przez </w:t>
      </w:r>
      <w:r w:rsidR="006528C1">
        <w:rPr>
          <w:rFonts w:asciiTheme="majorHAnsi" w:hAnsiTheme="majorHAnsi" w:cs="Helvetica"/>
          <w:bCs/>
          <w:sz w:val="24"/>
          <w:szCs w:val="24"/>
        </w:rPr>
        <w:t>Zamawiającego</w:t>
      </w:r>
      <w:r w:rsidRPr="00C6306E">
        <w:rPr>
          <w:rFonts w:asciiTheme="majorHAnsi" w:hAnsiTheme="majorHAnsi" w:cs="Helvetica"/>
          <w:bCs/>
          <w:sz w:val="24"/>
          <w:szCs w:val="24"/>
        </w:rPr>
        <w:t xml:space="preserve">, przed jej podpisaniem. Wniesienie zabezpieczenia w pieniądzu będzie uznane za skuteczne, jeżeli rachunek </w:t>
      </w:r>
      <w:r w:rsidR="006528C1">
        <w:rPr>
          <w:rFonts w:asciiTheme="majorHAnsi" w:hAnsiTheme="majorHAnsi" w:cs="Helvetica"/>
          <w:bCs/>
          <w:sz w:val="24"/>
          <w:szCs w:val="24"/>
        </w:rPr>
        <w:t>Zamawiającego</w:t>
      </w:r>
      <w:r w:rsidRPr="00C6306E">
        <w:rPr>
          <w:rFonts w:asciiTheme="majorHAnsi" w:hAnsiTheme="majorHAnsi" w:cs="Helvetica"/>
          <w:bCs/>
          <w:sz w:val="24"/>
          <w:szCs w:val="24"/>
        </w:rPr>
        <w:t xml:space="preserve"> zostanie uznany kwotą zabezpieczenia najpóźniej w dniu podpisania umowy przez </w:t>
      </w:r>
      <w:r w:rsidR="006528C1">
        <w:rPr>
          <w:rFonts w:asciiTheme="majorHAnsi" w:hAnsiTheme="majorHAnsi" w:cs="Helvetica"/>
          <w:bCs/>
          <w:sz w:val="24"/>
          <w:szCs w:val="24"/>
        </w:rPr>
        <w:t>Zamawiającego</w:t>
      </w:r>
      <w:r w:rsidRPr="00C6306E">
        <w:rPr>
          <w:rFonts w:asciiTheme="majorHAnsi" w:hAnsiTheme="majorHAnsi" w:cs="Helvetica"/>
          <w:bCs/>
          <w:sz w:val="24"/>
          <w:szCs w:val="24"/>
        </w:rPr>
        <w:t xml:space="preserve"> </w:t>
      </w:r>
      <w:r w:rsidRPr="00107981">
        <w:rPr>
          <w:rFonts w:asciiTheme="majorHAnsi" w:hAnsiTheme="majorHAnsi" w:cs="Helvetica"/>
          <w:bCs/>
          <w:sz w:val="24"/>
          <w:szCs w:val="24"/>
        </w:rPr>
        <w:t xml:space="preserve">i </w:t>
      </w:r>
      <w:r w:rsidR="006528C1">
        <w:rPr>
          <w:rFonts w:asciiTheme="majorHAnsi" w:hAnsiTheme="majorHAnsi" w:cs="Helvetica"/>
          <w:bCs/>
          <w:sz w:val="24"/>
          <w:szCs w:val="24"/>
        </w:rPr>
        <w:t>Wykonawcę</w:t>
      </w:r>
      <w:r w:rsidRPr="00107981">
        <w:rPr>
          <w:rFonts w:asciiTheme="majorHAnsi" w:hAnsiTheme="majorHAnsi" w:cs="Helvetica"/>
          <w:bCs/>
          <w:sz w:val="24"/>
          <w:szCs w:val="24"/>
        </w:rPr>
        <w:t>, przed jej podpisaniem.</w:t>
      </w:r>
      <w:r w:rsidR="00107981" w:rsidRPr="00107981">
        <w:rPr>
          <w:rFonts w:asciiTheme="majorHAnsi" w:hAnsiTheme="majorHAnsi" w:cs="Helvetica"/>
          <w:bCs/>
          <w:sz w:val="24"/>
          <w:szCs w:val="24"/>
        </w:rPr>
        <w:t xml:space="preserve"> </w:t>
      </w:r>
      <w:r w:rsidR="00107981" w:rsidRPr="00107981">
        <w:rPr>
          <w:rFonts w:asciiTheme="majorHAnsi" w:hAnsiTheme="majorHAnsi"/>
          <w:color w:val="000000"/>
          <w:sz w:val="24"/>
          <w:szCs w:val="24"/>
          <w:shd w:val="clear" w:color="auto" w:fill="FFFFFF"/>
        </w:rPr>
        <w:t xml:space="preserve">W przypadku wniesienia wadium w pieniądzu </w:t>
      </w:r>
      <w:r w:rsidR="006528C1">
        <w:rPr>
          <w:rFonts w:asciiTheme="majorHAnsi" w:hAnsiTheme="majorHAnsi"/>
          <w:color w:val="000000"/>
          <w:sz w:val="24"/>
          <w:szCs w:val="24"/>
          <w:shd w:val="clear" w:color="auto" w:fill="FFFFFF"/>
        </w:rPr>
        <w:t>Wykonawca</w:t>
      </w:r>
      <w:r w:rsidR="00107981" w:rsidRPr="00107981">
        <w:rPr>
          <w:rFonts w:asciiTheme="majorHAnsi" w:hAnsiTheme="majorHAnsi"/>
          <w:color w:val="000000"/>
          <w:sz w:val="24"/>
          <w:szCs w:val="24"/>
          <w:shd w:val="clear" w:color="auto" w:fill="FFFFFF"/>
        </w:rPr>
        <w:t xml:space="preserve"> może wyrazić zgodę na zaliczenie kwoty wadium na poczet zabezpieczenia.</w:t>
      </w:r>
    </w:p>
    <w:p w14:paraId="56E138A9" w14:textId="3FA0BDB3" w:rsidR="00A37528" w:rsidRPr="00C6306E" w:rsidRDefault="00107981"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107981">
        <w:rPr>
          <w:rFonts w:asciiTheme="majorHAnsi" w:hAnsiTheme="majorHAnsi"/>
          <w:color w:val="000000"/>
          <w:sz w:val="24"/>
          <w:szCs w:val="24"/>
          <w:shd w:val="clear" w:color="auto" w:fill="FFFFFF"/>
        </w:rPr>
        <w:t>Zabezpieczenie służy pokryciu roszczeń z tytułu niewykonania lub nienależytego wykonania umowy.</w:t>
      </w:r>
      <w:r>
        <w:rPr>
          <w:rFonts w:asciiTheme="majorHAnsi" w:hAnsiTheme="majorHAnsi"/>
          <w:color w:val="000000"/>
          <w:sz w:val="24"/>
          <w:szCs w:val="24"/>
          <w:shd w:val="clear" w:color="auto" w:fill="FFFFFF"/>
        </w:rPr>
        <w:t xml:space="preserve"> </w:t>
      </w:r>
      <w:r w:rsidR="009F1E21" w:rsidRPr="00C6306E">
        <w:rPr>
          <w:rFonts w:asciiTheme="majorHAnsi" w:hAnsiTheme="majorHAnsi" w:cs="Calibri"/>
          <w:color w:val="000000"/>
          <w:sz w:val="24"/>
          <w:szCs w:val="24"/>
        </w:rPr>
        <w:t>Kwota stanowiąca 70% zabezpieczenia należytego wykonania umowy, zostanie zwrócona w terminie 30 dni od dnia podpisania protokołu odbioru końcowego.</w:t>
      </w:r>
    </w:p>
    <w:p w14:paraId="6501A934" w14:textId="5A7EBC72" w:rsidR="00A37528" w:rsidRPr="00C6306E" w:rsidRDefault="009F1E21"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Calibri"/>
          <w:color w:val="000000"/>
          <w:sz w:val="24"/>
          <w:szCs w:val="24"/>
        </w:rPr>
        <w:t>Kwota pozostawiona na zabezpieczenie roszczeń z tytułu rękojmi za wady fizyczne</w:t>
      </w:r>
      <w:r w:rsidR="00107981">
        <w:rPr>
          <w:rFonts w:asciiTheme="majorHAnsi" w:hAnsiTheme="majorHAnsi" w:cs="Calibri"/>
          <w:color w:val="000000"/>
          <w:sz w:val="24"/>
          <w:szCs w:val="24"/>
        </w:rPr>
        <w:t xml:space="preserve"> i gwarancji</w:t>
      </w:r>
      <w:r w:rsidRPr="00C6306E">
        <w:rPr>
          <w:rFonts w:asciiTheme="majorHAnsi" w:hAnsiTheme="majorHAnsi" w:cs="Calibri"/>
          <w:color w:val="000000"/>
          <w:sz w:val="24"/>
          <w:szCs w:val="24"/>
        </w:rPr>
        <w:t xml:space="preserve">, wynosząca 30% wartości zabezpieczenia należytego wykonania umowy, zostanie zwrócona nie później niż w 15 dniu po </w:t>
      </w:r>
      <w:r w:rsidR="00A37469" w:rsidRPr="00C6306E">
        <w:rPr>
          <w:rFonts w:asciiTheme="majorHAnsi" w:hAnsiTheme="majorHAnsi" w:cs="Calibri"/>
          <w:color w:val="000000"/>
          <w:sz w:val="24"/>
          <w:szCs w:val="24"/>
        </w:rPr>
        <w:t>upływie</w:t>
      </w:r>
      <w:r w:rsidR="00A37469">
        <w:rPr>
          <w:rFonts w:asciiTheme="majorHAnsi" w:hAnsiTheme="majorHAnsi" w:cs="Calibri"/>
          <w:color w:val="000000"/>
          <w:sz w:val="24"/>
          <w:szCs w:val="24"/>
        </w:rPr>
        <w:t xml:space="preserve"> </w:t>
      </w:r>
      <w:r w:rsidR="00C71B17">
        <w:rPr>
          <w:rFonts w:asciiTheme="majorHAnsi" w:hAnsiTheme="majorHAnsi" w:cs="Calibri"/>
          <w:color w:val="000000"/>
          <w:sz w:val="24"/>
          <w:szCs w:val="24"/>
        </w:rPr>
        <w:t>okresu gwarancji.</w:t>
      </w:r>
    </w:p>
    <w:p w14:paraId="1E33FEFC" w14:textId="10EEE4F4" w:rsidR="009F1E21" w:rsidRPr="00C6306E" w:rsidRDefault="009F1E21"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Calibri"/>
          <w:color w:val="000000"/>
          <w:sz w:val="24"/>
          <w:szCs w:val="24"/>
        </w:rPr>
        <w:t xml:space="preserve">W trakcie realizacji umowy </w:t>
      </w:r>
      <w:r w:rsidR="006528C1">
        <w:rPr>
          <w:rFonts w:asciiTheme="majorHAnsi" w:hAnsiTheme="majorHAnsi" w:cs="Calibri"/>
          <w:color w:val="000000"/>
          <w:sz w:val="24"/>
          <w:szCs w:val="24"/>
        </w:rPr>
        <w:t>Wykonawca</w:t>
      </w:r>
      <w:r w:rsidRPr="00C6306E">
        <w:rPr>
          <w:rFonts w:asciiTheme="majorHAnsi" w:hAnsiTheme="majorHAnsi" w:cs="Calibri"/>
          <w:color w:val="000000"/>
          <w:sz w:val="24"/>
          <w:szCs w:val="24"/>
        </w:rPr>
        <w:t xml:space="preserve">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6187C3C" w14:textId="13DF9275" w:rsidR="00430F97" w:rsidRPr="00C6306E" w:rsidRDefault="00430F97" w:rsidP="00A15FBE">
      <w:pPr>
        <w:pStyle w:val="Kolorowalistaakcent11"/>
        <w:numPr>
          <w:ilvl w:val="1"/>
          <w:numId w:val="30"/>
        </w:numPr>
        <w:autoSpaceDE w:val="0"/>
        <w:autoSpaceDN w:val="0"/>
        <w:adjustRightInd w:val="0"/>
        <w:spacing w:before="0" w:after="0" w:line="276" w:lineRule="auto"/>
        <w:ind w:left="709" w:hanging="709"/>
        <w:rPr>
          <w:rFonts w:asciiTheme="majorHAnsi" w:hAnsiTheme="majorHAnsi" w:cs="Helvetica"/>
          <w:bCs/>
          <w:sz w:val="24"/>
          <w:szCs w:val="24"/>
        </w:rPr>
      </w:pPr>
      <w:r w:rsidRPr="00C6306E">
        <w:rPr>
          <w:rFonts w:asciiTheme="majorHAnsi" w:hAnsiTheme="majorHAnsi" w:cs="Helvetica"/>
          <w:bCs/>
          <w:sz w:val="24"/>
          <w:szCs w:val="24"/>
        </w:rPr>
        <w:t xml:space="preserve">W sytuacji, gdy wystąpi konieczność przedłużenia terminu realizacji umowy, </w:t>
      </w:r>
      <w:r w:rsidR="006528C1">
        <w:rPr>
          <w:rFonts w:asciiTheme="majorHAnsi" w:hAnsiTheme="majorHAnsi" w:cs="Helvetica"/>
          <w:bCs/>
          <w:sz w:val="24"/>
          <w:szCs w:val="24"/>
        </w:rPr>
        <w:t>Wykonawca</w:t>
      </w:r>
      <w:r w:rsidRPr="00C6306E">
        <w:rPr>
          <w:rFonts w:asciiTheme="majorHAnsi" w:hAnsiTheme="majorHAnsi" w:cs="Helvetica"/>
          <w:bCs/>
          <w:sz w:val="24"/>
          <w:szCs w:val="24"/>
        </w:rPr>
        <w:t xml:space="preserve"> przed zawarciem aneksu, zobowiązany jest do przedłużenia terminu ważności wniesionego zabezpieczenia </w:t>
      </w:r>
      <w:r w:rsidR="005052D9">
        <w:rPr>
          <w:rFonts w:asciiTheme="majorHAnsi" w:hAnsiTheme="majorHAnsi" w:cs="Helvetica"/>
          <w:bCs/>
          <w:sz w:val="24"/>
          <w:szCs w:val="24"/>
        </w:rPr>
        <w:t>wniesionego w formie innej niż pieniężna</w:t>
      </w:r>
      <w:r w:rsidRPr="00C6306E">
        <w:rPr>
          <w:rFonts w:asciiTheme="majorHAnsi" w:hAnsiTheme="majorHAnsi" w:cs="Helvetica"/>
          <w:bCs/>
          <w:sz w:val="24"/>
          <w:szCs w:val="24"/>
        </w:rPr>
        <w:t xml:space="preserve">, </w:t>
      </w:r>
      <w:r w:rsidRPr="00C6306E">
        <w:rPr>
          <w:rFonts w:asciiTheme="majorHAnsi" w:hAnsiTheme="majorHAnsi" w:cs="Helvetica"/>
          <w:bCs/>
          <w:sz w:val="24"/>
          <w:szCs w:val="24"/>
        </w:rPr>
        <w:lastRenderedPageBreak/>
        <w:t xml:space="preserve">albo jeśli nie jest to możliwe, do wniesienia nowego zabezpieczenia, na warunkach zaakceptowanych przez </w:t>
      </w:r>
      <w:r w:rsidR="006528C1">
        <w:rPr>
          <w:rFonts w:asciiTheme="majorHAnsi" w:hAnsiTheme="majorHAnsi" w:cs="Helvetica"/>
          <w:bCs/>
          <w:sz w:val="24"/>
          <w:szCs w:val="24"/>
        </w:rPr>
        <w:t>Zamawiającego</w:t>
      </w:r>
      <w:r w:rsidRPr="00C6306E">
        <w:rPr>
          <w:rFonts w:asciiTheme="majorHAnsi" w:hAnsiTheme="majorHAnsi" w:cs="Helvetica"/>
          <w:bCs/>
          <w:sz w:val="24"/>
          <w:szCs w:val="24"/>
        </w:rPr>
        <w:t>, na okres wynikający z aneksu do umowy.</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3D9163C4" w14:textId="77777777" w:rsidTr="006A5D91">
        <w:trPr>
          <w:jc w:val="center"/>
        </w:trPr>
        <w:tc>
          <w:tcPr>
            <w:tcW w:w="9072" w:type="dxa"/>
            <w:tcBorders>
              <w:bottom w:val="single" w:sz="4" w:space="0" w:color="auto"/>
            </w:tcBorders>
            <w:shd w:val="clear" w:color="auto" w:fill="D9D9D9" w:themeFill="background1" w:themeFillShade="D9"/>
          </w:tcPr>
          <w:p w14:paraId="3ACA760A" w14:textId="6D6AD735"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2D9">
              <w:rPr>
                <w:rFonts w:asciiTheme="majorHAnsi" w:hAnsiTheme="majorHAnsi"/>
                <w:sz w:val="26"/>
                <w:szCs w:val="26"/>
              </w:rPr>
              <w:t>1</w:t>
            </w:r>
          </w:p>
          <w:p w14:paraId="79189826" w14:textId="6B1590D4"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14:paraId="3F91D088" w14:textId="0EA1196C"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041F3DC5" w14:textId="643EDCE6"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2BA312AA" w14:textId="1A169122" w:rsidR="005052D9" w:rsidRDefault="005052D9" w:rsidP="00A15FBE">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w:t>
      </w:r>
      <w:r w:rsidRPr="00663481">
        <w:rPr>
          <w:rFonts w:asciiTheme="majorHAnsi" w:hAnsiTheme="majorHAnsi"/>
          <w:b/>
          <w:sz w:val="24"/>
          <w:szCs w:val="24"/>
        </w:rPr>
        <w:t>Nr 2</w:t>
      </w:r>
      <w:r w:rsidRPr="00C6306E">
        <w:rPr>
          <w:rFonts w:asciiTheme="majorHAnsi" w:hAnsiTheme="majorHAnsi"/>
          <w:b/>
          <w:sz w:val="24"/>
          <w:szCs w:val="24"/>
        </w:rPr>
        <w:t xml:space="preserve"> do </w:t>
      </w:r>
      <w:r w:rsidR="00A435B8">
        <w:rPr>
          <w:rFonts w:asciiTheme="majorHAnsi" w:hAnsiTheme="majorHAnsi"/>
          <w:b/>
          <w:sz w:val="24"/>
          <w:szCs w:val="24"/>
        </w:rPr>
        <w:t>SWZ</w:t>
      </w:r>
      <w:r w:rsidRPr="00C6306E">
        <w:rPr>
          <w:rFonts w:asciiTheme="majorHAnsi" w:hAnsiTheme="majorHAnsi"/>
          <w:sz w:val="24"/>
          <w:szCs w:val="24"/>
        </w:rPr>
        <w:t>.</w:t>
      </w:r>
    </w:p>
    <w:p w14:paraId="109DD00A" w14:textId="1F6DBC23" w:rsidR="00D9784D" w:rsidRDefault="006528C1" w:rsidP="00A15FBE">
      <w:pPr>
        <w:pStyle w:val="Kolorowalistaakcent11"/>
        <w:widowControl w:val="0"/>
        <w:numPr>
          <w:ilvl w:val="1"/>
          <w:numId w:val="31"/>
        </w:numPr>
        <w:suppressAutoHyphens/>
        <w:spacing w:line="276" w:lineRule="auto"/>
        <w:ind w:left="709" w:hanging="709"/>
        <w:outlineLvl w:val="3"/>
        <w:rPr>
          <w:rFonts w:asciiTheme="majorHAnsi" w:hAnsiTheme="majorHAnsi"/>
          <w:sz w:val="24"/>
          <w:szCs w:val="24"/>
        </w:rPr>
      </w:pPr>
      <w:r>
        <w:rPr>
          <w:rFonts w:asciiTheme="majorHAnsi" w:hAnsiTheme="majorHAnsi"/>
          <w:sz w:val="24"/>
          <w:szCs w:val="24"/>
        </w:rPr>
        <w:t>Zamawiający</w:t>
      </w:r>
      <w:r w:rsidR="00D9784D" w:rsidRPr="007F1F51">
        <w:rPr>
          <w:rFonts w:asciiTheme="majorHAnsi" w:hAnsiTheme="majorHAnsi"/>
          <w:sz w:val="24"/>
          <w:szCs w:val="24"/>
        </w:rPr>
        <w:t xml:space="preserve"> przewiduje możliwości wprowadzenia zmian do zawartej umowy, na podstawie art. </w:t>
      </w:r>
      <w:r w:rsidR="007F1F51">
        <w:rPr>
          <w:rFonts w:asciiTheme="majorHAnsi" w:hAnsiTheme="majorHAnsi"/>
          <w:sz w:val="24"/>
          <w:szCs w:val="24"/>
        </w:rPr>
        <w:t>454-455</w:t>
      </w:r>
      <w:r w:rsidR="00D9784D" w:rsidRPr="007F1F51">
        <w:rPr>
          <w:rFonts w:asciiTheme="majorHAnsi" w:hAnsiTheme="majorHAnsi"/>
          <w:sz w:val="24"/>
          <w:szCs w:val="24"/>
        </w:rPr>
        <w:t xml:space="preserve"> ustawy</w:t>
      </w:r>
      <w:r w:rsidR="000405D0">
        <w:rPr>
          <w:rFonts w:asciiTheme="majorHAnsi" w:hAnsiTheme="majorHAnsi"/>
          <w:sz w:val="24"/>
          <w:szCs w:val="24"/>
        </w:rPr>
        <w:t xml:space="preserve"> Pzp</w:t>
      </w:r>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00D9784D" w:rsidRPr="007F1F51">
        <w:rPr>
          <w:rFonts w:asciiTheme="majorHAnsi" w:hAnsiTheme="majorHAnsi"/>
          <w:sz w:val="24"/>
          <w:szCs w:val="24"/>
        </w:rPr>
        <w:t>Umowy.</w:t>
      </w:r>
    </w:p>
    <w:tbl>
      <w:tblPr>
        <w:tblW w:w="0" w:type="auto"/>
        <w:jc w:val="center"/>
        <w:tblBorders>
          <w:bottom w:val="single" w:sz="4" w:space="0" w:color="auto"/>
        </w:tblBorders>
        <w:tblLook w:val="04A0" w:firstRow="1" w:lastRow="0" w:firstColumn="1" w:lastColumn="0" w:noHBand="0" w:noVBand="1"/>
      </w:tblPr>
      <w:tblGrid>
        <w:gridCol w:w="9072"/>
      </w:tblGrid>
      <w:tr w:rsidR="006708E0" w:rsidRPr="00C6306E" w14:paraId="6C5E5AB1" w14:textId="77777777" w:rsidTr="000405D0">
        <w:trPr>
          <w:trHeight w:val="507"/>
          <w:jc w:val="center"/>
        </w:trPr>
        <w:tc>
          <w:tcPr>
            <w:tcW w:w="9072" w:type="dxa"/>
            <w:shd w:val="clear" w:color="auto" w:fill="D9D9D9" w:themeFill="background1" w:themeFillShade="D9"/>
          </w:tcPr>
          <w:p w14:paraId="1142CEE0" w14:textId="076C9AFE"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195461">
              <w:rPr>
                <w:rFonts w:asciiTheme="majorHAnsi" w:hAnsiTheme="majorHAnsi"/>
                <w:color w:val="000000"/>
                <w:sz w:val="26"/>
                <w:szCs w:val="26"/>
              </w:rPr>
              <w:t>2</w:t>
            </w:r>
          </w:p>
          <w:p w14:paraId="4B07268A" w14:textId="77777777"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14:paraId="5669F187" w14:textId="77777777" w:rsidR="00A518EF" w:rsidRPr="00C6306E" w:rsidRDefault="00A518EF" w:rsidP="00A518EF">
      <w:pPr>
        <w:spacing w:line="276" w:lineRule="auto"/>
        <w:jc w:val="both"/>
        <w:rPr>
          <w:rFonts w:asciiTheme="majorHAnsi" w:hAnsiTheme="majorHAnsi" w:cs="Arial"/>
          <w:b/>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Pr="00C6306E">
        <w:rPr>
          <w:rFonts w:asciiTheme="majorHAnsi" w:hAnsiTheme="majorHAnsi" w:cs="Arial"/>
        </w:rPr>
        <w:t xml:space="preserve"> </w:t>
      </w:r>
      <w:r>
        <w:rPr>
          <w:rFonts w:asciiTheme="majorHAnsi" w:hAnsiTheme="majorHAnsi" w:cs="Arial"/>
          <w:b/>
        </w:rPr>
        <w:t>Zamawiający</w:t>
      </w:r>
      <w:r w:rsidRPr="00C6306E">
        <w:rPr>
          <w:rFonts w:asciiTheme="majorHAnsi" w:hAnsiTheme="majorHAnsi" w:cs="Arial"/>
          <w:b/>
        </w:rPr>
        <w:t xml:space="preserve"> </w:t>
      </w:r>
      <w:r w:rsidRPr="00C6306E">
        <w:rPr>
          <w:rFonts w:asciiTheme="majorHAnsi" w:hAnsiTheme="majorHAnsi" w:cs="Arial"/>
          <w:b/>
        </w:rPr>
        <w:br/>
        <w:t xml:space="preserve">informuje, że: </w:t>
      </w:r>
    </w:p>
    <w:p w14:paraId="3963AF5F" w14:textId="77777777" w:rsidR="00A518EF" w:rsidRPr="00C6306E" w:rsidRDefault="00A518EF" w:rsidP="00A15FBE">
      <w:pPr>
        <w:pStyle w:val="Akapitzlist"/>
        <w:numPr>
          <w:ilvl w:val="0"/>
          <w:numId w:val="18"/>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Jest administratorem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oraz osób, których dane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przekazał w niniejszym postępowaniu</w:t>
      </w:r>
      <w:r w:rsidRPr="00C6306E">
        <w:rPr>
          <w:rFonts w:asciiTheme="majorHAnsi" w:hAnsiTheme="majorHAnsi" w:cs="Arial"/>
          <w:i/>
          <w:sz w:val="24"/>
          <w:szCs w:val="24"/>
        </w:rPr>
        <w:t>;</w:t>
      </w:r>
    </w:p>
    <w:p w14:paraId="404B957F" w14:textId="47404D7C" w:rsidR="00A518EF" w:rsidRPr="00A518EF" w:rsidRDefault="00A518EF" w:rsidP="00903AD8">
      <w:pPr>
        <w:autoSpaceDE w:val="0"/>
        <w:autoSpaceDN w:val="0"/>
        <w:adjustRightInd w:val="0"/>
        <w:spacing w:after="240"/>
        <w:jc w:val="both"/>
        <w:rPr>
          <w:bCs/>
        </w:rPr>
      </w:pPr>
      <w:r w:rsidRPr="00792739">
        <w:rPr>
          <w:rFonts w:asciiTheme="majorHAnsi" w:hAnsiTheme="majorHAnsi" w:cs="Arial"/>
        </w:rPr>
        <w:t>dane osobowe Wykonawcy przetwarzane będą na podstawie art. 6 ust. 1 lit. c</w:t>
      </w:r>
      <w:r w:rsidRPr="00792739">
        <w:rPr>
          <w:rFonts w:asciiTheme="majorHAnsi" w:hAnsiTheme="majorHAnsi" w:cs="Arial"/>
          <w:i/>
        </w:rPr>
        <w:t xml:space="preserve"> </w:t>
      </w:r>
      <w:r w:rsidRPr="00792739">
        <w:rPr>
          <w:rFonts w:asciiTheme="majorHAnsi" w:hAnsiTheme="majorHAnsi" w:cs="Arial"/>
        </w:rPr>
        <w:t xml:space="preserve">RODO w celu związanym z postępowaniem o udzielenie zamówienia publicznego </w:t>
      </w:r>
      <w:r w:rsidRPr="00792739">
        <w:rPr>
          <w:rFonts w:asciiTheme="majorHAnsi" w:hAnsiTheme="majorHAnsi" w:cs="Arial"/>
        </w:rPr>
        <w:br/>
        <w:t>na zadanie pn</w:t>
      </w:r>
      <w:r w:rsidRPr="006B42A9">
        <w:rPr>
          <w:rFonts w:asciiTheme="majorHAnsi" w:hAnsiTheme="majorHAnsi" w:cs="Arial"/>
          <w:b/>
          <w:bCs/>
        </w:rPr>
        <w:t>.:</w:t>
      </w:r>
      <w:r w:rsidR="00FE542C" w:rsidRPr="00FE542C">
        <w:rPr>
          <w:b/>
          <w:sz w:val="32"/>
          <w:szCs w:val="32"/>
        </w:rPr>
        <w:t xml:space="preserve"> </w:t>
      </w:r>
      <w:r w:rsidR="00FE542C" w:rsidRPr="00D1279C">
        <w:rPr>
          <w:b/>
        </w:rPr>
        <w:t>„</w:t>
      </w:r>
      <w:r w:rsidR="001245D0" w:rsidRPr="001245D0">
        <w:rPr>
          <w:b/>
        </w:rPr>
        <w:t xml:space="preserve">Prace przy zabytkowym budynku I Liceum Ogólnokształcącego  </w:t>
      </w:r>
      <w:r w:rsidR="001245D0">
        <w:rPr>
          <w:b/>
        </w:rPr>
        <w:br/>
      </w:r>
      <w:r w:rsidR="001245D0" w:rsidRPr="001245D0">
        <w:rPr>
          <w:b/>
        </w:rPr>
        <w:t>w Tomaszowie Mazowieckim</w:t>
      </w:r>
      <w:r w:rsidR="00903AD8">
        <w:rPr>
          <w:bCs/>
        </w:rPr>
        <w:t>”</w:t>
      </w:r>
      <w:r w:rsidR="00FE542C">
        <w:rPr>
          <w:b/>
        </w:rPr>
        <w:t xml:space="preserve"> </w:t>
      </w:r>
      <w:r w:rsidRPr="006B42A9">
        <w:rPr>
          <w:rFonts w:asciiTheme="majorHAnsi" w:hAnsiTheme="majorHAnsi" w:cs="Arial"/>
          <w:b/>
          <w:bCs/>
        </w:rPr>
        <w:t xml:space="preserve"> </w:t>
      </w:r>
      <w:r w:rsidRPr="00792739">
        <w:rPr>
          <w:rFonts w:asciiTheme="majorHAnsi" w:hAnsiTheme="majorHAnsi" w:cs="Arial"/>
        </w:rPr>
        <w:t>prowadzonym w</w:t>
      </w:r>
      <w:r>
        <w:rPr>
          <w:rFonts w:asciiTheme="majorHAnsi" w:hAnsiTheme="majorHAnsi" w:cs="Arial"/>
        </w:rPr>
        <w:t> </w:t>
      </w:r>
      <w:r w:rsidRPr="00792739">
        <w:rPr>
          <w:rFonts w:asciiTheme="majorHAnsi" w:hAnsiTheme="majorHAnsi" w:cs="Arial"/>
        </w:rPr>
        <w:t>trybie podstawowym;</w:t>
      </w:r>
    </w:p>
    <w:p w14:paraId="2EB2F5A4" w14:textId="77777777" w:rsidR="00A518EF" w:rsidRPr="009D5805" w:rsidRDefault="00A518EF" w:rsidP="00A518EF">
      <w:pPr>
        <w:autoSpaceDE w:val="0"/>
        <w:autoSpaceDN w:val="0"/>
        <w:adjustRightInd w:val="0"/>
        <w:ind w:left="426"/>
        <w:jc w:val="both"/>
        <w:rPr>
          <w:rFonts w:asciiTheme="majorHAnsi" w:hAnsiTheme="majorHAnsi" w:cs="Arial"/>
        </w:rPr>
      </w:pPr>
      <w:r>
        <w:rPr>
          <w:rFonts w:asciiTheme="majorHAnsi" w:hAnsiTheme="majorHAnsi" w:cs="Arial"/>
        </w:rPr>
        <w:t xml:space="preserve">2) dane kontaktowe Inspektora Ochrony Danych: </w:t>
      </w:r>
      <w:hyperlink r:id="rId31" w:history="1">
        <w:r w:rsidRPr="00C95A67">
          <w:rPr>
            <w:rStyle w:val="Hipercze"/>
            <w:rFonts w:asciiTheme="majorHAnsi" w:hAnsiTheme="majorHAnsi" w:cs="Arial"/>
          </w:rPr>
          <w:t>iod@powiat-tomaszowski.pl</w:t>
        </w:r>
      </w:hyperlink>
      <w:r>
        <w:rPr>
          <w:rFonts w:asciiTheme="majorHAnsi" w:hAnsiTheme="majorHAnsi" w:cs="Arial"/>
        </w:rPr>
        <w:t xml:space="preserve"> </w:t>
      </w:r>
    </w:p>
    <w:p w14:paraId="22865984" w14:textId="28659B01" w:rsidR="00A518EF" w:rsidRPr="00C6306E" w:rsidRDefault="00A518EF" w:rsidP="005B6696">
      <w:pPr>
        <w:pStyle w:val="Akapitzlist"/>
        <w:numPr>
          <w:ilvl w:val="0"/>
          <w:numId w:val="52"/>
        </w:numPr>
        <w:spacing w:before="0" w:after="0" w:line="276" w:lineRule="auto"/>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w:t>
      </w:r>
      <w:r>
        <w:rPr>
          <w:rFonts w:asciiTheme="majorHAnsi" w:eastAsia="Times New Roman" w:hAnsiTheme="majorHAnsi" w:cs="Arial"/>
          <w:sz w:val="24"/>
          <w:szCs w:val="24"/>
          <w:lang w:eastAsia="pl-PL"/>
        </w:rPr>
        <w:t>1</w:t>
      </w:r>
      <w:r w:rsidRPr="00C6306E">
        <w:rPr>
          <w:rFonts w:asciiTheme="majorHAnsi" w:eastAsia="Times New Roman" w:hAnsiTheme="majorHAnsi" w:cs="Arial"/>
          <w:sz w:val="24"/>
          <w:szCs w:val="24"/>
          <w:lang w:eastAsia="pl-PL"/>
        </w:rPr>
        <w:t xml:space="preserve">8 oraz art. </w:t>
      </w:r>
      <w:r>
        <w:rPr>
          <w:rFonts w:asciiTheme="majorHAnsi" w:eastAsia="Times New Roman" w:hAnsiTheme="majorHAnsi" w:cs="Arial"/>
          <w:sz w:val="24"/>
          <w:szCs w:val="24"/>
          <w:lang w:eastAsia="pl-PL"/>
        </w:rPr>
        <w:t xml:space="preserve">74 </w:t>
      </w:r>
      <w:r w:rsidRPr="00C6306E">
        <w:rPr>
          <w:rFonts w:asciiTheme="majorHAnsi" w:eastAsia="Times New Roman" w:hAnsiTheme="majorHAnsi" w:cs="Arial"/>
          <w:sz w:val="24"/>
          <w:szCs w:val="24"/>
          <w:lang w:eastAsia="pl-PL"/>
        </w:rPr>
        <w:t xml:space="preserve">ustawy </w:t>
      </w:r>
      <w:r w:rsidRPr="00FF3F5F">
        <w:rPr>
          <w:rFonts w:asciiTheme="majorHAnsi" w:eastAsia="Times New Roman" w:hAnsiTheme="majorHAnsi" w:cs="Arial"/>
          <w:sz w:val="24"/>
          <w:szCs w:val="24"/>
          <w:lang w:eastAsia="pl-PL"/>
        </w:rPr>
        <w:t xml:space="preserve">z </w:t>
      </w:r>
      <w:r w:rsidRPr="00FF3F5F">
        <w:rPr>
          <w:rFonts w:asciiTheme="majorHAnsi" w:hAnsiTheme="majorHAnsi" w:cs="Arial"/>
          <w:bCs/>
          <w:sz w:val="24"/>
          <w:szCs w:val="24"/>
        </w:rPr>
        <w:t>dnia 11 września 2019 r. Prawo zamówień publicznych</w:t>
      </w:r>
      <w:r>
        <w:rPr>
          <w:rFonts w:asciiTheme="majorHAnsi" w:hAnsiTheme="majorHAnsi" w:cs="Arial"/>
          <w:bCs/>
          <w:sz w:val="24"/>
          <w:szCs w:val="24"/>
        </w:rPr>
        <w:t xml:space="preserve"> </w:t>
      </w:r>
      <w:r>
        <w:rPr>
          <w:rFonts w:asciiTheme="majorHAnsi" w:eastAsia="Times New Roman" w:hAnsiTheme="majorHAnsi" w:cs="Arial"/>
          <w:sz w:val="24"/>
          <w:szCs w:val="24"/>
          <w:lang w:eastAsia="pl-PL"/>
        </w:rPr>
        <w:t>(Dz. U. z 202</w:t>
      </w:r>
      <w:r w:rsidR="00903AD8">
        <w:rPr>
          <w:rFonts w:asciiTheme="majorHAnsi" w:eastAsia="Times New Roman" w:hAnsiTheme="majorHAnsi" w:cs="Arial"/>
          <w:sz w:val="24"/>
          <w:szCs w:val="24"/>
          <w:lang w:eastAsia="pl-PL"/>
        </w:rPr>
        <w:t>4</w:t>
      </w:r>
      <w:r w:rsidRPr="00C6306E">
        <w:rPr>
          <w:rFonts w:asciiTheme="majorHAnsi" w:eastAsia="Times New Roman" w:hAnsiTheme="majorHAnsi" w:cs="Arial"/>
          <w:sz w:val="24"/>
          <w:szCs w:val="24"/>
          <w:lang w:eastAsia="pl-PL"/>
        </w:rPr>
        <w:t xml:space="preserve"> r. poz. </w:t>
      </w:r>
      <w:r w:rsidR="001333E1">
        <w:rPr>
          <w:rFonts w:asciiTheme="majorHAnsi" w:eastAsia="Times New Roman" w:hAnsiTheme="majorHAnsi" w:cs="Arial"/>
          <w:sz w:val="24"/>
          <w:szCs w:val="24"/>
          <w:lang w:eastAsia="pl-PL"/>
        </w:rPr>
        <w:t>1</w:t>
      </w:r>
      <w:r w:rsidR="00903AD8">
        <w:rPr>
          <w:rFonts w:asciiTheme="majorHAnsi" w:eastAsia="Times New Roman" w:hAnsiTheme="majorHAnsi" w:cs="Arial"/>
          <w:sz w:val="24"/>
          <w:szCs w:val="24"/>
          <w:lang w:eastAsia="pl-PL"/>
        </w:rPr>
        <w:t>320</w:t>
      </w:r>
      <w:r w:rsidR="001333E1">
        <w:rPr>
          <w:rFonts w:asciiTheme="majorHAnsi" w:eastAsia="Times New Roman" w:hAnsiTheme="majorHAnsi" w:cs="Arial"/>
          <w:sz w:val="24"/>
          <w:szCs w:val="24"/>
          <w:lang w:eastAsia="pl-PL"/>
        </w:rPr>
        <w:t xml:space="preserve"> ze zm.</w:t>
      </w:r>
      <w:r w:rsidRPr="00C6306E">
        <w:rPr>
          <w:rFonts w:asciiTheme="majorHAnsi" w:eastAsia="Times New Roman" w:hAnsiTheme="majorHAnsi" w:cs="Arial"/>
          <w:sz w:val="24"/>
          <w:szCs w:val="24"/>
          <w:lang w:eastAsia="pl-PL"/>
        </w:rPr>
        <w:t xml:space="preserve">), dalej „ustawa Pzp”;  </w:t>
      </w:r>
    </w:p>
    <w:p w14:paraId="1724D4A1" w14:textId="77777777" w:rsidR="00A518EF" w:rsidRPr="00A94987" w:rsidRDefault="00A518EF" w:rsidP="005B6696">
      <w:pPr>
        <w:pStyle w:val="Akapitzlist"/>
        <w:numPr>
          <w:ilvl w:val="0"/>
          <w:numId w:val="52"/>
        </w:numPr>
        <w:spacing w:before="0" w:after="0" w:line="276" w:lineRule="auto"/>
        <w:ind w:left="851" w:hanging="426"/>
        <w:rPr>
          <w:rFonts w:asciiTheme="majorHAnsi" w:eastAsia="Times New Roman" w:hAnsiTheme="majorHAnsi" w:cs="Arial"/>
          <w:sz w:val="24"/>
          <w:szCs w:val="24"/>
          <w:lang w:eastAsia="pl-PL"/>
        </w:rPr>
      </w:pPr>
      <w:r w:rsidRPr="00A94987">
        <w:rPr>
          <w:rFonts w:asciiTheme="majorHAnsi" w:eastAsia="Times New Roman" w:hAnsiTheme="majorHAnsi" w:cs="Arial"/>
          <w:sz w:val="24"/>
          <w:szCs w:val="24"/>
          <w:lang w:eastAsia="pl-PL"/>
        </w:rPr>
        <w:t>dane osobowe Wykonawcy będą przechowywane, zgodnie z art. 78 ust. 1 ustawy Pzp, przez okres 4 lat od dnia zakończenia postępowania o udzielenie zamówienia, w sposób gwarantujący jego nienaruszalność.</w:t>
      </w:r>
    </w:p>
    <w:p w14:paraId="7AFDD663" w14:textId="77777777" w:rsidR="00A518EF" w:rsidRPr="00C6306E" w:rsidRDefault="00A518EF" w:rsidP="005B6696">
      <w:pPr>
        <w:pStyle w:val="Akapitzlist"/>
        <w:numPr>
          <w:ilvl w:val="0"/>
          <w:numId w:val="52"/>
        </w:numPr>
        <w:spacing w:before="0" w:after="0" w:line="276" w:lineRule="auto"/>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t>
      </w:r>
      <w:r>
        <w:rPr>
          <w:rFonts w:asciiTheme="majorHAnsi" w:eastAsia="Times New Roman" w:hAnsiTheme="majorHAnsi" w:cs="Arial"/>
          <w:sz w:val="24"/>
          <w:szCs w:val="24"/>
          <w:lang w:eastAsia="pl-PL"/>
        </w:rPr>
        <w:t>Wykonawcę</w:t>
      </w:r>
      <w:r w:rsidRPr="00C6306E">
        <w:rPr>
          <w:rFonts w:asciiTheme="majorHAnsi" w:eastAsia="Times New Roman" w:hAnsiTheme="majorHAnsi" w:cs="Arial"/>
          <w:sz w:val="24"/>
          <w:szCs w:val="24"/>
          <w:lang w:eastAsia="pl-PL"/>
        </w:rPr>
        <w:t xml:space="preserve"> danych osobowych bezpośrednio go dotyczących jest wymogiem ustawowym określonym w przepisach ustawy Pzp, związanym z udziałem w postępowaniu o udzielenie zamówienia publicznego; konsekwencje niepodania określonych danych wynikają z ustawy Pzp;  </w:t>
      </w:r>
    </w:p>
    <w:p w14:paraId="7716931D" w14:textId="77777777" w:rsidR="00A518EF" w:rsidRPr="00C6306E" w:rsidRDefault="00A518EF" w:rsidP="005B6696">
      <w:pPr>
        <w:pStyle w:val="Akapitzlist"/>
        <w:numPr>
          <w:ilvl w:val="0"/>
          <w:numId w:val="52"/>
        </w:numPr>
        <w:spacing w:before="0" w:after="0" w:line="276" w:lineRule="auto"/>
        <w:ind w:left="851"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decyzje nie będą podejmowane w sposób zautomatyzowany, stosowanie do art. 22 RODO;</w:t>
      </w:r>
    </w:p>
    <w:p w14:paraId="3816C92E" w14:textId="77777777" w:rsidR="00A518EF" w:rsidRPr="00C6306E" w:rsidRDefault="00A518EF" w:rsidP="005B6696">
      <w:pPr>
        <w:pStyle w:val="Akapitzlist"/>
        <w:numPr>
          <w:ilvl w:val="0"/>
          <w:numId w:val="52"/>
        </w:numPr>
        <w:spacing w:before="0" w:after="0" w:line="276" w:lineRule="auto"/>
        <w:ind w:left="426" w:firstLine="0"/>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posiada:</w:t>
      </w:r>
    </w:p>
    <w:p w14:paraId="5D30B71C" w14:textId="77777777" w:rsidR="00A518EF" w:rsidRPr="00C6306E" w:rsidRDefault="00A518EF" w:rsidP="00A15FBE">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15 RODO prawo dostępu do danych osobowych dotyczących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w:t>
      </w:r>
    </w:p>
    <w:p w14:paraId="30ED9F5D" w14:textId="77777777" w:rsidR="00A518EF" w:rsidRPr="00C6306E" w:rsidRDefault="00A518EF" w:rsidP="00A15FBE">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r>
      <w:r w:rsidRPr="00C6306E">
        <w:rPr>
          <w:rFonts w:asciiTheme="majorHAnsi" w:hAnsiTheme="majorHAnsi" w:cs="Arial"/>
          <w:sz w:val="24"/>
          <w:szCs w:val="24"/>
        </w:rPr>
        <w:lastRenderedPageBreak/>
        <w:t>publicznego ani zmianą postanowień umowy w zakresie niezgodnym z ustawą Pzp oraz nie narusza integralności protokołu oraz jego załączników</w:t>
      </w:r>
      <w:r w:rsidRPr="00C6306E">
        <w:rPr>
          <w:rFonts w:asciiTheme="majorHAnsi" w:eastAsia="Times New Roman" w:hAnsiTheme="majorHAnsi" w:cs="Arial"/>
          <w:sz w:val="24"/>
          <w:szCs w:val="24"/>
          <w:lang w:eastAsia="pl-PL"/>
        </w:rPr>
        <w:t>;</w:t>
      </w:r>
    </w:p>
    <w:p w14:paraId="270785BC" w14:textId="77777777" w:rsidR="00A518EF" w:rsidRPr="00C6306E" w:rsidRDefault="00A518EF" w:rsidP="00A15FBE">
      <w:pPr>
        <w:pStyle w:val="Akapitzlist"/>
        <w:numPr>
          <w:ilvl w:val="0"/>
          <w:numId w:val="16"/>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66A233B1" w14:textId="77777777" w:rsidR="00A518EF" w:rsidRPr="00C6306E" w:rsidRDefault="00A518EF" w:rsidP="00A15FBE">
      <w:pPr>
        <w:pStyle w:val="Akapitzlist"/>
        <w:numPr>
          <w:ilvl w:val="0"/>
          <w:numId w:val="16"/>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prawo do wniesienia skargi do Prezesa Urzędu Ochrony Danych Osobowych, gdy </w:t>
      </w:r>
      <w:r>
        <w:rPr>
          <w:rFonts w:asciiTheme="majorHAnsi" w:eastAsia="Times New Roman" w:hAnsiTheme="majorHAnsi" w:cs="Arial"/>
          <w:sz w:val="24"/>
          <w:szCs w:val="24"/>
          <w:lang w:eastAsia="pl-PL"/>
        </w:rPr>
        <w:t>Wykonawca</w:t>
      </w:r>
      <w:r w:rsidRPr="00C6306E">
        <w:rPr>
          <w:rFonts w:asciiTheme="majorHAnsi" w:eastAsia="Times New Roman" w:hAnsiTheme="majorHAnsi" w:cs="Arial"/>
          <w:sz w:val="24"/>
          <w:szCs w:val="24"/>
          <w:lang w:eastAsia="pl-PL"/>
        </w:rPr>
        <w:t xml:space="preserve"> uzna, że przetwarzanie jego danych osobowych narusza przepisy RODO;</w:t>
      </w:r>
    </w:p>
    <w:p w14:paraId="77A6088E" w14:textId="77777777" w:rsidR="00A518EF" w:rsidRPr="00C6306E" w:rsidRDefault="00A518EF" w:rsidP="005B6696">
      <w:pPr>
        <w:pStyle w:val="Akapitzlist"/>
        <w:numPr>
          <w:ilvl w:val="0"/>
          <w:numId w:val="52"/>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nie przysługuje:</w:t>
      </w:r>
    </w:p>
    <w:p w14:paraId="37A32812" w14:textId="77777777" w:rsidR="00A518EF" w:rsidRPr="00C6306E" w:rsidRDefault="00A518EF" w:rsidP="00A15FBE">
      <w:pPr>
        <w:pStyle w:val="Akapitzlist"/>
        <w:numPr>
          <w:ilvl w:val="0"/>
          <w:numId w:val="17"/>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09451761" w14:textId="77777777" w:rsidR="00A518EF" w:rsidRPr="00C6306E" w:rsidRDefault="00A518EF" w:rsidP="00A15FBE">
      <w:pPr>
        <w:pStyle w:val="Akapitzlist"/>
        <w:numPr>
          <w:ilvl w:val="0"/>
          <w:numId w:val="17"/>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3A9E99BD" w14:textId="77777777" w:rsidR="00A518EF" w:rsidRPr="00C6306E" w:rsidRDefault="00A518EF" w:rsidP="00A15FBE">
      <w:pPr>
        <w:pStyle w:val="Akapitzlist"/>
        <w:numPr>
          <w:ilvl w:val="0"/>
          <w:numId w:val="17"/>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t>
      </w:r>
      <w:r>
        <w:rPr>
          <w:rFonts w:asciiTheme="majorHAnsi" w:eastAsia="Times New Roman" w:hAnsiTheme="majorHAnsi" w:cs="Arial"/>
          <w:sz w:val="24"/>
          <w:szCs w:val="24"/>
          <w:lang w:eastAsia="pl-PL"/>
        </w:rPr>
        <w:t>Wykonawcy</w:t>
      </w:r>
      <w:r w:rsidRPr="00C6306E">
        <w:rPr>
          <w:rFonts w:asciiTheme="majorHAnsi" w:eastAsia="Times New Roman" w:hAnsiTheme="majorHAnsi" w:cs="Arial"/>
          <w:sz w:val="24"/>
          <w:szCs w:val="24"/>
          <w:lang w:eastAsia="pl-PL"/>
        </w:rPr>
        <w:t xml:space="preserve"> jest art. 6 ust. 1 lit. c RODO. </w:t>
      </w:r>
    </w:p>
    <w:p w14:paraId="717CB5A8" w14:textId="77777777" w:rsidR="00A518EF" w:rsidRPr="00C6306E" w:rsidRDefault="00A518EF" w:rsidP="00A518EF">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 przypadku, gdy wykonanie obowiązków, o których mowa w art. 15 ust. 1-3 rozporządzenia 2016/679, wymagałoby niewspółmiernie dużego wysiłku, </w:t>
      </w:r>
      <w:r>
        <w:rPr>
          <w:rFonts w:asciiTheme="majorHAnsi" w:hAnsiTheme="majorHAnsi"/>
        </w:rPr>
        <w:t>Zamawiający</w:t>
      </w:r>
      <w:r w:rsidRPr="00C6306E">
        <w:rPr>
          <w:rFonts w:asciiTheme="majorHAnsi" w:hAnsiTheme="majorHAnsi"/>
        </w:rPr>
        <w:t xml:space="preserve"> może żądać od osoby, której dane dotyczą, wskazania dodatkowych informacji mających na celu sprecyzowanie żądania, w szczególności podania nazwy lub daty postępowania o udzielenie zamówienia publicznego lub konkursu.</w:t>
      </w:r>
    </w:p>
    <w:p w14:paraId="5851F19B" w14:textId="77777777" w:rsidR="00A518EF" w:rsidRPr="00C6306E" w:rsidRDefault="00A518EF" w:rsidP="00A518EF">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C6306E">
        <w:rPr>
          <w:rFonts w:asciiTheme="majorHAnsi" w:hAnsiTheme="majorHAnsi"/>
        </w:rPr>
        <w:br/>
        <w:t>z ustawą.</w:t>
      </w:r>
    </w:p>
    <w:p w14:paraId="5AAE9FA6" w14:textId="77777777" w:rsidR="00A518EF" w:rsidRPr="00C6306E" w:rsidRDefault="00A518EF" w:rsidP="00A518EF">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782F830F" w14:textId="77777777" w:rsidR="00A518EF" w:rsidRPr="00C6306E" w:rsidRDefault="00A518EF" w:rsidP="00A518EF">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 xml:space="preserve">W przypadku danych osobowych zamieszczonych przez </w:t>
      </w:r>
      <w:r>
        <w:rPr>
          <w:rFonts w:asciiTheme="majorHAnsi" w:hAnsiTheme="majorHAnsi"/>
          <w:shd w:val="clear" w:color="auto" w:fill="FFFFFF"/>
        </w:rPr>
        <w:t>Zamawiającego</w:t>
      </w:r>
      <w:r w:rsidRPr="00C6306E">
        <w:rPr>
          <w:rFonts w:asciiTheme="majorHAnsi" w:hAnsiTheme="majorHAnsi"/>
          <w:shd w:val="clear" w:color="auto" w:fill="FFFFFF"/>
        </w:rPr>
        <w:t xml:space="preserve"> w Biuletynie Zamówień Publicznych, prawa, o których mowa w art. 15 i art. 16 rozporządzenia 2016/679, są wykonywane w drodze żądania skierowanego do </w:t>
      </w:r>
      <w:r>
        <w:rPr>
          <w:rFonts w:asciiTheme="majorHAnsi" w:hAnsiTheme="majorHAnsi"/>
          <w:shd w:val="clear" w:color="auto" w:fill="FFFFFF"/>
        </w:rPr>
        <w:t>Zamawiającego</w:t>
      </w:r>
      <w:r w:rsidRPr="00C6306E">
        <w:rPr>
          <w:rFonts w:asciiTheme="majorHAnsi" w:hAnsiTheme="majorHAnsi"/>
          <w:shd w:val="clear" w:color="auto" w:fill="FFFFFF"/>
        </w:rPr>
        <w:t>.</w:t>
      </w:r>
    </w:p>
    <w:p w14:paraId="2DD06E9F" w14:textId="77777777" w:rsidR="00470482" w:rsidRPr="00C6306E" w:rsidRDefault="00470482"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14:paraId="5763A675" w14:textId="77777777" w:rsidTr="000405D0">
        <w:trPr>
          <w:jc w:val="center"/>
        </w:trPr>
        <w:tc>
          <w:tcPr>
            <w:tcW w:w="9072" w:type="dxa"/>
            <w:tcBorders>
              <w:bottom w:val="single" w:sz="4" w:space="0" w:color="auto"/>
            </w:tcBorders>
            <w:shd w:val="clear" w:color="auto" w:fill="D9D9D9" w:themeFill="background1" w:themeFillShade="D9"/>
          </w:tcPr>
          <w:p w14:paraId="758438AA" w14:textId="4FF7C2E4"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14:paraId="6C7ECBF7" w14:textId="77777777"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4477C0ED" w14:textId="77777777" w:rsidR="00A518EF"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41312B20" w14:textId="77777777" w:rsidR="00A518EF" w:rsidRPr="00432D57"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16503B1A" w14:textId="77777777" w:rsidR="00A518EF"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Pr="00CC1FD8">
        <w:rPr>
          <w:rFonts w:asciiTheme="majorHAnsi" w:hAnsiTheme="majorHAnsi"/>
        </w:rPr>
        <w:t> </w:t>
      </w:r>
      <w:r w:rsidRPr="00CC1FD8">
        <w:rPr>
          <w:rFonts w:asciiTheme="majorHAnsi" w:hAnsiTheme="majorHAnsi"/>
          <w:sz w:val="24"/>
          <w:szCs w:val="24"/>
        </w:rPr>
        <w:t xml:space="preserve">Środki ochrony prawnej wobec ogłoszenia wszczynającego postępowanie o udzielenie zamówienia lub ogłoszenia o konkursie oraz dokumentów zamówienia przysługują również organizacjom wpisanym na listę, o </w:t>
      </w:r>
      <w:r w:rsidRPr="00CC1FD8">
        <w:rPr>
          <w:rFonts w:asciiTheme="majorHAnsi" w:hAnsiTheme="majorHAnsi"/>
          <w:sz w:val="24"/>
          <w:szCs w:val="24"/>
        </w:rPr>
        <w:lastRenderedPageBreak/>
        <w:t>której mowa w art. 469 pkt 15</w:t>
      </w:r>
      <w:r>
        <w:rPr>
          <w:rFonts w:asciiTheme="majorHAnsi" w:hAnsiTheme="majorHAnsi"/>
          <w:sz w:val="24"/>
          <w:szCs w:val="24"/>
        </w:rPr>
        <w:t xml:space="preserve"> ustawy Pzp</w:t>
      </w:r>
      <w:r w:rsidRPr="00CC1FD8">
        <w:rPr>
          <w:rFonts w:asciiTheme="majorHAnsi" w:hAnsiTheme="majorHAnsi"/>
          <w:sz w:val="24"/>
          <w:szCs w:val="24"/>
        </w:rPr>
        <w:t xml:space="preserve"> oraz Rzecznikowi Małych i Średnich Przedsiębiorców.</w:t>
      </w:r>
    </w:p>
    <w:p w14:paraId="1EF80B12" w14:textId="77777777" w:rsidR="00A518EF" w:rsidRPr="00CC1FD8"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Pr="00CC1FD8">
        <w:rPr>
          <w:rFonts w:asciiTheme="majorHAnsi" w:hAnsiTheme="majorHAnsi"/>
          <w:color w:val="000000"/>
          <w:sz w:val="24"/>
          <w:szCs w:val="24"/>
        </w:rPr>
        <w:t>przysługuje na:</w:t>
      </w:r>
    </w:p>
    <w:p w14:paraId="2CCD74FA" w14:textId="77777777" w:rsidR="00A518EF" w:rsidRPr="00CC1FD8" w:rsidRDefault="00A518EF" w:rsidP="001029D2">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610D6094" w14:textId="77777777" w:rsidR="00A518EF" w:rsidRPr="00BD5F7F" w:rsidRDefault="00A518EF" w:rsidP="001029D2">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593EEBB9" w14:textId="77777777" w:rsidR="00A518EF" w:rsidRPr="00BD5F7F" w:rsidRDefault="00A518EF" w:rsidP="001029D2">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5DE60FDE" w14:textId="77777777" w:rsidR="00A518EF" w:rsidRPr="00BD5F7F"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DFB948F" w14:textId="77777777" w:rsidR="00A518EF" w:rsidRPr="00BD5F7F"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Terminy wnoszenia odwołań.</w:t>
      </w:r>
    </w:p>
    <w:p w14:paraId="177F14C8" w14:textId="77777777" w:rsidR="00A518EF" w:rsidRPr="00BD5F7F" w:rsidRDefault="00A518EF" w:rsidP="001029D2">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Pr>
          <w:rFonts w:asciiTheme="majorHAnsi" w:hAnsiTheme="majorHAnsi"/>
          <w:color w:val="000000"/>
          <w:sz w:val="24"/>
          <w:szCs w:val="24"/>
        </w:rPr>
        <w:tab/>
      </w:r>
      <w:r w:rsidRPr="00BD5F7F">
        <w:rPr>
          <w:rFonts w:asciiTheme="majorHAnsi" w:hAnsiTheme="majorHAnsi"/>
          <w:color w:val="000000"/>
          <w:sz w:val="24"/>
          <w:szCs w:val="24"/>
        </w:rPr>
        <w:t>Odwołanie wnosi się w terminie:</w:t>
      </w:r>
    </w:p>
    <w:p w14:paraId="014D068A" w14:textId="77777777" w:rsidR="00A518EF" w:rsidRPr="00BD5F7F" w:rsidRDefault="00A518EF" w:rsidP="001029D2">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0300935C" w14:textId="77777777" w:rsidR="00A518EF" w:rsidRPr="00BD5F7F" w:rsidRDefault="00A518EF" w:rsidP="001029D2">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4821DEE1" w14:textId="77777777" w:rsidR="00A518EF" w:rsidRPr="00BD5F7F" w:rsidRDefault="00A518EF" w:rsidP="001029D2">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Pr>
          <w:rFonts w:asciiTheme="majorHAnsi" w:hAnsiTheme="majorHAnsi"/>
          <w:color w:val="000000"/>
          <w:sz w:val="24"/>
          <w:szCs w:val="24"/>
        </w:rPr>
        <w:t>.</w:t>
      </w:r>
    </w:p>
    <w:p w14:paraId="56703464" w14:textId="77777777" w:rsidR="00A518EF" w:rsidRPr="00BD5F7F" w:rsidRDefault="00A518EF" w:rsidP="001029D2">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2996B8F8" w14:textId="77777777" w:rsidR="00A518EF" w:rsidRPr="00BD5F7F" w:rsidRDefault="00A518EF" w:rsidP="001029D2">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642D75D" w14:textId="77777777" w:rsidR="00A518EF" w:rsidRPr="00BD5F7F" w:rsidRDefault="00A518EF" w:rsidP="001029D2">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lastRenderedPageBreak/>
        <w:t>1)</w:t>
      </w:r>
      <w:r>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1D4CD963" w14:textId="77777777" w:rsidR="00A518EF" w:rsidRPr="00BD5F7F" w:rsidRDefault="00A518EF" w:rsidP="001029D2">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14:paraId="283C7333" w14:textId="77777777" w:rsidR="00A518EF" w:rsidRPr="00BD5F7F" w:rsidRDefault="00A518EF" w:rsidP="001029D2">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321C22E7" w14:textId="77777777" w:rsidR="00A518EF" w:rsidRPr="006A1C25" w:rsidRDefault="00A518EF" w:rsidP="001029D2">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7C73B44F" w14:textId="77777777" w:rsidR="00A518EF" w:rsidRPr="006A1C25" w:rsidRDefault="00A518EF" w:rsidP="00A15FBE">
      <w:pPr>
        <w:pStyle w:val="Kolorowalistaakcent11"/>
        <w:widowControl w:val="0"/>
        <w:numPr>
          <w:ilvl w:val="1"/>
          <w:numId w:val="32"/>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7DD923F8"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0E45E93E"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2B11A4A6"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5EE645D3"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4311A178"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166C4F10"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5421E3D1"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332D9BF3"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77C476A4"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470868B7"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28A60721"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046C3DE1"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478E9FC1" w14:textId="77777777" w:rsidR="00A518EF" w:rsidRPr="006A1C25" w:rsidRDefault="00A518EF" w:rsidP="001029D2">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45937FBC"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46983A38" w14:textId="77777777" w:rsidR="00A518EF" w:rsidRPr="006A1C25" w:rsidRDefault="00A518EF" w:rsidP="001029D2">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58FE57E6" w14:textId="77777777" w:rsidR="00A518EF" w:rsidRPr="00BD5F7F" w:rsidRDefault="00A518EF" w:rsidP="001029D2">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Pr="00BD5F7F">
        <w:rPr>
          <w:rFonts w:ascii="Cambria" w:hAnsi="Cambria"/>
          <w:color w:val="000000"/>
          <w:sz w:val="24"/>
          <w:szCs w:val="24"/>
        </w:rPr>
        <w:t>.</w:t>
      </w:r>
    </w:p>
    <w:p w14:paraId="307EFF6D" w14:textId="77777777" w:rsidR="00A518EF" w:rsidRDefault="00A518EF" w:rsidP="00A15FBE">
      <w:pPr>
        <w:pStyle w:val="Kolorowalistaakcent11"/>
        <w:widowControl w:val="0"/>
        <w:numPr>
          <w:ilvl w:val="1"/>
          <w:numId w:val="32"/>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lastRenderedPageBreak/>
        <w:t xml:space="preserve">Na </w:t>
      </w:r>
      <w:r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14:paraId="517D0EE5" w14:textId="77777777" w:rsidR="00B64D01" w:rsidRDefault="00B64D01" w:rsidP="00B64D01">
      <w:pPr>
        <w:pStyle w:val="Kolorowalistaakcent11"/>
        <w:widowControl w:val="0"/>
        <w:shd w:val="clear" w:color="auto" w:fill="FFFFFF"/>
        <w:suppressAutoHyphens/>
        <w:spacing w:line="360" w:lineRule="atLeast"/>
        <w:outlineLvl w:val="3"/>
        <w:rPr>
          <w:rFonts w:asciiTheme="majorHAnsi" w:hAnsiTheme="majorHAnsi"/>
          <w:color w:val="000000"/>
          <w:sz w:val="24"/>
          <w:szCs w:val="24"/>
        </w:rPr>
      </w:pPr>
    </w:p>
    <w:p w14:paraId="2667ABDB" w14:textId="77777777" w:rsidR="00B64D01" w:rsidRDefault="00B64D01" w:rsidP="00B64D01">
      <w:pPr>
        <w:pStyle w:val="Kolorowalistaakcent11"/>
        <w:widowControl w:val="0"/>
        <w:shd w:val="clear" w:color="auto" w:fill="FFFFFF"/>
        <w:suppressAutoHyphens/>
        <w:spacing w:line="360" w:lineRule="atLeast"/>
        <w:outlineLvl w:val="3"/>
        <w:rPr>
          <w:rFonts w:asciiTheme="majorHAnsi" w:hAnsiTheme="majorHAns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505199" w:rsidRPr="00C6306E" w14:paraId="57187826" w14:textId="77777777" w:rsidTr="000405D0">
        <w:trPr>
          <w:trHeight w:val="507"/>
          <w:jc w:val="center"/>
        </w:trPr>
        <w:tc>
          <w:tcPr>
            <w:tcW w:w="9072" w:type="dxa"/>
            <w:tcBorders>
              <w:bottom w:val="single" w:sz="4" w:space="0" w:color="auto"/>
            </w:tcBorders>
            <w:shd w:val="clear" w:color="auto" w:fill="D9D9D9" w:themeFill="background1" w:themeFillShade="D9"/>
          </w:tcPr>
          <w:p w14:paraId="0E527410" w14:textId="2F0143B5" w:rsidR="00505199" w:rsidRPr="00C6306E" w:rsidRDefault="00505199" w:rsidP="001B764C">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4</w:t>
            </w:r>
          </w:p>
          <w:p w14:paraId="0C3B3978" w14:textId="535F448A" w:rsidR="00505199" w:rsidRPr="00C6306E" w:rsidRDefault="00505199" w:rsidP="001B764C">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14:paraId="3D33711C" w14:textId="5835F83B" w:rsidR="003C649E" w:rsidRPr="00212A54" w:rsidRDefault="006528C1" w:rsidP="00A15FBE">
      <w:pPr>
        <w:pStyle w:val="Kolorowalistaakcent11"/>
        <w:widowControl w:val="0"/>
        <w:numPr>
          <w:ilvl w:val="1"/>
          <w:numId w:val="44"/>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212A54">
        <w:rPr>
          <w:rFonts w:asciiTheme="majorHAnsi" w:hAnsiTheme="majorHAnsi"/>
          <w:color w:val="000000"/>
          <w:sz w:val="24"/>
          <w:szCs w:val="24"/>
        </w:rPr>
        <w:t>Zamawiający</w:t>
      </w:r>
      <w:r w:rsidR="003C649E" w:rsidRPr="00212A54">
        <w:rPr>
          <w:rFonts w:asciiTheme="majorHAnsi" w:hAnsiTheme="majorHAnsi"/>
          <w:color w:val="000000"/>
          <w:sz w:val="24"/>
          <w:szCs w:val="24"/>
        </w:rPr>
        <w:t xml:space="preserve"> stosownie do art. </w:t>
      </w:r>
      <w:r w:rsidR="000B6958" w:rsidRPr="00212A54">
        <w:rPr>
          <w:rFonts w:asciiTheme="majorHAnsi" w:hAnsiTheme="majorHAnsi"/>
          <w:color w:val="000000"/>
          <w:sz w:val="24"/>
          <w:szCs w:val="24"/>
        </w:rPr>
        <w:t>95</w:t>
      </w:r>
      <w:r w:rsidR="003C649E" w:rsidRPr="00212A54">
        <w:rPr>
          <w:rFonts w:asciiTheme="majorHAnsi" w:hAnsiTheme="majorHAnsi"/>
          <w:color w:val="000000"/>
          <w:sz w:val="24"/>
          <w:szCs w:val="24"/>
        </w:rPr>
        <w:t xml:space="preserve"> ust. </w:t>
      </w:r>
      <w:r w:rsidR="000B6958" w:rsidRPr="00212A54">
        <w:rPr>
          <w:rFonts w:asciiTheme="majorHAnsi" w:hAnsiTheme="majorHAnsi"/>
          <w:color w:val="000000"/>
          <w:sz w:val="24"/>
          <w:szCs w:val="24"/>
        </w:rPr>
        <w:t>1</w:t>
      </w:r>
      <w:r w:rsidR="003C649E" w:rsidRPr="00212A54">
        <w:rPr>
          <w:rFonts w:asciiTheme="majorHAnsi" w:hAnsiTheme="majorHAnsi"/>
          <w:color w:val="000000"/>
          <w:sz w:val="24"/>
          <w:szCs w:val="24"/>
        </w:rPr>
        <w:t xml:space="preserve"> ustawy Pzp, określa obowiązek</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zatrudnienia na podstawie umowy o pracę osób wykonujących następujące</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czynności w zakresie</w:t>
      </w:r>
      <w:r w:rsidR="000B6958" w:rsidRPr="00212A54">
        <w:rPr>
          <w:rFonts w:asciiTheme="majorHAnsi" w:hAnsiTheme="majorHAnsi"/>
          <w:color w:val="000000"/>
          <w:sz w:val="24"/>
          <w:szCs w:val="24"/>
        </w:rPr>
        <w:t xml:space="preserve"> </w:t>
      </w:r>
      <w:r w:rsidR="003C649E" w:rsidRPr="00212A54">
        <w:rPr>
          <w:rFonts w:asciiTheme="majorHAnsi" w:hAnsiTheme="majorHAnsi"/>
          <w:color w:val="000000"/>
          <w:sz w:val="24"/>
          <w:szCs w:val="24"/>
        </w:rPr>
        <w:t>realizacji zamówienia:</w:t>
      </w:r>
      <w:r w:rsidR="00A37469" w:rsidRPr="00A37469">
        <w:t xml:space="preserve"> </w:t>
      </w:r>
      <w:r w:rsidR="00A37469" w:rsidRPr="00212A54">
        <w:rPr>
          <w:rFonts w:asciiTheme="majorHAnsi" w:hAnsiTheme="majorHAnsi"/>
          <w:b/>
          <w:bCs/>
          <w:color w:val="000000"/>
          <w:sz w:val="24"/>
          <w:szCs w:val="24"/>
        </w:rPr>
        <w:t>wykonywanie prac fizycznych przy realizacji robót budowlanych, operatorzy sprzętu i prace fizyczne instalacyjno-montażowe objęte zakresem zamówienia.</w:t>
      </w:r>
    </w:p>
    <w:p w14:paraId="2E8B44F3" w14:textId="4E572159" w:rsidR="000B6958" w:rsidRPr="000405D0" w:rsidRDefault="003C649E" w:rsidP="00212A54">
      <w:pPr>
        <w:pStyle w:val="Kolorowalistaakcent11"/>
        <w:widowControl w:val="0"/>
        <w:shd w:val="clear" w:color="auto" w:fill="FFFFFF"/>
        <w:suppressAutoHyphens/>
        <w:spacing w:before="0" w:after="0" w:line="276" w:lineRule="auto"/>
        <w:ind w:left="709"/>
        <w:outlineLvl w:val="3"/>
        <w:rPr>
          <w:rFonts w:asciiTheme="majorHAnsi" w:hAnsiTheme="majorHAnsi"/>
          <w:i/>
          <w:color w:val="000000"/>
          <w:sz w:val="24"/>
          <w:szCs w:val="24"/>
        </w:rPr>
      </w:pPr>
      <w:r w:rsidRPr="000405D0">
        <w:rPr>
          <w:rFonts w:asciiTheme="majorHAnsi" w:hAnsiTheme="majorHAnsi"/>
          <w:i/>
          <w:color w:val="000000"/>
          <w:sz w:val="24"/>
          <w:szCs w:val="24"/>
        </w:rPr>
        <w:t>(obowiązek ten nie dotyczy sytuacji, gdy prace te będą wykonywane samodzielnie</w:t>
      </w:r>
      <w:r w:rsidR="000B6958" w:rsidRPr="000405D0">
        <w:rPr>
          <w:rFonts w:asciiTheme="majorHAnsi" w:hAnsiTheme="majorHAnsi"/>
          <w:i/>
          <w:color w:val="000000"/>
          <w:sz w:val="24"/>
          <w:szCs w:val="24"/>
        </w:rPr>
        <w:t xml:space="preserve"> </w:t>
      </w:r>
      <w:r w:rsidR="00212A54">
        <w:rPr>
          <w:rFonts w:asciiTheme="majorHAnsi" w:hAnsiTheme="majorHAnsi"/>
          <w:i/>
          <w:color w:val="000000"/>
          <w:sz w:val="24"/>
          <w:szCs w:val="24"/>
        </w:rPr>
        <w:br/>
      </w:r>
      <w:r w:rsidRPr="000405D0">
        <w:rPr>
          <w:rFonts w:asciiTheme="majorHAnsi" w:hAnsiTheme="majorHAnsi"/>
          <w:i/>
          <w:color w:val="000000"/>
          <w:sz w:val="24"/>
          <w:szCs w:val="24"/>
        </w:rPr>
        <w:t>i osobiście przez osoby fizyczne prowadzące działalność gospodarczą w postaci tzw.</w:t>
      </w:r>
      <w:r w:rsidR="000B6958" w:rsidRPr="000405D0">
        <w:rPr>
          <w:rFonts w:asciiTheme="majorHAnsi" w:hAnsiTheme="majorHAnsi"/>
          <w:i/>
          <w:color w:val="000000"/>
          <w:sz w:val="24"/>
          <w:szCs w:val="24"/>
        </w:rPr>
        <w:t xml:space="preserve"> </w:t>
      </w:r>
      <w:r w:rsidRPr="000405D0">
        <w:rPr>
          <w:rFonts w:asciiTheme="majorHAnsi" w:hAnsiTheme="majorHAnsi"/>
          <w:i/>
          <w:color w:val="000000"/>
          <w:sz w:val="24"/>
          <w:szCs w:val="24"/>
        </w:rPr>
        <w:t>samozatrudnienia, jako pod</w:t>
      </w:r>
      <w:r w:rsidR="00A37469">
        <w:rPr>
          <w:rFonts w:asciiTheme="majorHAnsi" w:hAnsiTheme="majorHAnsi"/>
          <w:i/>
          <w:color w:val="000000"/>
          <w:sz w:val="24"/>
          <w:szCs w:val="24"/>
        </w:rPr>
        <w:t>w</w:t>
      </w:r>
      <w:r w:rsidR="006528C1">
        <w:rPr>
          <w:rFonts w:asciiTheme="majorHAnsi" w:hAnsiTheme="majorHAnsi"/>
          <w:i/>
          <w:color w:val="000000"/>
          <w:sz w:val="24"/>
          <w:szCs w:val="24"/>
        </w:rPr>
        <w:t>ykonawcy</w:t>
      </w:r>
      <w:r w:rsidRPr="000405D0">
        <w:rPr>
          <w:rFonts w:asciiTheme="majorHAnsi" w:hAnsiTheme="majorHAnsi"/>
          <w:i/>
          <w:color w:val="000000"/>
          <w:sz w:val="24"/>
          <w:szCs w:val="24"/>
        </w:rPr>
        <w:t>).</w:t>
      </w:r>
      <w:r w:rsidR="000B6958" w:rsidRPr="000405D0">
        <w:rPr>
          <w:rFonts w:asciiTheme="majorHAnsi" w:hAnsiTheme="majorHAnsi"/>
          <w:i/>
          <w:color w:val="000000"/>
          <w:sz w:val="24"/>
          <w:szCs w:val="24"/>
        </w:rPr>
        <w:t xml:space="preserve"> </w:t>
      </w:r>
    </w:p>
    <w:p w14:paraId="1756231F" w14:textId="45359AE8" w:rsidR="007734EC" w:rsidRPr="007650EA" w:rsidRDefault="003C649E" w:rsidP="00A15FBE">
      <w:pPr>
        <w:pStyle w:val="Kolorowalistaakcent11"/>
        <w:widowControl w:val="0"/>
        <w:numPr>
          <w:ilvl w:val="1"/>
          <w:numId w:val="44"/>
        </w:numPr>
        <w:shd w:val="clear" w:color="auto" w:fill="FFFFFF"/>
        <w:suppressAutoHyphens/>
        <w:spacing w:before="0" w:after="0" w:line="276" w:lineRule="auto"/>
        <w:ind w:left="709" w:hanging="709"/>
        <w:outlineLvl w:val="3"/>
        <w:rPr>
          <w:rFonts w:asciiTheme="majorHAnsi" w:hAnsiTheme="majorHAnsi"/>
          <w:color w:val="000000"/>
          <w:sz w:val="24"/>
          <w:szCs w:val="24"/>
        </w:rPr>
      </w:pPr>
      <w:r w:rsidRPr="003C649E">
        <w:rPr>
          <w:rFonts w:asciiTheme="majorHAnsi" w:hAnsiTheme="majorHAnsi"/>
          <w:color w:val="000000"/>
          <w:sz w:val="24"/>
          <w:szCs w:val="24"/>
        </w:rPr>
        <w:t>Szczegółowy sposób dokumentowania zatrudnienia ww. osób, uprawnienia</w:t>
      </w:r>
      <w:r w:rsidR="000B6958">
        <w:rPr>
          <w:rFonts w:asciiTheme="majorHAnsi" w:hAnsiTheme="majorHAnsi"/>
          <w:color w:val="000000"/>
          <w:sz w:val="24"/>
          <w:szCs w:val="24"/>
        </w:rPr>
        <w:t xml:space="preserve"> </w:t>
      </w:r>
      <w:r w:rsidR="006528C1">
        <w:rPr>
          <w:rFonts w:asciiTheme="majorHAnsi" w:hAnsiTheme="majorHAnsi"/>
          <w:color w:val="000000"/>
          <w:sz w:val="24"/>
          <w:szCs w:val="24"/>
        </w:rPr>
        <w:t>Zamawiającego</w:t>
      </w:r>
      <w:r w:rsidRPr="003C649E">
        <w:rPr>
          <w:rFonts w:asciiTheme="majorHAnsi" w:hAnsiTheme="majorHAnsi"/>
          <w:color w:val="000000"/>
          <w:sz w:val="24"/>
          <w:szCs w:val="24"/>
        </w:rPr>
        <w:t xml:space="preserve"> w zakresie kontroli spełniania przez </w:t>
      </w:r>
      <w:r w:rsidR="006528C1">
        <w:rPr>
          <w:rFonts w:asciiTheme="majorHAnsi" w:hAnsiTheme="majorHAnsi"/>
          <w:color w:val="000000"/>
          <w:sz w:val="24"/>
          <w:szCs w:val="24"/>
        </w:rPr>
        <w:t>Wykonawcę</w:t>
      </w:r>
      <w:r w:rsidRPr="003C649E">
        <w:rPr>
          <w:rFonts w:asciiTheme="majorHAnsi" w:hAnsiTheme="majorHAnsi"/>
          <w:color w:val="000000"/>
          <w:sz w:val="24"/>
          <w:szCs w:val="24"/>
        </w:rPr>
        <w:t xml:space="preserve"> wymagań,</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o których mowa w art. </w:t>
      </w:r>
      <w:r w:rsidR="000405D0">
        <w:rPr>
          <w:rFonts w:asciiTheme="majorHAnsi" w:hAnsiTheme="majorHAnsi"/>
          <w:color w:val="000000"/>
          <w:sz w:val="24"/>
          <w:szCs w:val="24"/>
        </w:rPr>
        <w:t>95</w:t>
      </w:r>
      <w:r w:rsidRPr="003C649E">
        <w:rPr>
          <w:rFonts w:asciiTheme="majorHAnsi" w:hAnsiTheme="majorHAnsi"/>
          <w:color w:val="000000"/>
          <w:sz w:val="24"/>
          <w:szCs w:val="24"/>
        </w:rPr>
        <w:t xml:space="preserve"> ust. </w:t>
      </w:r>
      <w:r w:rsidR="000405D0">
        <w:rPr>
          <w:rFonts w:asciiTheme="majorHAnsi" w:hAnsiTheme="majorHAnsi"/>
          <w:color w:val="000000"/>
          <w:sz w:val="24"/>
          <w:szCs w:val="24"/>
        </w:rPr>
        <w:t>1</w:t>
      </w:r>
      <w:r w:rsidRPr="003C649E">
        <w:rPr>
          <w:rFonts w:asciiTheme="majorHAnsi" w:hAnsiTheme="majorHAnsi"/>
          <w:color w:val="000000"/>
          <w:sz w:val="24"/>
          <w:szCs w:val="24"/>
        </w:rPr>
        <w:t xml:space="preserve"> ustawy Pzp oraz sankcji z tytułu</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niespełnienia tych wymagań, rodzaju czynności niezbędnych do realizacji</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zamówienia, których dotyczą wymagania zatrudnienia na podstawie umowy o</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pracę przez </w:t>
      </w:r>
      <w:r w:rsidR="006528C1">
        <w:rPr>
          <w:rFonts w:asciiTheme="majorHAnsi" w:hAnsiTheme="majorHAnsi"/>
          <w:color w:val="000000"/>
          <w:sz w:val="24"/>
          <w:szCs w:val="24"/>
        </w:rPr>
        <w:t>Wykonawcę</w:t>
      </w:r>
      <w:r w:rsidRPr="003C649E">
        <w:rPr>
          <w:rFonts w:asciiTheme="majorHAnsi" w:hAnsiTheme="majorHAnsi"/>
          <w:color w:val="000000"/>
          <w:sz w:val="24"/>
          <w:szCs w:val="24"/>
        </w:rPr>
        <w:t xml:space="preserve"> lub po</w:t>
      </w:r>
      <w:r w:rsidR="00A37469">
        <w:rPr>
          <w:rFonts w:asciiTheme="majorHAnsi" w:hAnsiTheme="majorHAnsi"/>
          <w:color w:val="000000"/>
          <w:sz w:val="24"/>
          <w:szCs w:val="24"/>
        </w:rPr>
        <w:t>dw</w:t>
      </w:r>
      <w:r w:rsidR="006528C1">
        <w:rPr>
          <w:rFonts w:asciiTheme="majorHAnsi" w:hAnsiTheme="majorHAnsi"/>
          <w:color w:val="000000"/>
          <w:sz w:val="24"/>
          <w:szCs w:val="24"/>
        </w:rPr>
        <w:t>ykonawcę</w:t>
      </w:r>
      <w:r w:rsidRPr="003C649E">
        <w:rPr>
          <w:rFonts w:asciiTheme="majorHAnsi" w:hAnsiTheme="majorHAnsi"/>
          <w:color w:val="000000"/>
          <w:sz w:val="24"/>
          <w:szCs w:val="24"/>
        </w:rPr>
        <w:t xml:space="preserve"> osób wykonujących czynności</w:t>
      </w:r>
      <w:r w:rsidR="000B6958">
        <w:rPr>
          <w:rFonts w:asciiTheme="majorHAnsi" w:hAnsiTheme="majorHAnsi"/>
          <w:color w:val="000000"/>
          <w:sz w:val="24"/>
          <w:szCs w:val="24"/>
        </w:rPr>
        <w:t xml:space="preserve"> </w:t>
      </w:r>
      <w:r w:rsidRPr="003C649E">
        <w:rPr>
          <w:rFonts w:asciiTheme="majorHAnsi" w:hAnsiTheme="majorHAnsi"/>
          <w:color w:val="000000"/>
          <w:sz w:val="24"/>
          <w:szCs w:val="24"/>
        </w:rPr>
        <w:t xml:space="preserve">w trakcie realizacji zamówienia zawarte są </w:t>
      </w:r>
      <w:r w:rsidR="00A37469">
        <w:rPr>
          <w:rFonts w:asciiTheme="majorHAnsi" w:hAnsiTheme="majorHAnsi"/>
          <w:color w:val="000000"/>
          <w:sz w:val="24"/>
          <w:szCs w:val="24"/>
        </w:rPr>
        <w:t xml:space="preserve">w </w:t>
      </w:r>
      <w:r w:rsidRPr="003C649E">
        <w:rPr>
          <w:rFonts w:asciiTheme="majorHAnsi" w:hAnsiTheme="majorHAnsi"/>
          <w:color w:val="000000"/>
          <w:sz w:val="24"/>
          <w:szCs w:val="24"/>
        </w:rPr>
        <w:t>Proje</w:t>
      </w:r>
      <w:r w:rsidR="00A37469">
        <w:rPr>
          <w:rFonts w:asciiTheme="majorHAnsi" w:hAnsiTheme="majorHAnsi"/>
          <w:color w:val="000000"/>
          <w:sz w:val="24"/>
          <w:szCs w:val="24"/>
        </w:rPr>
        <w:t>kcie</w:t>
      </w:r>
      <w:r w:rsidRPr="003C649E">
        <w:rPr>
          <w:rFonts w:asciiTheme="majorHAnsi" w:hAnsiTheme="majorHAnsi"/>
          <w:color w:val="000000"/>
          <w:sz w:val="24"/>
          <w:szCs w:val="24"/>
        </w:rPr>
        <w:t xml:space="preserve"> </w:t>
      </w:r>
      <w:r w:rsidR="000B6958">
        <w:rPr>
          <w:rFonts w:asciiTheme="majorHAnsi" w:hAnsiTheme="majorHAnsi"/>
          <w:color w:val="000000"/>
          <w:sz w:val="24"/>
          <w:szCs w:val="24"/>
        </w:rPr>
        <w:t>U</w:t>
      </w:r>
      <w:r w:rsidRPr="003C649E">
        <w:rPr>
          <w:rFonts w:asciiTheme="majorHAnsi" w:hAnsiTheme="majorHAnsi"/>
          <w:color w:val="000000"/>
          <w:sz w:val="24"/>
          <w:szCs w:val="24"/>
        </w:rPr>
        <w:t>mow</w:t>
      </w:r>
      <w:r w:rsidR="000B6958">
        <w:rPr>
          <w:rFonts w:asciiTheme="majorHAnsi" w:hAnsiTheme="majorHAnsi"/>
          <w:color w:val="000000"/>
          <w:sz w:val="24"/>
          <w:szCs w:val="24"/>
        </w:rPr>
        <w:t>y</w:t>
      </w:r>
      <w:r w:rsidRPr="003C649E">
        <w:rPr>
          <w:rFonts w:asciiTheme="majorHAnsi" w:hAnsiTheme="majorHAnsi"/>
          <w:color w:val="000000"/>
          <w:sz w:val="24"/>
          <w:szCs w:val="24"/>
        </w:rPr>
        <w:t>.</w:t>
      </w: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5FD4B59F" w14:textId="77777777" w:rsidTr="000405D0">
        <w:trPr>
          <w:trHeight w:val="507"/>
          <w:jc w:val="center"/>
        </w:trPr>
        <w:tc>
          <w:tcPr>
            <w:tcW w:w="9070" w:type="dxa"/>
            <w:tcBorders>
              <w:bottom w:val="single" w:sz="4" w:space="0" w:color="auto"/>
            </w:tcBorders>
            <w:shd w:val="clear" w:color="auto" w:fill="D9D9D9" w:themeFill="background1" w:themeFillShade="D9"/>
          </w:tcPr>
          <w:p w14:paraId="5FC16736" w14:textId="3722B649"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5</w:t>
            </w:r>
          </w:p>
          <w:p w14:paraId="19A1660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7E4877BD" w14:textId="77777777" w:rsidR="00D9784D" w:rsidRDefault="00D9784D" w:rsidP="00627C7D">
      <w:pPr>
        <w:spacing w:line="276" w:lineRule="auto"/>
        <w:ind w:left="340"/>
        <w:rPr>
          <w:rFonts w:asciiTheme="majorHAnsi" w:hAnsiTheme="majorHAnsi" w:cs="Arial"/>
          <w:bCs/>
        </w:rPr>
      </w:pPr>
    </w:p>
    <w:p w14:paraId="6519B8FD" w14:textId="0A7A9870"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 xml:space="preserve"> </w:t>
      </w:r>
      <w:r w:rsidR="001245D0">
        <w:rPr>
          <w:rFonts w:asciiTheme="majorHAnsi" w:eastAsia="Cambria" w:hAnsiTheme="majorHAnsi" w:cs="Cambria"/>
          <w:b/>
          <w:sz w:val="24"/>
          <w:szCs w:val="24"/>
          <w:u w:val="single"/>
        </w:rPr>
        <w:t xml:space="preserve">nie </w:t>
      </w:r>
      <w:r w:rsidRPr="000405D0">
        <w:rPr>
          <w:rFonts w:asciiTheme="majorHAnsi" w:eastAsia="Cambria" w:hAnsiTheme="majorHAnsi" w:cs="Cambria"/>
          <w:b/>
          <w:sz w:val="24"/>
          <w:szCs w:val="24"/>
          <w:u w:val="single"/>
        </w:rPr>
        <w:t>dopuszcza</w:t>
      </w:r>
      <w:r w:rsidRPr="000405D0">
        <w:rPr>
          <w:rFonts w:asciiTheme="majorHAnsi" w:eastAsia="Cambria" w:hAnsiTheme="majorHAnsi" w:cs="Cambria"/>
          <w:sz w:val="24"/>
          <w:szCs w:val="24"/>
        </w:rPr>
        <w:t xml:space="preserve"> składani</w:t>
      </w:r>
      <w:r w:rsidR="001245D0">
        <w:rPr>
          <w:rFonts w:asciiTheme="majorHAnsi" w:eastAsia="Cambria" w:hAnsiTheme="majorHAnsi" w:cs="Cambria"/>
          <w:sz w:val="24"/>
          <w:szCs w:val="24"/>
        </w:rPr>
        <w:t>a</w:t>
      </w:r>
      <w:r w:rsidRPr="000405D0">
        <w:rPr>
          <w:rFonts w:asciiTheme="majorHAnsi" w:eastAsia="Cambria" w:hAnsiTheme="majorHAnsi" w:cs="Cambria"/>
          <w:sz w:val="24"/>
          <w:szCs w:val="24"/>
        </w:rPr>
        <w:t xml:space="preserve"> ofert częściowych</w:t>
      </w:r>
      <w:r w:rsidR="001245D0">
        <w:rPr>
          <w:rFonts w:asciiTheme="majorHAnsi" w:eastAsia="Cambria" w:hAnsiTheme="majorHAnsi" w:cs="Cambria"/>
          <w:sz w:val="24"/>
          <w:szCs w:val="24"/>
        </w:rPr>
        <w:t>.</w:t>
      </w:r>
    </w:p>
    <w:p w14:paraId="26DAC15D"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14:paraId="3138E580"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Pzp.</w:t>
      </w:r>
    </w:p>
    <w:p w14:paraId="6EC93BBC"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0405D0">
        <w:rPr>
          <w:rFonts w:asciiTheme="majorHAnsi" w:eastAsia="Cambria" w:hAnsiTheme="majorHAnsi" w:cs="Cambria"/>
          <w:sz w:val="24"/>
          <w:szCs w:val="24"/>
        </w:rPr>
        <w:t xml:space="preserve">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b/>
          <w:sz w:val="24"/>
          <w:szCs w:val="24"/>
        </w:rPr>
        <w:t xml:space="preserve"> </w:t>
      </w:r>
      <w:r w:rsidRPr="000405D0">
        <w:rPr>
          <w:rFonts w:asciiTheme="majorHAnsi" w:eastAsia="Cambria" w:hAnsiTheme="majorHAnsi" w:cs="Cambria"/>
          <w:sz w:val="24"/>
          <w:szCs w:val="24"/>
        </w:rPr>
        <w:t>zamówień, o których mowa w art. 214 ust. 1 pkt 7 i 8 ustawy Pzp.</w:t>
      </w:r>
    </w:p>
    <w:p w14:paraId="39058C24"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wymaga</w:t>
      </w:r>
      <w:r w:rsidRPr="00837D27">
        <w:rPr>
          <w:rFonts w:asciiTheme="majorHAnsi" w:eastAsia="Cambria" w:hAnsiTheme="majorHAnsi" w:cs="Cambria"/>
          <w:sz w:val="24"/>
          <w:szCs w:val="24"/>
        </w:rPr>
        <w:t xml:space="preserve"> przeprowadzenia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wizji lokalnej lub sprawdzenia przez niego dokumentów niezbędnych do realizacji zamówienia, </w:t>
      </w:r>
      <w:r w:rsidRPr="00837D27">
        <w:rPr>
          <w:rFonts w:asciiTheme="majorHAnsi" w:eastAsia="Cambria" w:hAnsiTheme="majorHAnsi" w:cs="Cambria"/>
          <w:sz w:val="24"/>
          <w:szCs w:val="24"/>
        </w:rPr>
        <w:br/>
        <w:t>o których mowa w art. 131 ust. 2 ustawy Pzp.</w:t>
      </w:r>
    </w:p>
    <w:p w14:paraId="24DE09D6"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rozliczenia między </w:t>
      </w: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m a Wykonawcą </w:t>
      </w:r>
      <w:r w:rsidRPr="00837D27">
        <w:rPr>
          <w:rFonts w:asciiTheme="majorHAnsi" w:eastAsia="Cambria" w:hAnsiTheme="majorHAnsi" w:cs="Cambria"/>
          <w:sz w:val="24"/>
          <w:szCs w:val="24"/>
        </w:rPr>
        <w:br/>
        <w:t>w walutach obcych.</w:t>
      </w:r>
    </w:p>
    <w:p w14:paraId="752C1887"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zwrotu kosztów udziału w postępowaniu.</w:t>
      </w:r>
    </w:p>
    <w:p w14:paraId="37B5DF51"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obowiązku osobistego wykonania przez </w:t>
      </w:r>
      <w:r>
        <w:rPr>
          <w:rFonts w:asciiTheme="majorHAnsi" w:eastAsia="Cambria" w:hAnsiTheme="majorHAnsi" w:cs="Cambria"/>
          <w:sz w:val="24"/>
          <w:szCs w:val="24"/>
        </w:rPr>
        <w:t>Wykonawcę</w:t>
      </w:r>
      <w:r w:rsidRPr="00837D27">
        <w:rPr>
          <w:rFonts w:asciiTheme="majorHAnsi" w:eastAsia="Cambria" w:hAnsiTheme="majorHAnsi" w:cs="Cambria"/>
          <w:sz w:val="24"/>
          <w:szCs w:val="24"/>
        </w:rPr>
        <w:t xml:space="preserve"> kluczowych zadań zgodnie z art. 60 i art. 121 ustawy Pzp.</w:t>
      </w:r>
    </w:p>
    <w:p w14:paraId="5744EC08"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zawarcia umowy ramowej.</w:t>
      </w:r>
    </w:p>
    <w:p w14:paraId="0A1FE54C"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wyboru najkorzystniejszej oferty z zastosowaniem aukcji elektronicznej wraz z informacjami, o których mowa w art. 230 ustawy Pzp.</w:t>
      </w:r>
    </w:p>
    <w:p w14:paraId="04AC47CA" w14:textId="77777777" w:rsidR="00A518EF" w:rsidRDefault="00A518EF" w:rsidP="00A15FBE">
      <w:pPr>
        <w:pStyle w:val="Akapitzlist"/>
        <w:widowControl w:val="0"/>
        <w:numPr>
          <w:ilvl w:val="1"/>
          <w:numId w:val="39"/>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lastRenderedPageBreak/>
        <w:t>Zamawiający</w:t>
      </w:r>
      <w:r w:rsidRPr="00837D27">
        <w:rPr>
          <w:rFonts w:asciiTheme="majorHAnsi" w:eastAsia="Cambria" w:hAnsiTheme="majorHAnsi" w:cs="Cambria"/>
          <w:sz w:val="24"/>
          <w:szCs w:val="24"/>
        </w:rPr>
        <w:t xml:space="preserve"> </w:t>
      </w:r>
      <w:r w:rsidRPr="00837D27">
        <w:rPr>
          <w:rFonts w:asciiTheme="majorHAnsi" w:eastAsia="Cambria" w:hAnsiTheme="majorHAnsi" w:cs="Cambria"/>
          <w:b/>
          <w:sz w:val="24"/>
          <w:szCs w:val="24"/>
          <w:u w:val="single"/>
        </w:rPr>
        <w:t>nie stawia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wymogu lub możliwości złożenia ofert w postaci katalogów elektronicznych lub dołączenia katalogów elektronicznych do oferty, w sytuacji określonej w art. 93 ustawy Pzp.</w:t>
      </w:r>
    </w:p>
    <w:p w14:paraId="0210BDE9" w14:textId="77777777" w:rsidR="00B64D01" w:rsidRDefault="00B64D01" w:rsidP="00B64D01">
      <w:pPr>
        <w:widowControl w:val="0"/>
        <w:suppressAutoHyphens/>
        <w:spacing w:line="276" w:lineRule="auto"/>
        <w:outlineLvl w:val="3"/>
        <w:rPr>
          <w:rFonts w:asciiTheme="majorHAnsi" w:eastAsia="Cambria" w:hAnsiTheme="majorHAnsi" w:cs="Cambria"/>
        </w:rPr>
      </w:pPr>
    </w:p>
    <w:p w14:paraId="1E90ED3B" w14:textId="77777777" w:rsidR="00B64D01" w:rsidRPr="00B64D01" w:rsidRDefault="00B64D01" w:rsidP="00B64D01">
      <w:pPr>
        <w:widowControl w:val="0"/>
        <w:suppressAutoHyphens/>
        <w:spacing w:line="276" w:lineRule="auto"/>
        <w:outlineLvl w:val="3"/>
        <w:rPr>
          <w:rFonts w:asciiTheme="majorHAnsi" w:eastAsia="Cambria" w:hAnsiTheme="majorHAnsi" w:cs="Cambria"/>
        </w:rPr>
      </w:pPr>
    </w:p>
    <w:p w14:paraId="4C7B2EA8" w14:textId="77777777" w:rsidR="00ED14C5" w:rsidRPr="00212A54" w:rsidRDefault="00ED14C5" w:rsidP="00627C7D">
      <w:pPr>
        <w:spacing w:line="276" w:lineRule="auto"/>
        <w:rPr>
          <w:rFonts w:asciiTheme="majorHAnsi" w:hAnsiTheme="majorHAnsi" w:cs="Arial"/>
          <w:sz w:val="10"/>
          <w:szCs w:val="10"/>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593D40C0" w14:textId="77777777" w:rsidTr="00837D27">
        <w:trPr>
          <w:trHeight w:val="507"/>
          <w:jc w:val="center"/>
        </w:trPr>
        <w:tc>
          <w:tcPr>
            <w:tcW w:w="9072" w:type="dxa"/>
            <w:tcBorders>
              <w:bottom w:val="single" w:sz="4" w:space="0" w:color="auto"/>
            </w:tcBorders>
            <w:shd w:val="clear" w:color="auto" w:fill="D9D9D9" w:themeFill="background1" w:themeFillShade="D9"/>
          </w:tcPr>
          <w:p w14:paraId="2CB9C69D" w14:textId="2D969766"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05199">
              <w:rPr>
                <w:rFonts w:asciiTheme="majorHAnsi" w:hAnsiTheme="majorHAnsi"/>
                <w:sz w:val="26"/>
                <w:szCs w:val="26"/>
              </w:rPr>
              <w:t>6</w:t>
            </w:r>
          </w:p>
          <w:p w14:paraId="6E0537DE" w14:textId="5EDCD463"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14:paraId="5CC9F72E" w14:textId="441CE957" w:rsidR="0032584E" w:rsidRPr="00C6306E" w:rsidRDefault="0032584E" w:rsidP="007650EA">
      <w:pPr>
        <w:spacing w:line="276" w:lineRule="auto"/>
        <w:rPr>
          <w:rFonts w:asciiTheme="majorHAnsi" w:hAnsiTheme="majorHAnsi" w:cs="Arial"/>
          <w:u w:val="single"/>
        </w:rPr>
      </w:pPr>
      <w:r w:rsidRPr="00C6306E">
        <w:rPr>
          <w:rFonts w:asciiTheme="majorHAnsi" w:hAnsiTheme="majorHAnsi" w:cs="Arial"/>
          <w:u w:val="single"/>
        </w:rPr>
        <w:t xml:space="preserve">Integralną częścią </w:t>
      </w:r>
      <w:r w:rsidR="00A435B8">
        <w:rPr>
          <w:rFonts w:asciiTheme="majorHAnsi" w:hAnsiTheme="majorHAnsi" w:cs="Arial"/>
          <w:u w:val="single"/>
        </w:rPr>
        <w:t>SWZ</w:t>
      </w:r>
      <w:r w:rsidRPr="00C6306E">
        <w:rPr>
          <w:rFonts w:asciiTheme="majorHAnsi" w:hAnsiTheme="majorHAnsi" w:cs="Arial"/>
          <w:u w:val="single"/>
        </w:rPr>
        <w:t xml:space="preserve"> są załączniki:</w:t>
      </w:r>
    </w:p>
    <w:p w14:paraId="22DE38F0" w14:textId="1C36B4B1" w:rsidR="00E362F1" w:rsidRPr="002063F8" w:rsidRDefault="00E362F1" w:rsidP="00D42223">
      <w:pPr>
        <w:spacing w:line="276" w:lineRule="auto"/>
        <w:ind w:left="1701" w:hanging="1701"/>
        <w:jc w:val="both"/>
        <w:rPr>
          <w:rFonts w:ascii="Cambria" w:hAnsi="Cambria" w:cs="Arial"/>
          <w:color w:val="000000"/>
        </w:rPr>
      </w:pPr>
      <w:bookmarkStart w:id="23" w:name="_Hlk138405739"/>
      <w:bookmarkEnd w:id="0"/>
      <w:r>
        <w:rPr>
          <w:rFonts w:ascii="Cambria" w:hAnsi="Cambria" w:cs="Arial"/>
          <w:color w:val="000000"/>
        </w:rPr>
        <w:t>Załącznik Nr 1 - Wzór oświadczenia potwierdzającego spełnienie warunku zdolności technicznej lub zawodowej</w:t>
      </w:r>
    </w:p>
    <w:bookmarkEnd w:id="23"/>
    <w:p w14:paraId="5C6259DD" w14:textId="3435FDB5" w:rsidR="00A518EF" w:rsidRPr="00837D27" w:rsidRDefault="00A518EF" w:rsidP="00A518EF">
      <w:pPr>
        <w:spacing w:line="276" w:lineRule="auto"/>
        <w:ind w:left="2832" w:hanging="2832"/>
        <w:jc w:val="both"/>
        <w:rPr>
          <w:rFonts w:asciiTheme="majorHAnsi" w:hAnsiTheme="majorHAnsi" w:cs="Arial"/>
        </w:rPr>
      </w:pPr>
      <w:r w:rsidRPr="00837D27">
        <w:rPr>
          <w:rFonts w:asciiTheme="majorHAnsi" w:hAnsiTheme="majorHAnsi" w:cs="Arial"/>
        </w:rPr>
        <w:t xml:space="preserve">Załącznik Nr </w:t>
      </w:r>
      <w:r>
        <w:rPr>
          <w:rFonts w:asciiTheme="majorHAnsi" w:hAnsiTheme="majorHAnsi" w:cs="Arial"/>
        </w:rPr>
        <w:t>2</w:t>
      </w:r>
      <w:r w:rsidRPr="00837D27">
        <w:rPr>
          <w:rFonts w:asciiTheme="majorHAnsi" w:hAnsiTheme="majorHAnsi" w:cs="Arial"/>
        </w:rPr>
        <w:t xml:space="preserve"> –</w:t>
      </w:r>
      <w:r w:rsidRPr="009A4497">
        <w:rPr>
          <w:rFonts w:asciiTheme="majorHAnsi" w:hAnsiTheme="majorHAnsi" w:cs="Arial"/>
        </w:rPr>
        <w:t xml:space="preserve"> </w:t>
      </w:r>
      <w:r w:rsidRPr="00837D27">
        <w:rPr>
          <w:rFonts w:asciiTheme="majorHAnsi" w:hAnsiTheme="majorHAnsi" w:cs="Arial"/>
        </w:rPr>
        <w:t>Projekt um</w:t>
      </w:r>
      <w:r w:rsidR="001245D0">
        <w:rPr>
          <w:rFonts w:asciiTheme="majorHAnsi" w:hAnsiTheme="majorHAnsi" w:cs="Arial"/>
        </w:rPr>
        <w:t>owy</w:t>
      </w:r>
      <w:r w:rsidRPr="00837D27">
        <w:rPr>
          <w:rFonts w:asciiTheme="majorHAnsi" w:hAnsiTheme="majorHAnsi" w:cs="Arial"/>
        </w:rPr>
        <w:t>.</w:t>
      </w:r>
    </w:p>
    <w:p w14:paraId="441E57EA" w14:textId="77777777" w:rsidR="00A518EF" w:rsidRPr="000C7CF7" w:rsidRDefault="00A518EF" w:rsidP="00A518EF">
      <w:pPr>
        <w:spacing w:line="276" w:lineRule="auto"/>
        <w:ind w:left="1418" w:hanging="2832"/>
        <w:jc w:val="both"/>
        <w:rPr>
          <w:rFonts w:asciiTheme="majorHAnsi" w:hAnsiTheme="majorHAnsi" w:cs="Arial"/>
        </w:rPr>
      </w:pPr>
      <w:r>
        <w:rPr>
          <w:rFonts w:asciiTheme="majorHAnsi" w:hAnsiTheme="majorHAnsi" w:cs="Arial"/>
        </w:rPr>
        <w:t xml:space="preserve">                           </w:t>
      </w:r>
      <w:r w:rsidRPr="00837D27">
        <w:rPr>
          <w:rFonts w:asciiTheme="majorHAnsi" w:hAnsiTheme="majorHAnsi" w:cs="Arial"/>
          <w:color w:val="000000" w:themeColor="text1"/>
        </w:rPr>
        <w:t xml:space="preserve">Załącznik Nr 3 – </w:t>
      </w:r>
      <w:r>
        <w:rPr>
          <w:rFonts w:asciiTheme="majorHAnsi" w:hAnsiTheme="majorHAnsi" w:cs="Arial"/>
          <w:color w:val="000000" w:themeColor="text1"/>
        </w:rPr>
        <w:t xml:space="preserve"> </w:t>
      </w:r>
      <w:r w:rsidRPr="00837D27">
        <w:rPr>
          <w:rFonts w:asciiTheme="majorHAnsi" w:hAnsiTheme="majorHAnsi" w:cs="Arial"/>
          <w:color w:val="000000" w:themeColor="text1"/>
        </w:rPr>
        <w:t>Wzór Formularza ofertowego.</w:t>
      </w:r>
    </w:p>
    <w:p w14:paraId="5B1F83AC" w14:textId="77777777" w:rsidR="00A518EF" w:rsidRPr="00837D27" w:rsidRDefault="00A518EF" w:rsidP="00A518EF">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Pr>
          <w:rFonts w:asciiTheme="majorHAnsi" w:hAnsiTheme="majorHAnsi" w:cs="Arial"/>
          <w:color w:val="000000" w:themeColor="text1"/>
        </w:rPr>
        <w:t>4</w:t>
      </w:r>
      <w:r w:rsidRPr="00837D27">
        <w:rPr>
          <w:rFonts w:asciiTheme="majorHAnsi" w:hAnsiTheme="majorHAnsi" w:cs="Arial"/>
          <w:color w:val="000000" w:themeColor="text1"/>
        </w:rPr>
        <w:t xml:space="preserve"> –</w:t>
      </w:r>
      <w:r>
        <w:rPr>
          <w:rFonts w:asciiTheme="majorHAnsi" w:hAnsiTheme="majorHAnsi" w:cs="Arial"/>
          <w:color w:val="000000" w:themeColor="text1"/>
        </w:rPr>
        <w:t xml:space="preserve"> </w:t>
      </w:r>
      <w:r w:rsidRPr="00837D27">
        <w:rPr>
          <w:rFonts w:asciiTheme="majorHAnsi" w:hAnsiTheme="majorHAnsi" w:cs="Arial"/>
          <w:color w:val="000000" w:themeColor="text1"/>
        </w:rPr>
        <w:t>Wzór oświadczenia o braku podstaw do wykluczenia.</w:t>
      </w:r>
    </w:p>
    <w:p w14:paraId="630B4B41" w14:textId="77777777" w:rsidR="00A518EF" w:rsidRPr="00837D27" w:rsidRDefault="00A518EF" w:rsidP="00A518EF">
      <w:pPr>
        <w:spacing w:line="276" w:lineRule="auto"/>
        <w:ind w:left="2552" w:hanging="2552"/>
        <w:rPr>
          <w:rFonts w:asciiTheme="majorHAnsi" w:hAnsiTheme="majorHAnsi" w:cs="Arial"/>
          <w:color w:val="000000" w:themeColor="text1"/>
        </w:rPr>
      </w:pPr>
      <w:r>
        <w:rPr>
          <w:rFonts w:asciiTheme="majorHAnsi" w:hAnsiTheme="majorHAnsi" w:cs="Arial"/>
          <w:color w:val="000000" w:themeColor="text1"/>
        </w:rPr>
        <w:t>Załącznik Nr 5</w:t>
      </w:r>
      <w:r w:rsidRPr="00837D27">
        <w:rPr>
          <w:rFonts w:asciiTheme="majorHAnsi" w:hAnsiTheme="majorHAnsi" w:cs="Arial"/>
          <w:color w:val="000000" w:themeColor="text1"/>
        </w:rPr>
        <w:t xml:space="preserve"> </w:t>
      </w:r>
      <w:r>
        <w:rPr>
          <w:rFonts w:asciiTheme="majorHAnsi" w:hAnsiTheme="majorHAnsi" w:cs="Arial"/>
          <w:color w:val="000000" w:themeColor="text1"/>
        </w:rPr>
        <w:t xml:space="preserve">- </w:t>
      </w:r>
      <w:r w:rsidRPr="00837D27">
        <w:rPr>
          <w:rFonts w:asciiTheme="majorHAnsi" w:hAnsiTheme="majorHAnsi" w:cs="Arial"/>
          <w:color w:val="000000" w:themeColor="text1"/>
        </w:rPr>
        <w:t>Wzór oświadczenia o spełnianiu warunków udziału w postępowaniu.</w:t>
      </w:r>
    </w:p>
    <w:p w14:paraId="4352DA6C" w14:textId="77777777" w:rsidR="00A518EF" w:rsidRDefault="00A518EF" w:rsidP="00A518EF">
      <w:pPr>
        <w:spacing w:line="276" w:lineRule="auto"/>
        <w:ind w:left="1560" w:hanging="1840"/>
        <w:jc w:val="both"/>
        <w:rPr>
          <w:rFonts w:asciiTheme="majorHAnsi" w:hAnsiTheme="majorHAnsi" w:cs="Arial"/>
          <w:i/>
          <w:iCs/>
          <w:color w:val="000000" w:themeColor="text1"/>
        </w:rPr>
      </w:pPr>
      <w:r>
        <w:rPr>
          <w:rFonts w:ascii="Cambria" w:hAnsi="Cambria" w:cs="Arial"/>
          <w:color w:val="000000"/>
        </w:rPr>
        <w:t xml:space="preserve">      </w:t>
      </w:r>
      <w:r w:rsidRPr="008C3DDE">
        <w:rPr>
          <w:rFonts w:ascii="Cambria" w:hAnsi="Cambria" w:cs="Arial"/>
          <w:color w:val="000000"/>
        </w:rPr>
        <w:t xml:space="preserve">Załącznik Nr </w:t>
      </w:r>
      <w:r>
        <w:rPr>
          <w:rFonts w:ascii="Cambria" w:hAnsi="Cambria" w:cs="Arial"/>
          <w:color w:val="000000"/>
        </w:rPr>
        <w:t>6</w:t>
      </w:r>
      <w:r w:rsidRPr="008C3DDE">
        <w:rPr>
          <w:rFonts w:ascii="Cambria" w:hAnsi="Cambria" w:cs="Arial"/>
          <w:color w:val="000000"/>
        </w:rPr>
        <w:t xml:space="preserve"> – </w:t>
      </w:r>
      <w:r w:rsidRPr="00837D27">
        <w:rPr>
          <w:rFonts w:asciiTheme="majorHAnsi" w:hAnsiTheme="majorHAnsi" w:cs="Arial"/>
          <w:color w:val="000000" w:themeColor="text1"/>
        </w:rPr>
        <w:t xml:space="preserve">Wzór </w:t>
      </w:r>
      <w:r>
        <w:rPr>
          <w:rFonts w:asciiTheme="majorHAnsi" w:hAnsiTheme="majorHAnsi" w:cs="Arial"/>
          <w:color w:val="000000" w:themeColor="text1"/>
        </w:rPr>
        <w:t>oś</w:t>
      </w:r>
      <w:r w:rsidRPr="00837D27">
        <w:rPr>
          <w:rFonts w:asciiTheme="majorHAnsi" w:hAnsiTheme="majorHAnsi" w:cs="Arial"/>
          <w:color w:val="000000" w:themeColor="text1"/>
        </w:rPr>
        <w:t>wiadczenia wykonawców wspóln</w:t>
      </w:r>
      <w:r>
        <w:rPr>
          <w:rFonts w:asciiTheme="majorHAnsi" w:hAnsiTheme="majorHAnsi" w:cs="Arial"/>
          <w:color w:val="000000" w:themeColor="text1"/>
        </w:rPr>
        <w:t xml:space="preserve">ie ubiegających się o udzielenie </w:t>
      </w:r>
      <w:r w:rsidRPr="00837D27">
        <w:rPr>
          <w:rFonts w:asciiTheme="majorHAnsi" w:hAnsiTheme="majorHAnsi" w:cs="Arial"/>
          <w:color w:val="000000" w:themeColor="text1"/>
        </w:rPr>
        <w:t>zamówienia</w:t>
      </w:r>
      <w:r>
        <w:rPr>
          <w:rFonts w:asciiTheme="majorHAnsi" w:hAnsiTheme="majorHAnsi" w:cs="Arial"/>
          <w:color w:val="000000" w:themeColor="text1"/>
        </w:rPr>
        <w:t xml:space="preserve"> </w:t>
      </w:r>
      <w:r w:rsidRPr="00020443">
        <w:rPr>
          <w:rFonts w:asciiTheme="majorHAnsi" w:hAnsiTheme="majorHAnsi" w:cs="Arial"/>
          <w:i/>
          <w:iCs/>
          <w:color w:val="000000" w:themeColor="text1"/>
        </w:rPr>
        <w:t>– jeżeli dotyczy.</w:t>
      </w:r>
    </w:p>
    <w:p w14:paraId="1F117312" w14:textId="6E471313" w:rsidR="00AC29E8" w:rsidRDefault="00D42223" w:rsidP="00E362F1">
      <w:pPr>
        <w:spacing w:line="276" w:lineRule="auto"/>
        <w:ind w:left="1418" w:hanging="1418"/>
        <w:jc w:val="both"/>
        <w:rPr>
          <w:rFonts w:cstheme="minorHAnsi"/>
          <w:i/>
          <w:color w:val="000000"/>
          <w:u w:color="000000"/>
        </w:rPr>
      </w:pPr>
      <w:r w:rsidRPr="00837D27">
        <w:rPr>
          <w:rFonts w:asciiTheme="majorHAnsi" w:hAnsiTheme="majorHAnsi" w:cs="Arial"/>
          <w:color w:val="000000" w:themeColor="text1"/>
        </w:rPr>
        <w:t xml:space="preserve">Załącznik Nr </w:t>
      </w:r>
      <w:r>
        <w:rPr>
          <w:rFonts w:asciiTheme="majorHAnsi" w:hAnsiTheme="majorHAnsi" w:cs="Arial"/>
          <w:color w:val="000000" w:themeColor="text1"/>
        </w:rPr>
        <w:t>7</w:t>
      </w:r>
      <w:r w:rsidRPr="00837D27">
        <w:rPr>
          <w:rFonts w:asciiTheme="majorHAnsi" w:hAnsiTheme="majorHAnsi" w:cs="Arial"/>
          <w:color w:val="000000" w:themeColor="text1"/>
        </w:rPr>
        <w:t xml:space="preserve"> – </w:t>
      </w:r>
      <w:r>
        <w:rPr>
          <w:rFonts w:asciiTheme="majorHAnsi" w:hAnsiTheme="majorHAnsi" w:cs="Arial"/>
          <w:color w:val="000000" w:themeColor="text1"/>
        </w:rPr>
        <w:t xml:space="preserve"> </w:t>
      </w:r>
      <w:r w:rsidR="00E362F1">
        <w:rPr>
          <w:rFonts w:cstheme="minorHAnsi"/>
          <w:i/>
          <w:color w:val="000000"/>
          <w:u w:color="000000"/>
        </w:rPr>
        <w:t>Dokumentacja techniczna</w:t>
      </w:r>
      <w:r w:rsidR="00CC7BFC">
        <w:rPr>
          <w:rFonts w:cstheme="minorHAnsi"/>
          <w:i/>
          <w:color w:val="000000"/>
          <w:u w:color="000000"/>
        </w:rPr>
        <w:t>:</w:t>
      </w:r>
    </w:p>
    <w:p w14:paraId="6EF7B2BF" w14:textId="77777777" w:rsidR="001245D0" w:rsidRPr="00F84EDC" w:rsidRDefault="001245D0" w:rsidP="001245D0">
      <w:pPr>
        <w:pStyle w:val="Akapitzlist"/>
        <w:numPr>
          <w:ilvl w:val="0"/>
          <w:numId w:val="67"/>
        </w:numPr>
        <w:autoSpaceDE w:val="0"/>
        <w:autoSpaceDN w:val="0"/>
        <w:adjustRightInd w:val="0"/>
        <w:spacing w:before="0" w:after="0" w:line="276" w:lineRule="auto"/>
        <w:contextualSpacing w:val="0"/>
        <w:rPr>
          <w:rFonts w:ascii="Times New Roman" w:hAnsi="Times New Roman"/>
        </w:rPr>
      </w:pPr>
      <w:bookmarkStart w:id="24" w:name="_Hlk175044238"/>
      <w:r w:rsidRPr="00F84EDC">
        <w:rPr>
          <w:rFonts w:ascii="Times New Roman" w:hAnsi="Times New Roman"/>
        </w:rPr>
        <w:t>Program funkcjonalno-użytkowy wraz z załącznikami  – 1 szt. w. el.</w:t>
      </w:r>
    </w:p>
    <w:bookmarkEnd w:id="24"/>
    <w:p w14:paraId="2F914E50" w14:textId="77777777" w:rsidR="001245D0" w:rsidRDefault="001245D0" w:rsidP="001245D0">
      <w:pPr>
        <w:pStyle w:val="Akapitzlist"/>
        <w:numPr>
          <w:ilvl w:val="0"/>
          <w:numId w:val="67"/>
        </w:numPr>
        <w:spacing w:before="120" w:after="120" w:line="259" w:lineRule="auto"/>
        <w:jc w:val="left"/>
        <w:rPr>
          <w:rFonts w:ascii="Times New Roman" w:hAnsi="Times New Roman"/>
          <w:color w:val="000000"/>
          <w:u w:color="000000"/>
        </w:rPr>
      </w:pPr>
      <w:r w:rsidRPr="00F84EDC">
        <w:rPr>
          <w:rFonts w:ascii="Times New Roman" w:hAnsi="Times New Roman"/>
          <w:color w:val="000000"/>
          <w:u w:color="000000"/>
        </w:rPr>
        <w:t>Inwentaryzacja architektoniczna – 1 kpl. w el.</w:t>
      </w:r>
    </w:p>
    <w:p w14:paraId="74760F87" w14:textId="77777777" w:rsidR="001245D0" w:rsidRPr="00F84EDC" w:rsidRDefault="001245D0" w:rsidP="001245D0">
      <w:pPr>
        <w:pStyle w:val="Akapitzlist"/>
        <w:numPr>
          <w:ilvl w:val="0"/>
          <w:numId w:val="67"/>
        </w:numPr>
        <w:spacing w:before="120" w:after="120" w:line="259" w:lineRule="auto"/>
        <w:jc w:val="left"/>
        <w:rPr>
          <w:rFonts w:ascii="Times New Roman" w:hAnsi="Times New Roman"/>
          <w:color w:val="000000"/>
          <w:u w:color="000000"/>
        </w:rPr>
      </w:pPr>
      <w:r>
        <w:rPr>
          <w:rFonts w:ascii="Times New Roman" w:hAnsi="Times New Roman"/>
          <w:color w:val="000000"/>
          <w:u w:color="000000"/>
        </w:rPr>
        <w:t>Pismo Wojewódzkiego Urzędu Ochrony zabytków w Łodzi z dnia 23.09.2024,                               znak: WUOZ-ZN.5183.947.2024.KBŁ wraz z załącznikiem</w:t>
      </w:r>
    </w:p>
    <w:p w14:paraId="02EF5F63" w14:textId="77777777" w:rsidR="00CC7BFC" w:rsidRPr="008B6BE8" w:rsidRDefault="00CC7BFC" w:rsidP="00E362F1">
      <w:pPr>
        <w:spacing w:line="276" w:lineRule="auto"/>
        <w:ind w:left="1418" w:hanging="1418"/>
        <w:jc w:val="both"/>
        <w:rPr>
          <w:rFonts w:cstheme="minorHAnsi"/>
          <w:i/>
          <w:color w:val="000000"/>
          <w:u w:color="000000"/>
        </w:rPr>
      </w:pPr>
    </w:p>
    <w:p w14:paraId="7F4092F1" w14:textId="7B784058" w:rsidR="00CE3860" w:rsidRDefault="00CE3860" w:rsidP="00CE3860">
      <w:pPr>
        <w:spacing w:line="276" w:lineRule="auto"/>
        <w:ind w:left="1560" w:hanging="1560"/>
        <w:jc w:val="both"/>
        <w:rPr>
          <w:rFonts w:asciiTheme="majorHAnsi" w:hAnsiTheme="majorHAnsi" w:cs="Arial"/>
          <w:color w:val="000000" w:themeColor="text1"/>
        </w:rPr>
      </w:pPr>
    </w:p>
    <w:p w14:paraId="6BA30848" w14:textId="3F2C6ECD" w:rsidR="00492A75" w:rsidRPr="00CE3860" w:rsidRDefault="00492A75" w:rsidP="00CE3860">
      <w:pPr>
        <w:spacing w:line="276" w:lineRule="auto"/>
        <w:ind w:left="1560" w:hanging="1560"/>
        <w:jc w:val="both"/>
        <w:rPr>
          <w:rFonts w:asciiTheme="majorHAnsi" w:hAnsiTheme="majorHAnsi" w:cs="Arial"/>
          <w:i/>
          <w:iCs/>
          <w:color w:val="000000" w:themeColor="text1"/>
        </w:rPr>
      </w:pPr>
    </w:p>
    <w:sectPr w:rsidR="00492A75" w:rsidRPr="00CE3860" w:rsidSect="003B38CA">
      <w:headerReference w:type="even" r:id="rId32"/>
      <w:headerReference w:type="default" r:id="rId33"/>
      <w:footerReference w:type="even" r:id="rId34"/>
      <w:footerReference w:type="default" r:id="rId35"/>
      <w:headerReference w:type="first" r:id="rId36"/>
      <w:footerReference w:type="first" r:id="rId37"/>
      <w:pgSz w:w="11906" w:h="16838" w:code="9"/>
      <w:pgMar w:top="1179" w:right="1417" w:bottom="1417" w:left="1417" w:header="396" w:footer="119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73785" w14:textId="77777777" w:rsidR="00AE64E0" w:rsidRDefault="00AE64E0">
      <w:r>
        <w:separator/>
      </w:r>
    </w:p>
  </w:endnote>
  <w:endnote w:type="continuationSeparator" w:id="0">
    <w:p w14:paraId="014F110A" w14:textId="77777777" w:rsidR="00AE64E0" w:rsidRDefault="00AE6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Univers-PL">
    <w:altName w:val="Courier New"/>
    <w:charset w:val="EE"/>
    <w:family w:val="roman"/>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F19C2" w14:textId="30DAB5A0" w:rsidR="00D16FEC" w:rsidRDefault="00D16FEC">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D16FEC" w:rsidRDefault="00D16FEC" w:rsidP="00C51DF4">
                            <w:pPr>
                              <w:widowControl w:val="0"/>
                              <w:rPr>
                                <w:rFonts w:ascii="Arial" w:hAnsi="Arial" w:cs="Arial"/>
                                <w:sz w:val="14"/>
                                <w:szCs w:val="14"/>
                              </w:rPr>
                            </w:pPr>
                          </w:p>
                          <w:p w14:paraId="21F1955C" w14:textId="77777777" w:rsidR="00D16FEC" w:rsidRDefault="00D16FEC"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D16FEC" w:rsidRPr="00E11A36" w:rsidRDefault="00D16FEC"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D16FEC" w:rsidRPr="00E11A36" w:rsidRDefault="00D16FEC"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D16FEC" w:rsidRDefault="00D16FEC"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D16FEC" w:rsidRDefault="00D16FEC"/>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D16FEC" w:rsidRDefault="00D16FEC" w:rsidP="00C51DF4">
                            <w:pPr>
                              <w:widowControl w:val="0"/>
                              <w:rPr>
                                <w:rFonts w:ascii="Arial" w:hAnsi="Arial" w:cs="Arial"/>
                                <w:sz w:val="14"/>
                                <w:szCs w:val="14"/>
                              </w:rPr>
                            </w:pPr>
                          </w:p>
                          <w:p w14:paraId="21F71164" w14:textId="77777777" w:rsidR="00D16FEC" w:rsidRPr="003074FC" w:rsidRDefault="00D16FEC"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D16FEC" w:rsidRPr="003074FC" w:rsidRDefault="00D16FEC"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D16FEC" w:rsidRPr="003074FC" w:rsidRDefault="00D16FEC"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D16FEC" w:rsidRPr="00BC0929" w:rsidRDefault="00D16FEC"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82CA5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HBsIh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1332E115" w14:textId="77777777" w:rsidR="00D16FEC" w:rsidRDefault="00D16FEC" w:rsidP="00C51DF4">
                      <w:pPr>
                        <w:widowControl w:val="0"/>
                        <w:rPr>
                          <w:rFonts w:ascii="Arial" w:hAnsi="Arial" w:cs="Arial"/>
                          <w:sz w:val="14"/>
                          <w:szCs w:val="14"/>
                        </w:rPr>
                      </w:pPr>
                    </w:p>
                    <w:p w14:paraId="21F1955C" w14:textId="77777777" w:rsidR="00D16FEC" w:rsidRDefault="00D16FEC"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D16FEC" w:rsidRPr="00E11A36" w:rsidRDefault="00D16FEC"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D16FEC" w:rsidRPr="00E11A36" w:rsidRDefault="00D16FEC"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D16FEC" w:rsidRDefault="00D16FEC"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D16FEC" w:rsidRDefault="00D16FEC"/>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77981F56" w14:textId="77777777" w:rsidR="00D16FEC" w:rsidRDefault="00D16FEC" w:rsidP="00C51DF4">
                      <w:pPr>
                        <w:widowControl w:val="0"/>
                        <w:rPr>
                          <w:rFonts w:ascii="Arial" w:hAnsi="Arial" w:cs="Arial"/>
                          <w:sz w:val="14"/>
                          <w:szCs w:val="14"/>
                        </w:rPr>
                      </w:pPr>
                    </w:p>
                    <w:p w14:paraId="21F71164" w14:textId="77777777" w:rsidR="00D16FEC" w:rsidRPr="003074FC" w:rsidRDefault="00D16FEC"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D16FEC" w:rsidRPr="003074FC" w:rsidRDefault="00D16FEC"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D16FEC" w:rsidRPr="003074FC" w:rsidRDefault="00D16FEC"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D16FEC" w:rsidRPr="00BC0929" w:rsidRDefault="00D16FEC"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D16FEC" w:rsidRPr="00FD3B32" w:rsidRDefault="00D16FEC"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D16FEC" w:rsidRPr="00FD3B32" w:rsidRDefault="00D16FEC"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D16FEC" w:rsidRDefault="00D16FEC" w:rsidP="00C51DF4">
                          <w:pPr>
                            <w:pStyle w:val="Stopka"/>
                          </w:pPr>
                        </w:p>
                        <w:p w14:paraId="56B8FE84" w14:textId="77777777" w:rsidR="00D16FEC" w:rsidRDefault="00D16FEC"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9D72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77E48292" w14:textId="77777777" w:rsidR="00D16FEC" w:rsidRPr="00FD3B32" w:rsidRDefault="00D16FEC"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D16FEC" w:rsidRPr="00FD3B32" w:rsidRDefault="00D16FEC"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D16FEC" w:rsidRDefault="00D16FEC" w:rsidP="00C51DF4">
                    <w:pPr>
                      <w:pStyle w:val="Stopka"/>
                    </w:pPr>
                  </w:p>
                  <w:p w14:paraId="56B8FE84" w14:textId="77777777" w:rsidR="00D16FEC" w:rsidRDefault="00D16FEC"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D16FEC" w:rsidRDefault="00D16FEC"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717DE" w14:textId="13EC7364" w:rsidR="00D16FEC" w:rsidRPr="00BA303A" w:rsidRDefault="00D16FEC"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9</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38</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2301F" w14:textId="7D85BAA6" w:rsidR="00D16FEC" w:rsidRPr="00BA303A" w:rsidRDefault="00D16FEC"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38</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2044D9" w14:textId="77777777" w:rsidR="00AE64E0" w:rsidRDefault="00AE64E0">
      <w:r>
        <w:separator/>
      </w:r>
    </w:p>
  </w:footnote>
  <w:footnote w:type="continuationSeparator" w:id="0">
    <w:p w14:paraId="649E7604" w14:textId="77777777" w:rsidR="00AE64E0" w:rsidRDefault="00AE64E0">
      <w:r>
        <w:continuationSeparator/>
      </w:r>
    </w:p>
  </w:footnote>
  <w:footnote w:id="1">
    <w:p w14:paraId="31548340" w14:textId="77777777" w:rsidR="00D120FE" w:rsidRDefault="00D120FE" w:rsidP="00D120FE">
      <w:pPr>
        <w:pStyle w:val="Tekstprzypisudolnego"/>
        <w:jc w:val="both"/>
      </w:pPr>
      <w:r>
        <w:rPr>
          <w:rStyle w:val="Odwoanieprzypisudolnego"/>
        </w:rPr>
        <w:footnoteRef/>
      </w:r>
      <w:r>
        <w:t xml:space="preserve"> Przez roboty budowlane należy rozumieć wszelkie roboty: ogólnobudowlane, konstrukcyjne, montażowe, instalacyjne, etc. oraz ich efekty, w tym instalacje.</w:t>
      </w:r>
    </w:p>
  </w:footnote>
  <w:footnote w:id="2">
    <w:p w14:paraId="123BF150" w14:textId="77777777" w:rsidR="00D120FE" w:rsidRDefault="00D120FE" w:rsidP="00D120FE">
      <w:pPr>
        <w:pStyle w:val="Tekstprzypisudolnego"/>
        <w:jc w:val="both"/>
      </w:pPr>
      <w:r>
        <w:rPr>
          <w:rStyle w:val="Odwoanieprzypisudolnego"/>
        </w:rPr>
        <w:footnoteRef/>
      </w:r>
      <w:r>
        <w:t xml:space="preserve"> W odniesieniu do materiałów i urządzeń, dla których minimalne wymogi w zakresie gwarancji zostały określone w PFU i wymogi z PFU określają wymaganą dłuższą gwarancję, niż gwarancja udzielona przez Wykonawcę, oprócz gwarancji udzielanej przez Wykonawcę, bezwzględnie obowiązuje  Wykonawcę spełnienie  wymogów (w tym minimalnych okresów) gwarancji zgodnie z postanowieniami PFU.</w:t>
      </w:r>
    </w:p>
    <w:p w14:paraId="20A55358" w14:textId="77777777" w:rsidR="00D120FE" w:rsidRDefault="00D120FE" w:rsidP="00D120FE">
      <w:pPr>
        <w:pStyle w:val="Tekstprzypisudolnego"/>
        <w:jc w:val="both"/>
      </w:pPr>
      <w:r w:rsidRPr="006060F3">
        <w:t>W odniesieniu do materiałów i urządzeń objętych odrębnymi gwarancjami producentów a warunki gwarancji udzielonej przez producentów materiałów i urządzeń przewidują dłuższy okres gwarancji niż gwarancja udzielona przez Wykonawcę lub wynikająca z PFU - oprócz gwarancji udzielanej przez Wykonawcę lub wynikającej z PFU, obowiązuje okres gwarancji w wymiarze równym okresowi gwarancji producenta.</w:t>
      </w:r>
      <w:r w:rsidRPr="00BF2ED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3A139" w14:textId="77777777" w:rsidR="00D16FEC" w:rsidRDefault="00D16FEC">
    <w:pPr>
      <w:pStyle w:val="Nagwek"/>
    </w:pPr>
    <w:r>
      <w:rPr>
        <w:noProof/>
      </w:rPr>
      <w:drawing>
        <wp:inline distT="0" distB="0" distL="0" distR="0" wp14:anchorId="50393A46" wp14:editId="3E7D7243">
          <wp:extent cx="6212840" cy="697865"/>
          <wp:effectExtent l="19050" t="0" r="0" b="0"/>
          <wp:docPr id="693696398" name="Obraz 693696398"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311FD" w14:textId="77777777" w:rsidR="00D16FEC" w:rsidRPr="005B7BD7" w:rsidRDefault="00D16FEC" w:rsidP="006B67BF">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71B34" w14:textId="7712F2E3" w:rsidR="009E6CBA" w:rsidRDefault="009F3062" w:rsidP="009F3062">
    <w:pPr>
      <w:pStyle w:val="Nagwek"/>
      <w:jc w:val="center"/>
    </w:pPr>
    <w:r>
      <w:rPr>
        <w:noProof/>
      </w:rPr>
      <w:drawing>
        <wp:inline distT="0" distB="0" distL="0" distR="0" wp14:anchorId="2CFCE35B" wp14:editId="7CAADB51">
          <wp:extent cx="4543425" cy="854710"/>
          <wp:effectExtent l="0" t="0" r="0" b="2540"/>
          <wp:docPr id="9143440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344030" name="Obraz 1"/>
                  <pic:cNvPicPr>
                    <a:picLocks noChangeAspect="1"/>
                  </pic:cNvPicPr>
                </pic:nvPicPr>
                <pic:blipFill rotWithShape="1">
                  <a:blip r:embed="rId1">
                    <a:extLst>
                      <a:ext uri="{28A0092B-C50C-407E-A947-70E740481C1C}">
                        <a14:useLocalDpi xmlns:a14="http://schemas.microsoft.com/office/drawing/2010/main" val="0"/>
                      </a:ext>
                    </a:extLst>
                  </a:blip>
                  <a:srcRect t="-28680" r="19152"/>
                  <a:stretch/>
                </pic:blipFill>
                <pic:spPr bwMode="auto">
                  <a:xfrm>
                    <a:off x="0" y="0"/>
                    <a:ext cx="4543425" cy="85471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hybridMultilevel"/>
    <w:tmpl w:val="737B8DD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2D51779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F"/>
    <w:multiLevelType w:val="hybridMultilevel"/>
    <w:tmpl w:val="F0160F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5"/>
    <w:multiLevelType w:val="hybridMultilevel"/>
    <w:tmpl w:val="442A7620"/>
    <w:lvl w:ilvl="0" w:tplc="23944CFE">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7"/>
    <w:multiLevelType w:val="hybridMultilevel"/>
    <w:tmpl w:val="684A481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8"/>
    <w:multiLevelType w:val="hybridMultilevel"/>
    <w:tmpl w:val="579478F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A"/>
    <w:multiLevelType w:val="hybridMultilevel"/>
    <w:tmpl w:val="3DC240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33A69A8"/>
    <w:multiLevelType w:val="multilevel"/>
    <w:tmpl w:val="B55624BE"/>
    <w:lvl w:ilvl="0">
      <w:start w:val="25"/>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354526F"/>
    <w:multiLevelType w:val="hybridMultilevel"/>
    <w:tmpl w:val="29BA396A"/>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0"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1"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097624B5"/>
    <w:multiLevelType w:val="multilevel"/>
    <w:tmpl w:val="03FC1966"/>
    <w:lvl w:ilvl="0">
      <w:start w:val="10"/>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6"/>
        <w:szCs w:val="16"/>
        <w:u w:val="none"/>
      </w:rPr>
    </w:lvl>
    <w:lvl w:ilvl="1">
      <w:start w:val="1"/>
      <w:numFmt w:val="decimal"/>
      <w:lvlText w:val="%2."/>
      <w:lvlJc w:val="left"/>
      <w:pPr>
        <w:ind w:left="0" w:firstLine="0"/>
      </w:pPr>
      <w:rPr>
        <w:rFonts w:ascii="Arial" w:eastAsia="Arial" w:hAnsi="Arial" w:cs="Arial" w:hint="default"/>
        <w:b w:val="0"/>
        <w:bCs w:val="0"/>
        <w:i w:val="0"/>
        <w:iCs w:val="0"/>
        <w:smallCaps w:val="0"/>
        <w:strike w:val="0"/>
        <w:color w:val="000000"/>
        <w:spacing w:val="0"/>
        <w:w w:val="100"/>
        <w:position w:val="0"/>
        <w:sz w:val="16"/>
        <w:szCs w:val="16"/>
        <w:u w:val="none"/>
      </w:rPr>
    </w:lvl>
    <w:lvl w:ilvl="2">
      <w:start w:val="1"/>
      <w:numFmt w:val="decimal"/>
      <w:lvlText w:val="%2.%3."/>
      <w:lvlJc w:val="left"/>
      <w:pPr>
        <w:ind w:left="0" w:firstLine="0"/>
      </w:pPr>
      <w:rPr>
        <w:rFonts w:ascii="Arial" w:eastAsia="Arial" w:hAnsi="Arial" w:cs="Arial" w:hint="default"/>
        <w:b w:val="0"/>
        <w:bCs w:val="0"/>
        <w:i w:val="0"/>
        <w:iCs w:val="0"/>
        <w:smallCaps w:val="0"/>
        <w:strike w:val="0"/>
        <w:color w:val="000000"/>
        <w:spacing w:val="0"/>
        <w:w w:val="100"/>
        <w:position w:val="0"/>
        <w:sz w:val="16"/>
        <w:szCs w:val="16"/>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0C054305"/>
    <w:multiLevelType w:val="multilevel"/>
    <w:tmpl w:val="99B6427C"/>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146"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41636E3"/>
    <w:multiLevelType w:val="hybridMultilevel"/>
    <w:tmpl w:val="91CCAC82"/>
    <w:lvl w:ilvl="0" w:tplc="ACC6A326">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4856DD9"/>
    <w:multiLevelType w:val="hybridMultilevel"/>
    <w:tmpl w:val="1BCE20E4"/>
    <w:lvl w:ilvl="0" w:tplc="7EBC56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94D41EC"/>
    <w:multiLevelType w:val="hybridMultilevel"/>
    <w:tmpl w:val="EE7A4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2"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1CE95F4C"/>
    <w:multiLevelType w:val="hybridMultilevel"/>
    <w:tmpl w:val="01C6621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4"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6"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25FF5B03"/>
    <w:multiLevelType w:val="hybridMultilevel"/>
    <w:tmpl w:val="01C66218"/>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98923C7"/>
    <w:multiLevelType w:val="hybridMultilevel"/>
    <w:tmpl w:val="EE7A4A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8BC36BA"/>
    <w:multiLevelType w:val="multilevel"/>
    <w:tmpl w:val="7ADCDFE6"/>
    <w:lvl w:ilvl="0">
      <w:start w:val="1"/>
      <w:numFmt w:val="decimal"/>
      <w:lvlText w:val="13.2.%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start w:val="1"/>
      <w:numFmt w:val="decimal"/>
      <w:lvlText w:val="%3.%4."/>
      <w:lvlJc w:val="left"/>
      <w:rPr>
        <w:rFonts w:ascii="Arial" w:eastAsia="Arial" w:hAnsi="Arial" w:cs="Arial"/>
        <w:b w:val="0"/>
        <w:bCs w:val="0"/>
        <w:i w:val="0"/>
        <w:iCs w:val="0"/>
        <w:smallCaps w:val="0"/>
        <w:strike w:val="0"/>
        <w:color w:val="000000"/>
        <w:spacing w:val="0"/>
        <w:w w:val="100"/>
        <w:position w:val="0"/>
        <w:sz w:val="16"/>
        <w:szCs w:val="16"/>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CDF0544"/>
    <w:multiLevelType w:val="multilevel"/>
    <w:tmpl w:val="5838D13A"/>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3E296981"/>
    <w:multiLevelType w:val="hybridMultilevel"/>
    <w:tmpl w:val="9F66807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3FCC282F"/>
    <w:multiLevelType w:val="hybridMultilevel"/>
    <w:tmpl w:val="7EF4B9B0"/>
    <w:lvl w:ilvl="0" w:tplc="36B630EA">
      <w:start w:val="8"/>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5273061"/>
    <w:multiLevelType w:val="multilevel"/>
    <w:tmpl w:val="8F1A6906"/>
    <w:lvl w:ilvl="0">
      <w:start w:val="17"/>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5C60D90"/>
    <w:multiLevelType w:val="multilevel"/>
    <w:tmpl w:val="3E384A5E"/>
    <w:lvl w:ilvl="0">
      <w:start w:val="17"/>
      <w:numFmt w:val="decimal"/>
      <w:lvlText w:val="%1."/>
      <w:lvlJc w:val="left"/>
      <w:pPr>
        <w:ind w:left="500" w:hanging="50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2" w15:restartNumberingAfterBreak="0">
    <w:nsid w:val="48F527E8"/>
    <w:multiLevelType w:val="hybridMultilevel"/>
    <w:tmpl w:val="01B4BBEE"/>
    <w:lvl w:ilvl="0" w:tplc="5B622CB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4" w15:restartNumberingAfterBreak="0">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130F1D"/>
    <w:multiLevelType w:val="hybridMultilevel"/>
    <w:tmpl w:val="50C2BAE4"/>
    <w:lvl w:ilvl="0" w:tplc="6C52187C">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7" w15:restartNumberingAfterBreak="0">
    <w:nsid w:val="57CB51C2"/>
    <w:multiLevelType w:val="hybridMultilevel"/>
    <w:tmpl w:val="29C01986"/>
    <w:lvl w:ilvl="0" w:tplc="7A72F4BC">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A00581"/>
    <w:multiLevelType w:val="hybridMultilevel"/>
    <w:tmpl w:val="884C53E6"/>
    <w:lvl w:ilvl="0" w:tplc="9F14716A">
      <w:start w:val="3"/>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FA1ACA"/>
    <w:multiLevelType w:val="hybridMultilevel"/>
    <w:tmpl w:val="37E82608"/>
    <w:lvl w:ilvl="0" w:tplc="066A605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AA70930"/>
    <w:multiLevelType w:val="hybridMultilevel"/>
    <w:tmpl w:val="B928E178"/>
    <w:lvl w:ilvl="0" w:tplc="78EED576">
      <w:start w:val="1"/>
      <w:numFmt w:val="lowerLetter"/>
      <w:lvlText w:val="%1)"/>
      <w:lvlJc w:val="left"/>
      <w:pPr>
        <w:ind w:left="1429" w:hanging="360"/>
      </w:pPr>
      <w:rPr>
        <w:rFonts w:asciiTheme="majorHAnsi" w:hAnsiTheme="maj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2"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4"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5"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8"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9" w15:restartNumberingAfterBreak="0">
    <w:nsid w:val="6932782D"/>
    <w:multiLevelType w:val="hybridMultilevel"/>
    <w:tmpl w:val="3648C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2"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64" w15:restartNumberingAfterBreak="0">
    <w:nsid w:val="724B6768"/>
    <w:multiLevelType w:val="hybridMultilevel"/>
    <w:tmpl w:val="C186DF2C"/>
    <w:lvl w:ilvl="0" w:tplc="04150017">
      <w:start w:val="1"/>
      <w:numFmt w:val="lowerLetter"/>
      <w:lvlText w:val="%1)"/>
      <w:lvlJc w:val="left"/>
      <w:pPr>
        <w:ind w:left="1212" w:hanging="360"/>
      </w:p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65"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6" w15:restartNumberingAfterBreak="0">
    <w:nsid w:val="78AE7A91"/>
    <w:multiLevelType w:val="hybridMultilevel"/>
    <w:tmpl w:val="9F6680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7B18108B"/>
    <w:multiLevelType w:val="multilevel"/>
    <w:tmpl w:val="E098E5CE"/>
    <w:lvl w:ilvl="0">
      <w:start w:val="24"/>
      <w:numFmt w:val="decimal"/>
      <w:lvlText w:val="%1."/>
      <w:lvlJc w:val="left"/>
      <w:pPr>
        <w:ind w:left="500" w:hanging="500"/>
      </w:pPr>
      <w:rPr>
        <w:rFonts w:hint="default"/>
        <w:color w:val="auto"/>
      </w:rPr>
    </w:lvl>
    <w:lvl w:ilvl="1">
      <w:start w:val="1"/>
      <w:numFmt w:val="decimal"/>
      <w:lvlText w:val="%1.%2."/>
      <w:lvlJc w:val="left"/>
      <w:pPr>
        <w:ind w:left="1429" w:hanging="720"/>
      </w:pPr>
      <w:rPr>
        <w:rFonts w:hint="default"/>
        <w:b/>
        <w:bCs/>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69"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70"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16cid:durableId="856895134">
    <w:abstractNumId w:val="54"/>
  </w:num>
  <w:num w:numId="2" w16cid:durableId="2037612042">
    <w:abstractNumId w:val="15"/>
  </w:num>
  <w:num w:numId="3" w16cid:durableId="911815189">
    <w:abstractNumId w:val="10"/>
  </w:num>
  <w:num w:numId="4" w16cid:durableId="264315395">
    <w:abstractNumId w:val="69"/>
  </w:num>
  <w:num w:numId="5" w16cid:durableId="68701136">
    <w:abstractNumId w:val="61"/>
  </w:num>
  <w:num w:numId="6" w16cid:durableId="232473145">
    <w:abstractNumId w:val="63"/>
  </w:num>
  <w:num w:numId="7" w16cid:durableId="1627854889">
    <w:abstractNumId w:val="58"/>
  </w:num>
  <w:num w:numId="8" w16cid:durableId="924530536">
    <w:abstractNumId w:val="57"/>
  </w:num>
  <w:num w:numId="9" w16cid:durableId="175508243">
    <w:abstractNumId w:val="28"/>
  </w:num>
  <w:num w:numId="10" w16cid:durableId="107623885">
    <w:abstractNumId w:val="70"/>
  </w:num>
  <w:num w:numId="11" w16cid:durableId="1716545189">
    <w:abstractNumId w:val="11"/>
  </w:num>
  <w:num w:numId="12" w16cid:durableId="597064750">
    <w:abstractNumId w:val="26"/>
  </w:num>
  <w:num w:numId="13" w16cid:durableId="1761944728">
    <w:abstractNumId w:val="29"/>
  </w:num>
  <w:num w:numId="14" w16cid:durableId="1851482078">
    <w:abstractNumId w:val="38"/>
  </w:num>
  <w:num w:numId="15" w16cid:durableId="1164779283">
    <w:abstractNumId w:val="52"/>
  </w:num>
  <w:num w:numId="16" w16cid:durableId="767578611">
    <w:abstractNumId w:val="20"/>
  </w:num>
  <w:num w:numId="17" w16cid:durableId="410397543">
    <w:abstractNumId w:val="33"/>
  </w:num>
  <w:num w:numId="18" w16cid:durableId="658731599">
    <w:abstractNumId w:val="62"/>
  </w:num>
  <w:num w:numId="19" w16cid:durableId="199518451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19505">
    <w:abstractNumId w:val="6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6574162">
    <w:abstractNumId w:val="7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322160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30031473">
    <w:abstractNumId w:val="35"/>
  </w:num>
  <w:num w:numId="24" w16cid:durableId="388846083">
    <w:abstractNumId w:val="41"/>
  </w:num>
  <w:num w:numId="25" w16cid:durableId="824128791">
    <w:abstractNumId w:val="32"/>
  </w:num>
  <w:num w:numId="26" w16cid:durableId="1347368763">
    <w:abstractNumId w:val="50"/>
  </w:num>
  <w:num w:numId="27" w16cid:durableId="1941181097">
    <w:abstractNumId w:val="53"/>
  </w:num>
  <w:num w:numId="28" w16cid:durableId="194200924">
    <w:abstractNumId w:val="46"/>
  </w:num>
  <w:num w:numId="29" w16cid:durableId="1956210287">
    <w:abstractNumId w:val="24"/>
  </w:num>
  <w:num w:numId="30" w16cid:durableId="848788822">
    <w:abstractNumId w:val="60"/>
  </w:num>
  <w:num w:numId="31" w16cid:durableId="409039467">
    <w:abstractNumId w:val="18"/>
  </w:num>
  <w:num w:numId="32" w16cid:durableId="701438611">
    <w:abstractNumId w:val="7"/>
  </w:num>
  <w:num w:numId="33" w16cid:durableId="787357011">
    <w:abstractNumId w:val="65"/>
  </w:num>
  <w:num w:numId="34" w16cid:durableId="741870156">
    <w:abstractNumId w:val="25"/>
  </w:num>
  <w:num w:numId="35" w16cid:durableId="1932466685">
    <w:abstractNumId w:val="22"/>
  </w:num>
  <w:num w:numId="36" w16cid:durableId="346831551">
    <w:abstractNumId w:val="31"/>
  </w:num>
  <w:num w:numId="37" w16cid:durableId="1285774098">
    <w:abstractNumId w:val="13"/>
  </w:num>
  <w:num w:numId="38" w16cid:durableId="292291333">
    <w:abstractNumId w:val="51"/>
  </w:num>
  <w:num w:numId="39" w16cid:durableId="615867273">
    <w:abstractNumId w:val="8"/>
  </w:num>
  <w:num w:numId="40" w16cid:durableId="1177306772">
    <w:abstractNumId w:val="44"/>
  </w:num>
  <w:num w:numId="41" w16cid:durableId="1349134642">
    <w:abstractNumId w:val="40"/>
  </w:num>
  <w:num w:numId="42" w16cid:durableId="704253367">
    <w:abstractNumId w:val="55"/>
  </w:num>
  <w:num w:numId="43" w16cid:durableId="1567715801">
    <w:abstractNumId w:val="64"/>
  </w:num>
  <w:num w:numId="44" w16cid:durableId="1377704839">
    <w:abstractNumId w:val="68"/>
  </w:num>
  <w:num w:numId="45" w16cid:durableId="2079864208">
    <w:abstractNumId w:val="0"/>
  </w:num>
  <w:num w:numId="46" w16cid:durableId="1611160672">
    <w:abstractNumId w:val="2"/>
  </w:num>
  <w:num w:numId="47" w16cid:durableId="186064897">
    <w:abstractNumId w:val="3"/>
  </w:num>
  <w:num w:numId="48" w16cid:durableId="150098216">
    <w:abstractNumId w:val="4"/>
  </w:num>
  <w:num w:numId="49" w16cid:durableId="1047804891">
    <w:abstractNumId w:val="5"/>
  </w:num>
  <w:num w:numId="50" w16cid:durableId="211576300">
    <w:abstractNumId w:val="37"/>
  </w:num>
  <w:num w:numId="51" w16cid:durableId="1738363428">
    <w:abstractNumId w:val="6"/>
  </w:num>
  <w:num w:numId="52" w16cid:durableId="481772012">
    <w:abstractNumId w:val="48"/>
  </w:num>
  <w:num w:numId="53" w16cid:durableId="1634022018">
    <w:abstractNumId w:val="43"/>
  </w:num>
  <w:num w:numId="54" w16cid:durableId="483859721">
    <w:abstractNumId w:val="1"/>
  </w:num>
  <w:num w:numId="55" w16cid:durableId="357631305">
    <w:abstractNumId w:val="59"/>
  </w:num>
  <w:num w:numId="56" w16cid:durableId="2045711574">
    <w:abstractNumId w:val="66"/>
  </w:num>
  <w:num w:numId="57" w16cid:durableId="2117480511">
    <w:abstractNumId w:val="27"/>
  </w:num>
  <w:num w:numId="58" w16cid:durableId="126749443">
    <w:abstractNumId w:val="19"/>
  </w:num>
  <w:num w:numId="59" w16cid:durableId="1333602620">
    <w:abstractNumId w:val="17"/>
  </w:num>
  <w:num w:numId="60" w16cid:durableId="1827894574">
    <w:abstractNumId w:val="42"/>
  </w:num>
  <w:num w:numId="61" w16cid:durableId="129178633">
    <w:abstractNumId w:val="45"/>
  </w:num>
  <w:num w:numId="62" w16cid:durableId="844788479">
    <w:abstractNumId w:val="30"/>
  </w:num>
  <w:num w:numId="63" w16cid:durableId="536890727">
    <w:abstractNumId w:val="23"/>
  </w:num>
  <w:num w:numId="64" w16cid:durableId="1028024096">
    <w:abstractNumId w:val="36"/>
  </w:num>
  <w:num w:numId="65" w16cid:durableId="1488551911">
    <w:abstractNumId w:val="14"/>
  </w:num>
  <w:num w:numId="66" w16cid:durableId="1330132342">
    <w:abstractNumId w:val="39"/>
  </w:num>
  <w:num w:numId="67" w16cid:durableId="1926572701">
    <w:abstractNumId w:val="9"/>
  </w:num>
  <w:num w:numId="68" w16cid:durableId="1227762210">
    <w:abstractNumId w:val="34"/>
  </w:num>
  <w:num w:numId="69" w16cid:durableId="1166558613">
    <w:abstractNumId w:val="12"/>
  </w:num>
  <w:num w:numId="70" w16cid:durableId="1953897979">
    <w:abstractNumId w:val="49"/>
  </w:num>
  <w:num w:numId="71" w16cid:durableId="1149517516">
    <w:abstractNumId w:val="47"/>
  </w:num>
  <w:num w:numId="72" w16cid:durableId="1620256058">
    <w:abstractNumId w:val="16"/>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obert Słowikowski">
    <w15:presenceInfo w15:providerId="AD" w15:userId="S::robert@krzysztofpuchacz.com.pl::6d996951-9110-42d4-8c54-a0e5701161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1063"/>
    <w:rsid w:val="000020EC"/>
    <w:rsid w:val="00003D4E"/>
    <w:rsid w:val="00004C0C"/>
    <w:rsid w:val="0000536E"/>
    <w:rsid w:val="00006522"/>
    <w:rsid w:val="00006CFD"/>
    <w:rsid w:val="00007ED0"/>
    <w:rsid w:val="0001078C"/>
    <w:rsid w:val="00010EE1"/>
    <w:rsid w:val="0001154E"/>
    <w:rsid w:val="00011F27"/>
    <w:rsid w:val="00012D8C"/>
    <w:rsid w:val="00013887"/>
    <w:rsid w:val="00013A6C"/>
    <w:rsid w:val="00013FC0"/>
    <w:rsid w:val="0001434F"/>
    <w:rsid w:val="00015284"/>
    <w:rsid w:val="00015C4B"/>
    <w:rsid w:val="00016924"/>
    <w:rsid w:val="0002090A"/>
    <w:rsid w:val="00021523"/>
    <w:rsid w:val="000218BB"/>
    <w:rsid w:val="00022109"/>
    <w:rsid w:val="0002282B"/>
    <w:rsid w:val="00023085"/>
    <w:rsid w:val="00023E79"/>
    <w:rsid w:val="0002415B"/>
    <w:rsid w:val="00024CCF"/>
    <w:rsid w:val="00024F66"/>
    <w:rsid w:val="0002688A"/>
    <w:rsid w:val="00030F46"/>
    <w:rsid w:val="000312C9"/>
    <w:rsid w:val="00033493"/>
    <w:rsid w:val="00034207"/>
    <w:rsid w:val="00034691"/>
    <w:rsid w:val="000367B8"/>
    <w:rsid w:val="000405D0"/>
    <w:rsid w:val="0004152D"/>
    <w:rsid w:val="00041710"/>
    <w:rsid w:val="00041821"/>
    <w:rsid w:val="00042459"/>
    <w:rsid w:val="0004247C"/>
    <w:rsid w:val="00042AD1"/>
    <w:rsid w:val="000431BA"/>
    <w:rsid w:val="000433DF"/>
    <w:rsid w:val="00043711"/>
    <w:rsid w:val="00043A6D"/>
    <w:rsid w:val="00043E66"/>
    <w:rsid w:val="00046E0F"/>
    <w:rsid w:val="000471DF"/>
    <w:rsid w:val="00047790"/>
    <w:rsid w:val="0005001B"/>
    <w:rsid w:val="00050114"/>
    <w:rsid w:val="00050991"/>
    <w:rsid w:val="00052486"/>
    <w:rsid w:val="00052812"/>
    <w:rsid w:val="000533F7"/>
    <w:rsid w:val="0005378F"/>
    <w:rsid w:val="00053C84"/>
    <w:rsid w:val="00053E0E"/>
    <w:rsid w:val="00054155"/>
    <w:rsid w:val="00054615"/>
    <w:rsid w:val="000557E0"/>
    <w:rsid w:val="000558BE"/>
    <w:rsid w:val="000558E9"/>
    <w:rsid w:val="0005682F"/>
    <w:rsid w:val="00056B88"/>
    <w:rsid w:val="00056F72"/>
    <w:rsid w:val="00057406"/>
    <w:rsid w:val="00057796"/>
    <w:rsid w:val="00057AF7"/>
    <w:rsid w:val="00061BAD"/>
    <w:rsid w:val="00061BC7"/>
    <w:rsid w:val="000624CC"/>
    <w:rsid w:val="00062603"/>
    <w:rsid w:val="000626CC"/>
    <w:rsid w:val="00062DE0"/>
    <w:rsid w:val="00062FE2"/>
    <w:rsid w:val="00063A89"/>
    <w:rsid w:val="00063B67"/>
    <w:rsid w:val="00065759"/>
    <w:rsid w:val="00066A4A"/>
    <w:rsid w:val="00066C26"/>
    <w:rsid w:val="0007043E"/>
    <w:rsid w:val="0007221C"/>
    <w:rsid w:val="00072814"/>
    <w:rsid w:val="000742E3"/>
    <w:rsid w:val="000748F7"/>
    <w:rsid w:val="00074B54"/>
    <w:rsid w:val="0007511B"/>
    <w:rsid w:val="0007616A"/>
    <w:rsid w:val="000771DC"/>
    <w:rsid w:val="00077C95"/>
    <w:rsid w:val="00077F3D"/>
    <w:rsid w:val="000817E2"/>
    <w:rsid w:val="000826CD"/>
    <w:rsid w:val="00083D8B"/>
    <w:rsid w:val="00084FE6"/>
    <w:rsid w:val="00085897"/>
    <w:rsid w:val="000858A0"/>
    <w:rsid w:val="00085C3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6ED"/>
    <w:rsid w:val="000A0434"/>
    <w:rsid w:val="000A0D9D"/>
    <w:rsid w:val="000A118C"/>
    <w:rsid w:val="000A249F"/>
    <w:rsid w:val="000A2664"/>
    <w:rsid w:val="000A2BBF"/>
    <w:rsid w:val="000A2D89"/>
    <w:rsid w:val="000A380E"/>
    <w:rsid w:val="000A4845"/>
    <w:rsid w:val="000A4C6F"/>
    <w:rsid w:val="000A554D"/>
    <w:rsid w:val="000A5607"/>
    <w:rsid w:val="000A5E2F"/>
    <w:rsid w:val="000A5E41"/>
    <w:rsid w:val="000B04C8"/>
    <w:rsid w:val="000B16F3"/>
    <w:rsid w:val="000B3E57"/>
    <w:rsid w:val="000B4084"/>
    <w:rsid w:val="000B4383"/>
    <w:rsid w:val="000B59CC"/>
    <w:rsid w:val="000B6958"/>
    <w:rsid w:val="000B6E32"/>
    <w:rsid w:val="000B76D0"/>
    <w:rsid w:val="000B7955"/>
    <w:rsid w:val="000C0949"/>
    <w:rsid w:val="000C0E09"/>
    <w:rsid w:val="000C0FAF"/>
    <w:rsid w:val="000C2E28"/>
    <w:rsid w:val="000C2EFD"/>
    <w:rsid w:val="000C3366"/>
    <w:rsid w:val="000C34C6"/>
    <w:rsid w:val="000C4D0C"/>
    <w:rsid w:val="000C56E4"/>
    <w:rsid w:val="000C751D"/>
    <w:rsid w:val="000D0E1D"/>
    <w:rsid w:val="000D11A6"/>
    <w:rsid w:val="000D2279"/>
    <w:rsid w:val="000D22C1"/>
    <w:rsid w:val="000D3118"/>
    <w:rsid w:val="000D37A6"/>
    <w:rsid w:val="000D3C66"/>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C23"/>
    <w:rsid w:val="000E7DB0"/>
    <w:rsid w:val="000F0791"/>
    <w:rsid w:val="000F08D9"/>
    <w:rsid w:val="000F0B7E"/>
    <w:rsid w:val="000F355C"/>
    <w:rsid w:val="000F3D1D"/>
    <w:rsid w:val="000F4211"/>
    <w:rsid w:val="000F5226"/>
    <w:rsid w:val="000F6647"/>
    <w:rsid w:val="000F6C76"/>
    <w:rsid w:val="00100D42"/>
    <w:rsid w:val="001013CA"/>
    <w:rsid w:val="00102C8F"/>
    <w:rsid w:val="0010337A"/>
    <w:rsid w:val="00103BA7"/>
    <w:rsid w:val="00104EAC"/>
    <w:rsid w:val="00105533"/>
    <w:rsid w:val="00106404"/>
    <w:rsid w:val="00106A08"/>
    <w:rsid w:val="0010741D"/>
    <w:rsid w:val="00107981"/>
    <w:rsid w:val="00110728"/>
    <w:rsid w:val="00110FB8"/>
    <w:rsid w:val="00112382"/>
    <w:rsid w:val="0011279D"/>
    <w:rsid w:val="00114C02"/>
    <w:rsid w:val="0011527E"/>
    <w:rsid w:val="00115576"/>
    <w:rsid w:val="00115DB2"/>
    <w:rsid w:val="00116AD5"/>
    <w:rsid w:val="00117267"/>
    <w:rsid w:val="00120C77"/>
    <w:rsid w:val="00121099"/>
    <w:rsid w:val="00121D28"/>
    <w:rsid w:val="00122493"/>
    <w:rsid w:val="00122543"/>
    <w:rsid w:val="00122A7E"/>
    <w:rsid w:val="00122BA5"/>
    <w:rsid w:val="00122FD5"/>
    <w:rsid w:val="0012448E"/>
    <w:rsid w:val="001245D0"/>
    <w:rsid w:val="00125A4D"/>
    <w:rsid w:val="00125BC0"/>
    <w:rsid w:val="00125BD6"/>
    <w:rsid w:val="00126765"/>
    <w:rsid w:val="001275EE"/>
    <w:rsid w:val="00130BA8"/>
    <w:rsid w:val="00131C95"/>
    <w:rsid w:val="001333E1"/>
    <w:rsid w:val="00133C8C"/>
    <w:rsid w:val="00133D19"/>
    <w:rsid w:val="001341D5"/>
    <w:rsid w:val="00136DA8"/>
    <w:rsid w:val="001377D9"/>
    <w:rsid w:val="001378BC"/>
    <w:rsid w:val="00140A71"/>
    <w:rsid w:val="00140B31"/>
    <w:rsid w:val="0014209D"/>
    <w:rsid w:val="00143282"/>
    <w:rsid w:val="0014392E"/>
    <w:rsid w:val="00144E74"/>
    <w:rsid w:val="00145C3D"/>
    <w:rsid w:val="001476A3"/>
    <w:rsid w:val="00147C3B"/>
    <w:rsid w:val="00147CFB"/>
    <w:rsid w:val="001506EA"/>
    <w:rsid w:val="00151A3A"/>
    <w:rsid w:val="001521B5"/>
    <w:rsid w:val="001527C7"/>
    <w:rsid w:val="00153D26"/>
    <w:rsid w:val="00154A5D"/>
    <w:rsid w:val="0015687D"/>
    <w:rsid w:val="001572F4"/>
    <w:rsid w:val="0016043D"/>
    <w:rsid w:val="00160FC7"/>
    <w:rsid w:val="001616A2"/>
    <w:rsid w:val="00161E97"/>
    <w:rsid w:val="0016204C"/>
    <w:rsid w:val="00163788"/>
    <w:rsid w:val="00163858"/>
    <w:rsid w:val="0016422B"/>
    <w:rsid w:val="00164463"/>
    <w:rsid w:val="001645DC"/>
    <w:rsid w:val="00165095"/>
    <w:rsid w:val="001651C5"/>
    <w:rsid w:val="001660E7"/>
    <w:rsid w:val="00166114"/>
    <w:rsid w:val="00166123"/>
    <w:rsid w:val="00170288"/>
    <w:rsid w:val="00172CBD"/>
    <w:rsid w:val="00173F63"/>
    <w:rsid w:val="00174343"/>
    <w:rsid w:val="001745DC"/>
    <w:rsid w:val="00175162"/>
    <w:rsid w:val="00175AD6"/>
    <w:rsid w:val="00176940"/>
    <w:rsid w:val="00176A36"/>
    <w:rsid w:val="00176E55"/>
    <w:rsid w:val="001772DA"/>
    <w:rsid w:val="001813FF"/>
    <w:rsid w:val="00182173"/>
    <w:rsid w:val="00182BF8"/>
    <w:rsid w:val="00182D5C"/>
    <w:rsid w:val="001830C6"/>
    <w:rsid w:val="001837DA"/>
    <w:rsid w:val="001840EC"/>
    <w:rsid w:val="001845B8"/>
    <w:rsid w:val="00184A06"/>
    <w:rsid w:val="00184B07"/>
    <w:rsid w:val="00187EDA"/>
    <w:rsid w:val="0019107B"/>
    <w:rsid w:val="0019116F"/>
    <w:rsid w:val="0019170A"/>
    <w:rsid w:val="00192457"/>
    <w:rsid w:val="00192C96"/>
    <w:rsid w:val="001934A4"/>
    <w:rsid w:val="001937B2"/>
    <w:rsid w:val="00193888"/>
    <w:rsid w:val="00193B5D"/>
    <w:rsid w:val="0019445C"/>
    <w:rsid w:val="00194A55"/>
    <w:rsid w:val="00194E13"/>
    <w:rsid w:val="00194EC3"/>
    <w:rsid w:val="00195461"/>
    <w:rsid w:val="0019619B"/>
    <w:rsid w:val="001976B8"/>
    <w:rsid w:val="001A094C"/>
    <w:rsid w:val="001A0CC5"/>
    <w:rsid w:val="001A135B"/>
    <w:rsid w:val="001A1888"/>
    <w:rsid w:val="001A198E"/>
    <w:rsid w:val="001A2505"/>
    <w:rsid w:val="001A28E0"/>
    <w:rsid w:val="001A2CD3"/>
    <w:rsid w:val="001A3A6E"/>
    <w:rsid w:val="001A3D21"/>
    <w:rsid w:val="001A4788"/>
    <w:rsid w:val="001A56F4"/>
    <w:rsid w:val="001A7302"/>
    <w:rsid w:val="001B0595"/>
    <w:rsid w:val="001B153B"/>
    <w:rsid w:val="001B2958"/>
    <w:rsid w:val="001B3DBD"/>
    <w:rsid w:val="001B764C"/>
    <w:rsid w:val="001B797E"/>
    <w:rsid w:val="001B7FE5"/>
    <w:rsid w:val="001C0E05"/>
    <w:rsid w:val="001C201A"/>
    <w:rsid w:val="001C2A55"/>
    <w:rsid w:val="001C2EC4"/>
    <w:rsid w:val="001C3611"/>
    <w:rsid w:val="001C3C6E"/>
    <w:rsid w:val="001C45CA"/>
    <w:rsid w:val="001C49D7"/>
    <w:rsid w:val="001C4A6E"/>
    <w:rsid w:val="001C4B56"/>
    <w:rsid w:val="001C4D71"/>
    <w:rsid w:val="001C562C"/>
    <w:rsid w:val="001C5A00"/>
    <w:rsid w:val="001C64C9"/>
    <w:rsid w:val="001C704F"/>
    <w:rsid w:val="001C7624"/>
    <w:rsid w:val="001D08B6"/>
    <w:rsid w:val="001D0F34"/>
    <w:rsid w:val="001D14C9"/>
    <w:rsid w:val="001D19B7"/>
    <w:rsid w:val="001D22F5"/>
    <w:rsid w:val="001D2D18"/>
    <w:rsid w:val="001D5DB3"/>
    <w:rsid w:val="001D67DA"/>
    <w:rsid w:val="001E0717"/>
    <w:rsid w:val="001E199B"/>
    <w:rsid w:val="001E20F7"/>
    <w:rsid w:val="001E245E"/>
    <w:rsid w:val="001E246D"/>
    <w:rsid w:val="001E2E8D"/>
    <w:rsid w:val="001E3842"/>
    <w:rsid w:val="001E389D"/>
    <w:rsid w:val="001E4431"/>
    <w:rsid w:val="001E64A2"/>
    <w:rsid w:val="001E65B9"/>
    <w:rsid w:val="001E77FD"/>
    <w:rsid w:val="001F102A"/>
    <w:rsid w:val="001F1033"/>
    <w:rsid w:val="001F16C4"/>
    <w:rsid w:val="001F222D"/>
    <w:rsid w:val="001F27EA"/>
    <w:rsid w:val="001F2BE2"/>
    <w:rsid w:val="001F578C"/>
    <w:rsid w:val="001F584D"/>
    <w:rsid w:val="001F593B"/>
    <w:rsid w:val="001F5D0A"/>
    <w:rsid w:val="001F6C85"/>
    <w:rsid w:val="001F72A0"/>
    <w:rsid w:val="001F7937"/>
    <w:rsid w:val="001F79C9"/>
    <w:rsid w:val="001F7A0C"/>
    <w:rsid w:val="001F7E49"/>
    <w:rsid w:val="00200424"/>
    <w:rsid w:val="0020089A"/>
    <w:rsid w:val="00201114"/>
    <w:rsid w:val="0020137F"/>
    <w:rsid w:val="002014AB"/>
    <w:rsid w:val="00201636"/>
    <w:rsid w:val="00202E8F"/>
    <w:rsid w:val="00204144"/>
    <w:rsid w:val="002049F1"/>
    <w:rsid w:val="00204C4B"/>
    <w:rsid w:val="00204F68"/>
    <w:rsid w:val="002076EC"/>
    <w:rsid w:val="002100E8"/>
    <w:rsid w:val="00210123"/>
    <w:rsid w:val="00211C2B"/>
    <w:rsid w:val="002121C1"/>
    <w:rsid w:val="00212930"/>
    <w:rsid w:val="00212A54"/>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5DA8"/>
    <w:rsid w:val="002275D2"/>
    <w:rsid w:val="002309DE"/>
    <w:rsid w:val="00231C22"/>
    <w:rsid w:val="002323A3"/>
    <w:rsid w:val="0023290D"/>
    <w:rsid w:val="0023336F"/>
    <w:rsid w:val="00233552"/>
    <w:rsid w:val="00233BC8"/>
    <w:rsid w:val="00234C0D"/>
    <w:rsid w:val="0023656F"/>
    <w:rsid w:val="00236881"/>
    <w:rsid w:val="00236FE2"/>
    <w:rsid w:val="00241442"/>
    <w:rsid w:val="0024228A"/>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817"/>
    <w:rsid w:val="0025542C"/>
    <w:rsid w:val="0025576F"/>
    <w:rsid w:val="00257C5A"/>
    <w:rsid w:val="00257ECB"/>
    <w:rsid w:val="0026007C"/>
    <w:rsid w:val="00260EBE"/>
    <w:rsid w:val="00261528"/>
    <w:rsid w:val="00261758"/>
    <w:rsid w:val="0026321A"/>
    <w:rsid w:val="0026365E"/>
    <w:rsid w:val="00263E1E"/>
    <w:rsid w:val="00263EA6"/>
    <w:rsid w:val="00263F9D"/>
    <w:rsid w:val="00266BB3"/>
    <w:rsid w:val="00266C1C"/>
    <w:rsid w:val="002673B6"/>
    <w:rsid w:val="002706BB"/>
    <w:rsid w:val="00271C5A"/>
    <w:rsid w:val="002725FC"/>
    <w:rsid w:val="00272A55"/>
    <w:rsid w:val="00272DCC"/>
    <w:rsid w:val="00272F09"/>
    <w:rsid w:val="00273FB4"/>
    <w:rsid w:val="00274F84"/>
    <w:rsid w:val="00275567"/>
    <w:rsid w:val="002759BF"/>
    <w:rsid w:val="00275B22"/>
    <w:rsid w:val="002768F1"/>
    <w:rsid w:val="00276A13"/>
    <w:rsid w:val="00276DC7"/>
    <w:rsid w:val="00283F99"/>
    <w:rsid w:val="00284CDC"/>
    <w:rsid w:val="00284E90"/>
    <w:rsid w:val="00286D71"/>
    <w:rsid w:val="0028757E"/>
    <w:rsid w:val="00287CE8"/>
    <w:rsid w:val="00287D61"/>
    <w:rsid w:val="00287E0C"/>
    <w:rsid w:val="00290413"/>
    <w:rsid w:val="00290ADE"/>
    <w:rsid w:val="002914C3"/>
    <w:rsid w:val="00291B56"/>
    <w:rsid w:val="00292400"/>
    <w:rsid w:val="002929D5"/>
    <w:rsid w:val="00292BC1"/>
    <w:rsid w:val="00293E99"/>
    <w:rsid w:val="00294766"/>
    <w:rsid w:val="00294F85"/>
    <w:rsid w:val="00295461"/>
    <w:rsid w:val="00295E49"/>
    <w:rsid w:val="00296850"/>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B29AE"/>
    <w:rsid w:val="002B431E"/>
    <w:rsid w:val="002B43E8"/>
    <w:rsid w:val="002B5B76"/>
    <w:rsid w:val="002B5ED1"/>
    <w:rsid w:val="002B637E"/>
    <w:rsid w:val="002B6FCC"/>
    <w:rsid w:val="002B7294"/>
    <w:rsid w:val="002B7BCF"/>
    <w:rsid w:val="002C04AE"/>
    <w:rsid w:val="002C18C3"/>
    <w:rsid w:val="002C23A8"/>
    <w:rsid w:val="002C2B3F"/>
    <w:rsid w:val="002C300E"/>
    <w:rsid w:val="002C355E"/>
    <w:rsid w:val="002C3C4B"/>
    <w:rsid w:val="002C3C5B"/>
    <w:rsid w:val="002C43EE"/>
    <w:rsid w:val="002C5373"/>
    <w:rsid w:val="002C5408"/>
    <w:rsid w:val="002C74A9"/>
    <w:rsid w:val="002C76A0"/>
    <w:rsid w:val="002C7CFF"/>
    <w:rsid w:val="002C7F8F"/>
    <w:rsid w:val="002D0127"/>
    <w:rsid w:val="002D2F22"/>
    <w:rsid w:val="002D3445"/>
    <w:rsid w:val="002D7004"/>
    <w:rsid w:val="002D7F22"/>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967"/>
    <w:rsid w:val="002F3892"/>
    <w:rsid w:val="002F523F"/>
    <w:rsid w:val="002F572E"/>
    <w:rsid w:val="002F6027"/>
    <w:rsid w:val="002F61DD"/>
    <w:rsid w:val="002F6489"/>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2EA4"/>
    <w:rsid w:val="003146F8"/>
    <w:rsid w:val="0031745F"/>
    <w:rsid w:val="003179BE"/>
    <w:rsid w:val="00317A54"/>
    <w:rsid w:val="00317B41"/>
    <w:rsid w:val="00317C01"/>
    <w:rsid w:val="0032584E"/>
    <w:rsid w:val="003268F3"/>
    <w:rsid w:val="00326B65"/>
    <w:rsid w:val="00327336"/>
    <w:rsid w:val="0032741B"/>
    <w:rsid w:val="00330540"/>
    <w:rsid w:val="003338F8"/>
    <w:rsid w:val="00333EA8"/>
    <w:rsid w:val="00336025"/>
    <w:rsid w:val="0033611B"/>
    <w:rsid w:val="00337575"/>
    <w:rsid w:val="0033775C"/>
    <w:rsid w:val="003377CD"/>
    <w:rsid w:val="0034047D"/>
    <w:rsid w:val="00340888"/>
    <w:rsid w:val="003429C2"/>
    <w:rsid w:val="00342B46"/>
    <w:rsid w:val="00343735"/>
    <w:rsid w:val="00343B76"/>
    <w:rsid w:val="0034455D"/>
    <w:rsid w:val="0034520F"/>
    <w:rsid w:val="003455D2"/>
    <w:rsid w:val="003466E3"/>
    <w:rsid w:val="003467E5"/>
    <w:rsid w:val="0035214F"/>
    <w:rsid w:val="00352BAD"/>
    <w:rsid w:val="00354C2D"/>
    <w:rsid w:val="00355078"/>
    <w:rsid w:val="003566A1"/>
    <w:rsid w:val="0035750D"/>
    <w:rsid w:val="0036076E"/>
    <w:rsid w:val="003612E4"/>
    <w:rsid w:val="00363FFC"/>
    <w:rsid w:val="003655D1"/>
    <w:rsid w:val="00365981"/>
    <w:rsid w:val="003660CB"/>
    <w:rsid w:val="00370E0C"/>
    <w:rsid w:val="00371AD0"/>
    <w:rsid w:val="0037253D"/>
    <w:rsid w:val="0037291B"/>
    <w:rsid w:val="003730F4"/>
    <w:rsid w:val="00373157"/>
    <w:rsid w:val="00373385"/>
    <w:rsid w:val="0037376C"/>
    <w:rsid w:val="0037399B"/>
    <w:rsid w:val="00373A31"/>
    <w:rsid w:val="00373C49"/>
    <w:rsid w:val="00380F59"/>
    <w:rsid w:val="00382997"/>
    <w:rsid w:val="00382FA4"/>
    <w:rsid w:val="00384A65"/>
    <w:rsid w:val="003854DA"/>
    <w:rsid w:val="00385ADD"/>
    <w:rsid w:val="00386C37"/>
    <w:rsid w:val="00387E8E"/>
    <w:rsid w:val="00391FF7"/>
    <w:rsid w:val="00394897"/>
    <w:rsid w:val="00394958"/>
    <w:rsid w:val="00396D46"/>
    <w:rsid w:val="00396DE4"/>
    <w:rsid w:val="0039711B"/>
    <w:rsid w:val="00397FB0"/>
    <w:rsid w:val="003A13A1"/>
    <w:rsid w:val="003A13E1"/>
    <w:rsid w:val="003A1F7D"/>
    <w:rsid w:val="003A2186"/>
    <w:rsid w:val="003A2284"/>
    <w:rsid w:val="003A24B8"/>
    <w:rsid w:val="003A29BE"/>
    <w:rsid w:val="003A307B"/>
    <w:rsid w:val="003A38AC"/>
    <w:rsid w:val="003A4012"/>
    <w:rsid w:val="003A44EE"/>
    <w:rsid w:val="003A4D4A"/>
    <w:rsid w:val="003A7132"/>
    <w:rsid w:val="003B0193"/>
    <w:rsid w:val="003B07E9"/>
    <w:rsid w:val="003B0822"/>
    <w:rsid w:val="003B0B6A"/>
    <w:rsid w:val="003B0B9A"/>
    <w:rsid w:val="003B2109"/>
    <w:rsid w:val="003B24C5"/>
    <w:rsid w:val="003B3355"/>
    <w:rsid w:val="003B38CA"/>
    <w:rsid w:val="003B3BA4"/>
    <w:rsid w:val="003B435A"/>
    <w:rsid w:val="003B4746"/>
    <w:rsid w:val="003B4F63"/>
    <w:rsid w:val="003B5954"/>
    <w:rsid w:val="003B5FDA"/>
    <w:rsid w:val="003B6176"/>
    <w:rsid w:val="003B689F"/>
    <w:rsid w:val="003C00AE"/>
    <w:rsid w:val="003C02E5"/>
    <w:rsid w:val="003C11B8"/>
    <w:rsid w:val="003C2342"/>
    <w:rsid w:val="003C29F7"/>
    <w:rsid w:val="003C2A5B"/>
    <w:rsid w:val="003C3027"/>
    <w:rsid w:val="003C47AB"/>
    <w:rsid w:val="003C4A94"/>
    <w:rsid w:val="003C5456"/>
    <w:rsid w:val="003C5A51"/>
    <w:rsid w:val="003C5CD7"/>
    <w:rsid w:val="003C5D0F"/>
    <w:rsid w:val="003C5E31"/>
    <w:rsid w:val="003C649E"/>
    <w:rsid w:val="003C64AE"/>
    <w:rsid w:val="003C72EB"/>
    <w:rsid w:val="003C7669"/>
    <w:rsid w:val="003C7BFB"/>
    <w:rsid w:val="003D088A"/>
    <w:rsid w:val="003D15D6"/>
    <w:rsid w:val="003D1C48"/>
    <w:rsid w:val="003D1DD2"/>
    <w:rsid w:val="003D29D4"/>
    <w:rsid w:val="003D2C5B"/>
    <w:rsid w:val="003D2DD8"/>
    <w:rsid w:val="003D375D"/>
    <w:rsid w:val="003D3870"/>
    <w:rsid w:val="003D4294"/>
    <w:rsid w:val="003D44C5"/>
    <w:rsid w:val="003D4F98"/>
    <w:rsid w:val="003D522D"/>
    <w:rsid w:val="003D60C1"/>
    <w:rsid w:val="003D7C04"/>
    <w:rsid w:val="003E0259"/>
    <w:rsid w:val="003E05CF"/>
    <w:rsid w:val="003E2E7A"/>
    <w:rsid w:val="003E566D"/>
    <w:rsid w:val="003E633A"/>
    <w:rsid w:val="003E6A2E"/>
    <w:rsid w:val="003E6AB3"/>
    <w:rsid w:val="003E70FE"/>
    <w:rsid w:val="003E7232"/>
    <w:rsid w:val="003F0963"/>
    <w:rsid w:val="003F0F5A"/>
    <w:rsid w:val="003F1B73"/>
    <w:rsid w:val="003F1FA2"/>
    <w:rsid w:val="003F2532"/>
    <w:rsid w:val="003F27C9"/>
    <w:rsid w:val="003F2F49"/>
    <w:rsid w:val="003F3068"/>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81C"/>
    <w:rsid w:val="00403C39"/>
    <w:rsid w:val="0040417B"/>
    <w:rsid w:val="00404756"/>
    <w:rsid w:val="00404B07"/>
    <w:rsid w:val="00404CB1"/>
    <w:rsid w:val="00405727"/>
    <w:rsid w:val="00405BAF"/>
    <w:rsid w:val="0041029A"/>
    <w:rsid w:val="004113DA"/>
    <w:rsid w:val="00411462"/>
    <w:rsid w:val="00411B75"/>
    <w:rsid w:val="00411D61"/>
    <w:rsid w:val="00412293"/>
    <w:rsid w:val="0041349B"/>
    <w:rsid w:val="00415868"/>
    <w:rsid w:val="0041696C"/>
    <w:rsid w:val="00417BFE"/>
    <w:rsid w:val="0042009A"/>
    <w:rsid w:val="00420E02"/>
    <w:rsid w:val="00422C7F"/>
    <w:rsid w:val="00422E04"/>
    <w:rsid w:val="00422E6C"/>
    <w:rsid w:val="00423008"/>
    <w:rsid w:val="004243AE"/>
    <w:rsid w:val="00424D22"/>
    <w:rsid w:val="00425A73"/>
    <w:rsid w:val="00427C33"/>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5BA1"/>
    <w:rsid w:val="0045727E"/>
    <w:rsid w:val="00460CE2"/>
    <w:rsid w:val="00461578"/>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6B32"/>
    <w:rsid w:val="00467345"/>
    <w:rsid w:val="0046769A"/>
    <w:rsid w:val="0046791F"/>
    <w:rsid w:val="00467FA9"/>
    <w:rsid w:val="00470482"/>
    <w:rsid w:val="004706B2"/>
    <w:rsid w:val="00472119"/>
    <w:rsid w:val="00474D7B"/>
    <w:rsid w:val="0047515F"/>
    <w:rsid w:val="00475B94"/>
    <w:rsid w:val="004767F3"/>
    <w:rsid w:val="00476A8A"/>
    <w:rsid w:val="00476BDE"/>
    <w:rsid w:val="0047717A"/>
    <w:rsid w:val="00477FE7"/>
    <w:rsid w:val="004801D0"/>
    <w:rsid w:val="00481081"/>
    <w:rsid w:val="0048350C"/>
    <w:rsid w:val="0048395A"/>
    <w:rsid w:val="0048410C"/>
    <w:rsid w:val="00484186"/>
    <w:rsid w:val="00484649"/>
    <w:rsid w:val="00484E6F"/>
    <w:rsid w:val="00485102"/>
    <w:rsid w:val="0048510B"/>
    <w:rsid w:val="00485397"/>
    <w:rsid w:val="0048592D"/>
    <w:rsid w:val="00485F2D"/>
    <w:rsid w:val="004865DC"/>
    <w:rsid w:val="00486CB9"/>
    <w:rsid w:val="00490522"/>
    <w:rsid w:val="00491769"/>
    <w:rsid w:val="00491F7A"/>
    <w:rsid w:val="00492199"/>
    <w:rsid w:val="00492A75"/>
    <w:rsid w:val="004942E1"/>
    <w:rsid w:val="00494EAA"/>
    <w:rsid w:val="00495101"/>
    <w:rsid w:val="00495C0B"/>
    <w:rsid w:val="00495D57"/>
    <w:rsid w:val="0049610F"/>
    <w:rsid w:val="0049654C"/>
    <w:rsid w:val="00496A2A"/>
    <w:rsid w:val="00496B0E"/>
    <w:rsid w:val="00496D4B"/>
    <w:rsid w:val="004A0C68"/>
    <w:rsid w:val="004A1192"/>
    <w:rsid w:val="004A12D9"/>
    <w:rsid w:val="004A1C4A"/>
    <w:rsid w:val="004A2112"/>
    <w:rsid w:val="004A2BA8"/>
    <w:rsid w:val="004A30E4"/>
    <w:rsid w:val="004A3452"/>
    <w:rsid w:val="004A3557"/>
    <w:rsid w:val="004A3F2C"/>
    <w:rsid w:val="004A4AB3"/>
    <w:rsid w:val="004A4C1F"/>
    <w:rsid w:val="004A5223"/>
    <w:rsid w:val="004A58DE"/>
    <w:rsid w:val="004A7C53"/>
    <w:rsid w:val="004A7CF3"/>
    <w:rsid w:val="004B1890"/>
    <w:rsid w:val="004B2605"/>
    <w:rsid w:val="004B2664"/>
    <w:rsid w:val="004B2667"/>
    <w:rsid w:val="004B3B5C"/>
    <w:rsid w:val="004B502B"/>
    <w:rsid w:val="004B51F0"/>
    <w:rsid w:val="004B6D42"/>
    <w:rsid w:val="004B73DF"/>
    <w:rsid w:val="004C0395"/>
    <w:rsid w:val="004C0C44"/>
    <w:rsid w:val="004C1103"/>
    <w:rsid w:val="004C1775"/>
    <w:rsid w:val="004C22BE"/>
    <w:rsid w:val="004C236B"/>
    <w:rsid w:val="004C2387"/>
    <w:rsid w:val="004C4356"/>
    <w:rsid w:val="004C4A3B"/>
    <w:rsid w:val="004C4AF6"/>
    <w:rsid w:val="004C4EFF"/>
    <w:rsid w:val="004C5461"/>
    <w:rsid w:val="004C69D5"/>
    <w:rsid w:val="004C6AB7"/>
    <w:rsid w:val="004D0434"/>
    <w:rsid w:val="004D0FEF"/>
    <w:rsid w:val="004D1C18"/>
    <w:rsid w:val="004D2F42"/>
    <w:rsid w:val="004D30D1"/>
    <w:rsid w:val="004D3201"/>
    <w:rsid w:val="004D419C"/>
    <w:rsid w:val="004D5ADD"/>
    <w:rsid w:val="004D6707"/>
    <w:rsid w:val="004D68C3"/>
    <w:rsid w:val="004D7D72"/>
    <w:rsid w:val="004D7F26"/>
    <w:rsid w:val="004E0318"/>
    <w:rsid w:val="004E0737"/>
    <w:rsid w:val="004E0B89"/>
    <w:rsid w:val="004E168E"/>
    <w:rsid w:val="004E2A77"/>
    <w:rsid w:val="004E2DA5"/>
    <w:rsid w:val="004E59DD"/>
    <w:rsid w:val="004E6CBD"/>
    <w:rsid w:val="004F02D3"/>
    <w:rsid w:val="004F0C8A"/>
    <w:rsid w:val="004F27D4"/>
    <w:rsid w:val="004F35FA"/>
    <w:rsid w:val="004F3AC3"/>
    <w:rsid w:val="004F3F35"/>
    <w:rsid w:val="004F4319"/>
    <w:rsid w:val="004F59DF"/>
    <w:rsid w:val="004F7183"/>
    <w:rsid w:val="004F7871"/>
    <w:rsid w:val="0050059E"/>
    <w:rsid w:val="00500CF6"/>
    <w:rsid w:val="00504A33"/>
    <w:rsid w:val="00505199"/>
    <w:rsid w:val="005052D9"/>
    <w:rsid w:val="005056EE"/>
    <w:rsid w:val="00505D02"/>
    <w:rsid w:val="00506D85"/>
    <w:rsid w:val="00507C91"/>
    <w:rsid w:val="00507F6F"/>
    <w:rsid w:val="00512B7B"/>
    <w:rsid w:val="00514EE0"/>
    <w:rsid w:val="005162F5"/>
    <w:rsid w:val="00516673"/>
    <w:rsid w:val="00517AE7"/>
    <w:rsid w:val="00520A18"/>
    <w:rsid w:val="00521004"/>
    <w:rsid w:val="005223C3"/>
    <w:rsid w:val="00522EEF"/>
    <w:rsid w:val="00522FD7"/>
    <w:rsid w:val="00525681"/>
    <w:rsid w:val="00526D11"/>
    <w:rsid w:val="005270DA"/>
    <w:rsid w:val="00527CD2"/>
    <w:rsid w:val="00527E8A"/>
    <w:rsid w:val="00532854"/>
    <w:rsid w:val="00532D12"/>
    <w:rsid w:val="005340E8"/>
    <w:rsid w:val="0053450F"/>
    <w:rsid w:val="005345B9"/>
    <w:rsid w:val="00534BDE"/>
    <w:rsid w:val="00535FB3"/>
    <w:rsid w:val="00536A4B"/>
    <w:rsid w:val="0053734C"/>
    <w:rsid w:val="00537359"/>
    <w:rsid w:val="00537F60"/>
    <w:rsid w:val="005403AE"/>
    <w:rsid w:val="005406C8"/>
    <w:rsid w:val="00541B28"/>
    <w:rsid w:val="005427F5"/>
    <w:rsid w:val="00542A98"/>
    <w:rsid w:val="0054370B"/>
    <w:rsid w:val="00543C6A"/>
    <w:rsid w:val="00545887"/>
    <w:rsid w:val="0054601E"/>
    <w:rsid w:val="00547AEA"/>
    <w:rsid w:val="00547CC4"/>
    <w:rsid w:val="00550730"/>
    <w:rsid w:val="00551678"/>
    <w:rsid w:val="0055188C"/>
    <w:rsid w:val="005523DD"/>
    <w:rsid w:val="00554C87"/>
    <w:rsid w:val="00555501"/>
    <w:rsid w:val="00555CDD"/>
    <w:rsid w:val="00556196"/>
    <w:rsid w:val="00556802"/>
    <w:rsid w:val="00560047"/>
    <w:rsid w:val="0056066F"/>
    <w:rsid w:val="005618EF"/>
    <w:rsid w:val="00561FFB"/>
    <w:rsid w:val="005629D7"/>
    <w:rsid w:val="0056437E"/>
    <w:rsid w:val="005660A1"/>
    <w:rsid w:val="00566F23"/>
    <w:rsid w:val="00567281"/>
    <w:rsid w:val="00567493"/>
    <w:rsid w:val="00567CD4"/>
    <w:rsid w:val="0057182D"/>
    <w:rsid w:val="00572F03"/>
    <w:rsid w:val="00572F2B"/>
    <w:rsid w:val="0057309D"/>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240"/>
    <w:rsid w:val="005859B2"/>
    <w:rsid w:val="0058602F"/>
    <w:rsid w:val="0058659A"/>
    <w:rsid w:val="00586E5A"/>
    <w:rsid w:val="005900E8"/>
    <w:rsid w:val="005922BB"/>
    <w:rsid w:val="00594574"/>
    <w:rsid w:val="00594A6C"/>
    <w:rsid w:val="00594EC4"/>
    <w:rsid w:val="005952D7"/>
    <w:rsid w:val="0059533E"/>
    <w:rsid w:val="00595C9E"/>
    <w:rsid w:val="00596141"/>
    <w:rsid w:val="00596F26"/>
    <w:rsid w:val="00597734"/>
    <w:rsid w:val="005A0344"/>
    <w:rsid w:val="005A0FE9"/>
    <w:rsid w:val="005A3277"/>
    <w:rsid w:val="005A34E2"/>
    <w:rsid w:val="005A38C0"/>
    <w:rsid w:val="005A468A"/>
    <w:rsid w:val="005A51DE"/>
    <w:rsid w:val="005A68B9"/>
    <w:rsid w:val="005A769B"/>
    <w:rsid w:val="005A79A6"/>
    <w:rsid w:val="005B0638"/>
    <w:rsid w:val="005B0844"/>
    <w:rsid w:val="005B1CCC"/>
    <w:rsid w:val="005B23A0"/>
    <w:rsid w:val="005B3066"/>
    <w:rsid w:val="005B4077"/>
    <w:rsid w:val="005B4F5E"/>
    <w:rsid w:val="005B5FF6"/>
    <w:rsid w:val="005B6696"/>
    <w:rsid w:val="005B6E33"/>
    <w:rsid w:val="005B6E73"/>
    <w:rsid w:val="005B705B"/>
    <w:rsid w:val="005B7A64"/>
    <w:rsid w:val="005B7BD7"/>
    <w:rsid w:val="005C0312"/>
    <w:rsid w:val="005C0FB1"/>
    <w:rsid w:val="005C1A5C"/>
    <w:rsid w:val="005C1B81"/>
    <w:rsid w:val="005C31F3"/>
    <w:rsid w:val="005C3443"/>
    <w:rsid w:val="005C5937"/>
    <w:rsid w:val="005C7ABD"/>
    <w:rsid w:val="005D2EB0"/>
    <w:rsid w:val="005D3557"/>
    <w:rsid w:val="005D3BC1"/>
    <w:rsid w:val="005D40CE"/>
    <w:rsid w:val="005D46AC"/>
    <w:rsid w:val="005D502A"/>
    <w:rsid w:val="005D55CC"/>
    <w:rsid w:val="005D6A02"/>
    <w:rsid w:val="005D6B1E"/>
    <w:rsid w:val="005D6DD9"/>
    <w:rsid w:val="005D77CE"/>
    <w:rsid w:val="005D7924"/>
    <w:rsid w:val="005E014D"/>
    <w:rsid w:val="005E1E67"/>
    <w:rsid w:val="005E28F7"/>
    <w:rsid w:val="005E2B60"/>
    <w:rsid w:val="005E3344"/>
    <w:rsid w:val="005E659F"/>
    <w:rsid w:val="005E77D9"/>
    <w:rsid w:val="005E78B1"/>
    <w:rsid w:val="005E7A4B"/>
    <w:rsid w:val="005E7E30"/>
    <w:rsid w:val="005F1B8D"/>
    <w:rsid w:val="005F216B"/>
    <w:rsid w:val="005F24E7"/>
    <w:rsid w:val="005F265D"/>
    <w:rsid w:val="005F2BBA"/>
    <w:rsid w:val="005F2CBB"/>
    <w:rsid w:val="005F3AAC"/>
    <w:rsid w:val="005F5551"/>
    <w:rsid w:val="005F7295"/>
    <w:rsid w:val="00601113"/>
    <w:rsid w:val="0060140C"/>
    <w:rsid w:val="00601D9C"/>
    <w:rsid w:val="00601DF1"/>
    <w:rsid w:val="006026AF"/>
    <w:rsid w:val="006035AC"/>
    <w:rsid w:val="00603C18"/>
    <w:rsid w:val="00604869"/>
    <w:rsid w:val="006069DE"/>
    <w:rsid w:val="00611B06"/>
    <w:rsid w:val="0061235E"/>
    <w:rsid w:val="00612605"/>
    <w:rsid w:val="00612718"/>
    <w:rsid w:val="00612E2C"/>
    <w:rsid w:val="006148E2"/>
    <w:rsid w:val="006172C9"/>
    <w:rsid w:val="00620DBA"/>
    <w:rsid w:val="00622915"/>
    <w:rsid w:val="00622F7A"/>
    <w:rsid w:val="00623591"/>
    <w:rsid w:val="00623CCA"/>
    <w:rsid w:val="0062403B"/>
    <w:rsid w:val="006242D4"/>
    <w:rsid w:val="00624D5A"/>
    <w:rsid w:val="00625DAA"/>
    <w:rsid w:val="00627C7D"/>
    <w:rsid w:val="006348B5"/>
    <w:rsid w:val="00634CDB"/>
    <w:rsid w:val="00637442"/>
    <w:rsid w:val="00640D3C"/>
    <w:rsid w:val="00641078"/>
    <w:rsid w:val="00641B86"/>
    <w:rsid w:val="00641DA9"/>
    <w:rsid w:val="00642C61"/>
    <w:rsid w:val="00644368"/>
    <w:rsid w:val="006447F6"/>
    <w:rsid w:val="00645625"/>
    <w:rsid w:val="00647829"/>
    <w:rsid w:val="0065100D"/>
    <w:rsid w:val="00651179"/>
    <w:rsid w:val="00651245"/>
    <w:rsid w:val="00652648"/>
    <w:rsid w:val="006528C1"/>
    <w:rsid w:val="00652B8A"/>
    <w:rsid w:val="006530BE"/>
    <w:rsid w:val="0065340D"/>
    <w:rsid w:val="00654828"/>
    <w:rsid w:val="00654A3D"/>
    <w:rsid w:val="00654AF6"/>
    <w:rsid w:val="00656829"/>
    <w:rsid w:val="00656F64"/>
    <w:rsid w:val="006570B2"/>
    <w:rsid w:val="00657204"/>
    <w:rsid w:val="006573B3"/>
    <w:rsid w:val="006579E4"/>
    <w:rsid w:val="006608D3"/>
    <w:rsid w:val="006630F6"/>
    <w:rsid w:val="00663481"/>
    <w:rsid w:val="006636FE"/>
    <w:rsid w:val="00663720"/>
    <w:rsid w:val="00663EC4"/>
    <w:rsid w:val="00663F15"/>
    <w:rsid w:val="006647C4"/>
    <w:rsid w:val="00664BF7"/>
    <w:rsid w:val="00665F5D"/>
    <w:rsid w:val="006708E0"/>
    <w:rsid w:val="00671486"/>
    <w:rsid w:val="006714A7"/>
    <w:rsid w:val="00672AA8"/>
    <w:rsid w:val="00672BA9"/>
    <w:rsid w:val="00674295"/>
    <w:rsid w:val="00674672"/>
    <w:rsid w:val="00674E94"/>
    <w:rsid w:val="00675280"/>
    <w:rsid w:val="00675525"/>
    <w:rsid w:val="00675CD0"/>
    <w:rsid w:val="006760E8"/>
    <w:rsid w:val="00676342"/>
    <w:rsid w:val="0067660A"/>
    <w:rsid w:val="00677080"/>
    <w:rsid w:val="006771A6"/>
    <w:rsid w:val="006773CD"/>
    <w:rsid w:val="00677BC6"/>
    <w:rsid w:val="00680E3C"/>
    <w:rsid w:val="0068253F"/>
    <w:rsid w:val="00682779"/>
    <w:rsid w:val="00682FBB"/>
    <w:rsid w:val="006843FD"/>
    <w:rsid w:val="0068550E"/>
    <w:rsid w:val="006859D7"/>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B23"/>
    <w:rsid w:val="006A1C25"/>
    <w:rsid w:val="006A2389"/>
    <w:rsid w:val="006A2EAF"/>
    <w:rsid w:val="006A3662"/>
    <w:rsid w:val="006A41E2"/>
    <w:rsid w:val="006A4482"/>
    <w:rsid w:val="006A45E7"/>
    <w:rsid w:val="006A4FA8"/>
    <w:rsid w:val="006A5D91"/>
    <w:rsid w:val="006A5FC6"/>
    <w:rsid w:val="006A6896"/>
    <w:rsid w:val="006B0DA7"/>
    <w:rsid w:val="006B355C"/>
    <w:rsid w:val="006B4A68"/>
    <w:rsid w:val="006B4D42"/>
    <w:rsid w:val="006B590B"/>
    <w:rsid w:val="006B5CD6"/>
    <w:rsid w:val="006B618A"/>
    <w:rsid w:val="006B618E"/>
    <w:rsid w:val="006B62D0"/>
    <w:rsid w:val="006B64DF"/>
    <w:rsid w:val="006B672D"/>
    <w:rsid w:val="006B67BF"/>
    <w:rsid w:val="006B783F"/>
    <w:rsid w:val="006C2548"/>
    <w:rsid w:val="006C259B"/>
    <w:rsid w:val="006C2D9A"/>
    <w:rsid w:val="006C3449"/>
    <w:rsid w:val="006C4304"/>
    <w:rsid w:val="006C4690"/>
    <w:rsid w:val="006C5884"/>
    <w:rsid w:val="006C601D"/>
    <w:rsid w:val="006C6577"/>
    <w:rsid w:val="006C6BFF"/>
    <w:rsid w:val="006C73B4"/>
    <w:rsid w:val="006D08EE"/>
    <w:rsid w:val="006D1C05"/>
    <w:rsid w:val="006D2729"/>
    <w:rsid w:val="006D2B87"/>
    <w:rsid w:val="006D3737"/>
    <w:rsid w:val="006D37F3"/>
    <w:rsid w:val="006D3A38"/>
    <w:rsid w:val="006D3B92"/>
    <w:rsid w:val="006D43D8"/>
    <w:rsid w:val="006D44F9"/>
    <w:rsid w:val="006D6BA0"/>
    <w:rsid w:val="006D7EF9"/>
    <w:rsid w:val="006E0C93"/>
    <w:rsid w:val="006E1470"/>
    <w:rsid w:val="006E21D2"/>
    <w:rsid w:val="006E2523"/>
    <w:rsid w:val="006E2855"/>
    <w:rsid w:val="006E2B96"/>
    <w:rsid w:val="006E48E7"/>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21E5"/>
    <w:rsid w:val="0070429A"/>
    <w:rsid w:val="007047C6"/>
    <w:rsid w:val="00705074"/>
    <w:rsid w:val="00705086"/>
    <w:rsid w:val="007058E3"/>
    <w:rsid w:val="007103FD"/>
    <w:rsid w:val="00710B75"/>
    <w:rsid w:val="00711631"/>
    <w:rsid w:val="007124DC"/>
    <w:rsid w:val="00712BF9"/>
    <w:rsid w:val="00712FD0"/>
    <w:rsid w:val="0071370F"/>
    <w:rsid w:val="007157E3"/>
    <w:rsid w:val="00715FCD"/>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209B"/>
    <w:rsid w:val="00733BFB"/>
    <w:rsid w:val="00735176"/>
    <w:rsid w:val="007353E7"/>
    <w:rsid w:val="00735421"/>
    <w:rsid w:val="007365D6"/>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47BFF"/>
    <w:rsid w:val="00750176"/>
    <w:rsid w:val="007513F9"/>
    <w:rsid w:val="00751C0B"/>
    <w:rsid w:val="00752ACA"/>
    <w:rsid w:val="0075349D"/>
    <w:rsid w:val="00753FD0"/>
    <w:rsid w:val="00754D21"/>
    <w:rsid w:val="0075506B"/>
    <w:rsid w:val="0075512B"/>
    <w:rsid w:val="007557F9"/>
    <w:rsid w:val="00757297"/>
    <w:rsid w:val="0076112C"/>
    <w:rsid w:val="007617C5"/>
    <w:rsid w:val="00761D1C"/>
    <w:rsid w:val="007631EC"/>
    <w:rsid w:val="00764593"/>
    <w:rsid w:val="00764967"/>
    <w:rsid w:val="007650EA"/>
    <w:rsid w:val="00766554"/>
    <w:rsid w:val="00767B63"/>
    <w:rsid w:val="00767D80"/>
    <w:rsid w:val="0077001B"/>
    <w:rsid w:val="00770AD6"/>
    <w:rsid w:val="00770AFD"/>
    <w:rsid w:val="00771B6A"/>
    <w:rsid w:val="00772150"/>
    <w:rsid w:val="00773046"/>
    <w:rsid w:val="00773388"/>
    <w:rsid w:val="007734EC"/>
    <w:rsid w:val="00773739"/>
    <w:rsid w:val="00773D75"/>
    <w:rsid w:val="00774506"/>
    <w:rsid w:val="0077592D"/>
    <w:rsid w:val="00775D28"/>
    <w:rsid w:val="00777A7C"/>
    <w:rsid w:val="00777B94"/>
    <w:rsid w:val="00777F86"/>
    <w:rsid w:val="0078156B"/>
    <w:rsid w:val="0078335C"/>
    <w:rsid w:val="00783508"/>
    <w:rsid w:val="00784D4C"/>
    <w:rsid w:val="007856CD"/>
    <w:rsid w:val="0078707B"/>
    <w:rsid w:val="00787C1B"/>
    <w:rsid w:val="00790E9A"/>
    <w:rsid w:val="00791F9B"/>
    <w:rsid w:val="0079245C"/>
    <w:rsid w:val="00792FC7"/>
    <w:rsid w:val="00793613"/>
    <w:rsid w:val="00793FFA"/>
    <w:rsid w:val="00794377"/>
    <w:rsid w:val="00794A17"/>
    <w:rsid w:val="00794D77"/>
    <w:rsid w:val="00796427"/>
    <w:rsid w:val="007970C6"/>
    <w:rsid w:val="007977B9"/>
    <w:rsid w:val="007A07EE"/>
    <w:rsid w:val="007A15B8"/>
    <w:rsid w:val="007A20AD"/>
    <w:rsid w:val="007A2157"/>
    <w:rsid w:val="007A2B18"/>
    <w:rsid w:val="007A389A"/>
    <w:rsid w:val="007A54DE"/>
    <w:rsid w:val="007A58B1"/>
    <w:rsid w:val="007A5D70"/>
    <w:rsid w:val="007A6C2D"/>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B68EC"/>
    <w:rsid w:val="007C22C9"/>
    <w:rsid w:val="007C3A8C"/>
    <w:rsid w:val="007C4103"/>
    <w:rsid w:val="007C6EC2"/>
    <w:rsid w:val="007C6FE3"/>
    <w:rsid w:val="007C7E9B"/>
    <w:rsid w:val="007D1A46"/>
    <w:rsid w:val="007D24E2"/>
    <w:rsid w:val="007D3525"/>
    <w:rsid w:val="007D41D7"/>
    <w:rsid w:val="007D44E3"/>
    <w:rsid w:val="007D4F46"/>
    <w:rsid w:val="007D502A"/>
    <w:rsid w:val="007D519B"/>
    <w:rsid w:val="007D6222"/>
    <w:rsid w:val="007D6CC5"/>
    <w:rsid w:val="007D7B89"/>
    <w:rsid w:val="007D7DD7"/>
    <w:rsid w:val="007E0083"/>
    <w:rsid w:val="007E1CC3"/>
    <w:rsid w:val="007E1F87"/>
    <w:rsid w:val="007E1FDC"/>
    <w:rsid w:val="007E2CD0"/>
    <w:rsid w:val="007E5663"/>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AEF"/>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3582"/>
    <w:rsid w:val="00824C71"/>
    <w:rsid w:val="00824EE5"/>
    <w:rsid w:val="00826B7D"/>
    <w:rsid w:val="008308EF"/>
    <w:rsid w:val="00831C86"/>
    <w:rsid w:val="00832761"/>
    <w:rsid w:val="00833723"/>
    <w:rsid w:val="00833809"/>
    <w:rsid w:val="00833A76"/>
    <w:rsid w:val="00834656"/>
    <w:rsid w:val="00834F54"/>
    <w:rsid w:val="00835151"/>
    <w:rsid w:val="00835268"/>
    <w:rsid w:val="00835709"/>
    <w:rsid w:val="0083578F"/>
    <w:rsid w:val="00836922"/>
    <w:rsid w:val="00837060"/>
    <w:rsid w:val="00837694"/>
    <w:rsid w:val="008379BD"/>
    <w:rsid w:val="00837A65"/>
    <w:rsid w:val="00837D27"/>
    <w:rsid w:val="00840310"/>
    <w:rsid w:val="00840C19"/>
    <w:rsid w:val="0084104D"/>
    <w:rsid w:val="00842013"/>
    <w:rsid w:val="008437B4"/>
    <w:rsid w:val="00843849"/>
    <w:rsid w:val="008447F0"/>
    <w:rsid w:val="00844A3D"/>
    <w:rsid w:val="00845CF0"/>
    <w:rsid w:val="00846211"/>
    <w:rsid w:val="008463C9"/>
    <w:rsid w:val="00846B70"/>
    <w:rsid w:val="00846CEE"/>
    <w:rsid w:val="00847391"/>
    <w:rsid w:val="00847CCA"/>
    <w:rsid w:val="00847D20"/>
    <w:rsid w:val="00850054"/>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70562"/>
    <w:rsid w:val="008711E4"/>
    <w:rsid w:val="008729A0"/>
    <w:rsid w:val="008744FE"/>
    <w:rsid w:val="0087568E"/>
    <w:rsid w:val="00875B55"/>
    <w:rsid w:val="0087605F"/>
    <w:rsid w:val="008800A3"/>
    <w:rsid w:val="0088047F"/>
    <w:rsid w:val="00881FE9"/>
    <w:rsid w:val="008822AF"/>
    <w:rsid w:val="00882654"/>
    <w:rsid w:val="008829A8"/>
    <w:rsid w:val="00882B0E"/>
    <w:rsid w:val="008832FB"/>
    <w:rsid w:val="00884651"/>
    <w:rsid w:val="00884AF5"/>
    <w:rsid w:val="008854F8"/>
    <w:rsid w:val="008856A2"/>
    <w:rsid w:val="00885977"/>
    <w:rsid w:val="00885AE9"/>
    <w:rsid w:val="008870A8"/>
    <w:rsid w:val="00887EE6"/>
    <w:rsid w:val="00887F49"/>
    <w:rsid w:val="008911DD"/>
    <w:rsid w:val="0089213A"/>
    <w:rsid w:val="00892693"/>
    <w:rsid w:val="00893829"/>
    <w:rsid w:val="00896426"/>
    <w:rsid w:val="00896703"/>
    <w:rsid w:val="008A0321"/>
    <w:rsid w:val="008A1591"/>
    <w:rsid w:val="008A16F4"/>
    <w:rsid w:val="008A21B5"/>
    <w:rsid w:val="008A2470"/>
    <w:rsid w:val="008A2A73"/>
    <w:rsid w:val="008A2EEC"/>
    <w:rsid w:val="008A31FA"/>
    <w:rsid w:val="008A3828"/>
    <w:rsid w:val="008A3B1B"/>
    <w:rsid w:val="008A49FB"/>
    <w:rsid w:val="008A4AE4"/>
    <w:rsid w:val="008A5A82"/>
    <w:rsid w:val="008A6823"/>
    <w:rsid w:val="008A6B28"/>
    <w:rsid w:val="008A7C08"/>
    <w:rsid w:val="008B188A"/>
    <w:rsid w:val="008B2E97"/>
    <w:rsid w:val="008B3049"/>
    <w:rsid w:val="008B3968"/>
    <w:rsid w:val="008B4B61"/>
    <w:rsid w:val="008B58BA"/>
    <w:rsid w:val="008B5B19"/>
    <w:rsid w:val="008B6306"/>
    <w:rsid w:val="008B647D"/>
    <w:rsid w:val="008B66B1"/>
    <w:rsid w:val="008B6C45"/>
    <w:rsid w:val="008B7D0E"/>
    <w:rsid w:val="008B7E9D"/>
    <w:rsid w:val="008C0E1A"/>
    <w:rsid w:val="008C2DCB"/>
    <w:rsid w:val="008C44DA"/>
    <w:rsid w:val="008C48D4"/>
    <w:rsid w:val="008C4A5B"/>
    <w:rsid w:val="008C5504"/>
    <w:rsid w:val="008C5DC5"/>
    <w:rsid w:val="008C6E81"/>
    <w:rsid w:val="008D0595"/>
    <w:rsid w:val="008D0AC5"/>
    <w:rsid w:val="008D245D"/>
    <w:rsid w:val="008D2AAF"/>
    <w:rsid w:val="008D4F4A"/>
    <w:rsid w:val="008D61C0"/>
    <w:rsid w:val="008D6707"/>
    <w:rsid w:val="008D6719"/>
    <w:rsid w:val="008D6769"/>
    <w:rsid w:val="008D6BC5"/>
    <w:rsid w:val="008D6E2B"/>
    <w:rsid w:val="008E02E9"/>
    <w:rsid w:val="008E0D2E"/>
    <w:rsid w:val="008E20B5"/>
    <w:rsid w:val="008E395F"/>
    <w:rsid w:val="008E3C0F"/>
    <w:rsid w:val="008E4454"/>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77D2"/>
    <w:rsid w:val="008F78B9"/>
    <w:rsid w:val="008F7FF9"/>
    <w:rsid w:val="00900BC8"/>
    <w:rsid w:val="00901C76"/>
    <w:rsid w:val="00902600"/>
    <w:rsid w:val="00903AD8"/>
    <w:rsid w:val="009048B0"/>
    <w:rsid w:val="00904B06"/>
    <w:rsid w:val="00906225"/>
    <w:rsid w:val="0090662F"/>
    <w:rsid w:val="00907FEC"/>
    <w:rsid w:val="009112DE"/>
    <w:rsid w:val="00912AA5"/>
    <w:rsid w:val="00912EE3"/>
    <w:rsid w:val="00915665"/>
    <w:rsid w:val="00915F82"/>
    <w:rsid w:val="00916366"/>
    <w:rsid w:val="0091680B"/>
    <w:rsid w:val="00916FDD"/>
    <w:rsid w:val="00917330"/>
    <w:rsid w:val="0091788D"/>
    <w:rsid w:val="009207A9"/>
    <w:rsid w:val="00920BD7"/>
    <w:rsid w:val="00921010"/>
    <w:rsid w:val="00921BE1"/>
    <w:rsid w:val="00923671"/>
    <w:rsid w:val="00923A14"/>
    <w:rsid w:val="00923BAF"/>
    <w:rsid w:val="0092502E"/>
    <w:rsid w:val="00931844"/>
    <w:rsid w:val="0093199B"/>
    <w:rsid w:val="009326D4"/>
    <w:rsid w:val="00932A8C"/>
    <w:rsid w:val="00932E52"/>
    <w:rsid w:val="009330EA"/>
    <w:rsid w:val="00933F59"/>
    <w:rsid w:val="009344C8"/>
    <w:rsid w:val="00934904"/>
    <w:rsid w:val="009363A1"/>
    <w:rsid w:val="009373E9"/>
    <w:rsid w:val="00937D55"/>
    <w:rsid w:val="00942238"/>
    <w:rsid w:val="00942849"/>
    <w:rsid w:val="00943B68"/>
    <w:rsid w:val="00943F07"/>
    <w:rsid w:val="00944E26"/>
    <w:rsid w:val="00945223"/>
    <w:rsid w:val="00945579"/>
    <w:rsid w:val="00946EC1"/>
    <w:rsid w:val="00951091"/>
    <w:rsid w:val="009514C8"/>
    <w:rsid w:val="00951936"/>
    <w:rsid w:val="00951A75"/>
    <w:rsid w:val="00952630"/>
    <w:rsid w:val="00952DDA"/>
    <w:rsid w:val="00953853"/>
    <w:rsid w:val="00953F43"/>
    <w:rsid w:val="00954DEB"/>
    <w:rsid w:val="009550FA"/>
    <w:rsid w:val="0095532C"/>
    <w:rsid w:val="009557B3"/>
    <w:rsid w:val="00956346"/>
    <w:rsid w:val="00956DE8"/>
    <w:rsid w:val="00956E2E"/>
    <w:rsid w:val="00956E77"/>
    <w:rsid w:val="00957631"/>
    <w:rsid w:val="009577D7"/>
    <w:rsid w:val="00957F9D"/>
    <w:rsid w:val="00960235"/>
    <w:rsid w:val="009604E6"/>
    <w:rsid w:val="0096207B"/>
    <w:rsid w:val="009625F6"/>
    <w:rsid w:val="00962CA4"/>
    <w:rsid w:val="00963C6B"/>
    <w:rsid w:val="009647B3"/>
    <w:rsid w:val="00964991"/>
    <w:rsid w:val="00964ACD"/>
    <w:rsid w:val="00966E30"/>
    <w:rsid w:val="009673AB"/>
    <w:rsid w:val="0096760E"/>
    <w:rsid w:val="00967FE8"/>
    <w:rsid w:val="00971939"/>
    <w:rsid w:val="009725CE"/>
    <w:rsid w:val="00973640"/>
    <w:rsid w:val="00973648"/>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1C6"/>
    <w:rsid w:val="00992210"/>
    <w:rsid w:val="0099367B"/>
    <w:rsid w:val="009957C1"/>
    <w:rsid w:val="00995B76"/>
    <w:rsid w:val="00996135"/>
    <w:rsid w:val="00996441"/>
    <w:rsid w:val="00997574"/>
    <w:rsid w:val="009A0A25"/>
    <w:rsid w:val="009A0E72"/>
    <w:rsid w:val="009A105C"/>
    <w:rsid w:val="009A159D"/>
    <w:rsid w:val="009A1DDC"/>
    <w:rsid w:val="009A23EE"/>
    <w:rsid w:val="009A29E5"/>
    <w:rsid w:val="009A36A7"/>
    <w:rsid w:val="009A4323"/>
    <w:rsid w:val="009A4E0B"/>
    <w:rsid w:val="009A4F1A"/>
    <w:rsid w:val="009A67F1"/>
    <w:rsid w:val="009A6B1E"/>
    <w:rsid w:val="009B0012"/>
    <w:rsid w:val="009B3988"/>
    <w:rsid w:val="009B4834"/>
    <w:rsid w:val="009B57FB"/>
    <w:rsid w:val="009B7B4D"/>
    <w:rsid w:val="009B7D88"/>
    <w:rsid w:val="009C05BC"/>
    <w:rsid w:val="009C19E7"/>
    <w:rsid w:val="009C241E"/>
    <w:rsid w:val="009C3DD7"/>
    <w:rsid w:val="009C4303"/>
    <w:rsid w:val="009C4383"/>
    <w:rsid w:val="009C5369"/>
    <w:rsid w:val="009C5D0B"/>
    <w:rsid w:val="009C6B57"/>
    <w:rsid w:val="009C7204"/>
    <w:rsid w:val="009C7399"/>
    <w:rsid w:val="009C7447"/>
    <w:rsid w:val="009D12D5"/>
    <w:rsid w:val="009D221D"/>
    <w:rsid w:val="009D25DA"/>
    <w:rsid w:val="009D2C55"/>
    <w:rsid w:val="009D3CE5"/>
    <w:rsid w:val="009D4269"/>
    <w:rsid w:val="009D5334"/>
    <w:rsid w:val="009D670D"/>
    <w:rsid w:val="009D76CB"/>
    <w:rsid w:val="009D7766"/>
    <w:rsid w:val="009E0069"/>
    <w:rsid w:val="009E054D"/>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6CBA"/>
    <w:rsid w:val="009E73A5"/>
    <w:rsid w:val="009E761F"/>
    <w:rsid w:val="009E7DF8"/>
    <w:rsid w:val="009F0595"/>
    <w:rsid w:val="009F087A"/>
    <w:rsid w:val="009F0D38"/>
    <w:rsid w:val="009F0F17"/>
    <w:rsid w:val="009F18BD"/>
    <w:rsid w:val="009F1E21"/>
    <w:rsid w:val="009F24A0"/>
    <w:rsid w:val="009F290E"/>
    <w:rsid w:val="009F3062"/>
    <w:rsid w:val="009F34A6"/>
    <w:rsid w:val="009F4469"/>
    <w:rsid w:val="009F5508"/>
    <w:rsid w:val="009F55D9"/>
    <w:rsid w:val="009F5B51"/>
    <w:rsid w:val="009F6359"/>
    <w:rsid w:val="009F6511"/>
    <w:rsid w:val="009F6B0E"/>
    <w:rsid w:val="009F6FDF"/>
    <w:rsid w:val="00A01B90"/>
    <w:rsid w:val="00A020C3"/>
    <w:rsid w:val="00A02F2B"/>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5FBE"/>
    <w:rsid w:val="00A16427"/>
    <w:rsid w:val="00A16728"/>
    <w:rsid w:val="00A16888"/>
    <w:rsid w:val="00A16BEE"/>
    <w:rsid w:val="00A16DD0"/>
    <w:rsid w:val="00A17476"/>
    <w:rsid w:val="00A176DE"/>
    <w:rsid w:val="00A201D3"/>
    <w:rsid w:val="00A20271"/>
    <w:rsid w:val="00A202BE"/>
    <w:rsid w:val="00A20C2F"/>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2B96"/>
    <w:rsid w:val="00A345B4"/>
    <w:rsid w:val="00A34699"/>
    <w:rsid w:val="00A34A07"/>
    <w:rsid w:val="00A34C7D"/>
    <w:rsid w:val="00A35D2A"/>
    <w:rsid w:val="00A360AE"/>
    <w:rsid w:val="00A36CCA"/>
    <w:rsid w:val="00A37072"/>
    <w:rsid w:val="00A37469"/>
    <w:rsid w:val="00A374FC"/>
    <w:rsid w:val="00A37528"/>
    <w:rsid w:val="00A3777D"/>
    <w:rsid w:val="00A413F5"/>
    <w:rsid w:val="00A41592"/>
    <w:rsid w:val="00A435B8"/>
    <w:rsid w:val="00A4380B"/>
    <w:rsid w:val="00A43E14"/>
    <w:rsid w:val="00A44673"/>
    <w:rsid w:val="00A454C8"/>
    <w:rsid w:val="00A50BD1"/>
    <w:rsid w:val="00A50D41"/>
    <w:rsid w:val="00A51210"/>
    <w:rsid w:val="00A518EF"/>
    <w:rsid w:val="00A51D5E"/>
    <w:rsid w:val="00A52830"/>
    <w:rsid w:val="00A528F3"/>
    <w:rsid w:val="00A52BF2"/>
    <w:rsid w:val="00A54AAE"/>
    <w:rsid w:val="00A54BC8"/>
    <w:rsid w:val="00A55FBC"/>
    <w:rsid w:val="00A560F7"/>
    <w:rsid w:val="00A57279"/>
    <w:rsid w:val="00A60112"/>
    <w:rsid w:val="00A60D90"/>
    <w:rsid w:val="00A60FAF"/>
    <w:rsid w:val="00A6103C"/>
    <w:rsid w:val="00A62D67"/>
    <w:rsid w:val="00A62E99"/>
    <w:rsid w:val="00A63869"/>
    <w:rsid w:val="00A642AD"/>
    <w:rsid w:val="00A64744"/>
    <w:rsid w:val="00A6488F"/>
    <w:rsid w:val="00A6509B"/>
    <w:rsid w:val="00A65B0F"/>
    <w:rsid w:val="00A65B9F"/>
    <w:rsid w:val="00A65F7C"/>
    <w:rsid w:val="00A66A4D"/>
    <w:rsid w:val="00A67CCD"/>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719B"/>
    <w:rsid w:val="00A8719E"/>
    <w:rsid w:val="00A87B09"/>
    <w:rsid w:val="00A90251"/>
    <w:rsid w:val="00A90352"/>
    <w:rsid w:val="00A90BD1"/>
    <w:rsid w:val="00A921AC"/>
    <w:rsid w:val="00A929DF"/>
    <w:rsid w:val="00AA0DDF"/>
    <w:rsid w:val="00AA0E68"/>
    <w:rsid w:val="00AA2062"/>
    <w:rsid w:val="00AA2126"/>
    <w:rsid w:val="00AA215B"/>
    <w:rsid w:val="00AA3339"/>
    <w:rsid w:val="00AA356D"/>
    <w:rsid w:val="00AA4775"/>
    <w:rsid w:val="00AA50A6"/>
    <w:rsid w:val="00AA64BD"/>
    <w:rsid w:val="00AB0308"/>
    <w:rsid w:val="00AB0EDD"/>
    <w:rsid w:val="00AB11D3"/>
    <w:rsid w:val="00AB1B91"/>
    <w:rsid w:val="00AB2217"/>
    <w:rsid w:val="00AB31B4"/>
    <w:rsid w:val="00AB427D"/>
    <w:rsid w:val="00AB43C3"/>
    <w:rsid w:val="00AB4E43"/>
    <w:rsid w:val="00AB5FB0"/>
    <w:rsid w:val="00AB6B54"/>
    <w:rsid w:val="00AB6EDE"/>
    <w:rsid w:val="00AC0093"/>
    <w:rsid w:val="00AC05CB"/>
    <w:rsid w:val="00AC085D"/>
    <w:rsid w:val="00AC1BD3"/>
    <w:rsid w:val="00AC1FF1"/>
    <w:rsid w:val="00AC29E8"/>
    <w:rsid w:val="00AC30C8"/>
    <w:rsid w:val="00AC34F4"/>
    <w:rsid w:val="00AC420C"/>
    <w:rsid w:val="00AC49B3"/>
    <w:rsid w:val="00AC4B39"/>
    <w:rsid w:val="00AC517E"/>
    <w:rsid w:val="00AC723E"/>
    <w:rsid w:val="00AC752C"/>
    <w:rsid w:val="00AC7548"/>
    <w:rsid w:val="00AD089F"/>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237"/>
    <w:rsid w:val="00AE29D5"/>
    <w:rsid w:val="00AE2FA7"/>
    <w:rsid w:val="00AE3A81"/>
    <w:rsid w:val="00AE3C87"/>
    <w:rsid w:val="00AE469E"/>
    <w:rsid w:val="00AE57C0"/>
    <w:rsid w:val="00AE59EE"/>
    <w:rsid w:val="00AE6342"/>
    <w:rsid w:val="00AE64E0"/>
    <w:rsid w:val="00AE6D9A"/>
    <w:rsid w:val="00AE7875"/>
    <w:rsid w:val="00AF0977"/>
    <w:rsid w:val="00AF102E"/>
    <w:rsid w:val="00AF16FB"/>
    <w:rsid w:val="00AF1BC4"/>
    <w:rsid w:val="00AF1BD7"/>
    <w:rsid w:val="00AF20FB"/>
    <w:rsid w:val="00AF326A"/>
    <w:rsid w:val="00AF32AB"/>
    <w:rsid w:val="00AF3E10"/>
    <w:rsid w:val="00AF412C"/>
    <w:rsid w:val="00AF49C3"/>
    <w:rsid w:val="00AF5325"/>
    <w:rsid w:val="00AF551E"/>
    <w:rsid w:val="00AF5636"/>
    <w:rsid w:val="00AF5889"/>
    <w:rsid w:val="00AF76CB"/>
    <w:rsid w:val="00AF77FD"/>
    <w:rsid w:val="00AF7DD5"/>
    <w:rsid w:val="00B00970"/>
    <w:rsid w:val="00B037EE"/>
    <w:rsid w:val="00B03895"/>
    <w:rsid w:val="00B0455D"/>
    <w:rsid w:val="00B04AFC"/>
    <w:rsid w:val="00B05340"/>
    <w:rsid w:val="00B065F5"/>
    <w:rsid w:val="00B06FDC"/>
    <w:rsid w:val="00B07083"/>
    <w:rsid w:val="00B1014E"/>
    <w:rsid w:val="00B101BD"/>
    <w:rsid w:val="00B11616"/>
    <w:rsid w:val="00B11921"/>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6FDE"/>
    <w:rsid w:val="00B27802"/>
    <w:rsid w:val="00B27C5C"/>
    <w:rsid w:val="00B27D81"/>
    <w:rsid w:val="00B3077E"/>
    <w:rsid w:val="00B31341"/>
    <w:rsid w:val="00B31A2B"/>
    <w:rsid w:val="00B32AEB"/>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7835"/>
    <w:rsid w:val="00B50295"/>
    <w:rsid w:val="00B504D8"/>
    <w:rsid w:val="00B50503"/>
    <w:rsid w:val="00B50700"/>
    <w:rsid w:val="00B50CD6"/>
    <w:rsid w:val="00B512B2"/>
    <w:rsid w:val="00B520DC"/>
    <w:rsid w:val="00B53740"/>
    <w:rsid w:val="00B5397D"/>
    <w:rsid w:val="00B553CE"/>
    <w:rsid w:val="00B55712"/>
    <w:rsid w:val="00B55FD7"/>
    <w:rsid w:val="00B56106"/>
    <w:rsid w:val="00B5677D"/>
    <w:rsid w:val="00B56B36"/>
    <w:rsid w:val="00B575E3"/>
    <w:rsid w:val="00B577FB"/>
    <w:rsid w:val="00B60873"/>
    <w:rsid w:val="00B6142F"/>
    <w:rsid w:val="00B63131"/>
    <w:rsid w:val="00B638E2"/>
    <w:rsid w:val="00B63AD6"/>
    <w:rsid w:val="00B63E4A"/>
    <w:rsid w:val="00B63F7B"/>
    <w:rsid w:val="00B64D01"/>
    <w:rsid w:val="00B64F11"/>
    <w:rsid w:val="00B64FA7"/>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1E08"/>
    <w:rsid w:val="00B73B99"/>
    <w:rsid w:val="00B75A33"/>
    <w:rsid w:val="00B75D16"/>
    <w:rsid w:val="00B77862"/>
    <w:rsid w:val="00B77AA6"/>
    <w:rsid w:val="00B80A8A"/>
    <w:rsid w:val="00B81E34"/>
    <w:rsid w:val="00B8236C"/>
    <w:rsid w:val="00B8266B"/>
    <w:rsid w:val="00B858F5"/>
    <w:rsid w:val="00B8688B"/>
    <w:rsid w:val="00B9093F"/>
    <w:rsid w:val="00B90D51"/>
    <w:rsid w:val="00B90FA1"/>
    <w:rsid w:val="00B92771"/>
    <w:rsid w:val="00B9318E"/>
    <w:rsid w:val="00B94F3B"/>
    <w:rsid w:val="00B94FA9"/>
    <w:rsid w:val="00B959FD"/>
    <w:rsid w:val="00B95BC9"/>
    <w:rsid w:val="00BA097D"/>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60FF"/>
    <w:rsid w:val="00BB75F7"/>
    <w:rsid w:val="00BB77AE"/>
    <w:rsid w:val="00BB7B27"/>
    <w:rsid w:val="00BC0929"/>
    <w:rsid w:val="00BC09E6"/>
    <w:rsid w:val="00BC0E3F"/>
    <w:rsid w:val="00BC27B8"/>
    <w:rsid w:val="00BC2AE2"/>
    <w:rsid w:val="00BC33E5"/>
    <w:rsid w:val="00BC45B6"/>
    <w:rsid w:val="00BC4A99"/>
    <w:rsid w:val="00BC5F41"/>
    <w:rsid w:val="00BC71DC"/>
    <w:rsid w:val="00BC7E5C"/>
    <w:rsid w:val="00BD02A1"/>
    <w:rsid w:val="00BD044A"/>
    <w:rsid w:val="00BD0627"/>
    <w:rsid w:val="00BD0A93"/>
    <w:rsid w:val="00BD1929"/>
    <w:rsid w:val="00BD2BBC"/>
    <w:rsid w:val="00BD3BAD"/>
    <w:rsid w:val="00BD4FF7"/>
    <w:rsid w:val="00BD5D40"/>
    <w:rsid w:val="00BD5F7F"/>
    <w:rsid w:val="00BD641D"/>
    <w:rsid w:val="00BD6C11"/>
    <w:rsid w:val="00BD736C"/>
    <w:rsid w:val="00BD772A"/>
    <w:rsid w:val="00BE0179"/>
    <w:rsid w:val="00BE05E4"/>
    <w:rsid w:val="00BE0E95"/>
    <w:rsid w:val="00BE1655"/>
    <w:rsid w:val="00BE2210"/>
    <w:rsid w:val="00BE2B58"/>
    <w:rsid w:val="00BE2C93"/>
    <w:rsid w:val="00BE2D1D"/>
    <w:rsid w:val="00BE42AE"/>
    <w:rsid w:val="00BE4760"/>
    <w:rsid w:val="00BE4C89"/>
    <w:rsid w:val="00BE742D"/>
    <w:rsid w:val="00BE7FB3"/>
    <w:rsid w:val="00BF015F"/>
    <w:rsid w:val="00BF0629"/>
    <w:rsid w:val="00BF06C1"/>
    <w:rsid w:val="00BF14AE"/>
    <w:rsid w:val="00BF2321"/>
    <w:rsid w:val="00BF2694"/>
    <w:rsid w:val="00BF281B"/>
    <w:rsid w:val="00BF2AC4"/>
    <w:rsid w:val="00BF2DE3"/>
    <w:rsid w:val="00BF356E"/>
    <w:rsid w:val="00BF46AC"/>
    <w:rsid w:val="00BF480C"/>
    <w:rsid w:val="00BF6376"/>
    <w:rsid w:val="00BF7445"/>
    <w:rsid w:val="00C00222"/>
    <w:rsid w:val="00C0040C"/>
    <w:rsid w:val="00C0245D"/>
    <w:rsid w:val="00C02EC6"/>
    <w:rsid w:val="00C03BF8"/>
    <w:rsid w:val="00C05E44"/>
    <w:rsid w:val="00C05EA4"/>
    <w:rsid w:val="00C071DC"/>
    <w:rsid w:val="00C07224"/>
    <w:rsid w:val="00C104E6"/>
    <w:rsid w:val="00C10FAA"/>
    <w:rsid w:val="00C112C0"/>
    <w:rsid w:val="00C11FAC"/>
    <w:rsid w:val="00C128D3"/>
    <w:rsid w:val="00C130F3"/>
    <w:rsid w:val="00C143BC"/>
    <w:rsid w:val="00C14DE1"/>
    <w:rsid w:val="00C16A70"/>
    <w:rsid w:val="00C16E80"/>
    <w:rsid w:val="00C17020"/>
    <w:rsid w:val="00C17A0E"/>
    <w:rsid w:val="00C17C28"/>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BAA"/>
    <w:rsid w:val="00C3208C"/>
    <w:rsid w:val="00C33748"/>
    <w:rsid w:val="00C34726"/>
    <w:rsid w:val="00C3499B"/>
    <w:rsid w:val="00C34B0B"/>
    <w:rsid w:val="00C34DB9"/>
    <w:rsid w:val="00C356F1"/>
    <w:rsid w:val="00C3666E"/>
    <w:rsid w:val="00C3698A"/>
    <w:rsid w:val="00C36BFA"/>
    <w:rsid w:val="00C37566"/>
    <w:rsid w:val="00C375D5"/>
    <w:rsid w:val="00C37858"/>
    <w:rsid w:val="00C404AB"/>
    <w:rsid w:val="00C41056"/>
    <w:rsid w:val="00C41A99"/>
    <w:rsid w:val="00C423CC"/>
    <w:rsid w:val="00C42C47"/>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6ED0"/>
    <w:rsid w:val="00C602CA"/>
    <w:rsid w:val="00C605DA"/>
    <w:rsid w:val="00C60916"/>
    <w:rsid w:val="00C614BC"/>
    <w:rsid w:val="00C61DC0"/>
    <w:rsid w:val="00C6306E"/>
    <w:rsid w:val="00C632A9"/>
    <w:rsid w:val="00C63A26"/>
    <w:rsid w:val="00C6567A"/>
    <w:rsid w:val="00C656D1"/>
    <w:rsid w:val="00C65B15"/>
    <w:rsid w:val="00C65DF8"/>
    <w:rsid w:val="00C66194"/>
    <w:rsid w:val="00C662DD"/>
    <w:rsid w:val="00C663B9"/>
    <w:rsid w:val="00C670F9"/>
    <w:rsid w:val="00C67307"/>
    <w:rsid w:val="00C70762"/>
    <w:rsid w:val="00C708DF"/>
    <w:rsid w:val="00C71B17"/>
    <w:rsid w:val="00C7380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A82"/>
    <w:rsid w:val="00CA3DB8"/>
    <w:rsid w:val="00CA50A9"/>
    <w:rsid w:val="00CA5903"/>
    <w:rsid w:val="00CA622A"/>
    <w:rsid w:val="00CA6B5E"/>
    <w:rsid w:val="00CA7807"/>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3C1"/>
    <w:rsid w:val="00CC4868"/>
    <w:rsid w:val="00CC4AE2"/>
    <w:rsid w:val="00CC5F82"/>
    <w:rsid w:val="00CC6E50"/>
    <w:rsid w:val="00CC71E5"/>
    <w:rsid w:val="00CC7538"/>
    <w:rsid w:val="00CC7AB8"/>
    <w:rsid w:val="00CC7BFC"/>
    <w:rsid w:val="00CC7EDA"/>
    <w:rsid w:val="00CD0088"/>
    <w:rsid w:val="00CD015F"/>
    <w:rsid w:val="00CD154D"/>
    <w:rsid w:val="00CD1F5E"/>
    <w:rsid w:val="00CD20A5"/>
    <w:rsid w:val="00CD3AAB"/>
    <w:rsid w:val="00CD49EF"/>
    <w:rsid w:val="00CD4BF4"/>
    <w:rsid w:val="00CD5B98"/>
    <w:rsid w:val="00CD6FBD"/>
    <w:rsid w:val="00CD75B8"/>
    <w:rsid w:val="00CE0A45"/>
    <w:rsid w:val="00CE0F67"/>
    <w:rsid w:val="00CE1883"/>
    <w:rsid w:val="00CE214F"/>
    <w:rsid w:val="00CE26C6"/>
    <w:rsid w:val="00CE2798"/>
    <w:rsid w:val="00CE2FFD"/>
    <w:rsid w:val="00CE35E2"/>
    <w:rsid w:val="00CE3860"/>
    <w:rsid w:val="00CE458B"/>
    <w:rsid w:val="00CE459E"/>
    <w:rsid w:val="00CE5016"/>
    <w:rsid w:val="00CE502A"/>
    <w:rsid w:val="00CE5F4C"/>
    <w:rsid w:val="00CE5F5B"/>
    <w:rsid w:val="00CE6E4B"/>
    <w:rsid w:val="00CE7B40"/>
    <w:rsid w:val="00CE7D3B"/>
    <w:rsid w:val="00CF033D"/>
    <w:rsid w:val="00CF1026"/>
    <w:rsid w:val="00CF15CC"/>
    <w:rsid w:val="00CF1882"/>
    <w:rsid w:val="00CF3749"/>
    <w:rsid w:val="00CF54DC"/>
    <w:rsid w:val="00CF54F3"/>
    <w:rsid w:val="00CF5E63"/>
    <w:rsid w:val="00CF6118"/>
    <w:rsid w:val="00CF6835"/>
    <w:rsid w:val="00CF76F7"/>
    <w:rsid w:val="00CF7794"/>
    <w:rsid w:val="00D00835"/>
    <w:rsid w:val="00D009D9"/>
    <w:rsid w:val="00D01AB2"/>
    <w:rsid w:val="00D0247E"/>
    <w:rsid w:val="00D02C25"/>
    <w:rsid w:val="00D04246"/>
    <w:rsid w:val="00D069B8"/>
    <w:rsid w:val="00D06C46"/>
    <w:rsid w:val="00D0791A"/>
    <w:rsid w:val="00D07DC0"/>
    <w:rsid w:val="00D1030D"/>
    <w:rsid w:val="00D103B9"/>
    <w:rsid w:val="00D11659"/>
    <w:rsid w:val="00D120FE"/>
    <w:rsid w:val="00D1279C"/>
    <w:rsid w:val="00D13F3C"/>
    <w:rsid w:val="00D14838"/>
    <w:rsid w:val="00D14D66"/>
    <w:rsid w:val="00D16FEC"/>
    <w:rsid w:val="00D17817"/>
    <w:rsid w:val="00D206D9"/>
    <w:rsid w:val="00D20877"/>
    <w:rsid w:val="00D21170"/>
    <w:rsid w:val="00D213B7"/>
    <w:rsid w:val="00D21626"/>
    <w:rsid w:val="00D219BB"/>
    <w:rsid w:val="00D21F40"/>
    <w:rsid w:val="00D21F87"/>
    <w:rsid w:val="00D222D5"/>
    <w:rsid w:val="00D226C6"/>
    <w:rsid w:val="00D23D4B"/>
    <w:rsid w:val="00D24BEA"/>
    <w:rsid w:val="00D25DE7"/>
    <w:rsid w:val="00D25FB5"/>
    <w:rsid w:val="00D266F8"/>
    <w:rsid w:val="00D2718D"/>
    <w:rsid w:val="00D27477"/>
    <w:rsid w:val="00D27F02"/>
    <w:rsid w:val="00D3084A"/>
    <w:rsid w:val="00D30F55"/>
    <w:rsid w:val="00D31E80"/>
    <w:rsid w:val="00D31EB3"/>
    <w:rsid w:val="00D3262F"/>
    <w:rsid w:val="00D33092"/>
    <w:rsid w:val="00D330E5"/>
    <w:rsid w:val="00D331AF"/>
    <w:rsid w:val="00D335AC"/>
    <w:rsid w:val="00D33F69"/>
    <w:rsid w:val="00D3409B"/>
    <w:rsid w:val="00D34DE7"/>
    <w:rsid w:val="00D353B3"/>
    <w:rsid w:val="00D3602C"/>
    <w:rsid w:val="00D361F7"/>
    <w:rsid w:val="00D363EF"/>
    <w:rsid w:val="00D366AF"/>
    <w:rsid w:val="00D36E00"/>
    <w:rsid w:val="00D378C9"/>
    <w:rsid w:val="00D40F5B"/>
    <w:rsid w:val="00D41D83"/>
    <w:rsid w:val="00D41E89"/>
    <w:rsid w:val="00D42223"/>
    <w:rsid w:val="00D42975"/>
    <w:rsid w:val="00D429C2"/>
    <w:rsid w:val="00D4339C"/>
    <w:rsid w:val="00D43994"/>
    <w:rsid w:val="00D442E3"/>
    <w:rsid w:val="00D444E9"/>
    <w:rsid w:val="00D44F68"/>
    <w:rsid w:val="00D452A2"/>
    <w:rsid w:val="00D46C51"/>
    <w:rsid w:val="00D47F05"/>
    <w:rsid w:val="00D52018"/>
    <w:rsid w:val="00D537F4"/>
    <w:rsid w:val="00D542E0"/>
    <w:rsid w:val="00D543DE"/>
    <w:rsid w:val="00D54AEA"/>
    <w:rsid w:val="00D55454"/>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77829"/>
    <w:rsid w:val="00D8066B"/>
    <w:rsid w:val="00D818B0"/>
    <w:rsid w:val="00D834D9"/>
    <w:rsid w:val="00D83CAE"/>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380"/>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889"/>
    <w:rsid w:val="00DC3F72"/>
    <w:rsid w:val="00DC4F6E"/>
    <w:rsid w:val="00DC59CA"/>
    <w:rsid w:val="00DC718D"/>
    <w:rsid w:val="00DC72C3"/>
    <w:rsid w:val="00DD13F6"/>
    <w:rsid w:val="00DD1A36"/>
    <w:rsid w:val="00DD2643"/>
    <w:rsid w:val="00DD280C"/>
    <w:rsid w:val="00DD2BF2"/>
    <w:rsid w:val="00DD325B"/>
    <w:rsid w:val="00DD3AD1"/>
    <w:rsid w:val="00DD46BD"/>
    <w:rsid w:val="00DD53CA"/>
    <w:rsid w:val="00DD5FA1"/>
    <w:rsid w:val="00DD7162"/>
    <w:rsid w:val="00DD79B4"/>
    <w:rsid w:val="00DE1D68"/>
    <w:rsid w:val="00DE2711"/>
    <w:rsid w:val="00DE29E5"/>
    <w:rsid w:val="00DE2EAE"/>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68C1"/>
    <w:rsid w:val="00DF72E2"/>
    <w:rsid w:val="00DF7CDF"/>
    <w:rsid w:val="00E003F2"/>
    <w:rsid w:val="00E004C5"/>
    <w:rsid w:val="00E00C5D"/>
    <w:rsid w:val="00E00FF6"/>
    <w:rsid w:val="00E06BC6"/>
    <w:rsid w:val="00E06E7C"/>
    <w:rsid w:val="00E07249"/>
    <w:rsid w:val="00E10234"/>
    <w:rsid w:val="00E10A94"/>
    <w:rsid w:val="00E112A3"/>
    <w:rsid w:val="00E11703"/>
    <w:rsid w:val="00E11A36"/>
    <w:rsid w:val="00E1283F"/>
    <w:rsid w:val="00E12FC3"/>
    <w:rsid w:val="00E1404E"/>
    <w:rsid w:val="00E152B0"/>
    <w:rsid w:val="00E156BE"/>
    <w:rsid w:val="00E17EC4"/>
    <w:rsid w:val="00E20636"/>
    <w:rsid w:val="00E20AE2"/>
    <w:rsid w:val="00E20D81"/>
    <w:rsid w:val="00E211A3"/>
    <w:rsid w:val="00E22CD9"/>
    <w:rsid w:val="00E22F5C"/>
    <w:rsid w:val="00E2300F"/>
    <w:rsid w:val="00E233CA"/>
    <w:rsid w:val="00E23999"/>
    <w:rsid w:val="00E26617"/>
    <w:rsid w:val="00E26626"/>
    <w:rsid w:val="00E3163C"/>
    <w:rsid w:val="00E3185C"/>
    <w:rsid w:val="00E31DC7"/>
    <w:rsid w:val="00E32EFC"/>
    <w:rsid w:val="00E3368C"/>
    <w:rsid w:val="00E33E11"/>
    <w:rsid w:val="00E3524E"/>
    <w:rsid w:val="00E360FE"/>
    <w:rsid w:val="00E362F1"/>
    <w:rsid w:val="00E36341"/>
    <w:rsid w:val="00E36B2A"/>
    <w:rsid w:val="00E36D0E"/>
    <w:rsid w:val="00E37495"/>
    <w:rsid w:val="00E41036"/>
    <w:rsid w:val="00E41D14"/>
    <w:rsid w:val="00E41DE8"/>
    <w:rsid w:val="00E4259A"/>
    <w:rsid w:val="00E42BD5"/>
    <w:rsid w:val="00E42FD9"/>
    <w:rsid w:val="00E435D3"/>
    <w:rsid w:val="00E439B3"/>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7B38"/>
    <w:rsid w:val="00E60071"/>
    <w:rsid w:val="00E61782"/>
    <w:rsid w:val="00E61A41"/>
    <w:rsid w:val="00E622A0"/>
    <w:rsid w:val="00E6320B"/>
    <w:rsid w:val="00E63B4E"/>
    <w:rsid w:val="00E63E04"/>
    <w:rsid w:val="00E6550F"/>
    <w:rsid w:val="00E66AB6"/>
    <w:rsid w:val="00E70046"/>
    <w:rsid w:val="00E704D5"/>
    <w:rsid w:val="00E71425"/>
    <w:rsid w:val="00E7232E"/>
    <w:rsid w:val="00E74842"/>
    <w:rsid w:val="00E74C09"/>
    <w:rsid w:val="00E751DB"/>
    <w:rsid w:val="00E754F0"/>
    <w:rsid w:val="00E75CDF"/>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B49"/>
    <w:rsid w:val="00E90EB0"/>
    <w:rsid w:val="00E91228"/>
    <w:rsid w:val="00E919EA"/>
    <w:rsid w:val="00E91C26"/>
    <w:rsid w:val="00E91E36"/>
    <w:rsid w:val="00E926B3"/>
    <w:rsid w:val="00E928E1"/>
    <w:rsid w:val="00E93B2B"/>
    <w:rsid w:val="00E93E11"/>
    <w:rsid w:val="00E940F0"/>
    <w:rsid w:val="00E944F6"/>
    <w:rsid w:val="00E94833"/>
    <w:rsid w:val="00E9626F"/>
    <w:rsid w:val="00E979F1"/>
    <w:rsid w:val="00EA008D"/>
    <w:rsid w:val="00EA1167"/>
    <w:rsid w:val="00EA2E45"/>
    <w:rsid w:val="00EA3ADF"/>
    <w:rsid w:val="00EA4450"/>
    <w:rsid w:val="00EA71FE"/>
    <w:rsid w:val="00EA72BE"/>
    <w:rsid w:val="00EA7C32"/>
    <w:rsid w:val="00EB1185"/>
    <w:rsid w:val="00EB12C9"/>
    <w:rsid w:val="00EB21E6"/>
    <w:rsid w:val="00EB253C"/>
    <w:rsid w:val="00EB3483"/>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43D"/>
    <w:rsid w:val="00EC6848"/>
    <w:rsid w:val="00ED1213"/>
    <w:rsid w:val="00ED14C5"/>
    <w:rsid w:val="00ED1700"/>
    <w:rsid w:val="00ED1C78"/>
    <w:rsid w:val="00ED5BDB"/>
    <w:rsid w:val="00ED6F46"/>
    <w:rsid w:val="00ED735E"/>
    <w:rsid w:val="00ED7A61"/>
    <w:rsid w:val="00ED7C89"/>
    <w:rsid w:val="00EE039B"/>
    <w:rsid w:val="00EE20E1"/>
    <w:rsid w:val="00EE302D"/>
    <w:rsid w:val="00EE38C5"/>
    <w:rsid w:val="00EE4581"/>
    <w:rsid w:val="00EE50F2"/>
    <w:rsid w:val="00EE6E28"/>
    <w:rsid w:val="00EE710B"/>
    <w:rsid w:val="00EE7A25"/>
    <w:rsid w:val="00EE7E39"/>
    <w:rsid w:val="00EF0DE7"/>
    <w:rsid w:val="00EF1410"/>
    <w:rsid w:val="00EF2C00"/>
    <w:rsid w:val="00EF2E75"/>
    <w:rsid w:val="00EF3533"/>
    <w:rsid w:val="00EF38AE"/>
    <w:rsid w:val="00EF538F"/>
    <w:rsid w:val="00EF572D"/>
    <w:rsid w:val="00EF5BC2"/>
    <w:rsid w:val="00EF62E3"/>
    <w:rsid w:val="00EF734A"/>
    <w:rsid w:val="00F00CAD"/>
    <w:rsid w:val="00F03655"/>
    <w:rsid w:val="00F038C9"/>
    <w:rsid w:val="00F04CC5"/>
    <w:rsid w:val="00F05A76"/>
    <w:rsid w:val="00F1016D"/>
    <w:rsid w:val="00F1056F"/>
    <w:rsid w:val="00F12672"/>
    <w:rsid w:val="00F13208"/>
    <w:rsid w:val="00F14CA3"/>
    <w:rsid w:val="00F1511C"/>
    <w:rsid w:val="00F156C5"/>
    <w:rsid w:val="00F16DBD"/>
    <w:rsid w:val="00F215E3"/>
    <w:rsid w:val="00F23050"/>
    <w:rsid w:val="00F2361D"/>
    <w:rsid w:val="00F23A93"/>
    <w:rsid w:val="00F24015"/>
    <w:rsid w:val="00F24515"/>
    <w:rsid w:val="00F26F74"/>
    <w:rsid w:val="00F30083"/>
    <w:rsid w:val="00F3011F"/>
    <w:rsid w:val="00F301D0"/>
    <w:rsid w:val="00F302A5"/>
    <w:rsid w:val="00F307C9"/>
    <w:rsid w:val="00F30F90"/>
    <w:rsid w:val="00F310F7"/>
    <w:rsid w:val="00F320C6"/>
    <w:rsid w:val="00F33CA2"/>
    <w:rsid w:val="00F342B5"/>
    <w:rsid w:val="00F35271"/>
    <w:rsid w:val="00F355BB"/>
    <w:rsid w:val="00F361A6"/>
    <w:rsid w:val="00F36297"/>
    <w:rsid w:val="00F36CA5"/>
    <w:rsid w:val="00F41F3F"/>
    <w:rsid w:val="00F42739"/>
    <w:rsid w:val="00F4286E"/>
    <w:rsid w:val="00F43741"/>
    <w:rsid w:val="00F44F4B"/>
    <w:rsid w:val="00F4505F"/>
    <w:rsid w:val="00F46A5A"/>
    <w:rsid w:val="00F4787F"/>
    <w:rsid w:val="00F51CAF"/>
    <w:rsid w:val="00F5397E"/>
    <w:rsid w:val="00F55616"/>
    <w:rsid w:val="00F56019"/>
    <w:rsid w:val="00F606F5"/>
    <w:rsid w:val="00F62CE4"/>
    <w:rsid w:val="00F636C1"/>
    <w:rsid w:val="00F6390B"/>
    <w:rsid w:val="00F63D0B"/>
    <w:rsid w:val="00F641B0"/>
    <w:rsid w:val="00F6482A"/>
    <w:rsid w:val="00F650D2"/>
    <w:rsid w:val="00F66AF1"/>
    <w:rsid w:val="00F67041"/>
    <w:rsid w:val="00F67318"/>
    <w:rsid w:val="00F67F39"/>
    <w:rsid w:val="00F70309"/>
    <w:rsid w:val="00F7070A"/>
    <w:rsid w:val="00F70CFF"/>
    <w:rsid w:val="00F71091"/>
    <w:rsid w:val="00F7137A"/>
    <w:rsid w:val="00F71C80"/>
    <w:rsid w:val="00F74B1D"/>
    <w:rsid w:val="00F757DA"/>
    <w:rsid w:val="00F75F5B"/>
    <w:rsid w:val="00F7653B"/>
    <w:rsid w:val="00F76F8A"/>
    <w:rsid w:val="00F77DC9"/>
    <w:rsid w:val="00F77F68"/>
    <w:rsid w:val="00F822AE"/>
    <w:rsid w:val="00F825BC"/>
    <w:rsid w:val="00F825C3"/>
    <w:rsid w:val="00F82B0A"/>
    <w:rsid w:val="00F8386F"/>
    <w:rsid w:val="00F84467"/>
    <w:rsid w:val="00F85930"/>
    <w:rsid w:val="00F8790C"/>
    <w:rsid w:val="00F9028F"/>
    <w:rsid w:val="00F90582"/>
    <w:rsid w:val="00F91B50"/>
    <w:rsid w:val="00F924EF"/>
    <w:rsid w:val="00F93223"/>
    <w:rsid w:val="00F934CF"/>
    <w:rsid w:val="00F93BC2"/>
    <w:rsid w:val="00F94121"/>
    <w:rsid w:val="00F94648"/>
    <w:rsid w:val="00F95F02"/>
    <w:rsid w:val="00F97ADA"/>
    <w:rsid w:val="00F97F6B"/>
    <w:rsid w:val="00FA3FE4"/>
    <w:rsid w:val="00FA4373"/>
    <w:rsid w:val="00FA56BB"/>
    <w:rsid w:val="00FA5B24"/>
    <w:rsid w:val="00FA5DC3"/>
    <w:rsid w:val="00FA61AF"/>
    <w:rsid w:val="00FA6BC1"/>
    <w:rsid w:val="00FA72FE"/>
    <w:rsid w:val="00FA743B"/>
    <w:rsid w:val="00FB045D"/>
    <w:rsid w:val="00FB1D24"/>
    <w:rsid w:val="00FB288C"/>
    <w:rsid w:val="00FB2D32"/>
    <w:rsid w:val="00FB360F"/>
    <w:rsid w:val="00FB3987"/>
    <w:rsid w:val="00FB3C0E"/>
    <w:rsid w:val="00FB3C1F"/>
    <w:rsid w:val="00FB4D66"/>
    <w:rsid w:val="00FB4DF4"/>
    <w:rsid w:val="00FB5F60"/>
    <w:rsid w:val="00FB6302"/>
    <w:rsid w:val="00FB6567"/>
    <w:rsid w:val="00FB6F18"/>
    <w:rsid w:val="00FC0FE6"/>
    <w:rsid w:val="00FC1297"/>
    <w:rsid w:val="00FC1D38"/>
    <w:rsid w:val="00FC1E3D"/>
    <w:rsid w:val="00FC2A0B"/>
    <w:rsid w:val="00FC4007"/>
    <w:rsid w:val="00FC47A3"/>
    <w:rsid w:val="00FC4C9C"/>
    <w:rsid w:val="00FC5D33"/>
    <w:rsid w:val="00FC7AA3"/>
    <w:rsid w:val="00FC7F63"/>
    <w:rsid w:val="00FD0A70"/>
    <w:rsid w:val="00FD232B"/>
    <w:rsid w:val="00FD28BA"/>
    <w:rsid w:val="00FD2ACE"/>
    <w:rsid w:val="00FD3B32"/>
    <w:rsid w:val="00FD3D4A"/>
    <w:rsid w:val="00FD59FA"/>
    <w:rsid w:val="00FD6394"/>
    <w:rsid w:val="00FD721F"/>
    <w:rsid w:val="00FD73A1"/>
    <w:rsid w:val="00FD7F13"/>
    <w:rsid w:val="00FE008F"/>
    <w:rsid w:val="00FE1753"/>
    <w:rsid w:val="00FE1F75"/>
    <w:rsid w:val="00FE29F5"/>
    <w:rsid w:val="00FE36AA"/>
    <w:rsid w:val="00FE47D9"/>
    <w:rsid w:val="00FE51A4"/>
    <w:rsid w:val="00FE542C"/>
    <w:rsid w:val="00FE5B21"/>
    <w:rsid w:val="00FE5DBB"/>
    <w:rsid w:val="00FE61DD"/>
    <w:rsid w:val="00FE77DA"/>
    <w:rsid w:val="00FF0D81"/>
    <w:rsid w:val="00FF15A2"/>
    <w:rsid w:val="00FF2472"/>
    <w:rsid w:val="00FF280B"/>
    <w:rsid w:val="00FF30A5"/>
    <w:rsid w:val="00FF34FC"/>
    <w:rsid w:val="00FF3A10"/>
    <w:rsid w:val="00FF3B2B"/>
    <w:rsid w:val="00FF4036"/>
    <w:rsid w:val="00FF41D4"/>
    <w:rsid w:val="00FF42C3"/>
    <w:rsid w:val="00FF4F38"/>
    <w:rsid w:val="00FF5797"/>
    <w:rsid w:val="00FF5CEF"/>
    <w:rsid w:val="00FF5E36"/>
    <w:rsid w:val="00FF748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64741"/>
  <w15:docId w15:val="{5A51B0DA-AE94-43FD-B21C-9B8C47FA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3">
    <w:name w:val="heading 3"/>
    <w:basedOn w:val="Normalny"/>
    <w:next w:val="Normalny"/>
    <w:link w:val="Nagwek3Znak"/>
    <w:uiPriority w:val="9"/>
    <w:semiHidden/>
    <w:unhideWhenUsed/>
    <w:qFormat/>
    <w:locked/>
    <w:rsid w:val="00E17EC4"/>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qForma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locked/>
    <w:rsid w:val="003A1F7D"/>
    <w:rPr>
      <w:sz w:val="19"/>
      <w:shd w:val="clear" w:color="auto" w:fill="FFFFFF"/>
    </w:rPr>
  </w:style>
  <w:style w:type="paragraph" w:customStyle="1" w:styleId="Teksttreci1">
    <w:name w:val="Tekst treści1"/>
    <w:basedOn w:val="Normalny"/>
    <w:link w:val="Teksttreci"/>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p1"/>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4"/>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11FAC"/>
    <w:rPr>
      <w:color w:val="605E5C"/>
      <w:shd w:val="clear" w:color="auto" w:fill="E1DFDD"/>
    </w:rPr>
  </w:style>
  <w:style w:type="character" w:customStyle="1" w:styleId="Zakotwiczenieprzypisudolnego">
    <w:name w:val="Zakotwiczenie przypisu dolnego"/>
    <w:rsid w:val="002F572E"/>
    <w:rPr>
      <w:vertAlign w:val="superscript"/>
    </w:rPr>
  </w:style>
  <w:style w:type="character" w:customStyle="1" w:styleId="Znakiprzypiswdolnych">
    <w:name w:val="Znaki przypisów dolnych"/>
    <w:qFormat/>
    <w:rsid w:val="002F572E"/>
    <w:rPr>
      <w:vertAlign w:val="superscript"/>
    </w:rPr>
  </w:style>
  <w:style w:type="paragraph" w:customStyle="1" w:styleId="WW-Tekstpodstawowywcity2">
    <w:name w:val="WW-Tekst podstawowy wcięty 2"/>
    <w:basedOn w:val="Normalny"/>
    <w:qFormat/>
    <w:rsid w:val="00F93BC2"/>
    <w:pPr>
      <w:suppressAutoHyphens/>
      <w:ind w:left="426" w:hanging="426"/>
      <w:jc w:val="both"/>
    </w:pPr>
    <w:rPr>
      <w:rFonts w:ascii="Bookman Old Style" w:hAnsi="Bookman Old Style"/>
      <w:szCs w:val="20"/>
      <w:lang w:eastAsia="ar-SA"/>
    </w:rPr>
  </w:style>
  <w:style w:type="character" w:customStyle="1" w:styleId="Teksttreci4">
    <w:name w:val="Tekst treści (4)_"/>
    <w:basedOn w:val="Domylnaczcionkaakapitu"/>
    <w:link w:val="Teksttreci40"/>
    <w:rsid w:val="00AA2126"/>
    <w:rPr>
      <w:sz w:val="19"/>
      <w:szCs w:val="19"/>
      <w:shd w:val="clear" w:color="auto" w:fill="FFFFFF"/>
    </w:rPr>
  </w:style>
  <w:style w:type="paragraph" w:customStyle="1" w:styleId="Teksttreci40">
    <w:name w:val="Tekst treści (4)"/>
    <w:basedOn w:val="Normalny"/>
    <w:link w:val="Teksttreci4"/>
    <w:rsid w:val="00AA2126"/>
    <w:pPr>
      <w:widowControl w:val="0"/>
      <w:shd w:val="clear" w:color="auto" w:fill="FFFFFF"/>
      <w:spacing w:line="341" w:lineRule="exact"/>
      <w:jc w:val="both"/>
    </w:pPr>
    <w:rPr>
      <w:rFonts w:ascii="Calibri" w:eastAsia="Calibri" w:hAnsi="Calibri"/>
      <w:sz w:val="19"/>
      <w:szCs w:val="19"/>
    </w:rPr>
  </w:style>
  <w:style w:type="character" w:styleId="Nierozpoznanawzmianka">
    <w:name w:val="Unresolved Mention"/>
    <w:basedOn w:val="Domylnaczcionkaakapitu"/>
    <w:uiPriority w:val="99"/>
    <w:semiHidden/>
    <w:unhideWhenUsed/>
    <w:rsid w:val="00C3208C"/>
    <w:rPr>
      <w:color w:val="605E5C"/>
      <w:shd w:val="clear" w:color="auto" w:fill="E1DFDD"/>
    </w:rPr>
  </w:style>
  <w:style w:type="character" w:customStyle="1" w:styleId="Nagwek3Znak">
    <w:name w:val="Nagłówek 3 Znak"/>
    <w:basedOn w:val="Domylnaczcionkaakapitu"/>
    <w:link w:val="Nagwek3"/>
    <w:uiPriority w:val="9"/>
    <w:semiHidden/>
    <w:rsid w:val="00E17EC4"/>
    <w:rPr>
      <w:rFonts w:asciiTheme="majorHAnsi" w:eastAsiaTheme="majorEastAsia" w:hAnsiTheme="majorHAnsi" w:cstheme="majorBidi"/>
      <w:color w:val="243F60" w:themeColor="accent1" w:themeShade="7F"/>
      <w:sz w:val="24"/>
      <w:szCs w:val="24"/>
    </w:rPr>
  </w:style>
  <w:style w:type="character" w:customStyle="1" w:styleId="TeksttreciPogrubienie">
    <w:name w:val="Tekst treści + Pogrubienie"/>
    <w:basedOn w:val="Teksttreci"/>
    <w:rsid w:val="005660A1"/>
    <w:rPr>
      <w:rFonts w:ascii="Arial" w:eastAsia="Arial" w:hAnsi="Arial" w:cs="Arial"/>
      <w:b/>
      <w:bCs/>
      <w:i w:val="0"/>
      <w:iCs w:val="0"/>
      <w:smallCaps w:val="0"/>
      <w:strike w:val="0"/>
      <w:color w:val="000000"/>
      <w:spacing w:val="0"/>
      <w:w w:val="100"/>
      <w:position w:val="0"/>
      <w:sz w:val="16"/>
      <w:szCs w:val="16"/>
      <w:u w:val="none"/>
      <w:shd w:val="clear" w:color="auto" w:fill="FFFFFF"/>
      <w:lang w:val="pl"/>
    </w:rPr>
  </w:style>
  <w:style w:type="character" w:customStyle="1" w:styleId="Teksttreci6">
    <w:name w:val="Tekst treści (6)_"/>
    <w:basedOn w:val="Domylnaczcionkaakapitu"/>
    <w:link w:val="Teksttreci60"/>
    <w:rsid w:val="005660A1"/>
    <w:rPr>
      <w:rFonts w:ascii="Arial" w:eastAsia="Arial" w:hAnsi="Arial" w:cs="Arial"/>
      <w:sz w:val="16"/>
      <w:szCs w:val="16"/>
      <w:shd w:val="clear" w:color="auto" w:fill="FFFFFF"/>
    </w:rPr>
  </w:style>
  <w:style w:type="character" w:customStyle="1" w:styleId="Teksttreci4Bezpogrubienia">
    <w:name w:val="Tekst treści (4) + Bez pogrubienia"/>
    <w:basedOn w:val="Teksttreci4"/>
    <w:rsid w:val="005660A1"/>
    <w:rPr>
      <w:rFonts w:ascii="Arial" w:eastAsia="Arial" w:hAnsi="Arial" w:cs="Arial"/>
      <w:b/>
      <w:bCs/>
      <w:i w:val="0"/>
      <w:iCs w:val="0"/>
      <w:smallCaps w:val="0"/>
      <w:strike w:val="0"/>
      <w:color w:val="000000"/>
      <w:spacing w:val="0"/>
      <w:w w:val="100"/>
      <w:position w:val="0"/>
      <w:sz w:val="16"/>
      <w:szCs w:val="16"/>
      <w:u w:val="none"/>
      <w:shd w:val="clear" w:color="auto" w:fill="FFFFFF"/>
      <w:lang w:val="pl"/>
    </w:rPr>
  </w:style>
  <w:style w:type="paragraph" w:customStyle="1" w:styleId="Teksttreci60">
    <w:name w:val="Tekst treści (6)"/>
    <w:basedOn w:val="Normalny"/>
    <w:link w:val="Teksttreci6"/>
    <w:rsid w:val="005660A1"/>
    <w:pPr>
      <w:widowControl w:val="0"/>
      <w:shd w:val="clear" w:color="auto" w:fill="FFFFFF"/>
      <w:spacing w:line="245" w:lineRule="exact"/>
      <w:ind w:hanging="480"/>
      <w:jc w:val="both"/>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46817600">
      <w:bodyDiv w:val="1"/>
      <w:marLeft w:val="0"/>
      <w:marRight w:val="0"/>
      <w:marTop w:val="0"/>
      <w:marBottom w:val="0"/>
      <w:divBdr>
        <w:top w:val="none" w:sz="0" w:space="0" w:color="auto"/>
        <w:left w:val="none" w:sz="0" w:space="0" w:color="auto"/>
        <w:bottom w:val="none" w:sz="0" w:space="0" w:color="auto"/>
        <w:right w:val="none" w:sz="0" w:space="0" w:color="auto"/>
      </w:divBdr>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51134241">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3eb52560-938c-4d35-ad21-838772d7680f"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zamowienia@powiat-tomaszowski.pl" TargetMode="Externa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inwestycje@powiat-tomaszowski.pl"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zamowienia@powiat-tomaszows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inwestycje@powiat-tomaszowski.pl" TargetMode="External"/><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inwestycje@powiat-tomaszowski.pl" TargetMode="External"/><Relationship Id="rId28" Type="http://schemas.openxmlformats.org/officeDocument/2006/relationships/hyperlink" Target="https://ezamowienia.gov.pl/" TargetMode="External"/><Relationship Id="rId36" Type="http://schemas.openxmlformats.org/officeDocument/2006/relationships/header" Target="header3.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mailto:iod@powiat-tomaszowski.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mailto:inwestycje@powiat-tomaszowski.pl" TargetMode="External"/><Relationship Id="rId27" Type="http://schemas.openxmlformats.org/officeDocument/2006/relationships/hyperlink" Target="https://ezamowienia.gov.pl/pl/regulamin/" TargetMode="External"/><Relationship Id="rId30" Type="http://schemas.openxmlformats.org/officeDocument/2006/relationships/hyperlink" Target="https://ezamowienia.gov.pl/" TargetMode="Externa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9380918-56EE-4C71-BCE2-9DA06FFCD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3043</TotalTime>
  <Pages>39</Pages>
  <Words>12825</Words>
  <Characters>85193</Characters>
  <Application>Microsoft Office Word</Application>
  <DocSecurity>0</DocSecurity>
  <Lines>709</Lines>
  <Paragraphs>195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Monika Cajdler</cp:lastModifiedBy>
  <cp:revision>95</cp:revision>
  <cp:lastPrinted>2024-10-03T09:03:00Z</cp:lastPrinted>
  <dcterms:created xsi:type="dcterms:W3CDTF">2021-03-25T12:36:00Z</dcterms:created>
  <dcterms:modified xsi:type="dcterms:W3CDTF">2024-10-04T07:15:00Z</dcterms:modified>
</cp:coreProperties>
</file>