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5DCE1" w14:textId="0B265DCB" w:rsidR="00137853" w:rsidRPr="00F673DB" w:rsidRDefault="00137853" w:rsidP="00137853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  <w:t xml:space="preserve">Załącznik nr </w:t>
      </w:r>
      <w:ins w:id="0" w:author="Urszula Bochyńska" w:date="2024-07-30T12:59:00Z">
        <w:r w:rsidR="005D0860">
          <w:rPr>
            <w:rFonts w:ascii="Times New Roman" w:eastAsia="Times New Roman" w:hAnsi="Times New Roman" w:cs="Times New Roman"/>
            <w:b w:val="0"/>
            <w:sz w:val="24"/>
            <w:szCs w:val="24"/>
            <w:lang w:eastAsia="pl-PL"/>
          </w:rPr>
          <w:t>3</w:t>
        </w:r>
      </w:ins>
      <w:del w:id="1" w:author="Urszula Bochyńska" w:date="2024-07-30T12:59:00Z">
        <w:r w:rsidRPr="00F673DB" w:rsidDel="005D0860">
          <w:rPr>
            <w:rFonts w:ascii="Times New Roman" w:eastAsia="Times New Roman" w:hAnsi="Times New Roman" w:cs="Times New Roman"/>
            <w:b w:val="0"/>
            <w:sz w:val="24"/>
            <w:szCs w:val="24"/>
            <w:lang w:eastAsia="pl-PL"/>
          </w:rPr>
          <w:delText>5</w:delText>
        </w:r>
      </w:del>
      <w:r w:rsidRPr="00F673DB"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  <w:t xml:space="preserve"> do SWZ</w:t>
      </w:r>
    </w:p>
    <w:p w14:paraId="6F8209B5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781C7046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3CAE4896" w14:textId="62EB4E01" w:rsidR="001A37E2" w:rsidRPr="00F673DB" w:rsidRDefault="001A37E2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673DB">
        <w:rPr>
          <w:rFonts w:ascii="Times New Roman" w:eastAsia="Times New Roman" w:hAnsi="Times New Roman" w:cs="Times New Roman"/>
          <w:sz w:val="28"/>
          <w:szCs w:val="28"/>
          <w:lang w:eastAsia="pl-PL"/>
        </w:rPr>
        <w:t>Oświadczenie o spełnianiu warunków udziału w postępowaniu i braku podstaw do wykluczenia z udziału w postępowaniu</w:t>
      </w:r>
    </w:p>
    <w:p w14:paraId="0FEC83DD" w14:textId="05237165" w:rsidR="00302E91" w:rsidRPr="00F673DB" w:rsidRDefault="00302E91" w:rsidP="00302E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</w:pPr>
    </w:p>
    <w:p w14:paraId="25A8AB33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52BC83E4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F673DB" w:rsidRDefault="00302E91" w:rsidP="00302E9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6CC390FB" w14:textId="77777777" w:rsidR="00302E91" w:rsidRPr="00F673DB" w:rsidRDefault="00302E91" w:rsidP="00302E9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</w:p>
    <w:p w14:paraId="259DD0D7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reprezentowany przez:</w:t>
      </w:r>
    </w:p>
    <w:p w14:paraId="3261921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642D2E0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344AAD10" w14:textId="77777777" w:rsidR="00302E91" w:rsidRPr="00F673DB" w:rsidRDefault="00302E91" w:rsidP="00302E91">
      <w:pPr>
        <w:spacing w:after="0" w:line="240" w:lineRule="auto"/>
        <w:ind w:right="-2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i/>
          <w:iCs/>
          <w:color w:val="000000"/>
          <w:sz w:val="14"/>
          <w:szCs w:val="14"/>
          <w:lang w:eastAsia="pl-PL"/>
        </w:rPr>
        <w:t>(imię, nazwisko, podstawa do reprezentacji)</w:t>
      </w:r>
    </w:p>
    <w:p w14:paraId="396F3335" w14:textId="7A0C4713" w:rsidR="001A37E2" w:rsidRPr="00F673DB" w:rsidRDefault="001A37E2" w:rsidP="00C721CD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440FA767" w14:textId="77777777" w:rsidR="001A37E2" w:rsidRPr="00F673DB" w:rsidRDefault="001A37E2" w:rsidP="00302E9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2EF6B04D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Oświadczenie Wykonawcy</w:t>
      </w:r>
    </w:p>
    <w:p w14:paraId="48D65469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składane na podstawie art. 125 ust. 1 ustawy z dnia 11 września 2019 r.</w:t>
      </w:r>
    </w:p>
    <w:p w14:paraId="61712333" w14:textId="77777777" w:rsidR="00302E91" w:rsidRPr="00F673DB" w:rsidRDefault="00302E91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Prawo zamówień publicznych</w:t>
      </w:r>
    </w:p>
    <w:p w14:paraId="4C603A50" w14:textId="20BD3FF9" w:rsidR="00302E91" w:rsidRPr="00F673DB" w:rsidDel="006655C4" w:rsidRDefault="00302E91" w:rsidP="004C4317">
      <w:pPr>
        <w:jc w:val="center"/>
        <w:rPr>
          <w:del w:id="2" w:author="Urszula Bochyńska" w:date="2023-03-31T11:45:00Z"/>
          <w:rFonts w:ascii="Times New Roman" w:hAnsi="Times New Roman" w:cs="Times New Roman"/>
          <w:lang w:eastAsia="pl-PL"/>
        </w:rPr>
      </w:pPr>
    </w:p>
    <w:p w14:paraId="22A9E049" w14:textId="56E9E4DB" w:rsidR="00302E91" w:rsidRPr="00F673DB" w:rsidDel="006655C4" w:rsidRDefault="00302E91" w:rsidP="004C4317">
      <w:pPr>
        <w:jc w:val="center"/>
        <w:rPr>
          <w:del w:id="3" w:author="Urszula Bochyńska" w:date="2023-03-31T11:45:00Z"/>
          <w:rFonts w:ascii="Times New Roman" w:hAnsi="Times New Roman" w:cs="Times New Roman"/>
          <w:lang w:eastAsia="pl-PL"/>
        </w:rPr>
      </w:pPr>
      <w:del w:id="4" w:author="Urszula Bochyńska" w:date="2023-03-31T11:45:00Z">
        <w:r w:rsidRPr="00F673DB" w:rsidDel="006655C4">
          <w:rPr>
            <w:rFonts w:ascii="Times New Roman" w:hAnsi="Times New Roman" w:cs="Times New Roman"/>
            <w:lang w:eastAsia="pl-PL"/>
          </w:rPr>
          <w:delText>DOTYCZĄCE PRZESŁANEK WYKLUCZENIA Z POSTĘPOWANIA</w:delText>
        </w:r>
      </w:del>
    </w:p>
    <w:p w14:paraId="6A0E2676" w14:textId="65FD8BAF" w:rsidR="001965B7" w:rsidRPr="00F673DB" w:rsidDel="006655C4" w:rsidRDefault="001965B7" w:rsidP="001965B7">
      <w:pPr>
        <w:shd w:val="clear" w:color="auto" w:fill="FFFFFF"/>
        <w:spacing w:after="0" w:line="240" w:lineRule="auto"/>
        <w:ind w:right="48"/>
        <w:jc w:val="both"/>
        <w:rPr>
          <w:del w:id="5" w:author="Urszula Bochyńska" w:date="2023-03-31T11:45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AC3DEE6" w14:textId="459DC9D9" w:rsidR="00137853" w:rsidRPr="00F673DB" w:rsidDel="006655C4" w:rsidRDefault="00302E91" w:rsidP="00137853">
      <w:pPr>
        <w:spacing w:before="240" w:after="240"/>
        <w:jc w:val="center"/>
        <w:rPr>
          <w:del w:id="6" w:author="Urszula Bochyńska" w:date="2023-03-31T11:45:00Z"/>
          <w:rFonts w:ascii="Times New Roman" w:hAnsi="Times New Roman" w:cs="Times New Roman"/>
          <w:bCs/>
          <w:i/>
          <w:iCs/>
          <w:sz w:val="24"/>
          <w:szCs w:val="24"/>
        </w:rPr>
      </w:pPr>
      <w:del w:id="7" w:author="Urszula Bochyńska" w:date="2023-03-31T11:45:00Z">
        <w:r w:rsidRPr="00F673DB" w:rsidDel="006655C4">
          <w:rPr>
            <w:rFonts w:ascii="Times New Roman" w:eastAsia="Times New Roman" w:hAnsi="Times New Roman" w:cs="Times New Roman"/>
            <w:b w:val="0"/>
            <w:color w:val="262626"/>
            <w:sz w:val="20"/>
            <w:szCs w:val="20"/>
            <w:lang w:eastAsia="pl-PL"/>
          </w:rPr>
          <w:delText xml:space="preserve">Przystępując do udziału w postępowaniu o udzielenie zamówienia publicznego, prowadzonym w trybie podstawowym </w:delText>
        </w:r>
        <w:r w:rsidR="001965B7" w:rsidRPr="00F673DB" w:rsidDel="006655C4">
          <w:rPr>
            <w:rFonts w:ascii="Times New Roman" w:eastAsia="Times New Roman" w:hAnsi="Times New Roman" w:cs="Times New Roman"/>
            <w:b w:val="0"/>
            <w:color w:val="262626"/>
            <w:sz w:val="20"/>
            <w:szCs w:val="20"/>
            <w:lang w:eastAsia="pl-PL"/>
          </w:rPr>
          <w:delText xml:space="preserve">do realizacji zamówienia pn. </w:delText>
        </w:r>
        <w:bookmarkStart w:id="8" w:name="_Hlk89411878"/>
      </w:del>
    </w:p>
    <w:p w14:paraId="27C7FA08" w14:textId="333B1773" w:rsidR="00C721CD" w:rsidRPr="00F673DB" w:rsidDel="006655C4" w:rsidRDefault="00137853" w:rsidP="00C721CD">
      <w:pPr>
        <w:spacing w:after="0" w:line="240" w:lineRule="auto"/>
        <w:jc w:val="center"/>
        <w:rPr>
          <w:del w:id="9" w:author="Urszula Bochyńska" w:date="2023-03-31T11:45:00Z"/>
          <w:rFonts w:ascii="Times New Roman" w:hAnsi="Times New Roman" w:cs="Times New Roman"/>
          <w:bCs/>
          <w:i/>
          <w:iCs/>
          <w:sz w:val="24"/>
          <w:szCs w:val="24"/>
        </w:rPr>
      </w:pPr>
      <w:del w:id="10" w:author="Urszula Bochyńska" w:date="2023-03-31T11:45:00Z">
        <w:r w:rsidRPr="00F673DB" w:rsidDel="006655C4">
          <w:rPr>
            <w:rFonts w:ascii="Times New Roman" w:hAnsi="Times New Roman" w:cs="Times New Roman"/>
            <w:bCs/>
            <w:i/>
            <w:iCs/>
            <w:sz w:val="24"/>
            <w:szCs w:val="24"/>
          </w:rPr>
          <w:delText>„</w:delText>
        </w:r>
      </w:del>
      <w:del w:id="11" w:author="Urszula Bochyńska" w:date="2023-03-31T11:19:00Z">
        <w:r w:rsidRPr="00F673DB" w:rsidDel="00E24E4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delText>Remont</w:delText>
        </w:r>
      </w:del>
      <w:del w:id="12" w:author="Urszula Bochyńska" w:date="2023-03-31T11:18:00Z">
        <w:r w:rsidRPr="00F673DB" w:rsidDel="00E24E4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delText xml:space="preserve"> pomieszczeń biurowych w budynku Prokuratury w Poznaniu</w:delText>
        </w:r>
      </w:del>
      <w:del w:id="13" w:author="Urszula Bochyńska" w:date="2023-03-31T11:45:00Z">
        <w:r w:rsidRPr="00F673DB" w:rsidDel="006655C4">
          <w:rPr>
            <w:rFonts w:ascii="Times New Roman" w:hAnsi="Times New Roman" w:cs="Times New Roman"/>
            <w:bCs/>
            <w:i/>
            <w:iCs/>
            <w:sz w:val="24"/>
            <w:szCs w:val="24"/>
          </w:rPr>
          <w:delText>”</w:delText>
        </w:r>
        <w:bookmarkEnd w:id="8"/>
      </w:del>
    </w:p>
    <w:p w14:paraId="2BDDC890" w14:textId="6C941B26" w:rsidR="005470AD" w:rsidRPr="00F673DB" w:rsidDel="006655C4" w:rsidRDefault="00F04C42" w:rsidP="00C721CD">
      <w:pPr>
        <w:spacing w:after="0" w:line="240" w:lineRule="auto"/>
        <w:jc w:val="center"/>
        <w:rPr>
          <w:del w:id="14" w:author="Urszula Bochyńska" w:date="2023-03-31T11:45:00Z"/>
          <w:rFonts w:ascii="Times New Roman" w:hAnsi="Times New Roman" w:cs="Times New Roman"/>
          <w:bCs/>
          <w:iCs/>
          <w:sz w:val="24"/>
          <w:szCs w:val="24"/>
        </w:rPr>
      </w:pPr>
      <w:del w:id="15" w:author="Urszula Bochyńska" w:date="2023-03-31T11:45:00Z">
        <w:r w:rsidRPr="00F673DB" w:rsidDel="006655C4">
          <w:rPr>
            <w:rFonts w:ascii="Times New Roman" w:hAnsi="Times New Roman" w:cs="Times New Roman"/>
            <w:bCs/>
            <w:iCs/>
            <w:sz w:val="24"/>
            <w:szCs w:val="24"/>
          </w:rPr>
          <w:delText xml:space="preserve">nr </w:delText>
        </w:r>
      </w:del>
      <w:del w:id="16" w:author="Urszula Bochyńska" w:date="2023-03-31T11:20:00Z">
        <w:r w:rsidRPr="00F673DB" w:rsidDel="00E24E43">
          <w:rPr>
            <w:rFonts w:ascii="Times New Roman" w:hAnsi="Times New Roman" w:cs="Times New Roman"/>
            <w:bCs/>
            <w:iCs/>
            <w:sz w:val="24"/>
            <w:szCs w:val="24"/>
          </w:rPr>
          <w:delText>3032-7.261.3</w:delText>
        </w:r>
      </w:del>
      <w:del w:id="17" w:author="Urszula Bochyńska" w:date="2023-03-31T11:45:00Z">
        <w:r w:rsidR="00566972" w:rsidDel="006655C4">
          <w:rPr>
            <w:rFonts w:ascii="Times New Roman" w:hAnsi="Times New Roman" w:cs="Times New Roman"/>
            <w:bCs/>
            <w:iCs/>
            <w:sz w:val="24"/>
            <w:szCs w:val="24"/>
          </w:rPr>
          <w:delText>5</w:delText>
        </w:r>
      </w:del>
      <w:ins w:id="18" w:author="Bukowska Karolina (PO Poznań)" w:date="2022-10-14T14:29:00Z">
        <w:del w:id="19" w:author="Urszula Bochyńska" w:date="2023-03-31T11:20:00Z">
          <w:r w:rsidR="00A55F43" w:rsidDel="00E24E43">
            <w:rPr>
              <w:rFonts w:ascii="Times New Roman" w:hAnsi="Times New Roman" w:cs="Times New Roman"/>
              <w:bCs/>
              <w:iCs/>
              <w:sz w:val="24"/>
              <w:szCs w:val="24"/>
            </w:rPr>
            <w:delText>6</w:delText>
          </w:r>
        </w:del>
      </w:ins>
      <w:del w:id="20" w:author="Urszula Bochyńska" w:date="2023-03-31T11:20:00Z">
        <w:r w:rsidRPr="00F673DB" w:rsidDel="00E24E43">
          <w:rPr>
            <w:rFonts w:ascii="Times New Roman" w:hAnsi="Times New Roman" w:cs="Times New Roman"/>
            <w:bCs/>
            <w:iCs/>
            <w:sz w:val="24"/>
            <w:szCs w:val="24"/>
          </w:rPr>
          <w:delText>.2022</w:delText>
        </w:r>
      </w:del>
    </w:p>
    <w:p w14:paraId="0E133C1E" w14:textId="08E2600B" w:rsidR="00F04C42" w:rsidRPr="00F673DB" w:rsidDel="006655C4" w:rsidRDefault="00F04C42" w:rsidP="005470AD">
      <w:pPr>
        <w:spacing w:after="0" w:line="240" w:lineRule="auto"/>
        <w:jc w:val="both"/>
        <w:rPr>
          <w:del w:id="21" w:author="Urszula Bochyńska" w:date="2023-03-31T11:45:00Z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C4289F" w14:textId="2725E177" w:rsidR="00302E91" w:rsidRPr="00F673DB" w:rsidDel="006655C4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del w:id="22" w:author="Urszula Bochyńska" w:date="2023-03-31T11:45:00Z"/>
          <w:rFonts w:ascii="Times New Roman" w:hAnsi="Times New Roman" w:cs="Times New Roman"/>
          <w:b w:val="0"/>
          <w:sz w:val="20"/>
          <w:szCs w:val="20"/>
        </w:rPr>
      </w:pPr>
      <w:del w:id="23" w:author="Urszula Bochyńska" w:date="2023-03-31T11:45:00Z">
        <w:r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>Oświadczam, że nie podlegam wykluczeniu z postępowania na podstawie art. 108 ust. 1 ustawy Prawo zamówień publicznych.</w:delText>
        </w:r>
      </w:del>
    </w:p>
    <w:p w14:paraId="5B34E332" w14:textId="2FF1C7C8" w:rsidR="00302E91" w:rsidRPr="00F673DB" w:rsidDel="006655C4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del w:id="24" w:author="Urszula Bochyńska" w:date="2023-03-31T11:45:00Z"/>
          <w:rFonts w:ascii="Times New Roman" w:hAnsi="Times New Roman" w:cs="Times New Roman"/>
          <w:b w:val="0"/>
          <w:sz w:val="20"/>
          <w:szCs w:val="20"/>
        </w:rPr>
      </w:pPr>
      <w:del w:id="25" w:author="Urszula Bochyńska" w:date="2023-03-31T11:45:00Z">
        <w:r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 xml:space="preserve">Oświadczam, że nie podlegam wykluczeniu z postępowania na podstawie art. 109 ust. 1 pkt </w:delText>
        </w:r>
        <w:r w:rsidR="00EC7015"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 xml:space="preserve">1, 4, </w:delText>
        </w:r>
        <w:r w:rsidR="005470AD"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>5 i 7</w:delText>
        </w:r>
        <w:r w:rsidR="00EC7015"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 xml:space="preserve"> </w:delText>
        </w:r>
        <w:r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>ustawy Prawo zamówień publicznych.</w:delText>
        </w:r>
      </w:del>
    </w:p>
    <w:p w14:paraId="7FCE5ACB" w14:textId="1730A790" w:rsidR="00302E91" w:rsidRPr="00F673DB" w:rsidDel="006655C4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del w:id="26" w:author="Urszula Bochyńska" w:date="2023-03-31T11:45:00Z"/>
          <w:rFonts w:ascii="Times New Roman" w:hAnsi="Times New Roman" w:cs="Times New Roman"/>
          <w:b w:val="0"/>
          <w:sz w:val="20"/>
          <w:szCs w:val="20"/>
        </w:rPr>
      </w:pPr>
      <w:del w:id="27" w:author="Urszula Bochyńska" w:date="2023-03-31T11:45:00Z">
        <w:r w:rsidRPr="00F673DB" w:rsidDel="006655C4">
          <w:rPr>
            <w:rFonts w:ascii="Times New Roman" w:hAnsi="Times New Roman" w:cs="Times New Roman"/>
            <w:b w:val="0"/>
            <w:sz w:val="20"/>
            <w:szCs w:val="20"/>
          </w:rPr>
          <w:delText xml:space="preserve">Oświadczam, że zachodzą w stosunku do mnie podstawy wykluczenia z postępowania na podstawie art.………….ustawy Pzp </w:delText>
        </w:r>
        <w:r w:rsidRPr="00F673DB" w:rsidDel="006655C4">
          <w:rPr>
            <w:rFonts w:ascii="Times New Roman" w:eastAsia="Arial" w:hAnsi="Times New Roman" w:cs="Times New Roman"/>
            <w:b w:val="0"/>
            <w:i/>
            <w:sz w:val="14"/>
            <w:szCs w:val="20"/>
          </w:rPr>
          <w:delText>(podać mającą zastosowanie podstawę wykluczenia spośród wymienionych w art. 108 ust. 1 pkt 1, 2 i 5 lub art. 109 ust. 1 pkt 2-5 i 7-10 ustawy Pzp).</w:delText>
        </w:r>
      </w:del>
    </w:p>
    <w:p w14:paraId="2A7E1AE1" w14:textId="40990AFE" w:rsidR="00302E91" w:rsidRPr="00F673DB" w:rsidDel="006655C4" w:rsidRDefault="00302E91" w:rsidP="00302E91">
      <w:pPr>
        <w:ind w:left="720"/>
        <w:contextualSpacing/>
        <w:rPr>
          <w:del w:id="28" w:author="Urszula Bochyńska" w:date="2023-03-31T11:45:00Z"/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2D9EA67" w14:textId="549EFB0A" w:rsidR="00302E91" w:rsidRPr="00F673DB" w:rsidDel="006655C4" w:rsidRDefault="00302E91" w:rsidP="00302E91">
      <w:pPr>
        <w:spacing w:after="0" w:line="240" w:lineRule="auto"/>
        <w:ind w:left="360"/>
        <w:contextualSpacing/>
        <w:jc w:val="both"/>
        <w:rPr>
          <w:del w:id="29" w:author="Urszula Bochyńska" w:date="2023-03-31T11:45:00Z"/>
          <w:rFonts w:ascii="Times New Roman" w:hAnsi="Times New Roman" w:cs="Times New Roman"/>
          <w:b w:val="0"/>
          <w:sz w:val="20"/>
          <w:szCs w:val="20"/>
        </w:rPr>
      </w:pPr>
      <w:del w:id="30" w:author="Urszula Bochyńska" w:date="2023-03-31T11:45:00Z">
        <w:r w:rsidRPr="00F673DB" w:rsidDel="006655C4">
          <w:rPr>
            <w:rFonts w:ascii="Times New Roman" w:hAnsi="Times New Roman" w:cs="Times New Roman"/>
            <w:b w:val="0"/>
            <w:color w:val="000000"/>
            <w:sz w:val="20"/>
            <w:szCs w:val="20"/>
          </w:rPr>
          <w:delText>Jednocześnie oświadczam, że w związku z ww. okolicznością, na podstawie art.110 ust. 2 ustawy Pzp podjąłem następujące środki naprawcze:</w:delText>
        </w:r>
      </w:del>
    </w:p>
    <w:p w14:paraId="3D0241E4" w14:textId="25937CCB" w:rsidR="00302E91" w:rsidRPr="00F673DB" w:rsidDel="006655C4" w:rsidRDefault="00302E91" w:rsidP="00302E91">
      <w:pPr>
        <w:spacing w:after="0" w:line="240" w:lineRule="auto"/>
        <w:ind w:left="360"/>
        <w:contextualSpacing/>
        <w:jc w:val="both"/>
        <w:rPr>
          <w:del w:id="31" w:author="Urszula Bochyńska" w:date="2023-03-31T11:45:00Z"/>
          <w:rFonts w:ascii="Times New Roman" w:hAnsi="Times New Roman" w:cs="Times New Roman"/>
          <w:b w:val="0"/>
          <w:color w:val="262626"/>
          <w:sz w:val="20"/>
          <w:szCs w:val="20"/>
        </w:rPr>
      </w:pPr>
      <w:del w:id="32" w:author="Urszula Bochyńska" w:date="2023-03-31T11:45:00Z">
        <w:r w:rsidRPr="00F673DB" w:rsidDel="006655C4">
          <w:rPr>
            <w:rFonts w:ascii="Times New Roman" w:hAnsi="Times New Roman" w:cs="Times New Roman"/>
            <w:b w:val="0"/>
            <w:color w:val="262626"/>
            <w:sz w:val="20"/>
            <w:szCs w:val="20"/>
          </w:rPr>
          <w:delTex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delText>
        </w:r>
      </w:del>
    </w:p>
    <w:p w14:paraId="20276F76" w14:textId="26274FF0" w:rsidR="005C5C0B" w:rsidRPr="00F673DB" w:rsidDel="006655C4" w:rsidRDefault="005C5C0B" w:rsidP="00302E91">
      <w:pPr>
        <w:spacing w:after="0" w:line="240" w:lineRule="auto"/>
        <w:ind w:left="360"/>
        <w:contextualSpacing/>
        <w:jc w:val="both"/>
        <w:rPr>
          <w:del w:id="33" w:author="Urszula Bochyńska" w:date="2023-03-31T11:45:00Z"/>
          <w:rFonts w:ascii="Times New Roman" w:hAnsi="Times New Roman" w:cs="Times New Roman"/>
          <w:b w:val="0"/>
          <w:sz w:val="20"/>
          <w:szCs w:val="20"/>
        </w:rPr>
      </w:pPr>
    </w:p>
    <w:p w14:paraId="1AA6A4D1" w14:textId="4AC21F12" w:rsidR="00302E91" w:rsidRPr="00F673DB" w:rsidDel="006655C4" w:rsidRDefault="00302E91" w:rsidP="00302E91">
      <w:pPr>
        <w:numPr>
          <w:ilvl w:val="0"/>
          <w:numId w:val="1"/>
        </w:numPr>
        <w:spacing w:after="0" w:line="240" w:lineRule="auto"/>
        <w:jc w:val="both"/>
        <w:rPr>
          <w:del w:id="34" w:author="Urszula Bochyńska" w:date="2023-03-31T11:45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del w:id="35" w:author="Urszula Bochyńska" w:date="2023-03-31T11:45:00Z">
        <w:r w:rsidRPr="00F673DB" w:rsidDel="006655C4">
          <w:rPr>
            <w:rFonts w:ascii="Times New Roman" w:eastAsia="Times New Roman" w:hAnsi="Times New Roman" w:cs="Times New Roman"/>
            <w:b w:val="0"/>
            <w:color w:val="262626"/>
            <w:sz w:val="20"/>
            <w:szCs w:val="20"/>
            <w:lang w:eastAsia="pl-PL"/>
          </w:rPr>
          <w:delText>Oświadczam, że wszystkie informacje podane w powyższych oświadczeniach są aktualne i zgodne z prawdą oraz zostały przedstawione z pełną świadomością konsekwencji wprowadzenia Zamawiającego w błąd przy przedstawianiu informacji.</w:delText>
        </w:r>
      </w:del>
    </w:p>
    <w:p w14:paraId="060DA95D" w14:textId="142EC20B" w:rsidR="00302E91" w:rsidRPr="00F673DB" w:rsidDel="006655C4" w:rsidRDefault="00302E91" w:rsidP="00302E91">
      <w:pPr>
        <w:spacing w:after="0" w:line="240" w:lineRule="auto"/>
        <w:jc w:val="right"/>
        <w:rPr>
          <w:del w:id="36" w:author="Urszula Bochyńska" w:date="2023-03-31T11:45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8EB4A84" w14:textId="77777777" w:rsidR="00054F93" w:rsidRPr="00F673DB" w:rsidRDefault="00054F93" w:rsidP="004C4317">
      <w:pPr>
        <w:rPr>
          <w:rFonts w:ascii="Times New Roman" w:hAnsi="Times New Roman" w:cs="Times New Roman"/>
          <w:lang w:eastAsia="pl-PL"/>
        </w:rPr>
      </w:pPr>
    </w:p>
    <w:p w14:paraId="782749B6" w14:textId="35967BDA" w:rsidR="001A37E2" w:rsidRPr="00F673DB" w:rsidRDefault="001A37E2" w:rsidP="004C4317">
      <w:pPr>
        <w:jc w:val="center"/>
        <w:rPr>
          <w:rFonts w:ascii="Times New Roman" w:hAnsi="Times New Roman" w:cs="Times New Roman"/>
          <w:lang w:eastAsia="pl-PL"/>
        </w:rPr>
      </w:pPr>
      <w:r w:rsidRPr="00F673DB">
        <w:rPr>
          <w:rFonts w:ascii="Times New Roman" w:hAnsi="Times New Roman" w:cs="Times New Roman"/>
          <w:lang w:eastAsia="pl-PL"/>
        </w:rPr>
        <w:t>DOTYCZĄCE SPEŁNIANIA WARUNKÓW UDZIAŁU W POSTĘPOWANIU</w:t>
      </w:r>
    </w:p>
    <w:p w14:paraId="3EEABC6B" w14:textId="77777777" w:rsidR="001A37E2" w:rsidRPr="00F673DB" w:rsidRDefault="001A37E2" w:rsidP="001A37E2">
      <w:pPr>
        <w:shd w:val="clear" w:color="auto" w:fill="FFFFFF"/>
        <w:spacing w:after="0" w:line="240" w:lineRule="auto"/>
        <w:ind w:right="48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D4250CD" w14:textId="77777777" w:rsidR="00270648" w:rsidRPr="00F673DB" w:rsidRDefault="00EC7015" w:rsidP="002706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Przystępując do udziału w postępowaniu o udzielenie zamówienia publicznego, prowadzonym w trybie podstawowym do realizacji zamówienia pn. </w:t>
      </w:r>
    </w:p>
    <w:p w14:paraId="32ABEB32" w14:textId="77777777" w:rsidR="005D0860" w:rsidRDefault="005D0860" w:rsidP="001A37E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ins w:id="37" w:author="Urszula Bochyńska" w:date="2024-07-30T13:00:00Z"/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2F905F1" w14:textId="72F6C91E" w:rsidR="005D0860" w:rsidRPr="00E330DF" w:rsidRDefault="005D0860" w:rsidP="005D0860">
      <w:pPr>
        <w:spacing w:after="0" w:line="240" w:lineRule="auto"/>
        <w:jc w:val="center"/>
        <w:rPr>
          <w:ins w:id="38" w:author="Urszula Bochyńska" w:date="2024-07-30T13:00:00Z"/>
          <w:rFonts w:ascii="Times New Roman" w:hAnsi="Times New Roman" w:cs="Times New Roman"/>
          <w:b w:val="0"/>
          <w:bCs/>
          <w:i/>
          <w:iCs/>
          <w:sz w:val="24"/>
          <w:szCs w:val="24"/>
        </w:rPr>
      </w:pPr>
      <w:ins w:id="39" w:author="Urszula Bochyńska" w:date="2024-07-30T13:00:00Z">
        <w:r>
          <w:rPr>
            <w:rFonts w:ascii="Times New Roman" w:eastAsia="Times New Roman" w:hAnsi="Times New Roman" w:cs="Times New Roman"/>
            <w:bCs/>
            <w:color w:val="262626"/>
            <w:lang w:eastAsia="pl-PL"/>
          </w:rPr>
          <w:t>Dostawa</w:t>
        </w:r>
        <w:r w:rsidRPr="00E330DF">
          <w:rPr>
            <w:rFonts w:ascii="Times New Roman" w:eastAsia="Times New Roman" w:hAnsi="Times New Roman" w:cs="Times New Roman"/>
            <w:bCs/>
            <w:color w:val="262626"/>
            <w:lang w:eastAsia="pl-PL"/>
          </w:rPr>
          <w:t xml:space="preserve"> samochodu osobowo-terenowego typu SUV dla potrzeb transportowych Prokuratury Regionalnej w Poznaniu.</w:t>
        </w:r>
        <w:r w:rsidRPr="00E330DF">
          <w:rPr>
            <w:rFonts w:ascii="Times New Roman" w:hAnsi="Times New Roman" w:cs="Times New Roman"/>
            <w:bCs/>
            <w:i/>
            <w:iCs/>
            <w:sz w:val="24"/>
            <w:szCs w:val="24"/>
          </w:rPr>
          <w:t>”</w:t>
        </w:r>
      </w:ins>
    </w:p>
    <w:p w14:paraId="3665CD56" w14:textId="1C4B99AD" w:rsidR="005D0860" w:rsidRPr="005D0860" w:rsidRDefault="005D0860" w:rsidP="005D0860">
      <w:pPr>
        <w:spacing w:after="0" w:line="240" w:lineRule="auto"/>
        <w:jc w:val="center"/>
        <w:rPr>
          <w:ins w:id="40" w:author="Urszula Bochyńska" w:date="2024-07-30T13:00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ins w:id="41" w:author="Urszula Bochyńska" w:date="2024-07-30T13:00:00Z">
        <w:r w:rsidRPr="005D0860">
          <w:rPr>
            <w:rFonts w:ascii="Times New Roman" w:hAnsi="Times New Roman" w:cs="Times New Roman"/>
            <w:bCs/>
            <w:iCs/>
            <w:sz w:val="20"/>
            <w:szCs w:val="20"/>
            <w:rPrChange w:id="42" w:author="Urszula Bochyńska" w:date="2024-07-30T13:00:00Z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rPrChange>
          </w:rPr>
          <w:t xml:space="preserve">nr </w:t>
        </w:r>
        <w:r w:rsidR="0045360E">
          <w:rPr>
            <w:rFonts w:ascii="Times New Roman" w:hAnsi="Times New Roman" w:cs="Times New Roman"/>
            <w:bCs/>
            <w:iCs/>
            <w:sz w:val="20"/>
            <w:szCs w:val="20"/>
            <w:rPrChange w:id="43" w:author="Urszula Bochyńska" w:date="2024-07-30T13:00:00Z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rPrChange>
          </w:rPr>
          <w:t>2007-7.261.</w:t>
        </w:r>
      </w:ins>
      <w:ins w:id="44" w:author="Urszula Bochyńska" w:date="2024-09-25T10:19:00Z">
        <w:r w:rsidR="0045360E">
          <w:rPr>
            <w:rFonts w:ascii="Times New Roman" w:hAnsi="Times New Roman" w:cs="Times New Roman"/>
            <w:bCs/>
            <w:iCs/>
            <w:sz w:val="20"/>
            <w:szCs w:val="20"/>
          </w:rPr>
          <w:t>3</w:t>
        </w:r>
      </w:ins>
      <w:ins w:id="45" w:author="Urszula Bochyńska" w:date="2024-07-30T13:00:00Z">
        <w:r w:rsidRPr="005D0860">
          <w:rPr>
            <w:rFonts w:ascii="Times New Roman" w:hAnsi="Times New Roman" w:cs="Times New Roman"/>
            <w:bCs/>
            <w:iCs/>
            <w:sz w:val="20"/>
            <w:szCs w:val="20"/>
            <w:rPrChange w:id="46" w:author="Urszula Bochyńska" w:date="2024-07-30T13:00:00Z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rPrChange>
          </w:rPr>
          <w:t>.2024</w:t>
        </w:r>
      </w:ins>
    </w:p>
    <w:p w14:paraId="15C96181" w14:textId="7A832D76" w:rsidR="00270648" w:rsidRPr="00F673DB" w:rsidDel="005D0860" w:rsidRDefault="005D0860" w:rsidP="005D0860">
      <w:pPr>
        <w:spacing w:after="0" w:line="240" w:lineRule="auto"/>
        <w:jc w:val="center"/>
        <w:rPr>
          <w:del w:id="47" w:author="Urszula Bochyńska" w:date="2024-07-30T13:00:00Z"/>
          <w:rFonts w:ascii="Times New Roman" w:hAnsi="Times New Roman" w:cs="Times New Roman"/>
          <w:bCs/>
          <w:i/>
          <w:iCs/>
          <w:sz w:val="24"/>
          <w:szCs w:val="24"/>
        </w:rPr>
      </w:pPr>
      <w:ins w:id="48" w:author="Urszula Bochyńska" w:date="2024-07-30T13:00:00Z">
        <w:r w:rsidRPr="00F673DB" w:rsidDel="005D0860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 xml:space="preserve"> </w:t>
        </w:r>
      </w:ins>
      <w:del w:id="49" w:author="Urszula Bochyńska" w:date="2024-07-30T13:00:00Z">
        <w:r w:rsidR="00270648" w:rsidRPr="00F673DB" w:rsidDel="005D0860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delText>„</w:delText>
        </w:r>
      </w:del>
      <w:del w:id="50" w:author="Urszula Bochyńska" w:date="2023-03-31T11:21:00Z">
        <w:r w:rsidR="00270648" w:rsidRPr="00F673DB" w:rsidDel="00E24E4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delText>Remont pomieszczeń biurowych w budynku Prokuratury w Poznaniu</w:delText>
        </w:r>
      </w:del>
      <w:del w:id="51" w:author="Urszula Bochyńska" w:date="2023-07-12T12:52:00Z">
        <w:r w:rsidR="00270648" w:rsidRPr="00F673DB" w:rsidDel="00EE4A86">
          <w:rPr>
            <w:rFonts w:ascii="Times New Roman" w:hAnsi="Times New Roman" w:cs="Times New Roman"/>
            <w:bCs/>
            <w:i/>
            <w:iCs/>
            <w:sz w:val="24"/>
            <w:szCs w:val="24"/>
          </w:rPr>
          <w:delText>”</w:delText>
        </w:r>
      </w:del>
    </w:p>
    <w:p w14:paraId="3523C5CD" w14:textId="5D5B2A28" w:rsidR="001A37E2" w:rsidRPr="00F673DB" w:rsidDel="005D0860" w:rsidRDefault="00270648" w:rsidP="001351CE">
      <w:pPr>
        <w:spacing w:after="0" w:line="240" w:lineRule="auto"/>
        <w:jc w:val="center"/>
        <w:rPr>
          <w:del w:id="52" w:author="Urszula Bochyńska" w:date="2024-07-30T13:00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del w:id="53" w:author="Urszula Bochyńska" w:date="2024-07-30T13:00:00Z">
        <w:r w:rsidRPr="00F673DB" w:rsidDel="005D0860">
          <w:rPr>
            <w:rFonts w:ascii="Times New Roman" w:hAnsi="Times New Roman" w:cs="Times New Roman"/>
            <w:bCs/>
            <w:iCs/>
            <w:sz w:val="24"/>
            <w:szCs w:val="24"/>
          </w:rPr>
          <w:delText xml:space="preserve">nr </w:delText>
        </w:r>
      </w:del>
      <w:del w:id="54" w:author="Urszula Bochyńska" w:date="2023-03-31T11:21:00Z">
        <w:r w:rsidRPr="00F673DB" w:rsidDel="00E24E43">
          <w:rPr>
            <w:rFonts w:ascii="Times New Roman" w:hAnsi="Times New Roman" w:cs="Times New Roman"/>
            <w:bCs/>
            <w:iCs/>
            <w:sz w:val="24"/>
            <w:szCs w:val="24"/>
          </w:rPr>
          <w:delText>3032-7.261.3</w:delText>
        </w:r>
      </w:del>
      <w:del w:id="55" w:author="Urszula Bochyńska" w:date="2024-07-30T13:00:00Z">
        <w:r w:rsidR="00566972" w:rsidDel="005D0860">
          <w:rPr>
            <w:rFonts w:ascii="Times New Roman" w:hAnsi="Times New Roman" w:cs="Times New Roman"/>
            <w:bCs/>
            <w:iCs/>
            <w:sz w:val="24"/>
            <w:szCs w:val="24"/>
          </w:rPr>
          <w:delText>5</w:delText>
        </w:r>
      </w:del>
      <w:ins w:id="56" w:author="Bukowska Karolina (PO Poznań)" w:date="2022-10-14T14:29:00Z">
        <w:del w:id="57" w:author="Urszula Bochyńska" w:date="2023-03-31T11:21:00Z">
          <w:r w:rsidR="00A55F43" w:rsidDel="00E24E43">
            <w:rPr>
              <w:rFonts w:ascii="Times New Roman" w:hAnsi="Times New Roman" w:cs="Times New Roman"/>
              <w:bCs/>
              <w:iCs/>
              <w:sz w:val="24"/>
              <w:szCs w:val="24"/>
            </w:rPr>
            <w:delText>6</w:delText>
          </w:r>
        </w:del>
      </w:ins>
      <w:del w:id="58" w:author="Urszula Bochyńska" w:date="2023-03-31T11:21:00Z">
        <w:r w:rsidRPr="00F673DB" w:rsidDel="00E24E43">
          <w:rPr>
            <w:rFonts w:ascii="Times New Roman" w:hAnsi="Times New Roman" w:cs="Times New Roman"/>
            <w:bCs/>
            <w:iCs/>
            <w:sz w:val="24"/>
            <w:szCs w:val="24"/>
          </w:rPr>
          <w:delText>.2022</w:delText>
        </w:r>
        <w:r w:rsidR="001A37E2" w:rsidRPr="00F673DB" w:rsidDel="00E24E43">
          <w:rPr>
            <w:rFonts w:ascii="Times New Roman" w:eastAsia="Times New Roman" w:hAnsi="Times New Roman" w:cs="Times New Roman"/>
            <w:b w:val="0"/>
            <w:color w:val="262626"/>
            <w:sz w:val="20"/>
            <w:szCs w:val="20"/>
            <w:lang w:eastAsia="pl-PL"/>
          </w:rPr>
          <w:delText>:</w:delText>
        </w:r>
      </w:del>
    </w:p>
    <w:p w14:paraId="38681DB1" w14:textId="77777777" w:rsidR="001A37E2" w:rsidRPr="00F673DB" w:rsidRDefault="001A37E2" w:rsidP="001A37E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0D47EF70" w14:textId="77777777" w:rsidR="001A37E2" w:rsidRPr="00F673DB" w:rsidRDefault="001A37E2" w:rsidP="001A37E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Oświadczam, że spełniam warunki udziału w postępowaniu określone przez </w:t>
      </w:r>
      <w:r w:rsidRPr="00F673DB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t xml:space="preserve">Zamawiającego </w:t>
      </w:r>
      <w:r w:rsidRPr="00F673DB"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  <w:br/>
        <w:t>w Specyfikacji</w:t>
      </w: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Warunków Zamówienia.</w:t>
      </w:r>
    </w:p>
    <w:p w14:paraId="1BB950E4" w14:textId="77777777" w:rsidR="001A37E2" w:rsidRPr="00F673DB" w:rsidRDefault="001A37E2" w:rsidP="001A37E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2F60ECF5" w14:textId="23BEE4CC" w:rsidR="001A37E2" w:rsidRPr="00F673DB" w:rsidRDefault="001A37E2" w:rsidP="001A37E2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Oświadczam, że w celu wykazania spełniania warunków udziału w postępowaniu, określonych przez Zamawiającego w Specyfikacji Warunków Zamówienia,</w:t>
      </w:r>
      <w:r w:rsidRPr="00F673DB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 </w:t>
      </w: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polegam na zasobach następującego/</w:t>
      </w:r>
      <w:proofErr w:type="spellStart"/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ych</w:t>
      </w:r>
      <w:proofErr w:type="spellEnd"/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podmiotu/ów:</w:t>
      </w:r>
    </w:p>
    <w:p w14:paraId="0325CBF5" w14:textId="77777777" w:rsidR="005C5C0B" w:rsidRPr="00F673DB" w:rsidRDefault="005C5C0B" w:rsidP="005C5C0B">
      <w:pPr>
        <w:pStyle w:val="Akapitzlist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46F3A56" w14:textId="42070E5D" w:rsidR="001A37E2" w:rsidRPr="00F673DB" w:rsidRDefault="001A37E2" w:rsidP="001A37E2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……………………………………………………………………………………………………………..………………………………………………………………………</w:t>
      </w:r>
    </w:p>
    <w:p w14:paraId="2A1DCC16" w14:textId="77777777" w:rsidR="001A37E2" w:rsidRPr="00F673DB" w:rsidRDefault="001A37E2" w:rsidP="001A37E2">
      <w:pPr>
        <w:spacing w:after="0" w:line="36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w zakresie: </w:t>
      </w:r>
    </w:p>
    <w:p w14:paraId="542B2F79" w14:textId="5BBB7868" w:rsidR="001A37E2" w:rsidRPr="00F673DB" w:rsidRDefault="001A37E2" w:rsidP="001A37E2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……………………………………………………………………………………………………………..………………………………………………………………………</w:t>
      </w:r>
    </w:p>
    <w:p w14:paraId="17C919BD" w14:textId="77777777" w:rsidR="001A37E2" w:rsidRPr="00F673DB" w:rsidRDefault="001A37E2" w:rsidP="001A37E2">
      <w:pPr>
        <w:spacing w:after="0" w:line="240" w:lineRule="auto"/>
        <w:jc w:val="center"/>
        <w:rPr>
          <w:rFonts w:ascii="Times New Roman" w:eastAsia="Times New Roman" w:hAnsi="Times New Roman" w:cs="Times New Roman"/>
          <w:b w:val="0"/>
          <w:i/>
          <w:iCs/>
          <w:color w:val="262626"/>
          <w:sz w:val="16"/>
          <w:szCs w:val="16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i/>
          <w:iCs/>
          <w:color w:val="262626"/>
          <w:sz w:val="16"/>
          <w:szCs w:val="16"/>
          <w:lang w:eastAsia="pl-PL"/>
        </w:rPr>
        <w:t>wskazać podmiot i określić odpowiedni zakres dla wskazanego podmiotu</w:t>
      </w:r>
    </w:p>
    <w:p w14:paraId="18ED26E7" w14:textId="77777777" w:rsidR="001A37E2" w:rsidRPr="00F673DB" w:rsidRDefault="001A37E2" w:rsidP="001A37E2">
      <w:pPr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CFA2B15" w14:textId="05F70837" w:rsidR="001A37E2" w:rsidRPr="00F673DB" w:rsidRDefault="001A37E2" w:rsidP="001A37E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8D4B30" w14:textId="308A6327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480AAC9A" w14:textId="5C8C7D30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14AB9433" w14:textId="15612260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4A70790B" w14:textId="57E06F5D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744B58C9" w14:textId="77777777" w:rsidR="005253C1" w:rsidRPr="00F673DB" w:rsidRDefault="005253C1" w:rsidP="005253C1">
      <w:pPr>
        <w:jc w:val="center"/>
        <w:rPr>
          <w:ins w:id="59" w:author="Urszula Bochyńska" w:date="2023-03-31T12:20:00Z"/>
          <w:rFonts w:ascii="Times New Roman" w:hAnsi="Times New Roman" w:cs="Times New Roman"/>
          <w:lang w:eastAsia="pl-PL"/>
        </w:rPr>
      </w:pPr>
      <w:ins w:id="60" w:author="Urszula Bochyńska" w:date="2023-03-31T12:20:00Z">
        <w:r w:rsidRPr="00F673DB">
          <w:rPr>
            <w:rFonts w:ascii="Times New Roman" w:hAnsi="Times New Roman" w:cs="Times New Roman"/>
            <w:lang w:eastAsia="pl-PL"/>
          </w:rPr>
          <w:t>DOTYCZĄCE PRZESŁANEK WYKLUCZENIA Z POSTĘPOWANIA</w:t>
        </w:r>
      </w:ins>
    </w:p>
    <w:p w14:paraId="099A1BCC" w14:textId="77777777" w:rsidR="005253C1" w:rsidRPr="00F673DB" w:rsidRDefault="005253C1" w:rsidP="005253C1">
      <w:pPr>
        <w:shd w:val="clear" w:color="auto" w:fill="FFFFFF"/>
        <w:spacing w:after="0" w:line="240" w:lineRule="auto"/>
        <w:ind w:right="48"/>
        <w:jc w:val="both"/>
        <w:rPr>
          <w:ins w:id="61" w:author="Urszula Bochyńska" w:date="2023-03-31T12:20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78290F7D" w14:textId="77777777" w:rsidR="005253C1" w:rsidRPr="00F673DB" w:rsidRDefault="005253C1" w:rsidP="005253C1">
      <w:pPr>
        <w:spacing w:before="240" w:after="240"/>
        <w:jc w:val="center"/>
        <w:rPr>
          <w:ins w:id="62" w:author="Urszula Bochyńska" w:date="2023-03-31T12:20:00Z"/>
          <w:rFonts w:ascii="Times New Roman" w:hAnsi="Times New Roman" w:cs="Times New Roman"/>
          <w:bCs/>
          <w:i/>
          <w:iCs/>
          <w:sz w:val="24"/>
          <w:szCs w:val="24"/>
        </w:rPr>
      </w:pPr>
      <w:ins w:id="63" w:author="Urszula Bochyńska" w:date="2023-03-31T12:20:00Z">
        <w:r w:rsidRPr="00F673DB">
          <w:rPr>
            <w:rFonts w:ascii="Times New Roman" w:eastAsia="Times New Roman" w:hAnsi="Times New Roman" w:cs="Times New Roman"/>
            <w:b w:val="0"/>
            <w:color w:val="262626"/>
            <w:sz w:val="20"/>
            <w:szCs w:val="20"/>
            <w:lang w:eastAsia="pl-PL"/>
          </w:rPr>
          <w:t xml:space="preserve">Przystępując do udziału w postępowaniu o udzielenie zamówienia publicznego, prowadzonym w trybie podstawowym do realizacji zamówienia pn. </w:t>
        </w:r>
      </w:ins>
    </w:p>
    <w:p w14:paraId="7124F26E" w14:textId="77777777" w:rsidR="005D0860" w:rsidRPr="00E330DF" w:rsidRDefault="005D0860" w:rsidP="005D0860">
      <w:pPr>
        <w:spacing w:after="0" w:line="240" w:lineRule="auto"/>
        <w:jc w:val="center"/>
        <w:rPr>
          <w:ins w:id="64" w:author="Urszula Bochyńska" w:date="2024-07-30T13:01:00Z"/>
          <w:rFonts w:ascii="Times New Roman" w:hAnsi="Times New Roman" w:cs="Times New Roman"/>
          <w:b w:val="0"/>
          <w:bCs/>
          <w:i/>
          <w:iCs/>
          <w:sz w:val="24"/>
          <w:szCs w:val="24"/>
        </w:rPr>
      </w:pPr>
      <w:ins w:id="65" w:author="Urszula Bochyńska" w:date="2024-07-30T13:01:00Z">
        <w:r w:rsidRPr="00E330DF">
          <w:rPr>
            <w:rFonts w:ascii="Times New Roman" w:eastAsia="Times New Roman" w:hAnsi="Times New Roman" w:cs="Times New Roman"/>
            <w:bCs/>
            <w:color w:val="262626"/>
            <w:lang w:eastAsia="pl-PL"/>
          </w:rPr>
          <w:t>Dostawę samochodu osobowo-terenowego typu SUV dla potrzeb transportowych Prokuratury Regionalnej w Poznaniu.</w:t>
        </w:r>
        <w:r w:rsidRPr="00E330DF">
          <w:rPr>
            <w:rFonts w:ascii="Times New Roman" w:hAnsi="Times New Roman" w:cs="Times New Roman"/>
            <w:bCs/>
            <w:i/>
            <w:iCs/>
            <w:sz w:val="24"/>
            <w:szCs w:val="24"/>
          </w:rPr>
          <w:t>”</w:t>
        </w:r>
      </w:ins>
    </w:p>
    <w:p w14:paraId="31756989" w14:textId="08F7ABF6" w:rsidR="005D0860" w:rsidRPr="005D0860" w:rsidRDefault="0045360E" w:rsidP="005D0860">
      <w:pPr>
        <w:spacing w:after="0" w:line="240" w:lineRule="auto"/>
        <w:jc w:val="center"/>
        <w:rPr>
          <w:ins w:id="66" w:author="Urszula Bochyńska" w:date="2024-07-30T13:01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ins w:id="67" w:author="Urszula Bochyńska" w:date="2024-07-30T13:01:00Z">
        <w:r>
          <w:rPr>
            <w:rFonts w:ascii="Times New Roman" w:hAnsi="Times New Roman" w:cs="Times New Roman"/>
            <w:bCs/>
            <w:iCs/>
            <w:sz w:val="20"/>
            <w:szCs w:val="20"/>
            <w:rPrChange w:id="68" w:author="Urszula Bochyńska" w:date="2024-07-30T13:01:00Z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rPrChange>
          </w:rPr>
          <w:lastRenderedPageBreak/>
          <w:t>nr 2007-7.261.</w:t>
        </w:r>
      </w:ins>
      <w:ins w:id="69" w:author="Urszula Bochyńska" w:date="2024-09-25T10:21:00Z">
        <w:r>
          <w:rPr>
            <w:rFonts w:ascii="Times New Roman" w:hAnsi="Times New Roman" w:cs="Times New Roman"/>
            <w:bCs/>
            <w:iCs/>
            <w:sz w:val="20"/>
            <w:szCs w:val="20"/>
          </w:rPr>
          <w:t>3</w:t>
        </w:r>
      </w:ins>
      <w:bookmarkStart w:id="70" w:name="_GoBack"/>
      <w:bookmarkEnd w:id="70"/>
      <w:ins w:id="71" w:author="Urszula Bochyńska" w:date="2024-07-30T13:01:00Z">
        <w:r w:rsidR="005D0860" w:rsidRPr="005D0860">
          <w:rPr>
            <w:rFonts w:ascii="Times New Roman" w:hAnsi="Times New Roman" w:cs="Times New Roman"/>
            <w:bCs/>
            <w:iCs/>
            <w:sz w:val="20"/>
            <w:szCs w:val="20"/>
            <w:rPrChange w:id="72" w:author="Urszula Bochyńska" w:date="2024-07-30T13:01:00Z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rPrChange>
          </w:rPr>
          <w:t>.2024</w:t>
        </w:r>
      </w:ins>
    </w:p>
    <w:p w14:paraId="6672447B" w14:textId="77777777" w:rsidR="005253C1" w:rsidRPr="00F673DB" w:rsidRDefault="005253C1" w:rsidP="005253C1">
      <w:pPr>
        <w:spacing w:after="0" w:line="240" w:lineRule="auto"/>
        <w:jc w:val="both"/>
        <w:rPr>
          <w:ins w:id="73" w:author="Urszula Bochyńska" w:date="2023-03-31T12:20:00Z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BA15D9" w14:textId="77777777" w:rsidR="005253C1" w:rsidRPr="00F673DB" w:rsidRDefault="005253C1" w:rsidP="005253C1">
      <w:pPr>
        <w:numPr>
          <w:ilvl w:val="0"/>
          <w:numId w:val="1"/>
        </w:numPr>
        <w:spacing w:after="0" w:line="240" w:lineRule="auto"/>
        <w:contextualSpacing/>
        <w:jc w:val="both"/>
        <w:rPr>
          <w:ins w:id="74" w:author="Urszula Bochyńska" w:date="2023-03-31T12:20:00Z"/>
          <w:rFonts w:ascii="Times New Roman" w:hAnsi="Times New Roman" w:cs="Times New Roman"/>
          <w:b w:val="0"/>
          <w:sz w:val="20"/>
          <w:szCs w:val="20"/>
        </w:rPr>
      </w:pPr>
      <w:ins w:id="75" w:author="Urszula Bochyńska" w:date="2023-03-31T12:20:00Z">
        <w:r w:rsidRPr="00F673DB">
          <w:rPr>
            <w:rFonts w:ascii="Times New Roman" w:hAnsi="Times New Roman" w:cs="Times New Roman"/>
            <w:b w:val="0"/>
            <w:sz w:val="20"/>
            <w:szCs w:val="20"/>
          </w:rPr>
          <w:t>Oświadczam, że nie podlegam wykluczeniu z postępowania na podstawie art. 108 ust. 1 ustawy Prawo zamówień publicznych.</w:t>
        </w:r>
      </w:ins>
    </w:p>
    <w:p w14:paraId="25E5121B" w14:textId="77777777" w:rsidR="005253C1" w:rsidRPr="00F673DB" w:rsidRDefault="005253C1" w:rsidP="005253C1">
      <w:pPr>
        <w:numPr>
          <w:ilvl w:val="0"/>
          <w:numId w:val="1"/>
        </w:numPr>
        <w:spacing w:after="0" w:line="240" w:lineRule="auto"/>
        <w:contextualSpacing/>
        <w:jc w:val="both"/>
        <w:rPr>
          <w:ins w:id="76" w:author="Urszula Bochyńska" w:date="2023-03-31T12:20:00Z"/>
          <w:rFonts w:ascii="Times New Roman" w:hAnsi="Times New Roman" w:cs="Times New Roman"/>
          <w:b w:val="0"/>
          <w:sz w:val="20"/>
          <w:szCs w:val="20"/>
        </w:rPr>
      </w:pPr>
      <w:ins w:id="77" w:author="Urszula Bochyńska" w:date="2023-03-31T12:20:00Z">
        <w:r w:rsidRPr="00F673DB">
          <w:rPr>
            <w:rFonts w:ascii="Times New Roman" w:hAnsi="Times New Roman" w:cs="Times New Roman"/>
            <w:b w:val="0"/>
            <w:sz w:val="20"/>
            <w:szCs w:val="20"/>
          </w:rPr>
          <w:t>Oświadczam, że nie podlegam wykluczeniu z postępowania na podstawie art. 109 ust. 1 pkt 1, 4, 5 i 7 ustawy Prawo zamówień publicznych.</w:t>
        </w:r>
      </w:ins>
    </w:p>
    <w:p w14:paraId="5FF45B57" w14:textId="77777777" w:rsidR="005253C1" w:rsidRPr="00F673DB" w:rsidRDefault="005253C1" w:rsidP="005253C1">
      <w:pPr>
        <w:numPr>
          <w:ilvl w:val="0"/>
          <w:numId w:val="1"/>
        </w:numPr>
        <w:spacing w:after="0" w:line="240" w:lineRule="auto"/>
        <w:contextualSpacing/>
        <w:jc w:val="both"/>
        <w:rPr>
          <w:ins w:id="78" w:author="Urszula Bochyńska" w:date="2023-03-31T12:20:00Z"/>
          <w:rFonts w:ascii="Times New Roman" w:hAnsi="Times New Roman" w:cs="Times New Roman"/>
          <w:b w:val="0"/>
          <w:sz w:val="20"/>
          <w:szCs w:val="20"/>
        </w:rPr>
      </w:pPr>
      <w:ins w:id="79" w:author="Urszula Bochyńska" w:date="2023-03-31T12:20:00Z">
        <w:r w:rsidRPr="00F673DB">
          <w:rPr>
            <w:rFonts w:ascii="Times New Roman" w:hAnsi="Times New Roman" w:cs="Times New Roman"/>
            <w:b w:val="0"/>
            <w:sz w:val="20"/>
            <w:szCs w:val="20"/>
          </w:rPr>
          <w:t xml:space="preserve">Oświadczam, że zachodzą w stosunku do mnie podstawy wykluczenia z postępowania na podstawie art.………….ustawy </w:t>
        </w:r>
        <w:proofErr w:type="spellStart"/>
        <w:r w:rsidRPr="00F673DB">
          <w:rPr>
            <w:rFonts w:ascii="Times New Roman" w:hAnsi="Times New Roman" w:cs="Times New Roman"/>
            <w:b w:val="0"/>
            <w:sz w:val="20"/>
            <w:szCs w:val="20"/>
          </w:rPr>
          <w:t>Pzp</w:t>
        </w:r>
        <w:proofErr w:type="spellEnd"/>
        <w:r w:rsidRPr="00F673DB">
          <w:rPr>
            <w:rFonts w:ascii="Times New Roman" w:hAnsi="Times New Roman" w:cs="Times New Roman"/>
            <w:b w:val="0"/>
            <w:sz w:val="20"/>
            <w:szCs w:val="20"/>
          </w:rPr>
          <w:t xml:space="preserve"> </w:t>
        </w:r>
        <w:r w:rsidRPr="00F673DB">
          <w:rPr>
            <w:rFonts w:ascii="Times New Roman" w:eastAsia="Arial" w:hAnsi="Times New Roman" w:cs="Times New Roman"/>
            <w:b w:val="0"/>
            <w:i/>
            <w:sz w:val="14"/>
            <w:szCs w:val="20"/>
          </w:rPr>
          <w:t xml:space="preserve">(podać mającą zastosowanie podstawę wykluczenia spośród wymienionych w art. 108 ust. 1 pkt 1, 2 i 5 lub art. 109 ust. 1 pkt 2-5 i 7-10 ustawy </w:t>
        </w:r>
        <w:proofErr w:type="spellStart"/>
        <w:r w:rsidRPr="00F673DB">
          <w:rPr>
            <w:rFonts w:ascii="Times New Roman" w:eastAsia="Arial" w:hAnsi="Times New Roman" w:cs="Times New Roman"/>
            <w:b w:val="0"/>
            <w:i/>
            <w:sz w:val="14"/>
            <w:szCs w:val="20"/>
          </w:rPr>
          <w:t>Pzp</w:t>
        </w:r>
        <w:proofErr w:type="spellEnd"/>
        <w:r w:rsidRPr="00F673DB">
          <w:rPr>
            <w:rFonts w:ascii="Times New Roman" w:eastAsia="Arial" w:hAnsi="Times New Roman" w:cs="Times New Roman"/>
            <w:b w:val="0"/>
            <w:i/>
            <w:sz w:val="14"/>
            <w:szCs w:val="20"/>
          </w:rPr>
          <w:t>).</w:t>
        </w:r>
      </w:ins>
    </w:p>
    <w:p w14:paraId="3C610806" w14:textId="77777777" w:rsidR="005253C1" w:rsidRPr="00F673DB" w:rsidRDefault="005253C1" w:rsidP="005253C1">
      <w:pPr>
        <w:ind w:left="720"/>
        <w:contextualSpacing/>
        <w:rPr>
          <w:ins w:id="80" w:author="Urszula Bochyńska" w:date="2023-03-31T12:20:00Z"/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17DABD6" w14:textId="77777777" w:rsidR="005253C1" w:rsidRPr="00F673DB" w:rsidRDefault="005253C1" w:rsidP="005253C1">
      <w:pPr>
        <w:spacing w:after="0" w:line="240" w:lineRule="auto"/>
        <w:ind w:left="360"/>
        <w:contextualSpacing/>
        <w:jc w:val="both"/>
        <w:rPr>
          <w:ins w:id="81" w:author="Urszula Bochyńska" w:date="2023-03-31T12:20:00Z"/>
          <w:rFonts w:ascii="Times New Roman" w:hAnsi="Times New Roman" w:cs="Times New Roman"/>
          <w:b w:val="0"/>
          <w:sz w:val="20"/>
          <w:szCs w:val="20"/>
        </w:rPr>
      </w:pPr>
      <w:ins w:id="82" w:author="Urszula Bochyńska" w:date="2023-03-31T12:20:00Z">
        <w:r w:rsidRPr="00F673DB">
          <w:rPr>
            <w:rFonts w:ascii="Times New Roman" w:hAnsi="Times New Roman" w:cs="Times New Roman"/>
            <w:b w:val="0"/>
            <w:color w:val="000000"/>
            <w:sz w:val="20"/>
            <w:szCs w:val="20"/>
          </w:rPr>
          <w:t xml:space="preserve">Jednocześnie oświadczam, że w związku z ww. okolicznością, na podstawie art.110 ust. 2 ustawy </w:t>
        </w:r>
        <w:proofErr w:type="spellStart"/>
        <w:r w:rsidRPr="00F673DB">
          <w:rPr>
            <w:rFonts w:ascii="Times New Roman" w:hAnsi="Times New Roman" w:cs="Times New Roman"/>
            <w:b w:val="0"/>
            <w:color w:val="000000"/>
            <w:sz w:val="20"/>
            <w:szCs w:val="20"/>
          </w:rPr>
          <w:t>Pzp</w:t>
        </w:r>
        <w:proofErr w:type="spellEnd"/>
        <w:r w:rsidRPr="00F673DB">
          <w:rPr>
            <w:rFonts w:ascii="Times New Roman" w:hAnsi="Times New Roman" w:cs="Times New Roman"/>
            <w:b w:val="0"/>
            <w:color w:val="000000"/>
            <w:sz w:val="20"/>
            <w:szCs w:val="20"/>
          </w:rPr>
          <w:t xml:space="preserve"> podjąłem następujące środki naprawcze:</w:t>
        </w:r>
      </w:ins>
    </w:p>
    <w:p w14:paraId="7D3632E4" w14:textId="77777777" w:rsidR="005253C1" w:rsidRPr="00F673DB" w:rsidRDefault="005253C1" w:rsidP="005253C1">
      <w:pPr>
        <w:spacing w:after="0" w:line="240" w:lineRule="auto"/>
        <w:ind w:left="360"/>
        <w:contextualSpacing/>
        <w:jc w:val="both"/>
        <w:rPr>
          <w:ins w:id="83" w:author="Urszula Bochyńska" w:date="2023-03-31T12:20:00Z"/>
          <w:rFonts w:ascii="Times New Roman" w:hAnsi="Times New Roman" w:cs="Times New Roman"/>
          <w:b w:val="0"/>
          <w:color w:val="262626"/>
          <w:sz w:val="20"/>
          <w:szCs w:val="20"/>
        </w:rPr>
      </w:pPr>
      <w:ins w:id="84" w:author="Urszula Bochyńska" w:date="2023-03-31T12:20:00Z">
        <w:r w:rsidRPr="00F673DB">
          <w:rPr>
            <w:rFonts w:ascii="Times New Roman" w:hAnsi="Times New Roman" w:cs="Times New Roman"/>
            <w:b w:val="0"/>
            <w:color w:val="262626"/>
            <w:sz w:val="20"/>
            <w:szCs w:val="20"/>
          </w:rPr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</w:ins>
    </w:p>
    <w:p w14:paraId="234B424D" w14:textId="77777777" w:rsidR="005253C1" w:rsidRPr="00F673DB" w:rsidRDefault="005253C1" w:rsidP="005253C1">
      <w:pPr>
        <w:spacing w:after="0" w:line="240" w:lineRule="auto"/>
        <w:ind w:left="360"/>
        <w:contextualSpacing/>
        <w:jc w:val="both"/>
        <w:rPr>
          <w:ins w:id="85" w:author="Urszula Bochyńska" w:date="2023-03-31T12:20:00Z"/>
          <w:rFonts w:ascii="Times New Roman" w:hAnsi="Times New Roman" w:cs="Times New Roman"/>
          <w:b w:val="0"/>
          <w:sz w:val="20"/>
          <w:szCs w:val="20"/>
        </w:rPr>
      </w:pPr>
    </w:p>
    <w:p w14:paraId="193B45FD" w14:textId="77777777" w:rsidR="005253C1" w:rsidRPr="00F673DB" w:rsidRDefault="005253C1" w:rsidP="005253C1">
      <w:pPr>
        <w:numPr>
          <w:ilvl w:val="0"/>
          <w:numId w:val="1"/>
        </w:numPr>
        <w:spacing w:after="0" w:line="240" w:lineRule="auto"/>
        <w:jc w:val="both"/>
        <w:rPr>
          <w:ins w:id="86" w:author="Urszula Bochyńska" w:date="2023-03-31T12:20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ins w:id="87" w:author="Urszula Bochyńska" w:date="2023-03-31T12:20:00Z">
        <w:r w:rsidRPr="00F673DB">
          <w:rPr>
            <w:rFonts w:ascii="Times New Roman" w:eastAsia="Times New Roman" w:hAnsi="Times New Roman" w:cs="Times New Roman"/>
            <w:b w:val="0"/>
            <w:color w:val="262626"/>
            <w:sz w:val="20"/>
            <w:szCs w:val="20"/>
            <w:lang w:eastAsia="pl-PL"/>
          </w:rPr>
          <w:t>Oświadczam, że wszystkie informacje podane w powyższych oświadczeniach są aktualne i zgodne z prawdą oraz zostały przedstawione z pełną świadomością konsekwencji wprowadzenia Zamawiającego w błąd przy przedstawianiu informacji.</w:t>
        </w:r>
      </w:ins>
    </w:p>
    <w:p w14:paraId="11F8AF5D" w14:textId="77777777" w:rsidR="005253C1" w:rsidRDefault="005253C1" w:rsidP="005253C1">
      <w:pPr>
        <w:rPr>
          <w:ins w:id="88" w:author="Urszula Bochyńska" w:date="2023-03-31T12:20:00Z"/>
        </w:rPr>
      </w:pPr>
    </w:p>
    <w:p w14:paraId="0C6C3BF5" w14:textId="77777777" w:rsidR="005253C1" w:rsidRDefault="005253C1" w:rsidP="005253C1">
      <w:pPr>
        <w:rPr>
          <w:ins w:id="89" w:author="Urszula Bochyńska" w:date="2023-03-31T12:20:00Z"/>
        </w:rPr>
      </w:pPr>
    </w:p>
    <w:p w14:paraId="2F44F02F" w14:textId="77777777" w:rsidR="005253C1" w:rsidRDefault="005253C1" w:rsidP="005253C1">
      <w:pPr>
        <w:rPr>
          <w:ins w:id="90" w:author="Urszula Bochyńska" w:date="2023-03-31T12:20:00Z"/>
        </w:rPr>
      </w:pPr>
    </w:p>
    <w:p w14:paraId="581D30DB" w14:textId="77777777" w:rsidR="00EC7015" w:rsidRPr="00F673DB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58322474" w14:textId="77777777" w:rsidR="00302E91" w:rsidRPr="00F673DB" w:rsidRDefault="00302E91" w:rsidP="00302E91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3FF01678" w14:textId="77777777" w:rsidR="00EC7015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>________________</w:t>
      </w:r>
    </w:p>
    <w:p w14:paraId="165A2E63" w14:textId="75DAD1BC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16"/>
          <w:szCs w:val="16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t xml:space="preserve">   </w:t>
      </w:r>
      <w:r w:rsidRPr="00F673DB">
        <w:rPr>
          <w:rFonts w:ascii="Times New Roman" w:eastAsia="Times New Roman" w:hAnsi="Times New Roman" w:cs="Times New Roman"/>
          <w:b w:val="0"/>
          <w:color w:val="262626"/>
          <w:sz w:val="16"/>
          <w:szCs w:val="16"/>
          <w:lang w:eastAsia="pl-PL"/>
        </w:rPr>
        <w:t>miejscowość i data</w:t>
      </w:r>
    </w:p>
    <w:p w14:paraId="1CB2486F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</w:p>
    <w:p w14:paraId="7E919433" w14:textId="77777777" w:rsidR="00302E91" w:rsidRPr="00F673DB" w:rsidDel="006655C4" w:rsidRDefault="00302E91" w:rsidP="00302E91">
      <w:pPr>
        <w:spacing w:after="0" w:line="240" w:lineRule="auto"/>
        <w:ind w:left="4956" w:firstLine="708"/>
        <w:jc w:val="center"/>
        <w:rPr>
          <w:del w:id="91" w:author="Urszula Bochyńska" w:date="2023-03-31T11:45:00Z"/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20"/>
          <w:szCs w:val="20"/>
          <w:lang w:eastAsia="pl-PL"/>
        </w:rPr>
        <w:br/>
      </w:r>
    </w:p>
    <w:p w14:paraId="31EF6C7A" w14:textId="77777777" w:rsidR="001A470C" w:rsidRPr="00F673DB" w:rsidRDefault="001A470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6"/>
          <w:szCs w:val="16"/>
        </w:rPr>
        <w:pPrChange w:id="92" w:author="Urszula Bochyńska" w:date="2023-03-31T11:45:00Z">
          <w:pPr/>
        </w:pPrChange>
      </w:pPr>
    </w:p>
    <w:sectPr w:rsidR="001A470C" w:rsidRPr="00F673DB" w:rsidSect="0067147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A9CD0" w14:textId="77777777" w:rsidR="00CA0D99" w:rsidRDefault="00CA0D99" w:rsidP="00302E91">
      <w:pPr>
        <w:spacing w:after="0" w:line="240" w:lineRule="auto"/>
      </w:pPr>
      <w:r>
        <w:separator/>
      </w:r>
    </w:p>
  </w:endnote>
  <w:endnote w:type="continuationSeparator" w:id="0">
    <w:p w14:paraId="6433DBFC" w14:textId="77777777" w:rsidR="00CA0D99" w:rsidRDefault="00CA0D99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3746E02C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45360E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45360E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54130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D9BA78" w14:textId="452BFB09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45360E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45360E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4D541" w14:textId="77777777" w:rsidR="00CA0D99" w:rsidRDefault="00CA0D99" w:rsidP="00302E91">
      <w:pPr>
        <w:spacing w:after="0" w:line="240" w:lineRule="auto"/>
      </w:pPr>
      <w:r>
        <w:separator/>
      </w:r>
    </w:p>
  </w:footnote>
  <w:footnote w:type="continuationSeparator" w:id="0">
    <w:p w14:paraId="5EE448C3" w14:textId="77777777" w:rsidR="00CA0D99" w:rsidRDefault="00CA0D99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9211" w14:textId="77777777" w:rsidR="0067147B" w:rsidRPr="00D35265" w:rsidRDefault="0067147B" w:rsidP="006714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rszula Bochyńska">
    <w15:presenceInfo w15:providerId="AD" w15:userId="S-1-5-21-3333512803-775242645-2510227674-22752"/>
  </w15:person>
  <w15:person w15:author="Bukowska Karolina (PO Poznań)">
    <w15:presenceInfo w15:providerId="AD" w15:userId="S-1-5-21-3333512803-775242645-2510227674-265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91"/>
    <w:rsid w:val="00022A90"/>
    <w:rsid w:val="0002423F"/>
    <w:rsid w:val="00032006"/>
    <w:rsid w:val="000346AE"/>
    <w:rsid w:val="00054F93"/>
    <w:rsid w:val="000759D3"/>
    <w:rsid w:val="001351CE"/>
    <w:rsid w:val="00137853"/>
    <w:rsid w:val="001965B7"/>
    <w:rsid w:val="001A37E2"/>
    <w:rsid w:val="001A470C"/>
    <w:rsid w:val="001B6320"/>
    <w:rsid w:val="00202826"/>
    <w:rsid w:val="00220D56"/>
    <w:rsid w:val="00270648"/>
    <w:rsid w:val="00301973"/>
    <w:rsid w:val="00302E91"/>
    <w:rsid w:val="003A5FF7"/>
    <w:rsid w:val="003C155B"/>
    <w:rsid w:val="003D5983"/>
    <w:rsid w:val="0045360E"/>
    <w:rsid w:val="00462EE6"/>
    <w:rsid w:val="004B0BAC"/>
    <w:rsid w:val="004C4317"/>
    <w:rsid w:val="005253C1"/>
    <w:rsid w:val="005470AD"/>
    <w:rsid w:val="00566972"/>
    <w:rsid w:val="00583678"/>
    <w:rsid w:val="005971F9"/>
    <w:rsid w:val="005C5C0B"/>
    <w:rsid w:val="005C6F8C"/>
    <w:rsid w:val="005D0860"/>
    <w:rsid w:val="00644A2E"/>
    <w:rsid w:val="006655C4"/>
    <w:rsid w:val="0067147B"/>
    <w:rsid w:val="006C62B2"/>
    <w:rsid w:val="006D413A"/>
    <w:rsid w:val="00762999"/>
    <w:rsid w:val="00801932"/>
    <w:rsid w:val="00833055"/>
    <w:rsid w:val="0087652E"/>
    <w:rsid w:val="008C143F"/>
    <w:rsid w:val="008D7B04"/>
    <w:rsid w:val="008F6439"/>
    <w:rsid w:val="009A34F4"/>
    <w:rsid w:val="009F1CC3"/>
    <w:rsid w:val="009F3AFF"/>
    <w:rsid w:val="00A55F43"/>
    <w:rsid w:val="00AB5ADB"/>
    <w:rsid w:val="00B20B96"/>
    <w:rsid w:val="00B43BA9"/>
    <w:rsid w:val="00B5626F"/>
    <w:rsid w:val="00C05227"/>
    <w:rsid w:val="00C13DBD"/>
    <w:rsid w:val="00C236C2"/>
    <w:rsid w:val="00C721CD"/>
    <w:rsid w:val="00C74C0E"/>
    <w:rsid w:val="00CA0D99"/>
    <w:rsid w:val="00CF05CC"/>
    <w:rsid w:val="00D60A02"/>
    <w:rsid w:val="00D71F7F"/>
    <w:rsid w:val="00DC7CFB"/>
    <w:rsid w:val="00DC7D75"/>
    <w:rsid w:val="00E24E43"/>
    <w:rsid w:val="00E3091F"/>
    <w:rsid w:val="00EA33B8"/>
    <w:rsid w:val="00EB22DB"/>
    <w:rsid w:val="00EC7015"/>
    <w:rsid w:val="00EE4A86"/>
    <w:rsid w:val="00EF353D"/>
    <w:rsid w:val="00F04C42"/>
    <w:rsid w:val="00F07EDA"/>
    <w:rsid w:val="00F6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  <w:style w:type="paragraph" w:styleId="Poprawka">
    <w:name w:val="Revision"/>
    <w:hidden/>
    <w:uiPriority w:val="99"/>
    <w:semiHidden/>
    <w:rsid w:val="00C05227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FF421-8621-464D-93E9-18087502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Urszula Bochyńska</cp:lastModifiedBy>
  <cp:revision>2</cp:revision>
  <cp:lastPrinted>2022-10-14T07:01:00Z</cp:lastPrinted>
  <dcterms:created xsi:type="dcterms:W3CDTF">2024-09-25T08:22:00Z</dcterms:created>
  <dcterms:modified xsi:type="dcterms:W3CDTF">2024-09-25T08:22:00Z</dcterms:modified>
</cp:coreProperties>
</file>