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1"/>
        <w:gridCol w:w="5526"/>
      </w:tblGrid>
      <w:tr w:rsidR="00356E2A" w:rsidRPr="00ED583F" w14:paraId="79145D1E" w14:textId="77777777" w:rsidTr="0052495F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22DBD" w14:textId="77777777" w:rsidR="00356E2A" w:rsidRPr="004E6428" w:rsidRDefault="00356E2A" w:rsidP="0052495F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Nazwa firmy (</w:t>
            </w:r>
            <w:r w:rsidRPr="004E6428"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22"/>
              </w:rPr>
              <w:t>pełna nazwa firmy</w:t>
            </w: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1A066" w14:textId="77777777" w:rsidR="00356E2A" w:rsidRPr="004E6428" w:rsidRDefault="00356E2A" w:rsidP="0052495F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  <w:p w14:paraId="75B342BE" w14:textId="77777777" w:rsidR="00356E2A" w:rsidRPr="004E6428" w:rsidRDefault="00356E2A" w:rsidP="0052495F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  <w:tr w:rsidR="00356E2A" w:rsidRPr="00ED583F" w14:paraId="7390F315" w14:textId="77777777" w:rsidTr="0052495F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54FE5" w14:textId="77777777" w:rsidR="00356E2A" w:rsidRPr="004E6428" w:rsidRDefault="00356E2A" w:rsidP="0052495F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Adres</w:t>
            </w:r>
          </w:p>
          <w:p w14:paraId="0716D1BF" w14:textId="77777777" w:rsidR="00356E2A" w:rsidRPr="004E6428" w:rsidRDefault="00356E2A" w:rsidP="0052495F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(</w:t>
            </w:r>
            <w:r w:rsidRPr="004E6428">
              <w:rPr>
                <w:rFonts w:ascii="Times New Roman" w:eastAsia="Arial Unicode MS" w:hAnsi="Times New Roman" w:cs="Times New Roman"/>
                <w:i/>
                <w:color w:val="000000"/>
                <w:sz w:val="18"/>
                <w:szCs w:val="22"/>
              </w:rPr>
              <w:t>kod, miejscowość, ulica, województwo)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93FCA" w14:textId="77777777" w:rsidR="00356E2A" w:rsidRPr="004E6428" w:rsidRDefault="00356E2A" w:rsidP="0052495F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  <w:tr w:rsidR="00356E2A" w:rsidRPr="00ED583F" w14:paraId="488285C1" w14:textId="77777777" w:rsidTr="0052495F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A7081" w14:textId="77777777" w:rsidR="00356E2A" w:rsidRPr="004E6428" w:rsidRDefault="00356E2A" w:rsidP="0052495F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NIP, REGON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AD2B6" w14:textId="77777777" w:rsidR="00356E2A" w:rsidRPr="004E6428" w:rsidRDefault="00356E2A" w:rsidP="0052495F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  <w:tr w:rsidR="00356E2A" w:rsidRPr="00ED583F" w14:paraId="3C07F09D" w14:textId="77777777" w:rsidTr="0052495F">
        <w:tc>
          <w:tcPr>
            <w:tcW w:w="35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21DB2" w14:textId="77777777" w:rsidR="00356E2A" w:rsidRPr="004E6428" w:rsidRDefault="00356E2A" w:rsidP="0052495F">
            <w:pPr>
              <w:pStyle w:val="TableContents"/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22"/>
              </w:rPr>
            </w:pPr>
            <w:r w:rsidRPr="004E6428">
              <w:rPr>
                <w:rFonts w:ascii="Times New Roman" w:eastAsia="Arial Unicode MS" w:hAnsi="Times New Roman" w:cs="Times New Roman"/>
                <w:color w:val="000000"/>
                <w:sz w:val="18"/>
                <w:szCs w:val="22"/>
              </w:rPr>
              <w:t>Wykonawca reprezentowany przez (</w:t>
            </w:r>
            <w:r w:rsidRPr="004E6428"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22"/>
              </w:rPr>
              <w:t>imię, nazwisko, podstawa do reprezentacji)</w:t>
            </w:r>
          </w:p>
        </w:tc>
        <w:tc>
          <w:tcPr>
            <w:tcW w:w="55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A14AD" w14:textId="77777777" w:rsidR="00356E2A" w:rsidRPr="004E6428" w:rsidRDefault="00356E2A" w:rsidP="0052495F">
            <w:pPr>
              <w:pStyle w:val="TableContents"/>
              <w:rPr>
                <w:rFonts w:ascii="Times New Roman" w:eastAsia="Arial Unicode MS" w:hAnsi="Times New Roman" w:cs="Times New Roman"/>
                <w:color w:val="000000"/>
                <w:sz w:val="18"/>
                <w:szCs w:val="21"/>
              </w:rPr>
            </w:pPr>
          </w:p>
        </w:tc>
      </w:tr>
    </w:tbl>
    <w:p w14:paraId="17A6809E" w14:textId="77777777" w:rsidR="00356E2A" w:rsidRPr="001C0CAE" w:rsidRDefault="00356E2A" w:rsidP="00356E2A">
      <w:pPr>
        <w:jc w:val="center"/>
        <w:rPr>
          <w:rFonts w:ascii="Times New Roman" w:hAnsi="Times New Roman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6E2A" w14:paraId="0A8D13FA" w14:textId="77777777" w:rsidTr="0052495F">
        <w:tc>
          <w:tcPr>
            <w:tcW w:w="9062" w:type="dxa"/>
            <w:shd w:val="clear" w:color="auto" w:fill="E7E6E6" w:themeFill="background2"/>
          </w:tcPr>
          <w:p w14:paraId="5E01EA79" w14:textId="2D27DEBB" w:rsidR="00356E2A" w:rsidRPr="005F1FF5" w:rsidRDefault="00356E2A" w:rsidP="005249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6E2A">
              <w:rPr>
                <w:rFonts w:ascii="Times New Roman" w:hAnsi="Times New Roman"/>
                <w:b/>
              </w:rPr>
              <w:t>OFERTA</w:t>
            </w:r>
          </w:p>
        </w:tc>
      </w:tr>
    </w:tbl>
    <w:p w14:paraId="3ADA48EE" w14:textId="0C77A4B6" w:rsidR="006816DE" w:rsidDel="002D3F2E" w:rsidRDefault="003A2373" w:rsidP="0023531C">
      <w:pPr>
        <w:jc w:val="both"/>
        <w:rPr>
          <w:del w:id="0" w:author="PPK Sp. z o.o." w:date="2023-08-23T11:24:00Z"/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  <w:szCs w:val="20"/>
        </w:rPr>
        <w:t>Postępowanie</w:t>
      </w:r>
      <w:r w:rsidR="00356E2A" w:rsidRPr="004E6428">
        <w:rPr>
          <w:rFonts w:ascii="Times New Roman" w:hAnsi="Times New Roman"/>
          <w:sz w:val="20"/>
          <w:szCs w:val="20"/>
        </w:rPr>
        <w:t xml:space="preserve"> o udzieleni</w:t>
      </w:r>
      <w:r w:rsidR="009115AC">
        <w:rPr>
          <w:rFonts w:ascii="Times New Roman" w:hAnsi="Times New Roman"/>
          <w:sz w:val="20"/>
          <w:szCs w:val="20"/>
        </w:rPr>
        <w:t>e</w:t>
      </w:r>
      <w:r w:rsidR="00356E2A" w:rsidRPr="004E6428">
        <w:rPr>
          <w:rFonts w:ascii="Times New Roman" w:hAnsi="Times New Roman"/>
          <w:sz w:val="20"/>
          <w:szCs w:val="20"/>
        </w:rPr>
        <w:t xml:space="preserve"> zamówienia publicznego</w:t>
      </w:r>
      <w:r w:rsidR="007E0BE2">
        <w:rPr>
          <w:rFonts w:ascii="Times New Roman" w:hAnsi="Times New Roman"/>
          <w:sz w:val="20"/>
          <w:szCs w:val="20"/>
        </w:rPr>
        <w:t xml:space="preserve"> prowadzone jest w trybie podstawowym z możliwością prowadzenia negocjacji, na podstawie art. 275 pkt. 2 ustawy z dnia 11 września 2019 r. Prawo zamówień publicznych (Dz. U. z 24.10.2019 r. poz. 2019 z późn. z,) na wykonanie usługi pn. ,,Odbiór, transport </w:t>
      </w:r>
      <w:r w:rsidR="007E0BE2">
        <w:rPr>
          <w:rFonts w:ascii="Times New Roman" w:hAnsi="Times New Roman"/>
          <w:sz w:val="20"/>
          <w:szCs w:val="20"/>
        </w:rPr>
        <w:br/>
        <w:t xml:space="preserve">i zagospodarowanie odpadów komunalnych z terenu działalności PPK Sp. z o.o. w Połczynie-Zdroju, w tym </w:t>
      </w:r>
      <w:r w:rsidR="00AF0EA9">
        <w:rPr>
          <w:rFonts w:ascii="Times New Roman" w:hAnsi="Times New Roman"/>
          <w:sz w:val="20"/>
          <w:szCs w:val="20"/>
        </w:rPr>
        <w:br/>
      </w:r>
      <w:r w:rsidR="007E0BE2">
        <w:rPr>
          <w:rFonts w:ascii="Times New Roman" w:hAnsi="Times New Roman"/>
          <w:sz w:val="20"/>
          <w:szCs w:val="20"/>
        </w:rPr>
        <w:t xml:space="preserve">z terenu trzech Cmentarzy Komunalnych” </w:t>
      </w:r>
    </w:p>
    <w:p w14:paraId="5F234222" w14:textId="77777777" w:rsidR="002D3F2E" w:rsidRPr="006816DE" w:rsidRDefault="002D3F2E" w:rsidP="006816DE">
      <w:pPr>
        <w:jc w:val="both"/>
        <w:rPr>
          <w:ins w:id="1" w:author="PPK Sp. z o.o." w:date="2023-08-23T11:24:00Z"/>
          <w:rFonts w:ascii="Times New Roman" w:hAnsi="Times New Roman"/>
          <w:b/>
          <w:sz w:val="20"/>
        </w:rPr>
      </w:pPr>
    </w:p>
    <w:p w14:paraId="3645A7FC" w14:textId="2B1E0CB5" w:rsidR="000419E6" w:rsidRPr="00873A6B" w:rsidRDefault="000419E6" w:rsidP="002D3F2E">
      <w:pPr>
        <w:jc w:val="both"/>
        <w:rPr>
          <w:rFonts w:ascii="Times New Roman" w:hAnsi="Times New Roman"/>
          <w:color w:val="000000"/>
        </w:rPr>
      </w:pPr>
      <w:r w:rsidRPr="00873A6B">
        <w:rPr>
          <w:rFonts w:ascii="Times New Roman" w:hAnsi="Times New Roman"/>
          <w:bCs/>
        </w:rPr>
        <w:t xml:space="preserve">Oświadczam, że zapoznałem się ze specyfikacją </w:t>
      </w:r>
      <w:r w:rsidRPr="00873A6B">
        <w:rPr>
          <w:rFonts w:ascii="Times New Roman" w:hAnsi="Times New Roman"/>
          <w:color w:val="000000"/>
        </w:rPr>
        <w:t>warunków zamówienia i zawarte w niej wymagania oraz warunki zawarcia umowy przyjmuję bez zastrzeżeń.</w:t>
      </w:r>
    </w:p>
    <w:p w14:paraId="120DD71D" w14:textId="6D853482" w:rsidR="000419E6" w:rsidRPr="00873A6B" w:rsidRDefault="000419E6" w:rsidP="000419E6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873A6B">
        <w:rPr>
          <w:rFonts w:ascii="Times New Roman" w:hAnsi="Times New Roman" w:cs="Times New Roman"/>
          <w:bCs/>
          <w:sz w:val="22"/>
          <w:szCs w:val="22"/>
        </w:rPr>
        <w:t>Deklaruję wykonanie przedmiotu zamówienia na kwotę:</w:t>
      </w:r>
    </w:p>
    <w:p w14:paraId="1910586C" w14:textId="0306A358" w:rsidR="000419E6" w:rsidRDefault="000419E6" w:rsidP="00C408EC">
      <w:pPr>
        <w:pStyle w:val="Standard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61"/>
        <w:gridCol w:w="1949"/>
        <w:gridCol w:w="845"/>
        <w:gridCol w:w="289"/>
        <w:gridCol w:w="937"/>
        <w:gridCol w:w="906"/>
        <w:gridCol w:w="372"/>
        <w:gridCol w:w="195"/>
        <w:gridCol w:w="359"/>
        <w:gridCol w:w="1484"/>
        <w:gridCol w:w="329"/>
        <w:gridCol w:w="926"/>
      </w:tblGrid>
      <w:tr w:rsidR="00003AB7" w14:paraId="270F3D17" w14:textId="591EEDDD" w:rsidTr="00F0050F">
        <w:tc>
          <w:tcPr>
            <w:tcW w:w="9052" w:type="dxa"/>
            <w:gridSpan w:val="12"/>
          </w:tcPr>
          <w:p w14:paraId="74AFBAE3" w14:textId="77777777" w:rsidR="00003AB7" w:rsidRDefault="00003AB7" w:rsidP="000419E6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2980A9C" w14:textId="686AEDBF" w:rsidR="00003AB7" w:rsidRDefault="00003AB7" w:rsidP="000419E6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6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Cmentarz Połczyn-Zdrój</w:t>
            </w:r>
            <w:r w:rsidR="007E0B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Toporzyk i Popielewo </w:t>
            </w:r>
            <w:r w:rsidR="006845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</w:t>
            </w:r>
            <w:r w:rsidRPr="00286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845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Usługa: </w:t>
            </w:r>
            <w:r w:rsidRPr="00286D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</w:t>
            </w:r>
            <w:r w:rsidRPr="00286D7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dbiór, transport i zagospodarowanie odpadów komunalnych </w:t>
            </w:r>
          </w:p>
        </w:tc>
      </w:tr>
      <w:tr w:rsidR="000E5F3C" w14:paraId="2184EC6B" w14:textId="6DDBB58C" w:rsidTr="000E5F3C">
        <w:trPr>
          <w:trHeight w:val="843"/>
        </w:trPr>
        <w:tc>
          <w:tcPr>
            <w:tcW w:w="461" w:type="dxa"/>
            <w:vAlign w:val="center"/>
          </w:tcPr>
          <w:p w14:paraId="129638FC" w14:textId="5D0A7CD1" w:rsidR="00003AB7" w:rsidRPr="003853E9" w:rsidRDefault="00003AB7" w:rsidP="006A6516">
            <w:pPr>
              <w:pStyle w:val="Standard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49" w:type="dxa"/>
            <w:vAlign w:val="center"/>
          </w:tcPr>
          <w:p w14:paraId="0EA75A60" w14:textId="2E79D2BC" w:rsidR="00003AB7" w:rsidRPr="003853E9" w:rsidRDefault="00003AB7" w:rsidP="006A6516">
            <w:pPr>
              <w:pStyle w:val="Standard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134" w:type="dxa"/>
            <w:gridSpan w:val="2"/>
            <w:vAlign w:val="center"/>
          </w:tcPr>
          <w:p w14:paraId="0148DE9C" w14:textId="71476700" w:rsidR="00003AB7" w:rsidRPr="004F2188" w:rsidRDefault="004D17C8" w:rsidP="006A6516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B098A" w:rsidRP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szacunkowa</w:t>
            </w:r>
            <w:r w:rsidRP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F2188" w:rsidRP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ilość </w:t>
            </w:r>
            <w:r w:rsidR="00F005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przez okres </w:t>
            </w:r>
            <w:r w:rsidR="009973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obowiązywania umowy</w:t>
            </w:r>
            <w:r w:rsidR="00F005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F2188" w:rsidRP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(szt.)</w:t>
            </w:r>
          </w:p>
          <w:p w14:paraId="7FDD8AB7" w14:textId="473128F4" w:rsidR="004F2188" w:rsidRPr="004F2188" w:rsidRDefault="004F2188" w:rsidP="006A6516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218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(S)</w:t>
            </w:r>
          </w:p>
        </w:tc>
        <w:tc>
          <w:tcPr>
            <w:tcW w:w="1843" w:type="dxa"/>
            <w:gridSpan w:val="2"/>
            <w:vAlign w:val="center"/>
          </w:tcPr>
          <w:p w14:paraId="4542BF22" w14:textId="2E3403A8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 netto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usługę (</w:t>
            </w:r>
            <w:r w:rsid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odbiór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pojemnik</w:t>
            </w:r>
            <w:r w:rsid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wraz z dojazdem</w:t>
            </w:r>
            <w:r w:rsid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 unieszkodliwianiem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vAlign w:val="center"/>
          </w:tcPr>
          <w:p w14:paraId="2CAB6647" w14:textId="1931EFDD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VAT</w:t>
            </w:r>
          </w:p>
        </w:tc>
        <w:tc>
          <w:tcPr>
            <w:tcW w:w="1843" w:type="dxa"/>
            <w:gridSpan w:val="2"/>
            <w:vAlign w:val="center"/>
          </w:tcPr>
          <w:p w14:paraId="467F6CFC" w14:textId="581949FE" w:rsidR="00003AB7" w:rsidRPr="003853E9" w:rsidRDefault="00003AB7" w:rsidP="004F2188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 brutto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usługę </w:t>
            </w:r>
            <w:r w:rsid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(odbiór 1 pojemnika wraz z dojazdem i unieszkodliwianiem) </w:t>
            </w: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(C)</w:t>
            </w:r>
          </w:p>
        </w:tc>
        <w:tc>
          <w:tcPr>
            <w:tcW w:w="1255" w:type="dxa"/>
            <w:gridSpan w:val="2"/>
            <w:vAlign w:val="center"/>
          </w:tcPr>
          <w:p w14:paraId="04C5C8EE" w14:textId="77777777" w:rsidR="002B098A" w:rsidRPr="00003AB7" w:rsidRDefault="002B098A" w:rsidP="002B098A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SUMA</w:t>
            </w:r>
          </w:p>
          <w:p w14:paraId="20D0A283" w14:textId="5972F88D" w:rsidR="00003AB7" w:rsidRPr="00003AB7" w:rsidRDefault="004F2188" w:rsidP="002B098A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</w:t>
            </w:r>
            <w:r w:rsidR="002B098A"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*C</w:t>
            </w:r>
          </w:p>
        </w:tc>
      </w:tr>
      <w:tr w:rsidR="000E5F3C" w14:paraId="2EBE4BE5" w14:textId="7EF74FBB" w:rsidTr="000E5F3C">
        <w:tc>
          <w:tcPr>
            <w:tcW w:w="461" w:type="dxa"/>
          </w:tcPr>
          <w:p w14:paraId="45227F24" w14:textId="76633CDB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49" w:type="dxa"/>
          </w:tcPr>
          <w:p w14:paraId="036E9BCB" w14:textId="425D3AD7" w:rsidR="00003AB7" w:rsidRPr="003853E9" w:rsidRDefault="0099736D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003A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szt. pojemników 1100l – kod odpadu </w:t>
            </w:r>
            <w:r w:rsidR="007136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003A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20 02 01 </w:t>
            </w:r>
            <w:r w:rsidR="002B09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r w:rsidR="002B098A" w:rsidRPr="004D17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1134" w:type="dxa"/>
            <w:gridSpan w:val="2"/>
          </w:tcPr>
          <w:p w14:paraId="60DD1653" w14:textId="5B0694C9" w:rsidR="00003AB7" w:rsidRPr="003853E9" w:rsidRDefault="00F0050F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43" w:type="dxa"/>
            <w:gridSpan w:val="2"/>
          </w:tcPr>
          <w:p w14:paraId="455B62D5" w14:textId="711F82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5DEB6609" w14:textId="777777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14:paraId="2AB64D40" w14:textId="777777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gridSpan w:val="2"/>
          </w:tcPr>
          <w:p w14:paraId="70BAB875" w14:textId="777777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5F3C" w14:paraId="7333BD00" w14:textId="464366B3" w:rsidTr="000E5F3C">
        <w:tc>
          <w:tcPr>
            <w:tcW w:w="461" w:type="dxa"/>
          </w:tcPr>
          <w:p w14:paraId="2505DB41" w14:textId="5822A314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49" w:type="dxa"/>
          </w:tcPr>
          <w:p w14:paraId="55725A25" w14:textId="5D96E98E" w:rsidR="00003AB7" w:rsidRPr="003853E9" w:rsidRDefault="0099736D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7E0B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03A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szt. pojemników 1100l – kod odpadu </w:t>
            </w:r>
            <w:r w:rsidR="007136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003A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20 02 03 </w:t>
            </w:r>
            <w:r w:rsidR="002B09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2B098A" w:rsidRPr="004D17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134" w:type="dxa"/>
            <w:gridSpan w:val="2"/>
          </w:tcPr>
          <w:p w14:paraId="67EC8BD6" w14:textId="20EA4AD0" w:rsidR="00003AB7" w:rsidRPr="003853E9" w:rsidRDefault="00F0050F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43" w:type="dxa"/>
            <w:gridSpan w:val="2"/>
          </w:tcPr>
          <w:p w14:paraId="1EF921FF" w14:textId="1CAE5B2D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569A0455" w14:textId="777777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14:paraId="6DA522C4" w14:textId="777777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gridSpan w:val="2"/>
          </w:tcPr>
          <w:p w14:paraId="22C7C728" w14:textId="777777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5F3C" w14:paraId="4B449EBB" w14:textId="77777777" w:rsidTr="000E5F3C">
        <w:tc>
          <w:tcPr>
            <w:tcW w:w="461" w:type="dxa"/>
          </w:tcPr>
          <w:p w14:paraId="0AAC13F9" w14:textId="228A366A" w:rsidR="00F0050F" w:rsidRDefault="00F0050F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49" w:type="dxa"/>
          </w:tcPr>
          <w:p w14:paraId="0686DDE6" w14:textId="4435D1E8" w:rsidR="00F0050F" w:rsidRDefault="00F0050F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9973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szt. pojemników 1100 l  - kod odpadu </w:t>
            </w:r>
            <w:r w:rsidR="007136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200301 – </w:t>
            </w:r>
            <w:r w:rsidRPr="00F0050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na zgłoszenie </w:t>
            </w:r>
          </w:p>
        </w:tc>
        <w:tc>
          <w:tcPr>
            <w:tcW w:w="1134" w:type="dxa"/>
            <w:gridSpan w:val="2"/>
          </w:tcPr>
          <w:p w14:paraId="7EFB7AFF" w14:textId="4AA5BE31" w:rsidR="00F0050F" w:rsidRDefault="00F0050F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843" w:type="dxa"/>
            <w:gridSpan w:val="2"/>
          </w:tcPr>
          <w:p w14:paraId="10AA7C8E" w14:textId="77777777" w:rsidR="00F0050F" w:rsidRPr="003853E9" w:rsidRDefault="00F0050F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7779070F" w14:textId="77777777" w:rsidR="00F0050F" w:rsidRPr="003853E9" w:rsidRDefault="00F0050F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14:paraId="7910C27B" w14:textId="77777777" w:rsidR="00F0050F" w:rsidRPr="003853E9" w:rsidRDefault="00F0050F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gridSpan w:val="2"/>
          </w:tcPr>
          <w:p w14:paraId="1301E897" w14:textId="77777777" w:rsidR="00F0050F" w:rsidRPr="003853E9" w:rsidRDefault="00F0050F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D17C8" w14:paraId="5A2C1885" w14:textId="1F9F3C2C" w:rsidTr="00F0050F">
        <w:tc>
          <w:tcPr>
            <w:tcW w:w="9052" w:type="dxa"/>
            <w:gridSpan w:val="12"/>
            <w:vAlign w:val="bottom"/>
          </w:tcPr>
          <w:p w14:paraId="03FEF5F9" w14:textId="77777777" w:rsidR="004D17C8" w:rsidRDefault="004D17C8" w:rsidP="004D17C8">
            <w:pPr>
              <w:pStyle w:val="Standard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AD41C8E" w14:textId="672F1291" w:rsidR="004D17C8" w:rsidRDefault="004D17C8" w:rsidP="004D17C8">
            <w:pPr>
              <w:pStyle w:val="Standard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23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Kontener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</w:t>
            </w:r>
            <w:r w:rsidRPr="004823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na terenie PPK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/ Parku Zdrojowego/ terenie miasta Połczyn-Zdrój </w:t>
            </w:r>
            <w:r w:rsidRPr="00286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Usługa: </w:t>
            </w:r>
            <w:r w:rsidRPr="00286D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</w:t>
            </w:r>
            <w:r w:rsidRPr="00286D73">
              <w:rPr>
                <w:rFonts w:ascii="Times New Roman" w:hAnsi="Times New Roman"/>
                <w:b/>
                <w:bCs/>
                <w:sz w:val="20"/>
                <w:szCs w:val="20"/>
              </w:rPr>
              <w:t>dbiór, transport i zagospodarowanie odpadów komunalnych</w:t>
            </w:r>
          </w:p>
        </w:tc>
      </w:tr>
      <w:tr w:rsidR="000E5F3C" w14:paraId="7A65BBE6" w14:textId="765852BE" w:rsidTr="000E5F3C">
        <w:tc>
          <w:tcPr>
            <w:tcW w:w="461" w:type="dxa"/>
            <w:vAlign w:val="center"/>
          </w:tcPr>
          <w:p w14:paraId="16E14488" w14:textId="53CA9880" w:rsidR="00003AB7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49" w:type="dxa"/>
            <w:vAlign w:val="center"/>
          </w:tcPr>
          <w:p w14:paraId="5B0ED565" w14:textId="1E495AA4" w:rsidR="00003AB7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134" w:type="dxa"/>
            <w:gridSpan w:val="2"/>
            <w:vAlign w:val="center"/>
          </w:tcPr>
          <w:p w14:paraId="535C5F90" w14:textId="3971EFC9" w:rsidR="004E4B66" w:rsidRPr="004F2188" w:rsidRDefault="0099736D" w:rsidP="004E4B66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szacunkowa ilość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przez okres obowiązywania umowy </w:t>
            </w:r>
            <w:r w:rsidR="004E4B66" w:rsidRP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(szt.)</w:t>
            </w:r>
          </w:p>
          <w:p w14:paraId="1D5102A3" w14:textId="19CB08FB" w:rsidR="00003AB7" w:rsidRPr="003853E9" w:rsidRDefault="004E4B66" w:rsidP="004E4B66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218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(S)</w:t>
            </w:r>
          </w:p>
        </w:tc>
        <w:tc>
          <w:tcPr>
            <w:tcW w:w="1843" w:type="dxa"/>
            <w:gridSpan w:val="2"/>
            <w:vAlign w:val="center"/>
          </w:tcPr>
          <w:p w14:paraId="631D622D" w14:textId="2CFBA5E1" w:rsidR="00003AB7" w:rsidRPr="003853E9" w:rsidRDefault="004E4B66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 netto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usługę (odbiór 1 pojemnika wraz z dojazdem i unieszkodliwianiem)</w:t>
            </w:r>
          </w:p>
        </w:tc>
        <w:tc>
          <w:tcPr>
            <w:tcW w:w="567" w:type="dxa"/>
            <w:gridSpan w:val="2"/>
            <w:vAlign w:val="center"/>
          </w:tcPr>
          <w:p w14:paraId="794C340F" w14:textId="184C7BCF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VAT</w:t>
            </w:r>
          </w:p>
        </w:tc>
        <w:tc>
          <w:tcPr>
            <w:tcW w:w="1843" w:type="dxa"/>
            <w:gridSpan w:val="2"/>
            <w:vAlign w:val="center"/>
          </w:tcPr>
          <w:p w14:paraId="7B7609DF" w14:textId="0F103D7C" w:rsidR="00003AB7" w:rsidRPr="003853E9" w:rsidRDefault="004E4B66" w:rsidP="004E4B66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 brutto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usługę (odbiór 1 pojemnika wraz z dojazdem i unieszkodliwianiem) </w:t>
            </w: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(C)</w:t>
            </w:r>
          </w:p>
        </w:tc>
        <w:tc>
          <w:tcPr>
            <w:tcW w:w="1255" w:type="dxa"/>
            <w:gridSpan w:val="2"/>
            <w:vAlign w:val="center"/>
          </w:tcPr>
          <w:p w14:paraId="00556540" w14:textId="77777777" w:rsidR="004E4B66" w:rsidRPr="00003AB7" w:rsidRDefault="004E4B66" w:rsidP="004E4B66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SUMA</w:t>
            </w:r>
          </w:p>
          <w:p w14:paraId="356B3717" w14:textId="6719FCFF" w:rsidR="00003AB7" w:rsidRPr="003853E9" w:rsidRDefault="004E4B66" w:rsidP="004E4B66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</w:t>
            </w: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*C</w:t>
            </w:r>
          </w:p>
        </w:tc>
      </w:tr>
      <w:tr w:rsidR="000E5F3C" w14:paraId="72501A5C" w14:textId="6D2D2EC4" w:rsidTr="000E5F3C">
        <w:tc>
          <w:tcPr>
            <w:tcW w:w="461" w:type="dxa"/>
          </w:tcPr>
          <w:p w14:paraId="0470C22E" w14:textId="06103BDA" w:rsidR="00003AB7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49" w:type="dxa"/>
          </w:tcPr>
          <w:p w14:paraId="74D60C6A" w14:textId="06867369" w:rsidR="00003AB7" w:rsidRPr="00F4224A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224A">
              <w:rPr>
                <w:rFonts w:ascii="Times New Roman" w:hAnsi="Times New Roman" w:cs="Times New Roman"/>
                <w:bCs/>
                <w:sz w:val="20"/>
                <w:szCs w:val="20"/>
              </w:rPr>
              <w:t>Kontener o pojemności 7 m</w:t>
            </w:r>
            <w:r w:rsidRPr="00F4224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 xml:space="preserve">3 </w:t>
            </w:r>
            <w:r w:rsidRPr="00F4224A">
              <w:rPr>
                <w:rFonts w:ascii="Times New Roman" w:hAnsi="Times New Roman" w:cs="Times New Roman"/>
                <w:bCs/>
                <w:sz w:val="20"/>
                <w:szCs w:val="20"/>
              </w:rPr>
              <w:t>KP-7</w:t>
            </w:r>
            <w:r w:rsidR="00211E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kod odpadu 200301</w:t>
            </w:r>
            <w:r w:rsidR="000E5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11E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niesegregowane odpady komunalne</w:t>
            </w:r>
            <w:r w:rsidR="004D17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</w:t>
            </w:r>
            <w:r w:rsidR="004D17C8" w:rsidRPr="004D17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134" w:type="dxa"/>
            <w:gridSpan w:val="2"/>
          </w:tcPr>
          <w:p w14:paraId="4FA2F9FE" w14:textId="0A40F687" w:rsidR="00003AB7" w:rsidRPr="003853E9" w:rsidRDefault="0015097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11E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gridSpan w:val="2"/>
          </w:tcPr>
          <w:p w14:paraId="52A73711" w14:textId="47DEF67D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73F86B0D" w14:textId="777777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14:paraId="1C2FD6CC" w14:textId="777777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vAlign w:val="center"/>
          </w:tcPr>
          <w:p w14:paraId="796804FE" w14:textId="77777777" w:rsidR="00003AB7" w:rsidRPr="003853E9" w:rsidRDefault="00003AB7" w:rsidP="00003AB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5F3C" w14:paraId="4D24DD61" w14:textId="38612A19" w:rsidTr="000E5F3C">
        <w:tc>
          <w:tcPr>
            <w:tcW w:w="461" w:type="dxa"/>
          </w:tcPr>
          <w:p w14:paraId="265048E3" w14:textId="4D4A9A05" w:rsidR="00003AB7" w:rsidRDefault="00594180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949" w:type="dxa"/>
          </w:tcPr>
          <w:p w14:paraId="71090687" w14:textId="39E61727" w:rsidR="00003AB7" w:rsidRPr="00F4224A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224A">
              <w:rPr>
                <w:rFonts w:ascii="Times New Roman" w:hAnsi="Times New Roman" w:cs="Times New Roman"/>
                <w:bCs/>
                <w:sz w:val="20"/>
                <w:szCs w:val="20"/>
              </w:rPr>
              <w:t>Kontener o pojemności 10 m</w:t>
            </w:r>
            <w:r w:rsidRPr="00F4224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 xml:space="preserve">3 </w:t>
            </w:r>
            <w:r w:rsidRPr="00F4224A">
              <w:rPr>
                <w:rFonts w:ascii="Times New Roman" w:hAnsi="Times New Roman" w:cs="Times New Roman"/>
                <w:bCs/>
                <w:sz w:val="20"/>
                <w:szCs w:val="20"/>
              </w:rPr>
              <w:t>KP-10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kod odpadu 200301</w:t>
            </w:r>
            <w:r w:rsidR="00211E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niesegregowane odpady komunalne </w:t>
            </w:r>
            <w:r w:rsidR="004D17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4D17C8" w:rsidRPr="004D17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134" w:type="dxa"/>
            <w:gridSpan w:val="2"/>
          </w:tcPr>
          <w:p w14:paraId="10C75D29" w14:textId="68D05C0B" w:rsidR="00003AB7" w:rsidRDefault="0015097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211E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gridSpan w:val="2"/>
          </w:tcPr>
          <w:p w14:paraId="024C4FA0" w14:textId="7FE3BC16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449753DD" w14:textId="777777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14:paraId="7C791B9A" w14:textId="77777777" w:rsidR="00003AB7" w:rsidRPr="003853E9" w:rsidRDefault="00003AB7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vAlign w:val="center"/>
          </w:tcPr>
          <w:p w14:paraId="0298CCB0" w14:textId="77777777" w:rsidR="00003AB7" w:rsidRPr="003853E9" w:rsidRDefault="00003AB7" w:rsidP="00003AB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5F3C" w14:paraId="2B705299" w14:textId="77777777" w:rsidTr="000E5F3C">
        <w:tc>
          <w:tcPr>
            <w:tcW w:w="461" w:type="dxa"/>
          </w:tcPr>
          <w:p w14:paraId="1777F227" w14:textId="30272673" w:rsidR="00211EAE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49" w:type="dxa"/>
          </w:tcPr>
          <w:p w14:paraId="6F918DC5" w14:textId="7A368453" w:rsidR="00211EAE" w:rsidRPr="00211EAE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1EAE">
              <w:rPr>
                <w:rFonts w:ascii="Times New Roman" w:hAnsi="Times New Roman" w:cs="Times New Roman"/>
                <w:bCs/>
                <w:sz w:val="18"/>
                <w:szCs w:val="18"/>
              </w:rPr>
              <w:t>Kontener o pojemności 10 m</w:t>
            </w:r>
            <w:r w:rsidRPr="00211EAE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 xml:space="preserve">3 </w:t>
            </w:r>
            <w:r w:rsidRPr="00211EA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KP-10 - </w:t>
            </w:r>
            <w:r w:rsidRPr="00211EAE">
              <w:rPr>
                <w:rFonts w:ascii="Times New Roman" w:hAnsi="Times New Roman" w:cs="Times New Roman"/>
                <w:kern w:val="2"/>
                <w:sz w:val="18"/>
                <w:szCs w:val="18"/>
                <w:lang w:eastAsia="ar-SA"/>
              </w:rPr>
              <w:t>Odpady z rozbiórek i remontów (170101, 170102, 170103, 170107, 170180, 170380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  <w:lang w:eastAsia="ar-SA"/>
              </w:rPr>
              <w:t xml:space="preserve">)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4D17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134" w:type="dxa"/>
            <w:gridSpan w:val="2"/>
          </w:tcPr>
          <w:p w14:paraId="3DF8A2F9" w14:textId="0F6E3107" w:rsidR="00211EAE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  <w:gridSpan w:val="2"/>
          </w:tcPr>
          <w:p w14:paraId="0690ED39" w14:textId="77777777" w:rsidR="00211EAE" w:rsidRPr="003853E9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00E9511E" w14:textId="77777777" w:rsidR="00211EAE" w:rsidRPr="003853E9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14:paraId="11D9A239" w14:textId="77777777" w:rsidR="00211EAE" w:rsidRPr="003853E9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vAlign w:val="center"/>
          </w:tcPr>
          <w:p w14:paraId="653132A2" w14:textId="77777777" w:rsidR="00211EAE" w:rsidRPr="003853E9" w:rsidRDefault="00211EAE" w:rsidP="00003AB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E5F3C" w14:paraId="56485664" w14:textId="77777777" w:rsidTr="000E5F3C">
        <w:tc>
          <w:tcPr>
            <w:tcW w:w="461" w:type="dxa"/>
          </w:tcPr>
          <w:p w14:paraId="55089FDF" w14:textId="68FAE7BC" w:rsidR="00211EAE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49" w:type="dxa"/>
          </w:tcPr>
          <w:p w14:paraId="46EA1C28" w14:textId="167CDFC7" w:rsidR="00211EAE" w:rsidRPr="00211EAE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1EA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Kontener o pojemności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Pr="00211EA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m</w:t>
            </w:r>
            <w:r w:rsidRPr="00211EAE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 xml:space="preserve">3 </w:t>
            </w:r>
            <w:r w:rsidRPr="00211EAE">
              <w:rPr>
                <w:rFonts w:ascii="Times New Roman" w:hAnsi="Times New Roman" w:cs="Times New Roman"/>
                <w:bCs/>
                <w:sz w:val="18"/>
                <w:szCs w:val="18"/>
              </w:rPr>
              <w:t>KP-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Pr="00211EA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</w:t>
            </w:r>
            <w:r w:rsidRPr="00211EAE">
              <w:rPr>
                <w:rFonts w:ascii="Times New Roman" w:hAnsi="Times New Roman" w:cs="Times New Roman"/>
                <w:kern w:val="2"/>
                <w:sz w:val="18"/>
                <w:szCs w:val="18"/>
                <w:lang w:eastAsia="ar-SA"/>
              </w:rPr>
              <w:t>Odpady z rozbiórek i remontów (170101, 170102, 170103, 170107, 170180, 170380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  <w:lang w:eastAsia="ar-SA"/>
              </w:rPr>
              <w:t xml:space="preserve">)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4D17C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134" w:type="dxa"/>
            <w:gridSpan w:val="2"/>
          </w:tcPr>
          <w:p w14:paraId="1E4704D2" w14:textId="115B999C" w:rsidR="00211EAE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  <w:gridSpan w:val="2"/>
          </w:tcPr>
          <w:p w14:paraId="2590C169" w14:textId="77777777" w:rsidR="00211EAE" w:rsidRPr="003853E9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3D5899CF" w14:textId="77777777" w:rsidR="00211EAE" w:rsidRPr="003853E9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14:paraId="0B116AAD" w14:textId="77777777" w:rsidR="00211EAE" w:rsidRPr="003853E9" w:rsidRDefault="00211EAE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vAlign w:val="center"/>
          </w:tcPr>
          <w:p w14:paraId="36362579" w14:textId="77777777" w:rsidR="00211EAE" w:rsidRPr="003853E9" w:rsidRDefault="00211EAE" w:rsidP="00003AB7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C758C" w14:paraId="6FEAE1B7" w14:textId="77777777" w:rsidTr="00F0050F">
        <w:tc>
          <w:tcPr>
            <w:tcW w:w="9052" w:type="dxa"/>
            <w:gridSpan w:val="12"/>
          </w:tcPr>
          <w:p w14:paraId="088D9065" w14:textId="77777777" w:rsidR="007C758C" w:rsidRDefault="007C758C" w:rsidP="006A6516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CBB7E58" w14:textId="4450B8AC" w:rsidR="007C758C" w:rsidRPr="007C758C" w:rsidRDefault="007C758C" w:rsidP="006A6516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C758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Park Zdrojowy</w:t>
            </w:r>
            <w:r w:rsidR="006845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8450E" w:rsidRPr="00286D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="006845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Usługa: </w:t>
            </w:r>
            <w:r w:rsidR="0068450E" w:rsidRPr="00286D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</w:t>
            </w:r>
            <w:r w:rsidR="0068450E" w:rsidRPr="00286D73">
              <w:rPr>
                <w:rFonts w:ascii="Times New Roman" w:hAnsi="Times New Roman"/>
                <w:b/>
                <w:bCs/>
                <w:sz w:val="20"/>
                <w:szCs w:val="20"/>
              </w:rPr>
              <w:t>dbiór, transport i zagospodarowanie odpadów komunalnych</w:t>
            </w:r>
          </w:p>
        </w:tc>
      </w:tr>
      <w:tr w:rsidR="000E5F3C" w14:paraId="0A947BB0" w14:textId="77777777" w:rsidTr="000E5F3C">
        <w:tc>
          <w:tcPr>
            <w:tcW w:w="461" w:type="dxa"/>
            <w:vAlign w:val="center"/>
          </w:tcPr>
          <w:p w14:paraId="5A51C9F7" w14:textId="1333600D" w:rsidR="007C758C" w:rsidRDefault="007C758C" w:rsidP="007C758C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49" w:type="dxa"/>
            <w:vAlign w:val="center"/>
          </w:tcPr>
          <w:p w14:paraId="0EBDDC5B" w14:textId="34F87BC9" w:rsidR="007C758C" w:rsidRDefault="007C758C" w:rsidP="007C758C">
            <w:pPr>
              <w:contextualSpacing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</w:pPr>
            <w:r w:rsidRPr="003853E9">
              <w:rPr>
                <w:rFonts w:ascii="Times New Roman" w:hAnsi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134" w:type="dxa"/>
            <w:gridSpan w:val="2"/>
            <w:vAlign w:val="center"/>
          </w:tcPr>
          <w:p w14:paraId="75BBA436" w14:textId="6087CADD" w:rsidR="004E4B66" w:rsidRPr="004F2188" w:rsidRDefault="0099736D" w:rsidP="004E4B66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szacunkowa ilość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przez okres obowiązywania umowy </w:t>
            </w:r>
            <w:r w:rsidR="004E4B66" w:rsidRPr="004F21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(szt.)</w:t>
            </w:r>
          </w:p>
          <w:p w14:paraId="24BB3772" w14:textId="3A97A3A7" w:rsidR="007C758C" w:rsidRDefault="004E4B66" w:rsidP="004E4B66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218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(S)</w:t>
            </w:r>
          </w:p>
        </w:tc>
        <w:tc>
          <w:tcPr>
            <w:tcW w:w="1843" w:type="dxa"/>
            <w:gridSpan w:val="2"/>
            <w:vAlign w:val="center"/>
          </w:tcPr>
          <w:p w14:paraId="3D4AE695" w14:textId="64845461" w:rsidR="007C758C" w:rsidRPr="003853E9" w:rsidRDefault="004E4B66" w:rsidP="007C758C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 netto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usługę (odbiór 1 pojemnika wraz z dojazdem i unieszkodliwianiem)</w:t>
            </w:r>
          </w:p>
        </w:tc>
        <w:tc>
          <w:tcPr>
            <w:tcW w:w="567" w:type="dxa"/>
            <w:gridSpan w:val="2"/>
            <w:vAlign w:val="center"/>
          </w:tcPr>
          <w:p w14:paraId="7D7CB79E" w14:textId="3D79266A" w:rsidR="007C758C" w:rsidRPr="003853E9" w:rsidRDefault="007C758C" w:rsidP="007C758C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VAT</w:t>
            </w:r>
          </w:p>
        </w:tc>
        <w:tc>
          <w:tcPr>
            <w:tcW w:w="1843" w:type="dxa"/>
            <w:gridSpan w:val="2"/>
            <w:vAlign w:val="center"/>
          </w:tcPr>
          <w:p w14:paraId="349D3244" w14:textId="20FA8561" w:rsidR="007C758C" w:rsidRPr="003853E9" w:rsidRDefault="004E4B66" w:rsidP="007C758C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 brutto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usługę (odbiór 1 pojemnika wraz z dojazdem i unieszkodliwianiem) </w:t>
            </w: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(C)</w:t>
            </w:r>
          </w:p>
        </w:tc>
        <w:tc>
          <w:tcPr>
            <w:tcW w:w="1255" w:type="dxa"/>
            <w:gridSpan w:val="2"/>
            <w:vAlign w:val="center"/>
          </w:tcPr>
          <w:p w14:paraId="0709764F" w14:textId="77777777" w:rsidR="004E4B66" w:rsidRPr="00003AB7" w:rsidRDefault="004E4B66" w:rsidP="004E4B66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SUMA</w:t>
            </w:r>
          </w:p>
          <w:p w14:paraId="0D9E3CF0" w14:textId="110C63E8" w:rsidR="007C758C" w:rsidRPr="003853E9" w:rsidRDefault="004E4B66" w:rsidP="004E4B66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</w:t>
            </w: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*C</w:t>
            </w:r>
          </w:p>
        </w:tc>
      </w:tr>
      <w:tr w:rsidR="000E5F3C" w14:paraId="4F97CF33" w14:textId="77777777" w:rsidTr="000E5F3C">
        <w:tc>
          <w:tcPr>
            <w:tcW w:w="461" w:type="dxa"/>
          </w:tcPr>
          <w:p w14:paraId="5EC66199" w14:textId="39E9305C" w:rsidR="007C758C" w:rsidRDefault="007C758C" w:rsidP="007C758C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49" w:type="dxa"/>
          </w:tcPr>
          <w:p w14:paraId="7B9B1A5F" w14:textId="068C73AD" w:rsidR="007C758C" w:rsidRPr="00C208B5" w:rsidRDefault="007C758C" w:rsidP="007C758C">
            <w:pPr>
              <w:contextualSpacing/>
              <w:jc w:val="both"/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</w:pPr>
            <w:bookmarkStart w:id="2" w:name="_Hlk112934684"/>
            <w:r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  <w:t xml:space="preserve">Pojemnik na odpady zmieszane 1100 l </w:t>
            </w:r>
            <w:bookmarkEnd w:id="2"/>
            <w:r w:rsidR="004D17C8"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  <w:t xml:space="preserve"> </w:t>
            </w:r>
            <w:r w:rsidR="004D17C8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4D17C8" w:rsidRPr="004D17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134" w:type="dxa"/>
            <w:gridSpan w:val="2"/>
          </w:tcPr>
          <w:p w14:paraId="084FAF04" w14:textId="6518CB5C" w:rsidR="007C758C" w:rsidRDefault="006B38D8" w:rsidP="007C758C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  <w:gridSpan w:val="2"/>
          </w:tcPr>
          <w:p w14:paraId="73F9F3B5" w14:textId="77777777" w:rsidR="007C758C" w:rsidRPr="003853E9" w:rsidRDefault="007C758C" w:rsidP="007C758C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57075CFD" w14:textId="77777777" w:rsidR="007C758C" w:rsidRPr="003853E9" w:rsidRDefault="007C758C" w:rsidP="007C758C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14:paraId="50874806" w14:textId="77777777" w:rsidR="007C758C" w:rsidRPr="003853E9" w:rsidRDefault="007C758C" w:rsidP="007C758C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gridSpan w:val="2"/>
          </w:tcPr>
          <w:p w14:paraId="70E30085" w14:textId="77777777" w:rsidR="007C758C" w:rsidRPr="003853E9" w:rsidRDefault="007C758C" w:rsidP="007C758C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E6183" w:rsidRPr="00045824" w14:paraId="78A11747" w14:textId="77777777" w:rsidTr="00F0050F">
        <w:tc>
          <w:tcPr>
            <w:tcW w:w="9052" w:type="dxa"/>
            <w:gridSpan w:val="12"/>
          </w:tcPr>
          <w:p w14:paraId="61D30CDB" w14:textId="2A7C13B7" w:rsidR="00AE6183" w:rsidRPr="00C11D84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D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Pozycje dodatkowe</w:t>
            </w:r>
            <w:r w:rsidR="00C11D84" w:rsidRPr="00C11D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11D84" w:rsidRPr="00C11D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(Kontenery na terenie PPK/ Parku Zdrojowego/ terenie miasta Połczyn-Zdrój - Usługa: </w:t>
            </w:r>
            <w:r w:rsidR="00C11D84" w:rsidRPr="00C11D84">
              <w:rPr>
                <w:rFonts w:ascii="Times New Roman" w:hAnsi="Times New Roman"/>
                <w:color w:val="000000"/>
                <w:sz w:val="20"/>
                <w:szCs w:val="20"/>
              </w:rPr>
              <w:t>o</w:t>
            </w:r>
            <w:r w:rsidR="00C11D84" w:rsidRPr="00C11D84">
              <w:rPr>
                <w:rFonts w:ascii="Times New Roman" w:hAnsi="Times New Roman"/>
                <w:sz w:val="20"/>
                <w:szCs w:val="20"/>
              </w:rPr>
              <w:t>dbiór, transport i zagospodarowanie odpadów komunalnych</w:t>
            </w:r>
            <w:r w:rsidR="00C11D84" w:rsidRPr="00C11D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AE6183" w:rsidRPr="003853E9" w14:paraId="0D2A301E" w14:textId="77777777" w:rsidTr="00F0050F">
        <w:tc>
          <w:tcPr>
            <w:tcW w:w="461" w:type="dxa"/>
            <w:vAlign w:val="center"/>
          </w:tcPr>
          <w:p w14:paraId="57070A4F" w14:textId="77777777" w:rsidR="00AE6183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794" w:type="dxa"/>
            <w:gridSpan w:val="2"/>
            <w:vAlign w:val="center"/>
          </w:tcPr>
          <w:p w14:paraId="44235AEE" w14:textId="77777777" w:rsidR="00AE6183" w:rsidRDefault="00AE6183" w:rsidP="00AB2BEE">
            <w:pPr>
              <w:contextualSpacing/>
              <w:jc w:val="both"/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</w:pPr>
            <w:r w:rsidRPr="003853E9">
              <w:rPr>
                <w:rFonts w:ascii="Times New Roman" w:hAnsi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226" w:type="dxa"/>
            <w:gridSpan w:val="2"/>
            <w:vAlign w:val="center"/>
          </w:tcPr>
          <w:p w14:paraId="1B643B53" w14:textId="24B60E9C" w:rsidR="00AE6183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Częstotliwość </w:t>
            </w:r>
            <w:r w:rsidRPr="006A65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(T)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wartość szacunkowa </w:t>
            </w:r>
            <w:r w:rsidR="000E5F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przez </w:t>
            </w:r>
            <w:r w:rsidR="000E5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okres </w:t>
            </w:r>
            <w:r w:rsidR="009973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obowiązywan</w:t>
            </w:r>
            <w:r w:rsidR="00247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ia</w:t>
            </w:r>
            <w:r w:rsidR="009973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umowy</w:t>
            </w:r>
          </w:p>
        </w:tc>
        <w:tc>
          <w:tcPr>
            <w:tcW w:w="1278" w:type="dxa"/>
            <w:gridSpan w:val="2"/>
            <w:vAlign w:val="center"/>
          </w:tcPr>
          <w:p w14:paraId="6F4490FA" w14:textId="02AFAC14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 netto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usługę (1 kontener wraz z dojazdem)</w:t>
            </w:r>
          </w:p>
        </w:tc>
        <w:tc>
          <w:tcPr>
            <w:tcW w:w="554" w:type="dxa"/>
            <w:gridSpan w:val="2"/>
            <w:vAlign w:val="center"/>
          </w:tcPr>
          <w:p w14:paraId="347ABF02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VAT</w:t>
            </w:r>
          </w:p>
        </w:tc>
        <w:tc>
          <w:tcPr>
            <w:tcW w:w="1813" w:type="dxa"/>
            <w:gridSpan w:val="2"/>
            <w:vAlign w:val="center"/>
          </w:tcPr>
          <w:p w14:paraId="63FE70B0" w14:textId="32F1A06D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53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 brutto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usługę (1 kontener wraz z dojazdem) – </w:t>
            </w: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6" w:type="dxa"/>
            <w:vAlign w:val="center"/>
          </w:tcPr>
          <w:p w14:paraId="3335FC49" w14:textId="77777777" w:rsidR="00AE6183" w:rsidRPr="00003AB7" w:rsidRDefault="00AE6183" w:rsidP="00AB2BEE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SUMA</w:t>
            </w:r>
          </w:p>
          <w:p w14:paraId="391C4906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3A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T*C</w:t>
            </w:r>
          </w:p>
        </w:tc>
      </w:tr>
      <w:tr w:rsidR="00AE6183" w:rsidRPr="003853E9" w14:paraId="6C5AF2F9" w14:textId="77777777" w:rsidTr="00F0050F">
        <w:tc>
          <w:tcPr>
            <w:tcW w:w="461" w:type="dxa"/>
          </w:tcPr>
          <w:p w14:paraId="2684A692" w14:textId="77777777" w:rsidR="00AE6183" w:rsidRPr="003C3AD4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3A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94" w:type="dxa"/>
            <w:gridSpan w:val="2"/>
          </w:tcPr>
          <w:p w14:paraId="49F7074E" w14:textId="4889C239" w:rsidR="00AE6183" w:rsidRPr="003C3AD4" w:rsidRDefault="00AE6183" w:rsidP="00AB2BEE">
            <w:pPr>
              <w:contextualSpacing/>
              <w:jc w:val="both"/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</w:pPr>
            <w:r w:rsidRPr="003C3AD4">
              <w:rPr>
                <w:rFonts w:ascii="Times New Roman" w:hAnsi="Times New Roman"/>
                <w:sz w:val="18"/>
                <w:szCs w:val="18"/>
              </w:rPr>
              <w:t xml:space="preserve">Odpady wielkogabarytowe 200307 - </w:t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>Kontener o pojemności 7 m</w:t>
            </w:r>
            <w:r w:rsidRPr="003C3AD4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3 </w:t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>KP-7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4D17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226" w:type="dxa"/>
            <w:gridSpan w:val="2"/>
          </w:tcPr>
          <w:p w14:paraId="24E01421" w14:textId="77777777" w:rsidR="00AE6183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8" w:type="dxa"/>
            <w:gridSpan w:val="2"/>
          </w:tcPr>
          <w:p w14:paraId="4370F2D5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4" w:type="dxa"/>
            <w:gridSpan w:val="2"/>
          </w:tcPr>
          <w:p w14:paraId="5F209BBC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gridSpan w:val="2"/>
          </w:tcPr>
          <w:p w14:paraId="01036AA5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14:paraId="7B1EEC44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E6183" w:rsidRPr="003853E9" w14:paraId="1E843D9C" w14:textId="77777777" w:rsidTr="00F0050F">
        <w:tc>
          <w:tcPr>
            <w:tcW w:w="461" w:type="dxa"/>
          </w:tcPr>
          <w:p w14:paraId="78283303" w14:textId="77777777" w:rsidR="00AE6183" w:rsidRPr="003C3AD4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3A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94" w:type="dxa"/>
            <w:gridSpan w:val="2"/>
          </w:tcPr>
          <w:p w14:paraId="393A0455" w14:textId="25242A0B" w:rsidR="00AE6183" w:rsidRPr="003C3AD4" w:rsidRDefault="00AE6183" w:rsidP="00AB2BEE">
            <w:pPr>
              <w:contextualSpacing/>
              <w:jc w:val="both"/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</w:pPr>
            <w:r w:rsidRPr="003C3AD4">
              <w:rPr>
                <w:rFonts w:ascii="Times New Roman" w:hAnsi="Times New Roman"/>
                <w:sz w:val="18"/>
                <w:szCs w:val="18"/>
              </w:rPr>
              <w:t xml:space="preserve">Odpady wielkogabarytowe 200307 - </w:t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>Kontener o pojemności 10 m</w:t>
            </w:r>
            <w:r w:rsidRPr="003C3AD4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3 </w:t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>KP-10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4D17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226" w:type="dxa"/>
            <w:gridSpan w:val="2"/>
          </w:tcPr>
          <w:p w14:paraId="01C50FAB" w14:textId="77777777" w:rsidR="00AE6183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8" w:type="dxa"/>
            <w:gridSpan w:val="2"/>
          </w:tcPr>
          <w:p w14:paraId="7FF6BDFA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4" w:type="dxa"/>
            <w:gridSpan w:val="2"/>
          </w:tcPr>
          <w:p w14:paraId="37E31C21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gridSpan w:val="2"/>
          </w:tcPr>
          <w:p w14:paraId="1EBAF595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14:paraId="056C1592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E6183" w:rsidRPr="003853E9" w14:paraId="0A6CBE9C" w14:textId="77777777" w:rsidTr="00F0050F">
        <w:tc>
          <w:tcPr>
            <w:tcW w:w="461" w:type="dxa"/>
          </w:tcPr>
          <w:p w14:paraId="523C4CA8" w14:textId="77777777" w:rsidR="00AE6183" w:rsidRPr="003C3AD4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3A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94" w:type="dxa"/>
            <w:gridSpan w:val="2"/>
          </w:tcPr>
          <w:p w14:paraId="6E55B1B4" w14:textId="07F6D1F2" w:rsidR="00AE6183" w:rsidRPr="003C3AD4" w:rsidRDefault="00AE6183" w:rsidP="00AB2BEE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3AD4">
              <w:rPr>
                <w:rFonts w:ascii="Times New Roman" w:hAnsi="Times New Roman"/>
                <w:sz w:val="18"/>
                <w:szCs w:val="18"/>
              </w:rPr>
              <w:t xml:space="preserve">Odpady z czyszczenia ulic i placów 200303- </w:t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>Kontener o pojemności 7 m</w:t>
            </w:r>
            <w:r w:rsidRPr="003C3AD4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3 </w:t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>KP-7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4D17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226" w:type="dxa"/>
            <w:gridSpan w:val="2"/>
          </w:tcPr>
          <w:p w14:paraId="688F3D13" w14:textId="77777777" w:rsidR="00AE6183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8" w:type="dxa"/>
            <w:gridSpan w:val="2"/>
          </w:tcPr>
          <w:p w14:paraId="5A26F750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4" w:type="dxa"/>
            <w:gridSpan w:val="2"/>
          </w:tcPr>
          <w:p w14:paraId="23EAAA1B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gridSpan w:val="2"/>
          </w:tcPr>
          <w:p w14:paraId="7C8C92D0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14:paraId="37E940EE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E6183" w:rsidRPr="003853E9" w14:paraId="1B90486C" w14:textId="77777777" w:rsidTr="00F0050F">
        <w:tc>
          <w:tcPr>
            <w:tcW w:w="461" w:type="dxa"/>
          </w:tcPr>
          <w:p w14:paraId="08D9197A" w14:textId="77777777" w:rsidR="00AE6183" w:rsidRPr="003C3AD4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3A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94" w:type="dxa"/>
            <w:gridSpan w:val="2"/>
          </w:tcPr>
          <w:p w14:paraId="0BB316A5" w14:textId="282DE76F" w:rsidR="00AE6183" w:rsidRPr="003C3AD4" w:rsidRDefault="00AE6183" w:rsidP="00AB2BEE">
            <w:pPr>
              <w:contextualSpacing/>
              <w:jc w:val="both"/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</w:pPr>
            <w:r w:rsidRPr="003C3AD4">
              <w:rPr>
                <w:rFonts w:ascii="Times New Roman" w:hAnsi="Times New Roman"/>
                <w:sz w:val="18"/>
                <w:szCs w:val="18"/>
              </w:rPr>
              <w:t xml:space="preserve">Odpady z czyszczenia ulic i placów 200303 - </w:t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>Kontener o pojemności 10 m</w:t>
            </w:r>
            <w:r w:rsidRPr="003C3AD4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3 </w:t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>KP-10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4D17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226" w:type="dxa"/>
            <w:gridSpan w:val="2"/>
          </w:tcPr>
          <w:p w14:paraId="707869B1" w14:textId="77777777" w:rsidR="00AE6183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8" w:type="dxa"/>
            <w:gridSpan w:val="2"/>
          </w:tcPr>
          <w:p w14:paraId="567B9C84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4" w:type="dxa"/>
            <w:gridSpan w:val="2"/>
          </w:tcPr>
          <w:p w14:paraId="5F305F79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gridSpan w:val="2"/>
          </w:tcPr>
          <w:p w14:paraId="5DCB97E5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14:paraId="668F1E74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E6183" w:rsidRPr="003853E9" w14:paraId="67C76990" w14:textId="77777777" w:rsidTr="00F0050F">
        <w:tc>
          <w:tcPr>
            <w:tcW w:w="461" w:type="dxa"/>
          </w:tcPr>
          <w:p w14:paraId="09370984" w14:textId="77777777" w:rsidR="00AE6183" w:rsidRPr="003C3AD4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3A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94" w:type="dxa"/>
            <w:gridSpan w:val="2"/>
          </w:tcPr>
          <w:p w14:paraId="1F74BBDC" w14:textId="057E79C3" w:rsidR="00AE6183" w:rsidRPr="003C3AD4" w:rsidRDefault="00AE6183" w:rsidP="00AB2BEE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3AD4"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  <w:t xml:space="preserve">Szkło 150107, </w:t>
            </w:r>
            <w:r w:rsidRPr="003C3AD4">
              <w:rPr>
                <w:rFonts w:ascii="Times New Roman" w:hAnsi="Times New Roman"/>
                <w:sz w:val="18"/>
                <w:szCs w:val="18"/>
              </w:rPr>
              <w:t>200102</w:t>
            </w:r>
            <w:r w:rsidRPr="003C3AD4">
              <w:rPr>
                <w:rFonts w:ascii="Times New Roman" w:hAnsi="Times New Roman"/>
                <w:kern w:val="2"/>
                <w:sz w:val="18"/>
                <w:szCs w:val="18"/>
                <w:lang w:eastAsia="ar-SA"/>
              </w:rPr>
              <w:t xml:space="preserve"> – </w:t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 xml:space="preserve">Kontener </w:t>
            </w:r>
            <w:r w:rsidR="000E5F3C">
              <w:rPr>
                <w:rFonts w:ascii="Times New Roman" w:hAnsi="Times New Roman"/>
                <w:bCs/>
                <w:sz w:val="18"/>
                <w:szCs w:val="18"/>
              </w:rPr>
              <w:br/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>o pojemności 10 m</w:t>
            </w:r>
            <w:r w:rsidRPr="003C3AD4"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3 </w:t>
            </w:r>
            <w:r w:rsidRPr="003C3AD4">
              <w:rPr>
                <w:rFonts w:ascii="Times New Roman" w:hAnsi="Times New Roman"/>
                <w:bCs/>
                <w:sz w:val="18"/>
                <w:szCs w:val="18"/>
              </w:rPr>
              <w:t>KP-10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4D17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na zgłoszenie</w:t>
            </w:r>
          </w:p>
        </w:tc>
        <w:tc>
          <w:tcPr>
            <w:tcW w:w="1226" w:type="dxa"/>
            <w:gridSpan w:val="2"/>
          </w:tcPr>
          <w:p w14:paraId="5C57B585" w14:textId="77777777" w:rsidR="00AE6183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8" w:type="dxa"/>
            <w:gridSpan w:val="2"/>
          </w:tcPr>
          <w:p w14:paraId="2BDB9DEA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4" w:type="dxa"/>
            <w:gridSpan w:val="2"/>
          </w:tcPr>
          <w:p w14:paraId="2345D162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gridSpan w:val="2"/>
          </w:tcPr>
          <w:p w14:paraId="487E58FE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</w:tcPr>
          <w:p w14:paraId="3228F18D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E6183" w:rsidRPr="003853E9" w14:paraId="663BE162" w14:textId="77777777" w:rsidTr="00F0050F">
        <w:tc>
          <w:tcPr>
            <w:tcW w:w="8126" w:type="dxa"/>
            <w:gridSpan w:val="11"/>
          </w:tcPr>
          <w:p w14:paraId="6829B41E" w14:textId="6011D7F3" w:rsidR="00AE6183" w:rsidRPr="007C758C" w:rsidRDefault="00AE6183" w:rsidP="00AB2BEE">
            <w:pPr>
              <w:pStyle w:val="Standard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C758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SUMA</w:t>
            </w:r>
            <w:r w:rsidR="007E0BE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szacunkowa</w:t>
            </w:r>
          </w:p>
        </w:tc>
        <w:tc>
          <w:tcPr>
            <w:tcW w:w="926" w:type="dxa"/>
          </w:tcPr>
          <w:p w14:paraId="22EFD7F0" w14:textId="77777777" w:rsidR="00AE6183" w:rsidRPr="003853E9" w:rsidRDefault="00AE6183" w:rsidP="00AB2BEE">
            <w:pPr>
              <w:pStyle w:val="Standard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030E9F9B" w14:textId="5913B17D" w:rsidR="006C4D8F" w:rsidRPr="008A2872" w:rsidRDefault="006C4D8F" w:rsidP="006F14FE">
      <w:pPr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rPr>
          <w:rFonts w:ascii="Verdana" w:hAnsi="Verdana"/>
          <w:i/>
          <w:sz w:val="14"/>
          <w:szCs w:val="14"/>
        </w:rPr>
        <w:t xml:space="preserve"> </w:t>
      </w:r>
    </w:p>
    <w:p w14:paraId="3B3FFCC9" w14:textId="260AD81A" w:rsidR="00873A6B" w:rsidRPr="006F14FE" w:rsidRDefault="00873A6B" w:rsidP="006F14FE">
      <w:pPr>
        <w:pStyle w:val="Akapitzlist"/>
        <w:numPr>
          <w:ilvl w:val="0"/>
          <w:numId w:val="2"/>
        </w:numPr>
        <w:ind w:right="23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F14FE">
        <w:rPr>
          <w:rFonts w:ascii="Times New Roman" w:hAnsi="Times New Roman" w:cs="Times New Roman"/>
          <w:b/>
          <w:bCs/>
          <w:sz w:val="22"/>
          <w:szCs w:val="22"/>
        </w:rPr>
        <w:t>Oświadczenia wykonawcy:</w:t>
      </w:r>
    </w:p>
    <w:p w14:paraId="20D17859" w14:textId="77777777" w:rsidR="00873A6B" w:rsidRPr="006F14FE" w:rsidRDefault="00873A6B" w:rsidP="00873A6B">
      <w:pPr>
        <w:pStyle w:val="Akapitzlist"/>
        <w:widowControl w:val="0"/>
        <w:numPr>
          <w:ilvl w:val="0"/>
          <w:numId w:val="8"/>
        </w:numPr>
        <w:suppressAutoHyphens w:val="0"/>
        <w:autoSpaceDN/>
        <w:ind w:right="23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 xml:space="preserve">Oświadczam, że zadeklarowane ceny zawierają wszystkie koszty składające się na należyte </w:t>
      </w:r>
      <w:r w:rsidRPr="006F14FE">
        <w:rPr>
          <w:rFonts w:ascii="Times New Roman" w:hAnsi="Times New Roman" w:cs="Times New Roman"/>
          <w:sz w:val="22"/>
          <w:szCs w:val="22"/>
        </w:rPr>
        <w:lastRenderedPageBreak/>
        <w:t xml:space="preserve">wykonanie umowy. </w:t>
      </w:r>
    </w:p>
    <w:p w14:paraId="1F02B332" w14:textId="77777777" w:rsidR="00873A6B" w:rsidRPr="006F14FE" w:rsidRDefault="00873A6B" w:rsidP="00873A6B">
      <w:pPr>
        <w:pStyle w:val="Akapitzlist"/>
        <w:widowControl w:val="0"/>
        <w:numPr>
          <w:ilvl w:val="0"/>
          <w:numId w:val="8"/>
        </w:numPr>
        <w:suppressAutoHyphens w:val="0"/>
        <w:autoSpaceDN/>
        <w:ind w:right="23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>Uważam się za związanego niniejszą ofertą przez okres wskazany w SWZ.</w:t>
      </w:r>
    </w:p>
    <w:p w14:paraId="45A135DE" w14:textId="33497603" w:rsidR="00873A6B" w:rsidRPr="006F14FE" w:rsidRDefault="00873A6B" w:rsidP="00873A6B">
      <w:pPr>
        <w:pStyle w:val="Akapitzlist"/>
        <w:widowControl w:val="0"/>
        <w:numPr>
          <w:ilvl w:val="0"/>
          <w:numId w:val="8"/>
        </w:numPr>
        <w:suppressAutoHyphens w:val="0"/>
        <w:autoSpaceDN/>
        <w:ind w:right="23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 xml:space="preserve">W przypadku przyznania mi zamówienia zobowiązuję się do zawarcia umowy w miejscu </w:t>
      </w:r>
      <w:r w:rsidR="006F14FE">
        <w:rPr>
          <w:rFonts w:ascii="Times New Roman" w:hAnsi="Times New Roman" w:cs="Times New Roman"/>
          <w:sz w:val="22"/>
          <w:szCs w:val="22"/>
        </w:rPr>
        <w:br/>
      </w:r>
      <w:r w:rsidRPr="006F14FE">
        <w:rPr>
          <w:rFonts w:ascii="Times New Roman" w:hAnsi="Times New Roman" w:cs="Times New Roman"/>
          <w:sz w:val="22"/>
          <w:szCs w:val="22"/>
        </w:rPr>
        <w:t xml:space="preserve">i terminie wskazanym przez Zamawiającego, przy czym w przypadku Wykonawców wspólnie ubiegających się o udzielenie zamówienia Zamawiający może żądać przed podpisaniem umowy przedłożenia umowy współpracy lub umowy konsorcjum. </w:t>
      </w:r>
    </w:p>
    <w:p w14:paraId="549C6209" w14:textId="585EB089" w:rsidR="00873A6B" w:rsidRPr="006F14FE" w:rsidRDefault="00873A6B" w:rsidP="00873A6B">
      <w:pPr>
        <w:pStyle w:val="Akapitzlist"/>
        <w:widowControl w:val="0"/>
        <w:numPr>
          <w:ilvl w:val="0"/>
          <w:numId w:val="8"/>
        </w:numPr>
        <w:suppressAutoHyphens w:val="0"/>
        <w:autoSpaceDN/>
        <w:ind w:right="23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>Oświadczam, że zapoznałem się z treścią Specyfikacji</w:t>
      </w:r>
      <w:r w:rsidR="006F14FE">
        <w:rPr>
          <w:rFonts w:ascii="Times New Roman" w:hAnsi="Times New Roman" w:cs="Times New Roman"/>
          <w:sz w:val="22"/>
          <w:szCs w:val="22"/>
        </w:rPr>
        <w:t xml:space="preserve"> </w:t>
      </w:r>
      <w:r w:rsidRPr="006F14FE">
        <w:rPr>
          <w:rFonts w:ascii="Times New Roman" w:hAnsi="Times New Roman" w:cs="Times New Roman"/>
          <w:sz w:val="22"/>
          <w:szCs w:val="22"/>
        </w:rPr>
        <w:t xml:space="preserve">Warunków Zamówienia wraz </w:t>
      </w:r>
      <w:r w:rsidR="006F14FE">
        <w:rPr>
          <w:rFonts w:ascii="Times New Roman" w:hAnsi="Times New Roman" w:cs="Times New Roman"/>
          <w:sz w:val="22"/>
          <w:szCs w:val="22"/>
        </w:rPr>
        <w:br/>
      </w:r>
      <w:r w:rsidRPr="006F14FE">
        <w:rPr>
          <w:rFonts w:ascii="Times New Roman" w:hAnsi="Times New Roman" w:cs="Times New Roman"/>
          <w:sz w:val="22"/>
          <w:szCs w:val="22"/>
        </w:rPr>
        <w:t>z załącznikami (w tym z projektowanymi postanowieniami umowy) i nie wnoszę do niej zastrzeżeń oraz przyjmuję warunki w niej zawarte.</w:t>
      </w:r>
    </w:p>
    <w:p w14:paraId="0E69CBB0" w14:textId="77777777" w:rsidR="00873A6B" w:rsidRPr="006F14FE" w:rsidRDefault="00873A6B" w:rsidP="00873A6B">
      <w:pPr>
        <w:pStyle w:val="Akapitzlist"/>
        <w:widowControl w:val="0"/>
        <w:numPr>
          <w:ilvl w:val="0"/>
          <w:numId w:val="8"/>
        </w:numPr>
        <w:suppressAutoHyphens w:val="0"/>
        <w:autoSpaceDN/>
        <w:ind w:right="23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>Akceptuję warunki płatności określone przez Zamawiającego w projektowanych postanowieniach umowy.</w:t>
      </w:r>
    </w:p>
    <w:p w14:paraId="0247AD37" w14:textId="2DDFF6BB" w:rsidR="006B38D8" w:rsidRPr="006B38D8" w:rsidRDefault="00873A6B" w:rsidP="006B38D8">
      <w:pPr>
        <w:pStyle w:val="Akapitzlist"/>
        <w:widowControl w:val="0"/>
        <w:numPr>
          <w:ilvl w:val="0"/>
          <w:numId w:val="8"/>
        </w:numPr>
        <w:suppressAutoHyphens w:val="0"/>
        <w:autoSpaceDN/>
        <w:ind w:right="23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 xml:space="preserve">Zobowiązujemy się do realizacji przedmiotu zamówienia w terminie </w:t>
      </w:r>
      <w:r w:rsidRPr="006F14FE">
        <w:rPr>
          <w:rFonts w:ascii="Times New Roman" w:hAnsi="Times New Roman" w:cs="Times New Roman"/>
          <w:b/>
          <w:bCs/>
          <w:sz w:val="22"/>
          <w:szCs w:val="22"/>
        </w:rPr>
        <w:t xml:space="preserve">od dnia </w:t>
      </w:r>
      <w:r w:rsidR="006B38D8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99736D">
        <w:rPr>
          <w:rFonts w:ascii="Times New Roman" w:hAnsi="Times New Roman" w:cs="Times New Roman"/>
          <w:b/>
          <w:bCs/>
          <w:sz w:val="22"/>
          <w:szCs w:val="22"/>
        </w:rPr>
        <w:t>21 października</w:t>
      </w:r>
      <w:r w:rsidRPr="006F14FE">
        <w:rPr>
          <w:rFonts w:ascii="Times New Roman" w:hAnsi="Times New Roman" w:cs="Times New Roman"/>
          <w:b/>
          <w:bCs/>
          <w:sz w:val="22"/>
          <w:szCs w:val="22"/>
        </w:rPr>
        <w:t xml:space="preserve"> 202</w:t>
      </w:r>
      <w:r w:rsidR="0023531C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Pr="006F14FE">
        <w:rPr>
          <w:rFonts w:ascii="Times New Roman" w:hAnsi="Times New Roman" w:cs="Times New Roman"/>
          <w:b/>
          <w:bCs/>
          <w:sz w:val="22"/>
          <w:szCs w:val="22"/>
        </w:rPr>
        <w:t xml:space="preserve"> r. </w:t>
      </w:r>
      <w:r w:rsidR="0023531C">
        <w:rPr>
          <w:rFonts w:ascii="Times New Roman" w:hAnsi="Times New Roman" w:cs="Times New Roman"/>
          <w:b/>
          <w:bCs/>
          <w:sz w:val="22"/>
          <w:szCs w:val="22"/>
        </w:rPr>
        <w:t xml:space="preserve">do dnia </w:t>
      </w:r>
      <w:r w:rsidR="00F0050F">
        <w:rPr>
          <w:rFonts w:ascii="Times New Roman" w:hAnsi="Times New Roman" w:cs="Times New Roman"/>
          <w:b/>
          <w:bCs/>
          <w:sz w:val="22"/>
          <w:szCs w:val="22"/>
        </w:rPr>
        <w:t>31 grudnia</w:t>
      </w:r>
      <w:r w:rsidR="0023531C">
        <w:rPr>
          <w:rFonts w:ascii="Times New Roman" w:hAnsi="Times New Roman" w:cs="Times New Roman"/>
          <w:b/>
          <w:bCs/>
          <w:sz w:val="22"/>
          <w:szCs w:val="22"/>
        </w:rPr>
        <w:t xml:space="preserve"> 2025 r.</w:t>
      </w:r>
    </w:p>
    <w:p w14:paraId="40FA416A" w14:textId="77777777" w:rsidR="006B38D8" w:rsidRPr="006B38D8" w:rsidRDefault="006B38D8" w:rsidP="006B38D8">
      <w:pPr>
        <w:pStyle w:val="Akapitzlist"/>
        <w:widowControl w:val="0"/>
        <w:suppressAutoHyphens w:val="0"/>
        <w:autoSpaceDN/>
        <w:ind w:left="720" w:right="23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14:paraId="733FD293" w14:textId="77777777" w:rsidR="006F14FE" w:rsidRPr="006F14FE" w:rsidRDefault="00873A6B" w:rsidP="00873A6B">
      <w:pPr>
        <w:pStyle w:val="Akapitzlist"/>
        <w:numPr>
          <w:ilvl w:val="0"/>
          <w:numId w:val="2"/>
        </w:numPr>
        <w:ind w:right="23"/>
        <w:jc w:val="both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b/>
          <w:sz w:val="22"/>
          <w:szCs w:val="22"/>
        </w:rPr>
        <w:t xml:space="preserve">Oferta wspólna </w:t>
      </w:r>
      <w:r w:rsidRPr="006F14FE">
        <w:rPr>
          <w:rFonts w:ascii="Times New Roman" w:hAnsi="Times New Roman" w:cs="Times New Roman"/>
          <w:sz w:val="22"/>
          <w:szCs w:val="22"/>
        </w:rPr>
        <w:t>(jeżeli występuje)*</w:t>
      </w:r>
    </w:p>
    <w:p w14:paraId="6A655402" w14:textId="77777777" w:rsidR="006F14FE" w:rsidRPr="006F14FE" w:rsidRDefault="00873A6B" w:rsidP="006F14FE">
      <w:pPr>
        <w:pStyle w:val="Akapitzlist"/>
        <w:ind w:left="360" w:right="23"/>
        <w:jc w:val="both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 xml:space="preserve">Oświadczam, że ofertę składam samodzielnie/oferta* jest złożona przez Wykonawców wspólnie ubiegających się o udzielenie zamówienia, tj. …………………………………………………. /nazwa i adres wykonawcy/-ów wspólnie ubiegających się o udzielenie zamówienia, nr KRS lub </w:t>
      </w:r>
      <w:proofErr w:type="spellStart"/>
      <w:r w:rsidRPr="006F14FE">
        <w:rPr>
          <w:rFonts w:ascii="Times New Roman" w:hAnsi="Times New Roman" w:cs="Times New Roman"/>
          <w:sz w:val="22"/>
          <w:szCs w:val="22"/>
        </w:rPr>
        <w:t>CEiDG</w:t>
      </w:r>
      <w:proofErr w:type="spellEnd"/>
      <w:r w:rsidRPr="006F14FE">
        <w:rPr>
          <w:rFonts w:ascii="Times New Roman" w:hAnsi="Times New Roman" w:cs="Times New Roman"/>
          <w:sz w:val="22"/>
          <w:szCs w:val="22"/>
        </w:rPr>
        <w:t>)</w:t>
      </w:r>
      <w:bookmarkStart w:id="3" w:name="_Toc86005205"/>
      <w:bookmarkStart w:id="4" w:name="_Toc85995027"/>
      <w:bookmarkStart w:id="5" w:name="_Toc85990439"/>
    </w:p>
    <w:p w14:paraId="69ACD0FD" w14:textId="77777777" w:rsidR="006F14FE" w:rsidRPr="006F14FE" w:rsidRDefault="006F14FE" w:rsidP="006F14FE">
      <w:pPr>
        <w:pStyle w:val="Akapitzlist"/>
        <w:ind w:left="360" w:right="23"/>
        <w:jc w:val="both"/>
        <w:rPr>
          <w:rFonts w:ascii="Times New Roman" w:hAnsi="Times New Roman" w:cs="Times New Roman"/>
          <w:sz w:val="22"/>
          <w:szCs w:val="22"/>
        </w:rPr>
      </w:pPr>
    </w:p>
    <w:p w14:paraId="1552DED7" w14:textId="77777777" w:rsidR="006F14FE" w:rsidRPr="006F14FE" w:rsidRDefault="00873A6B" w:rsidP="006F14FE">
      <w:pPr>
        <w:pStyle w:val="Akapitzlist"/>
        <w:ind w:left="360" w:right="23"/>
        <w:jc w:val="both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>Pełnomocnik wykonawców wspólnie składających ofertę:</w:t>
      </w:r>
      <w:bookmarkEnd w:id="3"/>
      <w:bookmarkEnd w:id="4"/>
      <w:bookmarkEnd w:id="5"/>
    </w:p>
    <w:p w14:paraId="4DEB3FD8" w14:textId="77777777" w:rsidR="006F14FE" w:rsidRPr="006F14FE" w:rsidRDefault="00873A6B" w:rsidP="006F14FE">
      <w:pPr>
        <w:pStyle w:val="Akapitzlist"/>
        <w:ind w:left="360" w:right="23"/>
        <w:jc w:val="both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>Nazwisko, imię …………………………………………...…………………………………</w:t>
      </w:r>
    </w:p>
    <w:p w14:paraId="38E4CFB4" w14:textId="77777777" w:rsidR="006F14FE" w:rsidRPr="006F14FE" w:rsidRDefault="00873A6B" w:rsidP="006F14FE">
      <w:pPr>
        <w:pStyle w:val="Akapitzlist"/>
        <w:ind w:left="360" w:right="23"/>
        <w:jc w:val="both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>Stanowisko ………………………………...……......………………………………………</w:t>
      </w:r>
    </w:p>
    <w:p w14:paraId="59F49523" w14:textId="77777777" w:rsidR="006F14FE" w:rsidRPr="006F14FE" w:rsidRDefault="00873A6B" w:rsidP="006F14FE">
      <w:pPr>
        <w:pStyle w:val="Akapitzlist"/>
        <w:ind w:left="360" w:right="23"/>
        <w:jc w:val="both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>Zakres umocowania: ………………………………………………………………………</w:t>
      </w:r>
    </w:p>
    <w:p w14:paraId="7E269011" w14:textId="77777777" w:rsidR="006F14FE" w:rsidRPr="006F14FE" w:rsidRDefault="006F14FE" w:rsidP="006F14FE">
      <w:pPr>
        <w:pStyle w:val="Akapitzlist"/>
        <w:ind w:left="360" w:right="23"/>
        <w:jc w:val="both"/>
        <w:rPr>
          <w:rFonts w:ascii="Times New Roman" w:hAnsi="Times New Roman" w:cs="Times New Roman"/>
          <w:sz w:val="22"/>
          <w:szCs w:val="22"/>
        </w:rPr>
      </w:pPr>
    </w:p>
    <w:p w14:paraId="4173EE51" w14:textId="170A3882" w:rsidR="00873A6B" w:rsidRPr="006F14FE" w:rsidRDefault="00873A6B" w:rsidP="006F14FE">
      <w:pPr>
        <w:pStyle w:val="Akapitzlist"/>
        <w:ind w:left="360" w:right="23"/>
        <w:jc w:val="both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>Stosownie do wymogów art. 117 ust. 4 ustawy Pzp, oświadczamy że usługi wykonają poszczególni Wykonawcy wspólnie ubiegający się o udzielenie zamówienia zgodnie z poniższą tabelą:</w:t>
      </w:r>
    </w:p>
    <w:tbl>
      <w:tblPr>
        <w:tblW w:w="8641" w:type="dxa"/>
        <w:tblInd w:w="421" w:type="dxa"/>
        <w:tblLook w:val="04A0" w:firstRow="1" w:lastRow="0" w:firstColumn="1" w:lastColumn="0" w:noHBand="0" w:noVBand="1"/>
      </w:tblPr>
      <w:tblGrid>
        <w:gridCol w:w="4474"/>
        <w:gridCol w:w="4167"/>
      </w:tblGrid>
      <w:tr w:rsidR="00873A6B" w:rsidRPr="006F14FE" w14:paraId="100FA32D" w14:textId="77777777" w:rsidTr="006F14FE"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3035F" w14:textId="786549F5" w:rsidR="00873A6B" w:rsidRPr="006F14FE" w:rsidRDefault="00873A6B" w:rsidP="0052495F">
            <w:pPr>
              <w:spacing w:before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14FE">
              <w:rPr>
                <w:rFonts w:ascii="Times New Roman" w:hAnsi="Times New Roman"/>
                <w:sz w:val="18"/>
                <w:szCs w:val="18"/>
              </w:rPr>
              <w:t>Nazwa Wykonawcy wspólnie ubiegającego się o udzielenie zamówienia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51D3E" w14:textId="77777777" w:rsidR="00873A6B" w:rsidRPr="006F14FE" w:rsidRDefault="00873A6B" w:rsidP="0052495F">
            <w:pPr>
              <w:spacing w:before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14FE">
              <w:rPr>
                <w:rFonts w:ascii="Times New Roman" w:hAnsi="Times New Roman"/>
                <w:sz w:val="18"/>
                <w:szCs w:val="18"/>
              </w:rPr>
              <w:t>Zakres usług, który będzie wykonywał dany Wykonawca wspólnie ubiegający się o udzielenie zamówienia</w:t>
            </w:r>
          </w:p>
        </w:tc>
      </w:tr>
      <w:tr w:rsidR="00873A6B" w:rsidRPr="006F14FE" w14:paraId="6508AAD7" w14:textId="77777777" w:rsidTr="006F14FE">
        <w:trPr>
          <w:trHeight w:val="422"/>
        </w:trPr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3AC0C" w14:textId="77777777" w:rsidR="00873A6B" w:rsidRPr="006F14FE" w:rsidRDefault="00873A6B" w:rsidP="0052495F">
            <w:pPr>
              <w:spacing w:before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C12C4" w14:textId="77777777" w:rsidR="00873A6B" w:rsidRPr="006F14FE" w:rsidRDefault="00873A6B" w:rsidP="0052495F">
            <w:pPr>
              <w:spacing w:before="60"/>
              <w:jc w:val="both"/>
              <w:rPr>
                <w:rFonts w:ascii="Times New Roman" w:hAnsi="Times New Roman"/>
              </w:rPr>
            </w:pPr>
          </w:p>
        </w:tc>
      </w:tr>
      <w:tr w:rsidR="00873A6B" w:rsidRPr="006F14FE" w14:paraId="44817152" w14:textId="77777777" w:rsidTr="006F14FE"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ED871" w14:textId="77777777" w:rsidR="00873A6B" w:rsidRPr="006F14FE" w:rsidRDefault="00873A6B" w:rsidP="0052495F">
            <w:pPr>
              <w:spacing w:before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34D4" w14:textId="77777777" w:rsidR="00873A6B" w:rsidRPr="006F14FE" w:rsidRDefault="00873A6B" w:rsidP="0052495F">
            <w:pPr>
              <w:spacing w:before="60"/>
              <w:jc w:val="both"/>
              <w:rPr>
                <w:rFonts w:ascii="Times New Roman" w:hAnsi="Times New Roman"/>
              </w:rPr>
            </w:pPr>
          </w:p>
        </w:tc>
      </w:tr>
    </w:tbl>
    <w:p w14:paraId="34E53B7E" w14:textId="77777777" w:rsidR="00873A6B" w:rsidRDefault="00873A6B" w:rsidP="00C957F4">
      <w:pPr>
        <w:pStyle w:val="Nagwek1"/>
        <w:tabs>
          <w:tab w:val="left" w:pos="0"/>
        </w:tabs>
        <w:suppressAutoHyphens/>
        <w:ind w:firstLine="708"/>
        <w:rPr>
          <w:rFonts w:ascii="Arial" w:hAnsi="Arial" w:cs="Arial"/>
          <w:b w:val="0"/>
          <w:bCs w:val="0"/>
          <w:sz w:val="20"/>
          <w:szCs w:val="20"/>
        </w:rPr>
      </w:pPr>
    </w:p>
    <w:p w14:paraId="276784C1" w14:textId="77777777" w:rsidR="006F14FE" w:rsidRPr="006F14FE" w:rsidRDefault="00873A6B" w:rsidP="00873A6B">
      <w:pPr>
        <w:pStyle w:val="Akapitzlist"/>
        <w:numPr>
          <w:ilvl w:val="0"/>
          <w:numId w:val="2"/>
        </w:numPr>
        <w:ind w:right="23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b/>
          <w:sz w:val="22"/>
          <w:szCs w:val="22"/>
        </w:rPr>
        <w:t xml:space="preserve">Informacje dotyczące podwykonawców lub dalszych podwykonawców* </w:t>
      </w:r>
    </w:p>
    <w:p w14:paraId="75AF926D" w14:textId="0154A5C1" w:rsidR="00873A6B" w:rsidRPr="006F14FE" w:rsidRDefault="00873A6B" w:rsidP="006F14FE">
      <w:pPr>
        <w:pStyle w:val="Akapitzlist"/>
        <w:ind w:left="360" w:right="23"/>
        <w:rPr>
          <w:rFonts w:ascii="Times New Roman" w:hAnsi="Times New Roman" w:cs="Times New Roman"/>
          <w:sz w:val="22"/>
          <w:szCs w:val="22"/>
        </w:rPr>
      </w:pPr>
      <w:r w:rsidRPr="006F14FE">
        <w:rPr>
          <w:rFonts w:ascii="Times New Roman" w:hAnsi="Times New Roman" w:cs="Times New Roman"/>
          <w:sz w:val="22"/>
          <w:szCs w:val="22"/>
        </w:rPr>
        <w:t>Informuję, że przy realizacji zamówienia nie będziemy/będziemy* korzystać z podwykonawców w zakresie:</w:t>
      </w:r>
    </w:p>
    <w:tbl>
      <w:tblPr>
        <w:tblStyle w:val="Tabela-Siatka"/>
        <w:tblW w:w="8641" w:type="dxa"/>
        <w:tblInd w:w="421" w:type="dxa"/>
        <w:tblLook w:val="04A0" w:firstRow="1" w:lastRow="0" w:firstColumn="1" w:lastColumn="0" w:noHBand="0" w:noVBand="1"/>
      </w:tblPr>
      <w:tblGrid>
        <w:gridCol w:w="4103"/>
        <w:gridCol w:w="4538"/>
      </w:tblGrid>
      <w:tr w:rsidR="00873A6B" w:rsidRPr="006F14FE" w14:paraId="159CFB70" w14:textId="77777777" w:rsidTr="006F14FE">
        <w:tc>
          <w:tcPr>
            <w:tcW w:w="4103" w:type="dxa"/>
            <w:shd w:val="clear" w:color="auto" w:fill="auto"/>
          </w:tcPr>
          <w:p w14:paraId="6B916425" w14:textId="77777777" w:rsidR="00873A6B" w:rsidRPr="006F14FE" w:rsidRDefault="00873A6B" w:rsidP="0052495F">
            <w:pPr>
              <w:ind w:right="23"/>
              <w:rPr>
                <w:rFonts w:ascii="Times New Roman" w:hAnsi="Times New Roman"/>
                <w:sz w:val="18"/>
                <w:szCs w:val="18"/>
              </w:rPr>
            </w:pPr>
            <w:r w:rsidRPr="006F14FE">
              <w:rPr>
                <w:rFonts w:ascii="Times New Roman" w:hAnsi="Times New Roman"/>
                <w:sz w:val="18"/>
                <w:szCs w:val="18"/>
              </w:rPr>
              <w:t>Rodzaj i zakres powierzonych prac</w:t>
            </w:r>
          </w:p>
        </w:tc>
        <w:tc>
          <w:tcPr>
            <w:tcW w:w="4538" w:type="dxa"/>
            <w:shd w:val="clear" w:color="auto" w:fill="auto"/>
          </w:tcPr>
          <w:p w14:paraId="43BBC5B8" w14:textId="77777777" w:rsidR="00873A6B" w:rsidRPr="006F14FE" w:rsidRDefault="00873A6B" w:rsidP="0052495F">
            <w:pPr>
              <w:ind w:right="23"/>
              <w:rPr>
                <w:rFonts w:ascii="Times New Roman" w:hAnsi="Times New Roman"/>
                <w:sz w:val="18"/>
                <w:szCs w:val="18"/>
              </w:rPr>
            </w:pPr>
            <w:r w:rsidRPr="006F14FE">
              <w:rPr>
                <w:rFonts w:ascii="Times New Roman" w:hAnsi="Times New Roman"/>
                <w:sz w:val="18"/>
                <w:szCs w:val="18"/>
              </w:rPr>
              <w:t>Nazwa podwykonawcy</w:t>
            </w:r>
          </w:p>
        </w:tc>
      </w:tr>
      <w:tr w:rsidR="00873A6B" w:rsidRPr="006F14FE" w14:paraId="50BA81EF" w14:textId="77777777" w:rsidTr="006F14FE">
        <w:tc>
          <w:tcPr>
            <w:tcW w:w="4103" w:type="dxa"/>
            <w:shd w:val="clear" w:color="auto" w:fill="auto"/>
          </w:tcPr>
          <w:p w14:paraId="4266B820" w14:textId="77777777" w:rsidR="00873A6B" w:rsidRPr="006F14FE" w:rsidRDefault="00873A6B" w:rsidP="0052495F">
            <w:pPr>
              <w:ind w:right="23"/>
              <w:rPr>
                <w:rFonts w:ascii="Times New Roman" w:hAnsi="Times New Roman"/>
              </w:rPr>
            </w:pPr>
          </w:p>
        </w:tc>
        <w:tc>
          <w:tcPr>
            <w:tcW w:w="4538" w:type="dxa"/>
            <w:shd w:val="clear" w:color="auto" w:fill="auto"/>
          </w:tcPr>
          <w:p w14:paraId="79B2858E" w14:textId="77777777" w:rsidR="00873A6B" w:rsidRPr="006F14FE" w:rsidRDefault="00873A6B" w:rsidP="0052495F">
            <w:pPr>
              <w:ind w:right="23"/>
              <w:rPr>
                <w:rFonts w:ascii="Times New Roman" w:hAnsi="Times New Roman"/>
              </w:rPr>
            </w:pPr>
          </w:p>
        </w:tc>
      </w:tr>
      <w:tr w:rsidR="00873A6B" w:rsidRPr="006F14FE" w14:paraId="064F4D7D" w14:textId="77777777" w:rsidTr="006F14FE">
        <w:tc>
          <w:tcPr>
            <w:tcW w:w="4103" w:type="dxa"/>
            <w:shd w:val="clear" w:color="auto" w:fill="auto"/>
          </w:tcPr>
          <w:p w14:paraId="1E1796A7" w14:textId="77777777" w:rsidR="00873A6B" w:rsidRPr="006F14FE" w:rsidRDefault="00873A6B" w:rsidP="0052495F">
            <w:pPr>
              <w:ind w:right="23"/>
              <w:rPr>
                <w:rFonts w:ascii="Times New Roman" w:hAnsi="Times New Roman"/>
              </w:rPr>
            </w:pPr>
          </w:p>
        </w:tc>
        <w:tc>
          <w:tcPr>
            <w:tcW w:w="4538" w:type="dxa"/>
            <w:shd w:val="clear" w:color="auto" w:fill="auto"/>
          </w:tcPr>
          <w:p w14:paraId="09FB3C91" w14:textId="77777777" w:rsidR="00873A6B" w:rsidRPr="006F14FE" w:rsidRDefault="00873A6B" w:rsidP="0052495F">
            <w:pPr>
              <w:ind w:right="23"/>
              <w:rPr>
                <w:rFonts w:ascii="Times New Roman" w:hAnsi="Times New Roman"/>
              </w:rPr>
            </w:pPr>
          </w:p>
        </w:tc>
      </w:tr>
    </w:tbl>
    <w:p w14:paraId="2B5C5A7A" w14:textId="77777777" w:rsidR="00873A6B" w:rsidRDefault="00873A6B" w:rsidP="00873A6B">
      <w:pPr>
        <w:ind w:right="23"/>
        <w:rPr>
          <w:rFonts w:ascii="Arial" w:hAnsi="Arial" w:cs="Arial"/>
          <w:sz w:val="20"/>
          <w:szCs w:val="20"/>
        </w:rPr>
      </w:pPr>
    </w:p>
    <w:p w14:paraId="00D50807" w14:textId="77777777" w:rsidR="006F14FE" w:rsidRPr="00B20F33" w:rsidRDefault="00873A6B" w:rsidP="00873A6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B20F33">
        <w:rPr>
          <w:rFonts w:ascii="Times New Roman" w:hAnsi="Times New Roman" w:cs="Times New Roman"/>
          <w:b/>
          <w:bCs/>
          <w:color w:val="000000"/>
          <w:sz w:val="22"/>
          <w:szCs w:val="22"/>
        </w:rPr>
        <w:t>Informacja dot. powstania u zamawiającego obowiązku podatkowego:</w:t>
      </w:r>
    </w:p>
    <w:p w14:paraId="7C2E2504" w14:textId="77777777" w:rsidR="006F14FE" w:rsidRPr="00B20F33" w:rsidRDefault="00873A6B" w:rsidP="006F14FE">
      <w:pPr>
        <w:pStyle w:val="Akapitzlist"/>
        <w:ind w:left="360"/>
        <w:rPr>
          <w:rFonts w:ascii="Times New Roman" w:hAnsi="Times New Roman" w:cs="Times New Roman"/>
          <w:color w:val="000000"/>
          <w:sz w:val="22"/>
          <w:szCs w:val="22"/>
        </w:rPr>
      </w:pPr>
      <w:r w:rsidRPr="00B20F33">
        <w:rPr>
          <w:rFonts w:ascii="Times New Roman" w:hAnsi="Times New Roman" w:cs="Times New Roman"/>
          <w:color w:val="000000"/>
          <w:sz w:val="22"/>
          <w:szCs w:val="22"/>
        </w:rPr>
        <w:t>Informuję, że:</w:t>
      </w:r>
    </w:p>
    <w:p w14:paraId="71A456A0" w14:textId="65CA7CD2" w:rsidR="006F14FE" w:rsidRPr="00B20F33" w:rsidRDefault="00873A6B" w:rsidP="00B20F33">
      <w:pPr>
        <w:pStyle w:val="Akapitzlist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20F33">
        <w:rPr>
          <w:rFonts w:ascii="Times New Roman" w:hAnsi="Times New Roman" w:cs="Times New Roman"/>
          <w:color w:val="000000"/>
          <w:sz w:val="22"/>
          <w:szCs w:val="22"/>
        </w:rPr>
        <w:t>- wybór oferty nie będzie prowadzić do powstania u zamawiającego obowiązku podatkowego*</w:t>
      </w:r>
    </w:p>
    <w:p w14:paraId="406A2712" w14:textId="69E9CAF9" w:rsidR="00873A6B" w:rsidRDefault="00873A6B" w:rsidP="00B20F33">
      <w:pPr>
        <w:pStyle w:val="Akapitzlist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20F33">
        <w:rPr>
          <w:rFonts w:ascii="Times New Roman" w:hAnsi="Times New Roman" w:cs="Times New Roman"/>
          <w:color w:val="000000"/>
          <w:sz w:val="22"/>
          <w:szCs w:val="22"/>
        </w:rPr>
        <w:t xml:space="preserve">- wybór oferty będzie prowadzić do powstania u zamawiającego obowiązku podatkowego </w:t>
      </w:r>
      <w:r w:rsidR="00C957F4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B20F33">
        <w:rPr>
          <w:rFonts w:ascii="Times New Roman" w:hAnsi="Times New Roman" w:cs="Times New Roman"/>
          <w:color w:val="000000"/>
          <w:sz w:val="22"/>
          <w:szCs w:val="22"/>
        </w:rPr>
        <w:t>w odniesieniu do następujących towarów lub</w:t>
      </w:r>
      <w:r w:rsidR="00B20F3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B20F33">
        <w:rPr>
          <w:rFonts w:ascii="Times New Roman" w:hAnsi="Times New Roman" w:cs="Times New Roman"/>
          <w:color w:val="000000"/>
          <w:sz w:val="22"/>
          <w:szCs w:val="22"/>
        </w:rPr>
        <w:t>usług:</w:t>
      </w:r>
      <w:r w:rsidRPr="00B20F33">
        <w:rPr>
          <w:rFonts w:ascii="Times New Roman" w:hAnsi="Times New Roman" w:cs="Times New Roman"/>
          <w:sz w:val="22"/>
          <w:szCs w:val="22"/>
        </w:rPr>
        <w:t>………………………………..............</w:t>
      </w:r>
      <w:r w:rsidR="00B20F33">
        <w:rPr>
          <w:rFonts w:ascii="Times New Roman" w:hAnsi="Times New Roman" w:cs="Times New Roman"/>
          <w:sz w:val="22"/>
          <w:szCs w:val="22"/>
        </w:rPr>
        <w:t xml:space="preserve">.... </w:t>
      </w:r>
      <w:r w:rsidRPr="00B20F33">
        <w:rPr>
          <w:rFonts w:ascii="Times New Roman" w:hAnsi="Times New Roman" w:cs="Times New Roman"/>
          <w:color w:val="000000"/>
          <w:sz w:val="22"/>
          <w:szCs w:val="22"/>
        </w:rPr>
        <w:t xml:space="preserve">których dostawa lub świadczenie będzie prowadzić do jego powstania. Wartość towaru lub usług powodująca obowiązek podatkowy u zamawiającego to </w:t>
      </w:r>
      <w:r w:rsidRPr="00B20F33">
        <w:rPr>
          <w:rFonts w:ascii="Times New Roman" w:hAnsi="Times New Roman" w:cs="Times New Roman"/>
          <w:sz w:val="22"/>
          <w:szCs w:val="22"/>
        </w:rPr>
        <w:t xml:space="preserve">…………… </w:t>
      </w:r>
      <w:r w:rsidRPr="00B20F33">
        <w:rPr>
          <w:rFonts w:ascii="Times New Roman" w:hAnsi="Times New Roman" w:cs="Times New Roman"/>
          <w:color w:val="000000"/>
          <w:sz w:val="22"/>
          <w:szCs w:val="22"/>
        </w:rPr>
        <w:t>zł netto*</w:t>
      </w:r>
    </w:p>
    <w:p w14:paraId="64CEF48E" w14:textId="77777777" w:rsidR="00B20F33" w:rsidRPr="00B20F33" w:rsidRDefault="00B20F33" w:rsidP="00B20F33">
      <w:pPr>
        <w:pStyle w:val="Akapitzli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64B15C56" w14:textId="77777777" w:rsidR="00B20F33" w:rsidRPr="00B20F33" w:rsidRDefault="00873A6B" w:rsidP="00873A6B">
      <w:pPr>
        <w:pStyle w:val="Akapitzlist"/>
        <w:numPr>
          <w:ilvl w:val="0"/>
          <w:numId w:val="2"/>
        </w:numPr>
        <w:ind w:right="23"/>
        <w:rPr>
          <w:rFonts w:ascii="Times New Roman" w:hAnsi="Times New Roman" w:cs="Times New Roman"/>
          <w:sz w:val="22"/>
          <w:szCs w:val="22"/>
        </w:rPr>
      </w:pPr>
      <w:r w:rsidRPr="00B20F33">
        <w:rPr>
          <w:rFonts w:ascii="Times New Roman" w:hAnsi="Times New Roman" w:cs="Times New Roman"/>
          <w:b/>
          <w:sz w:val="22"/>
          <w:szCs w:val="22"/>
        </w:rPr>
        <w:lastRenderedPageBreak/>
        <w:t>Informacja dot. wielkości wykonawcy jako przedsiębiorcy:</w:t>
      </w:r>
    </w:p>
    <w:p w14:paraId="08FD8EF3" w14:textId="77777777" w:rsidR="00B20F33" w:rsidRPr="00B20F33" w:rsidRDefault="00873A6B" w:rsidP="00B20F33">
      <w:pPr>
        <w:pStyle w:val="Akapitzlist"/>
        <w:ind w:left="360" w:right="23"/>
        <w:rPr>
          <w:rFonts w:ascii="Times New Roman" w:hAnsi="Times New Roman" w:cs="Times New Roman"/>
          <w:sz w:val="22"/>
          <w:szCs w:val="22"/>
        </w:rPr>
      </w:pPr>
      <w:r w:rsidRPr="00B20F33">
        <w:rPr>
          <w:rFonts w:ascii="Times New Roman" w:hAnsi="Times New Roman" w:cs="Times New Roman"/>
          <w:sz w:val="22"/>
          <w:szCs w:val="22"/>
        </w:rPr>
        <w:t>Informuję, że jestem:</w:t>
      </w:r>
    </w:p>
    <w:p w14:paraId="176F7FA9" w14:textId="77777777" w:rsidR="00B20F33" w:rsidRPr="00B20F33" w:rsidRDefault="00873A6B" w:rsidP="00B20F33">
      <w:pPr>
        <w:pStyle w:val="Akapitzlist"/>
        <w:ind w:left="360" w:right="23"/>
        <w:rPr>
          <w:rFonts w:ascii="Times New Roman" w:hAnsi="Times New Roman" w:cs="Times New Roman"/>
          <w:sz w:val="22"/>
          <w:szCs w:val="22"/>
        </w:rPr>
      </w:pPr>
      <w:r w:rsidRPr="00B20F33">
        <w:rPr>
          <w:rFonts w:ascii="Times New Roman" w:hAnsi="Times New Roman" w:cs="Times New Roman"/>
          <w:sz w:val="22"/>
          <w:szCs w:val="22"/>
        </w:rPr>
        <w:t>- mikro przedsiębiorcą,*</w:t>
      </w:r>
    </w:p>
    <w:p w14:paraId="13F63B04" w14:textId="77777777" w:rsidR="00B20F33" w:rsidRPr="00B20F33" w:rsidRDefault="00873A6B" w:rsidP="00B20F33">
      <w:pPr>
        <w:pStyle w:val="Akapitzlist"/>
        <w:ind w:left="360" w:right="23"/>
        <w:rPr>
          <w:rFonts w:ascii="Times New Roman" w:hAnsi="Times New Roman" w:cs="Times New Roman"/>
          <w:sz w:val="22"/>
          <w:szCs w:val="22"/>
        </w:rPr>
      </w:pPr>
      <w:r w:rsidRPr="00B20F33">
        <w:rPr>
          <w:rFonts w:ascii="Times New Roman" w:hAnsi="Times New Roman" w:cs="Times New Roman"/>
          <w:sz w:val="22"/>
          <w:szCs w:val="22"/>
        </w:rPr>
        <w:t>- małym przedsiębiorcą,*</w:t>
      </w:r>
    </w:p>
    <w:p w14:paraId="360A8AEE" w14:textId="77777777" w:rsidR="00B20F33" w:rsidRPr="00B20F33" w:rsidRDefault="00873A6B" w:rsidP="00B20F33">
      <w:pPr>
        <w:pStyle w:val="Akapitzlist"/>
        <w:ind w:left="360" w:right="23"/>
        <w:rPr>
          <w:rFonts w:ascii="Times New Roman" w:hAnsi="Times New Roman" w:cs="Times New Roman"/>
          <w:sz w:val="22"/>
          <w:szCs w:val="22"/>
        </w:rPr>
      </w:pPr>
      <w:r w:rsidRPr="00B20F33">
        <w:rPr>
          <w:rFonts w:ascii="Times New Roman" w:hAnsi="Times New Roman" w:cs="Times New Roman"/>
          <w:sz w:val="22"/>
          <w:szCs w:val="22"/>
        </w:rPr>
        <w:t>- średnim przedsiębiorcą,*</w:t>
      </w:r>
    </w:p>
    <w:p w14:paraId="3BCFE878" w14:textId="06F336C7" w:rsidR="00873A6B" w:rsidRDefault="00873A6B" w:rsidP="00B20F33">
      <w:pPr>
        <w:pStyle w:val="Akapitzlist"/>
        <w:ind w:left="360" w:right="23"/>
        <w:rPr>
          <w:rFonts w:ascii="Times New Roman" w:hAnsi="Times New Roman" w:cs="Times New Roman"/>
          <w:sz w:val="22"/>
          <w:szCs w:val="22"/>
        </w:rPr>
      </w:pPr>
      <w:r w:rsidRPr="00B20F33">
        <w:rPr>
          <w:rFonts w:ascii="Times New Roman" w:hAnsi="Times New Roman" w:cs="Times New Roman"/>
          <w:sz w:val="22"/>
          <w:szCs w:val="22"/>
        </w:rPr>
        <w:t>- dużym przedsiębiorcą.*</w:t>
      </w:r>
    </w:p>
    <w:p w14:paraId="234748B7" w14:textId="77777777" w:rsidR="00B20F33" w:rsidRDefault="00B20F33" w:rsidP="00873A6B">
      <w:pPr>
        <w:shd w:val="clear" w:color="auto" w:fill="FFFFFF"/>
        <w:tabs>
          <w:tab w:val="left" w:pos="360"/>
          <w:tab w:val="left" w:pos="900"/>
        </w:tabs>
        <w:spacing w:before="6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32161A70" w14:textId="491CA818" w:rsidR="00873A6B" w:rsidRPr="00213649" w:rsidRDefault="00873A6B" w:rsidP="00213649">
      <w:pPr>
        <w:pStyle w:val="Akapitzlist"/>
        <w:numPr>
          <w:ilvl w:val="0"/>
          <w:numId w:val="2"/>
        </w:numPr>
        <w:shd w:val="clear" w:color="auto" w:fill="FFFFFF"/>
        <w:tabs>
          <w:tab w:val="left" w:pos="360"/>
          <w:tab w:val="left" w:pos="90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213649">
        <w:rPr>
          <w:rFonts w:ascii="Times New Roman" w:hAnsi="Times New Roman"/>
          <w:b/>
          <w:sz w:val="22"/>
          <w:szCs w:val="22"/>
        </w:rPr>
        <w:t>Zastrzegamy / nie zastrzegamy*</w:t>
      </w:r>
      <w:r w:rsidRPr="00213649">
        <w:rPr>
          <w:rFonts w:ascii="Times New Roman" w:hAnsi="Times New Roman"/>
          <w:sz w:val="22"/>
          <w:szCs w:val="22"/>
        </w:rPr>
        <w:t xml:space="preserve"> na podstawie przepisów ustawy z dnia 16 kwietnia 1993 r. </w:t>
      </w:r>
      <w:r w:rsidR="00C957F4">
        <w:rPr>
          <w:rFonts w:ascii="Times New Roman" w:hAnsi="Times New Roman"/>
          <w:sz w:val="22"/>
          <w:szCs w:val="22"/>
        </w:rPr>
        <w:br/>
      </w:r>
      <w:r w:rsidRPr="00213649">
        <w:rPr>
          <w:rFonts w:ascii="Times New Roman" w:hAnsi="Times New Roman"/>
          <w:sz w:val="22"/>
          <w:szCs w:val="22"/>
        </w:rPr>
        <w:t>o</w:t>
      </w:r>
      <w:r w:rsidR="00B20F33" w:rsidRPr="00213649">
        <w:rPr>
          <w:rFonts w:ascii="Times New Roman" w:hAnsi="Times New Roman"/>
          <w:sz w:val="22"/>
          <w:szCs w:val="22"/>
        </w:rPr>
        <w:t xml:space="preserve"> </w:t>
      </w:r>
      <w:r w:rsidRPr="00213649">
        <w:rPr>
          <w:rFonts w:ascii="Times New Roman" w:hAnsi="Times New Roman"/>
          <w:sz w:val="22"/>
          <w:szCs w:val="22"/>
        </w:rPr>
        <w:t>zwalczaniu nieuczciwej konkurencji (Dz. U. z 2020 r. poz. 1913  ze zm.), w odniesieniu do informacji zawartych w ofercie, iż nie mogą być one udostępniane innym uczestnikom postępowania. Zastrzeżeniu podlegają następujące informacje, stanowiące tajemnicę przedsiębiorstwa w rozumieniu przepisów o zwalczaniu nieuczciwej konkurencji: …………………………………………………</w:t>
      </w:r>
      <w:r w:rsidR="00213649" w:rsidRPr="00213649">
        <w:rPr>
          <w:rFonts w:ascii="Times New Roman" w:hAnsi="Times New Roman"/>
          <w:sz w:val="22"/>
          <w:szCs w:val="22"/>
        </w:rPr>
        <w:t>……………….</w:t>
      </w:r>
    </w:p>
    <w:p w14:paraId="2DF3F3F7" w14:textId="77777777" w:rsidR="00213649" w:rsidRPr="00213649" w:rsidRDefault="00873A6B" w:rsidP="00213649">
      <w:pPr>
        <w:pStyle w:val="Akapitzlist"/>
        <w:numPr>
          <w:ilvl w:val="0"/>
          <w:numId w:val="2"/>
        </w:numPr>
        <w:shd w:val="clear" w:color="auto" w:fill="FFFFFF"/>
        <w:tabs>
          <w:tab w:val="left" w:pos="360"/>
        </w:tabs>
        <w:spacing w:before="60"/>
        <w:jc w:val="both"/>
        <w:rPr>
          <w:rFonts w:ascii="Times New Roman" w:hAnsi="Times New Roman"/>
          <w:b/>
          <w:bCs/>
          <w:sz w:val="22"/>
          <w:szCs w:val="22"/>
        </w:rPr>
      </w:pPr>
      <w:r w:rsidRPr="00213649">
        <w:rPr>
          <w:rFonts w:ascii="Times New Roman" w:hAnsi="Times New Roman"/>
          <w:b/>
          <w:bCs/>
          <w:sz w:val="22"/>
          <w:szCs w:val="22"/>
        </w:rPr>
        <w:t>Informacja przewidziana w art. 13 lub art. 14 RODO</w:t>
      </w:r>
    </w:p>
    <w:p w14:paraId="62BD1066" w14:textId="1C0609B4" w:rsidR="00873A6B" w:rsidRDefault="00873A6B" w:rsidP="00213649">
      <w:pPr>
        <w:pStyle w:val="Akapitzlist"/>
        <w:shd w:val="clear" w:color="auto" w:fill="FFFFFF"/>
        <w:tabs>
          <w:tab w:val="left" w:pos="360"/>
        </w:tabs>
        <w:spacing w:before="6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213649">
        <w:rPr>
          <w:rFonts w:ascii="Times New Roman" w:hAnsi="Times New Roman" w:cs="Times New Roman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213649">
        <w:rPr>
          <w:rStyle w:val="Zakotwiczenieprzypisudolnego"/>
          <w:rFonts w:ascii="Times New Roman" w:hAnsi="Times New Roman" w:cs="Times New Roman"/>
          <w:sz w:val="22"/>
          <w:szCs w:val="22"/>
        </w:rPr>
        <w:footnoteReference w:id="1"/>
      </w:r>
      <w:r w:rsidRPr="00213649">
        <w:rPr>
          <w:rFonts w:ascii="Times New Roman" w:hAnsi="Times New Roman" w:cs="Times New Roman"/>
          <w:sz w:val="22"/>
          <w:szCs w:val="22"/>
        </w:rPr>
        <w:t>.</w:t>
      </w:r>
    </w:p>
    <w:p w14:paraId="2EAEFF0E" w14:textId="77777777" w:rsidR="00C957F4" w:rsidRPr="00213649" w:rsidRDefault="00C957F4" w:rsidP="00213649">
      <w:pPr>
        <w:pStyle w:val="Akapitzlist"/>
        <w:shd w:val="clear" w:color="auto" w:fill="FFFFFF"/>
        <w:tabs>
          <w:tab w:val="left" w:pos="360"/>
        </w:tabs>
        <w:spacing w:before="60"/>
        <w:ind w:left="36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1922DFA0" w14:textId="77777777" w:rsidR="00C957F4" w:rsidRDefault="00C957F4" w:rsidP="00C957F4">
      <w:pPr>
        <w:pStyle w:val="Tekstpodstawowy3"/>
        <w:numPr>
          <w:ilvl w:val="0"/>
          <w:numId w:val="2"/>
        </w:numPr>
        <w:tabs>
          <w:tab w:val="left" w:pos="90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Czas reakcji na wezwanie/ zgłoszenie do odbioru będzie wynosił …………….. h (kryterium, zgodnie z rozdz. XIX SWZ). </w:t>
      </w:r>
    </w:p>
    <w:p w14:paraId="0FABEEB9" w14:textId="6D600EC0" w:rsidR="00C957F4" w:rsidRPr="00C957F4" w:rsidRDefault="00C957F4" w:rsidP="00C957F4">
      <w:pPr>
        <w:pStyle w:val="Tekstpodstawowy3"/>
        <w:tabs>
          <w:tab w:val="left" w:pos="900"/>
        </w:tabs>
        <w:ind w:left="360"/>
        <w:jc w:val="both"/>
        <w:rPr>
          <w:rFonts w:ascii="Times New Roman" w:hAnsi="Times New Roman" w:cs="Times New Roman"/>
          <w:b w:val="0"/>
          <w:sz w:val="24"/>
          <w:szCs w:val="22"/>
        </w:rPr>
      </w:pPr>
      <w:r w:rsidRPr="00C957F4">
        <w:rPr>
          <w:rFonts w:ascii="Times New Roman" w:hAnsi="Times New Roman"/>
          <w:b w:val="0"/>
          <w:sz w:val="22"/>
        </w:rPr>
        <w:t xml:space="preserve">Maksymalny czas nie może przekraczać 36 h od momentu powiadomienia przez Zamawiającego. Jeżeli Wykonawca zaproponuje dłuższy niż 36 h czas realizacji reklamacji do oceny ofert zostanie przyjęty czas 36 h i taki zostanie uwzględniony w umowie. </w:t>
      </w:r>
    </w:p>
    <w:p w14:paraId="54A0406C" w14:textId="77777777" w:rsidR="00C957F4" w:rsidRPr="00B20F33" w:rsidRDefault="00C957F4" w:rsidP="00873A6B">
      <w:pPr>
        <w:pStyle w:val="Tekstpodstawowy3"/>
        <w:tabs>
          <w:tab w:val="left" w:pos="900"/>
        </w:tabs>
        <w:rPr>
          <w:rFonts w:ascii="Times New Roman" w:hAnsi="Times New Roman" w:cs="Times New Roman"/>
          <w:sz w:val="22"/>
          <w:szCs w:val="22"/>
        </w:rPr>
      </w:pPr>
    </w:p>
    <w:p w14:paraId="4989A3C7" w14:textId="77777777" w:rsidR="006B38D8" w:rsidRPr="006B38D8" w:rsidRDefault="00873A6B" w:rsidP="00873A6B">
      <w:pPr>
        <w:pStyle w:val="Tekstpodstawowy3"/>
        <w:numPr>
          <w:ilvl w:val="0"/>
          <w:numId w:val="2"/>
        </w:numPr>
        <w:tabs>
          <w:tab w:val="left" w:pos="900"/>
        </w:tabs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B38D8">
        <w:rPr>
          <w:rFonts w:ascii="Times New Roman" w:hAnsi="Times New Roman" w:cs="Times New Roman"/>
          <w:sz w:val="22"/>
          <w:szCs w:val="22"/>
        </w:rPr>
        <w:t>Zgodnie z wymaganiami SWZ załączam do oferty następujące oświadczenia i dokumenty:</w:t>
      </w:r>
    </w:p>
    <w:p w14:paraId="4818A2D7" w14:textId="3A502B21" w:rsidR="006F14FE" w:rsidRPr="006B38D8" w:rsidRDefault="00873A6B" w:rsidP="006B38D8">
      <w:pPr>
        <w:pStyle w:val="Tekstpodstawowy3"/>
        <w:tabs>
          <w:tab w:val="left" w:pos="900"/>
        </w:tabs>
        <w:ind w:left="36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B38D8">
        <w:rPr>
          <w:rFonts w:ascii="Times New Roman" w:hAnsi="Times New Roman" w:cs="Times New Roman"/>
          <w:b w:val="0"/>
          <w:sz w:val="22"/>
          <w:szCs w:val="22"/>
        </w:rPr>
        <w:t>1………………………………………</w:t>
      </w:r>
    </w:p>
    <w:p w14:paraId="2BC71B14" w14:textId="41C2B47E" w:rsidR="006B38D8" w:rsidRPr="006B38D8" w:rsidRDefault="006B38D8" w:rsidP="006B38D8">
      <w:pPr>
        <w:pStyle w:val="Tekstpodstawowy3"/>
        <w:tabs>
          <w:tab w:val="left" w:pos="900"/>
        </w:tabs>
        <w:ind w:left="360"/>
        <w:rPr>
          <w:rFonts w:ascii="Times New Roman" w:hAnsi="Times New Roman" w:cs="Times New Roman"/>
          <w:b w:val="0"/>
          <w:sz w:val="22"/>
          <w:szCs w:val="22"/>
        </w:rPr>
      </w:pPr>
      <w:r w:rsidRPr="006B38D8">
        <w:rPr>
          <w:rFonts w:ascii="Times New Roman" w:hAnsi="Times New Roman" w:cs="Times New Roman"/>
          <w:b w:val="0"/>
          <w:bCs w:val="0"/>
          <w:sz w:val="22"/>
          <w:szCs w:val="22"/>
        </w:rPr>
        <w:t>2</w:t>
      </w:r>
      <w:r w:rsidRPr="006B38D8">
        <w:rPr>
          <w:rFonts w:ascii="Times New Roman" w:hAnsi="Times New Roman" w:cs="Times New Roman"/>
          <w:b w:val="0"/>
          <w:sz w:val="22"/>
          <w:szCs w:val="22"/>
        </w:rPr>
        <w:t>………………………………………</w:t>
      </w:r>
    </w:p>
    <w:p w14:paraId="30936F19" w14:textId="6CCDCDE3" w:rsidR="006B38D8" w:rsidRPr="006B38D8" w:rsidRDefault="006B38D8" w:rsidP="006B38D8">
      <w:pPr>
        <w:pStyle w:val="Tekstpodstawowy3"/>
        <w:tabs>
          <w:tab w:val="left" w:pos="900"/>
        </w:tabs>
        <w:ind w:left="360"/>
        <w:rPr>
          <w:rFonts w:ascii="Times New Roman" w:hAnsi="Times New Roman" w:cs="Times New Roman"/>
          <w:b w:val="0"/>
          <w:sz w:val="22"/>
          <w:szCs w:val="22"/>
        </w:rPr>
      </w:pPr>
      <w:r w:rsidRPr="006B38D8">
        <w:rPr>
          <w:rFonts w:ascii="Times New Roman" w:hAnsi="Times New Roman" w:cs="Times New Roman"/>
          <w:b w:val="0"/>
          <w:sz w:val="22"/>
          <w:szCs w:val="22"/>
        </w:rPr>
        <w:t>3………………………………………</w:t>
      </w:r>
    </w:p>
    <w:p w14:paraId="687CDD69" w14:textId="39612AF3" w:rsidR="006B38D8" w:rsidRPr="006B38D8" w:rsidRDefault="006B38D8" w:rsidP="006B38D8">
      <w:pPr>
        <w:pStyle w:val="Tekstpodstawowy3"/>
        <w:tabs>
          <w:tab w:val="left" w:pos="900"/>
        </w:tabs>
        <w:ind w:left="36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B38D8">
        <w:rPr>
          <w:rFonts w:ascii="Times New Roman" w:hAnsi="Times New Roman" w:cs="Times New Roman"/>
          <w:b w:val="0"/>
          <w:bCs w:val="0"/>
          <w:sz w:val="22"/>
          <w:szCs w:val="22"/>
        </w:rPr>
        <w:t>4</w:t>
      </w:r>
      <w:r w:rsidRPr="006B38D8">
        <w:rPr>
          <w:rFonts w:ascii="Times New Roman" w:hAnsi="Times New Roman" w:cs="Times New Roman"/>
          <w:b w:val="0"/>
          <w:sz w:val="22"/>
          <w:szCs w:val="22"/>
        </w:rPr>
        <w:t>………………………………………</w:t>
      </w:r>
    </w:p>
    <w:p w14:paraId="12A7B4E8" w14:textId="77777777" w:rsidR="006B38D8" w:rsidRPr="006B38D8" w:rsidRDefault="006B38D8" w:rsidP="00873A6B">
      <w:pPr>
        <w:ind w:right="23"/>
        <w:rPr>
          <w:rFonts w:ascii="Times New Roman" w:hAnsi="Times New Roman"/>
          <w:b/>
        </w:rPr>
      </w:pPr>
    </w:p>
    <w:p w14:paraId="6D0E71B0" w14:textId="77777777" w:rsidR="006B38D8" w:rsidRPr="006B38D8" w:rsidRDefault="006B38D8" w:rsidP="00873A6B">
      <w:pPr>
        <w:pStyle w:val="Akapitzlist"/>
        <w:numPr>
          <w:ilvl w:val="0"/>
          <w:numId w:val="2"/>
        </w:numPr>
        <w:ind w:right="23"/>
        <w:rPr>
          <w:rFonts w:ascii="Times New Roman" w:hAnsi="Times New Roman" w:cs="Times New Roman"/>
          <w:sz w:val="22"/>
          <w:szCs w:val="22"/>
        </w:rPr>
      </w:pPr>
      <w:r w:rsidRPr="006B38D8">
        <w:rPr>
          <w:rFonts w:ascii="Times New Roman" w:hAnsi="Times New Roman" w:cs="Times New Roman"/>
          <w:b/>
          <w:sz w:val="22"/>
          <w:szCs w:val="22"/>
        </w:rPr>
        <w:t>I</w:t>
      </w:r>
      <w:r w:rsidR="00873A6B" w:rsidRPr="006B38D8">
        <w:rPr>
          <w:rFonts w:ascii="Times New Roman" w:hAnsi="Times New Roman" w:cs="Times New Roman"/>
          <w:b/>
          <w:sz w:val="22"/>
          <w:szCs w:val="22"/>
        </w:rPr>
        <w:t>nne informacje wykonawcy*</w:t>
      </w:r>
    </w:p>
    <w:p w14:paraId="00C0EE9C" w14:textId="158E7F69" w:rsidR="006B38D8" w:rsidRPr="006B38D8" w:rsidRDefault="006B38D8" w:rsidP="006B38D8">
      <w:pPr>
        <w:pStyle w:val="Akapitzlist"/>
        <w:ind w:left="360" w:right="23"/>
        <w:rPr>
          <w:rFonts w:ascii="Times New Roman" w:hAnsi="Times New Roman" w:cs="Times New Roman"/>
          <w:sz w:val="22"/>
          <w:szCs w:val="22"/>
        </w:rPr>
      </w:pPr>
      <w:r w:rsidRPr="006B38D8">
        <w:rPr>
          <w:rFonts w:ascii="Times New Roman" w:hAnsi="Times New Roman" w:cs="Times New Roman"/>
          <w:b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83F20EA" w14:textId="77777777" w:rsidR="00873A6B" w:rsidRDefault="00873A6B" w:rsidP="00873A6B">
      <w:pPr>
        <w:ind w:right="23"/>
        <w:rPr>
          <w:rFonts w:ascii="Arial" w:hAnsi="Arial" w:cs="Arial"/>
          <w:b/>
          <w:bCs/>
          <w:sz w:val="20"/>
          <w:szCs w:val="20"/>
        </w:rPr>
      </w:pPr>
    </w:p>
    <w:p w14:paraId="4042156D" w14:textId="71D362FC" w:rsidR="00C957F4" w:rsidRDefault="00C957F4" w:rsidP="00C957F4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  <w:lang w:eastAsia="pl-PL" w:bidi="ar-SA"/>
        </w:rPr>
        <w:t xml:space="preserve">Oświadczam, że wszystkie informacje podane w powyższych oświadczeniach są aktualne i zgodne </w:t>
      </w:r>
      <w:r w:rsidR="001C2AFD">
        <w:rPr>
          <w:rFonts w:ascii="Times New Roman" w:eastAsia="Times New Roman" w:hAnsi="Times New Roman" w:cs="Times New Roman"/>
          <w:bCs/>
          <w:sz w:val="22"/>
          <w:szCs w:val="22"/>
          <w:lang w:eastAsia="pl-PL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pl-PL" w:bidi="ar-SA"/>
        </w:rPr>
        <w:t>z prawdą oraz zostały przedstawione z pełną świadomością konsekwencji wprowadzenia Zamawiającego w błąd przy przedstawianiu informacji.</w:t>
      </w:r>
    </w:p>
    <w:p w14:paraId="05FC5400" w14:textId="024B091E" w:rsidR="006C4D8F" w:rsidRDefault="006C4D8F" w:rsidP="001E6CAA">
      <w:pPr>
        <w:pStyle w:val="Standard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3A97594" w14:textId="671072A7" w:rsidR="001C2AFD" w:rsidRDefault="001C2AFD" w:rsidP="001E6CAA">
      <w:pPr>
        <w:pStyle w:val="Standard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62A83E8" w14:textId="77777777" w:rsidR="001C2AFD" w:rsidRPr="009E313C" w:rsidRDefault="001C2AFD" w:rsidP="001C2AFD">
      <w:pPr>
        <w:jc w:val="right"/>
        <w:rPr>
          <w:rFonts w:ascii="Times New Roman" w:hAnsi="Times New Roman"/>
          <w:sz w:val="18"/>
          <w:szCs w:val="20"/>
        </w:rPr>
      </w:pPr>
      <w:r w:rsidRPr="009E313C">
        <w:rPr>
          <w:rFonts w:ascii="Times New Roman" w:hAnsi="Times New Roman"/>
          <w:sz w:val="18"/>
          <w:szCs w:val="20"/>
        </w:rPr>
        <w:t xml:space="preserve">…………….……. </w:t>
      </w:r>
      <w:r w:rsidRPr="009E313C">
        <w:rPr>
          <w:rFonts w:ascii="Times New Roman" w:hAnsi="Times New Roman"/>
          <w:i/>
          <w:sz w:val="18"/>
          <w:szCs w:val="20"/>
        </w:rPr>
        <w:t xml:space="preserve">(miejscowość), </w:t>
      </w:r>
      <w:r w:rsidRPr="009E313C">
        <w:rPr>
          <w:rFonts w:ascii="Times New Roman" w:hAnsi="Times New Roman"/>
          <w:sz w:val="18"/>
          <w:szCs w:val="20"/>
        </w:rPr>
        <w:t>dnia ………….……</w:t>
      </w:r>
    </w:p>
    <w:p w14:paraId="18132FBA" w14:textId="77777777" w:rsidR="001C2AFD" w:rsidRDefault="001C2AFD" w:rsidP="001C2AFD">
      <w:pPr>
        <w:spacing w:after="12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14:paraId="331AC13F" w14:textId="77777777" w:rsidR="001C2AFD" w:rsidRDefault="001C2AFD" w:rsidP="001C2AFD">
      <w:pPr>
        <w:spacing w:before="80"/>
        <w:ind w:left="4248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………………………………………………………………</w:t>
      </w:r>
    </w:p>
    <w:p w14:paraId="24745D17" w14:textId="77777777" w:rsidR="001C2AFD" w:rsidRPr="00C932A0" w:rsidRDefault="001C2AFD" w:rsidP="001C2AFD">
      <w:pPr>
        <w:widowControl w:val="0"/>
        <w:suppressAutoHyphens/>
        <w:jc w:val="right"/>
        <w:rPr>
          <w:rFonts w:ascii="Times New Roman" w:hAnsi="Times New Roman"/>
          <w:bCs/>
          <w:i/>
          <w:sz w:val="16"/>
          <w:szCs w:val="16"/>
        </w:rPr>
      </w:pPr>
      <w:r w:rsidRPr="00C932A0">
        <w:rPr>
          <w:rFonts w:ascii="Times New Roman" w:hAnsi="Times New Roman"/>
          <w:bCs/>
          <w:i/>
          <w:sz w:val="16"/>
          <w:szCs w:val="16"/>
        </w:rPr>
        <w:t xml:space="preserve">(podpis osoby uprawnionej do reprezentacji w formie elektronicznej (kwalifikowany) </w:t>
      </w:r>
    </w:p>
    <w:p w14:paraId="1F23EE9C" w14:textId="77777777" w:rsidR="001C2AFD" w:rsidRPr="00C932A0" w:rsidRDefault="001C2AFD" w:rsidP="001C2AFD">
      <w:pPr>
        <w:widowControl w:val="0"/>
        <w:suppressAutoHyphens/>
        <w:jc w:val="right"/>
        <w:rPr>
          <w:rFonts w:ascii="Times New Roman" w:hAnsi="Times New Roman"/>
          <w:bCs/>
          <w:i/>
          <w:sz w:val="16"/>
          <w:szCs w:val="16"/>
        </w:rPr>
      </w:pPr>
      <w:r w:rsidRPr="00C932A0">
        <w:rPr>
          <w:rFonts w:ascii="Times New Roman" w:hAnsi="Times New Roman"/>
          <w:bCs/>
          <w:i/>
          <w:sz w:val="16"/>
          <w:szCs w:val="16"/>
        </w:rPr>
        <w:t xml:space="preserve">lub w postaci elektronicznej opatrzonej podpisem zaufanym </w:t>
      </w:r>
    </w:p>
    <w:p w14:paraId="7D0B50DF" w14:textId="775B4E0A" w:rsidR="001C2AFD" w:rsidRPr="00247440" w:rsidRDefault="001C2AFD" w:rsidP="00247440">
      <w:pPr>
        <w:widowControl w:val="0"/>
        <w:suppressAutoHyphens/>
        <w:jc w:val="right"/>
        <w:rPr>
          <w:rFonts w:ascii="Times New Roman" w:hAnsi="Times New Roman"/>
          <w:i/>
          <w:sz w:val="16"/>
          <w:szCs w:val="16"/>
        </w:rPr>
      </w:pPr>
      <w:r w:rsidRPr="00C932A0">
        <w:rPr>
          <w:rFonts w:ascii="Times New Roman" w:hAnsi="Times New Roman"/>
          <w:bCs/>
          <w:i/>
          <w:sz w:val="16"/>
          <w:szCs w:val="16"/>
        </w:rPr>
        <w:t xml:space="preserve">lub podpisem osobistym za pomocą dowodu  osobistego  </w:t>
      </w:r>
    </w:p>
    <w:sectPr w:rsidR="001C2AFD" w:rsidRPr="00247440" w:rsidSect="0067039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F04EF" w14:textId="77777777" w:rsidR="00750059" w:rsidRDefault="00750059" w:rsidP="00670397">
      <w:pPr>
        <w:spacing w:after="0" w:line="240" w:lineRule="auto"/>
      </w:pPr>
      <w:r>
        <w:separator/>
      </w:r>
    </w:p>
  </w:endnote>
  <w:endnote w:type="continuationSeparator" w:id="0">
    <w:p w14:paraId="047BB923" w14:textId="77777777" w:rsidR="00750059" w:rsidRDefault="00750059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1550965"/>
      <w:docPartObj>
        <w:docPartGallery w:val="Page Numbers (Bottom of Page)"/>
        <w:docPartUnique/>
      </w:docPartObj>
    </w:sdtPr>
    <w:sdtContent>
      <w:p w14:paraId="7E51BF0C" w14:textId="29CBC6C5" w:rsidR="006C4D8F" w:rsidRDefault="006C4D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E88862" w14:textId="77777777" w:rsidR="006C4D8F" w:rsidRDefault="006C4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8F8C6" w14:textId="77777777" w:rsidR="00750059" w:rsidRDefault="00750059" w:rsidP="00670397">
      <w:pPr>
        <w:spacing w:after="0" w:line="240" w:lineRule="auto"/>
      </w:pPr>
      <w:r>
        <w:separator/>
      </w:r>
    </w:p>
  </w:footnote>
  <w:footnote w:type="continuationSeparator" w:id="0">
    <w:p w14:paraId="06DA94E4" w14:textId="77777777" w:rsidR="00750059" w:rsidRDefault="00750059" w:rsidP="00670397">
      <w:pPr>
        <w:spacing w:after="0" w:line="240" w:lineRule="auto"/>
      </w:pPr>
      <w:r>
        <w:continuationSeparator/>
      </w:r>
    </w:p>
  </w:footnote>
  <w:footnote w:id="1">
    <w:p w14:paraId="48DE8022" w14:textId="5BAC4F15" w:rsidR="00873A6B" w:rsidRPr="006B38D8" w:rsidRDefault="00873A6B" w:rsidP="00873A6B">
      <w:pPr>
        <w:pStyle w:val="Tekstprzypisudolnego"/>
        <w:jc w:val="both"/>
        <w:rPr>
          <w:rFonts w:ascii="Times New Roman" w:hAnsi="Times New Roman"/>
          <w:sz w:val="16"/>
        </w:rPr>
      </w:pPr>
      <w:r w:rsidRPr="006B38D8">
        <w:rPr>
          <w:rStyle w:val="Znakiprzypiswdolnych"/>
          <w:rFonts w:ascii="Times New Roman" w:hAnsi="Times New Roman"/>
          <w:sz w:val="16"/>
        </w:rPr>
        <w:footnoteRef/>
      </w:r>
      <w:r w:rsidRPr="006B38D8">
        <w:rPr>
          <w:rFonts w:ascii="Times New Roman" w:hAnsi="Times New Roman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62AEB8" w14:textId="2FE9DDC5" w:rsidR="006B38D8" w:rsidRDefault="006B38D8" w:rsidP="006B38D8">
      <w:pPr>
        <w:pStyle w:val="Tekstprzypisudolnego"/>
        <w:jc w:val="both"/>
      </w:pPr>
      <w:r>
        <w:rPr>
          <w:rFonts w:ascii="Times New Roman" w:hAnsi="Times New Roman"/>
          <w:sz w:val="16"/>
        </w:rPr>
        <w:t>*</w:t>
      </w:r>
      <w:r w:rsidRPr="006B38D8">
        <w:rPr>
          <w:rFonts w:ascii="Times New Roman" w:hAnsi="Times New Roman"/>
          <w:sz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8BA15" w14:textId="760A1FD7" w:rsidR="00670397" w:rsidRPr="001C0CAE" w:rsidRDefault="007A3245" w:rsidP="007A3245">
    <w:pPr>
      <w:pStyle w:val="NormalnyWeb"/>
      <w:spacing w:after="0" w:line="480" w:lineRule="auto"/>
      <w:jc w:val="right"/>
      <w:rPr>
        <w:i/>
        <w:iCs/>
        <w:sz w:val="20"/>
        <w:szCs w:val="20"/>
      </w:rPr>
    </w:pPr>
    <w:r w:rsidRPr="001C0CAE">
      <w:rPr>
        <w:i/>
        <w:iCs/>
        <w:sz w:val="20"/>
        <w:szCs w:val="20"/>
      </w:rPr>
      <w:t>Załącznik n</w:t>
    </w:r>
    <w:r w:rsidR="00535B74">
      <w:rPr>
        <w:i/>
        <w:iCs/>
        <w:sz w:val="20"/>
        <w:szCs w:val="20"/>
      </w:rPr>
      <w:t xml:space="preserve"> 1</w:t>
    </w:r>
    <w:r w:rsidRPr="001C0CAE">
      <w:rPr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4177"/>
    <w:multiLevelType w:val="hybridMultilevel"/>
    <w:tmpl w:val="83E21A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721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960879"/>
    <w:multiLevelType w:val="hybridMultilevel"/>
    <w:tmpl w:val="7FEAA77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5908A1"/>
    <w:multiLevelType w:val="multilevel"/>
    <w:tmpl w:val="48206C8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1B68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EB63C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24E0FA8"/>
    <w:multiLevelType w:val="hybridMultilevel"/>
    <w:tmpl w:val="0736E90A"/>
    <w:lvl w:ilvl="0" w:tplc="1E8891AC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86B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3E807C4"/>
    <w:multiLevelType w:val="hybridMultilevel"/>
    <w:tmpl w:val="C7220E88"/>
    <w:lvl w:ilvl="0" w:tplc="9BF481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453B4"/>
    <w:multiLevelType w:val="hybridMultilevel"/>
    <w:tmpl w:val="86EC80EC"/>
    <w:lvl w:ilvl="0" w:tplc="A1FCADA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2189C"/>
    <w:multiLevelType w:val="multilevel"/>
    <w:tmpl w:val="9662A7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726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8AF15D6"/>
    <w:multiLevelType w:val="hybridMultilevel"/>
    <w:tmpl w:val="754C7076"/>
    <w:lvl w:ilvl="0" w:tplc="954C0B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312726">
    <w:abstractNumId w:val="5"/>
  </w:num>
  <w:num w:numId="2" w16cid:durableId="1398624608">
    <w:abstractNumId w:val="3"/>
  </w:num>
  <w:num w:numId="3" w16cid:durableId="355082218">
    <w:abstractNumId w:val="12"/>
  </w:num>
  <w:num w:numId="4" w16cid:durableId="799612594">
    <w:abstractNumId w:val="8"/>
  </w:num>
  <w:num w:numId="5" w16cid:durableId="586229174">
    <w:abstractNumId w:val="4"/>
  </w:num>
  <w:num w:numId="6" w16cid:durableId="793139332">
    <w:abstractNumId w:val="0"/>
  </w:num>
  <w:num w:numId="7" w16cid:durableId="668875618">
    <w:abstractNumId w:val="2"/>
  </w:num>
  <w:num w:numId="8" w16cid:durableId="291057282">
    <w:abstractNumId w:val="10"/>
  </w:num>
  <w:num w:numId="9" w16cid:durableId="271672041">
    <w:abstractNumId w:val="1"/>
  </w:num>
  <w:num w:numId="10" w16cid:durableId="1450586275">
    <w:abstractNumId w:val="11"/>
  </w:num>
  <w:num w:numId="11" w16cid:durableId="797603982">
    <w:abstractNumId w:val="7"/>
  </w:num>
  <w:num w:numId="12" w16cid:durableId="459425309">
    <w:abstractNumId w:val="6"/>
  </w:num>
  <w:num w:numId="13" w16cid:durableId="65853640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PK Sp. z o.o.">
    <w15:presenceInfo w15:providerId="AD" w15:userId="S::admin@polczynskieprzedsiebiorstwo.onmicrosoft.com::cdd17520-757e-4670-90f1-d7c35f7113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397"/>
    <w:rsid w:val="00003AB7"/>
    <w:rsid w:val="00015B1C"/>
    <w:rsid w:val="000419E6"/>
    <w:rsid w:val="00062BB8"/>
    <w:rsid w:val="00065D7F"/>
    <w:rsid w:val="000716EC"/>
    <w:rsid w:val="0009400B"/>
    <w:rsid w:val="000E5F3C"/>
    <w:rsid w:val="00105CCD"/>
    <w:rsid w:val="00107164"/>
    <w:rsid w:val="00113A8A"/>
    <w:rsid w:val="0015097E"/>
    <w:rsid w:val="001637C1"/>
    <w:rsid w:val="0017503B"/>
    <w:rsid w:val="001C0CAE"/>
    <w:rsid w:val="001C2AFD"/>
    <w:rsid w:val="001C472E"/>
    <w:rsid w:val="001D0703"/>
    <w:rsid w:val="001E6CAA"/>
    <w:rsid w:val="00211EAE"/>
    <w:rsid w:val="00212442"/>
    <w:rsid w:val="002129C0"/>
    <w:rsid w:val="00213649"/>
    <w:rsid w:val="002249F3"/>
    <w:rsid w:val="0023531C"/>
    <w:rsid w:val="00243817"/>
    <w:rsid w:val="00247440"/>
    <w:rsid w:val="00282888"/>
    <w:rsid w:val="00286D73"/>
    <w:rsid w:val="002B098A"/>
    <w:rsid w:val="002D3F2E"/>
    <w:rsid w:val="002F4F89"/>
    <w:rsid w:val="00311FAF"/>
    <w:rsid w:val="003477CC"/>
    <w:rsid w:val="00356E2A"/>
    <w:rsid w:val="00376AFF"/>
    <w:rsid w:val="00384E31"/>
    <w:rsid w:val="003853E9"/>
    <w:rsid w:val="003A2013"/>
    <w:rsid w:val="003A2373"/>
    <w:rsid w:val="003C50B1"/>
    <w:rsid w:val="003F5350"/>
    <w:rsid w:val="00404D6B"/>
    <w:rsid w:val="0042692C"/>
    <w:rsid w:val="00430EF6"/>
    <w:rsid w:val="004412C2"/>
    <w:rsid w:val="00444682"/>
    <w:rsid w:val="00453240"/>
    <w:rsid w:val="00473509"/>
    <w:rsid w:val="004823EF"/>
    <w:rsid w:val="00493C25"/>
    <w:rsid w:val="00496AF5"/>
    <w:rsid w:val="004B0B2B"/>
    <w:rsid w:val="004D0192"/>
    <w:rsid w:val="004D17C8"/>
    <w:rsid w:val="004E4B66"/>
    <w:rsid w:val="004F1365"/>
    <w:rsid w:val="004F2188"/>
    <w:rsid w:val="004F59FC"/>
    <w:rsid w:val="00512698"/>
    <w:rsid w:val="00521D85"/>
    <w:rsid w:val="00535B74"/>
    <w:rsid w:val="00536275"/>
    <w:rsid w:val="00546359"/>
    <w:rsid w:val="00571485"/>
    <w:rsid w:val="00580B09"/>
    <w:rsid w:val="00594180"/>
    <w:rsid w:val="005B693D"/>
    <w:rsid w:val="005E68D8"/>
    <w:rsid w:val="005F1FF5"/>
    <w:rsid w:val="006041D7"/>
    <w:rsid w:val="00626CDB"/>
    <w:rsid w:val="00642BFA"/>
    <w:rsid w:val="006455D0"/>
    <w:rsid w:val="00650A77"/>
    <w:rsid w:val="00656D65"/>
    <w:rsid w:val="00670397"/>
    <w:rsid w:val="006816DE"/>
    <w:rsid w:val="0068450E"/>
    <w:rsid w:val="006A6516"/>
    <w:rsid w:val="006B38D8"/>
    <w:rsid w:val="006C4D8F"/>
    <w:rsid w:val="006E6E55"/>
    <w:rsid w:val="006F14FE"/>
    <w:rsid w:val="007136D9"/>
    <w:rsid w:val="00723607"/>
    <w:rsid w:val="007252AD"/>
    <w:rsid w:val="00750059"/>
    <w:rsid w:val="0078370A"/>
    <w:rsid w:val="0078655C"/>
    <w:rsid w:val="00795795"/>
    <w:rsid w:val="007A3245"/>
    <w:rsid w:val="007C758C"/>
    <w:rsid w:val="007D20B3"/>
    <w:rsid w:val="007E0BE2"/>
    <w:rsid w:val="007E51CD"/>
    <w:rsid w:val="007F7DF6"/>
    <w:rsid w:val="0082053F"/>
    <w:rsid w:val="00846EC2"/>
    <w:rsid w:val="00873A6B"/>
    <w:rsid w:val="00883277"/>
    <w:rsid w:val="008B006B"/>
    <w:rsid w:val="008B2C1A"/>
    <w:rsid w:val="008F1A79"/>
    <w:rsid w:val="009115AC"/>
    <w:rsid w:val="00913EBA"/>
    <w:rsid w:val="00934CEF"/>
    <w:rsid w:val="00951EE5"/>
    <w:rsid w:val="0098064E"/>
    <w:rsid w:val="009917F8"/>
    <w:rsid w:val="0099736D"/>
    <w:rsid w:val="009B3E97"/>
    <w:rsid w:val="009B5AD5"/>
    <w:rsid w:val="009E1A6E"/>
    <w:rsid w:val="009F5584"/>
    <w:rsid w:val="00A12298"/>
    <w:rsid w:val="00A32265"/>
    <w:rsid w:val="00A47876"/>
    <w:rsid w:val="00A573E8"/>
    <w:rsid w:val="00A73B1E"/>
    <w:rsid w:val="00A822AE"/>
    <w:rsid w:val="00A97586"/>
    <w:rsid w:val="00AB1C5A"/>
    <w:rsid w:val="00AB2ACA"/>
    <w:rsid w:val="00AC05B3"/>
    <w:rsid w:val="00AE6183"/>
    <w:rsid w:val="00AF0EA9"/>
    <w:rsid w:val="00AF273F"/>
    <w:rsid w:val="00B0459C"/>
    <w:rsid w:val="00B20F33"/>
    <w:rsid w:val="00B26725"/>
    <w:rsid w:val="00B5771E"/>
    <w:rsid w:val="00B72822"/>
    <w:rsid w:val="00B72FF7"/>
    <w:rsid w:val="00B915BD"/>
    <w:rsid w:val="00B93EFC"/>
    <w:rsid w:val="00B95DBA"/>
    <w:rsid w:val="00BA05C7"/>
    <w:rsid w:val="00BB00D3"/>
    <w:rsid w:val="00BB0932"/>
    <w:rsid w:val="00BB5094"/>
    <w:rsid w:val="00BC3EFB"/>
    <w:rsid w:val="00C0504A"/>
    <w:rsid w:val="00C11D84"/>
    <w:rsid w:val="00C208B5"/>
    <w:rsid w:val="00C408EC"/>
    <w:rsid w:val="00C454A3"/>
    <w:rsid w:val="00C6497A"/>
    <w:rsid w:val="00C957F4"/>
    <w:rsid w:val="00CC429D"/>
    <w:rsid w:val="00CC778F"/>
    <w:rsid w:val="00CD1BB0"/>
    <w:rsid w:val="00D20A33"/>
    <w:rsid w:val="00D568D8"/>
    <w:rsid w:val="00D613BB"/>
    <w:rsid w:val="00D92D69"/>
    <w:rsid w:val="00DA63E0"/>
    <w:rsid w:val="00DD0C4C"/>
    <w:rsid w:val="00DE216E"/>
    <w:rsid w:val="00DF13A5"/>
    <w:rsid w:val="00E035C9"/>
    <w:rsid w:val="00E506CD"/>
    <w:rsid w:val="00EB5CFF"/>
    <w:rsid w:val="00EC22CD"/>
    <w:rsid w:val="00ED5249"/>
    <w:rsid w:val="00F0050F"/>
    <w:rsid w:val="00F02E18"/>
    <w:rsid w:val="00F047EE"/>
    <w:rsid w:val="00F243A3"/>
    <w:rsid w:val="00F4224A"/>
    <w:rsid w:val="00F50F0C"/>
    <w:rsid w:val="00F82C14"/>
    <w:rsid w:val="00F84925"/>
    <w:rsid w:val="00FA3D9B"/>
    <w:rsid w:val="00FB25A1"/>
    <w:rsid w:val="00FB4113"/>
    <w:rsid w:val="00FC22A7"/>
    <w:rsid w:val="00FC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41BB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3A6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1C0CAE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F1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412C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aliases w:val="normalny tekst"/>
    <w:basedOn w:val="Standard"/>
    <w:link w:val="AkapitzlistZnak"/>
    <w:qFormat/>
    <w:rsid w:val="001E6CAA"/>
    <w:pPr>
      <w:ind w:left="708"/>
    </w:pPr>
  </w:style>
  <w:style w:type="paragraph" w:styleId="Bezodstpw">
    <w:name w:val="No Spacing"/>
    <w:qFormat/>
    <w:rsid w:val="00F84925"/>
    <w:rPr>
      <w:rFonts w:ascii="Verdana" w:eastAsia="Times New Roman" w:hAnsi="Verdana"/>
      <w:szCs w:val="22"/>
      <w:lang w:val="en-US" w:eastAsia="en-US" w:bidi="en-US"/>
    </w:rPr>
  </w:style>
  <w:style w:type="paragraph" w:styleId="Tekstpodstawowy2">
    <w:name w:val="Body Text 2"/>
    <w:basedOn w:val="Normalny"/>
    <w:link w:val="Tekstpodstawowy2Znak"/>
    <w:semiHidden/>
    <w:rsid w:val="006C4D8F"/>
    <w:pPr>
      <w:spacing w:after="0" w:line="240" w:lineRule="auto"/>
    </w:pPr>
    <w:rPr>
      <w:rFonts w:ascii="Arial Narrow" w:eastAsia="Times New Roman" w:hAnsi="Arial Narrow" w:cs="Arial"/>
      <w:b/>
      <w:iCs/>
      <w:spacing w:val="1"/>
      <w:sz w:val="16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C4D8F"/>
    <w:rPr>
      <w:rFonts w:ascii="Arial Narrow" w:eastAsia="Times New Roman" w:hAnsi="Arial Narrow" w:cs="Arial"/>
      <w:b/>
      <w:iCs/>
      <w:spacing w:val="1"/>
      <w:sz w:val="16"/>
      <w:szCs w:val="25"/>
    </w:rPr>
  </w:style>
  <w:style w:type="paragraph" w:styleId="Tekstpodstawowy3">
    <w:name w:val="Body Text 3"/>
    <w:basedOn w:val="Normalny"/>
    <w:link w:val="Tekstpodstawowy3Znak"/>
    <w:semiHidden/>
    <w:rsid w:val="006C4D8F"/>
    <w:pPr>
      <w:spacing w:after="0" w:line="240" w:lineRule="auto"/>
    </w:pPr>
    <w:rPr>
      <w:rFonts w:ascii="Arial Narrow" w:eastAsia="Times New Roman" w:hAnsi="Arial Narrow" w:cs="Arial"/>
      <w:b/>
      <w:bCs/>
      <w:iCs/>
      <w:spacing w:val="1"/>
      <w:sz w:val="20"/>
      <w:szCs w:val="25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C4D8F"/>
    <w:rPr>
      <w:rFonts w:ascii="Arial Narrow" w:eastAsia="Times New Roman" w:hAnsi="Arial Narrow" w:cs="Arial"/>
      <w:b/>
      <w:bCs/>
      <w:iCs/>
      <w:spacing w:val="1"/>
      <w:szCs w:val="25"/>
    </w:rPr>
  </w:style>
  <w:style w:type="paragraph" w:styleId="Tekstprzypisudolnego">
    <w:name w:val="footnote text"/>
    <w:basedOn w:val="Normalny"/>
    <w:link w:val="TekstprzypisudolnegoZnak"/>
    <w:unhideWhenUsed/>
    <w:rsid w:val="00493C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93C2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3C25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C208B5"/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qFormat/>
    <w:rsid w:val="00873A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Zakotwiczenieprzypisudolnego">
    <w:name w:val="Zakotwiczenie przypisu dolnego"/>
    <w:rsid w:val="00873A6B"/>
    <w:rPr>
      <w:vertAlign w:val="superscript"/>
    </w:rPr>
  </w:style>
  <w:style w:type="character" w:customStyle="1" w:styleId="TekstpodstawowyZnak">
    <w:name w:val="Tekst podstawowy Znak"/>
    <w:link w:val="Tekstpodstawowy"/>
    <w:qFormat/>
    <w:rsid w:val="00873A6B"/>
    <w:rPr>
      <w:sz w:val="24"/>
      <w:szCs w:val="24"/>
    </w:rPr>
  </w:style>
  <w:style w:type="character" w:customStyle="1" w:styleId="Znakiprzypiswdolnych">
    <w:name w:val="Znaki przypisów dolnych"/>
    <w:qFormat/>
    <w:rsid w:val="00873A6B"/>
  </w:style>
  <w:style w:type="paragraph" w:styleId="Tekstpodstawowy">
    <w:name w:val="Body Text"/>
    <w:basedOn w:val="Normalny"/>
    <w:link w:val="TekstpodstawowyZnak"/>
    <w:rsid w:val="00873A6B"/>
    <w:pPr>
      <w:spacing w:after="120" w:line="240" w:lineRule="auto"/>
    </w:pPr>
    <w:rPr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73A6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8064E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6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06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064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6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64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93B32-E66C-4795-BD93-6B00B157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1158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PPK Sp. z o.o.</cp:lastModifiedBy>
  <cp:revision>6</cp:revision>
  <cp:lastPrinted>2022-09-19T13:36:00Z</cp:lastPrinted>
  <dcterms:created xsi:type="dcterms:W3CDTF">2024-09-24T10:52:00Z</dcterms:created>
  <dcterms:modified xsi:type="dcterms:W3CDTF">2024-09-25T06:29:00Z</dcterms:modified>
</cp:coreProperties>
</file>