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EZP/2/REM/2024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ZAŁĄCZNIK NR 1 do SWZ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FORMULARZ OFERTY</w:t>
      </w:r>
    </w:p>
    <w:p>
      <w:pPr>
        <w:pStyle w:val="Normal"/>
        <w:spacing w:before="12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Szkołą Podstawowa nr 31, ul. Orłowska 57 81-542 Gdynia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Pełne dane adresowe Wykonawcy/Wykonawców: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(firma)/imię nazwisko…………………………………………………………………………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Adres …………………………………………………………………………………………………..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telefonu/nr faksu ……………………………………………………………………………………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NIP/PESEL …………………………..…………………………………………………………………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REGON  …………………………….………………………………………………………………….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KRS/CEIDG ……………………………………………………………………………………………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………………………………………………………………………………………..........……</w:t>
      </w:r>
    </w:p>
    <w:p>
      <w:pPr>
        <w:pStyle w:val="Normal"/>
        <w:spacing w:before="120" w:after="0"/>
        <w:rPr>
          <w:rStyle w:val="Domylnaczcionkaakapitu3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Nawiązując do ogłoszenia o przetargu przeprowadzonym w trybie podstawowym na podstawie art. 275 pkt.1 ustawy PZP </w:t>
      </w:r>
      <w:r>
        <w:rPr>
          <w:rFonts w:cs="Times New Roman" w:ascii="Times New Roman" w:hAnsi="Times New Roman"/>
          <w:b/>
          <w:i/>
          <w:iCs w:val="false"/>
          <w:color w:val="000000"/>
          <w:sz w:val="24"/>
          <w:szCs w:val="24"/>
        </w:rPr>
        <w:t xml:space="preserve">„Remont toalet na bud. B i C oraz wymiana rur kanalizacyjnych na bud. B i A oraz remont pomieszczeń bibliotecznych w budynku Szkoły Podstawowej Nr 31 w Gdyni ul. Chylońska 227”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auto"/>
          <w:sz w:val="24"/>
          <w:szCs w:val="24"/>
        </w:rPr>
        <w:t xml:space="preserve"> zgodnie z Projektem Prac Remontowych dla inwestycji pn. Wymiana instalacji wod.-kan. na poziomie -1 w budynkach A, B i C</w:t>
        <w:br/>
        <w:t>w Szkole Podstawowej nr 31 w Gdyni oraz Wytycznymi  i Dokumentacją Remontową Wydziału Budynków Urzędu Miasta Gdyni oraz z Projektem Architektoniczno – Budowlanym dot. Powiększenia otworów drzwiowych  w dwóch toaletach : na parterze ( budynek B) i na drugim piętrze ( budynek C) w  budynku  Szkoły Podstawowej nr 31</w:t>
        <w:br/>
        <w:t>w Gdyni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>1. SKŁADAMY OFERTĘ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na wykonanie przedmiotu zamówienia zgodnie ze Specyfikacją Warunków Zamówienia dla niniejszego postępowania.</w:t>
      </w:r>
    </w:p>
    <w:p>
      <w:pPr>
        <w:pStyle w:val="PlainText"/>
        <w:tabs>
          <w:tab w:val="clear" w:pos="720"/>
          <w:tab w:val="left" w:pos="9072" w:leader="dot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ar-SA"/>
        </w:rPr>
        <w:t>2.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OŚWIADCZAMY,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że zapoznaliśmy się ze Specyfikacją Warunków Zamówienia oraz wyjaśnieniami i zmianami SWZ przekazanymi przez Zamawiającego i uznajemy się za związanych określonymi w nich postanowieniami i zasadami postępowania.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ar-SA"/>
        </w:rPr>
        <w:t xml:space="preserve">3.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OFERUJEMY: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CZĘŚĆ 1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3.1. wykonanie przedmiotu zamówienia za cenę: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Cena netto</w:t>
        <w:tab/>
        <w:tab/>
        <w:tab/>
        <w:tab/>
        <w:tab/>
        <w:tab/>
        <w:t>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Słownie…………………………………………………………………………………zł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Podatek VAT ….. %</w:t>
        <w:tab/>
        <w:tab/>
        <w:tab/>
        <w:tab/>
        <w:t>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Słownie…………………………………………………………………………………zł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Cena brutto</w:t>
        <w:tab/>
        <w:tab/>
        <w:tab/>
        <w:tab/>
        <w:tab/>
        <w:t xml:space="preserve">            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 xml:space="preserve">Słownie…………………………………………………………………………………zł 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3.2.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udzielamy gwarancji na przedmiot objęty zamówieniem:</w:t>
      </w:r>
    </w:p>
    <w:tbl>
      <w:tblPr>
        <w:tblW w:w="6879" w:type="dxa"/>
        <w:jc w:val="left"/>
        <w:tblInd w:w="1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439"/>
        <w:gridCol w:w="2328"/>
        <w:gridCol w:w="2112"/>
      </w:tblGrid>
      <w:tr>
        <w:trPr/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 miesięcy*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48 miesięcy*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60 miesięcy*</w:t>
            </w:r>
          </w:p>
        </w:tc>
      </w:tr>
      <w:tr>
        <w:trPr/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ind w:left="36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ind w:left="36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CZĘŚĆ 2: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3.3. wykonanie przedmiotu zamówienia za cenę: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Cena netto</w:t>
        <w:tab/>
        <w:tab/>
        <w:tab/>
        <w:tab/>
        <w:tab/>
        <w:tab/>
        <w:t>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Słownie…………………………………………………………………………………zł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Podatek VAT ….. %</w:t>
        <w:tab/>
        <w:tab/>
        <w:tab/>
        <w:tab/>
        <w:t>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Słownie…………………………………………………………………………………zł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Cena brutto</w:t>
        <w:tab/>
        <w:tab/>
        <w:tab/>
        <w:tab/>
        <w:tab/>
        <w:t xml:space="preserve">            .................................. 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0"/>
        <w:ind w:left="283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Słownie…………………………………………………………………………………zł</w:t>
      </w:r>
    </w:p>
    <w:p>
      <w:pPr>
        <w:pStyle w:val="Normal"/>
        <w:tabs>
          <w:tab w:val="clear" w:pos="720"/>
          <w:tab w:val="left" w:pos="284" w:leader="none"/>
        </w:tabs>
        <w:spacing w:lineRule="exact" w:line="360" w:before="120" w:after="12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3.4.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udzielamy gwarancji na przedmiot objęty zamówieniem:</w:t>
      </w:r>
    </w:p>
    <w:tbl>
      <w:tblPr>
        <w:tblW w:w="6879" w:type="dxa"/>
        <w:jc w:val="left"/>
        <w:tblInd w:w="1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439"/>
        <w:gridCol w:w="2328"/>
        <w:gridCol w:w="2112"/>
      </w:tblGrid>
      <w:tr>
        <w:trPr/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 miesięcy*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48 miesięcy*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/>
            </w:pPr>
            <w:r>
              <w:rPr>
                <w:rStyle w:val="FontStyle48"/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60 miesięcy*</w:t>
            </w:r>
          </w:p>
        </w:tc>
      </w:tr>
      <w:tr>
        <w:trPr/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36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ind w:left="360" w:hanging="0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Okres rękojmi jest równy okresowi gwarancji, chyba że ustawowo przysługuje okres dłuższy, wtedy zastosowanie ma dłuższy okres rękojmi</w:t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jc w:val="both"/>
        <w:rPr/>
      </w:pPr>
      <w:r>
        <w:rPr>
          <w:rStyle w:val="FontStyle48"/>
          <w:rFonts w:cs="Times New Roman" w:ascii="Times New Roman" w:hAnsi="Times New Roman"/>
          <w:b w:val="false"/>
          <w:bCs w:val="false"/>
          <w:sz w:val="24"/>
          <w:szCs w:val="24"/>
        </w:rPr>
        <w:t>Oświadczam, że niezaznaczenie żadnego z pól, bądź zaznaczenie większej ilości pól niż jedno, w powyższej tabeli dla danej części Zamówienia oznacza, iż Wykonawca udziela gwarancji w minimalnym wymaganym przez Zamawiającego okresie 36 miesięcy.</w:t>
      </w:r>
    </w:p>
    <w:p>
      <w:pPr>
        <w:pStyle w:val="Normal"/>
        <w:tabs>
          <w:tab w:val="clear" w:pos="720"/>
          <w:tab w:val="left" w:pos="-567" w:leader="none"/>
        </w:tabs>
        <w:spacing w:lineRule="auto" w:line="312" w:before="12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3.3. Zobowiązujemy się do wykonania przedmiotu zamówienia w okresie ….. dni kalendarzowych od daty podpisania umowy </w:t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eastAsia="ar-SA"/>
        </w:rPr>
        <w:t>Okres rękojmi jest równy okresowi gwarancji, chyba że ustawowo przysługuje okres dłuższy, wtedy zastosowanie ma dłuższy okres rękojmi</w:t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jc w:val="both"/>
        <w:rPr/>
      </w:pPr>
      <w:r>
        <w:rPr>
          <w:rStyle w:val="FontStyle48"/>
          <w:rFonts w:cs="Times New Roman" w:ascii="Times New Roman" w:hAnsi="Times New Roman"/>
          <w:b w:val="false"/>
          <w:bCs w:val="false"/>
          <w:sz w:val="24"/>
          <w:szCs w:val="24"/>
        </w:rPr>
        <w:t>Oświadczam, że niezaznaczenie żadnego z pól, bądź zaznaczenie większej ilości pól niż jedno, w powyższej tabeli dla danej części Zamówienia oznacza, iż Wykonawca udziela gwarancji w minimalnym wymaganym przez Zamawiającego okresie 36 miesięcy.</w:t>
      </w:r>
    </w:p>
    <w:p>
      <w:pPr>
        <w:pStyle w:val="Normal"/>
        <w:spacing w:lineRule="auto" w:line="240"/>
        <w:jc w:val="both"/>
        <w:rPr>
          <w:rStyle w:val="FontStyle48"/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8"/>
          <w:rFonts w:cs="Times New Roman" w:ascii="Times New Roman" w:hAnsi="Times New Roman"/>
          <w:b/>
          <w:bCs/>
          <w:sz w:val="24"/>
          <w:szCs w:val="24"/>
        </w:rPr>
        <w:t xml:space="preserve">4. </w:t>
      </w:r>
      <w:r>
        <w:rPr>
          <w:rStyle w:val="Domylnaczcionkaakapitu3"/>
          <w:rFonts w:cs="Times New Roman" w:ascii="Times New Roman" w:hAnsi="Times New Roman"/>
          <w:b/>
          <w:bCs/>
          <w:sz w:val="24"/>
          <w:szCs w:val="24"/>
        </w:rPr>
        <w:t>OŚWIADCZAMY</w:t>
      </w:r>
      <w:r>
        <w:rPr>
          <w:rStyle w:val="Domylnaczcionkaakapitu3"/>
          <w:rFonts w:cs="Times New Roman" w:ascii="Times New Roman" w:hAnsi="Times New Roman"/>
          <w:sz w:val="24"/>
          <w:szCs w:val="24"/>
        </w:rPr>
        <w:t>, iż jesteśmy</w:t>
      </w:r>
      <w:r>
        <w:rPr>
          <w:rStyle w:val="Zakotwiczenieprzypisudolnego"/>
          <w:rFonts w:cs="Times New Roman" w:ascii="Times New Roman" w:hAnsi="Times New Roman"/>
          <w:sz w:val="24"/>
          <w:szCs w:val="24"/>
        </w:rPr>
        <w:footnoteReference w:id="2"/>
      </w:r>
      <w:r>
        <w:rPr>
          <w:rStyle w:val="Domylnaczcionkaakapitu3"/>
          <w:rFonts w:cs="Times New Roman" w:ascii="Times New Roman" w:hAnsi="Times New Roman"/>
          <w:sz w:val="24"/>
          <w:szCs w:val="24"/>
        </w:rPr>
        <w:t xml:space="preserve">: </w:t>
        <w:tab/>
        <w:t>mikroprzedsiębiorstwem*           □ tak             □ nie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omylnaczcionkaakapitu3"/>
          <w:rFonts w:cs="Times New Roman" w:ascii="Times New Roman" w:hAnsi="Times New Roman"/>
          <w:sz w:val="24"/>
          <w:szCs w:val="24"/>
        </w:rPr>
        <w:tab/>
        <w:tab/>
        <w:tab/>
        <w:tab/>
        <w:tab/>
        <w:t>małym przedsiębiorstwem*        □ tak             □ nie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omylnaczcionkaakapitu3"/>
          <w:rFonts w:cs="Times New Roman" w:ascii="Times New Roman" w:hAnsi="Times New Roman"/>
          <w:sz w:val="24"/>
          <w:szCs w:val="24"/>
        </w:rPr>
        <w:tab/>
        <w:tab/>
        <w:tab/>
        <w:tab/>
        <w:tab/>
        <w:t>średnim przedsiębiorstwem*      □ tak             □ nie</w:t>
      </w:r>
    </w:p>
    <w:p>
      <w:pPr>
        <w:pStyle w:val="PlainText"/>
        <w:tabs>
          <w:tab w:val="clear" w:pos="720"/>
          <w:tab w:val="left" w:pos="9072" w:leader="dot"/>
        </w:tabs>
        <w:spacing w:lineRule="auto" w:line="312" w:before="120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cs="Times New Roman" w:ascii="Times New Roman" w:hAnsi="Times New Roman"/>
          <w:b/>
          <w:iCs/>
          <w:color w:val="000000"/>
          <w:sz w:val="24"/>
          <w:szCs w:val="24"/>
          <w:lang w:eastAsia="ar-SA"/>
        </w:rPr>
        <w:t>INFORMUJEMY</w:t>
      </w:r>
      <w:r>
        <w:rPr>
          <w:rFonts w:cs="Times New Roman" w:ascii="Times New Roman" w:hAnsi="Times New Roman"/>
          <w:iCs/>
          <w:color w:val="000000"/>
          <w:sz w:val="24"/>
          <w:szCs w:val="24"/>
          <w:lang w:eastAsia="ar-SA"/>
        </w:rPr>
        <w:t>, że</w:t>
      </w:r>
      <w:r>
        <w:rPr>
          <w:rStyle w:val="Zakotwiczenieprzypisudolnego"/>
          <w:rFonts w:cs="Times New Roman" w:ascii="Times New Roman" w:hAnsi="Times New Roman"/>
          <w:iCs/>
          <w:color w:val="000000"/>
          <w:sz w:val="24"/>
          <w:szCs w:val="24"/>
          <w:lang w:eastAsia="ar-SA"/>
        </w:rPr>
        <w:footnoteReference w:id="3"/>
      </w: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>: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wybór oferty </w:t>
      </w:r>
      <w:r>
        <w:rPr>
          <w:rFonts w:cs="Times New Roman" w:ascii="Times New Roman" w:hAnsi="Times New Roman"/>
          <w:b/>
          <w:bCs/>
          <w:sz w:val="24"/>
          <w:szCs w:val="24"/>
          <w:lang w:eastAsia="pl-PL"/>
        </w:rPr>
        <w:t xml:space="preserve">nie będzie* </w:t>
      </w:r>
      <w:r>
        <w:rPr>
          <w:rFonts w:cs="Times New Roman" w:ascii="Times New Roman" w:hAnsi="Times New Roman"/>
          <w:sz w:val="24"/>
          <w:szCs w:val="24"/>
          <w:lang w:eastAsia="pl-PL"/>
        </w:rPr>
        <w:t>prowadzić do powstania u Zamawiającego obowiązku podatkowego</w:t>
      </w:r>
      <w:r>
        <w:rPr>
          <w:rFonts w:cs="Times New Roman" w:ascii="Times New Roman" w:hAnsi="Times New Roman"/>
          <w:b/>
          <w:bCs/>
          <w:sz w:val="24"/>
          <w:szCs w:val="24"/>
          <w:lang w:eastAsia="pl-PL"/>
        </w:rPr>
        <w:t>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wybór oferty </w:t>
      </w:r>
      <w:r>
        <w:rPr>
          <w:rFonts w:cs="Times New Roman" w:ascii="Times New Roman" w:hAnsi="Times New Roman"/>
          <w:b/>
          <w:bCs/>
          <w:sz w:val="24"/>
          <w:szCs w:val="24"/>
          <w:lang w:eastAsia="pl-PL"/>
        </w:rPr>
        <w:t>będzie*</w:t>
      </w:r>
      <w:r>
        <w:rPr>
          <w:rFonts w:cs="Times New Roman" w:ascii="Times New Roman" w:hAnsi="Times New Roman"/>
          <w:sz w:val="24"/>
          <w:szCs w:val="24"/>
          <w:lang w:eastAsia="pl-PL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  <w:sz w:val="24"/>
          <w:szCs w:val="24"/>
          <w:lang w:eastAsia="pl-PL"/>
        </w:rPr>
        <w:t>towarów/ usług</w:t>
      </w:r>
      <w:r>
        <w:rPr>
          <w:rFonts w:cs="Times New Roman" w:ascii="Times New Roman" w:hAnsi="Times New Roman"/>
          <w:sz w:val="24"/>
          <w:szCs w:val="24"/>
          <w:lang w:eastAsia="pl-PL"/>
        </w:rPr>
        <w:t xml:space="preserve">: ……..………………………………………………………….... </w:t>
      </w:r>
    </w:p>
    <w:p>
      <w:pPr>
        <w:pStyle w:val="Normal"/>
        <w:spacing w:lineRule="auto" w:line="240" w:before="120" w:after="120"/>
        <w:ind w:left="720" w:hanging="0"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pl-PL"/>
        </w:rPr>
      </w:pPr>
      <w:r>
        <w:rPr>
          <w:rFonts w:cs="Times New Roman" w:ascii="Times New Roman" w:hAnsi="Times New Roman"/>
          <w:sz w:val="24"/>
          <w:szCs w:val="24"/>
          <w:lang w:eastAsia="pl-PL"/>
        </w:rPr>
        <w:t xml:space="preserve">Wartość </w:t>
      </w:r>
      <w:r>
        <w:rPr>
          <w:rFonts w:cs="Times New Roman" w:ascii="Times New Roman" w:hAnsi="Times New Roman"/>
          <w:i/>
          <w:iCs/>
          <w:sz w:val="24"/>
          <w:szCs w:val="24"/>
          <w:lang w:eastAsia="pl-PL"/>
        </w:rPr>
        <w:t>towaru/ usług</w:t>
      </w:r>
      <w:r>
        <w:rPr>
          <w:rFonts w:cs="Times New Roman" w:ascii="Times New Roman" w:hAnsi="Times New Roman"/>
          <w:sz w:val="24"/>
          <w:szCs w:val="24"/>
          <w:lang w:eastAsia="pl-PL"/>
        </w:rPr>
        <w:t xml:space="preserve"> powodująca obowiązek podatkowy u Zamawiającego to …………………………………………………………………. zł netto</w:t>
      </w:r>
      <w:r>
        <w:rPr>
          <w:rFonts w:cs="Times New Roman" w:ascii="Times New Roman" w:hAnsi="Times New Roman"/>
          <w:bCs/>
          <w:sz w:val="24"/>
          <w:szCs w:val="24"/>
          <w:lang w:eastAsia="pl-PL"/>
        </w:rPr>
        <w:t>.</w:t>
      </w:r>
    </w:p>
    <w:p>
      <w:pPr>
        <w:pStyle w:val="BodyTextIndent2"/>
        <w:tabs>
          <w:tab w:val="clear" w:pos="720"/>
          <w:tab w:val="left" w:pos="390" w:leader="none"/>
        </w:tabs>
        <w:spacing w:before="120" w:after="0"/>
        <w:ind w:lef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JESTEŚMY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związani ofertą przez okres wskazany w SWZ. </w:t>
      </w:r>
    </w:p>
    <w:p>
      <w:pPr>
        <w:pStyle w:val="Normal"/>
        <w:tabs>
          <w:tab w:val="clear" w:pos="720"/>
          <w:tab w:val="left" w:pos="-567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7. </w:t>
      </w:r>
      <w:r>
        <w:rPr>
          <w:rFonts w:cs="Times New Roman" w:ascii="Times New Roman" w:hAnsi="Times New Roman"/>
          <w:b/>
          <w:sz w:val="24"/>
          <w:szCs w:val="24"/>
        </w:rPr>
        <w:t xml:space="preserve">AKCEPTUJEMY </w:t>
      </w:r>
      <w:r>
        <w:rPr>
          <w:rFonts w:cs="Times New Roman" w:ascii="Times New Roman" w:hAnsi="Times New Roman"/>
          <w:sz w:val="24"/>
          <w:szCs w:val="24"/>
        </w:rPr>
        <w:t>warunki płatności określone przez Zamawiającego w projekcie Umowy/ tj. w ciągu 21 dni od złożenia prawidłowej faktury.</w:t>
      </w:r>
      <w:r>
        <w:rPr>
          <w:rFonts w:cs="Times New Roman" w:ascii="Times New Roman" w:hAnsi="Times New Roman"/>
          <w:color w:val="FF0000"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left" w:pos="-567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8. OŚWIADCZAMY</w:t>
      </w:r>
      <w:r>
        <w:rPr>
          <w:rFonts w:cs="Times New Roman" w:ascii="Times New Roman" w:hAnsi="Times New Roman"/>
          <w:sz w:val="24"/>
          <w:szCs w:val="24"/>
        </w:rPr>
        <w:t xml:space="preserve">, że przedmiot zamówienia zamierzamy wykonać: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a) siłami własnymi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siłami własnymi i przy pomocy podwykonawców, na których zasoby powołujemy się w ofercie: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Podwykonawcy na zasoby które powołuje się Wykonawca zostaną powierzone do wykonania następujące zakresy zamówienia: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………………………………………………………………………………………………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(opis zamówienia zlecanego Podwykonawcy na zasoby które powołuje się Wykonawca)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Podwykonawcą  będzie: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(wpisać nazwę i dane adresowe podmiotu)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siłami własnymi i przy pomocy podwykonawców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Podwykonawcy zostaną powierzone do wykonania następujące zakresy zamówienia: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.(opis zamówienia zlecanego Podwykonawcy) 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Podwykonawcą  będzie: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ins w:id="0" w:author="Tomasz Szpinda" w:date="2021-02-12T13:33:00Z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  <w:i/>
          <w:i/>
          <w:iCs/>
          <w:sz w:val="24"/>
          <w:szCs w:val="24"/>
          <w:lang w:eastAsia="pl-PL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9. </w:t>
      </w:r>
      <w:r>
        <w:rPr>
          <w:rFonts w:cs="Times New Roman" w:ascii="Times New Roman" w:hAnsi="Times New Roman"/>
          <w:b/>
          <w:bCs/>
          <w:sz w:val="24"/>
          <w:szCs w:val="24"/>
          <w:lang w:eastAsia="ja-JP"/>
        </w:rPr>
        <w:t>OŚWIADCZAMY</w:t>
      </w:r>
      <w:r>
        <w:rPr>
          <w:rFonts w:cs="Times New Roman" w:ascii="Times New Roman" w:hAnsi="Times New Roman"/>
          <w:sz w:val="24"/>
          <w:szCs w:val="24"/>
          <w:lang w:eastAsia="ja-JP"/>
        </w:rPr>
        <w:t>,</w:t>
      </w:r>
      <w:r>
        <w:rPr>
          <w:rFonts w:cs="Times New Roman" w:ascii="Times New Roman" w:hAnsi="Times New Roman"/>
          <w:i/>
          <w:iCs/>
          <w:sz w:val="24"/>
          <w:szCs w:val="24"/>
          <w:lang w:eastAsia="ja-JP"/>
        </w:rPr>
        <w:t xml:space="preserve"> i</w:t>
      </w:r>
      <w:r>
        <w:rPr>
          <w:rFonts w:cs="Times New Roman" w:ascii="Times New Roman" w:hAnsi="Times New Roman"/>
          <w:sz w:val="24"/>
          <w:szCs w:val="24"/>
          <w:lang w:eastAsia="ja-JP"/>
        </w:rPr>
        <w:t xml:space="preserve">ż następujące kluczowe roboty budowlane wykonają poszczególni Wykonawcy wspólnie ubiegający się o udzielenie zamówienia: (dotyczy tylko </w:t>
      </w:r>
      <w:r>
        <w:rPr>
          <w:rFonts w:cs="Times New Roman" w:ascii="Times New Roman" w:hAnsi="Times New Roman"/>
          <w:i/>
          <w:iCs/>
          <w:sz w:val="24"/>
          <w:szCs w:val="24"/>
          <w:lang w:eastAsia="pl-PL"/>
        </w:rPr>
        <w:t>wykonania kluczowych zadań)</w:t>
      </w:r>
    </w:p>
    <w:p>
      <w:pPr>
        <w:pStyle w:val="Normal"/>
        <w:numPr>
          <w:ilvl w:val="0"/>
          <w:numId w:val="1"/>
        </w:numPr>
        <w:spacing w:before="120" w:after="120"/>
        <w:ind w:left="28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ja-JP"/>
        </w:rPr>
        <w:t xml:space="preserve">Wykonawca (nazwa): …………………………. </w:t>
      </w:r>
    </w:p>
    <w:p>
      <w:pPr>
        <w:pStyle w:val="Normal"/>
        <w:numPr>
          <w:ilvl w:val="0"/>
          <w:numId w:val="1"/>
        </w:numPr>
        <w:spacing w:before="120" w:after="120"/>
        <w:ind w:left="28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ja-JP"/>
        </w:rPr>
        <w:t>Wykona: ………………………………………………………………....</w:t>
      </w:r>
    </w:p>
    <w:p>
      <w:pPr>
        <w:pStyle w:val="Normal"/>
        <w:numPr>
          <w:ilvl w:val="0"/>
          <w:numId w:val="1"/>
        </w:numPr>
        <w:spacing w:before="120" w:after="120"/>
        <w:ind w:left="28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ja-JP"/>
        </w:rPr>
        <w:t xml:space="preserve">Wykonawca (nazwa): …………………………. </w:t>
      </w:r>
    </w:p>
    <w:p>
      <w:pPr>
        <w:pStyle w:val="Normal"/>
        <w:numPr>
          <w:ilvl w:val="0"/>
          <w:numId w:val="1"/>
        </w:numPr>
        <w:spacing w:before="120" w:after="120"/>
        <w:ind w:left="283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ja-JP"/>
        </w:rPr>
        <w:t>Wykona: …………………………………………………………………..</w:t>
      </w:r>
    </w:p>
    <w:p>
      <w:pPr>
        <w:pStyle w:val="Normal"/>
        <w:spacing w:before="120" w:after="0"/>
        <w:ind w:left="360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  <w:lang w:eastAsia="pl-PL"/>
        </w:rPr>
        <w:t>** Dotyczy jedynie Wykonawców wspólnie ubiegających się o zamówienie – należy dostosować do liczby wykonawców w konsorcjum</w:t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10. OŚWIADCZAMY,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ar-SA"/>
        </w:rPr>
        <w:t>że zapoznaliśmy się z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tabs>
          <w:tab w:val="clear" w:pos="720"/>
          <w:tab w:val="left" w:pos="-567" w:leader="none"/>
        </w:tabs>
        <w:spacing w:lineRule="auto" w:line="240"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>11. OŚWIADCZAMY</w:t>
      </w:r>
      <w:r>
        <w:rPr>
          <w:rFonts w:cs="Times New Roman" w:ascii="Times New Roman" w:hAnsi="Times New Roman"/>
          <w:sz w:val="24"/>
          <w:szCs w:val="24"/>
          <w:lang w:eastAsia="ar-SA"/>
        </w:rPr>
        <w:t>,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4"/>
          <w:szCs w:val="24"/>
          <w:lang w:eastAsia="ar-SA"/>
        </w:rPr>
        <w:footnoteReference w:id="4"/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eastAsia="ar-SA"/>
        </w:rPr>
        <w:t>oraz zobowiązujemy się do wypełnienia go niezwłocznie w przypadku zmiany lub rozszerzenia liczby osób, o których mowa powyżej</w:t>
      </w:r>
      <w:r>
        <w:rPr>
          <w:rStyle w:val="Zakotwiczenieprzypisudolnego"/>
          <w:rFonts w:cs="Times New Roman" w:ascii="Times New Roman" w:hAnsi="Times New Roman"/>
          <w:sz w:val="24"/>
          <w:szCs w:val="24"/>
          <w:lang w:eastAsia="ar-SA"/>
        </w:rPr>
        <w:footnoteReference w:id="5"/>
      </w:r>
      <w:r>
        <w:rPr>
          <w:rFonts w:cs="Times New Roman" w:ascii="Times New Roman" w:hAnsi="Times New Roman"/>
          <w:sz w:val="24"/>
          <w:szCs w:val="24"/>
          <w:lang w:eastAsia="ar-SA"/>
        </w:rPr>
        <w:t>.</w:t>
      </w:r>
    </w:p>
    <w:p>
      <w:pPr>
        <w:pStyle w:val="Normal"/>
        <w:tabs>
          <w:tab w:val="clear" w:pos="720"/>
          <w:tab w:val="left" w:pos="-567" w:leader="none"/>
        </w:tabs>
        <w:spacing w:lineRule="exact" w:line="360"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 xml:space="preserve">12.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UPOWAŻNIONYM DO KONTAKTU</w:t>
      </w:r>
      <w:r>
        <w:rPr>
          <w:rFonts w:cs="Times New Roman" w:ascii="Times New Roman" w:hAnsi="Times New Roman"/>
          <w:sz w:val="24"/>
          <w:szCs w:val="24"/>
          <w:lang w:eastAsia="ar-SA"/>
        </w:rPr>
        <w:t xml:space="preserve"> w sprawie przedmiotowego postępowania jest:</w:t>
      </w:r>
    </w:p>
    <w:p>
      <w:pPr>
        <w:pStyle w:val="Normal"/>
        <w:spacing w:lineRule="auto" w:line="360" w:before="120" w:after="120"/>
        <w:ind w:left="786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ar-SA"/>
        </w:rPr>
        <w:t>Imię i nazwisko: 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sz w:val="24"/>
          <w:szCs w:val="24"/>
          <w:lang w:eastAsia="ar-SA"/>
        </w:rPr>
        <w:t>tel. ……………………………………….e-mail: …………………………………</w:t>
      </w:r>
    </w:p>
    <w:p>
      <w:pPr>
        <w:pStyle w:val="Normal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13. Zobowiązujemy się </w:t>
      </w:r>
      <w:r>
        <w:rPr>
          <w:rFonts w:cs="Times New Roman" w:ascii="Times New Roman" w:hAnsi="Times New Roman"/>
          <w:color w:val="auto"/>
          <w:sz w:val="24"/>
          <w:szCs w:val="24"/>
          <w:u w:val="none"/>
        </w:rPr>
        <w:t xml:space="preserve">do przejęcia placu budowy i rozpoczęcia realizacji robót na warunkach określonych w projekcie umowy 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 Upoważniamy Zamawiającego (bądź uprawnionych przedstawicieli) do przeprowadzenia wszelkich badań mających na celu sprawdzenie zaświadczeń, dokumentów i przedłożonych informacji oraz do wyjaśnienia wszystkich aspektów naszej oferty.</w:t>
      </w:r>
    </w:p>
    <w:p>
      <w:pPr>
        <w:pStyle w:val="Normal"/>
        <w:spacing w:lineRule="auto" w:line="240" w:before="177" w:after="1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15. Oświadczamy, iż wszystkie informacje zamieszczone w Ofercie są prawdziwe (za składanie nieprawdziwych informacji Wykonawca odpowiada zgodnie z art. 297 KK).</w:t>
      </w:r>
    </w:p>
    <w:p>
      <w:pPr>
        <w:pStyle w:val="Normal"/>
        <w:spacing w:lineRule="auto" w:line="240" w:before="177" w:after="1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16. </w:t>
      </w:r>
      <w:r>
        <w:rPr>
          <w:rFonts w:cs="Times New Roman" w:ascii="Times New Roman" w:hAnsi="Times New Roman"/>
          <w:b/>
          <w:sz w:val="24"/>
          <w:szCs w:val="24"/>
        </w:rPr>
        <w:t>OŚWIADCZAMY</w:t>
      </w:r>
      <w:r>
        <w:rPr>
          <w:rFonts w:cs="Times New Roman" w:ascii="Times New Roman" w:hAnsi="Times New Roman"/>
          <w:sz w:val="24"/>
          <w:szCs w:val="24"/>
        </w:rPr>
        <w:t>, iż przy wykonywaniu przedmiotu zamówienia zastosujemy wyroby budowlane wprowadzone do obrotu zgodnie z przepisami odrębnymi, tj. ustawą z dnia 16 kwietnia 2004 r. o wyrobach budowlanych (Dz.U. 2020 poz. 215 tj. z późn. zm.). Dokumenty potwierdzające wprowadzenie do obrotu przedstawimy do wglądu w trakcie realizacji, a komplet przekażemy przed odbiorem końcowym.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-2160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SPIS dołączonych oświadczeń i dokumentów: </w:t>
      </w:r>
      <w:r>
        <w:rPr>
          <w:rFonts w:cs="Times New Roman" w:ascii="Times New Roman" w:hAnsi="Times New Roman"/>
          <w:i/>
          <w:sz w:val="24"/>
          <w:szCs w:val="24"/>
          <w:lang w:eastAsia="ar-SA"/>
        </w:rPr>
        <w:t>(należy wymienić )</w:t>
      </w:r>
    </w:p>
    <w:p>
      <w:pPr>
        <w:pStyle w:val="Normal"/>
        <w:tabs>
          <w:tab w:val="clear" w:pos="720"/>
          <w:tab w:val="left" w:pos="-2160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20"/>
          <w:tab w:val="left" w:pos="-2160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20"/>
          <w:tab w:val="left" w:pos="-2160" w:leader="none"/>
        </w:tabs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20"/>
          <w:tab w:val="left" w:pos="-567" w:leader="none"/>
        </w:tabs>
        <w:spacing w:before="120" w:after="0"/>
        <w:ind w:right="-42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*niepotrzebne skreślić</w:t>
      </w:r>
    </w:p>
    <w:p>
      <w:pPr>
        <w:pStyle w:val="Normal"/>
        <w:tabs>
          <w:tab w:val="clear" w:pos="720"/>
          <w:tab w:val="left" w:pos="-567" w:leader="none"/>
        </w:tabs>
        <w:spacing w:before="120" w:after="0"/>
        <w:ind w:right="-426" w:hanging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tabs>
          <w:tab w:val="clear" w:pos="720"/>
          <w:tab w:val="left" w:pos="-567" w:leader="none"/>
        </w:tabs>
        <w:spacing w:before="12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ab/>
        <w:tab/>
        <w:tab/>
        <w:tab/>
        <w:tab/>
        <w:tab/>
        <w:t>podpis Wykonawcy</w:t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ucida Grande CE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>
          <w:rStyle w:val="Znakiprzypiswdolnych"/>
        </w:rPr>
        <w:footnoteRef/>
      </w:r>
      <w:r>
        <w:rPr>
          <w:i/>
          <w:iCs/>
          <w:sz w:val="16"/>
          <w:szCs w:val="16"/>
        </w:rPr>
        <w:t xml:space="preserve">według Ustawy z dnia 6 marca 2018 r. Prawo przedsiębiorców (tj. Dz. U. z 2021 r. poz. 162 ze zm.) </w:t>
      </w:r>
    </w:p>
  </w:footnote>
  <w:footnote w:id="3">
    <w:p>
      <w:pPr>
        <w:pStyle w:val="Normal"/>
        <w:spacing w:before="0" w:after="0"/>
        <w:ind w:left="142" w:hanging="142"/>
        <w:jc w:val="both"/>
        <w:rPr>
          <w:rFonts w:ascii="Verdana" w:hAnsi="Verdana"/>
          <w:i/>
          <w:i/>
          <w:iCs/>
          <w:sz w:val="14"/>
          <w:szCs w:val="14"/>
        </w:rPr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567" w:hanging="360"/>
        <w:jc w:val="both"/>
        <w:rPr>
          <w:rFonts w:ascii="Verdana" w:hAnsi="Verdana"/>
          <w:i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ab/>
        <w:t>wewnątrzwspólnotowego nabycia towarów,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567" w:hanging="360"/>
        <w:jc w:val="both"/>
        <w:rPr>
          <w:rFonts w:ascii="Verdana" w:hAnsi="Verdana"/>
          <w:i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ab/>
        <w:t>importu usług lub importu towarów, z którymi wiąże się obowiązek doliczenia przez zamawiającego przy porównywaniu cen ofertowych podatku VAT.</w:t>
      </w:r>
    </w:p>
  </w:footnote>
  <w:footnote w:id="4">
    <w:p>
      <w:pPr>
        <w:pStyle w:val="Tekstprzypisudolnego1"/>
        <w:spacing w:before="0" w:after="160"/>
        <w:jc w:val="both"/>
        <w:rPr/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 xml:space="preserve"> </w:t>
      </w:r>
      <w:r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>
      <w:pPr>
        <w:pStyle w:val="Tekstprzypisudolnego1"/>
        <w:spacing w:before="0" w:after="160"/>
        <w:jc w:val="both"/>
        <w:rPr/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ab/>
        <w:t xml:space="preserve"> </w:t>
      </w:r>
      <w:r>
        <w:rPr>
          <w:rFonts w:cs="Arial"/>
          <w:color w:val="000000"/>
          <w:sz w:val="18"/>
          <w:szCs w:val="18"/>
        </w:rPr>
        <w:t xml:space="preserve">W przypadku gdy wykonawca </w:t>
      </w:r>
      <w:r>
        <w:rPr>
          <w:rFonts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cs="Arial"/>
          <w:b/>
          <w:bCs/>
          <w:sz w:val="18"/>
          <w:szCs w:val="18"/>
        </w:rPr>
        <w:t>usunięcie treści oświadczenia np. przez jego wykreślenie</w:t>
      </w:r>
      <w:r>
        <w:rPr>
          <w:rFonts w:cs="Arial"/>
          <w:sz w:val="18"/>
          <w:szCs w:val="18"/>
        </w:rPr>
        <w:t>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  <w:szCs w:val="22"/>
        <w:rFonts w:ascii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sz w:val="22"/>
        <w:i w:val="false"/>
        <w:szCs w:val="22"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sz w:val="22"/>
        <w:szCs w:val="22"/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sz w:val="22"/>
        <w:szCs w:val="22"/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sz w:val="22"/>
        <w:szCs w:val="22"/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sz w:val="22"/>
        <w:szCs w:val="22"/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sz w:val="22"/>
        <w:szCs w:val="22"/>
        <w:rFonts w:ascii="Times New Roman" w:hAnsi="Times New Roman"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142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uiPriority w:val="99"/>
    <w:qFormat/>
    <w:rsid w:val="002a1426"/>
    <w:rPr/>
  </w:style>
  <w:style w:type="character" w:styleId="Znakiprzypiswdolnych" w:customStyle="1">
    <w:name w:val="Znaki przypisów dolnych"/>
    <w:uiPriority w:val="99"/>
    <w:qFormat/>
    <w:rsid w:val="002a1426"/>
    <w:rPr>
      <w:vertAlign w:val="superscript"/>
    </w:rPr>
  </w:style>
  <w:style w:type="character" w:styleId="DeltaViewInsertion" w:customStyle="1">
    <w:name w:val="DeltaView Insertion"/>
    <w:uiPriority w:val="99"/>
    <w:qFormat/>
    <w:rsid w:val="002a1426"/>
    <w:rPr>
      <w:b/>
      <w:i/>
      <w:spacing w:val="0"/>
    </w:rPr>
  </w:style>
  <w:style w:type="character" w:styleId="WW8Num27z0" w:customStyle="1">
    <w:name w:val="WW8Num27z0"/>
    <w:uiPriority w:val="99"/>
    <w:qFormat/>
    <w:rsid w:val="002a1426"/>
    <w:rPr>
      <w:rFonts w:ascii="Times New Roman" w:hAnsi="Times New Roman"/>
      <w:sz w:val="22"/>
    </w:rPr>
  </w:style>
  <w:style w:type="character" w:styleId="WW8Num27z3" w:customStyle="1">
    <w:name w:val="WW8Num27z3"/>
    <w:uiPriority w:val="99"/>
    <w:qFormat/>
    <w:rsid w:val="002a1426"/>
    <w:rPr>
      <w:sz w:val="22"/>
    </w:rPr>
  </w:style>
  <w:style w:type="character" w:styleId="FontStyle48" w:customStyle="1">
    <w:name w:val="Font Style48"/>
    <w:uiPriority w:val="99"/>
    <w:qFormat/>
    <w:rsid w:val="002a1426"/>
    <w:rPr>
      <w:rFonts w:ascii="Arial" w:hAnsi="Arial"/>
      <w:color w:val="000000"/>
      <w:sz w:val="18"/>
    </w:rPr>
  </w:style>
  <w:style w:type="character" w:styleId="Zakotwiczenieprzypisudolnego" w:customStyle="1">
    <w:name w:val="Zakotwiczenie przypisu dolnego"/>
    <w:uiPriority w:val="99"/>
    <w:rsid w:val="002a1426"/>
    <w:rPr>
      <w:vertAlign w:val="superscript"/>
    </w:rPr>
  </w:style>
  <w:style w:type="character" w:styleId="Zakotwiczenieprzypisukocowego" w:customStyle="1">
    <w:name w:val="Zakotwiczenie przypisu końcowego"/>
    <w:uiPriority w:val="99"/>
    <w:rsid w:val="002a1426"/>
    <w:rPr>
      <w:vertAlign w:val="superscript"/>
    </w:rPr>
  </w:style>
  <w:style w:type="character" w:styleId="Znakiprzypiswkocowych" w:customStyle="1">
    <w:name w:val="Znaki przypisów końcowych"/>
    <w:uiPriority w:val="99"/>
    <w:qFormat/>
    <w:rsid w:val="002a1426"/>
    <w:rPr/>
  </w:style>
  <w:style w:type="character" w:styleId="FootnoteCharacters" w:customStyle="1">
    <w:name w:val="Footnote Characters"/>
    <w:uiPriority w:val="99"/>
    <w:qFormat/>
    <w:rsid w:val="002a1426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locked/>
    <w:rsid w:val="00997c4f"/>
    <w:rPr>
      <w:rFonts w:ascii="Lucida Grande CE" w:hAnsi="Lucida Grande CE" w:cs="Lucida Grande CE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qFormat/>
    <w:rsid w:val="00997c4f"/>
    <w:rPr>
      <w:rFonts w:cs="Times New Roman"/>
      <w:sz w:val="18"/>
      <w:szCs w:val="18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locked/>
    <w:rsid w:val="00997c4f"/>
    <w:rPr>
      <w:rFonts w:cs="Times New Roman"/>
      <w:sz w:val="24"/>
      <w:szCs w:val="24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locked/>
    <w:rsid w:val="00997c4f"/>
    <w:rPr>
      <w:b/>
      <w:bCs/>
      <w:sz w:val="20"/>
      <w:szCs w:val="20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f15f1d"/>
    <w:rPr>
      <w:lang w:eastAsia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f15f1d"/>
    <w:rPr>
      <w:lang w:eastAsia="en-US"/>
    </w:rPr>
  </w:style>
  <w:style w:type="character" w:styleId="ZwykytekstZnak" w:customStyle="1">
    <w:name w:val="Zwykły tekst Znak"/>
    <w:basedOn w:val="DefaultParagraphFont"/>
    <w:link w:val="Zwykytekst"/>
    <w:uiPriority w:val="99"/>
    <w:semiHidden/>
    <w:qFormat/>
    <w:rsid w:val="00f15f1d"/>
    <w:rPr>
      <w:rFonts w:ascii="Courier New" w:hAnsi="Courier New" w:cs="Courier New"/>
      <w:sz w:val="20"/>
      <w:szCs w:val="20"/>
      <w:lang w:eastAsia="en-US"/>
    </w:rPr>
  </w:style>
  <w:style w:type="character" w:styleId="Tekstpodstawowywcity2Znak" w:customStyle="1">
    <w:name w:val="Tekst podstawowy wcięty 2 Znak"/>
    <w:basedOn w:val="DefaultParagraphFont"/>
    <w:link w:val="Tekstpodstawowywcity2"/>
    <w:uiPriority w:val="99"/>
    <w:semiHidden/>
    <w:qFormat/>
    <w:rsid w:val="00f15f1d"/>
    <w:rPr>
      <w:lang w:eastAsia="en-US"/>
    </w:rPr>
  </w:style>
  <w:style w:type="character" w:styleId="BalloonTextChar1" w:customStyle="1">
    <w:name w:val="Balloon Text Char1"/>
    <w:basedOn w:val="DefaultParagraphFont"/>
    <w:link w:val="Tekstdymka"/>
    <w:uiPriority w:val="99"/>
    <w:semiHidden/>
    <w:qFormat/>
    <w:rsid w:val="00f15f1d"/>
    <w:rPr>
      <w:rFonts w:ascii="Times New Roman" w:hAnsi="Times New Roman"/>
      <w:sz w:val="0"/>
      <w:szCs w:val="0"/>
      <w:lang w:eastAsia="en-US"/>
    </w:rPr>
  </w:style>
  <w:style w:type="character" w:styleId="CommentTextChar1" w:customStyle="1">
    <w:name w:val="Comment Text Char1"/>
    <w:basedOn w:val="DefaultParagraphFont"/>
    <w:link w:val="Tekstkomentarza"/>
    <w:uiPriority w:val="99"/>
    <w:semiHidden/>
    <w:qFormat/>
    <w:rsid w:val="00f15f1d"/>
    <w:rPr>
      <w:sz w:val="20"/>
      <w:szCs w:val="20"/>
      <w:lang w:eastAsia="en-US"/>
    </w:rPr>
  </w:style>
  <w:style w:type="character" w:styleId="CommentSubjectChar1" w:customStyle="1">
    <w:name w:val="Comment Subject Char1"/>
    <w:basedOn w:val="TekstkomentarzaZnak"/>
    <w:link w:val="Tematkomentarza"/>
    <w:uiPriority w:val="99"/>
    <w:semiHidden/>
    <w:qFormat/>
    <w:rsid w:val="00f15f1d"/>
    <w:rPr>
      <w:b/>
      <w:bCs/>
      <w:sz w:val="20"/>
      <w:szCs w:val="20"/>
      <w:lang w:eastAsia="en-US"/>
    </w:rPr>
  </w:style>
  <w:style w:type="character" w:styleId="FontStyle54" w:customStyle="1">
    <w:name w:val="Font Style54"/>
    <w:uiPriority w:val="99"/>
    <w:qFormat/>
    <w:rsid w:val="00fc7881"/>
    <w:rPr>
      <w:rFonts w:ascii="Arial" w:hAnsi="Arial"/>
      <w:color w:val="000000"/>
      <w:sz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2a1426"/>
    <w:pPr>
      <w:spacing w:lineRule="auto" w:line="276" w:before="0" w:after="140"/>
    </w:pPr>
    <w:rPr/>
  </w:style>
  <w:style w:type="paragraph" w:styleId="Lista">
    <w:name w:val="List"/>
    <w:basedOn w:val="Tretekstu"/>
    <w:uiPriority w:val="99"/>
    <w:rsid w:val="002a1426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99"/>
    <w:qFormat/>
    <w:rsid w:val="002a1426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uiPriority w:val="99"/>
    <w:qFormat/>
    <w:rsid w:val="002a1426"/>
    <w:pPr/>
    <w:rPr/>
  </w:style>
  <w:style w:type="paragraph" w:styleId="Gwka">
    <w:name w:val="Header"/>
    <w:basedOn w:val="Normal"/>
    <w:next w:val="Tretekstu"/>
    <w:link w:val="NagwekZnak"/>
    <w:uiPriority w:val="99"/>
    <w:rsid w:val="002a1426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uiPriority w:val="99"/>
    <w:qFormat/>
    <w:rsid w:val="002a142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lainText">
    <w:name w:val="Plain Text"/>
    <w:basedOn w:val="Normal"/>
    <w:link w:val="ZwykytekstZnak"/>
    <w:uiPriority w:val="99"/>
    <w:qFormat/>
    <w:rsid w:val="002a1426"/>
    <w:pPr/>
    <w:rPr>
      <w:rFonts w:ascii="Courier New" w:hAnsi="Courier New" w:cs="Courier New"/>
      <w:sz w:val="20"/>
      <w:szCs w:val="20"/>
    </w:rPr>
  </w:style>
  <w:style w:type="paragraph" w:styleId="Tekstprzypisudolnego1" w:customStyle="1">
    <w:name w:val="Tekst przypisu dolnego1"/>
    <w:basedOn w:val="Normal"/>
    <w:uiPriority w:val="99"/>
    <w:qFormat/>
    <w:rsid w:val="002a1426"/>
    <w:pPr>
      <w:suppressLineNumbers/>
      <w:ind w:left="339" w:hanging="339"/>
    </w:pPr>
    <w:rPr>
      <w:sz w:val="20"/>
      <w:szCs w:val="20"/>
    </w:rPr>
  </w:style>
  <w:style w:type="paragraph" w:styleId="Tekstprzypisudolnego11" w:customStyle="1">
    <w:name w:val="Tekst przypisu dolnego11"/>
    <w:basedOn w:val="Normal"/>
    <w:uiPriority w:val="99"/>
    <w:qFormat/>
    <w:rsid w:val="002a1426"/>
    <w:pPr>
      <w:keepNext w:val="true"/>
      <w:shd w:val="clear" w:color="auto" w:fill="FFFFFF"/>
    </w:pPr>
    <w:rPr>
      <w:sz w:val="20"/>
      <w:szCs w:val="20"/>
    </w:rPr>
  </w:style>
  <w:style w:type="paragraph" w:styleId="ListParagraph">
    <w:name w:val="List Paragraph"/>
    <w:basedOn w:val="Normal"/>
    <w:qFormat/>
    <w:rsid w:val="002a1426"/>
    <w:pPr>
      <w:spacing w:lineRule="auto" w:line="276"/>
      <w:ind w:left="720" w:hanging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Tekstpodstawowywcity2Znak"/>
    <w:uiPriority w:val="99"/>
    <w:qFormat/>
    <w:rsid w:val="002a1426"/>
    <w:pPr>
      <w:ind w:left="290" w:hanging="0"/>
      <w:jc w:val="both"/>
    </w:pPr>
    <w:rPr>
      <w:rFonts w:ascii="Arial" w:hAnsi="Arial" w:cs="Arial"/>
      <w:sz w:val="18"/>
    </w:rPr>
  </w:style>
  <w:style w:type="paragraph" w:styleId="Stopka1" w:customStyle="1">
    <w:name w:val="Stopka1"/>
    <w:basedOn w:val="Normal"/>
    <w:uiPriority w:val="99"/>
    <w:qFormat/>
    <w:rsid w:val="002a1426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uiPriority w:val="99"/>
    <w:qFormat/>
    <w:rsid w:val="002a1426"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uiPriority w:val="99"/>
    <w:qFormat/>
    <w:rsid w:val="002a1426"/>
    <w:pPr>
      <w:jc w:val="center"/>
    </w:pPr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qFormat/>
    <w:rsid w:val="00997c4f"/>
    <w:pPr>
      <w:spacing w:lineRule="auto" w:line="240" w:before="0" w:after="0"/>
    </w:pPr>
    <w:rPr>
      <w:rFonts w:ascii="Lucida Grande CE" w:hAnsi="Lucida Grande CE" w:cs="Lucida Grande CE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qFormat/>
    <w:rsid w:val="00997c4f"/>
    <w:pPr>
      <w:spacing w:lineRule="auto" w:line="240"/>
    </w:pPr>
    <w:rPr>
      <w:sz w:val="24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997c4f"/>
    <w:pPr/>
    <w:rPr>
      <w:b/>
      <w:bCs/>
      <w:sz w:val="20"/>
      <w:szCs w:val="20"/>
    </w:rPr>
  </w:style>
  <w:style w:type="paragraph" w:styleId="Style111" w:customStyle="1">
    <w:name w:val="Style11"/>
    <w:basedOn w:val="Normal"/>
    <w:uiPriority w:val="99"/>
    <w:qFormat/>
    <w:rsid w:val="00fc7881"/>
    <w:pPr>
      <w:widowControl w:val="false"/>
      <w:suppressAutoHyphens w:val="false"/>
      <w:spacing w:lineRule="exact" w:line="253" w:before="0" w:after="0"/>
      <w:ind w:hanging="355"/>
      <w:jc w:val="both"/>
    </w:pPr>
    <w:rPr>
      <w:rFonts w:ascii="Arial" w:hAnsi="Arial" w:cs="Arial"/>
      <w:sz w:val="24"/>
      <w:szCs w:val="24"/>
      <w:lang w:eastAsia="pl-PL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LibreOffice/7.0.1.2$Windows_X86_64 LibreOffice_project/7cbcfc562f6eb6708b5ff7d7397325de9e764452</Application>
  <Pages>5</Pages>
  <Words>1025</Words>
  <Characters>7268</Characters>
  <CharactersWithSpaces>8344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2021-05-27T12:50:00Z</dcterms:created>
  <dc:creator>Władysław Baksza</dc:creator>
  <dc:description/>
  <dc:language>pl-PL</dc:language>
  <cp:lastModifiedBy/>
  <dcterms:modified xsi:type="dcterms:W3CDTF">2024-09-23T09:25:59Z</dcterms:modified>
  <cp:revision>17</cp:revision>
  <dc:subject/>
  <dc:title>Akt prawny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