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70A" w:rsidRDefault="00D65C46" w:rsidP="00D65C46">
      <w:pPr>
        <w:pBdr>
          <w:top w:val="nil"/>
          <w:left w:val="nil"/>
          <w:bottom w:val="nil"/>
          <w:right w:val="nil"/>
          <w:between w:val="nil"/>
        </w:pBdr>
        <w:jc w:val="right"/>
        <w:rPr>
          <w:rFonts w:ascii="Arial Narrow" w:eastAsia="Arial Narrow" w:hAnsi="Arial Narrow" w:cs="Arial Narrow"/>
          <w:b/>
          <w:color w:val="000000"/>
          <w:sz w:val="26"/>
          <w:szCs w:val="26"/>
        </w:rPr>
      </w:pPr>
      <w:r>
        <w:rPr>
          <w:rFonts w:ascii="Arial Narrow" w:eastAsia="Arial Narrow" w:hAnsi="Arial Narrow" w:cs="Arial Narrow"/>
          <w:b/>
          <w:color w:val="000000"/>
          <w:sz w:val="26"/>
          <w:szCs w:val="26"/>
        </w:rPr>
        <w:t xml:space="preserve">Załącznik nr </w:t>
      </w:r>
      <w:r w:rsidR="000F516B">
        <w:rPr>
          <w:rFonts w:ascii="Arial Narrow" w:eastAsia="Arial Narrow" w:hAnsi="Arial Narrow" w:cs="Arial Narrow"/>
          <w:b/>
          <w:color w:val="000000"/>
          <w:sz w:val="26"/>
          <w:szCs w:val="26"/>
        </w:rPr>
        <w:t>4</w:t>
      </w:r>
      <w:r>
        <w:rPr>
          <w:rFonts w:ascii="Arial Narrow" w:eastAsia="Arial Narrow" w:hAnsi="Arial Narrow" w:cs="Arial Narrow"/>
          <w:b/>
          <w:color w:val="000000"/>
          <w:sz w:val="26"/>
          <w:szCs w:val="26"/>
        </w:rPr>
        <w:t xml:space="preserve"> do SWZ</w:t>
      </w:r>
    </w:p>
    <w:p w:rsidR="00D65C46" w:rsidRDefault="00D65C46">
      <w:pPr>
        <w:pBdr>
          <w:top w:val="nil"/>
          <w:left w:val="nil"/>
          <w:bottom w:val="nil"/>
          <w:right w:val="nil"/>
          <w:between w:val="nil"/>
        </w:pBdr>
        <w:jc w:val="center"/>
        <w:rPr>
          <w:rFonts w:ascii="Arial Narrow" w:eastAsia="Arial Narrow" w:hAnsi="Arial Narrow" w:cs="Arial Narrow"/>
          <w:b/>
          <w:color w:val="000000"/>
          <w:sz w:val="26"/>
          <w:szCs w:val="26"/>
        </w:rPr>
      </w:pPr>
    </w:p>
    <w:p w:rsidR="006E770A" w:rsidRDefault="00EA1AEE">
      <w:pPr>
        <w:pBdr>
          <w:top w:val="nil"/>
          <w:left w:val="nil"/>
          <w:bottom w:val="nil"/>
          <w:right w:val="nil"/>
          <w:between w:val="nil"/>
        </w:pBdr>
        <w:jc w:val="center"/>
        <w:rPr>
          <w:rFonts w:ascii="Arial Narrow" w:eastAsia="Arial Narrow" w:hAnsi="Arial Narrow" w:cs="Arial Narrow"/>
          <w:b/>
          <w:color w:val="000000"/>
          <w:sz w:val="26"/>
          <w:szCs w:val="26"/>
        </w:rPr>
      </w:pPr>
      <w:r>
        <w:rPr>
          <w:rFonts w:ascii="Arial Narrow" w:eastAsia="Arial Narrow" w:hAnsi="Arial Narrow" w:cs="Arial Narrow"/>
          <w:b/>
          <w:color w:val="000000"/>
          <w:sz w:val="26"/>
          <w:szCs w:val="26"/>
        </w:rPr>
        <w:t>UMOWA nr …………..</w:t>
      </w:r>
    </w:p>
    <w:p w:rsidR="006E770A" w:rsidRPr="00301C77" w:rsidRDefault="006E770A" w:rsidP="00301C77">
      <w:pPr>
        <w:pBdr>
          <w:top w:val="nil"/>
          <w:left w:val="nil"/>
          <w:bottom w:val="nil"/>
          <w:right w:val="nil"/>
          <w:between w:val="nil"/>
        </w:pBdr>
        <w:jc w:val="center"/>
        <w:rPr>
          <w:rFonts w:ascii="Arial Narrow" w:eastAsia="Arial Narrow" w:hAnsi="Arial Narrow" w:cs="Arial"/>
          <w:color w:val="000000"/>
          <w:u w:val="single"/>
        </w:rPr>
      </w:pPr>
    </w:p>
    <w:p w:rsidR="006E770A" w:rsidRPr="00301C77" w:rsidRDefault="00EA1AEE" w:rsidP="00301C77">
      <w:pPr>
        <w:pBdr>
          <w:top w:val="nil"/>
          <w:left w:val="nil"/>
          <w:bottom w:val="nil"/>
          <w:right w:val="nil"/>
          <w:between w:val="nil"/>
        </w:pBdr>
        <w:jc w:val="center"/>
        <w:rPr>
          <w:rFonts w:ascii="Arial Narrow" w:eastAsia="Arial Narrow" w:hAnsi="Arial Narrow" w:cs="Arial"/>
          <w:color w:val="000000"/>
          <w:u w:val="single"/>
        </w:rPr>
      </w:pPr>
      <w:r w:rsidRPr="00301C77">
        <w:rPr>
          <w:rFonts w:ascii="Arial Narrow" w:eastAsia="Arial Narrow" w:hAnsi="Arial Narrow" w:cs="Arial"/>
          <w:color w:val="000000"/>
          <w:u w:val="single"/>
        </w:rPr>
        <w:t>na roboty budowlane dla zadania</w:t>
      </w:r>
    </w:p>
    <w:p w:rsidR="006E770A" w:rsidRPr="00301C77" w:rsidRDefault="006E770A" w:rsidP="00301C77">
      <w:pPr>
        <w:pBdr>
          <w:top w:val="nil"/>
          <w:left w:val="nil"/>
          <w:bottom w:val="nil"/>
          <w:right w:val="nil"/>
          <w:between w:val="nil"/>
        </w:pBdr>
        <w:jc w:val="center"/>
        <w:rPr>
          <w:rFonts w:ascii="Arial Narrow" w:eastAsia="Arial Narrow" w:hAnsi="Arial Narrow" w:cs="Arial"/>
          <w:color w:val="000000"/>
          <w:u w:val="single"/>
        </w:rPr>
      </w:pPr>
    </w:p>
    <w:p w:rsidR="006E770A" w:rsidRDefault="008C416F" w:rsidP="00D8790A">
      <w:pPr>
        <w:jc w:val="center"/>
        <w:rPr>
          <w:rFonts w:ascii="Arial" w:hAnsi="Arial" w:cs="Arial"/>
          <w:b/>
          <w:bCs/>
          <w:color w:val="000000" w:themeColor="text1"/>
          <w:sz w:val="21"/>
          <w:szCs w:val="21"/>
        </w:rPr>
      </w:pPr>
      <w:r>
        <w:rPr>
          <w:rFonts w:ascii="Arial" w:hAnsi="Arial" w:cs="Arial"/>
          <w:b/>
          <w:bCs/>
          <w:color w:val="000000" w:themeColor="text1"/>
          <w:sz w:val="21"/>
          <w:szCs w:val="21"/>
        </w:rPr>
        <w:t>……………………………………………………….</w:t>
      </w:r>
    </w:p>
    <w:p w:rsidR="00D8790A" w:rsidRPr="00301C77" w:rsidRDefault="00D8790A" w:rsidP="00D8790A">
      <w:pPr>
        <w:jc w:val="center"/>
        <w:rPr>
          <w:rFonts w:ascii="Arial Narrow" w:eastAsia="Arial Narrow" w:hAnsi="Arial Narrow" w:cs="Arial"/>
        </w:rPr>
      </w:pPr>
    </w:p>
    <w:p w:rsidR="006E770A" w:rsidRPr="00301C77" w:rsidRDefault="00EA1AEE" w:rsidP="00301C77">
      <w:pPr>
        <w:pStyle w:val="WW-Tekstpodstawowy2"/>
        <w:widowControl/>
        <w:suppressAutoHyphens w:val="0"/>
        <w:rPr>
          <w:rFonts w:ascii="Arial Narrow" w:eastAsia="Arial Narrow" w:hAnsi="Arial Narrow" w:cs="Arial"/>
          <w:szCs w:val="24"/>
        </w:rPr>
      </w:pPr>
      <w:r w:rsidRPr="00301C77">
        <w:rPr>
          <w:rFonts w:ascii="Arial Narrow" w:eastAsia="Arial Narrow" w:hAnsi="Arial Narrow" w:cs="Arial"/>
          <w:szCs w:val="24"/>
        </w:rPr>
        <w:t>Sporządzona w dniu ……………………….. r.  w Strzelcach Kraj. pomiędzy:</w:t>
      </w:r>
    </w:p>
    <w:p w:rsidR="006E770A" w:rsidRPr="00301C77" w:rsidRDefault="006E770A" w:rsidP="00301C77">
      <w:pPr>
        <w:jc w:val="center"/>
        <w:rPr>
          <w:rFonts w:ascii="Arial Narrow" w:eastAsia="Arial Narrow" w:hAnsi="Arial Narrow" w:cs="Arial"/>
        </w:rPr>
      </w:pPr>
    </w:p>
    <w:p w:rsidR="006E770A" w:rsidRPr="00901B9C" w:rsidRDefault="00EA1AEE" w:rsidP="00901B9C">
      <w:pPr>
        <w:pStyle w:val="WW-Tekstpodstawowy2"/>
        <w:widowControl/>
        <w:suppressAutoHyphens w:val="0"/>
        <w:rPr>
          <w:rFonts w:ascii="Arial Narrow" w:eastAsia="Arial Narrow" w:hAnsi="Arial Narrow" w:cs="Arial"/>
          <w:szCs w:val="24"/>
        </w:rPr>
      </w:pPr>
      <w:r w:rsidRPr="00901B9C">
        <w:rPr>
          <w:rFonts w:ascii="Arial Narrow" w:eastAsia="Arial Narrow" w:hAnsi="Arial Narrow" w:cs="Arial"/>
          <w:szCs w:val="24"/>
        </w:rPr>
        <w:t>Gminą St</w:t>
      </w:r>
      <w:r w:rsidR="003D3302">
        <w:rPr>
          <w:rFonts w:ascii="Arial Narrow" w:eastAsia="Arial Narrow" w:hAnsi="Arial Narrow" w:cs="Arial"/>
          <w:szCs w:val="24"/>
        </w:rPr>
        <w:t xml:space="preserve">rzelce Krajeńskie </w:t>
      </w:r>
    </w:p>
    <w:p w:rsidR="006E770A" w:rsidRDefault="00EA1AEE">
      <w:pPr>
        <w:jc w:val="both"/>
        <w:rPr>
          <w:rFonts w:ascii="Arial Narrow" w:eastAsia="Arial Narrow" w:hAnsi="Arial Narrow" w:cs="Arial Narrow"/>
        </w:rPr>
      </w:pPr>
      <w:r>
        <w:rPr>
          <w:rFonts w:ascii="Arial Narrow" w:eastAsia="Arial Narrow" w:hAnsi="Arial Narrow" w:cs="Arial Narrow"/>
        </w:rPr>
        <w:t xml:space="preserve">Aleja Wolności 48,  66-500 Strzelce Kraj.    </w:t>
      </w:r>
    </w:p>
    <w:p w:rsidR="006E770A" w:rsidRDefault="00EA1AEE">
      <w:pPr>
        <w:jc w:val="both"/>
        <w:rPr>
          <w:rFonts w:ascii="Arial Narrow" w:eastAsia="Arial Narrow" w:hAnsi="Arial Narrow" w:cs="Arial Narrow"/>
        </w:rPr>
      </w:pPr>
      <w:r>
        <w:rPr>
          <w:rFonts w:ascii="Arial Narrow" w:eastAsia="Arial Narrow" w:hAnsi="Arial Narrow" w:cs="Arial Narrow"/>
        </w:rPr>
        <w:t>zwanym dalej „Zamawiającym”,</w:t>
      </w:r>
    </w:p>
    <w:p w:rsidR="006E770A" w:rsidRDefault="00EA1AEE">
      <w:pPr>
        <w:jc w:val="both"/>
        <w:rPr>
          <w:rFonts w:ascii="Arial Narrow" w:eastAsia="Arial Narrow" w:hAnsi="Arial Narrow" w:cs="Arial Narrow"/>
        </w:rPr>
      </w:pPr>
      <w:r>
        <w:rPr>
          <w:rFonts w:ascii="Arial Narrow" w:eastAsia="Arial Narrow" w:hAnsi="Arial Narrow" w:cs="Arial Narrow"/>
        </w:rPr>
        <w:t>reprezentowana przez:</w:t>
      </w:r>
    </w:p>
    <w:p w:rsidR="006E770A" w:rsidRDefault="00EA1AEE">
      <w:pPr>
        <w:jc w:val="both"/>
        <w:rPr>
          <w:rFonts w:ascii="Arial Narrow" w:eastAsia="Arial Narrow" w:hAnsi="Arial Narrow" w:cs="Arial Narrow"/>
        </w:rPr>
      </w:pPr>
      <w:r>
        <w:rPr>
          <w:rFonts w:ascii="Arial Narrow" w:eastAsia="Arial Narrow" w:hAnsi="Arial Narrow" w:cs="Arial Narrow"/>
        </w:rPr>
        <w:t>…………………………….  - …………………………………………………..</w:t>
      </w:r>
    </w:p>
    <w:p w:rsidR="006E770A" w:rsidRDefault="00EA1AEE">
      <w:pPr>
        <w:jc w:val="both"/>
        <w:rPr>
          <w:rFonts w:ascii="Arial Narrow" w:eastAsia="Arial Narrow" w:hAnsi="Arial Narrow" w:cs="Arial Narrow"/>
        </w:rPr>
      </w:pPr>
      <w:r>
        <w:rPr>
          <w:rFonts w:ascii="Arial Narrow" w:eastAsia="Arial Narrow" w:hAnsi="Arial Narrow" w:cs="Arial Narrow"/>
        </w:rPr>
        <w:t>……………………………. - …………………………………………………..</w:t>
      </w:r>
    </w:p>
    <w:p w:rsidR="006E770A" w:rsidRDefault="006E770A">
      <w:pPr>
        <w:jc w:val="both"/>
        <w:rPr>
          <w:rFonts w:ascii="Arial Narrow" w:eastAsia="Arial Narrow" w:hAnsi="Arial Narrow" w:cs="Arial Narrow"/>
        </w:rPr>
      </w:pPr>
    </w:p>
    <w:p w:rsidR="006E770A" w:rsidRDefault="00EA1AEE">
      <w:pPr>
        <w:jc w:val="both"/>
        <w:rPr>
          <w:rFonts w:ascii="Arial Narrow" w:eastAsia="Arial Narrow" w:hAnsi="Arial Narrow" w:cs="Arial Narrow"/>
        </w:rPr>
      </w:pPr>
      <w:r>
        <w:rPr>
          <w:rFonts w:ascii="Arial Narrow" w:eastAsia="Arial Narrow" w:hAnsi="Arial Narrow" w:cs="Arial Narrow"/>
        </w:rPr>
        <w:t>a</w:t>
      </w:r>
    </w:p>
    <w:p w:rsidR="00301C77" w:rsidRPr="008E647D" w:rsidRDefault="00301C77" w:rsidP="00301C77">
      <w:pPr>
        <w:suppressLineNumbers/>
        <w:jc w:val="both"/>
        <w:rPr>
          <w:rFonts w:ascii="Arial Narrow" w:eastAsia="Arial Unicode MS" w:hAnsi="Arial Narrow" w:cs="Arial"/>
          <w:bCs/>
        </w:rPr>
      </w:pPr>
    </w:p>
    <w:p w:rsidR="00301C77" w:rsidRDefault="00301C77" w:rsidP="00301C77">
      <w:pPr>
        <w:suppressLineNumbers/>
        <w:jc w:val="both"/>
        <w:rPr>
          <w:rFonts w:ascii="Arial Narrow" w:hAnsi="Arial Narrow"/>
        </w:rPr>
      </w:pPr>
      <w:r w:rsidRPr="00E14FAA">
        <w:rPr>
          <w:rFonts w:ascii="Arial Narrow" w:hAnsi="Arial Narrow"/>
          <w:i/>
        </w:rPr>
        <w:t>(w przypadku osób prawnych i spółek handlowych nieposiadających osobowości prawnej)</w:t>
      </w:r>
      <w:r w:rsidRPr="00323A65">
        <w:rPr>
          <w:rFonts w:ascii="Arial Narrow" w:hAnsi="Arial Narrow"/>
        </w:rPr>
        <w:br/>
        <w:t>_______________________________________ z siedzibą w __________________ p</w:t>
      </w:r>
      <w:r>
        <w:rPr>
          <w:rFonts w:ascii="Arial Narrow" w:hAnsi="Arial Narrow"/>
        </w:rPr>
        <w:t xml:space="preserve">rzy ul. ______________________, </w:t>
      </w:r>
      <w:r w:rsidRPr="00323A65">
        <w:rPr>
          <w:rFonts w:ascii="Arial Narrow" w:hAnsi="Arial Narrow"/>
        </w:rPr>
        <w:t>___- ___</w:t>
      </w:r>
      <w:r>
        <w:rPr>
          <w:rFonts w:ascii="Arial Narrow" w:hAnsi="Arial Narrow"/>
        </w:rPr>
        <w:t xml:space="preserve">, </w:t>
      </w:r>
      <w:r w:rsidRPr="00323A65">
        <w:rPr>
          <w:rFonts w:ascii="Arial Narrow" w:hAnsi="Arial Narrow"/>
        </w:rPr>
        <w:t>______________, wpisaną do rejestru przedsiębiorców prowadzonego</w:t>
      </w:r>
      <w:r>
        <w:rPr>
          <w:rFonts w:ascii="Arial Narrow" w:hAnsi="Arial Narrow"/>
        </w:rPr>
        <w:t xml:space="preserve"> </w:t>
      </w:r>
      <w:r w:rsidRPr="00323A65">
        <w:rPr>
          <w:rFonts w:ascii="Arial Narrow" w:hAnsi="Arial Narrow"/>
        </w:rPr>
        <w:t>przez Sąd Rejonowy w ____</w:t>
      </w:r>
      <w:r>
        <w:rPr>
          <w:rFonts w:ascii="Arial Narrow" w:hAnsi="Arial Narrow"/>
        </w:rPr>
        <w:t xml:space="preserve">_______________ ___ pod numerem </w:t>
      </w:r>
      <w:r w:rsidRPr="00323A65">
        <w:rPr>
          <w:rFonts w:ascii="Arial Narrow" w:hAnsi="Arial Narrow"/>
        </w:rPr>
        <w:t>KRS</w:t>
      </w:r>
      <w:r>
        <w:rPr>
          <w:rFonts w:ascii="Arial Narrow" w:hAnsi="Arial Narrow"/>
        </w:rPr>
        <w:t xml:space="preserve"> </w:t>
      </w:r>
      <w:r w:rsidRPr="00323A65">
        <w:rPr>
          <w:rFonts w:ascii="Arial Narrow" w:hAnsi="Arial Narrow"/>
        </w:rPr>
        <w:t>______________________, NIP ________________,</w:t>
      </w:r>
      <w:r>
        <w:rPr>
          <w:rFonts w:ascii="Arial Narrow" w:hAnsi="Arial Narrow"/>
        </w:rPr>
        <w:t xml:space="preserve"> </w:t>
      </w:r>
      <w:r w:rsidRPr="00323A65">
        <w:rPr>
          <w:rFonts w:ascii="Arial Narrow" w:hAnsi="Arial Narrow"/>
        </w:rPr>
        <w:t>REGON __________________, wysokość kapitału zakładowego (jeżeli dotyczy): ________________________</w:t>
      </w:r>
      <w:r>
        <w:rPr>
          <w:rFonts w:ascii="Arial Narrow" w:hAnsi="Arial Narrow"/>
        </w:rPr>
        <w:t xml:space="preserve"> (w przypadku spółki akcyjnej – informacja </w:t>
      </w:r>
      <w:r w:rsidR="00D65C46">
        <w:rPr>
          <w:rFonts w:ascii="Arial Narrow" w:hAnsi="Arial Narrow"/>
        </w:rPr>
        <w:t xml:space="preserve">                         </w:t>
      </w:r>
      <w:r>
        <w:rPr>
          <w:rFonts w:ascii="Arial Narrow" w:hAnsi="Arial Narrow"/>
        </w:rPr>
        <w:t>o wysokości wpłaconego kapitału)</w:t>
      </w:r>
      <w:r w:rsidRPr="00323A65">
        <w:rPr>
          <w:rFonts w:ascii="Arial Narrow" w:hAnsi="Arial Narrow"/>
        </w:rPr>
        <w:t>,</w:t>
      </w:r>
      <w:r>
        <w:rPr>
          <w:rFonts w:ascii="Arial Narrow" w:hAnsi="Arial Narrow"/>
        </w:rPr>
        <w:t xml:space="preserve"> </w:t>
      </w:r>
    </w:p>
    <w:p w:rsidR="00301C77" w:rsidRDefault="00301C77" w:rsidP="00301C77">
      <w:pPr>
        <w:suppressLineNumbers/>
        <w:jc w:val="both"/>
        <w:rPr>
          <w:rFonts w:ascii="Arial Narrow" w:hAnsi="Arial Narrow"/>
        </w:rPr>
      </w:pPr>
      <w:r>
        <w:rPr>
          <w:rFonts w:ascii="Arial Narrow" w:hAnsi="Arial Narrow"/>
        </w:rPr>
        <w:t xml:space="preserve">reprezentowaną </w:t>
      </w:r>
      <w:r w:rsidRPr="00323A65">
        <w:rPr>
          <w:rFonts w:ascii="Arial Narrow" w:hAnsi="Arial Narrow"/>
        </w:rPr>
        <w:t>przez:</w:t>
      </w:r>
      <w:r>
        <w:rPr>
          <w:rFonts w:ascii="Arial Narrow" w:hAnsi="Arial Narrow"/>
        </w:rPr>
        <w:t xml:space="preserve"> ____________________________________</w:t>
      </w:r>
      <w:r w:rsidRPr="00323A65">
        <w:rPr>
          <w:rFonts w:ascii="Arial Narrow" w:hAnsi="Arial Narrow"/>
        </w:rPr>
        <w:t>___________________________,</w:t>
      </w:r>
    </w:p>
    <w:p w:rsidR="00301C77" w:rsidRDefault="00301C77" w:rsidP="00301C77">
      <w:pPr>
        <w:suppressLineNumbers/>
        <w:jc w:val="both"/>
        <w:rPr>
          <w:rFonts w:ascii="Arial Narrow" w:hAnsi="Arial Narrow"/>
        </w:rPr>
      </w:pPr>
      <w:r>
        <w:rPr>
          <w:rFonts w:ascii="Arial Narrow" w:hAnsi="Arial Narrow"/>
        </w:rPr>
        <w:t xml:space="preserve">zwaną </w:t>
      </w:r>
      <w:r w:rsidRPr="00323A65">
        <w:rPr>
          <w:rFonts w:ascii="Arial Narrow" w:hAnsi="Arial Narrow"/>
        </w:rPr>
        <w:t xml:space="preserve">dalej </w:t>
      </w:r>
      <w:r>
        <w:rPr>
          <w:rFonts w:ascii="Arial Narrow" w:hAnsi="Arial Narrow"/>
          <w:b/>
        </w:rPr>
        <w:t>„Wykonawcą”</w:t>
      </w:r>
    </w:p>
    <w:p w:rsidR="00301C77" w:rsidRDefault="00301C77" w:rsidP="00301C77">
      <w:pPr>
        <w:suppressLineNumbers/>
        <w:jc w:val="both"/>
        <w:rPr>
          <w:rFonts w:ascii="Arial Narrow" w:hAnsi="Arial Narrow"/>
        </w:rPr>
      </w:pPr>
      <w:r w:rsidRPr="00323A65">
        <w:rPr>
          <w:rFonts w:ascii="Arial Narrow" w:hAnsi="Arial Narrow"/>
        </w:rPr>
        <w:t>lub</w:t>
      </w:r>
    </w:p>
    <w:p w:rsidR="00301C77" w:rsidRDefault="00301C77" w:rsidP="00301C77">
      <w:pPr>
        <w:suppressLineNumbers/>
        <w:jc w:val="both"/>
        <w:rPr>
          <w:rFonts w:ascii="Arial Narrow" w:hAnsi="Arial Narrow"/>
        </w:rPr>
      </w:pPr>
      <w:r w:rsidRPr="00E14FAA">
        <w:rPr>
          <w:rFonts w:ascii="Arial Narrow" w:hAnsi="Arial Narrow"/>
          <w:i/>
        </w:rPr>
        <w:t>(w przypadku osób fizycznych wpisanych do Centralnej Ewidencji i Informacji o Działalności</w:t>
      </w:r>
      <w:r w:rsidRPr="00323A65">
        <w:rPr>
          <w:rFonts w:ascii="Arial Narrow" w:hAnsi="Arial Narrow"/>
          <w:i/>
        </w:rPr>
        <w:br/>
      </w:r>
      <w:r w:rsidRPr="00E14FAA">
        <w:rPr>
          <w:rFonts w:ascii="Arial Narrow" w:hAnsi="Arial Narrow"/>
          <w:i/>
        </w:rPr>
        <w:t>Gospodarczej)</w:t>
      </w:r>
      <w:r w:rsidRPr="00323A65">
        <w:rPr>
          <w:rFonts w:ascii="Arial Narrow" w:hAnsi="Arial Narrow"/>
        </w:rPr>
        <w:br/>
        <w:t>_________________________________ prowadzącym działalność gospodarczą pod firmą</w:t>
      </w:r>
      <w:r w:rsidRPr="00323A65">
        <w:rPr>
          <w:rFonts w:ascii="Arial Narrow" w:hAnsi="Arial Narrow"/>
        </w:rPr>
        <w:br/>
        <w:t>_____________________________________ w ____________________________, NIP: ________________, REGON:</w:t>
      </w:r>
      <w:r>
        <w:rPr>
          <w:rFonts w:ascii="Arial Narrow" w:hAnsi="Arial Narrow"/>
        </w:rPr>
        <w:t xml:space="preserve"> </w:t>
      </w:r>
      <w:r w:rsidRPr="00323A65">
        <w:rPr>
          <w:rFonts w:ascii="Arial Narrow" w:hAnsi="Arial Narrow"/>
        </w:rPr>
        <w:t>___________________,</w:t>
      </w:r>
    </w:p>
    <w:p w:rsidR="00301C77" w:rsidRDefault="00301C77" w:rsidP="00301C77">
      <w:pPr>
        <w:suppressLineNumbers/>
        <w:jc w:val="both"/>
        <w:rPr>
          <w:rFonts w:ascii="Arial Narrow" w:hAnsi="Arial Narrow"/>
        </w:rPr>
      </w:pPr>
      <w:r>
        <w:rPr>
          <w:rFonts w:ascii="Arial Narrow" w:hAnsi="Arial Narrow"/>
        </w:rPr>
        <w:t xml:space="preserve">reprezentowanym/-ą przez: __________________ </w:t>
      </w:r>
      <w:r w:rsidRPr="00FD795C">
        <w:rPr>
          <w:rFonts w:ascii="Arial Narrow" w:hAnsi="Arial Narrow"/>
          <w:i/>
        </w:rPr>
        <w:t>(jeżeli dotyczy),</w:t>
      </w:r>
    </w:p>
    <w:p w:rsidR="00301C77" w:rsidRDefault="00301C77" w:rsidP="00301C77">
      <w:pPr>
        <w:suppressLineNumbers/>
        <w:jc w:val="both"/>
        <w:rPr>
          <w:rFonts w:ascii="Arial Narrow" w:hAnsi="Arial Narrow"/>
        </w:rPr>
      </w:pPr>
      <w:r w:rsidRPr="00323A65">
        <w:rPr>
          <w:rFonts w:ascii="Arial Narrow" w:hAnsi="Arial Narrow"/>
        </w:rPr>
        <w:t xml:space="preserve">zwanym dalej </w:t>
      </w:r>
      <w:r w:rsidRPr="00E14FAA">
        <w:rPr>
          <w:rFonts w:ascii="Arial Narrow" w:hAnsi="Arial Narrow"/>
          <w:b/>
        </w:rPr>
        <w:t>„</w:t>
      </w:r>
      <w:r>
        <w:rPr>
          <w:rFonts w:ascii="Arial Narrow" w:hAnsi="Arial Narrow"/>
          <w:b/>
        </w:rPr>
        <w:t>Wykonawcą</w:t>
      </w:r>
      <w:r w:rsidRPr="00E14FAA">
        <w:rPr>
          <w:rFonts w:ascii="Arial Narrow" w:hAnsi="Arial Narrow"/>
          <w:b/>
        </w:rPr>
        <w:t>”,</w:t>
      </w:r>
    </w:p>
    <w:p w:rsidR="00301C77" w:rsidRDefault="00301C77" w:rsidP="00301C77">
      <w:pPr>
        <w:suppressLineNumbers/>
        <w:jc w:val="both"/>
        <w:rPr>
          <w:rFonts w:ascii="Arial Narrow" w:hAnsi="Arial Narrow"/>
        </w:rPr>
      </w:pPr>
      <w:r w:rsidRPr="00323A65">
        <w:rPr>
          <w:rFonts w:ascii="Arial Narrow" w:hAnsi="Arial Narrow"/>
        </w:rPr>
        <w:t>lub</w:t>
      </w:r>
      <w:r w:rsidRPr="00323A65">
        <w:rPr>
          <w:rFonts w:ascii="Arial Narrow" w:hAnsi="Arial Narrow"/>
        </w:rPr>
        <w:br/>
      </w:r>
      <w:r w:rsidRPr="00E14FAA">
        <w:rPr>
          <w:rFonts w:ascii="Arial Narrow" w:hAnsi="Arial Narrow"/>
          <w:i/>
        </w:rPr>
        <w:t>(w przypadku osób fizycznych wpisanych do Centralnej Ewidencji i Informacji o Działalności</w:t>
      </w:r>
      <w:r w:rsidRPr="00323A65">
        <w:rPr>
          <w:rFonts w:ascii="Arial Narrow" w:hAnsi="Arial Narrow"/>
          <w:i/>
        </w:rPr>
        <w:br/>
      </w:r>
      <w:r w:rsidRPr="00E14FAA">
        <w:rPr>
          <w:rFonts w:ascii="Arial Narrow" w:hAnsi="Arial Narrow"/>
          <w:i/>
        </w:rPr>
        <w:t>Gospodarczej działających wspólnie jako konsorcjum lub w ramach spółki cywilnej)</w:t>
      </w:r>
      <w:r w:rsidRPr="00323A65">
        <w:rPr>
          <w:rFonts w:ascii="Arial Narrow" w:hAnsi="Arial Narrow"/>
        </w:rPr>
        <w:br/>
        <w:t>1) _________________________________ prowadzącym działalność gospodarczą pod firmą</w:t>
      </w:r>
      <w:r w:rsidRPr="00323A65">
        <w:rPr>
          <w:rFonts w:ascii="Arial Narrow" w:hAnsi="Arial Narrow"/>
        </w:rPr>
        <w:br/>
        <w:t>____________________________________ w ___________________________,</w:t>
      </w:r>
      <w:r w:rsidRPr="00323A65">
        <w:rPr>
          <w:rFonts w:ascii="Arial Narrow" w:hAnsi="Arial Narrow"/>
        </w:rPr>
        <w:br/>
        <w:t>ul. __________________, NIP: _______</w:t>
      </w:r>
      <w:r>
        <w:rPr>
          <w:rFonts w:ascii="Arial Narrow" w:hAnsi="Arial Narrow"/>
        </w:rPr>
        <w:t xml:space="preserve">______________________, REGON: </w:t>
      </w:r>
      <w:r w:rsidRPr="00323A65">
        <w:rPr>
          <w:rFonts w:ascii="Arial Narrow" w:hAnsi="Arial Narrow"/>
        </w:rPr>
        <w:t>__________________________,</w:t>
      </w:r>
    </w:p>
    <w:p w:rsidR="00301C77" w:rsidRDefault="00301C77" w:rsidP="00301C77">
      <w:pPr>
        <w:suppressLineNumbers/>
        <w:jc w:val="both"/>
        <w:rPr>
          <w:rFonts w:ascii="Arial Narrow" w:hAnsi="Arial Narrow"/>
        </w:rPr>
      </w:pPr>
      <w:r w:rsidRPr="00323A65">
        <w:rPr>
          <w:rFonts w:ascii="Arial Narrow" w:hAnsi="Arial Narrow"/>
        </w:rPr>
        <w:t>2) _________________________________ prowadzącym działalność gospodarczą pod firmą</w:t>
      </w:r>
      <w:r w:rsidRPr="00323A65">
        <w:rPr>
          <w:rFonts w:ascii="Arial Narrow" w:hAnsi="Arial Narrow"/>
        </w:rPr>
        <w:br/>
        <w:t>___________________________________________ w ____________________________,</w:t>
      </w:r>
      <w:r w:rsidRPr="00323A65">
        <w:rPr>
          <w:rFonts w:ascii="Arial Narrow" w:hAnsi="Arial Narrow"/>
        </w:rPr>
        <w:br/>
        <w:t>ul. __________________, NIP: _____________________________, REGON: __________________________,</w:t>
      </w:r>
      <w:r w:rsidRPr="00323A65">
        <w:rPr>
          <w:rFonts w:ascii="Arial Narrow" w:hAnsi="Arial Narrow"/>
        </w:rPr>
        <w:br/>
        <w:t>3) _________________________________ prowadzącym działalność gospodarczą pod firmą</w:t>
      </w:r>
      <w:r w:rsidRPr="00323A65">
        <w:rPr>
          <w:rFonts w:ascii="Arial Narrow" w:hAnsi="Arial Narrow"/>
        </w:rPr>
        <w:br/>
        <w:t>__________________________________________ w ___________________________,</w:t>
      </w:r>
      <w:r w:rsidRPr="00323A65">
        <w:rPr>
          <w:rFonts w:ascii="Arial Narrow" w:hAnsi="Arial Narrow"/>
        </w:rPr>
        <w:br/>
        <w:t>ul. __________________, NIP: _____________________________, REGON: __________________________,</w:t>
      </w:r>
    </w:p>
    <w:p w:rsidR="00301C77" w:rsidRDefault="00301C77" w:rsidP="00301C77">
      <w:pPr>
        <w:suppressLineNumbers/>
        <w:jc w:val="both"/>
        <w:rPr>
          <w:rFonts w:ascii="Arial Narrow" w:hAnsi="Arial Narrow"/>
        </w:rPr>
      </w:pPr>
      <w:r>
        <w:rPr>
          <w:rFonts w:ascii="Arial Narrow" w:hAnsi="Arial Narrow"/>
        </w:rPr>
        <w:lastRenderedPageBreak/>
        <w:t>działającymi łącznie, jako wspólnicy spółki cywilnej: ___________________________ w _________________, ul. _______________________, __-___, NIP: ___________________________,</w:t>
      </w:r>
    </w:p>
    <w:p w:rsidR="00301C77" w:rsidRDefault="00301C77" w:rsidP="00301C77">
      <w:pPr>
        <w:suppressLineNumbers/>
        <w:jc w:val="both"/>
        <w:rPr>
          <w:rFonts w:ascii="Arial Narrow" w:hAnsi="Arial Narrow"/>
        </w:rPr>
      </w:pPr>
      <w:r>
        <w:rPr>
          <w:rFonts w:ascii="Arial Narrow" w:hAnsi="Arial Narrow"/>
        </w:rPr>
        <w:t xml:space="preserve">REGON: ________________________- </w:t>
      </w:r>
      <w:r w:rsidRPr="00424775">
        <w:rPr>
          <w:rFonts w:ascii="Arial Narrow" w:hAnsi="Arial Narrow"/>
          <w:i/>
        </w:rPr>
        <w:t>(jeżeli dotyczy)/</w:t>
      </w:r>
    </w:p>
    <w:p w:rsidR="00301C77" w:rsidRDefault="00301C77" w:rsidP="00301C77">
      <w:pPr>
        <w:suppressLineNumbers/>
        <w:jc w:val="both"/>
        <w:rPr>
          <w:rFonts w:ascii="Arial Narrow" w:hAnsi="Arial Narrow"/>
        </w:rPr>
      </w:pPr>
      <w:r>
        <w:rPr>
          <w:rFonts w:ascii="Arial Narrow" w:hAnsi="Arial Narrow"/>
        </w:rPr>
        <w:t xml:space="preserve">wspólnie ubiegającymi się o udzielenie zamówienia publicznego </w:t>
      </w:r>
      <w:r w:rsidRPr="00424775">
        <w:rPr>
          <w:rFonts w:ascii="Arial Narrow" w:hAnsi="Arial Narrow"/>
          <w:i/>
        </w:rPr>
        <w:t>(jeżeli dotyczy)</w:t>
      </w:r>
    </w:p>
    <w:p w:rsidR="00301C77" w:rsidRDefault="00301C77" w:rsidP="00301C77">
      <w:pPr>
        <w:suppressLineNumbers/>
        <w:jc w:val="both"/>
        <w:rPr>
          <w:rFonts w:ascii="Arial Narrow" w:hAnsi="Arial Narrow"/>
        </w:rPr>
      </w:pPr>
      <w:r w:rsidRPr="00323A65">
        <w:rPr>
          <w:rFonts w:ascii="Arial Narrow" w:hAnsi="Arial Narrow"/>
        </w:rPr>
        <w:t>reprezentowanymi przez _____________________________ - pełnomocnika, działającego na podstawie</w:t>
      </w:r>
      <w:r>
        <w:rPr>
          <w:rFonts w:ascii="Arial Narrow" w:hAnsi="Arial Narrow"/>
        </w:rPr>
        <w:t xml:space="preserve"> </w:t>
      </w:r>
      <w:r w:rsidRPr="00323A65">
        <w:rPr>
          <w:rFonts w:ascii="Arial Narrow" w:hAnsi="Arial Narrow"/>
        </w:rPr>
        <w:t>pełnomocnictwa z dnia _________ r.</w:t>
      </w:r>
      <w:r>
        <w:rPr>
          <w:rFonts w:ascii="Arial Narrow" w:hAnsi="Arial Narrow"/>
        </w:rPr>
        <w:t xml:space="preserve"> </w:t>
      </w:r>
      <w:r w:rsidRPr="00424775">
        <w:rPr>
          <w:rFonts w:ascii="Arial Narrow" w:hAnsi="Arial Narrow"/>
          <w:i/>
        </w:rPr>
        <w:t>(jeżeli dotyczy),</w:t>
      </w:r>
    </w:p>
    <w:p w:rsidR="00301C77" w:rsidRDefault="00301C77" w:rsidP="00301C77">
      <w:pPr>
        <w:suppressLineNumbers/>
        <w:jc w:val="both"/>
        <w:rPr>
          <w:rFonts w:ascii="Arial Narrow" w:hAnsi="Arial Narrow"/>
        </w:rPr>
      </w:pPr>
      <w:r w:rsidRPr="00323A65">
        <w:rPr>
          <w:rFonts w:ascii="Arial Narrow" w:hAnsi="Arial Narrow"/>
        </w:rPr>
        <w:t xml:space="preserve">zwanymi dalej łącznie </w:t>
      </w:r>
      <w:r w:rsidRPr="00143900">
        <w:rPr>
          <w:rFonts w:ascii="Arial Narrow" w:hAnsi="Arial Narrow"/>
          <w:b/>
        </w:rPr>
        <w:t>„</w:t>
      </w:r>
      <w:r>
        <w:rPr>
          <w:rFonts w:ascii="Arial Narrow" w:hAnsi="Arial Narrow"/>
          <w:b/>
        </w:rPr>
        <w:t>Wykonawcą</w:t>
      </w:r>
      <w:r w:rsidRPr="00143900">
        <w:rPr>
          <w:rFonts w:ascii="Arial Narrow" w:hAnsi="Arial Narrow"/>
          <w:b/>
        </w:rPr>
        <w:t>”.</w:t>
      </w:r>
    </w:p>
    <w:p w:rsidR="00301C77" w:rsidRDefault="00301C77" w:rsidP="00301C77">
      <w:pPr>
        <w:suppressLineNumbers/>
        <w:jc w:val="both"/>
        <w:rPr>
          <w:rFonts w:ascii="Arial Narrow" w:hAnsi="Arial Narrow"/>
        </w:rPr>
      </w:pPr>
    </w:p>
    <w:p w:rsidR="00301C77" w:rsidRDefault="00301C77" w:rsidP="00301C77">
      <w:pPr>
        <w:suppressLineNumbers/>
        <w:jc w:val="both"/>
        <w:rPr>
          <w:rFonts w:ascii="Arial Narrow" w:hAnsi="Arial Narrow"/>
        </w:rPr>
      </w:pPr>
      <w:r w:rsidRPr="00323A65">
        <w:rPr>
          <w:rFonts w:ascii="Arial Narrow" w:hAnsi="Arial Narrow"/>
        </w:rPr>
        <w:t xml:space="preserve">Zamawiający oraz Wykonawca zwani są dalej także łącznie </w:t>
      </w:r>
      <w:r w:rsidRPr="00143900">
        <w:rPr>
          <w:rFonts w:ascii="Arial Narrow" w:hAnsi="Arial Narrow"/>
          <w:b/>
        </w:rPr>
        <w:t>„Stronami”,</w:t>
      </w:r>
      <w:r w:rsidRPr="00323A65">
        <w:rPr>
          <w:rFonts w:ascii="Arial Narrow" w:hAnsi="Arial Narrow"/>
        </w:rPr>
        <w:t xml:space="preserve"> a z osobna także </w:t>
      </w:r>
      <w:r w:rsidRPr="00143900">
        <w:rPr>
          <w:rFonts w:ascii="Arial Narrow" w:hAnsi="Arial Narrow"/>
          <w:b/>
        </w:rPr>
        <w:t>„Stroną”,</w:t>
      </w:r>
      <w:r w:rsidRPr="00323A65">
        <w:rPr>
          <w:rFonts w:ascii="Arial Narrow" w:hAnsi="Arial Narrow"/>
        </w:rPr>
        <w:t xml:space="preserve"> zaś</w:t>
      </w:r>
      <w:r>
        <w:rPr>
          <w:rFonts w:ascii="Arial Narrow" w:hAnsi="Arial Narrow"/>
        </w:rPr>
        <w:t xml:space="preserve"> </w:t>
      </w:r>
      <w:r w:rsidRPr="00323A65">
        <w:rPr>
          <w:rFonts w:ascii="Arial Narrow" w:hAnsi="Arial Narrow"/>
        </w:rPr>
        <w:t xml:space="preserve">niniejsza umowa zwana jest także </w:t>
      </w:r>
      <w:r w:rsidRPr="00143900">
        <w:rPr>
          <w:rFonts w:ascii="Arial Narrow" w:hAnsi="Arial Narrow"/>
          <w:b/>
        </w:rPr>
        <w:t>„Umową”.</w:t>
      </w:r>
    </w:p>
    <w:p w:rsidR="006E770A" w:rsidRDefault="00EA1AEE">
      <w:pPr>
        <w:spacing w:before="240"/>
        <w:jc w:val="center"/>
        <w:rPr>
          <w:rFonts w:ascii="Arial Narrow" w:eastAsia="Arial Narrow" w:hAnsi="Arial Narrow" w:cs="Arial Narrow"/>
          <w:b/>
        </w:rPr>
      </w:pPr>
      <w:r>
        <w:rPr>
          <w:rFonts w:ascii="Arial Narrow" w:eastAsia="Arial Narrow" w:hAnsi="Arial Narrow" w:cs="Arial Narrow"/>
          <w:b/>
        </w:rPr>
        <w:t>§1</w:t>
      </w:r>
    </w:p>
    <w:p w:rsidR="006E770A" w:rsidRDefault="00EA1AEE">
      <w:pPr>
        <w:spacing w:after="240"/>
        <w:jc w:val="center"/>
        <w:rPr>
          <w:rFonts w:ascii="Arial Narrow" w:eastAsia="Arial Narrow" w:hAnsi="Arial Narrow" w:cs="Arial Narrow"/>
          <w:b/>
        </w:rPr>
      </w:pPr>
      <w:r>
        <w:rPr>
          <w:rFonts w:ascii="Arial Narrow" w:eastAsia="Arial Narrow" w:hAnsi="Arial Narrow" w:cs="Arial Narrow"/>
          <w:b/>
        </w:rPr>
        <w:t>(definicje i interpretacje)</w:t>
      </w:r>
    </w:p>
    <w:p w:rsidR="006E770A" w:rsidRDefault="00EA1AEE">
      <w:pPr>
        <w:jc w:val="both"/>
        <w:rPr>
          <w:rFonts w:ascii="Arial Narrow" w:eastAsia="Arial Narrow" w:hAnsi="Arial Narrow" w:cs="Arial Narrow"/>
        </w:rPr>
      </w:pPr>
      <w:r>
        <w:rPr>
          <w:rFonts w:ascii="Arial Narrow" w:eastAsia="Arial Narrow" w:hAnsi="Arial Narrow" w:cs="Arial Narrow"/>
        </w:rPr>
        <w:t xml:space="preserve">Na potrzeby niniejszej umowy następujące słowa i wyrażenia będą miały znaczenie poniżej im  przypisane: </w:t>
      </w:r>
    </w:p>
    <w:p w:rsidR="006E770A" w:rsidRDefault="00EA1AEE">
      <w:pPr>
        <w:numPr>
          <w:ilvl w:val="0"/>
          <w:numId w:val="95"/>
        </w:numPr>
        <w:ind w:left="567" w:hanging="567"/>
        <w:jc w:val="both"/>
        <w:rPr>
          <w:rFonts w:ascii="Arial Narrow" w:eastAsia="Arial Narrow" w:hAnsi="Arial Narrow" w:cs="Arial Narrow"/>
        </w:rPr>
      </w:pPr>
      <w:r>
        <w:rPr>
          <w:rFonts w:ascii="Arial Narrow" w:eastAsia="Arial Narrow" w:hAnsi="Arial Narrow" w:cs="Arial Narrow"/>
          <w:b/>
        </w:rPr>
        <w:t xml:space="preserve">Wykonawca </w:t>
      </w:r>
      <w:r>
        <w:rPr>
          <w:rFonts w:ascii="Arial Narrow" w:eastAsia="Arial Narrow" w:hAnsi="Arial Narrow" w:cs="Arial Narrow"/>
        </w:rPr>
        <w:t>– oznacza wykonawcę robót będących przedmiotem niniejszej umowy. Pojęcie to jest tożsame/równoznaczne z pojęciem Wykonawca Robót.</w:t>
      </w:r>
    </w:p>
    <w:p w:rsidR="006E770A" w:rsidRDefault="00EA1AEE">
      <w:pPr>
        <w:numPr>
          <w:ilvl w:val="0"/>
          <w:numId w:val="95"/>
        </w:numPr>
        <w:ind w:left="567" w:hanging="567"/>
        <w:jc w:val="both"/>
        <w:rPr>
          <w:rFonts w:ascii="Arial Narrow" w:eastAsia="Arial Narrow" w:hAnsi="Arial Narrow" w:cs="Arial Narrow"/>
        </w:rPr>
      </w:pPr>
      <w:r>
        <w:rPr>
          <w:rFonts w:ascii="Arial Narrow" w:eastAsia="Arial Narrow" w:hAnsi="Arial Narrow" w:cs="Arial Narrow"/>
          <w:b/>
        </w:rPr>
        <w:t xml:space="preserve">Kontrakt - </w:t>
      </w:r>
      <w:r>
        <w:rPr>
          <w:rFonts w:ascii="Arial Narrow" w:eastAsia="Arial Narrow" w:hAnsi="Arial Narrow" w:cs="Arial Narrow"/>
        </w:rPr>
        <w:t>oznacza niniejszą umowę.</w:t>
      </w:r>
    </w:p>
    <w:p w:rsidR="006E770A" w:rsidRDefault="00EA1AEE">
      <w:pPr>
        <w:numPr>
          <w:ilvl w:val="0"/>
          <w:numId w:val="95"/>
        </w:numPr>
        <w:ind w:left="567" w:hanging="567"/>
        <w:jc w:val="both"/>
        <w:rPr>
          <w:rFonts w:ascii="Arial Narrow" w:eastAsia="Arial Narrow" w:hAnsi="Arial Narrow" w:cs="Arial Narrow"/>
        </w:rPr>
      </w:pPr>
      <w:r>
        <w:rPr>
          <w:rFonts w:ascii="Arial Narrow" w:eastAsia="Arial Narrow" w:hAnsi="Arial Narrow" w:cs="Arial Narrow"/>
          <w:b/>
        </w:rPr>
        <w:t>Nadzór Inwestorski</w:t>
      </w:r>
      <w:r>
        <w:rPr>
          <w:rFonts w:ascii="Arial Narrow" w:eastAsia="Arial Narrow" w:hAnsi="Arial Narrow" w:cs="Arial Narrow"/>
        </w:rPr>
        <w:t xml:space="preserve"> – oznacza podmiot upoważniony przez Zamawiającego do zarządzania przedmiotową inwestycją, czyli do podejmowania działań i decyzji organizacyjnych oraz technicznych związanych z realizacją niniejszej umowy, wyłoniony odrębnym postępowaniem. Pojęcie Nadzoru Inwestorskiego jest tożsame/równoznaczne z pojęciem Inżyniera.</w:t>
      </w:r>
    </w:p>
    <w:p w:rsidR="006E770A" w:rsidRDefault="00EA1AEE">
      <w:pPr>
        <w:numPr>
          <w:ilvl w:val="0"/>
          <w:numId w:val="95"/>
        </w:numPr>
        <w:ind w:left="567" w:hanging="567"/>
        <w:jc w:val="both"/>
        <w:rPr>
          <w:rFonts w:ascii="Arial Narrow" w:eastAsia="Arial Narrow" w:hAnsi="Arial Narrow" w:cs="Arial Narrow"/>
        </w:rPr>
      </w:pPr>
      <w:r>
        <w:rPr>
          <w:rFonts w:ascii="Arial Narrow" w:eastAsia="Arial Narrow" w:hAnsi="Arial Narrow" w:cs="Arial Narrow"/>
          <w:b/>
        </w:rPr>
        <w:t>Odbiór częściowy</w:t>
      </w:r>
      <w:r>
        <w:rPr>
          <w:rFonts w:ascii="Arial Narrow" w:eastAsia="Arial Narrow" w:hAnsi="Arial Narrow" w:cs="Arial Narrow"/>
        </w:rPr>
        <w:t xml:space="preserve"> – protokolarne potwierdzenie wykonania określonego etapu robót podpisane przez Wykonawcę i Nadzór Inwestorski, z zastrzeżeniem, iż potwierdzeniem prawidłowości wykonania przedmiotu umowy jest wyłącznie odbiór końcowy. Odbiór  częściowy nie rozpoczyna biegu okresu rękojmi i gwarancji. Odebrane częściowo przez Zamawiającego prace, pozostają nadal pod kontrolą Wykonawcy, na Zamawiającego nie przechodzi ryzyko i odpowiedzialność a protokół odbioru częściowego nie stanowi pokwitowania w rozumieniu art. 462 § 1 Kodeksu cywilnego.</w:t>
      </w:r>
    </w:p>
    <w:p w:rsidR="006E770A" w:rsidRDefault="00EA1AEE">
      <w:pPr>
        <w:numPr>
          <w:ilvl w:val="0"/>
          <w:numId w:val="95"/>
        </w:numPr>
        <w:tabs>
          <w:tab w:val="left" w:pos="4536"/>
        </w:tabs>
        <w:ind w:left="567" w:hanging="567"/>
        <w:jc w:val="both"/>
        <w:rPr>
          <w:rFonts w:ascii="Arial Narrow" w:eastAsia="Arial Narrow" w:hAnsi="Arial Narrow" w:cs="Arial Narrow"/>
        </w:rPr>
      </w:pPr>
      <w:r>
        <w:rPr>
          <w:rFonts w:ascii="Arial Narrow" w:eastAsia="Arial Narrow" w:hAnsi="Arial Narrow" w:cs="Arial Narrow"/>
          <w:b/>
        </w:rPr>
        <w:t>Zakończenie realizacji robót budowlanych</w:t>
      </w:r>
      <w:r>
        <w:rPr>
          <w:rFonts w:ascii="Arial Narrow" w:eastAsia="Arial Narrow" w:hAnsi="Arial Narrow" w:cs="Arial Narrow"/>
        </w:rPr>
        <w:t xml:space="preserve"> - realizację robót budowlanych uznaje się za zakończoną wówczas, gdy łącznie zachodzą niżej wymienione warunki:</w:t>
      </w:r>
    </w:p>
    <w:p w:rsidR="006E770A" w:rsidRDefault="00EA1AEE">
      <w:pPr>
        <w:numPr>
          <w:ilvl w:val="0"/>
          <w:numId w:val="61"/>
        </w:numPr>
        <w:tabs>
          <w:tab w:val="left" w:pos="993"/>
        </w:tabs>
        <w:ind w:left="993" w:hanging="426"/>
        <w:jc w:val="both"/>
        <w:rPr>
          <w:rFonts w:ascii="Arial Narrow" w:eastAsia="Arial Narrow" w:hAnsi="Arial Narrow" w:cs="Arial Narrow"/>
        </w:rPr>
      </w:pPr>
      <w:r>
        <w:rPr>
          <w:rFonts w:ascii="Arial Narrow" w:eastAsia="Arial Narrow" w:hAnsi="Arial Narrow" w:cs="Arial Narrow"/>
        </w:rPr>
        <w:t>Wykonawca zakończył roboty budowlane objęte niniejszą umową, w tym uporządkował teren inwestycji.</w:t>
      </w:r>
    </w:p>
    <w:p w:rsidR="006E770A" w:rsidRDefault="00EA1AEE">
      <w:pPr>
        <w:numPr>
          <w:ilvl w:val="0"/>
          <w:numId w:val="61"/>
        </w:numPr>
        <w:tabs>
          <w:tab w:val="left" w:pos="993"/>
        </w:tabs>
        <w:ind w:left="993" w:hanging="426"/>
        <w:jc w:val="both"/>
        <w:rPr>
          <w:rFonts w:ascii="Arial Narrow" w:eastAsia="Arial Narrow" w:hAnsi="Arial Narrow" w:cs="Arial Narrow"/>
        </w:rPr>
      </w:pPr>
      <w:r>
        <w:rPr>
          <w:rFonts w:ascii="Arial Narrow" w:eastAsia="Arial Narrow" w:hAnsi="Arial Narrow" w:cs="Arial Narrow"/>
        </w:rPr>
        <w:t xml:space="preserve">Dokonany zostanie wpis kierownika budowy do Dziennika Budowy o zakończeniu robót budowlanych oraz wpis Nadzoru Inwestorskiego potwierdzający taki stan rzeczy. </w:t>
      </w:r>
    </w:p>
    <w:p w:rsidR="006E770A" w:rsidRDefault="00EA1AEE">
      <w:pPr>
        <w:numPr>
          <w:ilvl w:val="0"/>
          <w:numId w:val="95"/>
        </w:numPr>
        <w:ind w:left="567" w:hanging="567"/>
        <w:jc w:val="both"/>
        <w:rPr>
          <w:rFonts w:ascii="Arial Narrow" w:eastAsia="Arial Narrow" w:hAnsi="Arial Narrow" w:cs="Arial Narrow"/>
        </w:rPr>
      </w:pPr>
      <w:r>
        <w:rPr>
          <w:rFonts w:ascii="Arial Narrow" w:eastAsia="Arial Narrow" w:hAnsi="Arial Narrow" w:cs="Arial Narrow"/>
          <w:b/>
        </w:rPr>
        <w:t>Odbiór końcowy</w:t>
      </w:r>
      <w:r>
        <w:rPr>
          <w:rFonts w:ascii="Arial Narrow" w:eastAsia="Arial Narrow" w:hAnsi="Arial Narrow" w:cs="Arial Narrow"/>
        </w:rPr>
        <w:t xml:space="preserve"> – protokolarne przekazanie z udziałem stron Kontraktu przedmiotu umowy w  stanie gotowym do użytkowania po pozytywnym zakończeniu odbiorów częściowych. Przed odbiorem końcowym, należy skompletować dokumentację powykonawczą, w tym gwarancje, zaświadczenia od organów kontroli technicznej, a także należy uporządkować teren inwestycji. Wykonawca przekaże Nadzorowi Inwestorskiemu dokumentację powykonawczą. Następnie Wykonawca zgłosi pisemnie Zamawiającemu gotowość do dokonania odbioru końcowego, po uzyskaniu ostatecznej decyzji pozwolenia na użytkowanie lub opatrzonej rygorem natychmiastowej wykonalności. Zamawiający w chwili otrzymania powyższego powiadomienia oraz potwierdzenia pisemnego przez Nadzór Inwestorski </w:t>
      </w:r>
      <w:r w:rsidR="00D65C46">
        <w:rPr>
          <w:rFonts w:ascii="Arial Narrow" w:eastAsia="Arial Narrow" w:hAnsi="Arial Narrow" w:cs="Arial Narrow"/>
        </w:rPr>
        <w:t xml:space="preserve">                       </w:t>
      </w:r>
      <w:r>
        <w:rPr>
          <w:rFonts w:ascii="Arial Narrow" w:eastAsia="Arial Narrow" w:hAnsi="Arial Narrow" w:cs="Arial Narrow"/>
        </w:rPr>
        <w:t>o kompletności dokumentacji powykonawczej wraz z wpływem kompletnej dokumentacji powykonawczej, uzgodni termin odbioru końcowego i powoła komisję odbiorową. Dokonanie odbioru końcowego potwierdzone jest podpisaniem Protokołu odbioru końcowego. Odbiór końcowy rozpoczyna bieg rękojmi</w:t>
      </w:r>
      <w:r w:rsidR="00D65C46">
        <w:rPr>
          <w:rFonts w:ascii="Arial Narrow" w:eastAsia="Arial Narrow" w:hAnsi="Arial Narrow" w:cs="Arial Narrow"/>
        </w:rPr>
        <w:t xml:space="preserve">                        </w:t>
      </w:r>
      <w:r>
        <w:rPr>
          <w:rFonts w:ascii="Arial Narrow" w:eastAsia="Arial Narrow" w:hAnsi="Arial Narrow" w:cs="Arial Narrow"/>
        </w:rPr>
        <w:t xml:space="preserve"> i gwarancji dla całej inwestycji. Protokół odbioru końcowego podpisuje przedstawiciel/-e Zamawiającego, Nadzór Inwestorski i Wykonawca.</w:t>
      </w:r>
    </w:p>
    <w:p w:rsidR="006E770A" w:rsidRDefault="00EA1AEE">
      <w:pPr>
        <w:numPr>
          <w:ilvl w:val="0"/>
          <w:numId w:val="95"/>
        </w:numPr>
        <w:ind w:left="567" w:hanging="567"/>
        <w:jc w:val="both"/>
        <w:rPr>
          <w:rFonts w:ascii="Arial Narrow" w:eastAsia="Arial Narrow" w:hAnsi="Arial Narrow" w:cs="Arial Narrow"/>
        </w:rPr>
      </w:pPr>
      <w:r>
        <w:rPr>
          <w:rFonts w:ascii="Arial Narrow" w:eastAsia="Arial Narrow" w:hAnsi="Arial Narrow" w:cs="Arial Narrow"/>
          <w:b/>
        </w:rPr>
        <w:t>Odbiór ostateczny</w:t>
      </w:r>
      <w:r>
        <w:rPr>
          <w:rFonts w:ascii="Arial Narrow" w:eastAsia="Arial Narrow" w:hAnsi="Arial Narrow" w:cs="Arial Narrow"/>
        </w:rPr>
        <w:t xml:space="preserve"> - dokonywany po upływie okresu rękojmi i gwarancji i usunięciu wad. Wykonawca otrzyma od  Zamawiającego dokument poświadczający odbiór ostateczny obiektu budowlanego wolnego od wad. Wraz z odbiorem ostatecznym nastąpi pełne rozliczenie stron niniejszej umowy poprzez zwrot zatrzymanej części zabezpieczenia należytego wykonania umowy.</w:t>
      </w:r>
    </w:p>
    <w:p w:rsidR="006E770A" w:rsidRDefault="00EA1AEE">
      <w:pPr>
        <w:numPr>
          <w:ilvl w:val="0"/>
          <w:numId w:val="95"/>
        </w:numPr>
        <w:ind w:left="567" w:hanging="567"/>
        <w:jc w:val="both"/>
        <w:rPr>
          <w:rFonts w:ascii="Arial Narrow" w:eastAsia="Arial Narrow" w:hAnsi="Arial Narrow" w:cs="Arial Narrow"/>
        </w:rPr>
      </w:pPr>
      <w:r>
        <w:rPr>
          <w:rFonts w:ascii="Arial Narrow" w:eastAsia="Arial Narrow" w:hAnsi="Arial Narrow" w:cs="Arial Narrow"/>
          <w:b/>
        </w:rPr>
        <w:lastRenderedPageBreak/>
        <w:t>Zakończenie realizacji przedmiotu umowy</w:t>
      </w:r>
      <w:r>
        <w:rPr>
          <w:rFonts w:ascii="Arial Narrow" w:eastAsia="Arial Narrow" w:hAnsi="Arial Narrow" w:cs="Arial Narrow"/>
        </w:rPr>
        <w:t xml:space="preserve"> - za zakończenie realizacji umowy uznaje się podpisanie protokołu odbioru ostatecznego, a data podpisania protokołu odbioru ostatecznego jest datą zakończenia realizacji przedmiotu umowy.</w:t>
      </w:r>
    </w:p>
    <w:p w:rsidR="006E770A" w:rsidRDefault="00EA1AEE">
      <w:pPr>
        <w:numPr>
          <w:ilvl w:val="0"/>
          <w:numId w:val="95"/>
        </w:numPr>
        <w:ind w:left="567" w:hanging="567"/>
        <w:jc w:val="both"/>
        <w:rPr>
          <w:rFonts w:ascii="Arial Narrow" w:eastAsia="Arial Narrow" w:hAnsi="Arial Narrow" w:cs="Arial Narrow"/>
        </w:rPr>
      </w:pPr>
      <w:r>
        <w:rPr>
          <w:rFonts w:ascii="Arial Narrow" w:eastAsia="Arial Narrow" w:hAnsi="Arial Narrow" w:cs="Arial Narrow"/>
          <w:b/>
        </w:rPr>
        <w:t>Komisja odbiorowa</w:t>
      </w:r>
      <w:r>
        <w:rPr>
          <w:rFonts w:ascii="Arial Narrow" w:eastAsia="Arial Narrow" w:hAnsi="Arial Narrow" w:cs="Arial Narrow"/>
        </w:rPr>
        <w:t xml:space="preserve"> – komisja przeprowadzająca czynności odbioru końcowego, powołana przez Zamawiającego z udziałem Zamawiającego, Wykonawcy oraz Nadzoru Inwestorskiego.</w:t>
      </w:r>
    </w:p>
    <w:p w:rsidR="006E770A" w:rsidRDefault="00EA1AEE">
      <w:pPr>
        <w:numPr>
          <w:ilvl w:val="0"/>
          <w:numId w:val="95"/>
        </w:numPr>
        <w:ind w:left="567" w:hanging="567"/>
        <w:jc w:val="both"/>
        <w:rPr>
          <w:rFonts w:ascii="Arial Narrow" w:eastAsia="Arial Narrow" w:hAnsi="Arial Narrow" w:cs="Arial Narrow"/>
        </w:rPr>
      </w:pPr>
      <w:r>
        <w:rPr>
          <w:rFonts w:ascii="Arial Narrow" w:eastAsia="Arial Narrow" w:hAnsi="Arial Narrow" w:cs="Arial Narrow"/>
          <w:b/>
        </w:rPr>
        <w:t>Teren budowy/inwestycji</w:t>
      </w:r>
      <w:r>
        <w:rPr>
          <w:rFonts w:ascii="Arial Narrow" w:eastAsia="Arial Narrow" w:hAnsi="Arial Narrow" w:cs="Arial Narrow"/>
        </w:rPr>
        <w:t xml:space="preserve"> – teren, przekazany przez Zamawiającego protokolarnie, na którym będzie realizowany przedmiot umowy wraz z przestrzenią zajmowaną przez urządzenia zaplecza budowy.</w:t>
      </w:r>
    </w:p>
    <w:p w:rsidR="006E770A" w:rsidRDefault="00EA1AEE">
      <w:pPr>
        <w:numPr>
          <w:ilvl w:val="0"/>
          <w:numId w:val="95"/>
        </w:numPr>
        <w:ind w:left="567" w:hanging="567"/>
        <w:jc w:val="both"/>
        <w:rPr>
          <w:rFonts w:ascii="Arial Narrow" w:eastAsia="Arial Narrow" w:hAnsi="Arial Narrow" w:cs="Arial Narrow"/>
        </w:rPr>
      </w:pPr>
      <w:r>
        <w:rPr>
          <w:rFonts w:ascii="Arial Narrow" w:eastAsia="Arial Narrow" w:hAnsi="Arial Narrow" w:cs="Arial Narrow"/>
          <w:b/>
        </w:rPr>
        <w:t>Specyfikacja Warunków Zamówienia (SWZ)</w:t>
      </w:r>
      <w:r>
        <w:rPr>
          <w:rFonts w:ascii="Arial Narrow" w:eastAsia="Arial Narrow" w:hAnsi="Arial Narrow" w:cs="Arial Narrow"/>
        </w:rPr>
        <w:t xml:space="preserve"> – należy przez to rozumieć komplet dokumentów przygotowanych przez Zamawiającego, niezbędny do przygotowania i złożenia oferty na wybór Wykonawcy zgodnie z wymogami ustawy Prawo zamówień publicznych.</w:t>
      </w:r>
    </w:p>
    <w:p w:rsidR="006E770A" w:rsidRDefault="00EA1AEE">
      <w:pPr>
        <w:numPr>
          <w:ilvl w:val="0"/>
          <w:numId w:val="95"/>
        </w:numPr>
        <w:ind w:left="567" w:hanging="567"/>
        <w:jc w:val="both"/>
        <w:rPr>
          <w:rFonts w:ascii="Arial Narrow" w:eastAsia="Arial Narrow" w:hAnsi="Arial Narrow" w:cs="Arial Narrow"/>
        </w:rPr>
      </w:pPr>
      <w:r>
        <w:rPr>
          <w:rFonts w:ascii="Arial Narrow" w:eastAsia="Arial Narrow" w:hAnsi="Arial Narrow" w:cs="Arial Narrow"/>
          <w:b/>
        </w:rPr>
        <w:t xml:space="preserve">Specyfikacje techniczne </w:t>
      </w:r>
      <w:r>
        <w:rPr>
          <w:rFonts w:ascii="Arial Narrow" w:eastAsia="Arial Narrow" w:hAnsi="Arial Narrow" w:cs="Arial Narrow"/>
        </w:rPr>
        <w:t>– specyfikacje techniczne wykonania i odbioru robót (</w:t>
      </w:r>
      <w:proofErr w:type="spellStart"/>
      <w:r>
        <w:rPr>
          <w:rFonts w:ascii="Arial Narrow" w:eastAsia="Arial Narrow" w:hAnsi="Arial Narrow" w:cs="Arial Narrow"/>
        </w:rPr>
        <w:t>STWiOR</w:t>
      </w:r>
      <w:proofErr w:type="spellEnd"/>
      <w:r>
        <w:rPr>
          <w:rFonts w:ascii="Arial Narrow" w:eastAsia="Arial Narrow" w:hAnsi="Arial Narrow" w:cs="Arial Narrow"/>
        </w:rPr>
        <w:t xml:space="preserve">) – dokumenty opracowane w celu realizacji Umowy, zawierające zbiory wytycznych i wymagań określających warunki </w:t>
      </w:r>
      <w:r w:rsidR="00D65C46">
        <w:rPr>
          <w:rFonts w:ascii="Arial Narrow" w:eastAsia="Arial Narrow" w:hAnsi="Arial Narrow" w:cs="Arial Narrow"/>
        </w:rPr>
        <w:t xml:space="preserve">               </w:t>
      </w:r>
      <w:r>
        <w:rPr>
          <w:rFonts w:ascii="Arial Narrow" w:eastAsia="Arial Narrow" w:hAnsi="Arial Narrow" w:cs="Arial Narrow"/>
        </w:rPr>
        <w:t>i sposoby wykonywania, kontroli i odbioru robót budowlanych, określonych w Dokumentacji projektowej.</w:t>
      </w:r>
    </w:p>
    <w:p w:rsidR="006E770A" w:rsidRDefault="00EA1AEE">
      <w:pPr>
        <w:numPr>
          <w:ilvl w:val="0"/>
          <w:numId w:val="95"/>
        </w:numPr>
        <w:ind w:left="567" w:hanging="567"/>
        <w:jc w:val="both"/>
        <w:rPr>
          <w:rFonts w:ascii="Arial Narrow" w:eastAsia="Arial Narrow" w:hAnsi="Arial Narrow" w:cs="Arial Narrow"/>
          <w:strike/>
        </w:rPr>
      </w:pPr>
      <w:r>
        <w:rPr>
          <w:rFonts w:ascii="Arial Narrow" w:eastAsia="Arial Narrow" w:hAnsi="Arial Narrow" w:cs="Arial Narrow"/>
          <w:b/>
        </w:rPr>
        <w:t>Dokumentacja projektowa</w:t>
      </w:r>
      <w:r>
        <w:rPr>
          <w:rFonts w:ascii="Arial Narrow" w:eastAsia="Arial Narrow" w:hAnsi="Arial Narrow" w:cs="Arial Narrow"/>
        </w:rPr>
        <w:t xml:space="preserve"> – zbiór dokumentów służących do opisu i realizacji przedmiotu umowy, obejmujący w szczególności: projekt budowlany, projekt techniczny, wraz z wszelkimi ostatecznymi decyzjami administracyjnymi, na podstawie których można realizować roboty budowlane, </w:t>
      </w:r>
    </w:p>
    <w:p w:rsidR="006E770A" w:rsidRDefault="00EA1AEE">
      <w:pPr>
        <w:numPr>
          <w:ilvl w:val="0"/>
          <w:numId w:val="95"/>
        </w:numPr>
        <w:ind w:left="567" w:hanging="567"/>
        <w:jc w:val="both"/>
        <w:rPr>
          <w:rFonts w:ascii="Arial Narrow" w:eastAsia="Arial Narrow" w:hAnsi="Arial Narrow" w:cs="Arial Narrow"/>
        </w:rPr>
      </w:pPr>
      <w:r>
        <w:rPr>
          <w:rFonts w:ascii="Arial Narrow" w:eastAsia="Arial Narrow" w:hAnsi="Arial Narrow" w:cs="Arial Narrow"/>
          <w:b/>
        </w:rPr>
        <w:t xml:space="preserve">Dokumentacja powykonawcza - </w:t>
      </w:r>
      <w:r>
        <w:rPr>
          <w:rFonts w:ascii="Arial Narrow" w:eastAsia="Arial Narrow" w:hAnsi="Arial Narrow" w:cs="Arial Narrow"/>
        </w:rPr>
        <w:t xml:space="preserve">dokumentacja w rozumieniu art. 3 </w:t>
      </w:r>
      <w:proofErr w:type="spellStart"/>
      <w:r>
        <w:rPr>
          <w:rFonts w:ascii="Arial Narrow" w:eastAsia="Arial Narrow" w:hAnsi="Arial Narrow" w:cs="Arial Narrow"/>
        </w:rPr>
        <w:t>pkt</w:t>
      </w:r>
      <w:proofErr w:type="spellEnd"/>
      <w:r>
        <w:rPr>
          <w:rFonts w:ascii="Arial Narrow" w:eastAsia="Arial Narrow" w:hAnsi="Arial Narrow" w:cs="Arial Narrow"/>
        </w:rPr>
        <w:t xml:space="preserve"> 14) ustawy z dnia 7 lipca 1994 r. Prawo budowlane. Kompletność dokumentacji powykonawczej Wykonawca potwierdza pisemnym oświadczeniem o jej kompletności i prawidłowości wykonania w świetle zapisów w/w ustawy i w/w SWZ. Kompletność dokumentacji jest również potwierdzana przez Nadzór Inwestorski. Wykonawca Robót </w:t>
      </w:r>
      <w:r w:rsidR="00D65C46">
        <w:rPr>
          <w:rFonts w:ascii="Arial Narrow" w:eastAsia="Arial Narrow" w:hAnsi="Arial Narrow" w:cs="Arial Narrow"/>
        </w:rPr>
        <w:t xml:space="preserve">                   </w:t>
      </w:r>
      <w:r>
        <w:rPr>
          <w:rFonts w:ascii="Arial Narrow" w:eastAsia="Arial Narrow" w:hAnsi="Arial Narrow" w:cs="Arial Narrow"/>
        </w:rPr>
        <w:t>w terminie 7 dni od daty wpisu do Dziennika Budowy/Robót o zakończeniu robót budowlanych przekaże Nadzorowi Inwestorskiemu kompletną dokumentację powykonawczą wraz ze swoim oświadczeniem o jej kompletności i prawidłowości wykonania [za datę przekazania uznaje się datę wpływu dokumentów do siedziby Nadzoru Inwestorskiego]. Dokumentacja powykonawcza podlega weryfikacji przez Nadzór Inwestorski.</w:t>
      </w:r>
    </w:p>
    <w:p w:rsidR="006E770A" w:rsidRDefault="00EA1AEE">
      <w:pPr>
        <w:numPr>
          <w:ilvl w:val="0"/>
          <w:numId w:val="95"/>
        </w:numPr>
        <w:ind w:left="567" w:hanging="567"/>
        <w:jc w:val="both"/>
        <w:rPr>
          <w:rFonts w:ascii="Arial Narrow" w:eastAsia="Arial Narrow" w:hAnsi="Arial Narrow" w:cs="Arial Narrow"/>
        </w:rPr>
      </w:pPr>
      <w:r>
        <w:rPr>
          <w:rFonts w:ascii="Arial Narrow" w:eastAsia="Arial Narrow" w:hAnsi="Arial Narrow" w:cs="Arial Narrow"/>
          <w:b/>
        </w:rPr>
        <w:t>Wada/usterka</w:t>
      </w:r>
      <w:r>
        <w:rPr>
          <w:rFonts w:ascii="Arial Narrow" w:eastAsia="Arial Narrow" w:hAnsi="Arial Narrow" w:cs="Arial Narrow"/>
        </w:rPr>
        <w:t xml:space="preserve"> – cecha zmniejszająca wartość wykonanych robót lub urządzeń ze względu na cel oznaczony w umowie lub wykonanych niezgodnie z dokumentacją Zamawiającego lub obowiązującymi </w:t>
      </w:r>
      <w:r w:rsidR="00D65C46">
        <w:rPr>
          <w:rFonts w:ascii="Arial Narrow" w:eastAsia="Arial Narrow" w:hAnsi="Arial Narrow" w:cs="Arial Narrow"/>
        </w:rPr>
        <w:t xml:space="preserve">              </w:t>
      </w:r>
      <w:r>
        <w:rPr>
          <w:rFonts w:ascii="Arial Narrow" w:eastAsia="Arial Narrow" w:hAnsi="Arial Narrow" w:cs="Arial Narrow"/>
        </w:rPr>
        <w:t xml:space="preserve">w tym zakresie warunkami technicznymi wykonania robót, wiedzą techniczną, normami, lub innymi dokumentami wymaganymi przepisami prawa, jak również brak stanu robót lub urządzeń, o istnieniu, którego Wykonawca zapewniał. </w:t>
      </w:r>
    </w:p>
    <w:p w:rsidR="006E770A" w:rsidRDefault="00EA1AEE">
      <w:pPr>
        <w:numPr>
          <w:ilvl w:val="0"/>
          <w:numId w:val="95"/>
        </w:numPr>
        <w:ind w:left="567" w:hanging="567"/>
        <w:jc w:val="both"/>
        <w:rPr>
          <w:rFonts w:ascii="Arial Narrow" w:eastAsia="Arial Narrow" w:hAnsi="Arial Narrow" w:cs="Arial Narrow"/>
        </w:rPr>
      </w:pPr>
      <w:r>
        <w:rPr>
          <w:rFonts w:ascii="Arial Narrow" w:eastAsia="Arial Narrow" w:hAnsi="Arial Narrow" w:cs="Arial Narrow"/>
          <w:b/>
        </w:rPr>
        <w:t>Siła wyższa</w:t>
      </w:r>
      <w:r>
        <w:rPr>
          <w:rFonts w:ascii="Arial Narrow" w:eastAsia="Arial Narrow" w:hAnsi="Arial Narrow" w:cs="Arial Narrow"/>
        </w:rPr>
        <w:t xml:space="preserve"> – zdarzenie, którego strony nie mogły przewidzieć, któremu nie mogły zapobiec ani któremu nie mogły przeciwdziałać, a które uniemożliwia Wykonawcy wykonanie w części lub </w:t>
      </w:r>
      <w:r>
        <w:rPr>
          <w:rFonts w:ascii="Arial Narrow" w:eastAsia="Arial Narrow" w:hAnsi="Arial Narrow" w:cs="Arial Narrow"/>
        </w:rPr>
        <w:br/>
        <w:t>w całości przedmiotu umowy zgodnie z zapisami § 14 niniejszej umowy.</w:t>
      </w:r>
    </w:p>
    <w:p w:rsidR="006E770A" w:rsidRDefault="00EA1AEE">
      <w:pPr>
        <w:numPr>
          <w:ilvl w:val="0"/>
          <w:numId w:val="95"/>
        </w:numPr>
        <w:tabs>
          <w:tab w:val="left" w:pos="567"/>
        </w:tabs>
        <w:ind w:left="567" w:hanging="567"/>
        <w:jc w:val="both"/>
        <w:rPr>
          <w:rFonts w:ascii="Arial Narrow" w:eastAsia="Arial Narrow" w:hAnsi="Arial Narrow" w:cs="Arial Narrow"/>
          <w:b/>
        </w:rPr>
      </w:pPr>
      <w:r>
        <w:rPr>
          <w:rFonts w:ascii="Arial Narrow" w:eastAsia="Arial Narrow" w:hAnsi="Arial Narrow" w:cs="Arial Narrow"/>
          <w:b/>
        </w:rPr>
        <w:t>Umowa o podwykonawstwo</w:t>
      </w:r>
      <w:r>
        <w:rPr>
          <w:rFonts w:ascii="Arial Narrow" w:eastAsia="Arial Narrow" w:hAnsi="Arial Narrow" w:cs="Arial Narrow"/>
        </w:rPr>
        <w:t xml:space="preserve"> – należy przez to rozumieć umowę w formie pisemnej o charakterze odpłatnym, zawartą pomiędzy wykonawcą a podwykonawcą, a także pomiędzy podwykonawcą </w:t>
      </w:r>
      <w:r w:rsidR="00D65C46">
        <w:rPr>
          <w:rFonts w:ascii="Arial Narrow" w:eastAsia="Arial Narrow" w:hAnsi="Arial Narrow" w:cs="Arial Narrow"/>
        </w:rPr>
        <w:t xml:space="preserve">                         </w:t>
      </w:r>
      <w:r>
        <w:rPr>
          <w:rFonts w:ascii="Arial Narrow" w:eastAsia="Arial Narrow" w:hAnsi="Arial Narrow" w:cs="Arial Narrow"/>
        </w:rPr>
        <w:t xml:space="preserve">a dalszym podwykonawcą lub między dalszymi podwykonawcami, na mocy której odpowiednio podwykonawca lub dalszy podwykonawca, zobowiązują się wykonać część zamówienia stanowiącego przedmiot niniejszej umowy. </w:t>
      </w:r>
    </w:p>
    <w:p w:rsidR="006E770A" w:rsidRDefault="00EA1AEE">
      <w:pPr>
        <w:numPr>
          <w:ilvl w:val="0"/>
          <w:numId w:val="95"/>
        </w:numPr>
        <w:tabs>
          <w:tab w:val="left" w:pos="567"/>
        </w:tabs>
        <w:ind w:hanging="720"/>
        <w:jc w:val="both"/>
        <w:rPr>
          <w:rFonts w:ascii="Arial Narrow" w:eastAsia="Arial Narrow" w:hAnsi="Arial Narrow" w:cs="Arial Narrow"/>
        </w:rPr>
      </w:pPr>
      <w:r>
        <w:rPr>
          <w:rFonts w:ascii="Arial Narrow" w:eastAsia="Arial Narrow" w:hAnsi="Arial Narrow" w:cs="Arial Narrow"/>
          <w:b/>
        </w:rPr>
        <w:t xml:space="preserve">Podwykonawca lub dalszy Podwykonawca </w:t>
      </w:r>
      <w:r>
        <w:rPr>
          <w:rFonts w:ascii="Arial Narrow" w:eastAsia="Arial Narrow" w:hAnsi="Arial Narrow" w:cs="Arial Narrow"/>
        </w:rPr>
        <w:t xml:space="preserve">- osoba fizyczna, prawna albo jednostka organizacyjna nieposiadająca osobowości prawnej, która: </w:t>
      </w:r>
    </w:p>
    <w:p w:rsidR="006E770A" w:rsidRDefault="00EA1AEE">
      <w:pPr>
        <w:numPr>
          <w:ilvl w:val="0"/>
          <w:numId w:val="1"/>
        </w:numPr>
        <w:tabs>
          <w:tab w:val="left" w:pos="567"/>
        </w:tabs>
        <w:ind w:hanging="501"/>
        <w:jc w:val="both"/>
        <w:rPr>
          <w:rFonts w:ascii="Arial Narrow" w:eastAsia="Arial Narrow" w:hAnsi="Arial Narrow" w:cs="Arial Narrow"/>
        </w:rPr>
      </w:pPr>
      <w:r>
        <w:rPr>
          <w:rFonts w:ascii="Arial Narrow" w:eastAsia="Arial Narrow" w:hAnsi="Arial Narrow" w:cs="Arial Narrow"/>
        </w:rPr>
        <w:t>zawarła z Wykonawcą, Podwykonawcą lub dalszym Podwykonawcą zaakceptowaną przez Zamawiającego Umowę o podwykonawstwo na wykonanie części robót budowlanych służących realizacji przez Wykonawcę przedmiotu umowy albo</w:t>
      </w:r>
    </w:p>
    <w:p w:rsidR="006E770A" w:rsidRDefault="00EA1AEE">
      <w:pPr>
        <w:numPr>
          <w:ilvl w:val="0"/>
          <w:numId w:val="1"/>
        </w:numPr>
        <w:tabs>
          <w:tab w:val="left" w:pos="567"/>
        </w:tabs>
        <w:ind w:hanging="501"/>
        <w:jc w:val="both"/>
        <w:rPr>
          <w:rFonts w:ascii="Arial Narrow" w:eastAsia="Arial Narrow" w:hAnsi="Arial Narrow" w:cs="Arial Narrow"/>
        </w:rPr>
      </w:pPr>
      <w:r>
        <w:rPr>
          <w:rFonts w:ascii="Arial Narrow" w:eastAsia="Arial Narrow" w:hAnsi="Arial Narrow" w:cs="Arial Narrow"/>
        </w:rPr>
        <w:t>zawarła z Wykonawcą przedłożoną Zamawiającemu umowę o podwykonawstwo, której przedmiotem są dostawy lub usługi, stanowiące część zamówienia publicznego, z wyłączeniem umów o podwykonawstwo o wartości mniejszej niż 0,5% wartości umowy brutto w sprawie zamówienia publicznego, oraz umów o podwykonawstwo, których przedmiot został wskazany                      w SWZ jako niepodlegający obowiązkowi przedłożenia Zamawiającemu.</w:t>
      </w:r>
      <w:r>
        <w:rPr>
          <w:rFonts w:ascii="Arial Narrow" w:eastAsia="Arial Narrow" w:hAnsi="Arial Narrow" w:cs="Arial Narrow"/>
          <w:highlight w:val="white"/>
        </w:rPr>
        <w:t xml:space="preserve"> Wyłączenie, o którym mowa w zdaniu pierwszym, nie dotyczy umów o podwykonawstwo o wartości większej niż 50 000 złotych.</w:t>
      </w:r>
    </w:p>
    <w:p w:rsidR="006E770A" w:rsidRDefault="00EA1AEE">
      <w:pPr>
        <w:numPr>
          <w:ilvl w:val="0"/>
          <w:numId w:val="95"/>
        </w:numPr>
        <w:ind w:left="567" w:hanging="567"/>
        <w:jc w:val="both"/>
        <w:rPr>
          <w:rFonts w:ascii="Arial Narrow" w:eastAsia="Arial Narrow" w:hAnsi="Arial Narrow" w:cs="Arial Narrow"/>
          <w:sz w:val="22"/>
          <w:szCs w:val="22"/>
        </w:rPr>
      </w:pPr>
      <w:r>
        <w:rPr>
          <w:rFonts w:ascii="Arial Narrow" w:eastAsia="Arial Narrow" w:hAnsi="Arial Narrow" w:cs="Arial Narrow"/>
          <w:b/>
        </w:rPr>
        <w:t>Nadzór autorski</w:t>
      </w:r>
      <w:r>
        <w:rPr>
          <w:rFonts w:ascii="Arial Narrow" w:eastAsia="Arial Narrow" w:hAnsi="Arial Narrow" w:cs="Arial Narrow"/>
        </w:rPr>
        <w:t xml:space="preserve"> - Projektant, autor dokumentacji projektowej, z którym zawarto umowę do podejmowania czynności polegających na stwierdzeniu w toku wykonywania robót budowlanych zgodności realizacji z dokumentacją projektową, uzgodnieniu możliwości wprowadzania rozwiązań zamiennych oraz opracowywaniu rozwiązań zamiennych w stosunku do przewidzianych w projekcie budowlanym. Nadzór autorski będzie pełniony przez podmiot wskazany przez Wykonawcę, wykonujący obowiązki zgodnie z art. 20 ust.1 pkt.4 ustawy – Prawo Budowlane.</w:t>
      </w:r>
    </w:p>
    <w:p w:rsidR="006E770A" w:rsidRDefault="00EA1AEE">
      <w:pPr>
        <w:numPr>
          <w:ilvl w:val="0"/>
          <w:numId w:val="95"/>
        </w:numPr>
        <w:pBdr>
          <w:top w:val="nil"/>
          <w:left w:val="nil"/>
          <w:bottom w:val="nil"/>
          <w:right w:val="nil"/>
          <w:between w:val="nil"/>
        </w:pBdr>
        <w:ind w:left="567" w:hanging="567"/>
        <w:jc w:val="both"/>
        <w:rPr>
          <w:rFonts w:ascii="Arial Narrow" w:eastAsia="Arial Narrow" w:hAnsi="Arial Narrow" w:cs="Arial Narrow"/>
          <w:color w:val="000000"/>
          <w:sz w:val="22"/>
          <w:szCs w:val="22"/>
        </w:rPr>
      </w:pPr>
      <w:r>
        <w:rPr>
          <w:rFonts w:ascii="Arial Narrow" w:eastAsia="Arial Narrow" w:hAnsi="Arial Narrow" w:cs="Arial Narrow"/>
          <w:b/>
          <w:color w:val="000000"/>
        </w:rPr>
        <w:t xml:space="preserve">Protokół konieczności </w:t>
      </w:r>
      <w:r>
        <w:rPr>
          <w:rFonts w:ascii="Arial Narrow" w:eastAsia="Arial Narrow" w:hAnsi="Arial Narrow" w:cs="Arial Narrow"/>
          <w:color w:val="000000"/>
        </w:rPr>
        <w:t xml:space="preserve">– dokument określający zakres rzeczowo-finansowy zmian w zakresie robót budowlanych dokonywanych w celu prawidłowej realizacji przedmiotu umowy, sporządzany w przypadku wystąpienia robót dodatkowych, zamiennych lub potrzeby zaniechania wykonania niektórych robót, </w:t>
      </w:r>
      <w:r>
        <w:rPr>
          <w:rFonts w:ascii="Arial Narrow" w:eastAsia="Arial Narrow" w:hAnsi="Arial Narrow" w:cs="Arial Narrow"/>
          <w:color w:val="000000"/>
        </w:rPr>
        <w:br/>
        <w:t>w celu prawidłowej realizacji przedmiotu umowy. Protokół konieczności sporządza Nadzór Inwestorski,                  a podpisuje go Zamawiający, Nadzór Inwestorski i Wykonawca.</w:t>
      </w:r>
    </w:p>
    <w:p w:rsidR="006E770A" w:rsidRDefault="00EA1AEE">
      <w:pPr>
        <w:numPr>
          <w:ilvl w:val="0"/>
          <w:numId w:val="95"/>
        </w:numPr>
        <w:ind w:left="567" w:hanging="567"/>
        <w:jc w:val="both"/>
        <w:rPr>
          <w:rFonts w:ascii="Arial Narrow" w:eastAsia="Arial Narrow" w:hAnsi="Arial Narrow" w:cs="Arial Narrow"/>
          <w:sz w:val="22"/>
          <w:szCs w:val="22"/>
        </w:rPr>
      </w:pPr>
      <w:r>
        <w:rPr>
          <w:rFonts w:ascii="Arial Narrow" w:eastAsia="Arial Narrow" w:hAnsi="Arial Narrow" w:cs="Arial Narrow"/>
          <w:b/>
        </w:rPr>
        <w:t>Protokół odbioru robót zanikających i ulegających zakryciu</w:t>
      </w:r>
      <w:r>
        <w:rPr>
          <w:rFonts w:ascii="Arial Narrow" w:eastAsia="Arial Narrow" w:hAnsi="Arial Narrow" w:cs="Arial Narrow"/>
        </w:rPr>
        <w:t xml:space="preserve"> – dokument potwierdzający odbiór robót w zakresie wykonania przez Wykonawcę zgodnie z umową robót zanikających lub ulegających zakryciu. </w:t>
      </w:r>
    </w:p>
    <w:p w:rsidR="006E770A" w:rsidRDefault="00EA1AEE">
      <w:pPr>
        <w:numPr>
          <w:ilvl w:val="0"/>
          <w:numId w:val="95"/>
        </w:numPr>
        <w:ind w:left="567" w:hanging="567"/>
        <w:jc w:val="both"/>
        <w:rPr>
          <w:rFonts w:ascii="Arial Narrow" w:eastAsia="Arial Narrow" w:hAnsi="Arial Narrow" w:cs="Arial Narrow"/>
          <w:sz w:val="22"/>
          <w:szCs w:val="22"/>
        </w:rPr>
      </w:pPr>
      <w:r>
        <w:rPr>
          <w:rFonts w:ascii="Arial Narrow" w:eastAsia="Arial Narrow" w:hAnsi="Arial Narrow" w:cs="Arial Narrow"/>
          <w:b/>
        </w:rPr>
        <w:t>Protokół odbioru częściowego</w:t>
      </w:r>
      <w:r>
        <w:rPr>
          <w:rFonts w:ascii="Arial Narrow" w:eastAsia="Arial Narrow" w:hAnsi="Arial Narrow" w:cs="Arial Narrow"/>
        </w:rPr>
        <w:t xml:space="preserve"> – dokument potwierdzający odbiór robót w zakresie wykonania przez Wykonawcę zgodnie z umową części prac wykonanych zgodnie z HRF.</w:t>
      </w:r>
    </w:p>
    <w:p w:rsidR="006E770A" w:rsidRDefault="00EA1AEE">
      <w:pPr>
        <w:numPr>
          <w:ilvl w:val="0"/>
          <w:numId w:val="95"/>
        </w:numPr>
        <w:ind w:left="567" w:hanging="567"/>
        <w:jc w:val="both"/>
        <w:rPr>
          <w:rFonts w:ascii="Arial Narrow" w:eastAsia="Arial Narrow" w:hAnsi="Arial Narrow" w:cs="Arial Narrow"/>
          <w:sz w:val="22"/>
          <w:szCs w:val="22"/>
        </w:rPr>
      </w:pPr>
      <w:r>
        <w:rPr>
          <w:rFonts w:ascii="Arial Narrow" w:eastAsia="Arial Narrow" w:hAnsi="Arial Narrow" w:cs="Arial Narrow"/>
          <w:b/>
        </w:rPr>
        <w:t>Protokół odbioru usunięcia wad</w:t>
      </w:r>
      <w:r>
        <w:rPr>
          <w:rFonts w:ascii="Arial Narrow" w:eastAsia="Arial Narrow" w:hAnsi="Arial Narrow" w:cs="Arial Narrow"/>
        </w:rPr>
        <w:t xml:space="preserve"> – dokument potwierdzający odbiór robót w zakresie wykonania usunięcia przez Wykonawcę wad powstałych w okresie rękojmi za Wady fizyczne lub gwarancji jakości </w:t>
      </w:r>
      <w:r>
        <w:rPr>
          <w:rFonts w:ascii="Arial Narrow" w:eastAsia="Arial Narrow" w:hAnsi="Arial Narrow" w:cs="Arial Narrow"/>
        </w:rPr>
        <w:br/>
        <w:t xml:space="preserve">w robotach budowlanych zrealizowanych na podstawie umowy. </w:t>
      </w:r>
    </w:p>
    <w:p w:rsidR="006E770A" w:rsidRDefault="00EA1AEE">
      <w:pPr>
        <w:numPr>
          <w:ilvl w:val="0"/>
          <w:numId w:val="95"/>
        </w:numPr>
        <w:ind w:left="567" w:hanging="567"/>
        <w:jc w:val="both"/>
        <w:rPr>
          <w:rFonts w:ascii="Arial Narrow" w:eastAsia="Arial Narrow" w:hAnsi="Arial Narrow" w:cs="Arial Narrow"/>
          <w:sz w:val="22"/>
          <w:szCs w:val="22"/>
        </w:rPr>
      </w:pPr>
      <w:r>
        <w:rPr>
          <w:rFonts w:ascii="Arial Narrow" w:eastAsia="Arial Narrow" w:hAnsi="Arial Narrow" w:cs="Arial Narrow"/>
          <w:b/>
        </w:rPr>
        <w:t>Protokół odbioru końcowego robót</w:t>
      </w:r>
      <w:r>
        <w:rPr>
          <w:rFonts w:ascii="Arial Narrow" w:eastAsia="Arial Narrow" w:hAnsi="Arial Narrow" w:cs="Arial Narrow"/>
        </w:rPr>
        <w:t xml:space="preserve"> - dokument potwierdzający odbiór wykonania przez Wykonawcę całości przedmiotu umowy -  </w:t>
      </w:r>
      <w:r w:rsidRPr="00301C77">
        <w:rPr>
          <w:rFonts w:ascii="Arial Narrow" w:eastAsia="Arial Narrow" w:hAnsi="Arial Narrow" w:cs="Arial Narrow"/>
        </w:rPr>
        <w:t>robót i pojazdu będących przedmiotem umowy</w:t>
      </w:r>
      <w:r>
        <w:rPr>
          <w:rFonts w:ascii="Arial Narrow" w:eastAsia="Arial Narrow" w:hAnsi="Arial Narrow" w:cs="Arial Narrow"/>
        </w:rPr>
        <w:t>.</w:t>
      </w:r>
    </w:p>
    <w:p w:rsidR="006E770A" w:rsidRDefault="00EA1AEE">
      <w:pPr>
        <w:numPr>
          <w:ilvl w:val="0"/>
          <w:numId w:val="95"/>
        </w:numPr>
        <w:ind w:left="567" w:hanging="567"/>
        <w:jc w:val="both"/>
        <w:rPr>
          <w:rFonts w:ascii="Arial Narrow" w:eastAsia="Arial Narrow" w:hAnsi="Arial Narrow" w:cs="Arial Narrow"/>
        </w:rPr>
      </w:pPr>
      <w:r>
        <w:rPr>
          <w:rFonts w:ascii="Arial Narrow" w:eastAsia="Arial Narrow" w:hAnsi="Arial Narrow" w:cs="Arial Narrow"/>
          <w:b/>
        </w:rPr>
        <w:t>Protokół odbioru ostatecznego robót</w:t>
      </w:r>
      <w:r>
        <w:rPr>
          <w:rFonts w:ascii="Arial Narrow" w:eastAsia="Arial Narrow" w:hAnsi="Arial Narrow" w:cs="Arial Narrow"/>
        </w:rPr>
        <w:t xml:space="preserve"> – dokument potwierdzający odbiór robót po usunięciu przez Wykonawcę wszystkich wad ujawnionych w przedmiocie </w:t>
      </w:r>
      <w:r w:rsidRPr="00301C77">
        <w:rPr>
          <w:rFonts w:ascii="Arial Narrow" w:eastAsia="Arial Narrow" w:hAnsi="Arial Narrow" w:cs="Arial Narrow"/>
        </w:rPr>
        <w:t xml:space="preserve">umowy, zrealizowanych na podstawie umowy </w:t>
      </w:r>
      <w:r>
        <w:rPr>
          <w:rFonts w:ascii="Arial Narrow" w:eastAsia="Arial Narrow" w:hAnsi="Arial Narrow" w:cs="Arial Narrow"/>
        </w:rPr>
        <w:t xml:space="preserve">              </w:t>
      </w:r>
      <w:r w:rsidRPr="00301C77">
        <w:rPr>
          <w:rFonts w:ascii="Arial Narrow" w:eastAsia="Arial Narrow" w:hAnsi="Arial Narrow" w:cs="Arial Narrow"/>
        </w:rPr>
        <w:t>w okresie rękojmi</w:t>
      </w:r>
      <w:r>
        <w:rPr>
          <w:rFonts w:ascii="Arial Narrow" w:eastAsia="Arial Narrow" w:hAnsi="Arial Narrow" w:cs="Arial Narrow"/>
        </w:rPr>
        <w:t xml:space="preserve"> i gwarancji jakości.</w:t>
      </w:r>
    </w:p>
    <w:p w:rsidR="006E770A" w:rsidRDefault="00EA1AEE">
      <w:pPr>
        <w:numPr>
          <w:ilvl w:val="0"/>
          <w:numId w:val="95"/>
        </w:numPr>
        <w:ind w:left="567" w:hanging="567"/>
        <w:jc w:val="both"/>
        <w:rPr>
          <w:rFonts w:ascii="Arial Narrow" w:eastAsia="Arial Narrow" w:hAnsi="Arial Narrow" w:cs="Arial Narrow"/>
        </w:rPr>
      </w:pPr>
      <w:r>
        <w:rPr>
          <w:rFonts w:ascii="Arial Narrow" w:eastAsia="Arial Narrow" w:hAnsi="Arial Narrow" w:cs="Arial Narrow"/>
          <w:b/>
        </w:rPr>
        <w:t xml:space="preserve">Wykaz Cen (WC) </w:t>
      </w:r>
      <w:r>
        <w:rPr>
          <w:rFonts w:ascii="Arial Narrow" w:eastAsia="Arial Narrow" w:hAnsi="Arial Narrow" w:cs="Arial Narrow"/>
        </w:rPr>
        <w:t xml:space="preserve">– dokument zawierający zbiorcze zestawienie zryczałtowanych cen elementów realizowanego zadania, stanowiąca element pomocniczy, składany przez Wykonawcę wraz z ofertą. </w:t>
      </w:r>
    </w:p>
    <w:p w:rsidR="006E770A" w:rsidRDefault="00EA1AEE">
      <w:pPr>
        <w:numPr>
          <w:ilvl w:val="0"/>
          <w:numId w:val="95"/>
        </w:numPr>
        <w:ind w:left="567" w:hanging="567"/>
        <w:jc w:val="both"/>
        <w:rPr>
          <w:rFonts w:ascii="Arial Narrow" w:eastAsia="Arial Narrow" w:hAnsi="Arial Narrow" w:cs="Arial Narrow"/>
        </w:rPr>
      </w:pPr>
      <w:r>
        <w:rPr>
          <w:rFonts w:ascii="Arial Narrow" w:eastAsia="Arial Narrow" w:hAnsi="Arial Narrow" w:cs="Arial Narrow"/>
          <w:b/>
        </w:rPr>
        <w:t>Interpretacje:</w:t>
      </w:r>
    </w:p>
    <w:p w:rsidR="006E770A" w:rsidRDefault="00EA1AEE">
      <w:pPr>
        <w:numPr>
          <w:ilvl w:val="0"/>
          <w:numId w:val="5"/>
        </w:numPr>
        <w:pBdr>
          <w:top w:val="nil"/>
          <w:left w:val="nil"/>
          <w:bottom w:val="nil"/>
          <w:right w:val="nil"/>
          <w:between w:val="nil"/>
        </w:pBdr>
        <w:tabs>
          <w:tab w:val="left" w:pos="709"/>
          <w:tab w:val="left" w:pos="1134"/>
        </w:tabs>
        <w:ind w:hanging="152"/>
        <w:jc w:val="both"/>
        <w:rPr>
          <w:rFonts w:ascii="Arial Narrow" w:eastAsia="Arial Narrow" w:hAnsi="Arial Narrow" w:cs="Arial Narrow"/>
          <w:color w:val="000000"/>
        </w:rPr>
      </w:pPr>
      <w:r>
        <w:rPr>
          <w:rFonts w:ascii="Arial Narrow" w:eastAsia="Arial Narrow" w:hAnsi="Arial Narrow" w:cs="Arial Narrow"/>
          <w:color w:val="000000"/>
        </w:rPr>
        <w:t>Postanowienia umowy są interpretowane na podstawie przepisów prawa polskiego.</w:t>
      </w:r>
    </w:p>
    <w:p w:rsidR="006E770A" w:rsidRDefault="00EA1AEE">
      <w:pPr>
        <w:numPr>
          <w:ilvl w:val="0"/>
          <w:numId w:val="5"/>
        </w:numPr>
        <w:pBdr>
          <w:top w:val="nil"/>
          <w:left w:val="nil"/>
          <w:bottom w:val="nil"/>
          <w:right w:val="nil"/>
          <w:between w:val="nil"/>
        </w:pBdr>
        <w:tabs>
          <w:tab w:val="left" w:pos="113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Ilekroć pojęcie użyte jest w liczbie pojedynczej, dotyczy to również użytego pojęcia w liczbie mnogiej i odwrotnie chyba, że z określonego uregulowania wynika wyraźnie coś innego.</w:t>
      </w:r>
    </w:p>
    <w:p w:rsidR="006E770A" w:rsidRDefault="00EA1AEE">
      <w:pPr>
        <w:numPr>
          <w:ilvl w:val="0"/>
          <w:numId w:val="5"/>
        </w:numPr>
        <w:pBdr>
          <w:top w:val="nil"/>
          <w:left w:val="nil"/>
          <w:bottom w:val="nil"/>
          <w:right w:val="nil"/>
          <w:between w:val="nil"/>
        </w:pBdr>
        <w:tabs>
          <w:tab w:val="left" w:pos="113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Integralną częścią umowy są załączniki do umowy, w szczególności dokumenty wymienione </w:t>
      </w:r>
      <w:r>
        <w:rPr>
          <w:rFonts w:ascii="Arial Narrow" w:eastAsia="Arial Narrow" w:hAnsi="Arial Narrow" w:cs="Arial Narrow"/>
          <w:color w:val="000000"/>
        </w:rPr>
        <w:br/>
        <w:t>w § 3 ust. 1</w:t>
      </w:r>
      <w:r>
        <w:rPr>
          <w:rFonts w:ascii="Arial Narrow" w:eastAsia="Arial Narrow" w:hAnsi="Arial Narrow" w:cs="Arial Narrow"/>
        </w:rPr>
        <w:t>6</w:t>
      </w:r>
      <w:r>
        <w:rPr>
          <w:rFonts w:ascii="Arial Narrow" w:eastAsia="Arial Narrow" w:hAnsi="Arial Narrow" w:cs="Arial Narrow"/>
          <w:color w:val="000000"/>
        </w:rPr>
        <w:t xml:space="preserve">. </w:t>
      </w:r>
    </w:p>
    <w:p w:rsidR="006E770A" w:rsidRDefault="00EA1AEE">
      <w:pPr>
        <w:numPr>
          <w:ilvl w:val="0"/>
          <w:numId w:val="5"/>
        </w:numPr>
        <w:pBdr>
          <w:top w:val="nil"/>
          <w:left w:val="nil"/>
          <w:bottom w:val="nil"/>
          <w:right w:val="nil"/>
          <w:between w:val="nil"/>
        </w:pBdr>
        <w:tabs>
          <w:tab w:val="left" w:pos="113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Wszelkie dokumenty dostarczane drugiej Stronie w trakcie realizacji umowy będą sporządzane </w:t>
      </w:r>
      <w:r>
        <w:rPr>
          <w:rFonts w:ascii="Arial Narrow" w:eastAsia="Arial Narrow" w:hAnsi="Arial Narrow" w:cs="Arial Narrow"/>
          <w:color w:val="000000"/>
        </w:rPr>
        <w:br/>
        <w:t>w języku polskim.</w:t>
      </w:r>
    </w:p>
    <w:p w:rsidR="006E770A" w:rsidRDefault="00EA1AEE">
      <w:pPr>
        <w:numPr>
          <w:ilvl w:val="0"/>
          <w:numId w:val="5"/>
        </w:numPr>
        <w:pBdr>
          <w:top w:val="nil"/>
          <w:left w:val="nil"/>
          <w:bottom w:val="nil"/>
          <w:right w:val="nil"/>
          <w:between w:val="nil"/>
        </w:pBdr>
        <w:tabs>
          <w:tab w:val="left" w:pos="113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Śródtytuły nie wpływają na interpretację postanowień umownych.</w:t>
      </w:r>
    </w:p>
    <w:p w:rsidR="006E770A" w:rsidRDefault="00EA1AEE">
      <w:pPr>
        <w:numPr>
          <w:ilvl w:val="0"/>
          <w:numId w:val="5"/>
        </w:numPr>
        <w:pBdr>
          <w:top w:val="nil"/>
          <w:left w:val="nil"/>
          <w:bottom w:val="nil"/>
          <w:right w:val="nil"/>
          <w:between w:val="nil"/>
        </w:pBdr>
        <w:tabs>
          <w:tab w:val="left" w:pos="113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Terminy określone w umowie w dniach, tygodniach i miesiącach odnoszą się do dni, tygodni </w:t>
      </w:r>
      <w:r>
        <w:rPr>
          <w:rFonts w:ascii="Arial Narrow" w:eastAsia="Arial Narrow" w:hAnsi="Arial Narrow" w:cs="Arial Narrow"/>
          <w:color w:val="000000"/>
        </w:rPr>
        <w:br/>
        <w:t>i miesięcy kalendarzowych. Bieg i upływ terminu określane są zgodnie z przepisami KC.</w:t>
      </w:r>
    </w:p>
    <w:p w:rsidR="006E770A" w:rsidRDefault="006E770A">
      <w:pPr>
        <w:pBdr>
          <w:top w:val="nil"/>
          <w:left w:val="nil"/>
          <w:bottom w:val="nil"/>
          <w:right w:val="nil"/>
          <w:between w:val="nil"/>
        </w:pBdr>
        <w:tabs>
          <w:tab w:val="left" w:pos="1134"/>
        </w:tabs>
        <w:ind w:left="1134"/>
        <w:jc w:val="both"/>
        <w:rPr>
          <w:rFonts w:ascii="Arial Narrow" w:eastAsia="Arial Narrow" w:hAnsi="Arial Narrow" w:cs="Arial Narrow"/>
          <w:color w:val="000000"/>
        </w:rPr>
      </w:pPr>
    </w:p>
    <w:p w:rsidR="006E770A" w:rsidRDefault="00EA1AEE">
      <w:pPr>
        <w:jc w:val="center"/>
        <w:rPr>
          <w:rFonts w:ascii="Arial Narrow" w:eastAsia="Arial Narrow" w:hAnsi="Arial Narrow" w:cs="Arial Narrow"/>
          <w:b/>
        </w:rPr>
      </w:pPr>
      <w:r>
        <w:rPr>
          <w:rFonts w:ascii="Arial Narrow" w:eastAsia="Arial Narrow" w:hAnsi="Arial Narrow" w:cs="Arial Narrow"/>
          <w:b/>
        </w:rPr>
        <w:t>§2</w:t>
      </w:r>
    </w:p>
    <w:p w:rsidR="006E770A" w:rsidRDefault="00EA1AEE">
      <w:pPr>
        <w:widowControl w:val="0"/>
        <w:pBdr>
          <w:top w:val="nil"/>
          <w:left w:val="nil"/>
          <w:bottom w:val="nil"/>
          <w:right w:val="nil"/>
          <w:between w:val="nil"/>
        </w:pBdr>
        <w:spacing w:after="240"/>
        <w:jc w:val="center"/>
        <w:rPr>
          <w:rFonts w:ascii="Arial Narrow" w:eastAsia="Arial Narrow" w:hAnsi="Arial Narrow" w:cs="Arial Narrow"/>
          <w:b/>
          <w:color w:val="000000"/>
        </w:rPr>
      </w:pPr>
      <w:r>
        <w:rPr>
          <w:rFonts w:ascii="Arial Narrow" w:eastAsia="Arial Narrow" w:hAnsi="Arial Narrow" w:cs="Arial Narrow"/>
          <w:b/>
          <w:color w:val="000000"/>
        </w:rPr>
        <w:t>(podstawa prawna zawarcia umowy)</w:t>
      </w:r>
    </w:p>
    <w:p w:rsidR="0058095A" w:rsidRDefault="00EA1AEE" w:rsidP="00A84216">
      <w:pPr>
        <w:spacing w:before="120"/>
        <w:jc w:val="both"/>
        <w:rPr>
          <w:rFonts w:ascii="Arial Narrow" w:eastAsia="Arial Narrow" w:hAnsi="Arial Narrow" w:cs="Arial Narrow"/>
          <w:b/>
          <w:color w:val="000000"/>
        </w:rPr>
      </w:pPr>
      <w:r>
        <w:rPr>
          <w:rFonts w:ascii="Arial Narrow" w:eastAsia="Arial Narrow" w:hAnsi="Arial Narrow" w:cs="Arial Narrow"/>
          <w:color w:val="000000"/>
        </w:rPr>
        <w:t>Niniejsza umowa została zawarta w wyniku dokonania przez Zamawiającego wyboru oferty Wykonawcy                       w postępowaniu o udzielenia zamówienia publicznego przeprowadzonym w trybie podstawowym bez negocjacji o wartości zamówienia nieprzekraczającej progów unijnych o jakich stanowi art. 3 ustawy z 11 września 2019 r. - Prawo zamówień publicznych (tj. Dz. U. z 202</w:t>
      </w:r>
      <w:r w:rsidR="007B58E8">
        <w:rPr>
          <w:rFonts w:ascii="Arial Narrow" w:eastAsia="Arial Narrow" w:hAnsi="Arial Narrow" w:cs="Arial Narrow"/>
          <w:color w:val="000000"/>
        </w:rPr>
        <w:t>3</w:t>
      </w:r>
      <w:r>
        <w:rPr>
          <w:rFonts w:ascii="Arial Narrow" w:eastAsia="Arial Narrow" w:hAnsi="Arial Narrow" w:cs="Arial Narrow"/>
          <w:color w:val="000000"/>
        </w:rPr>
        <w:t xml:space="preserve"> r., poz. </w:t>
      </w:r>
      <w:r w:rsidR="007B58E8">
        <w:rPr>
          <w:rFonts w:ascii="Arial Narrow" w:eastAsia="Arial Narrow" w:hAnsi="Arial Narrow" w:cs="Arial Narrow"/>
          <w:color w:val="000000"/>
        </w:rPr>
        <w:t>1605</w:t>
      </w:r>
      <w:r>
        <w:rPr>
          <w:rFonts w:ascii="Arial Narrow" w:eastAsia="Arial Narrow" w:hAnsi="Arial Narrow" w:cs="Arial Narrow"/>
          <w:color w:val="000000"/>
        </w:rPr>
        <w:t>) zwanej dalej w treści umowy „ustawą” dla zadania inwestycyjnego pod nazwą</w:t>
      </w:r>
      <w:r w:rsidR="00A84216">
        <w:rPr>
          <w:rFonts w:ascii="Arial Narrow" w:eastAsia="Arial Narrow" w:hAnsi="Arial Narrow" w:cs="Arial Narrow"/>
          <w:color w:val="000000"/>
        </w:rPr>
        <w:t xml:space="preserve">: </w:t>
      </w:r>
    </w:p>
    <w:p w:rsidR="0058095A" w:rsidRDefault="0058095A">
      <w:pPr>
        <w:widowControl w:val="0"/>
        <w:pBdr>
          <w:top w:val="nil"/>
          <w:left w:val="nil"/>
          <w:bottom w:val="nil"/>
          <w:right w:val="nil"/>
          <w:between w:val="nil"/>
        </w:pBdr>
        <w:jc w:val="center"/>
        <w:rPr>
          <w:rFonts w:ascii="Arial Narrow" w:eastAsia="Arial Narrow" w:hAnsi="Arial Narrow" w:cs="Arial Narrow"/>
          <w:b/>
          <w:color w:val="000000"/>
        </w:rPr>
      </w:pPr>
    </w:p>
    <w:p w:rsidR="006E770A" w:rsidRDefault="00EA1AEE">
      <w:pPr>
        <w:widowControl w:val="0"/>
        <w:pBdr>
          <w:top w:val="nil"/>
          <w:left w:val="nil"/>
          <w:bottom w:val="nil"/>
          <w:right w:val="nil"/>
          <w:between w:val="nil"/>
        </w:pBdr>
        <w:jc w:val="center"/>
        <w:rPr>
          <w:rFonts w:ascii="Arial Narrow" w:eastAsia="Arial Narrow" w:hAnsi="Arial Narrow" w:cs="Arial Narrow"/>
          <w:b/>
          <w:color w:val="000000"/>
        </w:rPr>
      </w:pPr>
      <w:r>
        <w:rPr>
          <w:rFonts w:ascii="Arial Narrow" w:eastAsia="Arial Narrow" w:hAnsi="Arial Narrow" w:cs="Arial Narrow"/>
          <w:b/>
          <w:color w:val="000000"/>
        </w:rPr>
        <w:t>§3</w:t>
      </w:r>
    </w:p>
    <w:p w:rsidR="006E770A" w:rsidRDefault="00EA1AEE">
      <w:pPr>
        <w:spacing w:after="240"/>
        <w:jc w:val="center"/>
        <w:rPr>
          <w:rFonts w:ascii="Arial Narrow" w:eastAsia="Arial Narrow" w:hAnsi="Arial Narrow" w:cs="Arial Narrow"/>
          <w:b/>
        </w:rPr>
      </w:pPr>
      <w:r>
        <w:rPr>
          <w:rFonts w:ascii="Arial Narrow" w:eastAsia="Arial Narrow" w:hAnsi="Arial Narrow" w:cs="Arial Narrow"/>
          <w:b/>
        </w:rPr>
        <w:t>(przedmiot umowy)</w:t>
      </w:r>
    </w:p>
    <w:p w:rsidR="005B101B" w:rsidRPr="005B101B" w:rsidRDefault="000D0BBA" w:rsidP="005B101B">
      <w:pPr>
        <w:pStyle w:val="Teksttreci0"/>
        <w:shd w:val="clear" w:color="auto" w:fill="auto"/>
        <w:spacing w:before="0" w:line="240" w:lineRule="auto"/>
        <w:ind w:firstLine="0"/>
        <w:jc w:val="left"/>
        <w:rPr>
          <w:rStyle w:val="Teksttreci"/>
          <w:rFonts w:ascii="Arial Narrow" w:hAnsi="Arial Narrow"/>
          <w:b/>
          <w:sz w:val="24"/>
          <w:szCs w:val="24"/>
        </w:rPr>
      </w:pPr>
      <w:r w:rsidRPr="005B101B">
        <w:rPr>
          <w:rFonts w:ascii="Arial Narrow" w:eastAsia="Arial Narrow" w:hAnsi="Arial Narrow" w:cs="Arial Narrow"/>
          <w:color w:val="000000"/>
          <w:sz w:val="24"/>
          <w:szCs w:val="24"/>
        </w:rPr>
        <w:t>Zamawiający powierza, a Wykonawca przyjmuje do realizacji wykonanie robót budowlanych dla zadania pn</w:t>
      </w:r>
      <w:r w:rsidRPr="005B101B">
        <w:rPr>
          <w:rFonts w:ascii="Arial Narrow" w:eastAsia="Arial Narrow" w:hAnsi="Arial Narrow" w:cs="Arial Narrow"/>
          <w:b/>
          <w:color w:val="000000"/>
          <w:sz w:val="24"/>
          <w:szCs w:val="24"/>
        </w:rPr>
        <w:t xml:space="preserve">.: </w:t>
      </w:r>
      <w:bookmarkStart w:id="0" w:name="_Hlk127451724"/>
      <w:r w:rsidR="005B101B" w:rsidRPr="005B101B">
        <w:rPr>
          <w:rStyle w:val="Teksttreci"/>
          <w:rFonts w:ascii="Arial Narrow" w:hAnsi="Arial Narrow"/>
          <w:b/>
          <w:sz w:val="24"/>
          <w:szCs w:val="24"/>
        </w:rPr>
        <w:t xml:space="preserve">Rozbudowa świetlicy wiejskiej w miejscowości Brzoza - ETAP II </w:t>
      </w:r>
    </w:p>
    <w:p w:rsidR="005B101B" w:rsidRDefault="005B101B" w:rsidP="003D3302">
      <w:pPr>
        <w:jc w:val="both"/>
        <w:rPr>
          <w:rFonts w:ascii="Arial Narrow" w:hAnsi="Arial Narrow" w:cs="Arial"/>
          <w:i/>
          <w:color w:val="000000" w:themeColor="text1"/>
        </w:rPr>
      </w:pPr>
      <w:r w:rsidRPr="005B101B">
        <w:rPr>
          <w:rFonts w:ascii="Arial Narrow" w:hAnsi="Arial Narrow" w:cs="Arial"/>
          <w:i/>
          <w:color w:val="000000" w:themeColor="text1"/>
        </w:rPr>
        <w:t>Zadanie dofinansowane z Rządowego Funduszu Inwestycji Lokalnych</w:t>
      </w:r>
      <w:r>
        <w:rPr>
          <w:rFonts w:ascii="Arial Narrow" w:hAnsi="Arial Narrow" w:cs="Arial"/>
          <w:i/>
          <w:color w:val="000000" w:themeColor="text1"/>
        </w:rPr>
        <w:t xml:space="preserve"> </w:t>
      </w:r>
      <w:r w:rsidRPr="005B101B">
        <w:rPr>
          <w:rFonts w:ascii="Arial Narrow" w:hAnsi="Arial Narrow" w:cs="Arial"/>
          <w:i/>
          <w:color w:val="000000" w:themeColor="text1"/>
        </w:rPr>
        <w:t>(Fundusz Przeciwdziałania COVID-19 dla gmin z przeznaczeniem na inwe</w:t>
      </w:r>
      <w:r>
        <w:rPr>
          <w:rFonts w:ascii="Arial Narrow" w:hAnsi="Arial Narrow" w:cs="Arial"/>
          <w:i/>
          <w:color w:val="000000" w:themeColor="text1"/>
        </w:rPr>
        <w:t xml:space="preserve">stycje realizowane </w:t>
      </w:r>
      <w:r w:rsidRPr="005B101B">
        <w:rPr>
          <w:rFonts w:ascii="Arial Narrow" w:hAnsi="Arial Narrow" w:cs="Arial"/>
          <w:i/>
          <w:color w:val="000000" w:themeColor="text1"/>
        </w:rPr>
        <w:t>w miejscowościach, w których funkcjonowały zlikwidowane państwowe przedsiębiorstwa gospodarki rolnej)</w:t>
      </w:r>
    </w:p>
    <w:p w:rsidR="005B101B" w:rsidRPr="005B101B" w:rsidRDefault="005B101B" w:rsidP="003D3302">
      <w:pPr>
        <w:jc w:val="both"/>
        <w:rPr>
          <w:rFonts w:ascii="Arial Narrow" w:hAnsi="Arial Narrow" w:cs="Arial"/>
          <w:i/>
          <w:color w:val="000000" w:themeColor="text1"/>
        </w:rPr>
      </w:pPr>
    </w:p>
    <w:p w:rsidR="005B101B" w:rsidRPr="007078B3" w:rsidRDefault="00EA1AEE" w:rsidP="003D3302">
      <w:pPr>
        <w:widowControl w:val="0"/>
        <w:numPr>
          <w:ilvl w:val="0"/>
          <w:numId w:val="32"/>
        </w:numPr>
        <w:pBdr>
          <w:top w:val="nil"/>
          <w:left w:val="nil"/>
          <w:bottom w:val="nil"/>
          <w:right w:val="nil"/>
          <w:between w:val="nil"/>
        </w:pBdr>
        <w:tabs>
          <w:tab w:val="left" w:pos="846"/>
        </w:tabs>
        <w:jc w:val="both"/>
        <w:rPr>
          <w:rFonts w:ascii="Arial Narrow" w:hAnsi="Arial Narrow" w:cs="Arial"/>
        </w:rPr>
      </w:pPr>
      <w:r w:rsidRPr="007078B3">
        <w:rPr>
          <w:rFonts w:ascii="Arial Narrow" w:eastAsia="Arial Narrow" w:hAnsi="Arial Narrow" w:cs="Arial Narrow"/>
        </w:rPr>
        <w:t xml:space="preserve">Zakres przedmiotu umowy </w:t>
      </w:r>
      <w:bookmarkEnd w:id="0"/>
      <w:r w:rsidR="005B101B" w:rsidRPr="007078B3">
        <w:rPr>
          <w:rStyle w:val="Teksttreci"/>
          <w:rFonts w:ascii="Arial Narrow" w:hAnsi="Arial Narrow"/>
          <w:sz w:val="24"/>
          <w:szCs w:val="24"/>
        </w:rPr>
        <w:t>obejmuje roboty: przygotowawcze, rozbiórkowe, budowlane, towarzyszące oraz pomiarowe w zakresie:</w:t>
      </w:r>
    </w:p>
    <w:p w:rsidR="005B101B" w:rsidRPr="005B101B" w:rsidRDefault="005B101B" w:rsidP="003D3302">
      <w:pPr>
        <w:pStyle w:val="Akapitzlist"/>
        <w:widowControl w:val="0"/>
        <w:numPr>
          <w:ilvl w:val="0"/>
          <w:numId w:val="104"/>
        </w:numPr>
        <w:tabs>
          <w:tab w:val="left" w:pos="426"/>
        </w:tabs>
        <w:ind w:left="426" w:hanging="426"/>
        <w:jc w:val="both"/>
        <w:rPr>
          <w:rStyle w:val="Teksttreci"/>
          <w:rFonts w:ascii="Arial Narrow" w:hAnsi="Arial Narrow"/>
          <w:sz w:val="24"/>
          <w:szCs w:val="24"/>
        </w:rPr>
      </w:pPr>
      <w:r w:rsidRPr="005B101B">
        <w:rPr>
          <w:rStyle w:val="Teksttreci"/>
          <w:rFonts w:ascii="Arial Narrow" w:hAnsi="Arial Narrow"/>
          <w:sz w:val="24"/>
          <w:szCs w:val="24"/>
        </w:rPr>
        <w:t>demontażu komina spalinowego,</w:t>
      </w:r>
    </w:p>
    <w:p w:rsidR="005B101B" w:rsidRPr="005B101B" w:rsidRDefault="005B101B" w:rsidP="003D3302">
      <w:pPr>
        <w:pStyle w:val="Akapitzlist"/>
        <w:widowControl w:val="0"/>
        <w:numPr>
          <w:ilvl w:val="0"/>
          <w:numId w:val="104"/>
        </w:numPr>
        <w:tabs>
          <w:tab w:val="left" w:pos="426"/>
        </w:tabs>
        <w:ind w:left="426" w:hanging="426"/>
        <w:jc w:val="both"/>
        <w:rPr>
          <w:rStyle w:val="Teksttreci"/>
          <w:rFonts w:ascii="Arial Narrow" w:hAnsi="Arial Narrow"/>
          <w:sz w:val="24"/>
          <w:szCs w:val="24"/>
        </w:rPr>
      </w:pPr>
      <w:r w:rsidRPr="005B101B">
        <w:rPr>
          <w:rStyle w:val="Teksttreci"/>
          <w:rFonts w:ascii="Arial Narrow" w:hAnsi="Arial Narrow"/>
          <w:sz w:val="24"/>
          <w:szCs w:val="24"/>
        </w:rPr>
        <w:t>wymiany</w:t>
      </w:r>
      <w:r w:rsidRPr="005B101B">
        <w:rPr>
          <w:rStyle w:val="Nagwek10"/>
          <w:rFonts w:ascii="Arial Narrow" w:hAnsi="Arial Narrow"/>
          <w:sz w:val="24"/>
          <w:szCs w:val="24"/>
        </w:rPr>
        <w:t xml:space="preserve"> </w:t>
      </w:r>
      <w:r w:rsidRPr="005B101B">
        <w:rPr>
          <w:rStyle w:val="Teksttreci"/>
          <w:rFonts w:ascii="Arial Narrow" w:hAnsi="Arial Narrow"/>
          <w:sz w:val="24"/>
          <w:szCs w:val="24"/>
        </w:rPr>
        <w:t>stolarki drzwiowej wewnętrznej i odnowy stolarki drzwiowej zewnętrznej,</w:t>
      </w:r>
    </w:p>
    <w:p w:rsidR="005B101B" w:rsidRPr="005B101B" w:rsidRDefault="005B101B" w:rsidP="003D3302">
      <w:pPr>
        <w:pStyle w:val="Teksttreci0"/>
        <w:numPr>
          <w:ilvl w:val="0"/>
          <w:numId w:val="103"/>
        </w:numPr>
        <w:shd w:val="clear" w:color="auto" w:fill="auto"/>
        <w:tabs>
          <w:tab w:val="left" w:pos="426"/>
        </w:tabs>
        <w:spacing w:before="0" w:line="240" w:lineRule="auto"/>
        <w:ind w:left="1320" w:right="20" w:hanging="1320"/>
        <w:jc w:val="both"/>
        <w:rPr>
          <w:rFonts w:ascii="Arial Narrow" w:hAnsi="Arial Narrow"/>
          <w:sz w:val="24"/>
          <w:szCs w:val="24"/>
        </w:rPr>
      </w:pPr>
      <w:r w:rsidRPr="005B101B">
        <w:rPr>
          <w:rStyle w:val="Teksttreci"/>
          <w:rFonts w:ascii="Arial Narrow" w:eastAsia="Times New Roman" w:hAnsi="Arial Narrow"/>
          <w:spacing w:val="0"/>
          <w:sz w:val="24"/>
          <w:szCs w:val="24"/>
        </w:rPr>
        <w:t>remontu pomieszczeń po wykonanych robotach,</w:t>
      </w:r>
    </w:p>
    <w:p w:rsidR="005B101B" w:rsidRPr="005B101B" w:rsidRDefault="003916A0" w:rsidP="003D3302">
      <w:pPr>
        <w:pStyle w:val="Teksttreci0"/>
        <w:numPr>
          <w:ilvl w:val="0"/>
          <w:numId w:val="103"/>
        </w:numPr>
        <w:shd w:val="clear" w:color="auto" w:fill="auto"/>
        <w:tabs>
          <w:tab w:val="left" w:pos="426"/>
        </w:tabs>
        <w:spacing w:before="0" w:line="240" w:lineRule="auto"/>
        <w:ind w:left="1320" w:hanging="1320"/>
        <w:jc w:val="both"/>
        <w:rPr>
          <w:rStyle w:val="Teksttreci"/>
          <w:rFonts w:ascii="Arial Narrow" w:hAnsi="Arial Narrow"/>
          <w:sz w:val="24"/>
          <w:szCs w:val="24"/>
        </w:rPr>
      </w:pPr>
      <w:r w:rsidRPr="003916A0">
        <w:rPr>
          <w:rFonts w:ascii="Arial Narrow" w:hAnsi="Arial Narrow"/>
          <w:sz w:val="24"/>
          <w:szCs w:val="24"/>
        </w:rPr>
        <w:pict>
          <v:shapetype id="_x0000_t202" coordsize="21600,21600" o:spt="202" path="m,l,21600r21600,l21600,xe">
            <v:stroke joinstyle="miter"/>
            <v:path gradientshapeok="t" o:connecttype="rect"/>
          </v:shapetype>
          <v:shape id="_x0000_s1026" type="#_x0000_t202" style="position:absolute;left:0;text-align:left;margin-left:447.75pt;margin-top:97.15pt;width:16.15pt;height:28pt;z-index:251660288;mso-wrap-distance-left:5pt;mso-wrap-distance-top:5pt;mso-wrap-distance-right:5pt;mso-wrap-distance-bottom:5pt;mso-position-horizontal-relative:margin" filled="f" stroked="f">
            <v:textbox style="mso-fit-shape-to-text:t" inset="0,0,0,0">
              <w:txbxContent>
                <w:p w:rsidR="003D3302" w:rsidRPr="002B783C" w:rsidRDefault="003D3302" w:rsidP="005B101B"/>
              </w:txbxContent>
            </v:textbox>
            <w10:wrap type="topAndBottom" anchorx="margin"/>
          </v:shape>
        </w:pict>
      </w:r>
      <w:r w:rsidR="005B101B" w:rsidRPr="005B101B">
        <w:rPr>
          <w:rStyle w:val="Teksttreci"/>
          <w:rFonts w:ascii="Arial Narrow" w:eastAsia="Times New Roman" w:hAnsi="Arial Narrow"/>
          <w:spacing w:val="0"/>
          <w:sz w:val="24"/>
          <w:szCs w:val="24"/>
        </w:rPr>
        <w:t>robót remontowo-budowlanych wewnątrz budynku,</w:t>
      </w:r>
    </w:p>
    <w:p w:rsidR="005B101B" w:rsidRPr="005B101B" w:rsidRDefault="005B101B" w:rsidP="003D3302">
      <w:pPr>
        <w:pStyle w:val="Teksttreci0"/>
        <w:numPr>
          <w:ilvl w:val="0"/>
          <w:numId w:val="103"/>
        </w:numPr>
        <w:shd w:val="clear" w:color="auto" w:fill="auto"/>
        <w:tabs>
          <w:tab w:val="left" w:pos="426"/>
        </w:tabs>
        <w:spacing w:before="0" w:line="240" w:lineRule="auto"/>
        <w:ind w:left="1320" w:hanging="1320"/>
        <w:jc w:val="both"/>
        <w:rPr>
          <w:rStyle w:val="Teksttreci"/>
          <w:rFonts w:ascii="Arial Narrow" w:hAnsi="Arial Narrow"/>
          <w:sz w:val="24"/>
          <w:szCs w:val="24"/>
        </w:rPr>
      </w:pPr>
      <w:r w:rsidRPr="005B101B">
        <w:rPr>
          <w:rStyle w:val="Teksttreci"/>
          <w:rFonts w:ascii="Arial Narrow" w:eastAsia="Times New Roman" w:hAnsi="Arial Narrow"/>
          <w:spacing w:val="0"/>
          <w:sz w:val="24"/>
          <w:szCs w:val="24"/>
        </w:rPr>
        <w:t>wykonania nowego ogrodzenia,</w:t>
      </w:r>
    </w:p>
    <w:p w:rsidR="005B101B" w:rsidRPr="005B101B" w:rsidRDefault="005B101B" w:rsidP="003D3302">
      <w:pPr>
        <w:pStyle w:val="Teksttreci0"/>
        <w:numPr>
          <w:ilvl w:val="0"/>
          <w:numId w:val="103"/>
        </w:numPr>
        <w:shd w:val="clear" w:color="auto" w:fill="auto"/>
        <w:tabs>
          <w:tab w:val="left" w:pos="426"/>
        </w:tabs>
        <w:spacing w:before="0" w:line="240" w:lineRule="auto"/>
        <w:ind w:left="426" w:hanging="426"/>
        <w:jc w:val="both"/>
        <w:rPr>
          <w:rFonts w:ascii="Arial Narrow" w:hAnsi="Arial Narrow"/>
          <w:sz w:val="24"/>
          <w:szCs w:val="24"/>
        </w:rPr>
      </w:pPr>
      <w:r w:rsidRPr="005B101B">
        <w:rPr>
          <w:rStyle w:val="Teksttreci"/>
          <w:rFonts w:ascii="Arial Narrow" w:eastAsia="Times New Roman" w:hAnsi="Arial Narrow"/>
          <w:spacing w:val="0"/>
          <w:sz w:val="24"/>
          <w:szCs w:val="24"/>
        </w:rPr>
        <w:t>wykonania nowej nawierzchni</w:t>
      </w:r>
      <w:r w:rsidRPr="005B101B">
        <w:rPr>
          <w:rStyle w:val="Nagwek10"/>
          <w:rFonts w:ascii="Arial Narrow" w:eastAsia="Times New Roman" w:hAnsi="Arial Narrow"/>
          <w:spacing w:val="0"/>
          <w:sz w:val="24"/>
          <w:szCs w:val="24"/>
        </w:rPr>
        <w:t xml:space="preserve"> </w:t>
      </w:r>
      <w:r w:rsidRPr="005B101B">
        <w:rPr>
          <w:rStyle w:val="Teksttreci"/>
          <w:rFonts w:ascii="Arial Narrow" w:eastAsia="Times New Roman" w:hAnsi="Arial Narrow"/>
          <w:spacing w:val="0"/>
          <w:sz w:val="24"/>
          <w:szCs w:val="24"/>
        </w:rPr>
        <w:t>na dziedzińcu świetlicy (kostka brukowa betonowa oraz kostka betonowa                      o zwiększonej chłonności),</w:t>
      </w:r>
    </w:p>
    <w:p w:rsidR="005B101B" w:rsidRPr="005B101B" w:rsidRDefault="005B101B" w:rsidP="003D3302">
      <w:pPr>
        <w:pStyle w:val="Teksttreci0"/>
        <w:numPr>
          <w:ilvl w:val="0"/>
          <w:numId w:val="103"/>
        </w:numPr>
        <w:shd w:val="clear" w:color="auto" w:fill="auto"/>
        <w:tabs>
          <w:tab w:val="left" w:pos="426"/>
        </w:tabs>
        <w:spacing w:before="0" w:line="240" w:lineRule="auto"/>
        <w:ind w:firstLine="0"/>
        <w:jc w:val="both"/>
        <w:rPr>
          <w:rStyle w:val="Teksttreci"/>
          <w:rFonts w:ascii="Arial Narrow" w:hAnsi="Arial Narrow"/>
          <w:sz w:val="24"/>
          <w:szCs w:val="24"/>
        </w:rPr>
      </w:pPr>
      <w:r w:rsidRPr="005B101B">
        <w:rPr>
          <w:rStyle w:val="Teksttreci"/>
          <w:rFonts w:ascii="Arial Narrow" w:eastAsia="Times New Roman" w:hAnsi="Arial Narrow"/>
          <w:spacing w:val="0"/>
          <w:sz w:val="24"/>
          <w:szCs w:val="24"/>
        </w:rPr>
        <w:t>wymiany skrzynek elektrycznych,</w:t>
      </w:r>
    </w:p>
    <w:p w:rsidR="005B101B" w:rsidRPr="005B101B" w:rsidRDefault="005B101B" w:rsidP="003D3302">
      <w:pPr>
        <w:pStyle w:val="Teksttreci0"/>
        <w:numPr>
          <w:ilvl w:val="0"/>
          <w:numId w:val="103"/>
        </w:numPr>
        <w:shd w:val="clear" w:color="auto" w:fill="auto"/>
        <w:tabs>
          <w:tab w:val="left" w:pos="426"/>
        </w:tabs>
        <w:spacing w:before="0" w:line="240" w:lineRule="auto"/>
        <w:ind w:firstLine="0"/>
        <w:jc w:val="both"/>
        <w:rPr>
          <w:rStyle w:val="Teksttreci"/>
          <w:rFonts w:ascii="Arial Narrow" w:hAnsi="Arial Narrow"/>
          <w:sz w:val="24"/>
          <w:szCs w:val="24"/>
        </w:rPr>
      </w:pPr>
      <w:r w:rsidRPr="005B101B">
        <w:rPr>
          <w:rStyle w:val="Teksttreci"/>
          <w:rFonts w:ascii="Arial Narrow" w:hAnsi="Arial Narrow"/>
          <w:sz w:val="24"/>
          <w:szCs w:val="24"/>
        </w:rPr>
        <w:t>wymiana białego osprzętu,</w:t>
      </w:r>
    </w:p>
    <w:p w:rsidR="005B101B" w:rsidRPr="005B101B" w:rsidRDefault="005B101B" w:rsidP="003D3302">
      <w:pPr>
        <w:pStyle w:val="Teksttreci0"/>
        <w:numPr>
          <w:ilvl w:val="0"/>
          <w:numId w:val="103"/>
        </w:numPr>
        <w:shd w:val="clear" w:color="auto" w:fill="auto"/>
        <w:tabs>
          <w:tab w:val="left" w:pos="426"/>
        </w:tabs>
        <w:spacing w:before="0" w:line="240" w:lineRule="auto"/>
        <w:ind w:firstLine="0"/>
        <w:jc w:val="both"/>
        <w:rPr>
          <w:rFonts w:ascii="Arial Narrow" w:hAnsi="Arial Narrow"/>
          <w:sz w:val="24"/>
          <w:szCs w:val="24"/>
        </w:rPr>
      </w:pPr>
      <w:r w:rsidRPr="005B101B">
        <w:rPr>
          <w:rStyle w:val="Teksttreci"/>
          <w:rFonts w:ascii="Arial Narrow" w:eastAsia="Times New Roman" w:hAnsi="Arial Narrow"/>
          <w:spacing w:val="0"/>
          <w:sz w:val="24"/>
          <w:szCs w:val="24"/>
        </w:rPr>
        <w:t>demontażu istniejących przewodów wentylacyjnych,</w:t>
      </w:r>
    </w:p>
    <w:p w:rsidR="005B101B" w:rsidRPr="005B101B" w:rsidRDefault="005B101B" w:rsidP="003D3302">
      <w:pPr>
        <w:pStyle w:val="Teksttreci0"/>
        <w:numPr>
          <w:ilvl w:val="0"/>
          <w:numId w:val="103"/>
        </w:numPr>
        <w:shd w:val="clear" w:color="auto" w:fill="auto"/>
        <w:tabs>
          <w:tab w:val="left" w:pos="426"/>
        </w:tabs>
        <w:spacing w:before="0" w:line="240" w:lineRule="auto"/>
        <w:ind w:firstLine="0"/>
        <w:jc w:val="both"/>
        <w:rPr>
          <w:rFonts w:ascii="Arial Narrow" w:hAnsi="Arial Narrow"/>
          <w:sz w:val="24"/>
          <w:szCs w:val="24"/>
        </w:rPr>
      </w:pPr>
      <w:r w:rsidRPr="005B101B">
        <w:rPr>
          <w:rStyle w:val="Teksttreci"/>
          <w:rFonts w:ascii="Arial Narrow" w:eastAsia="Times New Roman" w:hAnsi="Arial Narrow"/>
          <w:spacing w:val="0"/>
          <w:sz w:val="24"/>
          <w:szCs w:val="24"/>
        </w:rPr>
        <w:t>wykonania wentylacji mechanicznej,</w:t>
      </w:r>
    </w:p>
    <w:p w:rsidR="005B101B" w:rsidRPr="005B101B" w:rsidRDefault="005B101B" w:rsidP="003D3302">
      <w:pPr>
        <w:pStyle w:val="Teksttreci0"/>
        <w:numPr>
          <w:ilvl w:val="0"/>
          <w:numId w:val="103"/>
        </w:numPr>
        <w:shd w:val="clear" w:color="auto" w:fill="auto"/>
        <w:tabs>
          <w:tab w:val="left" w:pos="426"/>
        </w:tabs>
        <w:spacing w:before="0" w:line="240" w:lineRule="auto"/>
        <w:ind w:firstLine="0"/>
        <w:jc w:val="both"/>
        <w:rPr>
          <w:rStyle w:val="Teksttreci"/>
          <w:rFonts w:ascii="Arial Narrow" w:hAnsi="Arial Narrow"/>
          <w:sz w:val="24"/>
          <w:szCs w:val="24"/>
        </w:rPr>
      </w:pPr>
      <w:r w:rsidRPr="005B101B">
        <w:rPr>
          <w:rStyle w:val="Teksttreci"/>
          <w:rFonts w:ascii="Arial Narrow" w:eastAsia="Times New Roman" w:hAnsi="Arial Narrow"/>
          <w:spacing w:val="0"/>
          <w:sz w:val="24"/>
          <w:szCs w:val="24"/>
        </w:rPr>
        <w:t>wymiany instalacji elektrycznej w całym obiekcie (tablice rozdzielcze; szafki rozdzielczo-pomiarowe; oświetlenie: podstawowe, awaryjne i ewakuacyjne; gniazda oraz instalacja zewnętrzna; instalacje wentylacji                       i ogrzewania, niskoprądowe i fotowoltaiczne; instalacja zasilająca rolety okienne),</w:t>
      </w:r>
    </w:p>
    <w:p w:rsidR="005B101B" w:rsidRPr="005B101B" w:rsidRDefault="005B101B" w:rsidP="003D3302">
      <w:pPr>
        <w:pStyle w:val="Teksttreci0"/>
        <w:numPr>
          <w:ilvl w:val="0"/>
          <w:numId w:val="103"/>
        </w:numPr>
        <w:shd w:val="clear" w:color="auto" w:fill="auto"/>
        <w:tabs>
          <w:tab w:val="left" w:pos="426"/>
        </w:tabs>
        <w:spacing w:before="0" w:line="240" w:lineRule="auto"/>
        <w:ind w:firstLine="0"/>
        <w:jc w:val="both"/>
        <w:rPr>
          <w:rStyle w:val="Teksttreci"/>
          <w:rFonts w:ascii="Arial Narrow" w:hAnsi="Arial Narrow"/>
          <w:sz w:val="24"/>
          <w:szCs w:val="24"/>
        </w:rPr>
      </w:pPr>
      <w:r w:rsidRPr="005B101B">
        <w:rPr>
          <w:rStyle w:val="Teksttreci"/>
          <w:rFonts w:ascii="Arial Narrow" w:eastAsia="Times New Roman" w:hAnsi="Arial Narrow"/>
          <w:spacing w:val="0"/>
          <w:sz w:val="24"/>
          <w:szCs w:val="24"/>
        </w:rPr>
        <w:t xml:space="preserve">wymiany instalacji wody zimnej, ciepłej i hydrantowej </w:t>
      </w:r>
      <w:proofErr w:type="spellStart"/>
      <w:r w:rsidRPr="005B101B">
        <w:rPr>
          <w:rStyle w:val="Teksttreci"/>
          <w:rFonts w:ascii="Arial Narrow" w:eastAsia="Times New Roman" w:hAnsi="Arial Narrow"/>
          <w:spacing w:val="0"/>
          <w:sz w:val="24"/>
          <w:szCs w:val="24"/>
        </w:rPr>
        <w:t>p</w:t>
      </w:r>
      <w:r w:rsidR="00A11CF6">
        <w:rPr>
          <w:rStyle w:val="Teksttreci"/>
          <w:rFonts w:ascii="Arial Narrow" w:eastAsia="Times New Roman" w:hAnsi="Arial Narrow"/>
          <w:spacing w:val="0"/>
          <w:sz w:val="24"/>
          <w:szCs w:val="24"/>
        </w:rPr>
        <w:t>.</w:t>
      </w:r>
      <w:r w:rsidRPr="005B101B">
        <w:rPr>
          <w:rStyle w:val="Teksttreci"/>
          <w:rFonts w:ascii="Arial Narrow" w:eastAsia="Times New Roman" w:hAnsi="Arial Narrow"/>
          <w:spacing w:val="0"/>
          <w:sz w:val="24"/>
          <w:szCs w:val="24"/>
        </w:rPr>
        <w:t>poż</w:t>
      </w:r>
      <w:proofErr w:type="spellEnd"/>
      <w:r w:rsidRPr="005B101B">
        <w:rPr>
          <w:rStyle w:val="Teksttreci"/>
          <w:rFonts w:ascii="Arial Narrow" w:eastAsia="Times New Roman" w:hAnsi="Arial Narrow"/>
          <w:spacing w:val="0"/>
          <w:sz w:val="24"/>
          <w:szCs w:val="24"/>
        </w:rPr>
        <w:t>,</w:t>
      </w:r>
    </w:p>
    <w:p w:rsidR="005B101B" w:rsidRPr="005B101B" w:rsidRDefault="005B101B" w:rsidP="003D3302">
      <w:pPr>
        <w:pStyle w:val="Teksttreci0"/>
        <w:numPr>
          <w:ilvl w:val="0"/>
          <w:numId w:val="103"/>
        </w:numPr>
        <w:shd w:val="clear" w:color="auto" w:fill="auto"/>
        <w:tabs>
          <w:tab w:val="left" w:pos="426"/>
        </w:tabs>
        <w:spacing w:before="0" w:line="240" w:lineRule="auto"/>
        <w:ind w:firstLine="0"/>
        <w:jc w:val="both"/>
        <w:rPr>
          <w:rFonts w:ascii="Arial Narrow" w:hAnsi="Arial Narrow"/>
          <w:sz w:val="24"/>
          <w:szCs w:val="24"/>
        </w:rPr>
      </w:pPr>
      <w:r w:rsidRPr="005B101B">
        <w:rPr>
          <w:rStyle w:val="Teksttreci"/>
          <w:rFonts w:ascii="Arial Narrow" w:eastAsia="Times New Roman" w:hAnsi="Arial Narrow"/>
          <w:spacing w:val="0"/>
          <w:sz w:val="24"/>
          <w:szCs w:val="24"/>
        </w:rPr>
        <w:t xml:space="preserve">wykonania zewnętrznego przyłącza </w:t>
      </w:r>
      <w:proofErr w:type="spellStart"/>
      <w:r w:rsidRPr="005B101B">
        <w:rPr>
          <w:rStyle w:val="Teksttreci"/>
          <w:rFonts w:ascii="Arial Narrow" w:eastAsia="Times New Roman" w:hAnsi="Arial Narrow"/>
          <w:spacing w:val="0"/>
          <w:sz w:val="24"/>
          <w:szCs w:val="24"/>
        </w:rPr>
        <w:t>wod.-kan</w:t>
      </w:r>
      <w:proofErr w:type="spellEnd"/>
      <w:r w:rsidRPr="005B101B">
        <w:rPr>
          <w:rStyle w:val="Teksttreci"/>
          <w:rFonts w:ascii="Arial Narrow" w:eastAsia="Times New Roman" w:hAnsi="Arial Narrow"/>
          <w:spacing w:val="0"/>
          <w:sz w:val="24"/>
          <w:szCs w:val="24"/>
        </w:rPr>
        <w:t>.,</w:t>
      </w:r>
    </w:p>
    <w:p w:rsidR="005B101B" w:rsidRPr="005B101B" w:rsidRDefault="005B101B" w:rsidP="003D3302">
      <w:pPr>
        <w:pStyle w:val="Teksttreci0"/>
        <w:numPr>
          <w:ilvl w:val="0"/>
          <w:numId w:val="103"/>
        </w:numPr>
        <w:shd w:val="clear" w:color="auto" w:fill="auto"/>
        <w:tabs>
          <w:tab w:val="left" w:pos="426"/>
        </w:tabs>
        <w:spacing w:before="0" w:line="240" w:lineRule="auto"/>
        <w:ind w:firstLine="0"/>
        <w:jc w:val="both"/>
        <w:rPr>
          <w:rFonts w:ascii="Arial Narrow" w:hAnsi="Arial Narrow"/>
          <w:sz w:val="24"/>
          <w:szCs w:val="24"/>
        </w:rPr>
      </w:pPr>
      <w:r w:rsidRPr="005B101B">
        <w:rPr>
          <w:rStyle w:val="Teksttreci"/>
          <w:rFonts w:ascii="Arial Narrow" w:eastAsia="Times New Roman" w:hAnsi="Arial Narrow"/>
          <w:spacing w:val="0"/>
          <w:sz w:val="24"/>
          <w:szCs w:val="24"/>
        </w:rPr>
        <w:t>wymiany instalacji kanalizacji sanitarnej i wodociągowej,</w:t>
      </w:r>
    </w:p>
    <w:p w:rsidR="005B101B" w:rsidRPr="005B101B" w:rsidRDefault="005B101B" w:rsidP="003D3302">
      <w:pPr>
        <w:pStyle w:val="Teksttreci0"/>
        <w:numPr>
          <w:ilvl w:val="0"/>
          <w:numId w:val="103"/>
        </w:numPr>
        <w:shd w:val="clear" w:color="auto" w:fill="auto"/>
        <w:tabs>
          <w:tab w:val="left" w:pos="426"/>
        </w:tabs>
        <w:spacing w:before="0" w:line="240" w:lineRule="auto"/>
        <w:ind w:firstLine="0"/>
        <w:jc w:val="both"/>
        <w:rPr>
          <w:rFonts w:ascii="Arial Narrow" w:hAnsi="Arial Narrow"/>
          <w:sz w:val="24"/>
          <w:szCs w:val="24"/>
        </w:rPr>
      </w:pPr>
      <w:r w:rsidRPr="005B101B">
        <w:rPr>
          <w:rStyle w:val="Teksttreci"/>
          <w:rFonts w:ascii="Arial Narrow" w:eastAsia="Times New Roman" w:hAnsi="Arial Narrow"/>
          <w:spacing w:val="0"/>
          <w:sz w:val="24"/>
          <w:szCs w:val="24"/>
        </w:rPr>
        <w:t>montażu instalacji ogrzewania elektrycznej (grzejniki wiszące, klimatyzatory),</w:t>
      </w:r>
    </w:p>
    <w:p w:rsidR="005B101B" w:rsidRPr="005B101B" w:rsidRDefault="005B101B" w:rsidP="003D3302">
      <w:pPr>
        <w:pStyle w:val="Teksttreci0"/>
        <w:numPr>
          <w:ilvl w:val="0"/>
          <w:numId w:val="103"/>
        </w:numPr>
        <w:shd w:val="clear" w:color="auto" w:fill="auto"/>
        <w:tabs>
          <w:tab w:val="left" w:pos="426"/>
        </w:tabs>
        <w:spacing w:before="0" w:line="240" w:lineRule="auto"/>
        <w:ind w:firstLine="0"/>
        <w:jc w:val="both"/>
        <w:rPr>
          <w:rFonts w:ascii="Arial Narrow" w:hAnsi="Arial Narrow"/>
          <w:sz w:val="24"/>
          <w:szCs w:val="24"/>
        </w:rPr>
      </w:pPr>
      <w:r w:rsidRPr="005B101B">
        <w:rPr>
          <w:rStyle w:val="Teksttreci"/>
          <w:rFonts w:ascii="Arial Narrow" w:eastAsia="Times New Roman" w:hAnsi="Arial Narrow"/>
          <w:spacing w:val="0"/>
          <w:sz w:val="24"/>
          <w:szCs w:val="24"/>
        </w:rPr>
        <w:t xml:space="preserve">montażu instalacji klimatyzacji typu </w:t>
      </w:r>
      <w:proofErr w:type="spellStart"/>
      <w:r w:rsidRPr="005B101B">
        <w:rPr>
          <w:rStyle w:val="Teksttreci"/>
          <w:rFonts w:ascii="Arial Narrow" w:eastAsia="Times New Roman" w:hAnsi="Arial Narrow"/>
          <w:spacing w:val="0"/>
          <w:sz w:val="24"/>
          <w:szCs w:val="24"/>
        </w:rPr>
        <w:t>multi-split</w:t>
      </w:r>
      <w:proofErr w:type="spellEnd"/>
      <w:r w:rsidRPr="005B101B">
        <w:rPr>
          <w:rStyle w:val="Teksttreci"/>
          <w:rFonts w:ascii="Arial Narrow" w:eastAsia="Times New Roman" w:hAnsi="Arial Narrow"/>
          <w:spacing w:val="0"/>
          <w:sz w:val="24"/>
          <w:szCs w:val="24"/>
        </w:rPr>
        <w:t>,</w:t>
      </w:r>
    </w:p>
    <w:p w:rsidR="005B101B" w:rsidRPr="005B101B" w:rsidRDefault="005B101B" w:rsidP="003D3302">
      <w:pPr>
        <w:pStyle w:val="Teksttreci0"/>
        <w:numPr>
          <w:ilvl w:val="0"/>
          <w:numId w:val="103"/>
        </w:numPr>
        <w:shd w:val="clear" w:color="auto" w:fill="auto"/>
        <w:tabs>
          <w:tab w:val="left" w:pos="426"/>
        </w:tabs>
        <w:spacing w:before="0" w:line="240" w:lineRule="auto"/>
        <w:ind w:firstLine="0"/>
        <w:jc w:val="both"/>
        <w:rPr>
          <w:rFonts w:ascii="Arial Narrow" w:hAnsi="Arial Narrow"/>
          <w:sz w:val="24"/>
          <w:szCs w:val="24"/>
        </w:rPr>
      </w:pPr>
      <w:r w:rsidRPr="005B101B">
        <w:rPr>
          <w:rStyle w:val="Teksttreci"/>
          <w:rFonts w:ascii="Arial Narrow" w:eastAsia="Times New Roman" w:hAnsi="Arial Narrow"/>
          <w:spacing w:val="0"/>
          <w:sz w:val="24"/>
          <w:szCs w:val="24"/>
        </w:rPr>
        <w:t>montażu instalacji wentylacji,</w:t>
      </w:r>
    </w:p>
    <w:p w:rsidR="005B101B" w:rsidRPr="005B101B" w:rsidRDefault="005B101B" w:rsidP="003D3302">
      <w:pPr>
        <w:pStyle w:val="Teksttreci0"/>
        <w:numPr>
          <w:ilvl w:val="0"/>
          <w:numId w:val="103"/>
        </w:numPr>
        <w:shd w:val="clear" w:color="auto" w:fill="auto"/>
        <w:tabs>
          <w:tab w:val="left" w:pos="426"/>
        </w:tabs>
        <w:spacing w:before="0" w:line="240" w:lineRule="auto"/>
        <w:ind w:firstLine="0"/>
        <w:jc w:val="both"/>
        <w:rPr>
          <w:rFonts w:ascii="Arial Narrow" w:hAnsi="Arial Narrow"/>
          <w:sz w:val="24"/>
          <w:szCs w:val="24"/>
        </w:rPr>
      </w:pPr>
      <w:r w:rsidRPr="005B101B">
        <w:rPr>
          <w:rStyle w:val="Teksttreci"/>
          <w:rFonts w:ascii="Arial Narrow" w:eastAsia="Times New Roman" w:hAnsi="Arial Narrow"/>
          <w:spacing w:val="0"/>
          <w:sz w:val="24"/>
          <w:szCs w:val="24"/>
        </w:rPr>
        <w:t xml:space="preserve">montażu instalacji </w:t>
      </w:r>
      <w:proofErr w:type="spellStart"/>
      <w:r w:rsidRPr="005B101B">
        <w:rPr>
          <w:rStyle w:val="Teksttreci"/>
          <w:rFonts w:ascii="Arial Narrow" w:eastAsia="Times New Roman" w:hAnsi="Arial Narrow"/>
          <w:spacing w:val="0"/>
          <w:sz w:val="24"/>
          <w:szCs w:val="24"/>
        </w:rPr>
        <w:t>mikroinstalacji</w:t>
      </w:r>
      <w:proofErr w:type="spellEnd"/>
      <w:r w:rsidRPr="005B101B">
        <w:rPr>
          <w:rStyle w:val="Teksttreci"/>
          <w:rFonts w:ascii="Arial Narrow" w:eastAsia="Times New Roman" w:hAnsi="Arial Narrow"/>
          <w:spacing w:val="0"/>
          <w:sz w:val="24"/>
          <w:szCs w:val="24"/>
        </w:rPr>
        <w:t xml:space="preserve"> fotowoltaicznej o mocy do 10 </w:t>
      </w:r>
      <w:proofErr w:type="spellStart"/>
      <w:r w:rsidRPr="005B101B">
        <w:rPr>
          <w:rStyle w:val="Teksttreci"/>
          <w:rFonts w:ascii="Arial Narrow" w:eastAsia="Times New Roman" w:hAnsi="Arial Narrow"/>
          <w:spacing w:val="0"/>
          <w:sz w:val="24"/>
          <w:szCs w:val="24"/>
        </w:rPr>
        <w:t>kW</w:t>
      </w:r>
      <w:proofErr w:type="spellEnd"/>
      <w:r w:rsidRPr="005B101B">
        <w:rPr>
          <w:rStyle w:val="Teksttreci"/>
          <w:rFonts w:ascii="Arial Narrow" w:eastAsia="Times New Roman" w:hAnsi="Arial Narrow"/>
          <w:spacing w:val="0"/>
          <w:sz w:val="24"/>
          <w:szCs w:val="24"/>
        </w:rPr>
        <w:t>,</w:t>
      </w:r>
    </w:p>
    <w:p w:rsidR="005B101B" w:rsidRPr="005B101B" w:rsidRDefault="005B101B" w:rsidP="003D3302">
      <w:pPr>
        <w:pStyle w:val="Teksttreci0"/>
        <w:numPr>
          <w:ilvl w:val="0"/>
          <w:numId w:val="103"/>
        </w:numPr>
        <w:shd w:val="clear" w:color="auto" w:fill="auto"/>
        <w:tabs>
          <w:tab w:val="left" w:pos="426"/>
        </w:tabs>
        <w:spacing w:before="0" w:line="240" w:lineRule="auto"/>
        <w:ind w:firstLine="0"/>
        <w:jc w:val="both"/>
        <w:rPr>
          <w:rStyle w:val="Teksttreci"/>
          <w:rFonts w:ascii="Arial Narrow" w:hAnsi="Arial Narrow"/>
          <w:sz w:val="24"/>
          <w:szCs w:val="24"/>
        </w:rPr>
      </w:pPr>
      <w:r w:rsidRPr="005B101B">
        <w:rPr>
          <w:rStyle w:val="Teksttreci"/>
          <w:rFonts w:ascii="Arial Narrow" w:eastAsia="Times New Roman" w:hAnsi="Arial Narrow"/>
          <w:spacing w:val="0"/>
          <w:sz w:val="24"/>
          <w:szCs w:val="24"/>
        </w:rPr>
        <w:t>budowy instalacji zasilającej urządzenia wentylacyjne i klimatyzacyjne.</w:t>
      </w:r>
    </w:p>
    <w:p w:rsidR="005B101B" w:rsidRPr="005B101B" w:rsidRDefault="005B101B" w:rsidP="003D3302">
      <w:pPr>
        <w:pStyle w:val="Teksttreci0"/>
        <w:shd w:val="clear" w:color="auto" w:fill="auto"/>
        <w:tabs>
          <w:tab w:val="left" w:pos="426"/>
        </w:tabs>
        <w:spacing w:before="0" w:line="240" w:lineRule="auto"/>
        <w:ind w:firstLine="0"/>
        <w:jc w:val="both"/>
        <w:rPr>
          <w:rStyle w:val="Teksttreci"/>
          <w:rFonts w:ascii="Arial Narrow" w:eastAsia="Times New Roman" w:hAnsi="Arial Narrow"/>
          <w:color w:val="FF0000"/>
          <w:spacing w:val="0"/>
          <w:sz w:val="24"/>
          <w:szCs w:val="24"/>
        </w:rPr>
      </w:pPr>
    </w:p>
    <w:p w:rsidR="005B101B" w:rsidRPr="00B86904" w:rsidRDefault="005B101B" w:rsidP="003D3302">
      <w:pPr>
        <w:pStyle w:val="Teksttreci0"/>
        <w:shd w:val="clear" w:color="auto" w:fill="auto"/>
        <w:spacing w:before="0" w:line="240" w:lineRule="auto"/>
        <w:ind w:firstLine="0"/>
        <w:jc w:val="both"/>
        <w:rPr>
          <w:rFonts w:ascii="Arial Narrow" w:hAnsi="Arial Narrow"/>
          <w:b/>
          <w:sz w:val="24"/>
          <w:szCs w:val="24"/>
        </w:rPr>
      </w:pPr>
      <w:r w:rsidRPr="00B86904">
        <w:rPr>
          <w:rStyle w:val="Teksttreci"/>
          <w:rFonts w:ascii="Arial Narrow" w:hAnsi="Arial Narrow"/>
          <w:b/>
          <w:sz w:val="24"/>
          <w:szCs w:val="24"/>
        </w:rPr>
        <w:t xml:space="preserve">Inwestycja pn. Rozbudowa świetlicy wiejskiej w miejscowości Brzoza - ETAP II </w:t>
      </w:r>
      <w:r w:rsidRPr="00B86904">
        <w:rPr>
          <w:rStyle w:val="Teksttreci"/>
          <w:rFonts w:ascii="Arial Narrow" w:eastAsia="Times New Roman" w:hAnsi="Arial Narrow"/>
          <w:b/>
          <w:spacing w:val="0"/>
          <w:sz w:val="24"/>
          <w:szCs w:val="24"/>
        </w:rPr>
        <w:t>nie obejmuje prac związanych z wyminą stolarki okiennej i drzwiowej zewnętrznej, montażem okiennych rolet zewnętrznych ( z wyjątkiem zasilania rolet zewnętrznych), wymianą parapetów wewnętrznych, wykonaniem instalacji odgromowej.</w:t>
      </w:r>
    </w:p>
    <w:p w:rsidR="005B101B" w:rsidRPr="005B101B" w:rsidRDefault="005B101B" w:rsidP="003D3302">
      <w:pPr>
        <w:pStyle w:val="Teksttreci40"/>
        <w:shd w:val="clear" w:color="auto" w:fill="auto"/>
        <w:spacing w:after="46" w:line="240" w:lineRule="auto"/>
        <w:ind w:firstLine="0"/>
        <w:jc w:val="left"/>
        <w:rPr>
          <w:rStyle w:val="Teksttreci4"/>
          <w:rFonts w:ascii="Arial Narrow" w:hAnsi="Arial Narrow"/>
          <w:sz w:val="24"/>
          <w:szCs w:val="24"/>
        </w:rPr>
      </w:pPr>
    </w:p>
    <w:p w:rsidR="005B101B" w:rsidRPr="005B101B" w:rsidRDefault="005B101B" w:rsidP="003D3302">
      <w:pPr>
        <w:pStyle w:val="Teksttreci0"/>
        <w:shd w:val="clear" w:color="auto" w:fill="auto"/>
        <w:tabs>
          <w:tab w:val="left" w:pos="1310"/>
        </w:tabs>
        <w:spacing w:before="0" w:line="240" w:lineRule="auto"/>
        <w:ind w:firstLine="0"/>
        <w:jc w:val="both"/>
        <w:rPr>
          <w:rStyle w:val="Teksttreci"/>
          <w:rFonts w:ascii="Arial Narrow" w:hAnsi="Arial Narrow"/>
          <w:color w:val="000000" w:themeColor="text1"/>
          <w:sz w:val="24"/>
          <w:szCs w:val="24"/>
        </w:rPr>
      </w:pPr>
      <w:r w:rsidRPr="005B101B">
        <w:rPr>
          <w:rStyle w:val="Teksttreci"/>
          <w:rFonts w:ascii="Arial Narrow" w:hAnsi="Arial Narrow"/>
          <w:color w:val="000000" w:themeColor="text1"/>
          <w:sz w:val="24"/>
          <w:szCs w:val="24"/>
        </w:rPr>
        <w:t>zgodnie z załączonym Projektem budowlano-wykonawczym (projektem Technicznym), Specyfikacjami Technicznymi Wykonania i Odbioru Robót oraz Przedmiarem robót zadania pn. „Remont budynku świetlicy wiejskiej w Brzozie wraz z przebudową istniejących pomieszczeń – etap II”</w:t>
      </w:r>
      <w:r w:rsidRPr="005B101B">
        <w:rPr>
          <w:rStyle w:val="Teksttreci"/>
          <w:rFonts w:ascii="Arial Narrow" w:hAnsi="Arial Narrow"/>
          <w:b/>
          <w:color w:val="000000" w:themeColor="text1"/>
          <w:sz w:val="24"/>
          <w:szCs w:val="24"/>
        </w:rPr>
        <w:t xml:space="preserve"> </w:t>
      </w:r>
      <w:r w:rsidRPr="005B101B">
        <w:rPr>
          <w:rStyle w:val="Teksttreci"/>
          <w:rFonts w:ascii="Arial Narrow" w:hAnsi="Arial Narrow"/>
          <w:color w:val="000000" w:themeColor="text1"/>
          <w:sz w:val="24"/>
          <w:szCs w:val="24"/>
        </w:rPr>
        <w:t xml:space="preserve">opracowanym przez biuro projektowe JM PROJEKT Jakub Mańdzij ul. Wodociągowa 2b 66-500 Strzelce Krajeńskie. </w:t>
      </w:r>
    </w:p>
    <w:p w:rsidR="005B101B" w:rsidRPr="005B101B" w:rsidRDefault="005B101B" w:rsidP="003D3302">
      <w:pPr>
        <w:pStyle w:val="Teksttreci0"/>
        <w:shd w:val="clear" w:color="auto" w:fill="auto"/>
        <w:tabs>
          <w:tab w:val="left" w:pos="1310"/>
        </w:tabs>
        <w:spacing w:before="0" w:line="240" w:lineRule="auto"/>
        <w:ind w:firstLine="0"/>
        <w:jc w:val="both"/>
        <w:rPr>
          <w:rStyle w:val="Teksttreci"/>
          <w:rFonts w:ascii="Arial Narrow" w:hAnsi="Arial Narrow"/>
          <w:color w:val="000000" w:themeColor="text1"/>
          <w:sz w:val="24"/>
          <w:szCs w:val="24"/>
        </w:rPr>
      </w:pPr>
    </w:p>
    <w:p w:rsidR="005B101B" w:rsidRPr="005B101B" w:rsidRDefault="00A11CF6" w:rsidP="003D3302">
      <w:pPr>
        <w:pStyle w:val="Teksttreci0"/>
        <w:shd w:val="clear" w:color="auto" w:fill="auto"/>
        <w:tabs>
          <w:tab w:val="left" w:pos="1310"/>
        </w:tabs>
        <w:spacing w:before="0" w:line="240" w:lineRule="auto"/>
        <w:ind w:firstLine="0"/>
        <w:jc w:val="both"/>
        <w:rPr>
          <w:rStyle w:val="Teksttreci"/>
          <w:rFonts w:ascii="Arial Narrow" w:hAnsi="Arial Narrow"/>
          <w:color w:val="000000" w:themeColor="text1"/>
          <w:sz w:val="24"/>
          <w:szCs w:val="24"/>
        </w:rPr>
      </w:pPr>
      <w:r>
        <w:rPr>
          <w:rStyle w:val="Teksttreci"/>
          <w:rFonts w:ascii="Arial Narrow" w:hAnsi="Arial Narrow"/>
          <w:color w:val="000000" w:themeColor="text1"/>
          <w:sz w:val="24"/>
          <w:szCs w:val="24"/>
        </w:rPr>
        <w:t>2.</w:t>
      </w:r>
      <w:r w:rsidR="005B101B" w:rsidRPr="005B101B">
        <w:rPr>
          <w:rStyle w:val="Teksttreci"/>
          <w:rFonts w:ascii="Arial Narrow" w:hAnsi="Arial Narrow"/>
          <w:color w:val="000000" w:themeColor="text1"/>
          <w:sz w:val="24"/>
          <w:szCs w:val="24"/>
        </w:rPr>
        <w:t>. Szczegółowy zakres robót ujęty został w projekcie budowlano-wykonawczym, Szczegółowych Specyfikacjach Technicznych Wykonania i Odbioru Robót, przedmiarze robót oraz TER. Wykonawca zobowiązany jest do dokładnego sprawdzenia ilości robót z dokumentacją projektową. Z uwagi na to, że wynagrodzenie wykonawcy stanowi ryczałt za roboty budowlane, w przypadku wystąpienia w trakcie prowadzenia robót większej ilości robót w jakiejkolwiek pozycji, nie będzie to mogło być uznane za roboty dodatkowe z żądaniem dodatkowego wynagrodzenia. Ewentualny brak w przedmiarze robót lub tabeli elementów scalonych pewnych robót, koniecznych do wykonania na podstawie dokumentacji projektowej, nie zwalnia wykonawcy od obowiązku ich wykonania  w cenie umownej.</w:t>
      </w:r>
    </w:p>
    <w:p w:rsidR="005B101B" w:rsidRDefault="005B101B" w:rsidP="003D3302">
      <w:pPr>
        <w:pStyle w:val="Teksttreci0"/>
        <w:shd w:val="clear" w:color="auto" w:fill="auto"/>
        <w:tabs>
          <w:tab w:val="left" w:pos="1310"/>
        </w:tabs>
        <w:spacing w:before="0" w:line="240" w:lineRule="auto"/>
        <w:ind w:firstLine="0"/>
        <w:jc w:val="both"/>
        <w:rPr>
          <w:rFonts w:ascii="Arial Narrow" w:hAnsi="Arial Narrow"/>
          <w:color w:val="000000" w:themeColor="text1"/>
          <w:sz w:val="24"/>
          <w:szCs w:val="24"/>
        </w:rPr>
      </w:pPr>
    </w:p>
    <w:p w:rsidR="003D3302" w:rsidRPr="005B101B" w:rsidRDefault="003D3302" w:rsidP="003D3302">
      <w:pPr>
        <w:pStyle w:val="Teksttreci0"/>
        <w:shd w:val="clear" w:color="auto" w:fill="auto"/>
        <w:tabs>
          <w:tab w:val="left" w:pos="1310"/>
        </w:tabs>
        <w:spacing w:before="0" w:line="240" w:lineRule="auto"/>
        <w:ind w:firstLine="0"/>
        <w:jc w:val="both"/>
        <w:rPr>
          <w:rFonts w:ascii="Arial Narrow" w:hAnsi="Arial Narrow"/>
          <w:color w:val="000000" w:themeColor="text1"/>
          <w:sz w:val="24"/>
          <w:szCs w:val="24"/>
        </w:rPr>
      </w:pPr>
    </w:p>
    <w:p w:rsidR="005B101B" w:rsidRPr="00A11CF6" w:rsidRDefault="00A11CF6" w:rsidP="003D3302">
      <w:pPr>
        <w:widowControl w:val="0"/>
        <w:jc w:val="both"/>
        <w:rPr>
          <w:rFonts w:ascii="Arial Narrow" w:hAnsi="Arial Narrow" w:cs="Arial"/>
          <w:color w:val="000000" w:themeColor="text1"/>
        </w:rPr>
      </w:pPr>
      <w:r>
        <w:rPr>
          <w:rStyle w:val="Teksttreci"/>
          <w:rFonts w:ascii="Arial Narrow" w:hAnsi="Arial Narrow"/>
          <w:color w:val="000000" w:themeColor="text1"/>
          <w:sz w:val="24"/>
          <w:szCs w:val="24"/>
        </w:rPr>
        <w:t xml:space="preserve">3. </w:t>
      </w:r>
      <w:r w:rsidR="005B101B" w:rsidRPr="00A11CF6">
        <w:rPr>
          <w:rStyle w:val="Teksttreci"/>
          <w:rFonts w:ascii="Arial Narrow" w:hAnsi="Arial Narrow"/>
          <w:color w:val="000000" w:themeColor="text1"/>
          <w:sz w:val="24"/>
          <w:szCs w:val="24"/>
        </w:rPr>
        <w:t>Zakres zamówienia obejmuje również:</w:t>
      </w:r>
    </w:p>
    <w:p w:rsidR="005B101B" w:rsidRPr="005B101B" w:rsidRDefault="005B101B" w:rsidP="003D3302">
      <w:pPr>
        <w:pStyle w:val="Akapitzlist"/>
        <w:numPr>
          <w:ilvl w:val="0"/>
          <w:numId w:val="102"/>
        </w:numPr>
        <w:autoSpaceDE w:val="0"/>
        <w:autoSpaceDN w:val="0"/>
        <w:adjustRightInd w:val="0"/>
        <w:ind w:left="426" w:right="40" w:hanging="426"/>
        <w:jc w:val="both"/>
        <w:rPr>
          <w:rFonts w:ascii="Arial Narrow" w:hAnsi="Arial Narrow" w:cs="Arial"/>
          <w:color w:val="000000" w:themeColor="text1"/>
        </w:rPr>
      </w:pPr>
      <w:r w:rsidRPr="005B101B">
        <w:rPr>
          <w:rStyle w:val="Teksttreci"/>
          <w:rFonts w:ascii="Arial Narrow" w:hAnsi="Arial Narrow"/>
          <w:color w:val="000000" w:themeColor="text1"/>
          <w:sz w:val="24"/>
          <w:szCs w:val="24"/>
        </w:rPr>
        <w:t>wykonanie dokumentacji powykonawczej - 3 egz.</w:t>
      </w:r>
    </w:p>
    <w:p w:rsidR="005B101B" w:rsidRPr="005B101B" w:rsidRDefault="005B101B" w:rsidP="003D3302">
      <w:pPr>
        <w:pStyle w:val="Akapitzlist"/>
        <w:numPr>
          <w:ilvl w:val="0"/>
          <w:numId w:val="102"/>
        </w:numPr>
        <w:ind w:left="426" w:right="40" w:hanging="426"/>
        <w:jc w:val="both"/>
        <w:rPr>
          <w:rStyle w:val="Teksttreci"/>
          <w:rFonts w:ascii="Arial Narrow" w:hAnsi="Arial Narrow"/>
          <w:color w:val="000000" w:themeColor="text1"/>
          <w:sz w:val="24"/>
          <w:szCs w:val="24"/>
        </w:rPr>
      </w:pPr>
      <w:r w:rsidRPr="005B101B">
        <w:rPr>
          <w:rStyle w:val="Teksttreci"/>
          <w:rFonts w:ascii="Arial Narrow" w:hAnsi="Arial Narrow"/>
          <w:color w:val="000000" w:themeColor="text1"/>
          <w:sz w:val="24"/>
          <w:szCs w:val="24"/>
        </w:rPr>
        <w:t>dostarczenie niezbędnych certyfikatów i atestów na materiały oraz protokołów badań  i sprawdzeń robót budowlanych - 3 egz.</w:t>
      </w:r>
    </w:p>
    <w:p w:rsidR="006E770A" w:rsidRDefault="00EA1AEE">
      <w:pPr>
        <w:spacing w:before="240"/>
        <w:jc w:val="center"/>
        <w:rPr>
          <w:rFonts w:ascii="Arial Narrow" w:eastAsia="Arial Narrow" w:hAnsi="Arial Narrow" w:cs="Arial Narrow"/>
          <w:b/>
        </w:rPr>
      </w:pPr>
      <w:r>
        <w:rPr>
          <w:rFonts w:ascii="Arial Narrow" w:eastAsia="Arial Narrow" w:hAnsi="Arial Narrow" w:cs="Arial Narrow"/>
          <w:b/>
        </w:rPr>
        <w:t>§4</w:t>
      </w:r>
    </w:p>
    <w:p w:rsidR="006E770A" w:rsidRDefault="00EA1AEE">
      <w:pPr>
        <w:spacing w:after="240"/>
        <w:jc w:val="center"/>
        <w:rPr>
          <w:rFonts w:ascii="Arial Narrow" w:eastAsia="Arial Narrow" w:hAnsi="Arial Narrow" w:cs="Arial Narrow"/>
          <w:b/>
          <w:sz w:val="22"/>
          <w:szCs w:val="22"/>
        </w:rPr>
      </w:pPr>
      <w:r>
        <w:rPr>
          <w:rFonts w:ascii="Arial Narrow" w:eastAsia="Arial Narrow" w:hAnsi="Arial Narrow" w:cs="Arial Narrow"/>
          <w:b/>
        </w:rPr>
        <w:t>(termin realizacji umowy oraz okres gwarancji i rękojmi</w:t>
      </w:r>
      <w:r>
        <w:rPr>
          <w:rFonts w:ascii="Arial Narrow" w:eastAsia="Arial Narrow" w:hAnsi="Arial Narrow" w:cs="Arial Narrow"/>
          <w:b/>
          <w:sz w:val="22"/>
          <w:szCs w:val="22"/>
        </w:rPr>
        <w:t>)</w:t>
      </w:r>
    </w:p>
    <w:p w:rsidR="009168A3" w:rsidRPr="009168A3" w:rsidRDefault="009168A3" w:rsidP="009168A3">
      <w:pPr>
        <w:pStyle w:val="Akapitzlist"/>
        <w:numPr>
          <w:ilvl w:val="0"/>
          <w:numId w:val="96"/>
        </w:numPr>
        <w:jc w:val="both"/>
        <w:rPr>
          <w:rFonts w:ascii="Arial Narrow" w:hAnsi="Arial Narrow"/>
          <w:sz w:val="22"/>
          <w:szCs w:val="22"/>
        </w:rPr>
      </w:pPr>
      <w:r w:rsidRPr="009168A3">
        <w:rPr>
          <w:rFonts w:ascii="Arial Narrow" w:hAnsi="Arial Narrow"/>
          <w:sz w:val="22"/>
          <w:szCs w:val="22"/>
        </w:rPr>
        <w:t>Przekazanie Wykonawcy Terenu Budowy – do 5 dni od daty zawarcia umowy.</w:t>
      </w:r>
    </w:p>
    <w:p w:rsidR="009168A3" w:rsidRPr="009168A3" w:rsidRDefault="009168A3" w:rsidP="009168A3">
      <w:pPr>
        <w:pStyle w:val="Akapitzlist"/>
        <w:numPr>
          <w:ilvl w:val="0"/>
          <w:numId w:val="96"/>
        </w:numPr>
        <w:jc w:val="both"/>
        <w:rPr>
          <w:rFonts w:ascii="Arial Narrow" w:hAnsi="Arial Narrow"/>
          <w:sz w:val="22"/>
          <w:szCs w:val="22"/>
        </w:rPr>
      </w:pPr>
      <w:r w:rsidRPr="009168A3">
        <w:rPr>
          <w:rFonts w:ascii="Arial Narrow" w:hAnsi="Arial Narrow"/>
          <w:sz w:val="22"/>
          <w:szCs w:val="22"/>
        </w:rPr>
        <w:t>Termin rozpoczęcia –  od dnia przekazania Wykonawcy Terenu Budowy.</w:t>
      </w:r>
    </w:p>
    <w:p w:rsidR="009168A3" w:rsidRPr="009168A3" w:rsidRDefault="009168A3" w:rsidP="009168A3">
      <w:pPr>
        <w:pStyle w:val="Akapitzlist"/>
        <w:numPr>
          <w:ilvl w:val="0"/>
          <w:numId w:val="96"/>
        </w:numPr>
        <w:jc w:val="both"/>
        <w:rPr>
          <w:rFonts w:ascii="Arial Narrow" w:hAnsi="Arial Narrow"/>
          <w:sz w:val="22"/>
          <w:szCs w:val="22"/>
        </w:rPr>
      </w:pPr>
      <w:r w:rsidRPr="009168A3">
        <w:rPr>
          <w:rFonts w:ascii="Arial Narrow" w:hAnsi="Arial Narrow"/>
          <w:sz w:val="22"/>
          <w:szCs w:val="22"/>
        </w:rPr>
        <w:t xml:space="preserve">Wymagany termin wykonania zamówienia w całości: </w:t>
      </w:r>
      <w:r w:rsidR="00A11CF6" w:rsidRPr="00A11CF6">
        <w:rPr>
          <w:rFonts w:ascii="Arial Narrow" w:hAnsi="Arial Narrow"/>
          <w:b/>
          <w:sz w:val="22"/>
          <w:szCs w:val="22"/>
        </w:rPr>
        <w:t>15</w:t>
      </w:r>
      <w:r w:rsidR="007B58E8" w:rsidRPr="00A11CF6">
        <w:rPr>
          <w:rFonts w:ascii="Arial Narrow" w:hAnsi="Arial Narrow"/>
          <w:b/>
          <w:sz w:val="22"/>
          <w:szCs w:val="22"/>
        </w:rPr>
        <w:t>0 dni</w:t>
      </w:r>
      <w:r w:rsidRPr="009168A3">
        <w:rPr>
          <w:rFonts w:ascii="Arial Narrow" w:hAnsi="Arial Narrow"/>
          <w:sz w:val="22"/>
          <w:szCs w:val="22"/>
        </w:rPr>
        <w:t xml:space="preserve">  </w:t>
      </w:r>
    </w:p>
    <w:p w:rsidR="009168A3" w:rsidRPr="009168A3" w:rsidRDefault="009168A3" w:rsidP="009168A3">
      <w:pPr>
        <w:pStyle w:val="Akapitzlist"/>
        <w:rPr>
          <w:rFonts w:ascii="Arial Narrow" w:hAnsi="Arial Narrow"/>
          <w:b/>
          <w:sz w:val="22"/>
          <w:szCs w:val="22"/>
        </w:rPr>
      </w:pPr>
    </w:p>
    <w:p w:rsidR="0066469B" w:rsidRPr="0066469B" w:rsidRDefault="00EA1AEE" w:rsidP="0066469B">
      <w:pPr>
        <w:numPr>
          <w:ilvl w:val="0"/>
          <w:numId w:val="96"/>
        </w:numPr>
        <w:ind w:left="567" w:hanging="141"/>
        <w:jc w:val="both"/>
        <w:rPr>
          <w:rFonts w:ascii="Arial Narrow" w:eastAsia="Arial Narrow" w:hAnsi="Arial Narrow" w:cs="Arial Narrow"/>
          <w:sz w:val="22"/>
          <w:szCs w:val="22"/>
        </w:rPr>
      </w:pPr>
      <w:r w:rsidRPr="009168A3">
        <w:rPr>
          <w:rFonts w:ascii="Arial Narrow" w:eastAsia="Arial Narrow" w:hAnsi="Arial Narrow" w:cs="Arial Narrow"/>
          <w:sz w:val="22"/>
          <w:szCs w:val="22"/>
          <w:u w:val="single"/>
        </w:rPr>
        <w:t>Inne terminy</w:t>
      </w:r>
      <w:r w:rsidRPr="009168A3">
        <w:rPr>
          <w:rFonts w:ascii="Arial Narrow" w:eastAsia="Arial Narrow" w:hAnsi="Arial Narrow" w:cs="Arial Narrow"/>
          <w:sz w:val="22"/>
          <w:szCs w:val="22"/>
        </w:rPr>
        <w:t xml:space="preserve"> związane z realizacją przedmiotu umowy:</w:t>
      </w:r>
    </w:p>
    <w:p w:rsidR="0066469B" w:rsidRDefault="0066469B" w:rsidP="0066469B">
      <w:pPr>
        <w:numPr>
          <w:ilvl w:val="0"/>
          <w:numId w:val="85"/>
        </w:numPr>
        <w:ind w:left="993" w:hanging="426"/>
        <w:jc w:val="both"/>
        <w:rPr>
          <w:rFonts w:ascii="Arial Narrow" w:eastAsia="Arial Narrow" w:hAnsi="Arial Narrow" w:cs="Arial Narrow"/>
        </w:rPr>
      </w:pPr>
      <w:r>
        <w:rPr>
          <w:rFonts w:ascii="Arial Narrow" w:eastAsia="Arial Narrow" w:hAnsi="Arial Narrow" w:cs="Arial Narrow"/>
        </w:rPr>
        <w:t xml:space="preserve">w terminie </w:t>
      </w:r>
      <w:r>
        <w:rPr>
          <w:rFonts w:ascii="Arial Narrow" w:eastAsia="Arial Narrow" w:hAnsi="Arial Narrow" w:cs="Arial Narrow"/>
          <w:b/>
        </w:rPr>
        <w:t>7 dni</w:t>
      </w:r>
      <w:r>
        <w:rPr>
          <w:rFonts w:ascii="Arial Narrow" w:eastAsia="Arial Narrow" w:hAnsi="Arial Narrow" w:cs="Arial Narrow"/>
        </w:rPr>
        <w:t xml:space="preserve"> od daty zawarcia niniejszej umowy Wykonawca pisemnie wskaże Zamawiającemu osoby pełniące funkcje kierownika budowy i kierowników robót branżowych wraz  z dokumentami potwierdzającymi ich kwalifikacje zawodowe, w tym dokumenty o nadaniu stosownych uprawnień                   i przynależności do Izby Inżynierów Budownictwa. W tym terminie należy również przedłożyć wniosek o zmianę osoby funkcyjnej na inną niż wskazana w ofercie Wykonawcy złożonej                            w postępowaniu poprzedzającym zawarcie niniejszej umowy – zmiana osoby możliwa jest jedynie                 w przypadku dopuszczonym niniejszą umową,</w:t>
      </w:r>
    </w:p>
    <w:p w:rsidR="0066469B" w:rsidRDefault="0066469B" w:rsidP="0066469B">
      <w:pPr>
        <w:numPr>
          <w:ilvl w:val="0"/>
          <w:numId w:val="85"/>
        </w:numPr>
        <w:ind w:left="993" w:hanging="426"/>
        <w:jc w:val="both"/>
        <w:rPr>
          <w:rFonts w:ascii="Arial Narrow" w:eastAsia="Arial Narrow" w:hAnsi="Arial Narrow" w:cs="Arial Narrow"/>
        </w:rPr>
      </w:pPr>
      <w:r>
        <w:rPr>
          <w:rFonts w:ascii="Arial Narrow" w:eastAsia="Arial Narrow" w:hAnsi="Arial Narrow" w:cs="Arial Narrow"/>
        </w:rPr>
        <w:t xml:space="preserve">w ciągu </w:t>
      </w:r>
      <w:r>
        <w:rPr>
          <w:rFonts w:ascii="Arial Narrow" w:eastAsia="Arial Narrow" w:hAnsi="Arial Narrow" w:cs="Arial Narrow"/>
          <w:b/>
        </w:rPr>
        <w:t>7 dni</w:t>
      </w:r>
      <w:r>
        <w:rPr>
          <w:rFonts w:ascii="Arial Narrow" w:eastAsia="Arial Narrow" w:hAnsi="Arial Narrow" w:cs="Arial Narrow"/>
        </w:rPr>
        <w:t xml:space="preserve"> od daty podpisania umowy Wykonawca dostarczy Zamawiającemu dokument potwierdzający ubezpieczenie odpowiedzialności cywilnej oraz dokument potwierdzający ubezpieczenie ryzyk budowlanych,</w:t>
      </w:r>
    </w:p>
    <w:p w:rsidR="0066469B" w:rsidRDefault="0066469B" w:rsidP="0066469B">
      <w:pPr>
        <w:numPr>
          <w:ilvl w:val="0"/>
          <w:numId w:val="85"/>
        </w:numPr>
        <w:ind w:left="993" w:hanging="426"/>
        <w:jc w:val="both"/>
        <w:rPr>
          <w:rFonts w:ascii="Arial Narrow" w:eastAsia="Arial Narrow" w:hAnsi="Arial Narrow" w:cs="Arial Narrow"/>
        </w:rPr>
      </w:pPr>
      <w:r>
        <w:rPr>
          <w:rFonts w:ascii="Arial Narrow" w:eastAsia="Arial Narrow" w:hAnsi="Arial Narrow" w:cs="Arial Narrow"/>
        </w:rPr>
        <w:t xml:space="preserve">w ciągu </w:t>
      </w:r>
      <w:r>
        <w:rPr>
          <w:rFonts w:ascii="Arial Narrow" w:eastAsia="Arial Narrow" w:hAnsi="Arial Narrow" w:cs="Arial Narrow"/>
          <w:b/>
        </w:rPr>
        <w:t>14 dni</w:t>
      </w:r>
      <w:r>
        <w:rPr>
          <w:rFonts w:ascii="Arial Narrow" w:eastAsia="Arial Narrow" w:hAnsi="Arial Narrow" w:cs="Arial Narrow"/>
        </w:rPr>
        <w:t xml:space="preserve"> od daty przekazania terenu budowy Wykonawca rozpocznie roboty budowlane. Rozpoczęcie robót potwierdza wpis w Dzienniku Budowy/Robót.</w:t>
      </w:r>
    </w:p>
    <w:p w:rsidR="0066469B" w:rsidRDefault="0066469B" w:rsidP="0066469B">
      <w:pPr>
        <w:numPr>
          <w:ilvl w:val="0"/>
          <w:numId w:val="85"/>
        </w:numPr>
        <w:ind w:left="993" w:hanging="426"/>
        <w:jc w:val="both"/>
        <w:rPr>
          <w:rFonts w:ascii="Arial Narrow" w:eastAsia="Arial Narrow" w:hAnsi="Arial Narrow" w:cs="Arial Narrow"/>
        </w:rPr>
      </w:pPr>
      <w:r>
        <w:rPr>
          <w:rFonts w:ascii="Arial Narrow" w:eastAsia="Arial Narrow" w:hAnsi="Arial Narrow" w:cs="Arial Narrow"/>
        </w:rPr>
        <w:t xml:space="preserve">odbiór końcowy rozpoczęty zostanie w ciągu </w:t>
      </w:r>
      <w:r w:rsidR="00B86904">
        <w:rPr>
          <w:rFonts w:ascii="Arial Narrow" w:eastAsia="Arial Narrow" w:hAnsi="Arial Narrow" w:cs="Arial Narrow"/>
          <w:b/>
        </w:rPr>
        <w:t>7</w:t>
      </w:r>
      <w:r>
        <w:rPr>
          <w:rFonts w:ascii="Arial Narrow" w:eastAsia="Arial Narrow" w:hAnsi="Arial Narrow" w:cs="Arial Narrow"/>
          <w:b/>
        </w:rPr>
        <w:t xml:space="preserve"> dni</w:t>
      </w:r>
      <w:r>
        <w:rPr>
          <w:rFonts w:ascii="Arial Narrow" w:eastAsia="Arial Narrow" w:hAnsi="Arial Narrow" w:cs="Arial Narrow"/>
        </w:rPr>
        <w:t xml:space="preserve"> od złożenia Zamawiającemu pisemnego oświadczenia Nadzoru Inwestorskiego o sprawdzeniu, kompletności i prawidłowości wykonania dokumentacji powykonawczej oraz o wykonaniu czynności omówionych w §1 </w:t>
      </w:r>
      <w:proofErr w:type="spellStart"/>
      <w:r>
        <w:rPr>
          <w:rFonts w:ascii="Arial Narrow" w:eastAsia="Arial Narrow" w:hAnsi="Arial Narrow" w:cs="Arial Narrow"/>
        </w:rPr>
        <w:t>pkt</w:t>
      </w:r>
      <w:proofErr w:type="spellEnd"/>
      <w:r>
        <w:rPr>
          <w:rFonts w:ascii="Arial Narrow" w:eastAsia="Arial Narrow" w:hAnsi="Arial Narrow" w:cs="Arial Narrow"/>
        </w:rPr>
        <w:t xml:space="preserve"> 6.</w:t>
      </w:r>
    </w:p>
    <w:p w:rsidR="0066469B" w:rsidRPr="009C445D" w:rsidRDefault="0066469B" w:rsidP="009C445D">
      <w:pPr>
        <w:numPr>
          <w:ilvl w:val="0"/>
          <w:numId w:val="96"/>
        </w:numPr>
        <w:ind w:left="567" w:hanging="567"/>
        <w:jc w:val="both"/>
        <w:rPr>
          <w:rFonts w:ascii="Arial Narrow" w:eastAsia="Arial Narrow" w:hAnsi="Arial Narrow" w:cs="Arial Narrow"/>
        </w:rPr>
      </w:pPr>
      <w:r>
        <w:rPr>
          <w:rFonts w:ascii="Arial Narrow" w:eastAsia="Arial Narrow" w:hAnsi="Arial Narrow" w:cs="Arial Narrow"/>
          <w:u w:val="single"/>
        </w:rPr>
        <w:t>Pozostałe terminy</w:t>
      </w:r>
      <w:r>
        <w:rPr>
          <w:rFonts w:ascii="Arial Narrow" w:eastAsia="Arial Narrow" w:hAnsi="Arial Narrow" w:cs="Arial Narrow"/>
        </w:rPr>
        <w:t xml:space="preserve"> wyznaczone Wykonawcy określone zostały w pozostałych paragrafach niniejszej umowy</w:t>
      </w:r>
      <w:r w:rsidR="009C445D">
        <w:rPr>
          <w:rFonts w:ascii="Arial Narrow" w:eastAsia="Arial Narrow" w:hAnsi="Arial Narrow" w:cs="Arial Narrow"/>
        </w:rPr>
        <w:t xml:space="preserve">. </w:t>
      </w:r>
    </w:p>
    <w:p w:rsidR="006E770A" w:rsidRDefault="00EA1AEE">
      <w:pPr>
        <w:spacing w:before="240"/>
        <w:jc w:val="center"/>
        <w:rPr>
          <w:rFonts w:ascii="Arial Narrow" w:eastAsia="Arial Narrow" w:hAnsi="Arial Narrow" w:cs="Arial Narrow"/>
          <w:b/>
        </w:rPr>
      </w:pPr>
      <w:r>
        <w:rPr>
          <w:rFonts w:ascii="Arial Narrow" w:eastAsia="Arial Narrow" w:hAnsi="Arial Narrow" w:cs="Arial Narrow"/>
          <w:b/>
        </w:rPr>
        <w:t>§5</w:t>
      </w:r>
    </w:p>
    <w:p w:rsidR="006E770A" w:rsidRDefault="00EA1AEE">
      <w:pPr>
        <w:spacing w:after="240"/>
        <w:jc w:val="center"/>
        <w:rPr>
          <w:rFonts w:ascii="Arial Narrow" w:eastAsia="Arial Narrow" w:hAnsi="Arial Narrow" w:cs="Arial Narrow"/>
          <w:b/>
        </w:rPr>
      </w:pPr>
      <w:r>
        <w:rPr>
          <w:rFonts w:ascii="Arial Narrow" w:eastAsia="Arial Narrow" w:hAnsi="Arial Narrow" w:cs="Arial Narrow"/>
          <w:b/>
        </w:rPr>
        <w:t>(obowiązki Wykonawcy)</w:t>
      </w:r>
    </w:p>
    <w:p w:rsidR="006E770A" w:rsidRDefault="00EA1AEE">
      <w:pPr>
        <w:widowControl w:val="0"/>
        <w:numPr>
          <w:ilvl w:val="0"/>
          <w:numId w:val="28"/>
        </w:numPr>
        <w:pBdr>
          <w:top w:val="nil"/>
          <w:left w:val="nil"/>
          <w:bottom w:val="nil"/>
          <w:right w:val="nil"/>
          <w:between w:val="nil"/>
        </w:pBdr>
        <w:tabs>
          <w:tab w:val="center" w:pos="9144"/>
          <w:tab w:val="right" w:pos="13680"/>
        </w:tabs>
        <w:jc w:val="both"/>
        <w:rPr>
          <w:rFonts w:ascii="Arial Narrow" w:eastAsia="Arial Narrow" w:hAnsi="Arial Narrow" w:cs="Arial Narrow"/>
          <w:color w:val="000000"/>
        </w:rPr>
      </w:pPr>
      <w:r>
        <w:rPr>
          <w:rFonts w:ascii="Arial Narrow" w:eastAsia="Arial Narrow" w:hAnsi="Arial Narrow" w:cs="Arial Narrow"/>
          <w:color w:val="000000"/>
        </w:rPr>
        <w:t>Wykonawca w ramach realizacji przedmiotu umowy opisanego w §3 niniejszej umowy we własnym zakresie i na własny koszt wykona wszelkie roboty budowlane związane z wykonaniem przedmiotu umowy.</w:t>
      </w:r>
    </w:p>
    <w:p w:rsidR="006E770A" w:rsidRDefault="00EA1AEE">
      <w:pPr>
        <w:widowControl w:val="0"/>
        <w:numPr>
          <w:ilvl w:val="0"/>
          <w:numId w:val="28"/>
        </w:numPr>
        <w:pBdr>
          <w:top w:val="nil"/>
          <w:left w:val="nil"/>
          <w:bottom w:val="nil"/>
          <w:right w:val="nil"/>
          <w:between w:val="nil"/>
        </w:pBdr>
        <w:tabs>
          <w:tab w:val="center" w:pos="9144"/>
          <w:tab w:val="right" w:pos="13680"/>
        </w:tabs>
        <w:jc w:val="both"/>
        <w:rPr>
          <w:rFonts w:ascii="Arial Narrow" w:eastAsia="Arial Narrow" w:hAnsi="Arial Narrow" w:cs="Arial Narrow"/>
          <w:color w:val="000000"/>
        </w:rPr>
      </w:pPr>
      <w:r>
        <w:rPr>
          <w:rFonts w:ascii="Arial Narrow" w:eastAsia="Arial Narrow" w:hAnsi="Arial Narrow" w:cs="Arial Narrow"/>
          <w:color w:val="000000"/>
          <w:u w:val="single"/>
        </w:rPr>
        <w:t>Wymagania Zamawiającego dotyczące realizacji przedmiotu umowy</w:t>
      </w:r>
      <w:r>
        <w:rPr>
          <w:rFonts w:ascii="Arial Narrow" w:eastAsia="Arial Narrow" w:hAnsi="Arial Narrow" w:cs="Arial Narrow"/>
          <w:color w:val="000000"/>
        </w:rPr>
        <w:t xml:space="preserve">. </w:t>
      </w:r>
    </w:p>
    <w:p w:rsidR="006E770A" w:rsidRDefault="00EA1AEE">
      <w:pPr>
        <w:widowControl w:val="0"/>
        <w:pBdr>
          <w:top w:val="nil"/>
          <w:left w:val="nil"/>
          <w:bottom w:val="nil"/>
          <w:right w:val="nil"/>
          <w:between w:val="nil"/>
        </w:pBdr>
        <w:tabs>
          <w:tab w:val="left" w:pos="567"/>
          <w:tab w:val="center" w:pos="9144"/>
          <w:tab w:val="right" w:pos="13680"/>
        </w:tabs>
        <w:ind w:left="567" w:hanging="567"/>
        <w:jc w:val="both"/>
        <w:rPr>
          <w:rFonts w:ascii="Arial Narrow" w:eastAsia="Arial Narrow" w:hAnsi="Arial Narrow" w:cs="Arial Narrow"/>
          <w:color w:val="000000"/>
        </w:rPr>
      </w:pPr>
      <w:r>
        <w:rPr>
          <w:rFonts w:ascii="Arial Narrow" w:eastAsia="Arial Narrow" w:hAnsi="Arial Narrow" w:cs="Arial Narrow"/>
          <w:color w:val="000000"/>
        </w:rPr>
        <w:t xml:space="preserve">          Wykonawca zobowiązany jest do: </w:t>
      </w:r>
    </w:p>
    <w:p w:rsidR="006E770A" w:rsidRDefault="00EA1AEE">
      <w:pPr>
        <w:numPr>
          <w:ilvl w:val="0"/>
          <w:numId w:val="47"/>
        </w:numPr>
        <w:pBdr>
          <w:top w:val="nil"/>
          <w:left w:val="nil"/>
          <w:bottom w:val="nil"/>
          <w:right w:val="nil"/>
          <w:between w:val="nil"/>
        </w:pBdr>
        <w:tabs>
          <w:tab w:val="center" w:pos="-4395"/>
          <w:tab w:val="left" w:pos="113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prowadzenia Dziennika Budowy/Robót zgodnie z Ustawą Prawo Budowlane i dokonywanie w nim wpisów na bieżąco,</w:t>
      </w:r>
    </w:p>
    <w:p w:rsidR="006E770A" w:rsidRDefault="00EA1AEE">
      <w:pPr>
        <w:numPr>
          <w:ilvl w:val="0"/>
          <w:numId w:val="47"/>
        </w:numPr>
        <w:pBdr>
          <w:top w:val="nil"/>
          <w:left w:val="nil"/>
          <w:bottom w:val="nil"/>
          <w:right w:val="nil"/>
          <w:between w:val="nil"/>
        </w:pBdr>
        <w:tabs>
          <w:tab w:val="center" w:pos="-4395"/>
          <w:tab w:val="left" w:pos="113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wypełniania i realizacji poleceń wpisanych do Dziennika Budowy,</w:t>
      </w:r>
    </w:p>
    <w:p w:rsidR="006E770A" w:rsidRDefault="00EA1AEE">
      <w:pPr>
        <w:numPr>
          <w:ilvl w:val="0"/>
          <w:numId w:val="47"/>
        </w:numPr>
        <w:pBdr>
          <w:top w:val="nil"/>
          <w:left w:val="nil"/>
          <w:bottom w:val="nil"/>
          <w:right w:val="nil"/>
          <w:between w:val="nil"/>
        </w:pBdr>
        <w:tabs>
          <w:tab w:val="center" w:pos="-4395"/>
          <w:tab w:val="left" w:pos="113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opracowania planu bezpieczeństwa i ochrony zdrowia (planu BIOZ) i umieszczenia informacji </w:t>
      </w:r>
      <w:r>
        <w:rPr>
          <w:rFonts w:ascii="Arial Narrow" w:eastAsia="Arial Narrow" w:hAnsi="Arial Narrow" w:cs="Arial Narrow"/>
          <w:color w:val="000000"/>
        </w:rPr>
        <w:br/>
        <w:t>o miejscu przechowywania planu BIOZ na tablicy informacyjnej budowy,</w:t>
      </w:r>
    </w:p>
    <w:p w:rsidR="006E770A" w:rsidRDefault="00EA1AEE">
      <w:pPr>
        <w:numPr>
          <w:ilvl w:val="0"/>
          <w:numId w:val="47"/>
        </w:numPr>
        <w:pBdr>
          <w:top w:val="nil"/>
          <w:left w:val="nil"/>
          <w:bottom w:val="nil"/>
          <w:right w:val="nil"/>
          <w:between w:val="nil"/>
        </w:pBdr>
        <w:tabs>
          <w:tab w:val="center" w:pos="-4395"/>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realizacji robót w terminie określonym niniejszą umową,</w:t>
      </w:r>
    </w:p>
    <w:p w:rsidR="006E770A" w:rsidRDefault="00EA1AEE">
      <w:pPr>
        <w:numPr>
          <w:ilvl w:val="0"/>
          <w:numId w:val="47"/>
        </w:numPr>
        <w:pBdr>
          <w:top w:val="nil"/>
          <w:left w:val="nil"/>
          <w:bottom w:val="nil"/>
          <w:right w:val="nil"/>
          <w:between w:val="nil"/>
        </w:pBdr>
        <w:tabs>
          <w:tab w:val="center" w:pos="-4395"/>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zapłaty wynagrodzenia i innych należności na rzecz podwykonawców,</w:t>
      </w:r>
    </w:p>
    <w:p w:rsidR="006E770A" w:rsidRDefault="00EA1AEE">
      <w:pPr>
        <w:numPr>
          <w:ilvl w:val="0"/>
          <w:numId w:val="47"/>
        </w:numPr>
        <w:pBdr>
          <w:top w:val="nil"/>
          <w:left w:val="nil"/>
          <w:bottom w:val="nil"/>
          <w:right w:val="nil"/>
          <w:between w:val="nil"/>
        </w:pBdr>
        <w:tabs>
          <w:tab w:val="center" w:pos="-4395"/>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bezzwłocznego informowania Zamawiającego o zaistniałych na terenie budowy kontrolach,</w:t>
      </w:r>
    </w:p>
    <w:p w:rsidR="006E770A" w:rsidRDefault="00EA1AEE">
      <w:pPr>
        <w:numPr>
          <w:ilvl w:val="0"/>
          <w:numId w:val="47"/>
        </w:numPr>
        <w:pBdr>
          <w:top w:val="nil"/>
          <w:left w:val="nil"/>
          <w:bottom w:val="nil"/>
          <w:right w:val="nil"/>
          <w:between w:val="nil"/>
        </w:pBdr>
        <w:tabs>
          <w:tab w:val="center" w:pos="-4395"/>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bezzwłocznego informowania Zamawiającego o zaistniałych na terenie budowy wypadkach,</w:t>
      </w:r>
    </w:p>
    <w:p w:rsidR="006E770A" w:rsidRDefault="00EA1AEE">
      <w:pPr>
        <w:numPr>
          <w:ilvl w:val="0"/>
          <w:numId w:val="47"/>
        </w:numPr>
        <w:pBdr>
          <w:top w:val="nil"/>
          <w:left w:val="nil"/>
          <w:bottom w:val="nil"/>
          <w:right w:val="nil"/>
          <w:between w:val="nil"/>
        </w:pBdr>
        <w:tabs>
          <w:tab w:val="center" w:pos="-4395"/>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usunięcia na własny koszt wszelkich wad i usterek stwierdzonych przez Nadzór Inwestorski </w:t>
      </w:r>
      <w:r>
        <w:rPr>
          <w:rFonts w:ascii="Arial Narrow" w:eastAsia="Arial Narrow" w:hAnsi="Arial Narrow" w:cs="Arial Narrow"/>
          <w:color w:val="000000"/>
        </w:rPr>
        <w:br/>
        <w:t xml:space="preserve">lub Zamawiającego w trakcie trwania robót oraz w okresie gwarancji i rękojmi,  </w:t>
      </w:r>
      <w:r>
        <w:rPr>
          <w:rFonts w:ascii="Arial Narrow" w:eastAsia="Arial Narrow" w:hAnsi="Arial Narrow" w:cs="Arial Narrow"/>
          <w:color w:val="000000"/>
        </w:rPr>
        <w:br/>
        <w:t>w wyznaczonym przez Zamawiającego w terminie, nie dłuższym jednak niż termin technicznie uzasadniony, niezbędny do ich usunięcia,</w:t>
      </w:r>
    </w:p>
    <w:p w:rsidR="006E770A" w:rsidRDefault="00EA1AEE">
      <w:pPr>
        <w:numPr>
          <w:ilvl w:val="0"/>
          <w:numId w:val="47"/>
        </w:numPr>
        <w:pBdr>
          <w:top w:val="nil"/>
          <w:left w:val="nil"/>
          <w:bottom w:val="nil"/>
          <w:right w:val="nil"/>
          <w:between w:val="nil"/>
        </w:pBdr>
        <w:tabs>
          <w:tab w:val="center" w:pos="1134"/>
          <w:tab w:val="right" w:pos="13680"/>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uwzględnienia w kosztach i terminach realizacji Umowy wszelkich czynności nieopisanych wyżej, </w:t>
      </w:r>
      <w:r w:rsidR="001952C0">
        <w:rPr>
          <w:rFonts w:ascii="Arial Narrow" w:eastAsia="Arial Narrow" w:hAnsi="Arial Narrow" w:cs="Arial Narrow"/>
          <w:color w:val="000000"/>
        </w:rPr>
        <w:t xml:space="preserve">    </w:t>
      </w:r>
      <w:r>
        <w:rPr>
          <w:rFonts w:ascii="Arial Narrow" w:eastAsia="Arial Narrow" w:hAnsi="Arial Narrow" w:cs="Arial Narrow"/>
          <w:color w:val="000000"/>
        </w:rPr>
        <w:t xml:space="preserve">a wynikających z procedur określonych w przepisach szczególnych niezbędnych do właściwego </w:t>
      </w:r>
      <w:r>
        <w:rPr>
          <w:rFonts w:ascii="Arial Narrow" w:eastAsia="Arial Narrow" w:hAnsi="Arial Narrow" w:cs="Arial Narrow"/>
          <w:color w:val="000000"/>
        </w:rPr>
        <w:br/>
        <w:t>i kompleksowego prowadzenia robót budowlanych związanych z wykonaniem przedmiotu umowy,</w:t>
      </w:r>
    </w:p>
    <w:p w:rsidR="006E770A" w:rsidRDefault="00EA1AEE">
      <w:pPr>
        <w:numPr>
          <w:ilvl w:val="0"/>
          <w:numId w:val="47"/>
        </w:numPr>
        <w:pBdr>
          <w:top w:val="nil"/>
          <w:left w:val="nil"/>
          <w:bottom w:val="nil"/>
          <w:right w:val="nil"/>
          <w:between w:val="nil"/>
        </w:pBdr>
        <w:tabs>
          <w:tab w:val="center" w:pos="1134"/>
          <w:tab w:val="right" w:pos="13680"/>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realizacji robót w sposób zgodny z technologią ich wykonania. Wszelkie wątpliwości bądź propozycje rozwiązań zamiennych winny być zgłaszane do Nadzoru Inwestorskiego  i ostatecznie akceptowane przez Zamawiającego i Nadzór Autorski,</w:t>
      </w:r>
    </w:p>
    <w:p w:rsidR="006E770A" w:rsidRDefault="00EA1AEE">
      <w:pPr>
        <w:numPr>
          <w:ilvl w:val="0"/>
          <w:numId w:val="47"/>
        </w:numPr>
        <w:pBdr>
          <w:top w:val="nil"/>
          <w:left w:val="nil"/>
          <w:bottom w:val="nil"/>
          <w:right w:val="nil"/>
          <w:between w:val="nil"/>
        </w:pBdr>
        <w:tabs>
          <w:tab w:val="center" w:pos="1134"/>
          <w:tab w:val="right" w:pos="13680"/>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przestrzegania wymagań dotyczących realizacji robót, kontroli jakości wyrobów </w:t>
      </w:r>
      <w:r>
        <w:rPr>
          <w:rFonts w:ascii="Arial Narrow" w:eastAsia="Arial Narrow" w:hAnsi="Arial Narrow" w:cs="Arial Narrow"/>
          <w:color w:val="000000"/>
        </w:rPr>
        <w:br/>
        <w:t xml:space="preserve">i robót oraz badań i  pomiarów w zakresie określonym w </w:t>
      </w:r>
      <w:proofErr w:type="spellStart"/>
      <w:r>
        <w:rPr>
          <w:rFonts w:ascii="Arial Narrow" w:eastAsia="Arial Narrow" w:hAnsi="Arial Narrow" w:cs="Arial Narrow"/>
          <w:color w:val="000000"/>
        </w:rPr>
        <w:t>STWiOR</w:t>
      </w:r>
      <w:proofErr w:type="spellEnd"/>
      <w:r>
        <w:rPr>
          <w:rFonts w:ascii="Arial Narrow" w:eastAsia="Arial Narrow" w:hAnsi="Arial Narrow" w:cs="Arial Narrow"/>
          <w:color w:val="000000"/>
        </w:rPr>
        <w:t>. Udostępnianie Nadzorowi Autorskiemu, Nadzorowi Inwestorskiemu i Zamawiającemu wyników badań i pomiarów,</w:t>
      </w:r>
    </w:p>
    <w:p w:rsidR="006E770A" w:rsidRDefault="00EA1AEE">
      <w:pPr>
        <w:numPr>
          <w:ilvl w:val="0"/>
          <w:numId w:val="47"/>
        </w:numPr>
        <w:pBdr>
          <w:top w:val="nil"/>
          <w:left w:val="nil"/>
          <w:bottom w:val="nil"/>
          <w:right w:val="nil"/>
          <w:between w:val="nil"/>
        </w:pBdr>
        <w:tabs>
          <w:tab w:val="center" w:pos="1134"/>
          <w:tab w:val="right" w:pos="13680"/>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informowania Nadzoru Inwestorskiego i Zamawiającego o wszelkich możliwych problemach, zdarzeniach i okolicznościach mogących wpłynąć na opóźnienie robót lub mogących wpłynąć </w:t>
      </w:r>
      <w:r>
        <w:rPr>
          <w:rFonts w:ascii="Arial Narrow" w:eastAsia="Arial Narrow" w:hAnsi="Arial Narrow" w:cs="Arial Narrow"/>
          <w:color w:val="000000"/>
        </w:rPr>
        <w:br/>
        <w:t>na jakość robót,</w:t>
      </w:r>
    </w:p>
    <w:p w:rsidR="006E770A" w:rsidRDefault="00EA1AEE">
      <w:pPr>
        <w:numPr>
          <w:ilvl w:val="0"/>
          <w:numId w:val="47"/>
        </w:numPr>
        <w:pBdr>
          <w:top w:val="nil"/>
          <w:left w:val="nil"/>
          <w:bottom w:val="nil"/>
          <w:right w:val="nil"/>
          <w:between w:val="nil"/>
        </w:pBdr>
        <w:tabs>
          <w:tab w:val="center" w:pos="1134"/>
          <w:tab w:val="right" w:pos="13680"/>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przekazania Nadzorowi Inwestorskiemu i Zamawiającemu wszelkich niezbędnych danych do rozliczenia w formie dowodu przekazania środka trwałego OT wykonanego przedmiotu umowy.</w:t>
      </w:r>
    </w:p>
    <w:p w:rsidR="006E770A" w:rsidRDefault="00EA1AEE">
      <w:pPr>
        <w:numPr>
          <w:ilvl w:val="0"/>
          <w:numId w:val="47"/>
        </w:numPr>
        <w:pBdr>
          <w:top w:val="nil"/>
          <w:left w:val="nil"/>
          <w:bottom w:val="nil"/>
          <w:right w:val="nil"/>
          <w:between w:val="nil"/>
        </w:pBdr>
        <w:tabs>
          <w:tab w:val="center" w:pos="1134"/>
          <w:tab w:val="right" w:pos="13680"/>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W przypadku powierzenia wykonania części zamówienia Podwykonawcom, Wykonawca </w:t>
      </w:r>
      <w:r>
        <w:rPr>
          <w:rFonts w:ascii="Arial Narrow" w:eastAsia="Arial Narrow" w:hAnsi="Arial Narrow" w:cs="Arial Narrow"/>
          <w:color w:val="000000"/>
        </w:rPr>
        <w:br/>
        <w:t>będzie pełnił funkcję koordynatora Podwykonawców podczas wykonywania robót i usuwania ewentualnych Wad. Wykonawca odpowiada za działania lub uchybienia każdego Podwykonawcy.</w:t>
      </w:r>
    </w:p>
    <w:p w:rsidR="006E770A" w:rsidRDefault="00EA1AEE">
      <w:pPr>
        <w:numPr>
          <w:ilvl w:val="0"/>
          <w:numId w:val="47"/>
        </w:numPr>
        <w:pBdr>
          <w:top w:val="nil"/>
          <w:left w:val="nil"/>
          <w:bottom w:val="nil"/>
          <w:right w:val="nil"/>
          <w:between w:val="nil"/>
        </w:pBdr>
        <w:tabs>
          <w:tab w:val="center" w:pos="1134"/>
          <w:tab w:val="right" w:pos="13680"/>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Od daty Odbioru końcowego robót do wystawienia Protokołu odbioru ostatecznego robót, Wykonawcę obciążają koszty usunięcia Wad i naprawienia każdej szkody rzeczywistej powstałej </w:t>
      </w:r>
      <w:r>
        <w:rPr>
          <w:rFonts w:ascii="Arial Narrow" w:eastAsia="Arial Narrow" w:hAnsi="Arial Narrow" w:cs="Arial Narrow"/>
          <w:color w:val="000000"/>
        </w:rPr>
        <w:br/>
        <w:t xml:space="preserve">na przedmiocie Umowy, i za którą ponosi odpowiedzialność na zasadach ogólnych, </w:t>
      </w:r>
      <w:r w:rsidR="001952C0">
        <w:rPr>
          <w:rFonts w:ascii="Arial Narrow" w:eastAsia="Arial Narrow" w:hAnsi="Arial Narrow" w:cs="Arial Narrow"/>
          <w:color w:val="000000"/>
        </w:rPr>
        <w:t xml:space="preserve">                                 </w:t>
      </w:r>
      <w:r>
        <w:rPr>
          <w:rFonts w:ascii="Arial Narrow" w:eastAsia="Arial Narrow" w:hAnsi="Arial Narrow" w:cs="Arial Narrow"/>
          <w:color w:val="000000"/>
        </w:rPr>
        <w:t>a spowodowanej:</w:t>
      </w:r>
    </w:p>
    <w:p w:rsidR="006E770A" w:rsidRDefault="00EA1AEE">
      <w:pPr>
        <w:numPr>
          <w:ilvl w:val="0"/>
          <w:numId w:val="92"/>
        </w:numPr>
        <w:pBdr>
          <w:top w:val="nil"/>
          <w:left w:val="nil"/>
          <w:bottom w:val="nil"/>
          <w:right w:val="nil"/>
          <w:between w:val="nil"/>
        </w:pBdr>
        <w:tabs>
          <w:tab w:val="left" w:pos="709"/>
          <w:tab w:val="left" w:pos="1560"/>
        </w:tabs>
        <w:ind w:left="1560" w:hanging="425"/>
        <w:jc w:val="both"/>
        <w:rPr>
          <w:rFonts w:ascii="Arial Narrow" w:eastAsia="Arial Narrow" w:hAnsi="Arial Narrow" w:cs="Arial Narrow"/>
          <w:color w:val="000000"/>
        </w:rPr>
      </w:pPr>
      <w:r>
        <w:rPr>
          <w:rFonts w:ascii="Arial Narrow" w:eastAsia="Arial Narrow" w:hAnsi="Arial Narrow" w:cs="Arial Narrow"/>
          <w:color w:val="000000"/>
        </w:rPr>
        <w:t>Wadą, która wynikła z wykonanych w ramach Umowy robót i tkwiła w obiekcie, którego dotyczy przedmiot Umowy na dzień zakończenia robót budowlanych służących realizacji przedmiotu umowy.</w:t>
      </w:r>
    </w:p>
    <w:p w:rsidR="006E770A" w:rsidRDefault="00EA1AEE">
      <w:pPr>
        <w:numPr>
          <w:ilvl w:val="0"/>
          <w:numId w:val="92"/>
        </w:numPr>
        <w:pBdr>
          <w:top w:val="nil"/>
          <w:left w:val="nil"/>
          <w:bottom w:val="nil"/>
          <w:right w:val="nil"/>
          <w:between w:val="nil"/>
        </w:pBdr>
        <w:tabs>
          <w:tab w:val="left" w:pos="709"/>
          <w:tab w:val="left" w:pos="1560"/>
        </w:tabs>
        <w:ind w:left="1560" w:hanging="425"/>
        <w:jc w:val="both"/>
        <w:rPr>
          <w:rFonts w:ascii="Arial Narrow" w:eastAsia="Arial Narrow" w:hAnsi="Arial Narrow" w:cs="Arial Narrow"/>
          <w:color w:val="000000"/>
        </w:rPr>
      </w:pPr>
      <w:r>
        <w:rPr>
          <w:rFonts w:ascii="Arial Narrow" w:eastAsia="Arial Narrow" w:hAnsi="Arial Narrow" w:cs="Arial Narrow"/>
          <w:color w:val="000000"/>
        </w:rPr>
        <w:t xml:space="preserve">Wypadkiem zaistniałym przed dniem Odbioru końcowego, który nie był objęty ryzykiem Zamawiającego lub; </w:t>
      </w:r>
    </w:p>
    <w:p w:rsidR="00057D9C" w:rsidRPr="00057D9C" w:rsidRDefault="00EA1AEE" w:rsidP="00057D9C">
      <w:pPr>
        <w:numPr>
          <w:ilvl w:val="0"/>
          <w:numId w:val="92"/>
        </w:numPr>
        <w:pBdr>
          <w:top w:val="nil"/>
          <w:left w:val="nil"/>
          <w:bottom w:val="nil"/>
          <w:right w:val="nil"/>
          <w:between w:val="nil"/>
        </w:pBdr>
        <w:tabs>
          <w:tab w:val="left" w:pos="709"/>
          <w:tab w:val="left" w:pos="1560"/>
        </w:tabs>
        <w:ind w:left="1560" w:hanging="425"/>
        <w:jc w:val="both"/>
        <w:rPr>
          <w:rFonts w:ascii="Arial Narrow" w:eastAsia="Arial Narrow" w:hAnsi="Arial Narrow" w:cs="Arial Narrow"/>
          <w:color w:val="000000"/>
        </w:rPr>
      </w:pPr>
      <w:r>
        <w:rPr>
          <w:rFonts w:ascii="Arial Narrow" w:eastAsia="Arial Narrow" w:hAnsi="Arial Narrow" w:cs="Arial Narrow"/>
          <w:color w:val="000000"/>
        </w:rPr>
        <w:t>Czynnościami Wykonawcy na Terenie budowy po dniu Odbioru końcowego.</w:t>
      </w:r>
    </w:p>
    <w:p w:rsidR="00057D9C" w:rsidRPr="00057D9C" w:rsidRDefault="00057D9C" w:rsidP="00057D9C">
      <w:pPr>
        <w:pStyle w:val="Akapitzlist"/>
        <w:numPr>
          <w:ilvl w:val="0"/>
          <w:numId w:val="47"/>
        </w:numPr>
        <w:tabs>
          <w:tab w:val="left" w:pos="284"/>
          <w:tab w:val="left" w:pos="720"/>
        </w:tabs>
        <w:autoSpaceDN w:val="0"/>
        <w:jc w:val="both"/>
        <w:rPr>
          <w:rFonts w:ascii="Arial Narrow" w:hAnsi="Arial Narrow" w:cstheme="minorHAnsi"/>
        </w:rPr>
      </w:pPr>
      <w:r w:rsidRPr="00057D9C">
        <w:rPr>
          <w:rFonts w:ascii="Arial Narrow" w:hAnsi="Arial Narrow" w:cstheme="minorHAnsi"/>
          <w:bCs/>
        </w:rPr>
        <w:t xml:space="preserve">   Wykonawca</w:t>
      </w:r>
      <w:r w:rsidRPr="00057D9C">
        <w:rPr>
          <w:rFonts w:ascii="Arial Narrow" w:hAnsi="Arial Narrow" w:cstheme="minorHAnsi"/>
        </w:rPr>
        <w:t xml:space="preserve"> ponosi odpowiedzialność wobec </w:t>
      </w:r>
      <w:r w:rsidRPr="00057D9C">
        <w:rPr>
          <w:rFonts w:ascii="Arial Narrow" w:hAnsi="Arial Narrow" w:cstheme="minorHAnsi"/>
          <w:bCs/>
        </w:rPr>
        <w:t>Zamawiającego</w:t>
      </w:r>
      <w:r w:rsidRPr="00057D9C">
        <w:rPr>
          <w:rFonts w:ascii="Arial Narrow" w:hAnsi="Arial Narrow" w:cstheme="minorHAnsi"/>
        </w:rPr>
        <w:t xml:space="preserve"> i osób trzecich z tytułu realizacji niniejszej umowy, w tym:</w:t>
      </w:r>
    </w:p>
    <w:p w:rsidR="00057D9C" w:rsidRPr="00057D9C" w:rsidRDefault="00057D9C" w:rsidP="00057D9C">
      <w:pPr>
        <w:pStyle w:val="Akapitzlist"/>
        <w:numPr>
          <w:ilvl w:val="0"/>
          <w:numId w:val="106"/>
        </w:numPr>
        <w:autoSpaceDN w:val="0"/>
        <w:jc w:val="both"/>
        <w:rPr>
          <w:rFonts w:ascii="Arial Narrow" w:hAnsi="Arial Narrow" w:cstheme="minorHAnsi"/>
        </w:rPr>
      </w:pPr>
      <w:r w:rsidRPr="00057D9C">
        <w:rPr>
          <w:rFonts w:ascii="Arial Narrow" w:hAnsi="Arial Narrow" w:cstheme="minorHAnsi"/>
        </w:rPr>
        <w:t>za zniszczenia i szkody powstałe wskutek wadliwego wykonywania robót z winy Wykonawcy lub niewykonywania robót w terminach określonych w niniejszej umowie,</w:t>
      </w:r>
    </w:p>
    <w:p w:rsidR="00057D9C" w:rsidRPr="00057D9C" w:rsidRDefault="00057D9C" w:rsidP="00057D9C">
      <w:pPr>
        <w:pStyle w:val="Akapitzlist"/>
        <w:numPr>
          <w:ilvl w:val="0"/>
          <w:numId w:val="106"/>
        </w:numPr>
        <w:autoSpaceDN w:val="0"/>
        <w:ind w:left="1418" w:hanging="425"/>
        <w:contextualSpacing w:val="0"/>
        <w:jc w:val="both"/>
        <w:rPr>
          <w:rFonts w:ascii="Arial Narrow" w:hAnsi="Arial Narrow" w:cstheme="minorHAnsi"/>
        </w:rPr>
      </w:pPr>
      <w:r w:rsidRPr="00057D9C">
        <w:rPr>
          <w:rFonts w:ascii="Arial Narrow" w:hAnsi="Arial Narrow" w:cstheme="minorHAnsi"/>
        </w:rPr>
        <w:t>za uszkodzenie urządzeń widocznych zewnętrznie i znajdujących się na terenie robót oraz niewidocznych w dokumentacji.</w:t>
      </w:r>
    </w:p>
    <w:p w:rsidR="006E770A" w:rsidRDefault="00057D9C" w:rsidP="00057D9C">
      <w:pPr>
        <w:numPr>
          <w:ilvl w:val="0"/>
          <w:numId w:val="47"/>
        </w:numPr>
        <w:pBdr>
          <w:top w:val="nil"/>
          <w:left w:val="nil"/>
          <w:bottom w:val="nil"/>
          <w:right w:val="nil"/>
          <w:between w:val="nil"/>
        </w:pBdr>
        <w:tabs>
          <w:tab w:val="left" w:pos="709"/>
        </w:tabs>
        <w:ind w:hanging="643"/>
        <w:jc w:val="both"/>
        <w:rPr>
          <w:rFonts w:ascii="Arial Narrow" w:eastAsia="Arial Narrow" w:hAnsi="Arial Narrow" w:cs="Arial Narrow"/>
          <w:color w:val="000000"/>
        </w:rPr>
      </w:pPr>
      <w:r>
        <w:rPr>
          <w:rFonts w:ascii="Arial Narrow" w:eastAsia="Arial Narrow" w:hAnsi="Arial Narrow" w:cs="Arial Narrow"/>
          <w:color w:val="000000"/>
        </w:rPr>
        <w:t xml:space="preserve">   </w:t>
      </w:r>
      <w:r w:rsidR="00EA1AEE">
        <w:rPr>
          <w:rFonts w:ascii="Arial Narrow" w:eastAsia="Arial Narrow" w:hAnsi="Arial Narrow" w:cs="Arial Narrow"/>
          <w:color w:val="000000"/>
        </w:rPr>
        <w:t xml:space="preserve">Wykonawca uzgodni wszystkie stosowane wyroby w trakcie realizacji robót w formie Wniosków </w:t>
      </w:r>
      <w:r w:rsidR="001952C0">
        <w:rPr>
          <w:rFonts w:ascii="Arial Narrow" w:eastAsia="Arial Narrow" w:hAnsi="Arial Narrow" w:cs="Arial Narrow"/>
          <w:color w:val="000000"/>
        </w:rPr>
        <w:t xml:space="preserve">                   </w:t>
      </w:r>
      <w:r w:rsidR="00EA1AEE">
        <w:rPr>
          <w:rFonts w:ascii="Arial Narrow" w:eastAsia="Arial Narrow" w:hAnsi="Arial Narrow" w:cs="Arial Narrow"/>
          <w:color w:val="000000"/>
        </w:rPr>
        <w:t>o zatwierdzenie wyrobu budowlanego składanych do Nadzoru Inwestorskiego. Wykonawca nie może stosować ani używać wyrobów niezatwierdzonych przez Nadzór Inwestorski.</w:t>
      </w:r>
    </w:p>
    <w:p w:rsidR="006E770A" w:rsidRDefault="006E770A" w:rsidP="00F8625C">
      <w:pPr>
        <w:pBdr>
          <w:top w:val="nil"/>
          <w:left w:val="nil"/>
          <w:bottom w:val="nil"/>
          <w:right w:val="nil"/>
          <w:between w:val="nil"/>
        </w:pBdr>
        <w:jc w:val="both"/>
        <w:rPr>
          <w:rFonts w:ascii="Arial Narrow" w:eastAsia="Arial Narrow" w:hAnsi="Arial Narrow" w:cs="Arial Narrow"/>
          <w:color w:val="000000"/>
        </w:rPr>
      </w:pPr>
    </w:p>
    <w:p w:rsidR="006E770A" w:rsidRDefault="00EA1AEE">
      <w:pPr>
        <w:numPr>
          <w:ilvl w:val="0"/>
          <w:numId w:val="28"/>
        </w:numPr>
        <w:pBdr>
          <w:top w:val="nil"/>
          <w:left w:val="nil"/>
          <w:bottom w:val="nil"/>
          <w:right w:val="nil"/>
          <w:between w:val="nil"/>
        </w:pBdr>
        <w:jc w:val="both"/>
        <w:rPr>
          <w:rFonts w:ascii="Arial Narrow" w:eastAsia="Arial Narrow" w:hAnsi="Arial Narrow" w:cs="Arial Narrow"/>
          <w:color w:val="000000"/>
          <w:u w:val="single"/>
        </w:rPr>
      </w:pPr>
      <w:r>
        <w:rPr>
          <w:rFonts w:ascii="Arial Narrow" w:eastAsia="Arial Narrow" w:hAnsi="Arial Narrow" w:cs="Arial Narrow"/>
          <w:color w:val="000000"/>
          <w:u w:val="single"/>
        </w:rPr>
        <w:t>Wymagania Zamawiającego dotyczące osób funkcyjnych:</w:t>
      </w:r>
    </w:p>
    <w:p w:rsidR="006E770A" w:rsidRDefault="00EA1AEE">
      <w:pPr>
        <w:numPr>
          <w:ilvl w:val="0"/>
          <w:numId w:val="91"/>
        </w:numPr>
        <w:ind w:left="1134" w:hanging="567"/>
        <w:jc w:val="both"/>
        <w:rPr>
          <w:rFonts w:ascii="Arial Narrow" w:eastAsia="Arial Narrow" w:hAnsi="Arial Narrow" w:cs="Arial Narrow"/>
        </w:rPr>
      </w:pPr>
      <w:r>
        <w:rPr>
          <w:rFonts w:ascii="Arial Narrow" w:eastAsia="Arial Narrow" w:hAnsi="Arial Narrow" w:cs="Arial Narrow"/>
        </w:rPr>
        <w:t>Wykonawca zobowiązany jest do zapewnienia wykonania i kierowania robotami objętymi niniejszą umową przez osoby posiadające stosowne kwalifikacje zawodowe, uprawnienia budowlane</w:t>
      </w:r>
      <w:r w:rsidR="00F8625C">
        <w:rPr>
          <w:rFonts w:ascii="Arial Narrow" w:eastAsia="Arial Narrow" w:hAnsi="Arial Narrow" w:cs="Arial Narrow"/>
        </w:rPr>
        <w:t>.</w:t>
      </w:r>
      <w:r>
        <w:rPr>
          <w:rFonts w:ascii="Arial Narrow" w:eastAsia="Arial Narrow" w:hAnsi="Arial Narrow" w:cs="Arial Narrow"/>
        </w:rPr>
        <w:t xml:space="preserve"> </w:t>
      </w:r>
      <w:r w:rsidR="001952C0">
        <w:rPr>
          <w:rFonts w:ascii="Arial Narrow" w:eastAsia="Arial Narrow" w:hAnsi="Arial Narrow" w:cs="Arial Narrow"/>
        </w:rPr>
        <w:t xml:space="preserve">                   </w:t>
      </w:r>
    </w:p>
    <w:p w:rsidR="006E770A" w:rsidRDefault="00EA1AEE">
      <w:pPr>
        <w:numPr>
          <w:ilvl w:val="0"/>
          <w:numId w:val="91"/>
        </w:numPr>
        <w:ind w:left="1134" w:hanging="567"/>
        <w:jc w:val="both"/>
        <w:rPr>
          <w:rFonts w:ascii="Arial Narrow" w:eastAsia="Arial Narrow" w:hAnsi="Arial Narrow" w:cs="Arial Narrow"/>
        </w:rPr>
      </w:pPr>
      <w:r>
        <w:rPr>
          <w:rFonts w:ascii="Arial Narrow" w:eastAsia="Arial Narrow" w:hAnsi="Arial Narrow" w:cs="Arial Narrow"/>
        </w:rPr>
        <w:t xml:space="preserve">Wykonawca zobowiązany jest wyznaczyć przedstawiciela Wykonawcy na cały okres realizacji umowy i wyposażyć go w odpowiednie pełnomocnictwa do reprezentowania Wykonawcy. </w:t>
      </w:r>
    </w:p>
    <w:p w:rsidR="006E770A" w:rsidRDefault="00EA1AEE">
      <w:pPr>
        <w:numPr>
          <w:ilvl w:val="0"/>
          <w:numId w:val="91"/>
        </w:numPr>
        <w:ind w:left="1134" w:hanging="567"/>
        <w:jc w:val="both"/>
        <w:rPr>
          <w:rFonts w:ascii="Arial Narrow" w:eastAsia="Arial Narrow" w:hAnsi="Arial Narrow" w:cs="Arial Narrow"/>
        </w:rPr>
      </w:pPr>
      <w:r>
        <w:rPr>
          <w:rFonts w:ascii="Arial Narrow" w:eastAsia="Arial Narrow" w:hAnsi="Arial Narrow" w:cs="Arial Narrow"/>
        </w:rPr>
        <w:t>Funkcje kierownika budowy i kierowników robót branżowych będą pełniły osoby wskazane w  ofercie Wykonawcy złożonej w postępowaniu poprzedzającym zawarcie niniejszej umowy,</w:t>
      </w:r>
    </w:p>
    <w:p w:rsidR="006E770A" w:rsidRDefault="00EA1AEE">
      <w:pPr>
        <w:numPr>
          <w:ilvl w:val="0"/>
          <w:numId w:val="91"/>
        </w:numPr>
        <w:ind w:left="1134" w:hanging="567"/>
        <w:jc w:val="both"/>
        <w:rPr>
          <w:rFonts w:ascii="Arial Narrow" w:eastAsia="Arial Narrow" w:hAnsi="Arial Narrow" w:cs="Arial Narrow"/>
        </w:rPr>
      </w:pPr>
      <w:r>
        <w:rPr>
          <w:rFonts w:ascii="Arial Narrow" w:eastAsia="Arial Narrow" w:hAnsi="Arial Narrow" w:cs="Arial Narrow"/>
        </w:rPr>
        <w:t>Kierownik budowy ma obowiązek przebywania na terenie budowy w trakcie wykonywania robót budowlanych stanowiących przedmiot Umowy.</w:t>
      </w:r>
    </w:p>
    <w:p w:rsidR="006E770A" w:rsidRDefault="00EA1AEE">
      <w:pPr>
        <w:numPr>
          <w:ilvl w:val="0"/>
          <w:numId w:val="91"/>
        </w:numPr>
        <w:ind w:left="1134" w:hanging="567"/>
        <w:jc w:val="both"/>
        <w:rPr>
          <w:rFonts w:ascii="Arial Narrow" w:eastAsia="Arial Narrow" w:hAnsi="Arial Narrow" w:cs="Arial Narrow"/>
        </w:rPr>
      </w:pPr>
      <w:r>
        <w:rPr>
          <w:rFonts w:ascii="Arial Narrow" w:eastAsia="Arial Narrow" w:hAnsi="Arial Narrow" w:cs="Arial Narrow"/>
        </w:rPr>
        <w:t>Przedstawiciel Wykonawcy, Kierownik budowy (w przypadku gdy przedstawicielem Wykonawcy jest inna osoba) oraz odpowiedni kierownicy robót są zobowiązani uczestniczyć</w:t>
      </w:r>
      <w:r w:rsidR="00F8625C">
        <w:rPr>
          <w:rFonts w:ascii="Arial Narrow" w:eastAsia="Arial Narrow" w:hAnsi="Arial Narrow" w:cs="Arial Narrow"/>
        </w:rPr>
        <w:t xml:space="preserve"> </w:t>
      </w:r>
      <w:r>
        <w:rPr>
          <w:rFonts w:ascii="Arial Narrow" w:eastAsia="Arial Narrow" w:hAnsi="Arial Narrow" w:cs="Arial Narrow"/>
        </w:rPr>
        <w:t>w naradach koordynacyjnych.</w:t>
      </w:r>
    </w:p>
    <w:p w:rsidR="006E770A" w:rsidRDefault="00EA1AEE">
      <w:pPr>
        <w:numPr>
          <w:ilvl w:val="0"/>
          <w:numId w:val="91"/>
        </w:numPr>
        <w:ind w:left="1134" w:hanging="567"/>
        <w:jc w:val="both"/>
        <w:rPr>
          <w:rFonts w:ascii="Arial Narrow" w:eastAsia="Arial Narrow" w:hAnsi="Arial Narrow" w:cs="Arial Narrow"/>
        </w:rPr>
      </w:pPr>
      <w:r>
        <w:rPr>
          <w:rFonts w:ascii="Arial Narrow" w:eastAsia="Arial Narrow" w:hAnsi="Arial Narrow" w:cs="Arial Narrow"/>
        </w:rPr>
        <w:t>Narady koordynacyjne odbywać się będą w okresie wykonywania robót raz w tygodniu.</w:t>
      </w:r>
    </w:p>
    <w:p w:rsidR="006E770A" w:rsidRDefault="00EA1AEE">
      <w:pPr>
        <w:numPr>
          <w:ilvl w:val="0"/>
          <w:numId w:val="91"/>
        </w:numPr>
        <w:ind w:left="1134" w:hanging="567"/>
        <w:jc w:val="both"/>
        <w:rPr>
          <w:rFonts w:ascii="Arial Narrow" w:eastAsia="Arial Narrow" w:hAnsi="Arial Narrow" w:cs="Arial Narrow"/>
        </w:rPr>
      </w:pPr>
      <w:r>
        <w:rPr>
          <w:rFonts w:ascii="Arial Narrow" w:eastAsia="Arial Narrow" w:hAnsi="Arial Narrow" w:cs="Arial Narrow"/>
        </w:rPr>
        <w:t xml:space="preserve">Do ustaleń zapisanych w protokole narady koordynacyjnej, uczestnicy mogą wnieść uwagi </w:t>
      </w:r>
      <w:r>
        <w:rPr>
          <w:rFonts w:ascii="Arial Narrow" w:eastAsia="Arial Narrow" w:hAnsi="Arial Narrow" w:cs="Arial Narrow"/>
        </w:rPr>
        <w:br/>
        <w:t>w ciągu 3 dni roboczych licząc od dnia otrzymania protokołu. Po tym terminie ustalenia uważa się za wiążące.</w:t>
      </w:r>
    </w:p>
    <w:p w:rsidR="006E770A" w:rsidRDefault="00EA1AEE">
      <w:pPr>
        <w:numPr>
          <w:ilvl w:val="0"/>
          <w:numId w:val="28"/>
        </w:numPr>
        <w:pBdr>
          <w:top w:val="nil"/>
          <w:left w:val="nil"/>
          <w:bottom w:val="nil"/>
          <w:right w:val="nil"/>
          <w:between w:val="nil"/>
        </w:pBdr>
        <w:spacing w:before="120"/>
        <w:jc w:val="both"/>
        <w:rPr>
          <w:rFonts w:ascii="Arial Narrow" w:eastAsia="Arial Narrow" w:hAnsi="Arial Narrow" w:cs="Arial Narrow"/>
          <w:color w:val="000000"/>
          <w:u w:val="single"/>
        </w:rPr>
      </w:pPr>
      <w:r>
        <w:rPr>
          <w:rFonts w:ascii="Arial Narrow" w:eastAsia="Arial Narrow" w:hAnsi="Arial Narrow" w:cs="Arial Narrow"/>
          <w:color w:val="000000"/>
          <w:u w:val="single"/>
        </w:rPr>
        <w:t>Wymagania Zamawiającego dotyczące planu bezpieczeństwa i ochrony zdrowia</w:t>
      </w:r>
    </w:p>
    <w:p w:rsidR="006E770A" w:rsidRDefault="00EA1AEE">
      <w:pPr>
        <w:numPr>
          <w:ilvl w:val="0"/>
          <w:numId w:val="64"/>
        </w:numPr>
        <w:ind w:left="1134" w:hanging="567"/>
        <w:jc w:val="both"/>
        <w:rPr>
          <w:rFonts w:ascii="Arial Narrow" w:eastAsia="Arial Narrow" w:hAnsi="Arial Narrow" w:cs="Arial Narrow"/>
        </w:rPr>
      </w:pPr>
      <w:r>
        <w:rPr>
          <w:rFonts w:ascii="Arial Narrow" w:eastAsia="Arial Narrow" w:hAnsi="Arial Narrow" w:cs="Arial Narrow"/>
        </w:rPr>
        <w:t>Wykonawca (Kierownik Budowy) zobowiązany jest przed rozpoczęciem robót budowlanych do sporządzenia planu bezpieczeństwa i ochrony zdrowia, uwzględniając specyfikę i warunki prowadzenia robót.</w:t>
      </w:r>
    </w:p>
    <w:p w:rsidR="006E770A" w:rsidRDefault="00EA1AEE">
      <w:pPr>
        <w:numPr>
          <w:ilvl w:val="0"/>
          <w:numId w:val="64"/>
        </w:numPr>
        <w:ind w:left="1134" w:hanging="567"/>
        <w:jc w:val="both"/>
        <w:rPr>
          <w:rFonts w:ascii="Arial Narrow" w:eastAsia="Arial Narrow" w:hAnsi="Arial Narrow" w:cs="Arial Narrow"/>
        </w:rPr>
      </w:pPr>
      <w:r>
        <w:rPr>
          <w:rFonts w:ascii="Arial Narrow" w:eastAsia="Arial Narrow" w:hAnsi="Arial Narrow" w:cs="Arial Narrow"/>
        </w:rPr>
        <w:t>W planie należy uwzględnić specyfikę prowadzenia robót:</w:t>
      </w:r>
    </w:p>
    <w:p w:rsidR="006E770A" w:rsidRDefault="00EA1AEE">
      <w:pPr>
        <w:numPr>
          <w:ilvl w:val="0"/>
          <w:numId w:val="57"/>
        </w:numPr>
        <w:ind w:left="1418" w:hanging="284"/>
        <w:jc w:val="both"/>
        <w:rPr>
          <w:rFonts w:ascii="Arial Narrow" w:eastAsia="Arial Narrow" w:hAnsi="Arial Narrow" w:cs="Arial Narrow"/>
        </w:rPr>
      </w:pPr>
      <w:r>
        <w:rPr>
          <w:rFonts w:ascii="Arial Narrow" w:eastAsia="Arial Narrow" w:hAnsi="Arial Narrow" w:cs="Arial Narrow"/>
        </w:rPr>
        <w:t xml:space="preserve">powodujących ryzyko powstania zagrożenia bezpieczeństwa i zdrowia ludzi, </w:t>
      </w:r>
      <w:r w:rsidR="001952C0">
        <w:rPr>
          <w:rFonts w:ascii="Arial Narrow" w:eastAsia="Arial Narrow" w:hAnsi="Arial Narrow" w:cs="Arial Narrow"/>
        </w:rPr>
        <w:t xml:space="preserve">                                         </w:t>
      </w:r>
      <w:r w:rsidR="00757BDE">
        <w:rPr>
          <w:rFonts w:ascii="Arial Narrow" w:eastAsia="Arial Narrow" w:hAnsi="Arial Narrow" w:cs="Arial Narrow"/>
        </w:rPr>
        <w:t xml:space="preserve">a </w:t>
      </w:r>
      <w:r>
        <w:rPr>
          <w:rFonts w:ascii="Arial Narrow" w:eastAsia="Arial Narrow" w:hAnsi="Arial Narrow" w:cs="Arial Narrow"/>
        </w:rPr>
        <w:t>w szczególności upadku z wysokości,</w:t>
      </w:r>
    </w:p>
    <w:p w:rsidR="006E770A" w:rsidRDefault="00EA1AEE">
      <w:pPr>
        <w:numPr>
          <w:ilvl w:val="0"/>
          <w:numId w:val="57"/>
        </w:numPr>
        <w:ind w:left="1418" w:hanging="284"/>
        <w:jc w:val="both"/>
        <w:rPr>
          <w:rFonts w:ascii="Arial Narrow" w:eastAsia="Arial Narrow" w:hAnsi="Arial Narrow" w:cs="Arial Narrow"/>
        </w:rPr>
      </w:pPr>
      <w:r>
        <w:rPr>
          <w:rFonts w:ascii="Arial Narrow" w:eastAsia="Arial Narrow" w:hAnsi="Arial Narrow" w:cs="Arial Narrow"/>
        </w:rPr>
        <w:t>z uwzględnieniem obowiązujących przepisów BHP.</w:t>
      </w:r>
    </w:p>
    <w:p w:rsidR="006E770A" w:rsidRDefault="00EA1AEE">
      <w:pPr>
        <w:tabs>
          <w:tab w:val="left" w:pos="1134"/>
        </w:tabs>
        <w:ind w:left="1134" w:hanging="567"/>
        <w:jc w:val="both"/>
        <w:rPr>
          <w:rFonts w:ascii="Arial Narrow" w:eastAsia="Arial Narrow" w:hAnsi="Arial Narrow" w:cs="Arial Narrow"/>
        </w:rPr>
      </w:pPr>
      <w:r>
        <w:rPr>
          <w:rFonts w:ascii="Arial Narrow" w:eastAsia="Arial Narrow" w:hAnsi="Arial Narrow" w:cs="Arial Narrow"/>
        </w:rPr>
        <w:t xml:space="preserve">3)    Plan bezpieczeństwa i ochrony zdrowia należy opracować zgodnie z Rozporządzeniem Ministra Infrastruktury z dnia 23.06.2003r. w sprawie informacji dotyczącej bezpieczeństwa </w:t>
      </w:r>
      <w:r>
        <w:rPr>
          <w:rFonts w:ascii="Arial Narrow" w:eastAsia="Arial Narrow" w:hAnsi="Arial Narrow" w:cs="Arial Narrow"/>
        </w:rPr>
        <w:br/>
        <w:t>i ochrony zdrowia oraz planu bezpieczeństwa i ochrony zdrowia.</w:t>
      </w:r>
    </w:p>
    <w:p w:rsidR="006E770A" w:rsidRDefault="00EA1AEE">
      <w:pPr>
        <w:numPr>
          <w:ilvl w:val="0"/>
          <w:numId w:val="9"/>
        </w:numPr>
        <w:tabs>
          <w:tab w:val="left" w:pos="1134"/>
        </w:tabs>
        <w:ind w:left="1134" w:hanging="567"/>
        <w:jc w:val="both"/>
        <w:rPr>
          <w:rFonts w:ascii="Arial Narrow" w:eastAsia="Arial Narrow" w:hAnsi="Arial Narrow" w:cs="Arial Narrow"/>
        </w:rPr>
      </w:pPr>
      <w:r>
        <w:rPr>
          <w:rFonts w:ascii="Arial Narrow" w:eastAsia="Arial Narrow" w:hAnsi="Arial Narrow" w:cs="Arial Narrow"/>
        </w:rPr>
        <w:t>Koszty wykonania planu bezpieczeństwa i ochrony zdrowia obciążają Wykonawcę, nie podlegają odrębnej zapłacie i winny być wliczone w koszty ogólne robót.</w:t>
      </w:r>
    </w:p>
    <w:p w:rsidR="006E770A" w:rsidRDefault="00EA1AEE">
      <w:pPr>
        <w:numPr>
          <w:ilvl w:val="0"/>
          <w:numId w:val="28"/>
        </w:numPr>
        <w:pBdr>
          <w:top w:val="nil"/>
          <w:left w:val="nil"/>
          <w:bottom w:val="nil"/>
          <w:right w:val="nil"/>
          <w:between w:val="nil"/>
        </w:pBdr>
        <w:spacing w:before="120"/>
        <w:jc w:val="both"/>
        <w:rPr>
          <w:rFonts w:ascii="Arial Narrow" w:eastAsia="Arial Narrow" w:hAnsi="Arial Narrow" w:cs="Arial Narrow"/>
          <w:color w:val="000000"/>
          <w:u w:val="single"/>
        </w:rPr>
      </w:pPr>
      <w:r>
        <w:rPr>
          <w:rFonts w:ascii="Arial Narrow" w:eastAsia="Arial Narrow" w:hAnsi="Arial Narrow" w:cs="Arial Narrow"/>
          <w:color w:val="000000"/>
          <w:u w:val="single"/>
        </w:rPr>
        <w:t>Wymagania Zamawiającego dotyczące terenu budowy.</w:t>
      </w:r>
    </w:p>
    <w:p w:rsidR="006E770A" w:rsidRDefault="00EA1AEE">
      <w:pPr>
        <w:numPr>
          <w:ilvl w:val="0"/>
          <w:numId w:val="67"/>
        </w:numPr>
        <w:ind w:left="1134" w:hanging="567"/>
        <w:jc w:val="both"/>
        <w:rPr>
          <w:rFonts w:ascii="Arial Narrow" w:eastAsia="Arial Narrow" w:hAnsi="Arial Narrow" w:cs="Arial Narrow"/>
        </w:rPr>
      </w:pPr>
      <w:r>
        <w:rPr>
          <w:rFonts w:ascii="Arial Narrow" w:eastAsia="Arial Narrow" w:hAnsi="Arial Narrow" w:cs="Arial Narrow"/>
        </w:rPr>
        <w:t xml:space="preserve">Wykonawca jest zobowiązany do przejęcia terenu budowy, jego zagospodarowania oraz zabezpieczenia terenu budowy i miejsc prowadzenia robót, zapewnienia należytego ładu </w:t>
      </w:r>
      <w:r>
        <w:rPr>
          <w:rFonts w:ascii="Arial Narrow" w:eastAsia="Arial Narrow" w:hAnsi="Arial Narrow" w:cs="Arial Narrow"/>
        </w:rPr>
        <w:br/>
        <w:t xml:space="preserve">i porządku, a w szczególności przestrzegania przepisów BHP. </w:t>
      </w:r>
    </w:p>
    <w:p w:rsidR="006E770A" w:rsidRDefault="00EA1AEE">
      <w:pPr>
        <w:numPr>
          <w:ilvl w:val="0"/>
          <w:numId w:val="67"/>
        </w:numPr>
        <w:ind w:left="1134" w:hanging="567"/>
        <w:jc w:val="both"/>
        <w:rPr>
          <w:rFonts w:ascii="Arial Narrow" w:eastAsia="Arial Narrow" w:hAnsi="Arial Narrow" w:cs="Arial Narrow"/>
        </w:rPr>
      </w:pPr>
      <w:r>
        <w:rPr>
          <w:rFonts w:ascii="Arial Narrow" w:eastAsia="Arial Narrow" w:hAnsi="Arial Narrow" w:cs="Arial Narrow"/>
        </w:rPr>
        <w:t xml:space="preserve">Zorganizowania zaplecza socjalno-technicznego budowy w rozmiarach koniecznych </w:t>
      </w:r>
      <w:r>
        <w:rPr>
          <w:rFonts w:ascii="Arial Narrow" w:eastAsia="Arial Narrow" w:hAnsi="Arial Narrow" w:cs="Arial Narrow"/>
        </w:rPr>
        <w:br/>
        <w:t>do realizacji przedmiotu umowy.</w:t>
      </w:r>
    </w:p>
    <w:p w:rsidR="006E770A" w:rsidRDefault="00EA1AEE">
      <w:pPr>
        <w:numPr>
          <w:ilvl w:val="0"/>
          <w:numId w:val="67"/>
        </w:numPr>
        <w:ind w:left="1134" w:hanging="567"/>
        <w:jc w:val="both"/>
        <w:rPr>
          <w:rFonts w:ascii="Arial Narrow" w:eastAsia="Arial Narrow" w:hAnsi="Arial Narrow" w:cs="Arial Narrow"/>
        </w:rPr>
      </w:pPr>
      <w:r>
        <w:rPr>
          <w:rFonts w:ascii="Arial Narrow" w:eastAsia="Arial Narrow" w:hAnsi="Arial Narrow" w:cs="Arial Narrow"/>
        </w:rPr>
        <w:t xml:space="preserve">Doprowadzenia na teren budowy, na własny koszt i staraniem własnym, wody </w:t>
      </w:r>
      <w:r>
        <w:rPr>
          <w:rFonts w:ascii="Arial Narrow" w:eastAsia="Arial Narrow" w:hAnsi="Arial Narrow" w:cs="Arial Narrow"/>
        </w:rPr>
        <w:br/>
        <w:t>i energii elektrycznej, zamontowania liczników zużycia wody i energii elektrycznej i ponoszenia kosztów związanych z korzystaniem z urządzeń infrastruktury technicznej, w tym m.in. zużycia wody, energii elektrycznej, do celów związanych z wykonywaniem robót budowlanych, próbami, odbiorami i usuwaniem wad.</w:t>
      </w:r>
    </w:p>
    <w:p w:rsidR="006E770A" w:rsidRDefault="00EA1AEE">
      <w:pPr>
        <w:numPr>
          <w:ilvl w:val="0"/>
          <w:numId w:val="67"/>
        </w:numPr>
        <w:ind w:left="1134" w:hanging="567"/>
        <w:jc w:val="both"/>
        <w:rPr>
          <w:rFonts w:ascii="Arial Narrow" w:eastAsia="Arial Narrow" w:hAnsi="Arial Narrow" w:cs="Arial Narrow"/>
        </w:rPr>
      </w:pPr>
      <w:r>
        <w:rPr>
          <w:rFonts w:ascii="Arial Narrow" w:eastAsia="Arial Narrow" w:hAnsi="Arial Narrow" w:cs="Arial Narrow"/>
        </w:rPr>
        <w:t>Urządzenia i oznakowania terenu budowy lub innych miejsc, w których mają być prowadzone roboty podstawowe i tymczasowe oraz utrzymywania oznakowania w stanie należytym przez cały okres realizacji robót budowlanych do dnia odbioru końcowego.</w:t>
      </w:r>
    </w:p>
    <w:p w:rsidR="006E770A" w:rsidRDefault="00EA1AEE">
      <w:pPr>
        <w:numPr>
          <w:ilvl w:val="0"/>
          <w:numId w:val="67"/>
        </w:numPr>
        <w:ind w:left="1134" w:hanging="567"/>
        <w:jc w:val="both"/>
        <w:rPr>
          <w:rFonts w:ascii="Arial Narrow" w:eastAsia="Arial Narrow" w:hAnsi="Arial Narrow" w:cs="Arial Narrow"/>
        </w:rPr>
      </w:pPr>
      <w:r>
        <w:rPr>
          <w:rFonts w:ascii="Arial Narrow" w:eastAsia="Arial Narrow" w:hAnsi="Arial Narrow" w:cs="Arial Narrow"/>
        </w:rPr>
        <w:t xml:space="preserve">Zorganizowania we własnym zakresie dozoru mienia i wszelkich wymaganych przepisami zabezpieczeń </w:t>
      </w:r>
      <w:proofErr w:type="spellStart"/>
      <w:r>
        <w:rPr>
          <w:rFonts w:ascii="Arial Narrow" w:eastAsia="Arial Narrow" w:hAnsi="Arial Narrow" w:cs="Arial Narrow"/>
        </w:rPr>
        <w:t>p.poż</w:t>
      </w:r>
      <w:proofErr w:type="spellEnd"/>
      <w:r>
        <w:rPr>
          <w:rFonts w:ascii="Arial Narrow" w:eastAsia="Arial Narrow" w:hAnsi="Arial Narrow" w:cs="Arial Narrow"/>
        </w:rPr>
        <w:t>. na terenie budowy oraz ponoszenie za nie pełnej odpowiedzialności materialnej.</w:t>
      </w:r>
    </w:p>
    <w:p w:rsidR="006E770A" w:rsidRDefault="00EA1AEE">
      <w:pPr>
        <w:numPr>
          <w:ilvl w:val="0"/>
          <w:numId w:val="67"/>
        </w:numPr>
        <w:ind w:left="1134" w:hanging="567"/>
        <w:jc w:val="both"/>
        <w:rPr>
          <w:rFonts w:ascii="Arial Narrow" w:eastAsia="Arial Narrow" w:hAnsi="Arial Narrow" w:cs="Arial Narrow"/>
        </w:rPr>
      </w:pPr>
      <w:r>
        <w:rPr>
          <w:rFonts w:ascii="Arial Narrow" w:eastAsia="Arial Narrow" w:hAnsi="Arial Narrow" w:cs="Arial Narrow"/>
        </w:rPr>
        <w:t xml:space="preserve">Zabezpieczenia pod względem BHP wszystkich wykopów i miejsc wykonywania robót oraz miejsc składowania materiałów, zgodnie z przepisami oraz wymaganiami </w:t>
      </w:r>
      <w:proofErr w:type="spellStart"/>
      <w:r>
        <w:rPr>
          <w:rFonts w:ascii="Arial Narrow" w:eastAsia="Arial Narrow" w:hAnsi="Arial Narrow" w:cs="Arial Narrow"/>
        </w:rPr>
        <w:t>STWiOR</w:t>
      </w:r>
      <w:proofErr w:type="spellEnd"/>
      <w:r>
        <w:rPr>
          <w:rFonts w:ascii="Arial Narrow" w:eastAsia="Arial Narrow" w:hAnsi="Arial Narrow" w:cs="Arial Narrow"/>
        </w:rPr>
        <w:t>.</w:t>
      </w:r>
    </w:p>
    <w:p w:rsidR="006E770A" w:rsidRDefault="00EA1AEE">
      <w:pPr>
        <w:numPr>
          <w:ilvl w:val="0"/>
          <w:numId w:val="67"/>
        </w:numPr>
        <w:ind w:left="1134" w:hanging="567"/>
        <w:jc w:val="both"/>
        <w:rPr>
          <w:rFonts w:ascii="Arial Narrow" w:eastAsia="Arial Narrow" w:hAnsi="Arial Narrow" w:cs="Arial Narrow"/>
        </w:rPr>
      </w:pPr>
      <w:r>
        <w:rPr>
          <w:rFonts w:ascii="Arial Narrow" w:eastAsia="Arial Narrow" w:hAnsi="Arial Narrow" w:cs="Arial Narrow"/>
        </w:rPr>
        <w:t xml:space="preserve">Zabezpieczenia terenu budowy pod względem bezpieczeństwa i organizacji ruchu oraz przed innymi ujemnymi skutkami oddziaływania w trakcie robót zgodnie z obowiązującymi w tym zakresie przepisami, wymaganiami </w:t>
      </w:r>
      <w:proofErr w:type="spellStart"/>
      <w:r>
        <w:rPr>
          <w:rFonts w:ascii="Arial Narrow" w:eastAsia="Arial Narrow" w:hAnsi="Arial Narrow" w:cs="Arial Narrow"/>
        </w:rPr>
        <w:t>STWiOR</w:t>
      </w:r>
      <w:proofErr w:type="spellEnd"/>
      <w:r>
        <w:rPr>
          <w:rFonts w:ascii="Arial Narrow" w:eastAsia="Arial Narrow" w:hAnsi="Arial Narrow" w:cs="Arial Narrow"/>
        </w:rPr>
        <w:t xml:space="preserve"> oraz starannością uwzględniającą zawodowy charakter działalności, w tym skutki finansowe. </w:t>
      </w:r>
    </w:p>
    <w:p w:rsidR="006E770A" w:rsidRDefault="00EA1AEE">
      <w:pPr>
        <w:numPr>
          <w:ilvl w:val="0"/>
          <w:numId w:val="67"/>
        </w:numPr>
        <w:ind w:left="1134" w:hanging="567"/>
        <w:jc w:val="both"/>
        <w:rPr>
          <w:rFonts w:ascii="Arial Narrow" w:eastAsia="Arial Narrow" w:hAnsi="Arial Narrow" w:cs="Arial Narrow"/>
        </w:rPr>
      </w:pPr>
      <w:r>
        <w:rPr>
          <w:rFonts w:ascii="Arial Narrow" w:eastAsia="Arial Narrow" w:hAnsi="Arial Narrow" w:cs="Arial Narrow"/>
        </w:rPr>
        <w:t xml:space="preserve">Zapewnienia dostępu i dojść do posesji wraz z pokryciem kosztów wykonania </w:t>
      </w:r>
      <w:r>
        <w:rPr>
          <w:rFonts w:ascii="Arial Narrow" w:eastAsia="Arial Narrow" w:hAnsi="Arial Narrow" w:cs="Arial Narrow"/>
        </w:rPr>
        <w:br/>
        <w:t>i rozbiórki tymczasowych dojazdów, przejść, kładek, podjazdów, itp.</w:t>
      </w:r>
    </w:p>
    <w:p w:rsidR="006E770A" w:rsidRDefault="00EA1AEE">
      <w:pPr>
        <w:numPr>
          <w:ilvl w:val="0"/>
          <w:numId w:val="67"/>
        </w:numPr>
        <w:ind w:left="1134" w:hanging="567"/>
        <w:jc w:val="both"/>
        <w:rPr>
          <w:rFonts w:ascii="Arial Narrow" w:eastAsia="Arial Narrow" w:hAnsi="Arial Narrow" w:cs="Arial Narrow"/>
        </w:rPr>
      </w:pPr>
      <w:r>
        <w:rPr>
          <w:rFonts w:ascii="Arial Narrow" w:eastAsia="Arial Narrow" w:hAnsi="Arial Narrow" w:cs="Arial Narrow"/>
        </w:rPr>
        <w:t>Ponoszenia odpowiedzialności za szkody powstałe na terenie budowy pozostające w związku przyczynowym z robotami prowadzonymi przez Wykonawcę. W przypadku zniszczenia lub uszkodzenia robót, ich części, uzbrojenia podziemnego zlokalizowanego w miejscu prowadzenia robót lub majątku Zamawiającego – naprawienie ich i doprowadzenie do stanu poprzedniego, na swój koszt.</w:t>
      </w:r>
    </w:p>
    <w:p w:rsidR="006E770A" w:rsidRDefault="00EA1AEE">
      <w:pPr>
        <w:numPr>
          <w:ilvl w:val="0"/>
          <w:numId w:val="67"/>
        </w:numPr>
        <w:ind w:left="1134" w:hanging="567"/>
        <w:jc w:val="both"/>
        <w:rPr>
          <w:rFonts w:ascii="Arial Narrow" w:eastAsia="Arial Narrow" w:hAnsi="Arial Narrow" w:cs="Arial Narrow"/>
        </w:rPr>
      </w:pPr>
      <w:r>
        <w:rPr>
          <w:rFonts w:ascii="Arial Narrow" w:eastAsia="Arial Narrow" w:hAnsi="Arial Narrow" w:cs="Arial Narrow"/>
        </w:rPr>
        <w:t xml:space="preserve">Zabezpieczenia terenu budowy przed kradzieżą i innymi negatywnymi zdarzeniami </w:t>
      </w:r>
      <w:r>
        <w:rPr>
          <w:rFonts w:ascii="Arial Narrow" w:eastAsia="Arial Narrow" w:hAnsi="Arial Narrow" w:cs="Arial Narrow"/>
        </w:rPr>
        <w:br/>
        <w:t>i ponoszenie skutków finansowych z tego tytułu, w tym przed kradzieżą i zniszczeniem wszystkich materiałów dostarczonych na plac budowy.</w:t>
      </w:r>
    </w:p>
    <w:p w:rsidR="006E770A" w:rsidRDefault="00EA1AEE">
      <w:pPr>
        <w:numPr>
          <w:ilvl w:val="0"/>
          <w:numId w:val="67"/>
        </w:numPr>
        <w:ind w:left="1134" w:hanging="567"/>
        <w:jc w:val="both"/>
        <w:rPr>
          <w:rFonts w:ascii="Arial Narrow" w:eastAsia="Arial Narrow" w:hAnsi="Arial Narrow" w:cs="Arial Narrow"/>
        </w:rPr>
      </w:pPr>
      <w:r>
        <w:rPr>
          <w:rFonts w:ascii="Arial Narrow" w:eastAsia="Arial Narrow" w:hAnsi="Arial Narrow" w:cs="Arial Narrow"/>
        </w:rPr>
        <w:t>Utrzymywania terenu budowy w stanie wolnym od przeszkód komunikacyjnych oraz usuwania na  bieżąco niepotrzebnych urządzeń pomocniczych, zbędnych materiałów oraz odpadów.</w:t>
      </w:r>
    </w:p>
    <w:p w:rsidR="006E770A" w:rsidRDefault="00EA1AEE">
      <w:pPr>
        <w:numPr>
          <w:ilvl w:val="0"/>
          <w:numId w:val="67"/>
        </w:numPr>
        <w:ind w:left="1134" w:hanging="567"/>
        <w:jc w:val="both"/>
        <w:rPr>
          <w:rFonts w:ascii="Arial Narrow" w:eastAsia="Arial Narrow" w:hAnsi="Arial Narrow" w:cs="Arial Narrow"/>
        </w:rPr>
      </w:pPr>
      <w:r>
        <w:rPr>
          <w:rFonts w:ascii="Arial Narrow" w:eastAsia="Arial Narrow" w:hAnsi="Arial Narrow" w:cs="Arial Narrow"/>
        </w:rPr>
        <w:t>Likwidacji terenu budowy i uporządkowania tego terenu w terminie nieprzekraczającym wyznaczonego termin zakończenia realizacji robót budowlanych.</w:t>
      </w:r>
    </w:p>
    <w:p w:rsidR="006E770A" w:rsidRDefault="00EA1AEE">
      <w:pPr>
        <w:numPr>
          <w:ilvl w:val="0"/>
          <w:numId w:val="67"/>
        </w:numPr>
        <w:ind w:left="1134" w:hanging="567"/>
        <w:jc w:val="both"/>
        <w:rPr>
          <w:rFonts w:ascii="Arial Narrow" w:eastAsia="Arial Narrow" w:hAnsi="Arial Narrow" w:cs="Arial Narrow"/>
        </w:rPr>
      </w:pPr>
      <w:r>
        <w:rPr>
          <w:rFonts w:ascii="Arial Narrow" w:eastAsia="Arial Narrow" w:hAnsi="Arial Narrow" w:cs="Arial Narrow"/>
        </w:rPr>
        <w:t xml:space="preserve">Wykonania prac niezbędnych ze względu na bezpieczeństwo lub konieczność zapobieżenia awarii. </w:t>
      </w:r>
    </w:p>
    <w:p w:rsidR="006E770A" w:rsidRDefault="00EA1AEE">
      <w:pPr>
        <w:numPr>
          <w:ilvl w:val="0"/>
          <w:numId w:val="67"/>
        </w:numPr>
        <w:ind w:left="1134" w:hanging="567"/>
        <w:jc w:val="both"/>
        <w:rPr>
          <w:rFonts w:ascii="Arial Narrow" w:eastAsia="Arial Narrow" w:hAnsi="Arial Narrow" w:cs="Arial Narrow"/>
        </w:rPr>
      </w:pPr>
      <w:r>
        <w:rPr>
          <w:rFonts w:ascii="Arial Narrow" w:eastAsia="Arial Narrow" w:hAnsi="Arial Narrow" w:cs="Arial Narrow"/>
        </w:rPr>
        <w:t>Zabezpieczenia – w przypadku przerwy w realizacji procesu budowlanego - stanu robót oraz placu budowy w stopniu uniemożliwiającym zaistnienie zdarzeń w wyniku, których mogłyby wystąpić sytuacje odszkodowawcze w stosunku do Zamawiającego.</w:t>
      </w:r>
    </w:p>
    <w:p w:rsidR="006E770A" w:rsidRDefault="00EA1AEE">
      <w:pPr>
        <w:numPr>
          <w:ilvl w:val="0"/>
          <w:numId w:val="67"/>
        </w:numPr>
        <w:ind w:left="1134" w:hanging="567"/>
        <w:jc w:val="both"/>
        <w:rPr>
          <w:rFonts w:ascii="Arial Narrow" w:eastAsia="Arial Narrow" w:hAnsi="Arial Narrow" w:cs="Arial Narrow"/>
        </w:rPr>
      </w:pPr>
      <w:r>
        <w:rPr>
          <w:rFonts w:ascii="Arial Narrow" w:eastAsia="Arial Narrow" w:hAnsi="Arial Narrow" w:cs="Arial Narrow"/>
        </w:rPr>
        <w:t>Podjęcie niezbędnych środków służących zapobieganiu wstępowi na Teren budowy przez osoby nieuprawnione.</w:t>
      </w:r>
    </w:p>
    <w:p w:rsidR="006E770A" w:rsidRDefault="00EA1AEE">
      <w:pPr>
        <w:numPr>
          <w:ilvl w:val="0"/>
          <w:numId w:val="67"/>
        </w:numPr>
        <w:ind w:left="1134" w:hanging="567"/>
        <w:jc w:val="both"/>
        <w:rPr>
          <w:rFonts w:ascii="Arial Narrow" w:eastAsia="Arial Narrow" w:hAnsi="Arial Narrow" w:cs="Arial Narrow"/>
        </w:rPr>
      </w:pPr>
      <w:r>
        <w:rPr>
          <w:rFonts w:ascii="Arial Narrow" w:eastAsia="Arial Narrow" w:hAnsi="Arial Narrow" w:cs="Arial Narrow"/>
        </w:rPr>
        <w:t xml:space="preserve">Prowadzenia robót w sposób niezakłócający ruch na drogach. </w:t>
      </w:r>
    </w:p>
    <w:p w:rsidR="006E770A" w:rsidRDefault="00EA1AEE">
      <w:pPr>
        <w:numPr>
          <w:ilvl w:val="0"/>
          <w:numId w:val="67"/>
        </w:numPr>
        <w:ind w:left="1134" w:hanging="567"/>
        <w:jc w:val="both"/>
        <w:rPr>
          <w:rFonts w:ascii="Arial Narrow" w:eastAsia="Arial Narrow" w:hAnsi="Arial Narrow" w:cs="Arial Narrow"/>
        </w:rPr>
      </w:pPr>
      <w:r>
        <w:rPr>
          <w:rFonts w:ascii="Arial Narrow" w:eastAsia="Arial Narrow" w:hAnsi="Arial Narrow" w:cs="Arial Narrow"/>
        </w:rPr>
        <w:t xml:space="preserve">Prace wymagające czasowych wyłączeń dróg i/lub chodników z użytkowania oraz powodujące znaczne uciążliwości należy prowadzić w uzgodnieniu z Zamawiającym. Uzgodnień należy dokonać na co najmniej 7 dni roboczych przed planowanym terminem wprowadzenia ograniczeń </w:t>
      </w:r>
      <w:r w:rsidR="001952C0">
        <w:rPr>
          <w:rFonts w:ascii="Arial Narrow" w:eastAsia="Arial Narrow" w:hAnsi="Arial Narrow" w:cs="Arial Narrow"/>
        </w:rPr>
        <w:t xml:space="preserve">    </w:t>
      </w:r>
      <w:r>
        <w:rPr>
          <w:rFonts w:ascii="Arial Narrow" w:eastAsia="Arial Narrow" w:hAnsi="Arial Narrow" w:cs="Arial Narrow"/>
        </w:rPr>
        <w:t>w użytkowaniu modernizowanych dróg i/lub chodników.</w:t>
      </w:r>
    </w:p>
    <w:p w:rsidR="006E770A" w:rsidRDefault="00EA1AEE">
      <w:pPr>
        <w:numPr>
          <w:ilvl w:val="0"/>
          <w:numId w:val="67"/>
        </w:numPr>
        <w:ind w:left="1134" w:hanging="567"/>
        <w:jc w:val="both"/>
        <w:rPr>
          <w:rFonts w:ascii="Arial Narrow" w:eastAsia="Arial Narrow" w:hAnsi="Arial Narrow" w:cs="Arial Narrow"/>
        </w:rPr>
      </w:pPr>
      <w:r>
        <w:rPr>
          <w:rFonts w:ascii="Arial Narrow" w:eastAsia="Arial Narrow" w:hAnsi="Arial Narrow" w:cs="Arial Narrow"/>
        </w:rPr>
        <w:t xml:space="preserve">Wykonawca na własną odpowiedzialność i na swój koszt podejmie środki zapobiegawcze </w:t>
      </w:r>
      <w:r>
        <w:rPr>
          <w:rFonts w:ascii="Arial Narrow" w:eastAsia="Arial Narrow" w:hAnsi="Arial Narrow" w:cs="Arial Narrow"/>
        </w:rPr>
        <w:br/>
        <w:t xml:space="preserve">wymagane przez okoliczności, aby nie naruszać praw właścicieli posesji i budynków </w:t>
      </w:r>
      <w:r>
        <w:rPr>
          <w:rFonts w:ascii="Arial Narrow" w:eastAsia="Arial Narrow" w:hAnsi="Arial Narrow" w:cs="Arial Narrow"/>
        </w:rPr>
        <w:br/>
        <w:t xml:space="preserve">sąsiadujących z Terenem budowy oraz minimalizować zakłócenia lub szkody wynikające </w:t>
      </w:r>
      <w:r>
        <w:rPr>
          <w:rFonts w:ascii="Arial Narrow" w:eastAsia="Arial Narrow" w:hAnsi="Arial Narrow" w:cs="Arial Narrow"/>
        </w:rPr>
        <w:br/>
        <w:t xml:space="preserve">z prowadzenia robót budowlanych. </w:t>
      </w:r>
    </w:p>
    <w:p w:rsidR="006E770A" w:rsidRDefault="00EA1AEE">
      <w:pPr>
        <w:numPr>
          <w:ilvl w:val="0"/>
          <w:numId w:val="67"/>
        </w:numPr>
        <w:ind w:left="1134" w:hanging="567"/>
        <w:jc w:val="both"/>
        <w:rPr>
          <w:rFonts w:ascii="Arial Narrow" w:eastAsia="Arial Narrow" w:hAnsi="Arial Narrow" w:cs="Arial Narrow"/>
        </w:rPr>
      </w:pPr>
      <w:r>
        <w:rPr>
          <w:rFonts w:ascii="Arial Narrow" w:eastAsia="Arial Narrow" w:hAnsi="Arial Narrow" w:cs="Arial Narrow"/>
        </w:rPr>
        <w:t xml:space="preserve">W przypadku stwierdzenia, że Teren budowy nie odpowiada warunkom określonym w pkt. 12), Nadzór Inwestorski ma prawo polecić Wykonawcy natychmiastowe doprowadzenie Terenu budowy do należytego stanu. W przypadku niedostosowania się do tych zaleceń, po uprzednim bezskutecznym wezwaniu, z terminem nie krótszym niż 7 dni roboczych skierowanym przez Nadzór Inwestorski do Wykonawcy, Zamawiający ma prawo zlecić firmie zewnętrznej doprowadzenie Terenu budowy do należytego stanu, a kosztami tych prac obciążyć Wykonawcę (wykonanie zastępcze). </w:t>
      </w:r>
    </w:p>
    <w:p w:rsidR="006E770A" w:rsidRDefault="00EA1AEE">
      <w:pPr>
        <w:numPr>
          <w:ilvl w:val="0"/>
          <w:numId w:val="67"/>
        </w:numPr>
        <w:ind w:left="1134" w:hanging="567"/>
        <w:jc w:val="both"/>
        <w:rPr>
          <w:rFonts w:ascii="Arial Narrow" w:eastAsia="Arial Narrow" w:hAnsi="Arial Narrow" w:cs="Arial Narrow"/>
        </w:rPr>
      </w:pPr>
      <w:r>
        <w:rPr>
          <w:rFonts w:ascii="Arial Narrow" w:eastAsia="Arial Narrow" w:hAnsi="Arial Narrow" w:cs="Arial Narrow"/>
        </w:rPr>
        <w:t>Uzgodnienia we własnym zakresie i na swój koszt tymczasowych zajęć terenów, niezbędnych do prowadzenia robót budowlanych.</w:t>
      </w:r>
    </w:p>
    <w:p w:rsidR="006E770A" w:rsidRDefault="00EA1AEE">
      <w:pPr>
        <w:numPr>
          <w:ilvl w:val="0"/>
          <w:numId w:val="67"/>
        </w:numPr>
        <w:ind w:left="1134" w:hanging="567"/>
        <w:jc w:val="both"/>
        <w:rPr>
          <w:rFonts w:ascii="Arial Narrow" w:eastAsia="Arial Narrow" w:hAnsi="Arial Narrow" w:cs="Arial Narrow"/>
        </w:rPr>
      </w:pPr>
      <w:r>
        <w:rPr>
          <w:rFonts w:ascii="Arial Narrow" w:eastAsia="Arial Narrow" w:hAnsi="Arial Narrow" w:cs="Arial Narrow"/>
        </w:rPr>
        <w:t>Zapewnienia bezpieczeństwa i praw właścicielom posesji sąsiadujących z terenem budowy.</w:t>
      </w:r>
    </w:p>
    <w:p w:rsidR="006E770A" w:rsidRDefault="00EA1AEE">
      <w:pPr>
        <w:numPr>
          <w:ilvl w:val="0"/>
          <w:numId w:val="67"/>
        </w:numPr>
        <w:ind w:left="1134" w:hanging="567"/>
        <w:jc w:val="both"/>
        <w:rPr>
          <w:rFonts w:ascii="Arial Narrow" w:eastAsia="Arial Narrow" w:hAnsi="Arial Narrow" w:cs="Arial Narrow"/>
        </w:rPr>
      </w:pPr>
      <w:r>
        <w:rPr>
          <w:rFonts w:ascii="Arial Narrow" w:eastAsia="Arial Narrow" w:hAnsi="Arial Narrow" w:cs="Arial Narrow"/>
        </w:rPr>
        <w:t>Uzyskania — w razie potrzeby — zgody na zajęcia dróg i chodników wraz z wykonaniem wymaganego oznakowania tymczasowej organizacji ruchu i poniesienie kosztów dokonanych zajęć.</w:t>
      </w:r>
    </w:p>
    <w:p w:rsidR="006E770A" w:rsidRDefault="00EA1AEE">
      <w:pPr>
        <w:numPr>
          <w:ilvl w:val="0"/>
          <w:numId w:val="67"/>
        </w:numPr>
        <w:ind w:left="1134" w:hanging="567"/>
        <w:jc w:val="both"/>
        <w:rPr>
          <w:rFonts w:ascii="Arial Narrow" w:eastAsia="Arial Narrow" w:hAnsi="Arial Narrow" w:cs="Arial Narrow"/>
        </w:rPr>
      </w:pPr>
      <w:r>
        <w:rPr>
          <w:rFonts w:ascii="Arial Narrow" w:eastAsia="Arial Narrow" w:hAnsi="Arial Narrow" w:cs="Arial Narrow"/>
        </w:rPr>
        <w:t>Prowadzenia robót w sposób zabezpieczający skarpy, wykopy i istniejące uzbrojenie; poinformowania, przed przystąpieniem do robót, poszczególnych użytkowników uzbrojenia podziemnego o terminie rozpoczęcia robót i ewentualnej potrzebie zabezpieczenia nadzoru z ich strony na czas prowadzenia robót.</w:t>
      </w:r>
    </w:p>
    <w:p w:rsidR="006E770A" w:rsidRDefault="00EA1AEE">
      <w:pPr>
        <w:numPr>
          <w:ilvl w:val="0"/>
          <w:numId w:val="67"/>
        </w:numPr>
        <w:ind w:left="1134" w:hanging="567"/>
        <w:jc w:val="both"/>
        <w:rPr>
          <w:rFonts w:ascii="Arial Narrow" w:eastAsia="Arial Narrow" w:hAnsi="Arial Narrow" w:cs="Arial Narrow"/>
        </w:rPr>
      </w:pPr>
      <w:r>
        <w:rPr>
          <w:rFonts w:ascii="Arial Narrow" w:eastAsia="Arial Narrow" w:hAnsi="Arial Narrow" w:cs="Arial Narrow"/>
        </w:rPr>
        <w:t>Wykonywania w pobliżu drzew oraz uzbrojenia podziemnego, robót ziemnych prowadzonych ręcznie tj. bez użycia sprzętu mechanicznego.</w:t>
      </w:r>
    </w:p>
    <w:p w:rsidR="006E770A" w:rsidRDefault="00EA1AEE">
      <w:pPr>
        <w:numPr>
          <w:ilvl w:val="0"/>
          <w:numId w:val="67"/>
        </w:numPr>
        <w:ind w:left="1134" w:hanging="567"/>
        <w:jc w:val="both"/>
        <w:rPr>
          <w:rFonts w:ascii="Arial Narrow" w:eastAsia="Arial Narrow" w:hAnsi="Arial Narrow" w:cs="Arial Narrow"/>
        </w:rPr>
      </w:pPr>
      <w:r>
        <w:rPr>
          <w:rFonts w:ascii="Arial Narrow" w:eastAsia="Arial Narrow" w:hAnsi="Arial Narrow" w:cs="Arial Narrow"/>
        </w:rPr>
        <w:t>Utrzymania porządku na terenie budowy w czasie realizacji inwestycji.</w:t>
      </w:r>
    </w:p>
    <w:p w:rsidR="006E770A" w:rsidRDefault="00EA1AEE">
      <w:pPr>
        <w:numPr>
          <w:ilvl w:val="0"/>
          <w:numId w:val="67"/>
        </w:numPr>
        <w:ind w:left="1134" w:hanging="567"/>
        <w:jc w:val="both"/>
        <w:rPr>
          <w:rFonts w:ascii="Arial Narrow" w:eastAsia="Arial Narrow" w:hAnsi="Arial Narrow" w:cs="Arial Narrow"/>
        </w:rPr>
      </w:pPr>
      <w:r>
        <w:rPr>
          <w:rFonts w:ascii="Arial Narrow" w:eastAsia="Arial Narrow" w:hAnsi="Arial Narrow" w:cs="Arial Narrow"/>
        </w:rPr>
        <w:t>Utrzymania i ponoszenia odpowiedzialności za wybudowane obiekty do czasu ich przekazania do eksploatacji.</w:t>
      </w:r>
    </w:p>
    <w:p w:rsidR="006E770A" w:rsidRDefault="00EA1AEE">
      <w:pPr>
        <w:numPr>
          <w:ilvl w:val="0"/>
          <w:numId w:val="67"/>
        </w:numPr>
        <w:ind w:left="1134" w:hanging="567"/>
        <w:jc w:val="both"/>
        <w:rPr>
          <w:rFonts w:ascii="Arial Narrow" w:eastAsia="Arial Narrow" w:hAnsi="Arial Narrow" w:cs="Arial Narrow"/>
        </w:rPr>
      </w:pPr>
      <w:r>
        <w:rPr>
          <w:rFonts w:ascii="Arial Narrow" w:eastAsia="Arial Narrow" w:hAnsi="Arial Narrow" w:cs="Arial Narrow"/>
        </w:rPr>
        <w:t xml:space="preserve">Wykonawca w razie potrzeby w trakcie robót udostępni teren budowy gestorom sieci. </w:t>
      </w:r>
    </w:p>
    <w:p w:rsidR="006E770A" w:rsidRDefault="00EA1AEE">
      <w:pPr>
        <w:numPr>
          <w:ilvl w:val="0"/>
          <w:numId w:val="28"/>
        </w:numPr>
        <w:pBdr>
          <w:top w:val="nil"/>
          <w:left w:val="nil"/>
          <w:bottom w:val="nil"/>
          <w:right w:val="nil"/>
          <w:between w:val="nil"/>
        </w:pBdr>
        <w:spacing w:before="120"/>
        <w:jc w:val="both"/>
        <w:rPr>
          <w:rFonts w:ascii="Arial Narrow" w:eastAsia="Arial Narrow" w:hAnsi="Arial Narrow" w:cs="Arial Narrow"/>
          <w:color w:val="000000"/>
          <w:u w:val="single"/>
        </w:rPr>
      </w:pPr>
      <w:r>
        <w:rPr>
          <w:rFonts w:ascii="Arial Narrow" w:eastAsia="Arial Narrow" w:hAnsi="Arial Narrow" w:cs="Arial Narrow"/>
          <w:color w:val="000000"/>
          <w:u w:val="single"/>
        </w:rPr>
        <w:t>Wymagania Zamawiającego dotyczące odbioru robót.</w:t>
      </w:r>
    </w:p>
    <w:p w:rsidR="006E770A" w:rsidRDefault="00EA1AEE">
      <w:pPr>
        <w:numPr>
          <w:ilvl w:val="0"/>
          <w:numId w:val="34"/>
        </w:numPr>
        <w:pBdr>
          <w:top w:val="nil"/>
          <w:left w:val="nil"/>
          <w:bottom w:val="nil"/>
          <w:right w:val="nil"/>
          <w:between w:val="nil"/>
        </w:pBdr>
        <w:tabs>
          <w:tab w:val="left" w:pos="1134"/>
        </w:tabs>
        <w:jc w:val="both"/>
        <w:rPr>
          <w:rFonts w:ascii="Arial Narrow" w:eastAsia="Arial Narrow" w:hAnsi="Arial Narrow" w:cs="Arial Narrow"/>
          <w:color w:val="000000"/>
        </w:rPr>
      </w:pPr>
      <w:r>
        <w:rPr>
          <w:rFonts w:ascii="Arial Narrow" w:eastAsia="Arial Narrow" w:hAnsi="Arial Narrow" w:cs="Arial Narrow"/>
          <w:color w:val="000000"/>
        </w:rPr>
        <w:t>Wszystkie odbiory robót (zanikających, ulegających zakryciu, odbiory częściowe, odbiór końcowy, odbiór ostateczny) dokonywane będą na zasadach i w terminach określonych niniejszej Umowie.</w:t>
      </w:r>
    </w:p>
    <w:p w:rsidR="006E770A" w:rsidRDefault="00EA1AEE">
      <w:pPr>
        <w:numPr>
          <w:ilvl w:val="0"/>
          <w:numId w:val="34"/>
        </w:numPr>
        <w:pBdr>
          <w:top w:val="nil"/>
          <w:left w:val="nil"/>
          <w:bottom w:val="nil"/>
          <w:right w:val="nil"/>
          <w:between w:val="nil"/>
        </w:pBdr>
        <w:tabs>
          <w:tab w:val="left" w:pos="1134"/>
        </w:tabs>
        <w:jc w:val="both"/>
        <w:rPr>
          <w:rFonts w:ascii="Arial Narrow" w:eastAsia="Arial Narrow" w:hAnsi="Arial Narrow" w:cs="Arial Narrow"/>
          <w:color w:val="000000"/>
        </w:rPr>
      </w:pPr>
      <w:r>
        <w:rPr>
          <w:rFonts w:ascii="Arial Narrow" w:eastAsia="Arial Narrow" w:hAnsi="Arial Narrow" w:cs="Arial Narrow"/>
          <w:color w:val="000000"/>
        </w:rPr>
        <w:t xml:space="preserve">Przed rozpoczęciem odbioru częściowego robót Wykonawca przygotuje i przedłoży Nadzorowi Inwestorskiemu dokumenty pozwalające na ocenę prawidłowego wykonania przedmiotu odbioru częściowego robót w zakresie i ilości określonej postanowieniami Dokumentacji Projektowej </w:t>
      </w:r>
      <w:r w:rsidR="001952C0">
        <w:rPr>
          <w:rFonts w:ascii="Arial Narrow" w:eastAsia="Arial Narrow" w:hAnsi="Arial Narrow" w:cs="Arial Narrow"/>
          <w:color w:val="000000"/>
        </w:rPr>
        <w:t xml:space="preserve">                      </w:t>
      </w:r>
      <w:r>
        <w:rPr>
          <w:rFonts w:ascii="Arial Narrow" w:eastAsia="Arial Narrow" w:hAnsi="Arial Narrow" w:cs="Arial Narrow"/>
          <w:color w:val="000000"/>
        </w:rPr>
        <w:t xml:space="preserve"> i Harmonogramu rzeczowo – finansowego. </w:t>
      </w:r>
    </w:p>
    <w:p w:rsidR="006E770A" w:rsidRDefault="00EA1AEE">
      <w:pPr>
        <w:numPr>
          <w:ilvl w:val="0"/>
          <w:numId w:val="34"/>
        </w:numPr>
        <w:pBdr>
          <w:top w:val="nil"/>
          <w:left w:val="nil"/>
          <w:bottom w:val="nil"/>
          <w:right w:val="nil"/>
          <w:between w:val="nil"/>
        </w:pBdr>
        <w:tabs>
          <w:tab w:val="left" w:pos="1134"/>
        </w:tabs>
        <w:jc w:val="both"/>
        <w:rPr>
          <w:rFonts w:ascii="Arial Narrow" w:eastAsia="Arial Narrow" w:hAnsi="Arial Narrow" w:cs="Arial Narrow"/>
          <w:color w:val="000000"/>
        </w:rPr>
      </w:pPr>
      <w:r>
        <w:rPr>
          <w:rFonts w:ascii="Arial Narrow" w:eastAsia="Arial Narrow" w:hAnsi="Arial Narrow" w:cs="Arial Narrow"/>
          <w:color w:val="000000"/>
        </w:rPr>
        <w:t>W przypadku zakrycia robót zanikających lub ulegających zakryciu nieodebranych przez Nadzór Inwestorski Wykonawca na polecenie Nadzoru Inwestorskiego i na własny koszt dokona ich odkrycia lub wykona te roboty ponownie.</w:t>
      </w:r>
    </w:p>
    <w:p w:rsidR="006E770A" w:rsidRDefault="00EA1AEE">
      <w:pPr>
        <w:numPr>
          <w:ilvl w:val="0"/>
          <w:numId w:val="34"/>
        </w:numPr>
        <w:pBdr>
          <w:top w:val="nil"/>
          <w:left w:val="nil"/>
          <w:bottom w:val="nil"/>
          <w:right w:val="nil"/>
          <w:between w:val="nil"/>
        </w:pBdr>
        <w:tabs>
          <w:tab w:val="left" w:pos="1134"/>
        </w:tabs>
        <w:jc w:val="both"/>
        <w:rPr>
          <w:rFonts w:ascii="Arial Narrow" w:eastAsia="Arial Narrow" w:hAnsi="Arial Narrow" w:cs="Arial Narrow"/>
          <w:color w:val="000000"/>
        </w:rPr>
      </w:pPr>
      <w:r>
        <w:rPr>
          <w:rFonts w:ascii="Arial Narrow" w:eastAsia="Arial Narrow" w:hAnsi="Arial Narrow" w:cs="Arial Narrow"/>
          <w:color w:val="000000"/>
        </w:rPr>
        <w:t>Gotowość do odbiorów robót zanikających i częściowych, Wykonawca (Kierownik Budowy) będzie zgłaszać poprzez dokonanie wpisu do Dziennika Budowy/Robót. Inspektor Nadzoru ma obowiązek przystąpić do odbioru tych robót w terminie do 2 dni od daty otrzymania zgłoszenia od Wykonawcy.</w:t>
      </w:r>
    </w:p>
    <w:p w:rsidR="006E770A" w:rsidRDefault="00EA1AEE">
      <w:pPr>
        <w:numPr>
          <w:ilvl w:val="0"/>
          <w:numId w:val="34"/>
        </w:numPr>
        <w:pBdr>
          <w:top w:val="nil"/>
          <w:left w:val="nil"/>
          <w:bottom w:val="nil"/>
          <w:right w:val="nil"/>
          <w:between w:val="nil"/>
        </w:pBdr>
        <w:tabs>
          <w:tab w:val="left" w:pos="1134"/>
        </w:tabs>
        <w:jc w:val="both"/>
        <w:rPr>
          <w:rFonts w:ascii="Arial Narrow" w:eastAsia="Arial Narrow" w:hAnsi="Arial Narrow" w:cs="Arial Narrow"/>
          <w:color w:val="000000"/>
        </w:rPr>
      </w:pPr>
      <w:r>
        <w:rPr>
          <w:rFonts w:ascii="Arial Narrow" w:eastAsia="Arial Narrow" w:hAnsi="Arial Narrow" w:cs="Arial Narrow"/>
          <w:color w:val="000000"/>
        </w:rPr>
        <w:t>Wykonawca zgłosi Zamawiającemu gotowość do odbioru końcowego robót w formie pisemnej. Odbiór końcowy robót dokonany zostanie komisyjnie z udziałem przedstawicieli Wykonawcy, Nadzoru Inwestorskiego i Zamawiającego.</w:t>
      </w:r>
    </w:p>
    <w:p w:rsidR="001952C0" w:rsidRDefault="001952C0" w:rsidP="001952C0">
      <w:pPr>
        <w:pBdr>
          <w:top w:val="nil"/>
          <w:left w:val="nil"/>
          <w:bottom w:val="nil"/>
          <w:right w:val="nil"/>
          <w:between w:val="nil"/>
        </w:pBdr>
        <w:tabs>
          <w:tab w:val="left" w:pos="1134"/>
        </w:tabs>
        <w:ind w:left="1068"/>
        <w:jc w:val="both"/>
        <w:rPr>
          <w:rFonts w:ascii="Arial Narrow" w:eastAsia="Arial Narrow" w:hAnsi="Arial Narrow" w:cs="Arial Narrow"/>
          <w:color w:val="000000"/>
        </w:rPr>
      </w:pPr>
    </w:p>
    <w:p w:rsidR="006E770A" w:rsidRDefault="00EA1AEE">
      <w:pPr>
        <w:numPr>
          <w:ilvl w:val="0"/>
          <w:numId w:val="28"/>
        </w:numPr>
        <w:pBdr>
          <w:top w:val="nil"/>
          <w:left w:val="nil"/>
          <w:bottom w:val="nil"/>
          <w:right w:val="nil"/>
          <w:between w:val="nil"/>
        </w:pBdr>
        <w:tabs>
          <w:tab w:val="left" w:pos="1134"/>
        </w:tabs>
        <w:jc w:val="both"/>
        <w:rPr>
          <w:rFonts w:ascii="Arial Narrow" w:eastAsia="Arial Narrow" w:hAnsi="Arial Narrow" w:cs="Arial Narrow"/>
          <w:color w:val="000000"/>
        </w:rPr>
      </w:pPr>
      <w:r>
        <w:rPr>
          <w:rFonts w:ascii="Arial Narrow" w:eastAsia="Arial Narrow" w:hAnsi="Arial Narrow" w:cs="Arial Narrow"/>
          <w:color w:val="000000"/>
          <w:u w:val="single"/>
        </w:rPr>
        <w:t>Wymagania Zamawiającego dotyczące zasad kontroli jakości robót.</w:t>
      </w:r>
    </w:p>
    <w:p w:rsidR="006E770A" w:rsidRDefault="00EA1AEE">
      <w:pPr>
        <w:numPr>
          <w:ilvl w:val="0"/>
          <w:numId w:val="6"/>
        </w:numPr>
        <w:tabs>
          <w:tab w:val="left" w:pos="1134"/>
        </w:tabs>
        <w:jc w:val="both"/>
        <w:rPr>
          <w:rFonts w:ascii="Arial Narrow" w:eastAsia="Arial Narrow" w:hAnsi="Arial Narrow" w:cs="Arial Narrow"/>
        </w:rPr>
      </w:pPr>
      <w:r>
        <w:rPr>
          <w:rFonts w:ascii="Arial Narrow" w:eastAsia="Arial Narrow" w:hAnsi="Arial Narrow" w:cs="Arial Narrow"/>
        </w:rPr>
        <w:t xml:space="preserve">Wykonawca jest odpowiedzialny za pełną kontrolę wykonywanych robót i jakości wbudowywanych materiałów. </w:t>
      </w:r>
    </w:p>
    <w:p w:rsidR="006E770A" w:rsidRDefault="00EA1AEE">
      <w:pPr>
        <w:numPr>
          <w:ilvl w:val="0"/>
          <w:numId w:val="6"/>
        </w:numPr>
        <w:tabs>
          <w:tab w:val="left" w:pos="1134"/>
        </w:tabs>
        <w:jc w:val="both"/>
        <w:rPr>
          <w:rFonts w:ascii="Arial Narrow" w:eastAsia="Arial Narrow" w:hAnsi="Arial Narrow" w:cs="Arial Narrow"/>
        </w:rPr>
      </w:pPr>
      <w:r>
        <w:rPr>
          <w:rFonts w:ascii="Arial Narrow" w:eastAsia="Arial Narrow" w:hAnsi="Arial Narrow" w:cs="Arial Narrow"/>
        </w:rPr>
        <w:t xml:space="preserve">Wykonawca winien opracować i przedstawić do aprobaty Nadzorowi Inwestorskiemu program zapewnienia jakości, w którym przedstawi zamierzony sposób wykonywania robót, możliwości techniczne, kadrowe i organizacyjne gwarantujące wykonanie robót zgodnie z dokumentacją projektową, </w:t>
      </w:r>
      <w:proofErr w:type="spellStart"/>
      <w:r>
        <w:rPr>
          <w:rFonts w:ascii="Arial Narrow" w:eastAsia="Arial Narrow" w:hAnsi="Arial Narrow" w:cs="Arial Narrow"/>
        </w:rPr>
        <w:t>STWiOR</w:t>
      </w:r>
      <w:proofErr w:type="spellEnd"/>
      <w:r>
        <w:rPr>
          <w:rFonts w:ascii="Arial Narrow" w:eastAsia="Arial Narrow" w:hAnsi="Arial Narrow" w:cs="Arial Narrow"/>
        </w:rPr>
        <w:t xml:space="preserve"> oraz poleceniami Nadzoru Inwestorskiego.</w:t>
      </w:r>
    </w:p>
    <w:p w:rsidR="006E770A" w:rsidRDefault="00EA1AEE">
      <w:pPr>
        <w:numPr>
          <w:ilvl w:val="0"/>
          <w:numId w:val="6"/>
        </w:numPr>
        <w:tabs>
          <w:tab w:val="left" w:pos="1134"/>
        </w:tabs>
        <w:jc w:val="both"/>
        <w:rPr>
          <w:rFonts w:ascii="Arial Narrow" w:eastAsia="Arial Narrow" w:hAnsi="Arial Narrow" w:cs="Arial Narrow"/>
        </w:rPr>
      </w:pPr>
      <w:r>
        <w:rPr>
          <w:rFonts w:ascii="Arial Narrow" w:eastAsia="Arial Narrow" w:hAnsi="Arial Narrow" w:cs="Arial Narrow"/>
        </w:rPr>
        <w:t xml:space="preserve">Wykonawca w celu zapewnienia jakości winien zapewnić obsługę laboratoryjną, obsługę geodezyjną, sprzęt, zaopatrzenie oraz wszystkie urządzenia niezbędne do pobierania próbek i badań materiałów oraz robót w zakresie określonym  w </w:t>
      </w:r>
      <w:proofErr w:type="spellStart"/>
      <w:r>
        <w:rPr>
          <w:rFonts w:ascii="Arial Narrow" w:eastAsia="Arial Narrow" w:hAnsi="Arial Narrow" w:cs="Arial Narrow"/>
        </w:rPr>
        <w:t>STWiOR</w:t>
      </w:r>
      <w:proofErr w:type="spellEnd"/>
      <w:r>
        <w:rPr>
          <w:rFonts w:ascii="Arial Narrow" w:eastAsia="Arial Narrow" w:hAnsi="Arial Narrow" w:cs="Arial Narrow"/>
        </w:rPr>
        <w:t xml:space="preserve">, obowiązujących przepisów, odpowiednich norm, </w:t>
      </w:r>
      <w:r w:rsidR="001952C0">
        <w:rPr>
          <w:rFonts w:ascii="Arial Narrow" w:eastAsia="Arial Narrow" w:hAnsi="Arial Narrow" w:cs="Arial Narrow"/>
        </w:rPr>
        <w:t xml:space="preserve">                   </w:t>
      </w:r>
      <w:r>
        <w:rPr>
          <w:rFonts w:ascii="Arial Narrow" w:eastAsia="Arial Narrow" w:hAnsi="Arial Narrow" w:cs="Arial Narrow"/>
        </w:rPr>
        <w:t>a także na żądanie Nadzoru Inwestorskiego lub Zamawiającego.</w:t>
      </w:r>
    </w:p>
    <w:p w:rsidR="006E770A" w:rsidRDefault="00EA1AEE">
      <w:pPr>
        <w:numPr>
          <w:ilvl w:val="0"/>
          <w:numId w:val="6"/>
        </w:numPr>
        <w:tabs>
          <w:tab w:val="left" w:pos="1134"/>
        </w:tabs>
        <w:jc w:val="both"/>
        <w:rPr>
          <w:rFonts w:ascii="Arial Narrow" w:eastAsia="Arial Narrow" w:hAnsi="Arial Narrow" w:cs="Arial Narrow"/>
        </w:rPr>
      </w:pPr>
      <w:r>
        <w:rPr>
          <w:rFonts w:ascii="Arial Narrow" w:eastAsia="Arial Narrow" w:hAnsi="Arial Narrow" w:cs="Arial Narrow"/>
        </w:rPr>
        <w:t>Wszystkie badania wykonywane na potrzeby robót ulegających zakryciu, odbiorów częściowych                                                              i końcowych winny być wykonywane przez laboratorium budowlane zatwierdzone przez Nadzór Inwestorski.</w:t>
      </w:r>
    </w:p>
    <w:p w:rsidR="006E770A" w:rsidRDefault="00EA1AEE">
      <w:pPr>
        <w:numPr>
          <w:ilvl w:val="0"/>
          <w:numId w:val="6"/>
        </w:numPr>
        <w:tabs>
          <w:tab w:val="left" w:pos="1134"/>
        </w:tabs>
        <w:jc w:val="both"/>
        <w:rPr>
          <w:rFonts w:ascii="Arial Narrow" w:eastAsia="Arial Narrow" w:hAnsi="Arial Narrow" w:cs="Arial Narrow"/>
        </w:rPr>
      </w:pPr>
      <w:r>
        <w:rPr>
          <w:rFonts w:ascii="Arial Narrow" w:eastAsia="Arial Narrow" w:hAnsi="Arial Narrow" w:cs="Arial Narrow"/>
        </w:rPr>
        <w:t>Obsługa geodezyjna dotycząca w szczególności wytyczenia w planie i wyznaczenia rzędnych wykonania poszczególnych elementów robót oraz wykazania ilości, powierzchni wykonanych elementów robót, zużytych materiałów itd. winna być wykonywana przez uprawnionego geodetę.</w:t>
      </w:r>
    </w:p>
    <w:p w:rsidR="006E770A" w:rsidRDefault="00EA1AEE">
      <w:pPr>
        <w:numPr>
          <w:ilvl w:val="0"/>
          <w:numId w:val="6"/>
        </w:numPr>
        <w:tabs>
          <w:tab w:val="left" w:pos="1134"/>
        </w:tabs>
        <w:jc w:val="both"/>
        <w:rPr>
          <w:rFonts w:ascii="Arial Narrow" w:eastAsia="Arial Narrow" w:hAnsi="Arial Narrow" w:cs="Arial Narrow"/>
        </w:rPr>
      </w:pPr>
      <w:r>
        <w:rPr>
          <w:rFonts w:ascii="Arial Narrow" w:eastAsia="Arial Narrow" w:hAnsi="Arial Narrow" w:cs="Arial Narrow"/>
        </w:rPr>
        <w:t>Wykonawca będzie ponosił wszystkie koszty z tytułu wykonania badań, zakupu, transportu, wykorzystania materiałów i innych jakie okażą się potrzebne w związku z wykonywaniem badań laboratoryjnych i obsługą geodezyjną.</w:t>
      </w:r>
    </w:p>
    <w:p w:rsidR="006E770A" w:rsidRDefault="00EA1AEE">
      <w:pPr>
        <w:numPr>
          <w:ilvl w:val="0"/>
          <w:numId w:val="6"/>
        </w:numPr>
        <w:tabs>
          <w:tab w:val="left" w:pos="1134"/>
        </w:tabs>
        <w:jc w:val="both"/>
        <w:rPr>
          <w:rFonts w:ascii="Arial Narrow" w:eastAsia="Arial Narrow" w:hAnsi="Arial Narrow" w:cs="Arial Narrow"/>
        </w:rPr>
      </w:pPr>
      <w:r>
        <w:rPr>
          <w:rFonts w:ascii="Arial Narrow" w:eastAsia="Arial Narrow" w:hAnsi="Arial Narrow" w:cs="Arial Narrow"/>
        </w:rPr>
        <w:t xml:space="preserve">W trakcie prowadzenia prac pomiarowych i badawczych Wykonawca winien znać i stosować wszelkie przepisy dotyczące ochrony środowiska, ochrony </w:t>
      </w:r>
      <w:proofErr w:type="spellStart"/>
      <w:r>
        <w:rPr>
          <w:rFonts w:ascii="Arial Narrow" w:eastAsia="Arial Narrow" w:hAnsi="Arial Narrow" w:cs="Arial Narrow"/>
        </w:rPr>
        <w:t>p.poż</w:t>
      </w:r>
      <w:proofErr w:type="spellEnd"/>
      <w:r>
        <w:rPr>
          <w:rFonts w:ascii="Arial Narrow" w:eastAsia="Arial Narrow" w:hAnsi="Arial Narrow" w:cs="Arial Narrow"/>
        </w:rPr>
        <w:t>. i inne przepisy.</w:t>
      </w:r>
    </w:p>
    <w:p w:rsidR="006E770A" w:rsidRDefault="00EA1AEE">
      <w:pPr>
        <w:numPr>
          <w:ilvl w:val="0"/>
          <w:numId w:val="6"/>
        </w:numPr>
        <w:tabs>
          <w:tab w:val="left" w:pos="1134"/>
        </w:tabs>
        <w:jc w:val="both"/>
        <w:rPr>
          <w:rFonts w:ascii="Arial Narrow" w:eastAsia="Arial Narrow" w:hAnsi="Arial Narrow" w:cs="Arial Narrow"/>
        </w:rPr>
      </w:pPr>
      <w:r>
        <w:rPr>
          <w:rFonts w:ascii="Arial Narrow" w:eastAsia="Arial Narrow" w:hAnsi="Arial Narrow" w:cs="Arial Narrow"/>
        </w:rPr>
        <w:t xml:space="preserve">Wykonawca jest odpowiedzialny za wszelkie straty spowodowane nieprzestrzeganiem zasad ochrony środowiska, ochrony </w:t>
      </w:r>
      <w:proofErr w:type="spellStart"/>
      <w:r>
        <w:rPr>
          <w:rFonts w:ascii="Arial Narrow" w:eastAsia="Arial Narrow" w:hAnsi="Arial Narrow" w:cs="Arial Narrow"/>
        </w:rPr>
        <w:t>p.poż</w:t>
      </w:r>
      <w:proofErr w:type="spellEnd"/>
      <w:r>
        <w:rPr>
          <w:rFonts w:ascii="Arial Narrow" w:eastAsia="Arial Narrow" w:hAnsi="Arial Narrow" w:cs="Arial Narrow"/>
        </w:rPr>
        <w:t xml:space="preserve">. oraz innych przepisów podczas wykonywania prac pomiarowych </w:t>
      </w:r>
      <w:r w:rsidR="001952C0">
        <w:rPr>
          <w:rFonts w:ascii="Arial Narrow" w:eastAsia="Arial Narrow" w:hAnsi="Arial Narrow" w:cs="Arial Narrow"/>
        </w:rPr>
        <w:t xml:space="preserve">                        </w:t>
      </w:r>
      <w:r>
        <w:rPr>
          <w:rFonts w:ascii="Arial Narrow" w:eastAsia="Arial Narrow" w:hAnsi="Arial Narrow" w:cs="Arial Narrow"/>
        </w:rPr>
        <w:t>i badawczych.</w:t>
      </w:r>
    </w:p>
    <w:p w:rsidR="006E770A" w:rsidRDefault="00EA1AEE">
      <w:pPr>
        <w:numPr>
          <w:ilvl w:val="0"/>
          <w:numId w:val="6"/>
        </w:numPr>
        <w:tabs>
          <w:tab w:val="left" w:pos="1134"/>
        </w:tabs>
        <w:jc w:val="both"/>
        <w:rPr>
          <w:rFonts w:ascii="Arial Narrow" w:eastAsia="Arial Narrow" w:hAnsi="Arial Narrow" w:cs="Arial Narrow"/>
        </w:rPr>
      </w:pPr>
      <w:r>
        <w:rPr>
          <w:rFonts w:ascii="Arial Narrow" w:eastAsia="Arial Narrow" w:hAnsi="Arial Narrow" w:cs="Arial Narrow"/>
        </w:rPr>
        <w:t>Wykonawca odpowiada za ochronę instalacji na powierzchni ziemi i za urządzenia podziemne, takie jak rurociągi, kable itp. w trakcie prac pomiarowych i badawczych oraz uzyska od właścicieli tych urządzeń potwierdzenie informacji dla potrzeb planu ich lokalizacji.</w:t>
      </w:r>
    </w:p>
    <w:p w:rsidR="006E770A" w:rsidRDefault="00EA1AEE">
      <w:pPr>
        <w:numPr>
          <w:ilvl w:val="0"/>
          <w:numId w:val="6"/>
        </w:numPr>
        <w:tabs>
          <w:tab w:val="left" w:pos="1134"/>
        </w:tabs>
        <w:jc w:val="both"/>
        <w:rPr>
          <w:rFonts w:ascii="Arial Narrow" w:eastAsia="Arial Narrow" w:hAnsi="Arial Narrow" w:cs="Arial Narrow"/>
        </w:rPr>
      </w:pPr>
      <w:r>
        <w:rPr>
          <w:rFonts w:ascii="Arial Narrow" w:eastAsia="Arial Narrow" w:hAnsi="Arial Narrow" w:cs="Arial Narrow"/>
        </w:rPr>
        <w:t>Wykonawca będzie odpowiadać za wszelkie uszkodzenia instalacji na powierzchni ziemi i urządzeń podziemnych spowodowanych w wyniku jego działania związanego z wykonywaniem pomiarów, badań (inwentaryzacji).</w:t>
      </w:r>
    </w:p>
    <w:p w:rsidR="006E770A" w:rsidRDefault="00EA1AEE">
      <w:pPr>
        <w:numPr>
          <w:ilvl w:val="0"/>
          <w:numId w:val="6"/>
        </w:numPr>
        <w:tabs>
          <w:tab w:val="left" w:pos="1134"/>
        </w:tabs>
        <w:jc w:val="both"/>
        <w:rPr>
          <w:rFonts w:ascii="Arial Narrow" w:eastAsia="Arial Narrow" w:hAnsi="Arial Narrow" w:cs="Arial Narrow"/>
        </w:rPr>
      </w:pPr>
      <w:r>
        <w:rPr>
          <w:rFonts w:ascii="Arial Narrow" w:eastAsia="Arial Narrow" w:hAnsi="Arial Narrow" w:cs="Arial Narrow"/>
        </w:rPr>
        <w:t>Wykonawca winien realizować prace pomiarowe i badawcze w sposób powodujący minimalne niedogodności dla mieszkańców przyległych posesji.</w:t>
      </w:r>
    </w:p>
    <w:p w:rsidR="006E770A" w:rsidRDefault="00EA1AEE">
      <w:pPr>
        <w:numPr>
          <w:ilvl w:val="0"/>
          <w:numId w:val="6"/>
        </w:numPr>
        <w:tabs>
          <w:tab w:val="left" w:pos="1134"/>
        </w:tabs>
        <w:jc w:val="both"/>
        <w:rPr>
          <w:rFonts w:ascii="Arial Narrow" w:eastAsia="Arial Narrow" w:hAnsi="Arial Narrow" w:cs="Arial Narrow"/>
        </w:rPr>
      </w:pPr>
      <w:r>
        <w:rPr>
          <w:rFonts w:ascii="Arial Narrow" w:eastAsia="Arial Narrow" w:hAnsi="Arial Narrow" w:cs="Arial Narrow"/>
        </w:rPr>
        <w:t xml:space="preserve">Wszelkie wykopaliska, monety, przedmioty wartościowe, budowle oraz inne pozostałości o znaczeniu geologicznym lub archeologicznym odkryte na terenie badań i pomiarów są własnością Skarbu Państwa zgodnie z ustawą Prawo geologiczne i górnicze oraz ustawą o ochronie dóbr kultury </w:t>
      </w:r>
      <w:r w:rsidR="001952C0">
        <w:rPr>
          <w:rFonts w:ascii="Arial Narrow" w:eastAsia="Arial Narrow" w:hAnsi="Arial Narrow" w:cs="Arial Narrow"/>
        </w:rPr>
        <w:t xml:space="preserve">                       </w:t>
      </w:r>
      <w:r>
        <w:rPr>
          <w:rFonts w:ascii="Arial Narrow" w:eastAsia="Arial Narrow" w:hAnsi="Arial Narrow" w:cs="Arial Narrow"/>
        </w:rPr>
        <w:t>i podlegają ochronie. Wykonawca winien je zabezpieczyć przed zniszczeniem lub kradzieżą, powiadomić Zamawiającego i odpowiednie władze i postępować zgodnie z ich poleceniami.</w:t>
      </w:r>
    </w:p>
    <w:p w:rsidR="006E770A" w:rsidRDefault="00EA1AEE">
      <w:pPr>
        <w:numPr>
          <w:ilvl w:val="0"/>
          <w:numId w:val="28"/>
        </w:numPr>
        <w:pBdr>
          <w:top w:val="nil"/>
          <w:left w:val="nil"/>
          <w:bottom w:val="nil"/>
          <w:right w:val="nil"/>
          <w:between w:val="nil"/>
        </w:pBdr>
        <w:spacing w:before="120"/>
        <w:jc w:val="both"/>
        <w:rPr>
          <w:rFonts w:ascii="Arial Narrow" w:eastAsia="Arial Narrow" w:hAnsi="Arial Narrow" w:cs="Arial Narrow"/>
          <w:color w:val="000000"/>
          <w:u w:val="single"/>
        </w:rPr>
      </w:pPr>
      <w:r>
        <w:rPr>
          <w:rFonts w:ascii="Arial Narrow" w:eastAsia="Arial Narrow" w:hAnsi="Arial Narrow" w:cs="Arial Narrow"/>
          <w:color w:val="000000"/>
          <w:u w:val="single"/>
        </w:rPr>
        <w:t>Wymagania Zamawiającego dotyczące udostępnienia terenu budowy:</w:t>
      </w:r>
    </w:p>
    <w:p w:rsidR="006E770A" w:rsidRDefault="00EA1AEE">
      <w:pPr>
        <w:numPr>
          <w:ilvl w:val="0"/>
          <w:numId w:val="88"/>
        </w:numPr>
        <w:ind w:left="1134" w:hanging="567"/>
        <w:jc w:val="both"/>
        <w:rPr>
          <w:rFonts w:ascii="Arial Narrow" w:eastAsia="Arial Narrow" w:hAnsi="Arial Narrow" w:cs="Arial Narrow"/>
        </w:rPr>
      </w:pPr>
      <w:r>
        <w:rPr>
          <w:rFonts w:ascii="Arial Narrow" w:eastAsia="Arial Narrow" w:hAnsi="Arial Narrow" w:cs="Arial Narrow"/>
        </w:rPr>
        <w:t>Wykonawca winien umożliwić wstęp na teren budowy Zamawiającemu, Nadzorowi Inwestorskiemu, Nadzorowi Autorskiemu oraz udostępnienia danych i informacji  pracownikom organów w szczególności: Państwowego Nadzoru Budowlanego, Inspekcji Ochrony  Środowiska, Inspekcji Sanitarnej, Państwowej Inspekcji Pracy, Państwowej Straży Pożarnej, innym uprawnionym  przez  Zamawiającego jego przedstawicielom,</w:t>
      </w:r>
    </w:p>
    <w:p w:rsidR="006E770A" w:rsidRDefault="00EA1AEE">
      <w:pPr>
        <w:numPr>
          <w:ilvl w:val="0"/>
          <w:numId w:val="88"/>
        </w:numPr>
        <w:ind w:left="1134" w:hanging="567"/>
        <w:jc w:val="both"/>
        <w:rPr>
          <w:rFonts w:ascii="Arial Narrow" w:eastAsia="Arial Narrow" w:hAnsi="Arial Narrow" w:cs="Arial Narrow"/>
        </w:rPr>
      </w:pPr>
      <w:r>
        <w:rPr>
          <w:rFonts w:ascii="Arial Narrow" w:eastAsia="Arial Narrow" w:hAnsi="Arial Narrow" w:cs="Arial Narrow"/>
        </w:rPr>
        <w:t>Wykonawca umożliwi wstęp na teren budowy innym niż opisanym w pkt. 1 powyżej pracownikom, których Zamawiający wskaże w okresie realizacji przedmiotu umowy.</w:t>
      </w:r>
    </w:p>
    <w:p w:rsidR="006E770A" w:rsidRDefault="00EA1AEE">
      <w:pPr>
        <w:numPr>
          <w:ilvl w:val="0"/>
          <w:numId w:val="88"/>
        </w:numPr>
        <w:ind w:left="1134" w:hanging="567"/>
        <w:jc w:val="both"/>
        <w:rPr>
          <w:rFonts w:ascii="Arial Narrow" w:eastAsia="Arial Narrow" w:hAnsi="Arial Narrow" w:cs="Arial Narrow"/>
        </w:rPr>
      </w:pPr>
      <w:r>
        <w:rPr>
          <w:rFonts w:ascii="Arial Narrow" w:eastAsia="Arial Narrow" w:hAnsi="Arial Narrow" w:cs="Arial Narrow"/>
        </w:rPr>
        <w:t xml:space="preserve">Wykonawca jest zobowiązany udostępnić teren budowy innym wykonawcom wskazanym przez Zamawiającego w czasie realizacji przedmiotu umowy. Dotyczyć to będzie wykonawców, którzy mogą zaistnieć na terenie budowy lub w jego bezpośrednim sąsiedztwie w terminie prowadzenia robót objętych niniejszą umową, których konieczność budowy wynikła już </w:t>
      </w:r>
      <w:r>
        <w:rPr>
          <w:rFonts w:ascii="Arial Narrow" w:eastAsia="Arial Narrow" w:hAnsi="Arial Narrow" w:cs="Arial Narrow"/>
        </w:rPr>
        <w:br/>
        <w:t xml:space="preserve">po zakończeniu prac projektowych celem realizacji robót w ramach niniejszej umowy. W takim przypadku wykonawcy innych robót będą musieli działać w porozumieniu z Zamawiającym </w:t>
      </w:r>
      <w:r>
        <w:rPr>
          <w:rFonts w:ascii="Arial Narrow" w:eastAsia="Arial Narrow" w:hAnsi="Arial Narrow" w:cs="Arial Narrow"/>
        </w:rPr>
        <w:br/>
        <w:t xml:space="preserve">i Wykonawcą niniejszej umowy wzajemnie uzgadniając swoje kolejne poczynania. </w:t>
      </w:r>
    </w:p>
    <w:p w:rsidR="006E770A" w:rsidRDefault="00EA1AEE">
      <w:pPr>
        <w:numPr>
          <w:ilvl w:val="0"/>
          <w:numId w:val="28"/>
        </w:numPr>
        <w:pBdr>
          <w:top w:val="nil"/>
          <w:left w:val="nil"/>
          <w:bottom w:val="nil"/>
          <w:right w:val="nil"/>
          <w:between w:val="nil"/>
        </w:pBdr>
        <w:spacing w:before="120"/>
        <w:jc w:val="both"/>
        <w:rPr>
          <w:rFonts w:ascii="Arial Narrow" w:eastAsia="Arial Narrow" w:hAnsi="Arial Narrow" w:cs="Arial Narrow"/>
          <w:color w:val="000000"/>
          <w:u w:val="single"/>
        </w:rPr>
      </w:pPr>
      <w:r>
        <w:rPr>
          <w:rFonts w:ascii="Arial Narrow" w:eastAsia="Arial Narrow" w:hAnsi="Arial Narrow" w:cs="Arial Narrow"/>
          <w:color w:val="000000"/>
          <w:u w:val="single"/>
        </w:rPr>
        <w:t xml:space="preserve">Wymagania Zamawiającego dotyczące materiałów rozbiórkowych. </w:t>
      </w:r>
    </w:p>
    <w:p w:rsidR="006E770A" w:rsidRDefault="00EA1AEE">
      <w:pPr>
        <w:numPr>
          <w:ilvl w:val="0"/>
          <w:numId w:val="86"/>
        </w:numPr>
        <w:pBdr>
          <w:top w:val="nil"/>
          <w:left w:val="nil"/>
          <w:bottom w:val="nil"/>
          <w:right w:val="nil"/>
          <w:between w:val="nil"/>
        </w:pBdr>
        <w:tabs>
          <w:tab w:val="center" w:pos="-4395"/>
          <w:tab w:val="left" w:pos="1134"/>
        </w:tabs>
        <w:ind w:left="1134" w:hanging="567"/>
        <w:jc w:val="both"/>
        <w:rPr>
          <w:rFonts w:ascii="Arial Narrow" w:eastAsia="Arial Narrow" w:hAnsi="Arial Narrow" w:cs="Arial Narrow"/>
          <w:color w:val="000000"/>
          <w:u w:val="single"/>
        </w:rPr>
      </w:pPr>
      <w:r>
        <w:rPr>
          <w:rFonts w:ascii="Arial Narrow" w:eastAsia="Arial Narrow" w:hAnsi="Arial Narrow" w:cs="Arial Narrow"/>
          <w:color w:val="000000"/>
        </w:rPr>
        <w:t xml:space="preserve">Wykonawca zobowiązany jest do ponoszenia kosztów utylizacji materiałów rozbiórkowych nienadających się do powtórnego wykorzystania powstałych podczas wykonywania Przedmiotu Umowy wraz z pisemnym potwierdzeniem ich odbioru lub utylizacji. </w:t>
      </w:r>
    </w:p>
    <w:p w:rsidR="006E770A" w:rsidRPr="0092628E" w:rsidRDefault="00EA1AEE" w:rsidP="0092628E">
      <w:pPr>
        <w:numPr>
          <w:ilvl w:val="0"/>
          <w:numId w:val="86"/>
        </w:numPr>
        <w:pBdr>
          <w:top w:val="nil"/>
          <w:left w:val="nil"/>
          <w:bottom w:val="nil"/>
          <w:right w:val="nil"/>
          <w:between w:val="nil"/>
        </w:pBdr>
        <w:tabs>
          <w:tab w:val="center" w:pos="-4395"/>
          <w:tab w:val="left" w:pos="1134"/>
        </w:tabs>
        <w:ind w:left="1134" w:hanging="567"/>
        <w:jc w:val="both"/>
        <w:rPr>
          <w:rFonts w:ascii="Arial Narrow" w:eastAsia="Arial Narrow" w:hAnsi="Arial Narrow" w:cs="Arial Narrow"/>
        </w:rPr>
      </w:pPr>
      <w:r>
        <w:rPr>
          <w:rFonts w:ascii="Arial Narrow" w:eastAsia="Arial Narrow" w:hAnsi="Arial Narrow" w:cs="Arial Narrow"/>
          <w:color w:val="000000"/>
        </w:rPr>
        <w:t>W zależności od rodzaju i stanu technicznego Wykonawca dokona podziału materiałów rozbiórkowych (w uzgodnieniu z Nadzorem Inwestorskim i Zamawiającym) zgodnie z procedurą gospodarowania materiałami pochodzącymi z rozbiórki</w:t>
      </w:r>
      <w:r w:rsidRPr="0092628E">
        <w:rPr>
          <w:rFonts w:ascii="Arial Narrow" w:eastAsia="Arial Narrow" w:hAnsi="Arial Narrow" w:cs="Arial Narrow"/>
        </w:rPr>
        <w:t>.</w:t>
      </w:r>
    </w:p>
    <w:p w:rsidR="006E770A" w:rsidRDefault="00EA1AEE">
      <w:pPr>
        <w:numPr>
          <w:ilvl w:val="0"/>
          <w:numId w:val="13"/>
        </w:numPr>
        <w:tabs>
          <w:tab w:val="left" w:pos="1134"/>
        </w:tabs>
        <w:ind w:left="1134" w:hanging="567"/>
        <w:jc w:val="both"/>
        <w:rPr>
          <w:rFonts w:ascii="Arial Narrow" w:eastAsia="Arial Narrow" w:hAnsi="Arial Narrow" w:cs="Arial Narrow"/>
        </w:rPr>
      </w:pPr>
      <w:r>
        <w:rPr>
          <w:rFonts w:ascii="Arial Narrow" w:eastAsia="Arial Narrow" w:hAnsi="Arial Narrow" w:cs="Arial Narrow"/>
        </w:rPr>
        <w:t xml:space="preserve">Wykonawca opracuje i przekaże Zamawiającemu zbiorcze rozliczenie ilości wszystkich materiałów rozbiórkowych (przekazanych, </w:t>
      </w:r>
      <w:proofErr w:type="spellStart"/>
      <w:r>
        <w:rPr>
          <w:rFonts w:ascii="Arial Narrow" w:eastAsia="Arial Narrow" w:hAnsi="Arial Narrow" w:cs="Arial Narrow"/>
        </w:rPr>
        <w:t>zezłomowanych</w:t>
      </w:r>
      <w:proofErr w:type="spellEnd"/>
      <w:r>
        <w:rPr>
          <w:rFonts w:ascii="Arial Narrow" w:eastAsia="Arial Narrow" w:hAnsi="Arial Narrow" w:cs="Arial Narrow"/>
        </w:rPr>
        <w:t>, zutylizowanych) wraz z dokumentami wskazanymi powyżej, potwierdzającymi ich zagospodarowanie. Ilości materiałów wykazane w opracowaniu Wykonawcy muszą być potwierdzone przez Nadzór Inwestorski. Opracowanie winno być załączone do dokumentacji powykonawczej.</w:t>
      </w:r>
    </w:p>
    <w:p w:rsidR="006E770A" w:rsidRDefault="00EA1AEE">
      <w:pPr>
        <w:numPr>
          <w:ilvl w:val="0"/>
          <w:numId w:val="28"/>
        </w:numPr>
        <w:pBdr>
          <w:top w:val="nil"/>
          <w:left w:val="nil"/>
          <w:bottom w:val="nil"/>
          <w:right w:val="nil"/>
          <w:between w:val="nil"/>
        </w:pBdr>
        <w:spacing w:before="120"/>
        <w:jc w:val="both"/>
        <w:rPr>
          <w:rFonts w:ascii="Arial Narrow" w:eastAsia="Arial Narrow" w:hAnsi="Arial Narrow" w:cs="Arial Narrow"/>
          <w:color w:val="000000"/>
          <w:u w:val="single"/>
        </w:rPr>
      </w:pPr>
      <w:r>
        <w:rPr>
          <w:rFonts w:ascii="Arial Narrow" w:eastAsia="Arial Narrow" w:hAnsi="Arial Narrow" w:cs="Arial Narrow"/>
          <w:color w:val="000000"/>
          <w:u w:val="single"/>
        </w:rPr>
        <w:t>Wymagania Zamawiającego dotyczące wbudowywanych wyrobów.</w:t>
      </w:r>
    </w:p>
    <w:p w:rsidR="006E770A" w:rsidRDefault="00EA1AEE">
      <w:pPr>
        <w:ind w:left="567"/>
        <w:jc w:val="both"/>
        <w:rPr>
          <w:rFonts w:ascii="Arial Narrow" w:eastAsia="Arial Narrow" w:hAnsi="Arial Narrow" w:cs="Arial Narrow"/>
        </w:rPr>
      </w:pPr>
      <w:r>
        <w:rPr>
          <w:rFonts w:ascii="Arial Narrow" w:eastAsia="Arial Narrow" w:hAnsi="Arial Narrow" w:cs="Arial Narrow"/>
        </w:rPr>
        <w:t>Wykonawca zobowiązany jest:</w:t>
      </w:r>
    </w:p>
    <w:p w:rsidR="006E770A" w:rsidRDefault="00EA1AEE">
      <w:pPr>
        <w:numPr>
          <w:ilvl w:val="0"/>
          <w:numId w:val="68"/>
        </w:numPr>
        <w:ind w:left="1134" w:hanging="567"/>
        <w:jc w:val="both"/>
        <w:rPr>
          <w:rFonts w:ascii="Arial Narrow" w:eastAsia="Arial Narrow" w:hAnsi="Arial Narrow" w:cs="Arial Narrow"/>
        </w:rPr>
      </w:pPr>
      <w:r>
        <w:rPr>
          <w:rFonts w:ascii="Arial Narrow" w:eastAsia="Arial Narrow" w:hAnsi="Arial Narrow" w:cs="Arial Narrow"/>
        </w:rPr>
        <w:t>Do wykonania zamówienia Wykonawca zobowiązany jest użyć wyrobów gwarantujących odpowiednią jakość, o parametrach technicznych i jakościowych określonych w Dokumentacji Projektowej i Specyfikacjach Technicznych. Wyroby budowlane użyte do wykonania robót muszą odpowiadać wymaganiom określonym w obowiązujących przepisach.</w:t>
      </w:r>
    </w:p>
    <w:p w:rsidR="006E770A" w:rsidRDefault="00EA1AEE">
      <w:pPr>
        <w:numPr>
          <w:ilvl w:val="0"/>
          <w:numId w:val="68"/>
        </w:numPr>
        <w:ind w:left="1134" w:hanging="567"/>
        <w:jc w:val="both"/>
        <w:rPr>
          <w:rFonts w:ascii="Arial Narrow" w:eastAsia="Arial Narrow" w:hAnsi="Arial Narrow" w:cs="Arial Narrow"/>
        </w:rPr>
      </w:pPr>
      <w:r>
        <w:rPr>
          <w:rFonts w:ascii="Arial Narrow" w:eastAsia="Arial Narrow" w:hAnsi="Arial Narrow" w:cs="Arial Narrow"/>
        </w:rPr>
        <w:t>Zabrania się stosowania wyrobów nieodpowiadających wymaganiom obowiązujących Norm oraz innym określonym w Dokumentacji Projektowej i Specyfikacjach technicznych. Wykonawca ma obowiązek posiadać w stosunku  do użytych wyrobów dokumenty potwierdzające pozwolenie na ich zastosowanie w budownictwie określone ustawą z dnia 16 kwietnia 2004r</w:t>
      </w:r>
      <w:r w:rsidR="001952C0">
        <w:rPr>
          <w:rFonts w:ascii="Arial Narrow" w:eastAsia="Arial Narrow" w:hAnsi="Arial Narrow" w:cs="Arial Narrow"/>
        </w:rPr>
        <w:t>.</w:t>
      </w:r>
      <w:r>
        <w:rPr>
          <w:rFonts w:ascii="Arial Narrow" w:eastAsia="Arial Narrow" w:hAnsi="Arial Narrow" w:cs="Arial Narrow"/>
        </w:rPr>
        <w:t xml:space="preserve"> o wyrobach budowlanych i okazywać je na żądanie Nadzoru Inwestorskiego, Zamawiającego lub uprawnionych organów.</w:t>
      </w:r>
    </w:p>
    <w:p w:rsidR="006E770A" w:rsidRDefault="00EA1AEE">
      <w:pPr>
        <w:numPr>
          <w:ilvl w:val="0"/>
          <w:numId w:val="68"/>
        </w:numPr>
        <w:ind w:left="1134" w:hanging="567"/>
        <w:jc w:val="both"/>
        <w:rPr>
          <w:rFonts w:ascii="Arial Narrow" w:eastAsia="Arial Narrow" w:hAnsi="Arial Narrow" w:cs="Arial Narrow"/>
        </w:rPr>
      </w:pPr>
      <w:r>
        <w:rPr>
          <w:rFonts w:ascii="Arial Narrow" w:eastAsia="Arial Narrow" w:hAnsi="Arial Narrow" w:cs="Arial Narrow"/>
        </w:rPr>
        <w:t>Przed wbudowaniem wyrobów Wykonawca winien uzyskać od Nadzoru Inwestorskiego zatwierdzenie wyrobów przeznaczonych do wbudowania na podstawie dokumentów wymienionych w punkcie powyżej, a w przypadku zastosowania wyrobów równoważnych winien w pełni udokumentować Nadzorowi Inwestorskiemu ich równ</w:t>
      </w:r>
      <w:r w:rsidR="0092628E">
        <w:rPr>
          <w:rFonts w:ascii="Arial Narrow" w:eastAsia="Arial Narrow" w:hAnsi="Arial Narrow" w:cs="Arial Narrow"/>
        </w:rPr>
        <w:t xml:space="preserve">oważność. </w:t>
      </w:r>
      <w:r>
        <w:rPr>
          <w:rFonts w:ascii="Arial Narrow" w:eastAsia="Arial Narrow" w:hAnsi="Arial Narrow" w:cs="Arial Narrow"/>
        </w:rPr>
        <w:t xml:space="preserve">Przed odbiorem końcowym Wykonawca przekaże Zamawiającemu dokumentację odbiorową składającą się z dokumentacji powykonawczej oraz zawierającą między innymi dokumenty materiałowe, o których mowa w </w:t>
      </w:r>
      <w:proofErr w:type="spellStart"/>
      <w:r>
        <w:rPr>
          <w:rFonts w:ascii="Arial Narrow" w:eastAsia="Arial Narrow" w:hAnsi="Arial Narrow" w:cs="Arial Narrow"/>
        </w:rPr>
        <w:t>pkt</w:t>
      </w:r>
      <w:proofErr w:type="spellEnd"/>
      <w:r>
        <w:rPr>
          <w:rFonts w:ascii="Arial Narrow" w:eastAsia="Arial Narrow" w:hAnsi="Arial Narrow" w:cs="Arial Narrow"/>
        </w:rPr>
        <w:t xml:space="preserve"> 2) niniejszego ustępu. Nadzór inwestorski potwierdzi fakt ich wbudowania oraz dokona weryfikacji dokumentacji odbiorowej.</w:t>
      </w:r>
    </w:p>
    <w:p w:rsidR="006E770A" w:rsidRDefault="00EA1AEE">
      <w:pPr>
        <w:numPr>
          <w:ilvl w:val="0"/>
          <w:numId w:val="68"/>
        </w:numPr>
        <w:ind w:left="1134" w:hanging="567"/>
        <w:jc w:val="both"/>
        <w:rPr>
          <w:rFonts w:ascii="Arial Narrow" w:eastAsia="Arial Narrow" w:hAnsi="Arial Narrow" w:cs="Arial Narrow"/>
        </w:rPr>
      </w:pPr>
      <w:r>
        <w:rPr>
          <w:rFonts w:ascii="Arial Narrow" w:eastAsia="Arial Narrow" w:hAnsi="Arial Narrow" w:cs="Arial Narrow"/>
        </w:rPr>
        <w:t xml:space="preserve">Wykonawca zabezpieczy przed zniszczeniem, uszkodzeniem lub utratą jakości, właściwości lub parametrów, na własny koszt i ryzyko, składowane tymczasowo na terenie budowy materiały </w:t>
      </w:r>
      <w:r w:rsidR="001952C0">
        <w:rPr>
          <w:rFonts w:ascii="Arial Narrow" w:eastAsia="Arial Narrow" w:hAnsi="Arial Narrow" w:cs="Arial Narrow"/>
        </w:rPr>
        <w:t xml:space="preserve">                     </w:t>
      </w:r>
      <w:r>
        <w:rPr>
          <w:rFonts w:ascii="Arial Narrow" w:eastAsia="Arial Narrow" w:hAnsi="Arial Narrow" w:cs="Arial Narrow"/>
        </w:rPr>
        <w:t>i urządzenia do czasu ich wbudowania, oraz umożliwi przeprowadzenia kontroli  w tym zakresie przez Nadzór Inwestorski.</w:t>
      </w:r>
    </w:p>
    <w:p w:rsidR="006E770A" w:rsidRDefault="00EA1AEE">
      <w:pPr>
        <w:numPr>
          <w:ilvl w:val="0"/>
          <w:numId w:val="68"/>
        </w:numPr>
        <w:ind w:left="1134" w:hanging="567"/>
        <w:jc w:val="both"/>
        <w:rPr>
          <w:rFonts w:ascii="Arial Narrow" w:eastAsia="Arial Narrow" w:hAnsi="Arial Narrow" w:cs="Arial Narrow"/>
        </w:rPr>
      </w:pPr>
      <w:r>
        <w:rPr>
          <w:rFonts w:ascii="Arial Narrow" w:eastAsia="Arial Narrow" w:hAnsi="Arial Narrow" w:cs="Arial Narrow"/>
        </w:rPr>
        <w:t>Sposób realizacji robót musi być zgodny z technologią ich wykonania. Wszelkie wątpliwości bądź propozycje rozwiązań zamiennych winny być opiniowane przez Nadzór Autorski i Nadzór Inwestorski wraz z analizą porównawczą kosztów zmian i ostatecznie zaakceptowane przez Zamawiającego – wykonanie robót w technologii zamiennej jest możliwe po akceptacji przez Zamawiającego.</w:t>
      </w:r>
    </w:p>
    <w:p w:rsidR="006E770A" w:rsidRDefault="00EA1AEE">
      <w:pPr>
        <w:numPr>
          <w:ilvl w:val="0"/>
          <w:numId w:val="68"/>
        </w:numPr>
        <w:ind w:left="1134" w:hanging="567"/>
        <w:jc w:val="both"/>
        <w:rPr>
          <w:rFonts w:ascii="Arial Narrow" w:eastAsia="Arial Narrow" w:hAnsi="Arial Narrow" w:cs="Arial Narrow"/>
          <w:u w:val="single"/>
        </w:rPr>
      </w:pPr>
      <w:r>
        <w:rPr>
          <w:rFonts w:ascii="Arial Narrow" w:eastAsia="Arial Narrow" w:hAnsi="Arial Narrow" w:cs="Arial Narrow"/>
        </w:rPr>
        <w:t>Zamiana wyrobów przewidzianych do wykonania robót, będących przedmiotem niniejszej umowy, w stosunku do wyrobów przewidzianych w Dokumentacji Projektowej będzie możliwa po przedstawieniu przez Wykonawcę uzasadnienia i pełnej analizy finansowej zmian i pod warunkiem pozytywnej opinii Nadzoru Autorskiego, Nadzoru Inwestorskiego oraz uzyskania pisemnej zgody Zamawiającego.</w:t>
      </w:r>
    </w:p>
    <w:p w:rsidR="006E770A" w:rsidRDefault="00EA1AEE">
      <w:pPr>
        <w:numPr>
          <w:ilvl w:val="0"/>
          <w:numId w:val="68"/>
        </w:numPr>
        <w:ind w:left="1134" w:hanging="567"/>
        <w:jc w:val="both"/>
        <w:rPr>
          <w:rFonts w:ascii="Arial Narrow" w:eastAsia="Arial Narrow" w:hAnsi="Arial Narrow" w:cs="Arial Narrow"/>
        </w:rPr>
      </w:pPr>
      <w:r>
        <w:rPr>
          <w:rFonts w:ascii="Arial Narrow" w:eastAsia="Arial Narrow" w:hAnsi="Arial Narrow" w:cs="Arial Narrow"/>
        </w:rPr>
        <w:t xml:space="preserve">Wykonawca wnosząc wniosek o zmianę wyrobów lub wykonanie robót w technologii zamiennej, realizację robót dodatkowych, składa wniosek do Nadzoru Inwestorskiego i  w  tym samym terminie (dniu) również przekazuje go do wiadomości Zamawiającemu. Wykonawca winien składać wniosek kompletny, tj. zawierający: </w:t>
      </w:r>
    </w:p>
    <w:p w:rsidR="006E770A" w:rsidRDefault="00EA1AEE">
      <w:pPr>
        <w:numPr>
          <w:ilvl w:val="0"/>
          <w:numId w:val="20"/>
        </w:num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opis zakresu propozycji zmian, uzasadnienie przeprowadzenia robót/zmian,</w:t>
      </w:r>
    </w:p>
    <w:p w:rsidR="006E770A" w:rsidRDefault="00EA1AEE">
      <w:pPr>
        <w:numPr>
          <w:ilvl w:val="0"/>
          <w:numId w:val="20"/>
        </w:num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dokumentację projektową (zawierającą w zależności od potrzeb obliczenia, specyfikacje techniczne) lub niezbędne rysunki – dokumentacja/rysunki winny być opatrzone opinią Nadzoru Autorskiego, </w:t>
      </w:r>
    </w:p>
    <w:p w:rsidR="006E770A" w:rsidRDefault="00EA1AEE">
      <w:pPr>
        <w:numPr>
          <w:ilvl w:val="0"/>
          <w:numId w:val="20"/>
        </w:num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opinię Nadzoru Autorskiego co do wprowadzenia zmian,</w:t>
      </w:r>
    </w:p>
    <w:p w:rsidR="006E770A" w:rsidRDefault="00EA1AEE">
      <w:pPr>
        <w:numPr>
          <w:ilvl w:val="0"/>
          <w:numId w:val="20"/>
        </w:num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kalkulację/wycenę robót/zmian sporządzoną zgodnie z Umową ze wskazaniem na korzyści Zamawiającego</w:t>
      </w:r>
    </w:p>
    <w:p w:rsidR="006E770A" w:rsidRDefault="00EA1AEE">
      <w:pPr>
        <w:numPr>
          <w:ilvl w:val="0"/>
          <w:numId w:val="20"/>
        </w:num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w miarę potrzeby inne niezbędne dokumenty (np. certyfikaty, aprobaty, uzgodnienia rozwiązań projektowych z zarządcą drogi, użytkownikami sieci). </w:t>
      </w:r>
    </w:p>
    <w:p w:rsidR="006E770A" w:rsidRDefault="00EA1AEE">
      <w:pPr>
        <w:numPr>
          <w:ilvl w:val="0"/>
          <w:numId w:val="70"/>
        </w:numPr>
        <w:ind w:left="1134" w:hanging="567"/>
        <w:jc w:val="both"/>
        <w:rPr>
          <w:rFonts w:ascii="Arial Narrow" w:eastAsia="Arial Narrow" w:hAnsi="Arial Narrow" w:cs="Arial Narrow"/>
        </w:rPr>
      </w:pPr>
      <w:r>
        <w:rPr>
          <w:rFonts w:ascii="Arial Narrow" w:eastAsia="Arial Narrow" w:hAnsi="Arial Narrow" w:cs="Arial Narrow"/>
        </w:rPr>
        <w:t>Niekompletność wniosku Wykonawcy stanowi podstawę do jego odrzucenia.</w:t>
      </w:r>
    </w:p>
    <w:p w:rsidR="006E770A" w:rsidRDefault="00EA1AEE">
      <w:pPr>
        <w:numPr>
          <w:ilvl w:val="0"/>
          <w:numId w:val="70"/>
        </w:numPr>
        <w:ind w:left="1134" w:hanging="567"/>
        <w:jc w:val="both"/>
        <w:rPr>
          <w:rFonts w:ascii="Arial Narrow" w:eastAsia="Arial Narrow" w:hAnsi="Arial Narrow" w:cs="Arial Narrow"/>
        </w:rPr>
      </w:pPr>
      <w:r>
        <w:rPr>
          <w:rFonts w:ascii="Arial Narrow" w:eastAsia="Arial Narrow" w:hAnsi="Arial Narrow" w:cs="Arial Narrow"/>
        </w:rPr>
        <w:t>Opóźnienia w wykonywaniu/wstrzymaniu robót, będące następstwem braku kompletnego wniosku ze strony Wykonawcy nie mogą stanowić podstawy do dokonania zmian terminów umownych. Wykonawca ponownie wnioskując w danej sprawie składa odrębny wniosek, a gdy jest on kompletny to datę jego wpływu/złożenia  traktuje się jako datę, od której biegnie termin rozpatrywania sprawy.</w:t>
      </w:r>
    </w:p>
    <w:p w:rsidR="006E770A" w:rsidRDefault="00EA1AEE">
      <w:pPr>
        <w:numPr>
          <w:ilvl w:val="0"/>
          <w:numId w:val="70"/>
        </w:numPr>
        <w:ind w:left="1134" w:hanging="567"/>
        <w:jc w:val="both"/>
        <w:rPr>
          <w:rFonts w:ascii="Arial Narrow" w:eastAsia="Arial Narrow" w:hAnsi="Arial Narrow" w:cs="Arial Narrow"/>
        </w:rPr>
      </w:pPr>
      <w:r>
        <w:rPr>
          <w:rFonts w:ascii="Arial Narrow" w:eastAsia="Arial Narrow" w:hAnsi="Arial Narrow" w:cs="Arial Narrow"/>
        </w:rPr>
        <w:t xml:space="preserve">Zamawiający w kwestii zamiany wyrobów lub technologii, wykonania robót dodatkowych zobowiązany jest zająć na piśmie własne stanowisko w ciągu 7 dni roboczych od dnia otrzymania Protokołu konieczności, sporządzonego przez Nadzór Inwestorski w  oparciu o kompletny wniosek Wykonawcy. Brak odpowiedzi w wymaganym terminie nie oznacza zgody Zamawiającego na proponowaną zamianę/wykonanie robót. </w:t>
      </w:r>
    </w:p>
    <w:p w:rsidR="006E770A" w:rsidRDefault="00EA1AEE">
      <w:pPr>
        <w:numPr>
          <w:ilvl w:val="0"/>
          <w:numId w:val="70"/>
        </w:numPr>
        <w:ind w:left="1134" w:hanging="567"/>
        <w:jc w:val="both"/>
        <w:rPr>
          <w:rFonts w:ascii="Arial Narrow" w:eastAsia="Arial Narrow" w:hAnsi="Arial Narrow" w:cs="Arial Narrow"/>
        </w:rPr>
      </w:pPr>
      <w:r>
        <w:rPr>
          <w:rFonts w:ascii="Arial Narrow" w:eastAsia="Arial Narrow" w:hAnsi="Arial Narrow" w:cs="Arial Narrow"/>
        </w:rPr>
        <w:t>Zamiana wyrobów lub technologii wykonania robót bez zgody Zamawiającego stanowi rażące naruszenie warunków umowy.</w:t>
      </w:r>
    </w:p>
    <w:p w:rsidR="006E770A" w:rsidRDefault="00EA1AEE">
      <w:pPr>
        <w:numPr>
          <w:ilvl w:val="0"/>
          <w:numId w:val="70"/>
        </w:numPr>
        <w:ind w:left="1134" w:hanging="567"/>
        <w:jc w:val="both"/>
        <w:rPr>
          <w:rFonts w:ascii="Arial Narrow" w:eastAsia="Arial Narrow" w:hAnsi="Arial Narrow" w:cs="Arial Narrow"/>
        </w:rPr>
      </w:pPr>
      <w:r>
        <w:rPr>
          <w:rFonts w:ascii="Arial Narrow" w:eastAsia="Arial Narrow" w:hAnsi="Arial Narrow" w:cs="Arial Narrow"/>
        </w:rPr>
        <w:t xml:space="preserve">W przypadku ujawnienia nieprawidłowości, w jakości, technologii robót, wbudowanych wyrobów Wykonawca ma obowiązek poprawić bądź rozebrać nieprawidłowo wykonany element robót </w:t>
      </w:r>
      <w:r>
        <w:rPr>
          <w:rFonts w:ascii="Arial Narrow" w:eastAsia="Arial Narrow" w:hAnsi="Arial Narrow" w:cs="Arial Narrow"/>
        </w:rPr>
        <w:br/>
        <w:t xml:space="preserve">i wykonać go ponownie na własny koszt. </w:t>
      </w:r>
    </w:p>
    <w:p w:rsidR="006E770A" w:rsidRDefault="00EA1AEE">
      <w:pPr>
        <w:numPr>
          <w:ilvl w:val="0"/>
          <w:numId w:val="70"/>
        </w:numPr>
        <w:ind w:left="1134" w:hanging="567"/>
        <w:jc w:val="both"/>
        <w:rPr>
          <w:rFonts w:ascii="Arial Narrow" w:eastAsia="Arial Narrow" w:hAnsi="Arial Narrow" w:cs="Arial Narrow"/>
        </w:rPr>
      </w:pPr>
      <w:r>
        <w:rPr>
          <w:rFonts w:ascii="Arial Narrow" w:eastAsia="Arial Narrow" w:hAnsi="Arial Narrow" w:cs="Arial Narrow"/>
        </w:rPr>
        <w:t xml:space="preserve">W przypadku wątpliwości Zamawiającego, co do jakości, technologii robót, wbudowanych wyrobów (pomimo przedstawienia przez Wykonawcę pozytywnych wyników badań, atestów, certyfikatów, deklaracji itp.) Zamawiający jest uprawniony do zlecenia badań niezależnemu laboratorium badawczemu/rzeczoznawcy. W przypadku uzyskania negatywnych wyników badań laboratoryjnych/ekspertyzy potwierdzających nieprawidłową jakość wykonanego elementu/robót, wbudowanych wyrobów, koszt wykonania tych badań laboratoryjnych/ekspertyzy rzeczoznawcy obciąża Wykonawcę.  </w:t>
      </w:r>
    </w:p>
    <w:p w:rsidR="006E770A" w:rsidRDefault="006E770A">
      <w:pPr>
        <w:jc w:val="both"/>
        <w:rPr>
          <w:rFonts w:ascii="Arial Narrow" w:eastAsia="Arial Narrow" w:hAnsi="Arial Narrow" w:cs="Arial Narrow"/>
          <w:sz w:val="10"/>
          <w:szCs w:val="10"/>
        </w:rPr>
      </w:pPr>
    </w:p>
    <w:p w:rsidR="006E770A" w:rsidRDefault="00EA1AEE">
      <w:pPr>
        <w:numPr>
          <w:ilvl w:val="0"/>
          <w:numId w:val="28"/>
        </w:numPr>
        <w:pBdr>
          <w:top w:val="nil"/>
          <w:left w:val="nil"/>
          <w:bottom w:val="nil"/>
          <w:right w:val="nil"/>
          <w:between w:val="nil"/>
        </w:pBdr>
        <w:jc w:val="both"/>
        <w:rPr>
          <w:rFonts w:ascii="Arial Narrow" w:eastAsia="Arial Narrow" w:hAnsi="Arial Narrow" w:cs="Arial Narrow"/>
          <w:color w:val="000000"/>
          <w:u w:val="single"/>
        </w:rPr>
      </w:pPr>
      <w:r>
        <w:rPr>
          <w:rFonts w:ascii="Arial Narrow" w:eastAsia="Arial Narrow" w:hAnsi="Arial Narrow" w:cs="Arial Narrow"/>
          <w:color w:val="000000"/>
          <w:u w:val="single"/>
        </w:rPr>
        <w:t>W zakresie odbioru końcowego Wykonawca winien:</w:t>
      </w:r>
    </w:p>
    <w:p w:rsidR="006E770A" w:rsidRDefault="00EA1AEE">
      <w:pPr>
        <w:numPr>
          <w:ilvl w:val="0"/>
          <w:numId w:val="84"/>
        </w:numPr>
        <w:tabs>
          <w:tab w:val="left" w:pos="1134"/>
        </w:tabs>
        <w:ind w:left="1134" w:hanging="567"/>
        <w:jc w:val="both"/>
        <w:rPr>
          <w:rFonts w:ascii="Arial Narrow" w:eastAsia="Arial Narrow" w:hAnsi="Arial Narrow" w:cs="Arial Narrow"/>
        </w:rPr>
      </w:pPr>
      <w:r>
        <w:rPr>
          <w:rFonts w:ascii="Arial Narrow" w:eastAsia="Arial Narrow" w:hAnsi="Arial Narrow" w:cs="Arial Narrow"/>
        </w:rPr>
        <w:t xml:space="preserve">dokonać wpis do Dziennika Budowy/Robót o zakończeniu robót budowlanych oraz potwierdzić </w:t>
      </w:r>
      <w:r>
        <w:rPr>
          <w:rFonts w:ascii="Arial Narrow" w:eastAsia="Arial Narrow" w:hAnsi="Arial Narrow" w:cs="Arial Narrow"/>
        </w:rPr>
        <w:br/>
        <w:t xml:space="preserve">ten stan rzeczy stosownym wpisem Nadzoru Inwestorskiego do Dziennika Budowy;                                                                                                                                                                                                                                                                                                                    </w:t>
      </w:r>
    </w:p>
    <w:p w:rsidR="006E770A" w:rsidRDefault="00EA1AEE">
      <w:pPr>
        <w:numPr>
          <w:ilvl w:val="0"/>
          <w:numId w:val="84"/>
        </w:numPr>
        <w:tabs>
          <w:tab w:val="left" w:pos="1134"/>
        </w:tabs>
        <w:ind w:left="1134" w:hanging="567"/>
        <w:jc w:val="both"/>
        <w:rPr>
          <w:rFonts w:ascii="Arial Narrow" w:eastAsia="Arial Narrow" w:hAnsi="Arial Narrow" w:cs="Arial Narrow"/>
        </w:rPr>
      </w:pPr>
      <w:r>
        <w:rPr>
          <w:rFonts w:ascii="Arial Narrow" w:eastAsia="Arial Narrow" w:hAnsi="Arial Narrow" w:cs="Arial Narrow"/>
        </w:rPr>
        <w:t xml:space="preserve">skompletować i złożyć Nadzorowi Inwestorskiemu oraz Zamawiającemu Dokumentację Powykonawczą określoną szczegółowo w SWZ i opracowaną zgodnie z art. 57 ust. 1 i 2 Prawa budowlanego. Dokumentacja powykonawcza winna być wykonana w 3 egzemplarzach w wersji drukowanej (w formie trwale spiętej) + 2 egzemplarzach w wersji elektronicznej (w formacie </w:t>
      </w:r>
      <w:proofErr w:type="spellStart"/>
      <w:r>
        <w:rPr>
          <w:rFonts w:ascii="Arial Narrow" w:eastAsia="Arial Narrow" w:hAnsi="Arial Narrow" w:cs="Arial Narrow"/>
        </w:rPr>
        <w:t>jpg</w:t>
      </w:r>
      <w:proofErr w:type="spellEnd"/>
      <w:r>
        <w:rPr>
          <w:rFonts w:ascii="Arial Narrow" w:eastAsia="Arial Narrow" w:hAnsi="Arial Narrow" w:cs="Arial Narrow"/>
        </w:rPr>
        <w:t xml:space="preserve">, </w:t>
      </w:r>
      <w:proofErr w:type="spellStart"/>
      <w:r>
        <w:rPr>
          <w:rFonts w:ascii="Arial Narrow" w:eastAsia="Arial Narrow" w:hAnsi="Arial Narrow" w:cs="Arial Narrow"/>
        </w:rPr>
        <w:t>pdf</w:t>
      </w:r>
      <w:proofErr w:type="spellEnd"/>
      <w:r>
        <w:rPr>
          <w:rFonts w:ascii="Arial Narrow" w:eastAsia="Arial Narrow" w:hAnsi="Arial Narrow" w:cs="Arial Narrow"/>
        </w:rPr>
        <w:t>). Dokumentacja Powykonawcza winna zawierać mapy powykonawcze z dowodem wniesienia ich do stosownego Ośrodka Geodezji i Katastru;</w:t>
      </w:r>
    </w:p>
    <w:p w:rsidR="006E770A" w:rsidRDefault="00EA1AEE">
      <w:pPr>
        <w:numPr>
          <w:ilvl w:val="0"/>
          <w:numId w:val="84"/>
        </w:numPr>
        <w:tabs>
          <w:tab w:val="left" w:pos="1134"/>
        </w:tabs>
        <w:ind w:left="1134" w:hanging="567"/>
        <w:jc w:val="both"/>
        <w:rPr>
          <w:rFonts w:ascii="Arial Narrow" w:eastAsia="Arial Narrow" w:hAnsi="Arial Narrow" w:cs="Arial Narrow"/>
        </w:rPr>
      </w:pPr>
      <w:r>
        <w:rPr>
          <w:rFonts w:ascii="Arial Narrow" w:eastAsia="Arial Narrow" w:hAnsi="Arial Narrow" w:cs="Arial Narrow"/>
        </w:rPr>
        <w:t>przedłożyć wraz ze złożeniem Dokumentacji Powykonawczej  pisemne oświadczenie Wykonawcy o jej kompletności i prawidłowości wykonania w świetle ww. zapisów Prawa budowlanego i SWZ.</w:t>
      </w:r>
    </w:p>
    <w:p w:rsidR="006E770A" w:rsidRDefault="00EA1AEE">
      <w:pPr>
        <w:numPr>
          <w:ilvl w:val="0"/>
          <w:numId w:val="84"/>
        </w:numPr>
        <w:tabs>
          <w:tab w:val="left" w:pos="1134"/>
        </w:tabs>
        <w:ind w:left="1134" w:hanging="567"/>
        <w:jc w:val="both"/>
        <w:rPr>
          <w:rFonts w:ascii="Arial Narrow" w:eastAsia="Arial Narrow" w:hAnsi="Arial Narrow" w:cs="Arial Narrow"/>
        </w:rPr>
      </w:pPr>
      <w:r>
        <w:rPr>
          <w:rFonts w:ascii="Arial Narrow" w:eastAsia="Arial Narrow" w:hAnsi="Arial Narrow" w:cs="Arial Narrow"/>
        </w:rPr>
        <w:t xml:space="preserve">Uzyskać na rzecz i w imieniu Zamawiającego ostateczne pozwolenie na użytkowanie lub </w:t>
      </w:r>
      <w:r w:rsidR="001952C0">
        <w:rPr>
          <w:rFonts w:ascii="Arial Narrow" w:eastAsia="Arial Narrow" w:hAnsi="Arial Narrow" w:cs="Arial Narrow"/>
        </w:rPr>
        <w:t xml:space="preserve">                         </w:t>
      </w:r>
      <w:r>
        <w:rPr>
          <w:rFonts w:ascii="Arial Narrow" w:eastAsia="Arial Narrow" w:hAnsi="Arial Narrow" w:cs="Arial Narrow"/>
        </w:rPr>
        <w:t>z klauzulą natychmiastowej wykonalności,</w:t>
      </w:r>
    </w:p>
    <w:p w:rsidR="006E770A" w:rsidRDefault="00EA1AEE">
      <w:pPr>
        <w:numPr>
          <w:ilvl w:val="0"/>
          <w:numId w:val="28"/>
        </w:numPr>
        <w:pBdr>
          <w:top w:val="nil"/>
          <w:left w:val="nil"/>
          <w:bottom w:val="nil"/>
          <w:right w:val="nil"/>
          <w:between w:val="nil"/>
        </w:pBdr>
        <w:spacing w:before="240"/>
        <w:jc w:val="both"/>
        <w:rPr>
          <w:rFonts w:ascii="Arial Narrow" w:eastAsia="Arial Narrow" w:hAnsi="Arial Narrow" w:cs="Arial Narrow"/>
          <w:color w:val="000000"/>
          <w:u w:val="single"/>
        </w:rPr>
      </w:pPr>
      <w:r>
        <w:rPr>
          <w:rFonts w:ascii="Arial Narrow" w:eastAsia="Arial Narrow" w:hAnsi="Arial Narrow" w:cs="Arial Narrow"/>
          <w:color w:val="000000"/>
          <w:u w:val="single"/>
        </w:rPr>
        <w:t>Wymagania Zamawiającego dotyczące stwierdzonych wad.</w:t>
      </w:r>
    </w:p>
    <w:p w:rsidR="006E770A" w:rsidRDefault="00EA1AEE">
      <w:pPr>
        <w:numPr>
          <w:ilvl w:val="0"/>
          <w:numId w:val="21"/>
        </w:numPr>
        <w:pBdr>
          <w:top w:val="nil"/>
          <w:left w:val="nil"/>
          <w:bottom w:val="nil"/>
          <w:right w:val="nil"/>
          <w:between w:val="nil"/>
        </w:pBdr>
        <w:ind w:left="927"/>
        <w:jc w:val="both"/>
        <w:rPr>
          <w:rFonts w:ascii="Arial Narrow" w:eastAsia="Arial Narrow" w:hAnsi="Arial Narrow" w:cs="Arial Narrow"/>
          <w:color w:val="000000"/>
        </w:rPr>
      </w:pPr>
      <w:r>
        <w:rPr>
          <w:rFonts w:ascii="Arial Narrow" w:eastAsia="Arial Narrow" w:hAnsi="Arial Narrow" w:cs="Arial Narrow"/>
          <w:color w:val="000000"/>
        </w:rPr>
        <w:t>Jeżeli zostaną stwierdzone wady (np. w trakcie odbiorów, okresie gwarancji i rękojmi) to  Zamawiającemu przysługują następujące uprawnienia:</w:t>
      </w:r>
    </w:p>
    <w:p w:rsidR="006E770A" w:rsidRDefault="00EA1AEE">
      <w:pPr>
        <w:numPr>
          <w:ilvl w:val="0"/>
          <w:numId w:val="52"/>
        </w:numPr>
        <w:pBdr>
          <w:top w:val="nil"/>
          <w:left w:val="nil"/>
          <w:bottom w:val="nil"/>
          <w:right w:val="nil"/>
          <w:between w:val="nil"/>
        </w:pBdr>
        <w:ind w:left="1287"/>
        <w:jc w:val="both"/>
        <w:rPr>
          <w:rFonts w:ascii="Arial Narrow" w:eastAsia="Arial Narrow" w:hAnsi="Arial Narrow" w:cs="Arial Narrow"/>
          <w:color w:val="000000"/>
        </w:rPr>
      </w:pPr>
      <w:r>
        <w:rPr>
          <w:rFonts w:ascii="Arial Narrow" w:eastAsia="Arial Narrow" w:hAnsi="Arial Narrow" w:cs="Arial Narrow"/>
          <w:color w:val="000000"/>
        </w:rPr>
        <w:t xml:space="preserve">jeżeli wady nadają się do usunięcia, a przedmiot umowy nie nadaje się do użytku Zamawiający, </w:t>
      </w:r>
      <w:r w:rsidR="001952C0">
        <w:rPr>
          <w:rFonts w:ascii="Arial Narrow" w:eastAsia="Arial Narrow" w:hAnsi="Arial Narrow" w:cs="Arial Narrow"/>
          <w:color w:val="000000"/>
        </w:rPr>
        <w:t xml:space="preserve">      </w:t>
      </w:r>
      <w:r>
        <w:rPr>
          <w:rFonts w:ascii="Arial Narrow" w:eastAsia="Arial Narrow" w:hAnsi="Arial Narrow" w:cs="Arial Narrow"/>
          <w:color w:val="000000"/>
        </w:rPr>
        <w:t>z zachowaniem prawa do  należnych mu kar umownych i odszkodowań, ma prawo odmowy dokonania odbioru do czasu ich usunięcia, wyznaczając równocześnie termin usunięcia wad;</w:t>
      </w:r>
    </w:p>
    <w:p w:rsidR="006E770A" w:rsidRDefault="00EA1AEE">
      <w:pPr>
        <w:numPr>
          <w:ilvl w:val="0"/>
          <w:numId w:val="52"/>
        </w:numPr>
        <w:pBdr>
          <w:top w:val="nil"/>
          <w:left w:val="nil"/>
          <w:bottom w:val="nil"/>
          <w:right w:val="nil"/>
          <w:between w:val="nil"/>
        </w:pBdr>
        <w:ind w:left="1287"/>
        <w:jc w:val="both"/>
        <w:rPr>
          <w:rFonts w:ascii="Arial Narrow" w:eastAsia="Arial Narrow" w:hAnsi="Arial Narrow" w:cs="Arial Narrow"/>
          <w:color w:val="000000"/>
        </w:rPr>
      </w:pPr>
      <w:r>
        <w:rPr>
          <w:rFonts w:ascii="Arial Narrow" w:eastAsia="Arial Narrow" w:hAnsi="Arial Narrow" w:cs="Arial Narrow"/>
          <w:color w:val="000000"/>
        </w:rPr>
        <w:t xml:space="preserve">jeżeli wady nadają się do usunięcia, a przedmiot umowy </w:t>
      </w:r>
      <w:r w:rsidR="001952C0">
        <w:rPr>
          <w:rFonts w:ascii="Arial Narrow" w:eastAsia="Arial Narrow" w:hAnsi="Arial Narrow" w:cs="Arial Narrow"/>
          <w:color w:val="000000"/>
        </w:rPr>
        <w:t>nadaje się do umówionego użytku</w:t>
      </w:r>
      <w:r>
        <w:rPr>
          <w:rFonts w:ascii="Arial Narrow" w:eastAsia="Arial Narrow" w:hAnsi="Arial Narrow" w:cs="Arial Narrow"/>
          <w:color w:val="000000"/>
        </w:rPr>
        <w:t>, Zamawiający z zachowaniem prawa do należnych mu kar umownych i odszkodowań, wyznacza termin usunięcia wad;</w:t>
      </w:r>
    </w:p>
    <w:p w:rsidR="006E770A" w:rsidRDefault="00EA1AEE">
      <w:pPr>
        <w:numPr>
          <w:ilvl w:val="0"/>
          <w:numId w:val="52"/>
        </w:numPr>
        <w:pBdr>
          <w:top w:val="nil"/>
          <w:left w:val="nil"/>
          <w:bottom w:val="nil"/>
          <w:right w:val="nil"/>
          <w:between w:val="nil"/>
        </w:pBdr>
        <w:ind w:left="1287"/>
        <w:jc w:val="both"/>
        <w:rPr>
          <w:rFonts w:ascii="Arial Narrow" w:eastAsia="Arial Narrow" w:hAnsi="Arial Narrow" w:cs="Arial Narrow"/>
          <w:color w:val="000000"/>
        </w:rPr>
      </w:pPr>
      <w:r>
        <w:rPr>
          <w:rFonts w:ascii="Arial Narrow" w:eastAsia="Arial Narrow" w:hAnsi="Arial Narrow" w:cs="Arial Narrow"/>
          <w:color w:val="000000"/>
        </w:rPr>
        <w:t xml:space="preserve">jeżeli wady nie nadają się do usunięcia, a przedmiot Umowy nadaje się do użytku, Zamawiający, z zachowaniem prawa do należnych mu kar umownych i odszkodowań może obniżyć odpowiednio wartość wynagrodzenia. </w:t>
      </w:r>
    </w:p>
    <w:p w:rsidR="006E770A" w:rsidRDefault="00EA1AEE">
      <w:pPr>
        <w:numPr>
          <w:ilvl w:val="0"/>
          <w:numId w:val="21"/>
        </w:numPr>
        <w:pBdr>
          <w:top w:val="nil"/>
          <w:left w:val="nil"/>
          <w:bottom w:val="nil"/>
          <w:right w:val="nil"/>
          <w:between w:val="nil"/>
        </w:pBdr>
        <w:tabs>
          <w:tab w:val="left" w:pos="1134"/>
        </w:tabs>
        <w:ind w:left="927"/>
        <w:jc w:val="both"/>
        <w:rPr>
          <w:rFonts w:ascii="Arial Narrow" w:eastAsia="Arial Narrow" w:hAnsi="Arial Narrow" w:cs="Arial Narrow"/>
          <w:color w:val="000000"/>
        </w:rPr>
      </w:pPr>
      <w:r>
        <w:rPr>
          <w:rFonts w:ascii="Arial Narrow" w:eastAsia="Arial Narrow" w:hAnsi="Arial Narrow" w:cs="Arial Narrow"/>
          <w:color w:val="000000"/>
        </w:rPr>
        <w:t>Wykonawca zobowiązany jest do pisemnego zawiadomienia Zamawiającego  o usunięciu wad, żądając jednocześnie wyznaczenia terminu odbioru ostatecznego zakwestionowanych poprzednio wadliwych robót.</w:t>
      </w:r>
    </w:p>
    <w:p w:rsidR="006E770A" w:rsidRDefault="00EA1AEE">
      <w:pPr>
        <w:numPr>
          <w:ilvl w:val="0"/>
          <w:numId w:val="21"/>
        </w:numPr>
        <w:pBdr>
          <w:top w:val="nil"/>
          <w:left w:val="nil"/>
          <w:bottom w:val="nil"/>
          <w:right w:val="nil"/>
          <w:between w:val="nil"/>
        </w:pBdr>
        <w:tabs>
          <w:tab w:val="left" w:pos="1134"/>
        </w:tabs>
        <w:ind w:left="927"/>
        <w:jc w:val="both"/>
        <w:rPr>
          <w:rFonts w:ascii="Arial Narrow" w:eastAsia="Arial Narrow" w:hAnsi="Arial Narrow" w:cs="Arial Narrow"/>
          <w:color w:val="000000"/>
        </w:rPr>
      </w:pPr>
      <w:r>
        <w:rPr>
          <w:rFonts w:ascii="Arial Narrow" w:eastAsia="Arial Narrow" w:hAnsi="Arial Narrow" w:cs="Arial Narrow"/>
          <w:color w:val="000000"/>
        </w:rPr>
        <w:t xml:space="preserve">Jeżeli Wykonawca będzie wykonywał roboty w sposób sprzeczny z umową bądź wadliwie, Nadzór Inwestorski lub Zamawiający wezwie Wykonawcę do zmiany sposobu wykonywania i wyznaczy ku temu odpowiedni termin, nie krótszy jednak niż 7 dni. Po bezskutecznym upływie tego terminu Zamawiający będzie miał prawo odstąpić od umowy </w:t>
      </w:r>
      <w:r>
        <w:rPr>
          <w:rFonts w:ascii="Arial Narrow" w:eastAsia="Arial Narrow" w:hAnsi="Arial Narrow" w:cs="Arial Narrow"/>
          <w:color w:val="000000"/>
          <w:u w:val="single"/>
        </w:rPr>
        <w:t>albo</w:t>
      </w:r>
      <w:r>
        <w:rPr>
          <w:rFonts w:ascii="Arial Narrow" w:eastAsia="Arial Narrow" w:hAnsi="Arial Narrow" w:cs="Arial Narrow"/>
          <w:color w:val="000000"/>
        </w:rPr>
        <w:t xml:space="preserve"> powierzyć wykonanie przedmiotu umowy osobie trzeciej na koszt i ryzyko Wykonawcy (dalej: „Wykonanie Zastępcze”). Odstąpienie takie traktuje się, jako dokonane z przyczyn leżących  po stronie Wykonawcy. Koszty poniesione na zlecenie i realizację Wykonania Zastępczego Zamawiający będzie uprawniony wedle swojego wyboru potrącić z wynagrodzenia Wykonawcy lub zaspokoić z zabezpieczenia należytego wykonania umowy.</w:t>
      </w:r>
    </w:p>
    <w:p w:rsidR="006E770A" w:rsidRDefault="00EA1AEE">
      <w:pPr>
        <w:numPr>
          <w:ilvl w:val="0"/>
          <w:numId w:val="28"/>
        </w:numPr>
        <w:pBdr>
          <w:top w:val="nil"/>
          <w:left w:val="nil"/>
          <w:bottom w:val="nil"/>
          <w:right w:val="nil"/>
          <w:between w:val="nil"/>
        </w:pBdr>
        <w:spacing w:before="120"/>
        <w:rPr>
          <w:rFonts w:ascii="Arial Narrow" w:eastAsia="Arial Narrow" w:hAnsi="Arial Narrow" w:cs="Arial Narrow"/>
          <w:color w:val="000000"/>
          <w:u w:val="single"/>
        </w:rPr>
      </w:pPr>
      <w:r>
        <w:rPr>
          <w:rFonts w:ascii="Arial Narrow" w:eastAsia="Arial Narrow" w:hAnsi="Arial Narrow" w:cs="Arial Narrow"/>
          <w:color w:val="000000"/>
          <w:u w:val="single"/>
        </w:rPr>
        <w:t>Wymagania Zamawiającego w zakresie zatrudnienia na podstawie stosunku pracy.</w:t>
      </w:r>
    </w:p>
    <w:p w:rsidR="006E770A" w:rsidRDefault="00EA1AEE">
      <w:pPr>
        <w:numPr>
          <w:ilvl w:val="0"/>
          <w:numId w:val="17"/>
        </w:numPr>
        <w:pBdr>
          <w:top w:val="nil"/>
          <w:left w:val="nil"/>
          <w:bottom w:val="nil"/>
          <w:right w:val="nil"/>
          <w:between w:val="nil"/>
        </w:pBdr>
        <w:tabs>
          <w:tab w:val="left" w:pos="1134"/>
        </w:tabs>
        <w:jc w:val="both"/>
        <w:rPr>
          <w:rFonts w:ascii="Arial Narrow" w:eastAsia="Arial Narrow" w:hAnsi="Arial Narrow" w:cs="Arial Narrow"/>
          <w:color w:val="000000"/>
        </w:rPr>
      </w:pPr>
      <w:r>
        <w:rPr>
          <w:rFonts w:ascii="Arial Narrow" w:eastAsia="Arial Narrow" w:hAnsi="Arial Narrow" w:cs="Arial Narrow"/>
          <w:color w:val="000000"/>
        </w:rPr>
        <w:t>Zamawiający określa, że Wykonawca i podwykonawcy są zobowiązani zatrudnić na podstawie stosunku pracy osoby, które będą wykonywać wszystkie czynności wchodzące w skład przedmiotu zamówienia, a w szczególności polegające na</w:t>
      </w:r>
      <w:r>
        <w:rPr>
          <w:rFonts w:ascii="Arial" w:eastAsia="Arial" w:hAnsi="Arial" w:cs="Arial"/>
          <w:color w:val="000000"/>
          <w:sz w:val="22"/>
          <w:szCs w:val="22"/>
        </w:rPr>
        <w:t xml:space="preserve"> </w:t>
      </w:r>
      <w:r>
        <w:rPr>
          <w:rFonts w:ascii="Arial Narrow" w:eastAsia="Arial Narrow" w:hAnsi="Arial Narrow" w:cs="Arial Narrow"/>
          <w:color w:val="000000"/>
        </w:rPr>
        <w:t xml:space="preserve">przygotowaniu i zabezpieczeniu terenu związanego </w:t>
      </w:r>
      <w:r w:rsidR="001952C0">
        <w:rPr>
          <w:rFonts w:ascii="Arial Narrow" w:eastAsia="Arial Narrow" w:hAnsi="Arial Narrow" w:cs="Arial Narrow"/>
          <w:color w:val="000000"/>
        </w:rPr>
        <w:t xml:space="preserve">              </w:t>
      </w:r>
      <w:r>
        <w:rPr>
          <w:rFonts w:ascii="Arial Narrow" w:eastAsia="Arial Narrow" w:hAnsi="Arial Narrow" w:cs="Arial Narrow"/>
          <w:color w:val="000000"/>
        </w:rPr>
        <w:t>z robotami, roboty pomiarowe, ziemne, przygotowawcze, montażowe, sanitarne, roboty towarzyszące, odwodnieniowe, odtworzenie nawierzchni dróg, zagospodarowanie terenu, prace biurowe obsługujące realizację robót budowlanych, jeśli wykonywanie tych czynności polega na wykonywaniu pracy w rozumieniu art. 22 § 1 ustawy z dnia 26 czerwca 1974 r. Kodeks pracy.</w:t>
      </w:r>
    </w:p>
    <w:p w:rsidR="006E770A" w:rsidRDefault="00EA1AEE">
      <w:pPr>
        <w:numPr>
          <w:ilvl w:val="0"/>
          <w:numId w:val="17"/>
        </w:numPr>
        <w:tabs>
          <w:tab w:val="left" w:pos="1134"/>
        </w:tabs>
        <w:jc w:val="both"/>
        <w:rPr>
          <w:rFonts w:ascii="Arial Narrow" w:eastAsia="Arial Narrow" w:hAnsi="Arial Narrow" w:cs="Arial Narrow"/>
        </w:rPr>
      </w:pPr>
      <w:r>
        <w:rPr>
          <w:rFonts w:ascii="Arial Narrow" w:eastAsia="Arial Narrow" w:hAnsi="Arial Narrow" w:cs="Arial Narrow"/>
        </w:rPr>
        <w:t>Obowiązek określony w punkcie 1) niniejszego ustępu dotyczy również Podwykonawców. W każdej umowie o podwykonawstwo Wykonawca jest zobowiązany zawrzeć postanowienia zobowiązujące Podwykonawców do zatrudnienia na podstawie stosunku pracy wszystkich osób, które wykonują czynności wskazane w punkcie 1) niniejszego ustępu.</w:t>
      </w:r>
    </w:p>
    <w:p w:rsidR="006E770A" w:rsidRDefault="00EA1AEE">
      <w:pPr>
        <w:numPr>
          <w:ilvl w:val="0"/>
          <w:numId w:val="17"/>
        </w:numPr>
        <w:tabs>
          <w:tab w:val="left" w:pos="1134"/>
        </w:tabs>
        <w:jc w:val="both"/>
        <w:rPr>
          <w:rFonts w:ascii="Arial Narrow" w:eastAsia="Arial Narrow" w:hAnsi="Arial Narrow" w:cs="Arial Narrow"/>
        </w:rPr>
      </w:pPr>
      <w:r>
        <w:rPr>
          <w:rFonts w:ascii="Arial Narrow" w:eastAsia="Arial Narrow" w:hAnsi="Arial Narrow" w:cs="Arial Narrow"/>
        </w:rPr>
        <w:t>Wykonawca w ciągu 14 dni od dnia podpisania niniejszej umowy przekaże Zamawiającemu wykaz osób, które realizują przedmiot umowy wraz z oświadczeniem, że są one zatrudnione na podstawie stosunku pracy. Wykonawca zobowiązany jest do aktualizacji wykazu i przekazywania jej Zamawiającemu w ciągu 5 dni od dnia dokonania zmiany osoby wskazanej  w wykazie. Zmiana osób wymienionych w wykazie nie wymaga aneksu do umowy</w:t>
      </w:r>
    </w:p>
    <w:p w:rsidR="006E770A" w:rsidRDefault="00EA1AEE">
      <w:pPr>
        <w:numPr>
          <w:ilvl w:val="0"/>
          <w:numId w:val="17"/>
        </w:numPr>
        <w:tabs>
          <w:tab w:val="left" w:pos="1134"/>
        </w:tabs>
        <w:jc w:val="both"/>
        <w:rPr>
          <w:rFonts w:ascii="Arial Narrow" w:eastAsia="Arial Narrow" w:hAnsi="Arial Narrow" w:cs="Arial Narrow"/>
        </w:rPr>
      </w:pPr>
      <w:r>
        <w:rPr>
          <w:rFonts w:ascii="Arial Narrow" w:eastAsia="Arial Narrow" w:hAnsi="Arial Narrow" w:cs="Arial Narrow"/>
        </w:rPr>
        <w:t>Zamawiający uprawniony jest w szczególności do:</w:t>
      </w:r>
    </w:p>
    <w:p w:rsidR="006E770A" w:rsidRDefault="00EA1AEE">
      <w:pPr>
        <w:numPr>
          <w:ilvl w:val="0"/>
          <w:numId w:val="18"/>
        </w:numPr>
        <w:tabs>
          <w:tab w:val="left" w:pos="1134"/>
        </w:tabs>
        <w:jc w:val="both"/>
        <w:rPr>
          <w:rFonts w:ascii="Arial Narrow" w:eastAsia="Arial Narrow" w:hAnsi="Arial Narrow" w:cs="Arial Narrow"/>
        </w:rPr>
      </w:pPr>
      <w:r>
        <w:rPr>
          <w:rFonts w:ascii="Arial Narrow" w:eastAsia="Arial Narrow" w:hAnsi="Arial Narrow" w:cs="Arial Narrow"/>
        </w:rPr>
        <w:t xml:space="preserve">żądania oświadczeń zatrudnionych pracowników, oświadczeń wykonawcy i/lub podwykonawcy </w:t>
      </w:r>
      <w:r w:rsidR="001952C0">
        <w:rPr>
          <w:rFonts w:ascii="Arial Narrow" w:eastAsia="Arial Narrow" w:hAnsi="Arial Narrow" w:cs="Arial Narrow"/>
        </w:rPr>
        <w:t xml:space="preserve">                </w:t>
      </w:r>
      <w:r>
        <w:rPr>
          <w:rFonts w:ascii="Arial Narrow" w:eastAsia="Arial Narrow" w:hAnsi="Arial Narrow" w:cs="Arial Narrow"/>
        </w:rPr>
        <w:t xml:space="preserve">o zatrudnieniu pracowników na podstawie stosunku pracy, poświadczonych za zgodność </w:t>
      </w:r>
      <w:r w:rsidR="001952C0">
        <w:rPr>
          <w:rFonts w:ascii="Arial Narrow" w:eastAsia="Arial Narrow" w:hAnsi="Arial Narrow" w:cs="Arial Narrow"/>
        </w:rPr>
        <w:t xml:space="preserve">                          </w:t>
      </w:r>
      <w:r>
        <w:rPr>
          <w:rFonts w:ascii="Arial Narrow" w:eastAsia="Arial Narrow" w:hAnsi="Arial Narrow" w:cs="Arial Narrow"/>
        </w:rPr>
        <w:t>z oryginałem kopii umów pracowników zatrudnionych na podstawie stosunku pracy oraz innych dokumentów w zakresie potwierdzenia spełniania wymogu zatrudnienia na podstawie stosunku pracy i dokonywania jego oceny,</w:t>
      </w:r>
    </w:p>
    <w:p w:rsidR="006E770A" w:rsidRDefault="00EA1AEE">
      <w:pPr>
        <w:numPr>
          <w:ilvl w:val="0"/>
          <w:numId w:val="18"/>
        </w:numPr>
        <w:tabs>
          <w:tab w:val="left" w:pos="1134"/>
        </w:tabs>
        <w:jc w:val="both"/>
        <w:rPr>
          <w:rFonts w:ascii="Arial Narrow" w:eastAsia="Arial Narrow" w:hAnsi="Arial Narrow" w:cs="Arial Narrow"/>
        </w:rPr>
      </w:pPr>
      <w:r>
        <w:rPr>
          <w:rFonts w:ascii="Arial Narrow" w:eastAsia="Arial Narrow" w:hAnsi="Arial Narrow" w:cs="Arial Narrow"/>
        </w:rPr>
        <w:t>żądania wyjaśnień w przypadku wątpliwości w zakresie potwierdzania spełniania ww. wymogu,</w:t>
      </w:r>
    </w:p>
    <w:p w:rsidR="006E770A" w:rsidRDefault="00EA1AEE">
      <w:pPr>
        <w:numPr>
          <w:ilvl w:val="0"/>
          <w:numId w:val="18"/>
        </w:numPr>
        <w:tabs>
          <w:tab w:val="left" w:pos="1134"/>
        </w:tabs>
        <w:jc w:val="both"/>
        <w:rPr>
          <w:rFonts w:ascii="Arial Narrow" w:eastAsia="Arial Narrow" w:hAnsi="Arial Narrow" w:cs="Arial Narrow"/>
        </w:rPr>
      </w:pPr>
      <w:r>
        <w:rPr>
          <w:rFonts w:ascii="Arial Narrow" w:eastAsia="Arial Narrow" w:hAnsi="Arial Narrow" w:cs="Arial Narrow"/>
        </w:rPr>
        <w:t xml:space="preserve">żądania wykazu osób zatrudnionych na podstawie stosunku pracy, które wykonują czynności określone w </w:t>
      </w:r>
      <w:proofErr w:type="spellStart"/>
      <w:r>
        <w:rPr>
          <w:rFonts w:ascii="Arial Narrow" w:eastAsia="Arial Narrow" w:hAnsi="Arial Narrow" w:cs="Arial Narrow"/>
        </w:rPr>
        <w:t>pkt</w:t>
      </w:r>
      <w:proofErr w:type="spellEnd"/>
      <w:r>
        <w:rPr>
          <w:rFonts w:ascii="Arial Narrow" w:eastAsia="Arial Narrow" w:hAnsi="Arial Narrow" w:cs="Arial Narrow"/>
        </w:rPr>
        <w:t xml:space="preserve"> 1, pierwszy wykaz wykonawca przedłoży w terminie 7 dni od daty zawarcia umowy, a każdą jego aktualizację w przypadku zmian, w terminie 7 dni od daty zaistnienia potrzeby aktualizacji,</w:t>
      </w:r>
    </w:p>
    <w:p w:rsidR="006E770A" w:rsidRDefault="00EA1AEE">
      <w:pPr>
        <w:numPr>
          <w:ilvl w:val="0"/>
          <w:numId w:val="18"/>
        </w:numPr>
        <w:tabs>
          <w:tab w:val="left" w:pos="1134"/>
        </w:tabs>
        <w:jc w:val="both"/>
        <w:rPr>
          <w:rFonts w:ascii="Arial Narrow" w:eastAsia="Arial Narrow" w:hAnsi="Arial Narrow" w:cs="Arial Narrow"/>
        </w:rPr>
      </w:pPr>
      <w:bookmarkStart w:id="1" w:name="_heading=h.gjdgxs" w:colFirst="0" w:colLast="0"/>
      <w:bookmarkEnd w:id="1"/>
      <w:r>
        <w:rPr>
          <w:rFonts w:ascii="Arial Narrow" w:eastAsia="Arial Narrow" w:hAnsi="Arial Narrow" w:cs="Arial Narrow"/>
        </w:rPr>
        <w:t>przeprowadzania kontroli na miejscu wykonywania świadczenia.</w:t>
      </w:r>
    </w:p>
    <w:p w:rsidR="006E770A" w:rsidRDefault="00EA1AEE">
      <w:pPr>
        <w:numPr>
          <w:ilvl w:val="0"/>
          <w:numId w:val="17"/>
        </w:numPr>
        <w:tabs>
          <w:tab w:val="left" w:pos="1134"/>
        </w:tabs>
        <w:jc w:val="both"/>
        <w:rPr>
          <w:rFonts w:ascii="Arial Narrow" w:eastAsia="Arial Narrow" w:hAnsi="Arial Narrow" w:cs="Arial Narrow"/>
        </w:rPr>
      </w:pPr>
      <w:r>
        <w:rPr>
          <w:rFonts w:ascii="Arial Narrow" w:eastAsia="Arial Narrow" w:hAnsi="Arial Narrow" w:cs="Arial Narrow"/>
        </w:rPr>
        <w:t>Wykonawca każdorazowo na wezwanie Zamawiającego jest zobowiązany przedstawić dowody zatrudnienia na podstawie stosunku pracy osób wskazanych w wykazie, o którym mowa w pkt. 3) powyżej w terminie wskazanym przez Zamawiającego, lecz nie krótszym niż 7 dni.</w:t>
      </w:r>
    </w:p>
    <w:p w:rsidR="006E770A" w:rsidRDefault="00EA1AEE">
      <w:pPr>
        <w:numPr>
          <w:ilvl w:val="0"/>
          <w:numId w:val="17"/>
        </w:numPr>
        <w:tabs>
          <w:tab w:val="left" w:pos="1134"/>
        </w:tabs>
        <w:jc w:val="both"/>
        <w:rPr>
          <w:rFonts w:ascii="Arial Narrow" w:eastAsia="Arial Narrow" w:hAnsi="Arial Narrow" w:cs="Arial Narrow"/>
        </w:rPr>
      </w:pPr>
      <w:r>
        <w:rPr>
          <w:rFonts w:ascii="Arial Narrow" w:eastAsia="Arial Narrow" w:hAnsi="Arial Narrow" w:cs="Arial Narrow"/>
        </w:rPr>
        <w:t xml:space="preserve">W trakcie realizacji zamówienia na każde wezwanie Zamawiającego w terminie, o którym mowa </w:t>
      </w:r>
      <w:r>
        <w:rPr>
          <w:rFonts w:ascii="Arial Narrow" w:eastAsia="Arial Narrow" w:hAnsi="Arial Narrow" w:cs="Arial Narrow"/>
        </w:rPr>
        <w:br/>
        <w:t xml:space="preserve">w </w:t>
      </w:r>
      <w:proofErr w:type="spellStart"/>
      <w:r>
        <w:rPr>
          <w:rFonts w:ascii="Arial Narrow" w:eastAsia="Arial Narrow" w:hAnsi="Arial Narrow" w:cs="Arial Narrow"/>
        </w:rPr>
        <w:t>pkt</w:t>
      </w:r>
      <w:proofErr w:type="spellEnd"/>
      <w:r>
        <w:rPr>
          <w:rFonts w:ascii="Arial Narrow" w:eastAsia="Arial Narrow" w:hAnsi="Arial Narrow" w:cs="Arial Narrow"/>
        </w:rPr>
        <w:t xml:space="preserve"> 5 powyżej, Wykonawca przedłoży Zamawiającemu wskazane poniżej dowody w celu potwierdzenia spełniania wymogu zatrudnienia na podstawie stosunku pracy przez Wykonawcę lub Podwykonawcę w trakcie realizacji zamówienia:</w:t>
      </w:r>
    </w:p>
    <w:p w:rsidR="006E770A" w:rsidRDefault="00EA1AEE">
      <w:pPr>
        <w:numPr>
          <w:ilvl w:val="1"/>
          <w:numId w:val="2"/>
        </w:numPr>
        <w:pBdr>
          <w:top w:val="nil"/>
          <w:left w:val="nil"/>
          <w:bottom w:val="nil"/>
          <w:right w:val="nil"/>
          <w:between w:val="nil"/>
        </w:pBdr>
        <w:ind w:left="1276" w:hanging="283"/>
        <w:jc w:val="both"/>
        <w:rPr>
          <w:rFonts w:ascii="Arial Narrow" w:eastAsia="Arial Narrow" w:hAnsi="Arial Narrow" w:cs="Arial Narrow"/>
          <w:color w:val="000000"/>
        </w:rPr>
      </w:pPr>
      <w:r>
        <w:rPr>
          <w:rFonts w:ascii="Arial Narrow" w:eastAsia="Arial Narrow" w:hAnsi="Arial Narrow" w:cs="Arial Narrow"/>
          <w:color w:val="000000"/>
        </w:rPr>
        <w:t xml:space="preserve">oświadczenie zatrudnionych pracowników </w:t>
      </w:r>
      <w:r>
        <w:rPr>
          <w:rFonts w:ascii="Arial Narrow" w:eastAsia="Arial Narrow" w:hAnsi="Arial Narrow" w:cs="Arial Narrow"/>
          <w:color w:val="000000"/>
          <w:highlight w:val="white"/>
        </w:rPr>
        <w:t xml:space="preserve">zawierające informacje, w tym dane osobowe, niezbędne do weryfikacji zatrudnienia na podstawie stosunku pracy, w szczególności imię </w:t>
      </w:r>
      <w:r w:rsidR="001952C0">
        <w:rPr>
          <w:rFonts w:ascii="Arial Narrow" w:eastAsia="Arial Narrow" w:hAnsi="Arial Narrow" w:cs="Arial Narrow"/>
          <w:color w:val="000000"/>
          <w:highlight w:val="white"/>
        </w:rPr>
        <w:t xml:space="preserve">                     </w:t>
      </w:r>
      <w:r>
        <w:rPr>
          <w:rFonts w:ascii="Arial Narrow" w:eastAsia="Arial Narrow" w:hAnsi="Arial Narrow" w:cs="Arial Narrow"/>
          <w:color w:val="000000"/>
          <w:highlight w:val="white"/>
        </w:rPr>
        <w:t xml:space="preserve">i nazwisko zatrudnionego pracownika, datę zawarcia umowy o pracę, rodzaj umowy o pracę </w:t>
      </w:r>
      <w:r w:rsidR="001952C0">
        <w:rPr>
          <w:rFonts w:ascii="Arial Narrow" w:eastAsia="Arial Narrow" w:hAnsi="Arial Narrow" w:cs="Arial Narrow"/>
          <w:color w:val="000000"/>
          <w:highlight w:val="white"/>
        </w:rPr>
        <w:t xml:space="preserve">                   </w:t>
      </w:r>
      <w:r>
        <w:rPr>
          <w:rFonts w:ascii="Arial Narrow" w:eastAsia="Arial Narrow" w:hAnsi="Arial Narrow" w:cs="Arial Narrow"/>
          <w:color w:val="000000"/>
          <w:highlight w:val="white"/>
        </w:rPr>
        <w:t>i zakres obowiązków pracownika,</w:t>
      </w:r>
    </w:p>
    <w:p w:rsidR="006E770A" w:rsidRDefault="00EA1AEE">
      <w:pPr>
        <w:numPr>
          <w:ilvl w:val="1"/>
          <w:numId w:val="2"/>
        </w:numPr>
        <w:pBdr>
          <w:top w:val="nil"/>
          <w:left w:val="nil"/>
          <w:bottom w:val="nil"/>
          <w:right w:val="nil"/>
          <w:between w:val="nil"/>
        </w:pBdr>
        <w:ind w:left="1276" w:hanging="283"/>
        <w:jc w:val="both"/>
        <w:rPr>
          <w:rFonts w:ascii="Arial Narrow" w:eastAsia="Arial Narrow" w:hAnsi="Arial Narrow" w:cs="Arial Narrow"/>
          <w:color w:val="000000"/>
        </w:rPr>
      </w:pPr>
      <w:r>
        <w:rPr>
          <w:rFonts w:ascii="Arial Narrow" w:eastAsia="Arial Narrow" w:hAnsi="Arial Narrow" w:cs="Arial Narrow"/>
          <w:color w:val="000000"/>
        </w:rPr>
        <w:t xml:space="preserve">oświadczenie Wykonawcy lub Podwykonawcy o zatrudnieniu na podstawie stosunku pracy osób wykonujących czynności, których dotyczy wezwanie Zamawiającego; oświadczenie to powinno </w:t>
      </w:r>
      <w:r w:rsidR="001952C0">
        <w:rPr>
          <w:rFonts w:ascii="Arial Narrow" w:eastAsia="Arial Narrow" w:hAnsi="Arial Narrow" w:cs="Arial Narrow"/>
          <w:color w:val="000000"/>
        </w:rPr>
        <w:t xml:space="preserve"> </w:t>
      </w:r>
      <w:r>
        <w:rPr>
          <w:rFonts w:ascii="Arial Narrow" w:eastAsia="Arial Narrow" w:hAnsi="Arial Narrow" w:cs="Arial Narrow"/>
          <w:color w:val="000000"/>
        </w:rPr>
        <w:t>w szczególności zawierać: dokładne określenie podmiotu składającego oświadczenie, datę złożenia oświadczenia, wskazanie, że objęte wezwaniem czynności wykonują osoby zatrudnione na podstawie umowy o pracę wraz ze wskazaniem liczby tych osób, imion i nazwisk tych osób, daty zawarcia umowy o pracę, rodzaju umowy o pracę i wymiaru etatu, zakresu obowiązków pracownika oraz podpis osoby upoważnionej do złożenia oświadczenia w imieniu Wykonawcy lub Podwykonawcy;</w:t>
      </w:r>
    </w:p>
    <w:p w:rsidR="006E770A" w:rsidRDefault="00EA1AEE">
      <w:pPr>
        <w:numPr>
          <w:ilvl w:val="1"/>
          <w:numId w:val="2"/>
        </w:numPr>
        <w:pBdr>
          <w:top w:val="nil"/>
          <w:left w:val="nil"/>
          <w:bottom w:val="nil"/>
          <w:right w:val="nil"/>
          <w:between w:val="nil"/>
        </w:pBdr>
        <w:ind w:left="1276" w:hanging="283"/>
        <w:jc w:val="both"/>
        <w:rPr>
          <w:rFonts w:ascii="Arial Narrow" w:eastAsia="Arial Narrow" w:hAnsi="Arial Narrow" w:cs="Arial Narrow"/>
          <w:color w:val="000000"/>
        </w:rPr>
      </w:pPr>
      <w:r>
        <w:rPr>
          <w:rFonts w:ascii="Arial Narrow" w:eastAsia="Arial Narrow" w:hAnsi="Arial Narrow" w:cs="Arial Narrow"/>
          <w:color w:val="00000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jeśli został sporządzony). Kopia umowy/umów powinna zostać </w:t>
      </w:r>
      <w:proofErr w:type="spellStart"/>
      <w:r>
        <w:rPr>
          <w:rFonts w:ascii="Arial Narrow" w:eastAsia="Arial Narrow" w:hAnsi="Arial Narrow" w:cs="Arial Narrow"/>
          <w:color w:val="000000"/>
        </w:rPr>
        <w:t>zanonimizowana</w:t>
      </w:r>
      <w:proofErr w:type="spellEnd"/>
      <w:r>
        <w:rPr>
          <w:rFonts w:ascii="Arial Narrow" w:eastAsia="Arial Narrow" w:hAnsi="Arial Narrow" w:cs="Arial Narrow"/>
          <w:color w:val="000000"/>
        </w:rPr>
        <w:t xml:space="preserve"> w sposób zapewniający ochronę danych osobowych pracowników, zgodnie </w:t>
      </w:r>
      <w:r w:rsidR="001952C0">
        <w:rPr>
          <w:rFonts w:ascii="Arial Narrow" w:eastAsia="Arial Narrow" w:hAnsi="Arial Narrow" w:cs="Arial Narrow"/>
          <w:color w:val="000000"/>
        </w:rPr>
        <w:t xml:space="preserve">                 </w:t>
      </w:r>
      <w:r>
        <w:rPr>
          <w:rFonts w:ascii="Arial Narrow" w:eastAsia="Arial Narrow" w:hAnsi="Arial Narrow" w:cs="Arial Narrow"/>
          <w:color w:val="000000"/>
        </w:rPr>
        <w:t xml:space="preserve">z przepisami ustawy z dnia 10 maja 2018 r. o ochronie danych osobowych, tj. w szczególności bez adresów, nr PESEL pracowników, nr konta bankowego; imię i nazwisko pracownika nie podlega </w:t>
      </w:r>
      <w:proofErr w:type="spellStart"/>
      <w:r>
        <w:rPr>
          <w:rFonts w:ascii="Arial Narrow" w:eastAsia="Arial Narrow" w:hAnsi="Arial Narrow" w:cs="Arial Narrow"/>
          <w:color w:val="000000"/>
        </w:rPr>
        <w:t>anonimizacji</w:t>
      </w:r>
      <w:proofErr w:type="spellEnd"/>
      <w:r>
        <w:rPr>
          <w:rFonts w:ascii="Arial Narrow" w:eastAsia="Arial Narrow" w:hAnsi="Arial Narrow" w:cs="Arial Narrow"/>
          <w:color w:val="000000"/>
        </w:rPr>
        <w:t>; informacje takie jak: data zawarcia umowy, rodzaj umowy o pracę i wymiar etatu oraz zakres obowiązków pracownika powinny być możliwe do zidentyfikowania;</w:t>
      </w:r>
    </w:p>
    <w:p w:rsidR="006E770A" w:rsidRDefault="00EA1AEE">
      <w:pPr>
        <w:numPr>
          <w:ilvl w:val="1"/>
          <w:numId w:val="2"/>
        </w:numPr>
        <w:pBdr>
          <w:top w:val="nil"/>
          <w:left w:val="nil"/>
          <w:bottom w:val="nil"/>
          <w:right w:val="nil"/>
          <w:between w:val="nil"/>
        </w:pBdr>
        <w:ind w:left="1276" w:hanging="283"/>
        <w:jc w:val="both"/>
        <w:rPr>
          <w:rFonts w:ascii="Arial Narrow" w:eastAsia="Arial Narrow" w:hAnsi="Arial Narrow" w:cs="Arial Narrow"/>
          <w:color w:val="000000"/>
        </w:rPr>
      </w:pPr>
      <w:r>
        <w:rPr>
          <w:rFonts w:ascii="Arial Narrow" w:eastAsia="Arial Narrow" w:hAnsi="Arial Narrow" w:cs="Arial Narrow"/>
          <w:color w:val="000000"/>
        </w:rPr>
        <w:t>zaświadczenie właściwego oddziału ZUS, potwierdzające opłacanie przez Wykonawcę lub Podwykonawcę składek na ubezpieczenie społeczne i zdrowotne z tytułu zatrudnienia na podstawie umów o pracę za ostatni okres rozliczeniowy,</w:t>
      </w:r>
    </w:p>
    <w:p w:rsidR="006E770A" w:rsidRDefault="00EA1AEE">
      <w:pPr>
        <w:numPr>
          <w:ilvl w:val="1"/>
          <w:numId w:val="2"/>
        </w:numPr>
        <w:pBdr>
          <w:top w:val="nil"/>
          <w:left w:val="nil"/>
          <w:bottom w:val="nil"/>
          <w:right w:val="nil"/>
          <w:between w:val="nil"/>
        </w:pBdr>
        <w:ind w:left="1276" w:hanging="283"/>
        <w:jc w:val="both"/>
        <w:rPr>
          <w:rFonts w:ascii="Arial Narrow" w:eastAsia="Arial Narrow" w:hAnsi="Arial Narrow" w:cs="Arial Narrow"/>
          <w:color w:val="000000"/>
        </w:rPr>
      </w:pPr>
      <w:r>
        <w:rPr>
          <w:rFonts w:ascii="Arial Narrow" w:eastAsia="Arial Narrow" w:hAnsi="Arial Narrow" w:cs="Arial Narrow"/>
          <w:color w:val="000000"/>
        </w:rPr>
        <w:t xml:space="preserve">poświadczoną za zgodność z oryginałem odpowiednio przez Wykonawcę lub Podwykonawcę kopię dowodu potwierdzającego zgłoszenie pracownika przez pracodawcę do ubezpieczeń, </w:t>
      </w:r>
      <w:proofErr w:type="spellStart"/>
      <w:r>
        <w:rPr>
          <w:rFonts w:ascii="Arial Narrow" w:eastAsia="Arial Narrow" w:hAnsi="Arial Narrow" w:cs="Arial Narrow"/>
          <w:color w:val="000000"/>
        </w:rPr>
        <w:t>zanonimizowaną</w:t>
      </w:r>
      <w:proofErr w:type="spellEnd"/>
      <w:r>
        <w:rPr>
          <w:rFonts w:ascii="Arial Narrow" w:eastAsia="Arial Narrow" w:hAnsi="Arial Narrow" w:cs="Arial Narrow"/>
          <w:color w:val="000000"/>
        </w:rPr>
        <w:t xml:space="preserve"> w sposób zapewniający ochronę danych osobowych pracowników, zgodnie </w:t>
      </w:r>
      <w:r w:rsidR="001952C0">
        <w:rPr>
          <w:rFonts w:ascii="Arial Narrow" w:eastAsia="Arial Narrow" w:hAnsi="Arial Narrow" w:cs="Arial Narrow"/>
          <w:color w:val="000000"/>
        </w:rPr>
        <w:t xml:space="preserve">                    </w:t>
      </w:r>
      <w:r>
        <w:rPr>
          <w:rFonts w:ascii="Arial Narrow" w:eastAsia="Arial Narrow" w:hAnsi="Arial Narrow" w:cs="Arial Narrow"/>
          <w:color w:val="000000"/>
        </w:rPr>
        <w:t xml:space="preserve">z przepisami ustawy z dnia 10 maja 2018 r. o ochronie danych osobowych; imię i nazwisko pracownika nie podlega </w:t>
      </w:r>
      <w:proofErr w:type="spellStart"/>
      <w:r>
        <w:rPr>
          <w:rFonts w:ascii="Arial Narrow" w:eastAsia="Arial Narrow" w:hAnsi="Arial Narrow" w:cs="Arial Narrow"/>
          <w:color w:val="000000"/>
        </w:rPr>
        <w:t>anonimizacji</w:t>
      </w:r>
      <w:proofErr w:type="spellEnd"/>
      <w:r>
        <w:rPr>
          <w:rFonts w:ascii="Arial Narrow" w:eastAsia="Arial Narrow" w:hAnsi="Arial Narrow" w:cs="Arial Narrow"/>
          <w:color w:val="000000"/>
        </w:rPr>
        <w:t>.</w:t>
      </w:r>
    </w:p>
    <w:p w:rsidR="006E770A" w:rsidRDefault="00EA1AEE">
      <w:pPr>
        <w:numPr>
          <w:ilvl w:val="0"/>
          <w:numId w:val="17"/>
        </w:numPr>
        <w:tabs>
          <w:tab w:val="left" w:pos="1134"/>
        </w:tabs>
        <w:jc w:val="both"/>
        <w:rPr>
          <w:rFonts w:ascii="Arial Narrow" w:eastAsia="Arial Narrow" w:hAnsi="Arial Narrow" w:cs="Arial Narrow"/>
        </w:rPr>
      </w:pPr>
      <w:r>
        <w:rPr>
          <w:rFonts w:ascii="Arial Narrow" w:eastAsia="Arial Narrow" w:hAnsi="Arial Narrow" w:cs="Arial Narrow"/>
        </w:rPr>
        <w:t>Zamawiający może żądać przedłożenia jednocześnie wszystkich lub też każdego z osobna dowodów określonych w pkt. 6 powyżej.</w:t>
      </w:r>
    </w:p>
    <w:p w:rsidR="006E770A" w:rsidRDefault="00EA1AEE">
      <w:pPr>
        <w:numPr>
          <w:ilvl w:val="0"/>
          <w:numId w:val="17"/>
        </w:numPr>
        <w:tabs>
          <w:tab w:val="left" w:pos="1134"/>
        </w:tabs>
        <w:jc w:val="both"/>
        <w:rPr>
          <w:rFonts w:ascii="Arial Narrow" w:eastAsia="Arial Narrow" w:hAnsi="Arial Narrow" w:cs="Arial Narrow"/>
        </w:rPr>
      </w:pPr>
      <w:r>
        <w:rPr>
          <w:rFonts w:ascii="Arial Narrow" w:eastAsia="Arial Narrow" w:hAnsi="Arial Narrow" w:cs="Arial Narrow"/>
        </w:rPr>
        <w:t>Brak przedłożenia Zamawiającemu dowodów określonych w pkt. 6 powyżej, w terminie wyznaczonym przez Zamawiającego, Zamawiający uzna za brak zatrudnienia na podstawie umowy o pracę.</w:t>
      </w:r>
    </w:p>
    <w:p w:rsidR="006E770A" w:rsidRDefault="00EA1AEE">
      <w:pPr>
        <w:numPr>
          <w:ilvl w:val="0"/>
          <w:numId w:val="17"/>
        </w:numPr>
        <w:tabs>
          <w:tab w:val="left" w:pos="1134"/>
        </w:tabs>
        <w:jc w:val="both"/>
        <w:rPr>
          <w:rFonts w:ascii="Arial Narrow" w:eastAsia="Arial Narrow" w:hAnsi="Arial Narrow" w:cs="Arial Narrow"/>
        </w:rPr>
      </w:pPr>
      <w:r>
        <w:rPr>
          <w:rFonts w:ascii="Arial Narrow" w:eastAsia="Arial Narrow" w:hAnsi="Arial Narrow" w:cs="Arial Narrow"/>
        </w:rPr>
        <w:t>W przypadku uzasadnionych wątpliwości, co do przestrzegania prawa pracy przez Wykonawcę lub Podwykonawcę, Zamawiający może zwrócić się o przeprowadzenie kontroli przez Państwową Inspekcję Pracy.</w:t>
      </w:r>
    </w:p>
    <w:p w:rsidR="006E770A" w:rsidRDefault="006E770A">
      <w:pPr>
        <w:pBdr>
          <w:top w:val="nil"/>
          <w:left w:val="nil"/>
          <w:bottom w:val="nil"/>
          <w:right w:val="nil"/>
          <w:between w:val="nil"/>
        </w:pBdr>
        <w:ind w:left="993"/>
        <w:jc w:val="both"/>
        <w:rPr>
          <w:rFonts w:ascii="Arial Narrow" w:eastAsia="Arial Narrow" w:hAnsi="Arial Narrow" w:cs="Arial Narrow"/>
          <w:color w:val="000000"/>
          <w:sz w:val="10"/>
          <w:szCs w:val="10"/>
        </w:rPr>
      </w:pPr>
    </w:p>
    <w:p w:rsidR="006E770A" w:rsidRDefault="00EA1AEE">
      <w:pPr>
        <w:numPr>
          <w:ilvl w:val="0"/>
          <w:numId w:val="28"/>
        </w:numPr>
        <w:pBdr>
          <w:top w:val="nil"/>
          <w:left w:val="nil"/>
          <w:bottom w:val="nil"/>
          <w:right w:val="nil"/>
          <w:between w:val="nil"/>
        </w:pBdr>
        <w:jc w:val="both"/>
        <w:rPr>
          <w:rFonts w:ascii="Arial Narrow" w:eastAsia="Arial Narrow" w:hAnsi="Arial Narrow" w:cs="Arial Narrow"/>
          <w:color w:val="000000"/>
          <w:u w:val="single"/>
        </w:rPr>
      </w:pPr>
      <w:r>
        <w:rPr>
          <w:rFonts w:ascii="Arial Narrow" w:eastAsia="Arial Narrow" w:hAnsi="Arial Narrow" w:cs="Arial Narrow"/>
          <w:color w:val="000000"/>
          <w:u w:val="single"/>
        </w:rPr>
        <w:t xml:space="preserve">Wymagania Zamawiającego dotyczące sposobu komunikowania się stron  </w:t>
      </w:r>
    </w:p>
    <w:p w:rsidR="006E770A" w:rsidRDefault="00EA1AEE">
      <w:pPr>
        <w:numPr>
          <w:ilvl w:val="0"/>
          <w:numId w:val="19"/>
        </w:numPr>
        <w:pBdr>
          <w:top w:val="nil"/>
          <w:left w:val="nil"/>
          <w:bottom w:val="nil"/>
          <w:right w:val="nil"/>
          <w:between w:val="nil"/>
        </w:pBdr>
        <w:tabs>
          <w:tab w:val="left" w:pos="567"/>
          <w:tab w:val="left" w:pos="709"/>
        </w:tabs>
        <w:jc w:val="both"/>
        <w:rPr>
          <w:rFonts w:ascii="Arial Narrow" w:eastAsia="Arial Narrow" w:hAnsi="Arial Narrow" w:cs="Arial Narrow"/>
          <w:b/>
          <w:color w:val="000000"/>
        </w:rPr>
      </w:pPr>
      <w:r>
        <w:rPr>
          <w:rFonts w:ascii="Arial Narrow" w:eastAsia="Arial Narrow" w:hAnsi="Arial Narrow" w:cs="Arial Narrow"/>
          <w:color w:val="000000"/>
        </w:rPr>
        <w:t xml:space="preserve">W przypadku, gdy Umowa przewiduje dokonywanie zatwierdzeń, powiadomień, przekazywanie informacji lub wydawanie poleceń lub </w:t>
      </w:r>
      <w:proofErr w:type="spellStart"/>
      <w:r>
        <w:rPr>
          <w:rFonts w:ascii="Arial Narrow" w:eastAsia="Arial Narrow" w:hAnsi="Arial Narrow" w:cs="Arial Narrow"/>
          <w:color w:val="000000"/>
        </w:rPr>
        <w:t>zgód</w:t>
      </w:r>
      <w:proofErr w:type="spellEnd"/>
      <w:r>
        <w:rPr>
          <w:rFonts w:ascii="Arial Narrow" w:eastAsia="Arial Narrow" w:hAnsi="Arial Narrow" w:cs="Arial Narrow"/>
          <w:color w:val="000000"/>
        </w:rPr>
        <w:t>, będą one przekazywane na piśmie i dostarczane osobiście, wysłane pocztą lub kurierem, drogą elektroniczną lub faksem na podane przez Strony adresy, wskazane w załączniku do Umowy.</w:t>
      </w:r>
    </w:p>
    <w:p w:rsidR="006E770A" w:rsidRDefault="00EA1AEE">
      <w:pPr>
        <w:numPr>
          <w:ilvl w:val="0"/>
          <w:numId w:val="19"/>
        </w:numPr>
        <w:pBdr>
          <w:top w:val="nil"/>
          <w:left w:val="nil"/>
          <w:bottom w:val="nil"/>
          <w:right w:val="nil"/>
          <w:between w:val="nil"/>
        </w:pBdr>
        <w:tabs>
          <w:tab w:val="left" w:pos="567"/>
          <w:tab w:val="left" w:pos="709"/>
        </w:tabs>
        <w:jc w:val="both"/>
        <w:rPr>
          <w:rFonts w:ascii="Arial Narrow" w:eastAsia="Arial Narrow" w:hAnsi="Arial Narrow" w:cs="Arial Narrow"/>
          <w:b/>
          <w:color w:val="000000"/>
        </w:rPr>
      </w:pPr>
      <w:r>
        <w:rPr>
          <w:rFonts w:ascii="Arial Narrow" w:eastAsia="Arial Narrow" w:hAnsi="Arial Narrow" w:cs="Arial Narrow"/>
          <w:color w:val="000000"/>
        </w:rPr>
        <w:t xml:space="preserve">Wszelkie wpisy do Dziennika budowy mogą być dokonywane przez osoby do tego upoważnione </w:t>
      </w:r>
      <w:r w:rsidR="001952C0">
        <w:rPr>
          <w:rFonts w:ascii="Arial Narrow" w:eastAsia="Arial Narrow" w:hAnsi="Arial Narrow" w:cs="Arial Narrow"/>
          <w:color w:val="000000"/>
        </w:rPr>
        <w:t xml:space="preserve">                   </w:t>
      </w:r>
      <w:r>
        <w:rPr>
          <w:rFonts w:ascii="Arial Narrow" w:eastAsia="Arial Narrow" w:hAnsi="Arial Narrow" w:cs="Arial Narrow"/>
          <w:color w:val="000000"/>
        </w:rPr>
        <w:t>i będą traktowane odpowiednio jako: zatwierdzenia, informacje, polecenia lub zgody.</w:t>
      </w:r>
    </w:p>
    <w:p w:rsidR="0081133B" w:rsidRDefault="0081133B" w:rsidP="0081133B">
      <w:pPr>
        <w:pBdr>
          <w:top w:val="nil"/>
          <w:left w:val="nil"/>
          <w:bottom w:val="nil"/>
          <w:right w:val="nil"/>
          <w:between w:val="nil"/>
        </w:pBdr>
        <w:tabs>
          <w:tab w:val="left" w:pos="567"/>
          <w:tab w:val="left" w:pos="709"/>
        </w:tabs>
        <w:ind w:left="720"/>
        <w:jc w:val="both"/>
        <w:rPr>
          <w:rFonts w:ascii="Arial Narrow" w:eastAsia="Arial Narrow" w:hAnsi="Arial Narrow" w:cs="Arial Narrow"/>
          <w:color w:val="000000"/>
        </w:rPr>
      </w:pPr>
      <w:bookmarkStart w:id="2" w:name="_heading=h.30j0zll" w:colFirst="0" w:colLast="0"/>
      <w:bookmarkEnd w:id="2"/>
    </w:p>
    <w:p w:rsidR="006E770A" w:rsidRDefault="00EA1AEE" w:rsidP="0092628E">
      <w:pPr>
        <w:pBdr>
          <w:top w:val="nil"/>
          <w:left w:val="nil"/>
          <w:bottom w:val="nil"/>
          <w:right w:val="nil"/>
          <w:between w:val="nil"/>
        </w:pBdr>
        <w:tabs>
          <w:tab w:val="left" w:pos="0"/>
          <w:tab w:val="left" w:pos="567"/>
        </w:tabs>
        <w:jc w:val="center"/>
        <w:rPr>
          <w:rFonts w:ascii="Arial Narrow" w:eastAsia="Arial Narrow" w:hAnsi="Arial Narrow" w:cs="Arial Narrow"/>
          <w:b/>
        </w:rPr>
      </w:pPr>
      <w:r>
        <w:rPr>
          <w:rFonts w:ascii="Arial Narrow" w:eastAsia="Arial Narrow" w:hAnsi="Arial Narrow" w:cs="Arial Narrow"/>
          <w:b/>
        </w:rPr>
        <w:t>§ 6</w:t>
      </w:r>
    </w:p>
    <w:p w:rsidR="006E770A" w:rsidRDefault="00EA1AEE">
      <w:pPr>
        <w:spacing w:after="240"/>
        <w:jc w:val="center"/>
        <w:rPr>
          <w:rFonts w:ascii="Arial Narrow" w:eastAsia="Arial Narrow" w:hAnsi="Arial Narrow" w:cs="Arial Narrow"/>
        </w:rPr>
      </w:pPr>
      <w:r>
        <w:rPr>
          <w:rFonts w:ascii="Arial Narrow" w:eastAsia="Arial Narrow" w:hAnsi="Arial Narrow" w:cs="Arial Narrow"/>
          <w:b/>
        </w:rPr>
        <w:t>(podwykonawstwo)</w:t>
      </w:r>
    </w:p>
    <w:p w:rsidR="006E770A" w:rsidRDefault="00EA1AEE">
      <w:pPr>
        <w:numPr>
          <w:ilvl w:val="0"/>
          <w:numId w:val="10"/>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Wykonawca może powierzyć Podwykonawcom (według definicji § 1 pkt.19) wykonanie części robót budowlanych/dostaw/usług z uwzględnieniem postanowień niniejszego paragrafu.</w:t>
      </w:r>
    </w:p>
    <w:p w:rsidR="006E770A" w:rsidRDefault="00EA1AEE">
      <w:pPr>
        <w:numPr>
          <w:ilvl w:val="0"/>
          <w:numId w:val="10"/>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Zawarcie umowy o Podwykonawstwo wymaga formy pisemnej pod rygorem nieważności.</w:t>
      </w:r>
    </w:p>
    <w:p w:rsidR="006E770A" w:rsidRDefault="00EA1AEE">
      <w:pPr>
        <w:numPr>
          <w:ilvl w:val="0"/>
          <w:numId w:val="10"/>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Do zawarcia umowy Wykonawcy z Podwykonawcą, której przedmiotem są roboty budowlane objęte Kontraktem wymagana jest zgoda Zamawiającego. W związku z tym Wykonawca przedkłada Zamawiającemu dokumenty (kopie) wymagane do wyrażenia zgody na umowę o podwykonawstwo, tj.:</w:t>
      </w:r>
    </w:p>
    <w:p w:rsidR="006E770A" w:rsidRDefault="00EA1AEE">
      <w:pPr>
        <w:numPr>
          <w:ilvl w:val="0"/>
          <w:numId w:val="54"/>
        </w:numPr>
        <w:spacing w:after="120"/>
        <w:jc w:val="both"/>
        <w:rPr>
          <w:rFonts w:ascii="Arial Narrow" w:eastAsia="Arial Narrow" w:hAnsi="Arial Narrow" w:cs="Arial Narrow"/>
        </w:rPr>
      </w:pPr>
      <w:r>
        <w:rPr>
          <w:rFonts w:ascii="Arial Narrow" w:eastAsia="Arial Narrow" w:hAnsi="Arial Narrow" w:cs="Arial Narrow"/>
        </w:rPr>
        <w:t xml:space="preserve">projekt umowy o podwykonawstwo, zawierający istotne postanowienia umowne, w tym </w:t>
      </w:r>
      <w:r w:rsidR="001952C0">
        <w:rPr>
          <w:rFonts w:ascii="Arial Narrow" w:eastAsia="Arial Narrow" w:hAnsi="Arial Narrow" w:cs="Arial Narrow"/>
        </w:rPr>
        <w:t xml:space="preserve">                           </w:t>
      </w:r>
      <w:r>
        <w:rPr>
          <w:rFonts w:ascii="Arial Narrow" w:eastAsia="Arial Narrow" w:hAnsi="Arial Narrow" w:cs="Arial Narrow"/>
        </w:rPr>
        <w:t>w szczególności wynagrodzenie Podwykonawcy oraz termin zapłaty tego wynagrodzenia, nie dłuższy niż 30 dni od dnia doręczenia Wykonawcy faktury lub rachunku, potwierdzających wykonanie zleconych Podwykonawcy robót budowlanych,</w:t>
      </w:r>
    </w:p>
    <w:p w:rsidR="006E770A" w:rsidRDefault="00EA1AEE">
      <w:pPr>
        <w:numPr>
          <w:ilvl w:val="0"/>
          <w:numId w:val="54"/>
        </w:numPr>
        <w:spacing w:after="120"/>
        <w:jc w:val="both"/>
        <w:rPr>
          <w:rFonts w:ascii="Arial Narrow" w:eastAsia="Arial Narrow" w:hAnsi="Arial Narrow" w:cs="Arial Narrow"/>
        </w:rPr>
      </w:pPr>
      <w:r>
        <w:rPr>
          <w:rFonts w:ascii="Arial Narrow" w:eastAsia="Arial Narrow" w:hAnsi="Arial Narrow" w:cs="Arial Narrow"/>
        </w:rPr>
        <w:t>wykaz</w:t>
      </w:r>
      <w:r w:rsidR="00D9175F">
        <w:rPr>
          <w:rFonts w:ascii="Arial Narrow" w:eastAsia="Arial Narrow" w:hAnsi="Arial Narrow" w:cs="Arial Narrow"/>
        </w:rPr>
        <w:t xml:space="preserve"> </w:t>
      </w:r>
      <w:r>
        <w:rPr>
          <w:rFonts w:ascii="Arial Narrow" w:eastAsia="Arial Narrow" w:hAnsi="Arial Narrow" w:cs="Arial Narrow"/>
        </w:rPr>
        <w:t xml:space="preserve">robót/dostaw/usług podzlecanych Podwykonawcy, sporządzony w oparciu </w:t>
      </w:r>
      <w:r w:rsidR="001952C0">
        <w:rPr>
          <w:rFonts w:ascii="Arial Narrow" w:eastAsia="Arial Narrow" w:hAnsi="Arial Narrow" w:cs="Arial Narrow"/>
        </w:rPr>
        <w:t xml:space="preserve">                                      </w:t>
      </w:r>
      <w:r>
        <w:rPr>
          <w:rFonts w:ascii="Arial Narrow" w:eastAsia="Arial Narrow" w:hAnsi="Arial Narrow" w:cs="Arial Narrow"/>
        </w:rPr>
        <w:t>o uszczegółowiony Wykaz Cen.</w:t>
      </w:r>
    </w:p>
    <w:p w:rsidR="006E770A" w:rsidRDefault="00EA1AEE">
      <w:pPr>
        <w:numPr>
          <w:ilvl w:val="0"/>
          <w:numId w:val="10"/>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 xml:space="preserve">Zamawiający podejmie decyzję, wyrażając zgodę na zawarcie umowy lub zgłosi zastrzeżenia do przedłożonego projektu umowy o podwykonawstwo, której przedmiotem </w:t>
      </w:r>
      <w:r w:rsidRPr="00301C77">
        <w:rPr>
          <w:rFonts w:ascii="Arial Narrow" w:eastAsia="Arial Narrow" w:hAnsi="Arial Narrow" w:cs="Arial Narrow"/>
          <w:color w:val="000000"/>
        </w:rPr>
        <w:t>są roboty budowlane.</w:t>
      </w:r>
      <w:r>
        <w:rPr>
          <w:rFonts w:ascii="Arial Narrow" w:eastAsia="Arial Narrow" w:hAnsi="Arial Narrow" w:cs="Arial Narrow"/>
          <w:color w:val="000000"/>
        </w:rPr>
        <w:t xml:space="preserve"> Jeżeli Zamawiający w terminie 14 dni od dnia dostarczenia do siedziby Zamawiającego projektu umowy </w:t>
      </w:r>
      <w:r w:rsidR="001952C0">
        <w:rPr>
          <w:rFonts w:ascii="Arial Narrow" w:eastAsia="Arial Narrow" w:hAnsi="Arial Narrow" w:cs="Arial Narrow"/>
          <w:color w:val="000000"/>
        </w:rPr>
        <w:t xml:space="preserve">                  </w:t>
      </w:r>
      <w:r>
        <w:rPr>
          <w:rFonts w:ascii="Arial Narrow" w:eastAsia="Arial Narrow" w:hAnsi="Arial Narrow" w:cs="Arial Narrow"/>
          <w:color w:val="000000"/>
        </w:rPr>
        <w:t>z dokumentami nie zgłosi pisemnie  zastrzeżeń, uważać się będzie, że wyraził zgodę na zawarcie umowy o Podwykonawstwo.</w:t>
      </w:r>
    </w:p>
    <w:p w:rsidR="006E770A" w:rsidRDefault="00EA1AEE">
      <w:pPr>
        <w:numPr>
          <w:ilvl w:val="0"/>
          <w:numId w:val="10"/>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Jeżeli Podwykonawca lub dalszy Podwykonawca zamierza zawrzeć umowę o podwykonawstwo, jest zobowiązany najpierw do uzyskania zgody Wykonawcy na zawarcie umowy o podwykonawstwo. Następnie Podwykonawca lub dalszy podwykonawca przedkłada Zamawiającemu projekt tej umowy, wraz z częścią dokumentacji dotyczącą wykonania robót określonych w projekcie, dołączając zgodę Wykonawcy na zawarcie umowy o podwykonawstwo.</w:t>
      </w:r>
    </w:p>
    <w:p w:rsidR="006E770A" w:rsidRDefault="00EA1AEE">
      <w:pPr>
        <w:numPr>
          <w:ilvl w:val="0"/>
          <w:numId w:val="10"/>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Wykonawca/Podwykonawca/dalszy Podwykonawca przedkłada Zamawiającemu poświadczoną za zgodność z oryginałem kopię umowy w terminie 7 dni od jej zawarcia.</w:t>
      </w:r>
    </w:p>
    <w:p w:rsidR="006E770A" w:rsidRDefault="00EA1AEE">
      <w:pPr>
        <w:numPr>
          <w:ilvl w:val="0"/>
          <w:numId w:val="10"/>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 xml:space="preserve">Jeżeli Zamawiający w terminie 14 dni od dnia dostarczenia do siedziby Zamawiającego umowy nie zgłosi pisemnie sprzeciwu, uważać się będzie, że zaakceptował umowę o podwykonawstwo. </w:t>
      </w:r>
    </w:p>
    <w:p w:rsidR="006E770A" w:rsidRPr="00301C77" w:rsidRDefault="00EA1AEE">
      <w:pPr>
        <w:numPr>
          <w:ilvl w:val="0"/>
          <w:numId w:val="10"/>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sidRPr="00301C77">
        <w:rPr>
          <w:rFonts w:ascii="Arial Narrow" w:eastAsia="Arial Narrow" w:hAnsi="Arial Narrow" w:cs="Arial Narrow"/>
          <w:color w:val="000000"/>
        </w:rPr>
        <w:t xml:space="preserve">Umowa o roboty budowlane z Podwykonawcą/dalszymi Podwykonawcami musi zawierać </w:t>
      </w:r>
      <w:r w:rsidR="001952C0">
        <w:rPr>
          <w:rFonts w:ascii="Arial Narrow" w:eastAsia="Arial Narrow" w:hAnsi="Arial Narrow" w:cs="Arial Narrow"/>
          <w:color w:val="000000"/>
        </w:rPr>
        <w:t xml:space="preserve">                             </w:t>
      </w:r>
      <w:r w:rsidRPr="00301C77">
        <w:rPr>
          <w:rFonts w:ascii="Arial Narrow" w:eastAsia="Arial Narrow" w:hAnsi="Arial Narrow" w:cs="Arial Narrow"/>
          <w:color w:val="000000"/>
        </w:rPr>
        <w:t>w szczególności:</w:t>
      </w:r>
    </w:p>
    <w:p w:rsidR="006E770A" w:rsidRDefault="00EA1AEE">
      <w:pPr>
        <w:numPr>
          <w:ilvl w:val="1"/>
          <w:numId w:val="31"/>
        </w:numPr>
        <w:pBdr>
          <w:top w:val="nil"/>
          <w:left w:val="nil"/>
          <w:bottom w:val="nil"/>
          <w:right w:val="nil"/>
          <w:between w:val="nil"/>
        </w:pBdr>
        <w:tabs>
          <w:tab w:val="left" w:pos="284"/>
        </w:tabs>
        <w:jc w:val="both"/>
        <w:rPr>
          <w:rFonts w:ascii="Arial Narrow" w:eastAsia="Arial Narrow" w:hAnsi="Arial Narrow" w:cs="Arial Narrow"/>
          <w:color w:val="000000"/>
        </w:rPr>
      </w:pPr>
      <w:r w:rsidRPr="00301C77">
        <w:rPr>
          <w:rFonts w:ascii="Arial Narrow" w:eastAsia="Arial Narrow" w:hAnsi="Arial Narrow" w:cs="Arial Narrow"/>
          <w:color w:val="000000"/>
        </w:rPr>
        <w:t>zakres robót/usług/dostaw</w:t>
      </w:r>
      <w:r>
        <w:rPr>
          <w:rFonts w:ascii="Arial Narrow" w:eastAsia="Arial Narrow" w:hAnsi="Arial Narrow" w:cs="Arial Narrow"/>
          <w:color w:val="000000"/>
        </w:rPr>
        <w:t xml:space="preserve"> powierzony Podwykonawcy wraz z częścią dokumentacji wykonania robót objętych umową ,</w:t>
      </w:r>
    </w:p>
    <w:p w:rsidR="006E770A" w:rsidRDefault="00EA1AEE">
      <w:pPr>
        <w:numPr>
          <w:ilvl w:val="1"/>
          <w:numId w:val="31"/>
        </w:numPr>
        <w:pBdr>
          <w:top w:val="nil"/>
          <w:left w:val="nil"/>
          <w:bottom w:val="nil"/>
          <w:right w:val="nil"/>
          <w:between w:val="nil"/>
        </w:pBdr>
        <w:tabs>
          <w:tab w:val="left" w:pos="284"/>
        </w:tabs>
        <w:jc w:val="both"/>
        <w:rPr>
          <w:rFonts w:ascii="Arial Narrow" w:eastAsia="Arial Narrow" w:hAnsi="Arial Narrow" w:cs="Arial Narrow"/>
          <w:color w:val="000000"/>
        </w:rPr>
      </w:pPr>
      <w:r>
        <w:rPr>
          <w:rFonts w:ascii="Arial Narrow" w:eastAsia="Arial Narrow" w:hAnsi="Arial Narrow" w:cs="Arial Narrow"/>
          <w:color w:val="000000"/>
        </w:rPr>
        <w:t>kwotę wynagrodzenia – kwota ta nie powinna być wyższa, niż wartość tego zakresu robót wynikająca z zatwierdzonego harmonogramu rzeczowo-finansowego Wykonawcy; wynagrodzenie musi być tego samego rodzaju, co wynagrodzenie Wykonawcy,</w:t>
      </w:r>
    </w:p>
    <w:p w:rsidR="006E770A" w:rsidRDefault="00EA1AEE">
      <w:pPr>
        <w:numPr>
          <w:ilvl w:val="1"/>
          <w:numId w:val="31"/>
        </w:numPr>
        <w:pBdr>
          <w:top w:val="nil"/>
          <w:left w:val="nil"/>
          <w:bottom w:val="nil"/>
          <w:right w:val="nil"/>
          <w:between w:val="nil"/>
        </w:pBdr>
        <w:tabs>
          <w:tab w:val="left" w:pos="284"/>
        </w:tabs>
        <w:jc w:val="both"/>
        <w:rPr>
          <w:rFonts w:ascii="Arial Narrow" w:eastAsia="Arial Narrow" w:hAnsi="Arial Narrow" w:cs="Arial Narrow"/>
          <w:color w:val="000000"/>
        </w:rPr>
      </w:pPr>
      <w:r>
        <w:rPr>
          <w:rFonts w:ascii="Arial Narrow" w:eastAsia="Arial Narrow" w:hAnsi="Arial Narrow" w:cs="Arial Narrow"/>
          <w:color w:val="000000"/>
        </w:rPr>
        <w:t>termin wykonania robót objętych umową wraz z Harmonogramem (Harmonogram robót musi być zgodny Harmonogramem rzeczowo-finansowym robót Wykonawcy),</w:t>
      </w:r>
    </w:p>
    <w:p w:rsidR="006E770A" w:rsidRDefault="00EA1AEE">
      <w:pPr>
        <w:numPr>
          <w:ilvl w:val="1"/>
          <w:numId w:val="31"/>
        </w:numPr>
        <w:pBdr>
          <w:top w:val="nil"/>
          <w:left w:val="nil"/>
          <w:bottom w:val="nil"/>
          <w:right w:val="nil"/>
          <w:between w:val="nil"/>
        </w:pBdr>
        <w:tabs>
          <w:tab w:val="left" w:pos="284"/>
        </w:tabs>
        <w:jc w:val="both"/>
        <w:rPr>
          <w:rFonts w:ascii="Arial Narrow" w:eastAsia="Arial Narrow" w:hAnsi="Arial Narrow" w:cs="Arial Narrow"/>
          <w:color w:val="000000"/>
        </w:rPr>
      </w:pPr>
      <w:r>
        <w:rPr>
          <w:rFonts w:ascii="Arial Narrow" w:eastAsia="Arial Narrow" w:hAnsi="Arial Narrow" w:cs="Arial Narrow"/>
          <w:color w:val="000000"/>
        </w:rPr>
        <w:t>termin wystawienia faktury – nie później niż 3 dni od dnia odbioru robót,</w:t>
      </w:r>
    </w:p>
    <w:p w:rsidR="006E770A" w:rsidRDefault="00EA1AEE">
      <w:pPr>
        <w:numPr>
          <w:ilvl w:val="1"/>
          <w:numId w:val="31"/>
        </w:numPr>
        <w:pBdr>
          <w:top w:val="nil"/>
          <w:left w:val="nil"/>
          <w:bottom w:val="nil"/>
          <w:right w:val="nil"/>
          <w:between w:val="nil"/>
        </w:pBdr>
        <w:tabs>
          <w:tab w:val="left" w:pos="284"/>
        </w:tabs>
        <w:jc w:val="both"/>
        <w:rPr>
          <w:rFonts w:ascii="Arial Narrow" w:eastAsia="Arial Narrow" w:hAnsi="Arial Narrow" w:cs="Arial Narrow"/>
          <w:color w:val="000000"/>
        </w:rPr>
      </w:pPr>
      <w:r>
        <w:rPr>
          <w:rFonts w:ascii="Arial Narrow" w:eastAsia="Arial Narrow" w:hAnsi="Arial Narrow" w:cs="Arial Narrow"/>
          <w:color w:val="000000"/>
        </w:rPr>
        <w:t xml:space="preserve">termin zapłaty wynagrodzenia dla Podwykonawcy/dalszego Podwykonawcy, przewidziany </w:t>
      </w:r>
      <w:r w:rsidR="001952C0">
        <w:rPr>
          <w:rFonts w:ascii="Arial Narrow" w:eastAsia="Arial Narrow" w:hAnsi="Arial Narrow" w:cs="Arial Narrow"/>
          <w:color w:val="000000"/>
        </w:rPr>
        <w:t xml:space="preserve">                     </w:t>
      </w:r>
      <w:r>
        <w:rPr>
          <w:rFonts w:ascii="Arial Narrow" w:eastAsia="Arial Narrow" w:hAnsi="Arial Narrow" w:cs="Arial Narrow"/>
          <w:color w:val="000000"/>
        </w:rPr>
        <w:t>w umowie o podwykonawstwo, nie może być dłuższy niż 30  dni od dnia doręczenia faktury lub rachunku, potwierdzających wykonanie zleconej Podwykonawcy lub dalszemu Podwykonawcy roboty budowlanej,</w:t>
      </w:r>
    </w:p>
    <w:p w:rsidR="006E770A" w:rsidRDefault="00EA1AEE">
      <w:pPr>
        <w:numPr>
          <w:ilvl w:val="1"/>
          <w:numId w:val="31"/>
        </w:numPr>
        <w:pBdr>
          <w:top w:val="nil"/>
          <w:left w:val="nil"/>
          <w:bottom w:val="nil"/>
          <w:right w:val="nil"/>
          <w:between w:val="nil"/>
        </w:pBdr>
        <w:tabs>
          <w:tab w:val="left" w:pos="284"/>
        </w:tabs>
        <w:jc w:val="both"/>
        <w:rPr>
          <w:rFonts w:ascii="Arial Narrow" w:eastAsia="Arial Narrow" w:hAnsi="Arial Narrow" w:cs="Arial Narrow"/>
          <w:color w:val="000000"/>
        </w:rPr>
      </w:pPr>
      <w:r>
        <w:rPr>
          <w:rFonts w:ascii="Arial Narrow" w:eastAsia="Arial Narrow" w:hAnsi="Arial Narrow" w:cs="Arial Narrow"/>
          <w:color w:val="000000"/>
        </w:rPr>
        <w:t xml:space="preserve">termin gwarancji i rękojmi nie może upłynąć wcześniej niż termin gwarancji i rękojmi wskazany </w:t>
      </w:r>
      <w:r w:rsidR="001952C0">
        <w:rPr>
          <w:rFonts w:ascii="Arial Narrow" w:eastAsia="Arial Narrow" w:hAnsi="Arial Narrow" w:cs="Arial Narrow"/>
          <w:color w:val="000000"/>
        </w:rPr>
        <w:t xml:space="preserve">                  </w:t>
      </w:r>
      <w:r>
        <w:rPr>
          <w:rFonts w:ascii="Arial Narrow" w:eastAsia="Arial Narrow" w:hAnsi="Arial Narrow" w:cs="Arial Narrow"/>
          <w:color w:val="000000"/>
        </w:rPr>
        <w:t>w niniejszej umowie w § 4 ust. 3 i 4,</w:t>
      </w:r>
    </w:p>
    <w:p w:rsidR="006E770A" w:rsidRDefault="00EA1AEE">
      <w:pPr>
        <w:numPr>
          <w:ilvl w:val="1"/>
          <w:numId w:val="31"/>
        </w:numPr>
        <w:pBdr>
          <w:top w:val="nil"/>
          <w:left w:val="nil"/>
          <w:bottom w:val="nil"/>
          <w:right w:val="nil"/>
          <w:between w:val="nil"/>
        </w:pBdr>
        <w:tabs>
          <w:tab w:val="left" w:pos="284"/>
        </w:tabs>
        <w:jc w:val="both"/>
        <w:rPr>
          <w:rFonts w:ascii="Arial Narrow" w:eastAsia="Arial Narrow" w:hAnsi="Arial Narrow" w:cs="Arial Narrow"/>
          <w:color w:val="000000"/>
        </w:rPr>
      </w:pPr>
      <w:r>
        <w:rPr>
          <w:rFonts w:ascii="Arial Narrow" w:eastAsia="Arial Narrow" w:hAnsi="Arial Narrow" w:cs="Arial Narrow"/>
          <w:color w:val="000000"/>
        </w:rPr>
        <w:t>obowiązek, o którym mowa w ust. 6 niniejszego paragrafu.</w:t>
      </w:r>
    </w:p>
    <w:p w:rsidR="006E770A" w:rsidRDefault="00EA1AEE">
      <w:pPr>
        <w:numPr>
          <w:ilvl w:val="1"/>
          <w:numId w:val="31"/>
        </w:numPr>
        <w:pBdr>
          <w:top w:val="nil"/>
          <w:left w:val="nil"/>
          <w:bottom w:val="nil"/>
          <w:right w:val="nil"/>
          <w:between w:val="nil"/>
        </w:pBdr>
        <w:tabs>
          <w:tab w:val="left" w:pos="284"/>
        </w:tabs>
        <w:jc w:val="both"/>
        <w:rPr>
          <w:rFonts w:ascii="Arial Narrow" w:eastAsia="Arial Narrow" w:hAnsi="Arial Narrow" w:cs="Arial Narrow"/>
          <w:color w:val="000000"/>
        </w:rPr>
      </w:pPr>
      <w:r>
        <w:rPr>
          <w:rFonts w:ascii="Arial Narrow" w:eastAsia="Arial Narrow" w:hAnsi="Arial Narrow" w:cs="Arial Narrow"/>
          <w:color w:val="000000"/>
        </w:rPr>
        <w:t xml:space="preserve">Dokumenty potwierdzające wiedzę i doświadczenie Podwykonawcy lub dalszego Podwykonawcy, wykazy personelu i sprzętu oraz informacja o kwalifikacjach osób, którymi dysponuje Podwykonawca lub dalszy Podwykonawca w celu realizacji przedmiotu Umowy </w:t>
      </w:r>
      <w:r w:rsidR="001952C0">
        <w:rPr>
          <w:rFonts w:ascii="Arial Narrow" w:eastAsia="Arial Narrow" w:hAnsi="Arial Narrow" w:cs="Arial Narrow"/>
          <w:color w:val="000000"/>
        </w:rPr>
        <w:t xml:space="preserve">                                      </w:t>
      </w:r>
      <w:r>
        <w:rPr>
          <w:rFonts w:ascii="Arial Narrow" w:eastAsia="Arial Narrow" w:hAnsi="Arial Narrow" w:cs="Arial Narrow"/>
          <w:color w:val="000000"/>
        </w:rPr>
        <w:t>o podwykonawstwo będą stanowiły załącznik do umowy o podwykonawstwo,</w:t>
      </w:r>
    </w:p>
    <w:p w:rsidR="006E770A" w:rsidRDefault="00EA1AEE">
      <w:pPr>
        <w:numPr>
          <w:ilvl w:val="1"/>
          <w:numId w:val="31"/>
        </w:numPr>
        <w:pBdr>
          <w:top w:val="nil"/>
          <w:left w:val="nil"/>
          <w:bottom w:val="nil"/>
          <w:right w:val="nil"/>
          <w:between w:val="nil"/>
        </w:pBdr>
        <w:tabs>
          <w:tab w:val="left" w:pos="284"/>
        </w:tabs>
        <w:jc w:val="both"/>
        <w:rPr>
          <w:rFonts w:ascii="Arial Narrow" w:eastAsia="Arial Narrow" w:hAnsi="Arial Narrow" w:cs="Arial Narrow"/>
          <w:color w:val="000000"/>
        </w:rPr>
      </w:pPr>
      <w:r>
        <w:rPr>
          <w:rFonts w:ascii="Arial Narrow" w:eastAsia="Arial Narrow" w:hAnsi="Arial Narrow" w:cs="Arial Narrow"/>
          <w:color w:val="000000"/>
        </w:rPr>
        <w:t>jeśli w umowie z Podwykonawcą/Dalszym Podwykonawcą przewidziany jest obowiązek ustanowienia zabezpieczenia należytego wykonania umowy, kwota zabezpieczenia winna zostać złożona w gotówce lub gwarancji bankowej albo ubezpieczeniowej. Zamawiający nie wyraża zgody, aby kwota zabezpieczenia była zatrzymywana czy potrącana z wynagrodzenia Podwykonawcy.</w:t>
      </w:r>
    </w:p>
    <w:p w:rsidR="006E770A" w:rsidRDefault="00EA1AEE">
      <w:pPr>
        <w:numPr>
          <w:ilvl w:val="0"/>
          <w:numId w:val="10"/>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Umowa o roboty budowlane z Podwykonawcą lub dalszymi Podwykonawcami nie może zawierać postanowień:</w:t>
      </w:r>
    </w:p>
    <w:p w:rsidR="006E770A" w:rsidRDefault="00EA1AEE">
      <w:pPr>
        <w:numPr>
          <w:ilvl w:val="1"/>
          <w:numId w:val="30"/>
        </w:numPr>
        <w:pBdr>
          <w:top w:val="nil"/>
          <w:left w:val="nil"/>
          <w:bottom w:val="nil"/>
          <w:right w:val="nil"/>
          <w:between w:val="nil"/>
        </w:pBdr>
        <w:jc w:val="both"/>
        <w:rPr>
          <w:rFonts w:ascii="Arial Narrow" w:eastAsia="Arial Narrow" w:hAnsi="Arial Narrow" w:cs="Arial Narrow"/>
          <w:color w:val="000000"/>
        </w:rPr>
      </w:pPr>
      <w:bookmarkStart w:id="3" w:name="_heading=h.3znysh7" w:colFirst="0" w:colLast="0"/>
      <w:bookmarkEnd w:id="3"/>
      <w:r>
        <w:rPr>
          <w:rFonts w:ascii="Arial Narrow" w:eastAsia="Arial Narrow" w:hAnsi="Arial Narrow" w:cs="Arial Narrow"/>
          <w:color w:val="000000"/>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6E770A" w:rsidRDefault="00EA1AEE">
      <w:pPr>
        <w:numPr>
          <w:ilvl w:val="1"/>
          <w:numId w:val="30"/>
        </w:num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uzależniających uzyskanie przez Podwykonawcę lub dalszego Podwykonawcę zapłaty od Wykonawcy lub Podwykonawcy wynagrodzenia za wykonanie przedmiotu umowy </w:t>
      </w:r>
      <w:r>
        <w:rPr>
          <w:rFonts w:ascii="Arial Narrow" w:eastAsia="Arial Narrow" w:hAnsi="Arial Narrow" w:cs="Arial Narrow"/>
          <w:color w:val="000000"/>
        </w:rPr>
        <w:br/>
        <w:t>o podwykonawstwo od odbioru robót przez Zamawiającego,</w:t>
      </w:r>
    </w:p>
    <w:p w:rsidR="006E770A" w:rsidRDefault="00EA1AEE">
      <w:pPr>
        <w:numPr>
          <w:ilvl w:val="1"/>
          <w:numId w:val="30"/>
        </w:num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uzależniających zwrot kwot zabezpieczenia przez Wykonawcę Podwykonawcy, od zwrotu zabezpieczenia należytego wykonania umowy Wykonawcy przez Zamawiającego,</w:t>
      </w:r>
    </w:p>
    <w:p w:rsidR="006E770A" w:rsidRDefault="00EA1AEE">
      <w:pPr>
        <w:numPr>
          <w:ilvl w:val="1"/>
          <w:numId w:val="30"/>
        </w:num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dopuszczalnych zabezpieczeń roszczeń Wykonawcy z tytułu niewykonania lub nienależytego wykonania umowy przez Podwykonawcę lub dalszego Podwykonawcę w formie zatrzymania lub potrącenia z wynagrodzenia przysługującego Podwykonawcy lub dalszemu Podwykonawcy </w:t>
      </w:r>
      <w:r w:rsidR="001952C0">
        <w:rPr>
          <w:rFonts w:ascii="Arial Narrow" w:eastAsia="Arial Narrow" w:hAnsi="Arial Narrow" w:cs="Arial Narrow"/>
          <w:color w:val="000000"/>
        </w:rPr>
        <w:t xml:space="preserve">                    </w:t>
      </w:r>
      <w:r>
        <w:rPr>
          <w:rFonts w:ascii="Arial Narrow" w:eastAsia="Arial Narrow" w:hAnsi="Arial Narrow" w:cs="Arial Narrow"/>
          <w:color w:val="000000"/>
        </w:rPr>
        <w:t>z umowy o podwykonawstwo,</w:t>
      </w:r>
    </w:p>
    <w:p w:rsidR="006E770A" w:rsidRDefault="00EA1AEE">
      <w:pPr>
        <w:numPr>
          <w:ilvl w:val="1"/>
          <w:numId w:val="30"/>
        </w:num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highlight w:val="white"/>
        </w:rPr>
        <w:t xml:space="preserve">kształtujących prawa i obowiązki podwykonawcy, w zakresie kar umownych oraz postanowień dotyczących warunków wypłaty wynagrodzenia, w sposób dla niego mniej korzystny niż prawa </w:t>
      </w:r>
      <w:r w:rsidR="001952C0">
        <w:rPr>
          <w:rFonts w:ascii="Arial Narrow" w:eastAsia="Arial Narrow" w:hAnsi="Arial Narrow" w:cs="Arial Narrow"/>
          <w:color w:val="000000"/>
          <w:highlight w:val="white"/>
        </w:rPr>
        <w:t xml:space="preserve">               </w:t>
      </w:r>
      <w:r>
        <w:rPr>
          <w:rFonts w:ascii="Arial Narrow" w:eastAsia="Arial Narrow" w:hAnsi="Arial Narrow" w:cs="Arial Narrow"/>
          <w:color w:val="000000"/>
          <w:highlight w:val="white"/>
        </w:rPr>
        <w:t>i obowiązki Wykonawcy, ukształtowane postanowieniami umowy zawartej między Zamawiającym a Wykonawcą,</w:t>
      </w:r>
    </w:p>
    <w:p w:rsidR="006E770A" w:rsidRDefault="00EA1AEE">
      <w:pPr>
        <w:numPr>
          <w:ilvl w:val="1"/>
          <w:numId w:val="30"/>
        </w:num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highlight w:val="white"/>
        </w:rPr>
        <w:t>przewidujących termin zapłaty dłuższy niż 30 dni od dnia doręczenia wykonawcy, podwykonawcy lub dalszemu podwykonawcy faktury lub rachunku</w:t>
      </w:r>
      <w:r>
        <w:rPr>
          <w:rFonts w:ascii="Arial Narrow" w:eastAsia="Arial Narrow" w:hAnsi="Arial Narrow" w:cs="Arial Narrow"/>
          <w:color w:val="000000"/>
        </w:rPr>
        <w:t>.</w:t>
      </w:r>
    </w:p>
    <w:p w:rsidR="006E770A" w:rsidRDefault="00EA1AEE">
      <w:pPr>
        <w:numPr>
          <w:ilvl w:val="0"/>
          <w:numId w:val="10"/>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 xml:space="preserve">Zamawiający zgłasza pisemnie zastrzeżenia do projektu umowy/zmiany umowy </w:t>
      </w:r>
      <w:r>
        <w:rPr>
          <w:rFonts w:ascii="Arial Narrow" w:eastAsia="Arial Narrow" w:hAnsi="Arial Narrow" w:cs="Arial Narrow"/>
          <w:color w:val="000000"/>
        </w:rPr>
        <w:br/>
        <w:t xml:space="preserve">o podwykonawstwo lub zgłosi sprzeciw do umowy jeżeli umowa/zmiana umowy nie spełnia wymagań określonych w ust. 8 niniejszego paragrafu, w szczególności, jeżeli zakres projektu umowy/umowy/zmiany o podwykonawstwo jest niezgodny z przedmiotem niniejszej umowy, oraz jeżeli zawiera zapisy określone w ust. 9 niniejszego paragrafu. </w:t>
      </w:r>
    </w:p>
    <w:p w:rsidR="006E770A" w:rsidRDefault="00EA1AEE">
      <w:pPr>
        <w:numPr>
          <w:ilvl w:val="0"/>
          <w:numId w:val="10"/>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Do wszelkich projektów umów/umów/zmian umów o podwykonawstwo, których przedmiotem są roboty budowlane między Wykonawcą/Podwykonawcą/dalszym Podwykonawcą stosuje się procedurę określoną w ust. 1-9 niniejszego paragrafu.</w:t>
      </w:r>
    </w:p>
    <w:p w:rsidR="006E770A" w:rsidRDefault="00EA1AEE">
      <w:pPr>
        <w:numPr>
          <w:ilvl w:val="0"/>
          <w:numId w:val="10"/>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 xml:space="preserve">Niewypełnienie przez Wykonawcę/Podwykonawcę/dalszego Podwykonawcę obowiązków uzyskania akceptacji Zamawiającego projektu umowy/umowy/zmian umowy stanowi podstawę </w:t>
      </w:r>
      <w:r>
        <w:rPr>
          <w:rFonts w:ascii="Arial Narrow" w:eastAsia="Arial Narrow" w:hAnsi="Arial Narrow" w:cs="Arial Narrow"/>
          <w:color w:val="000000"/>
        </w:rPr>
        <w:br/>
        <w:t xml:space="preserve">do natychmiastowego usunięcia Podwykonawcy/dalszego podwykonawcy przez Zamawiającego lub żądanie od Wykonawcy usunięcia przedmiotowego Podwykonawcy / dalszego podwykonawcy </w:t>
      </w:r>
      <w:r w:rsidR="001952C0">
        <w:rPr>
          <w:rFonts w:ascii="Arial Narrow" w:eastAsia="Arial Narrow" w:hAnsi="Arial Narrow" w:cs="Arial Narrow"/>
          <w:color w:val="000000"/>
        </w:rPr>
        <w:t xml:space="preserve">                      </w:t>
      </w:r>
      <w:r>
        <w:rPr>
          <w:rFonts w:ascii="Arial Narrow" w:eastAsia="Arial Narrow" w:hAnsi="Arial Narrow" w:cs="Arial Narrow"/>
          <w:color w:val="000000"/>
        </w:rPr>
        <w:t>z Terenu Budowy oraz obciążenia Wykonawcy karą umowną.</w:t>
      </w:r>
    </w:p>
    <w:p w:rsidR="006E770A" w:rsidRDefault="00EA1AEE">
      <w:pPr>
        <w:numPr>
          <w:ilvl w:val="0"/>
          <w:numId w:val="10"/>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 xml:space="preserve">Wykonawca zobowiązany jest do przedłożenia Zamawiającemu poświadczonej za zgodność </w:t>
      </w:r>
      <w:r w:rsidR="001952C0">
        <w:rPr>
          <w:rFonts w:ascii="Arial Narrow" w:eastAsia="Arial Narrow" w:hAnsi="Arial Narrow" w:cs="Arial Narrow"/>
          <w:color w:val="000000"/>
        </w:rPr>
        <w:t xml:space="preserve">                        </w:t>
      </w:r>
      <w:r>
        <w:rPr>
          <w:rFonts w:ascii="Arial Narrow" w:eastAsia="Arial Narrow" w:hAnsi="Arial Narrow" w:cs="Arial Narrow"/>
          <w:color w:val="000000"/>
        </w:rPr>
        <w:t>z oryginałem kopii zawartej umowy/zmiany umowy o podwykonawstwo, której przedmiotem są dostawy lub usługi stanowiące część przedmiotu umowy, w terminie 7 dni od dnia jej zawarcia, z wyłączeniem Umów o podwykonawstwo wartości mniejszej niż 0,5 % wartości umowy brutto w sprawie zamówienia publicznego, o którym mowa w § 7 ust. 1, oraz Umów o podwykonawstwo, których przedmiot został wskazany w SWZ jako niepodlegający temu obowiązkowi, przy czym wyłączenie to nie dotyczy Umów o podwykonawstwo w zakresie dostaw lub usług o wartości większej niż 50.000 zł oraz wyszczególnionych w SWZ. Podwykonawca lub dalszy podwykonawca, przedkłada poświadczoną za zgodność z oryginałem kopię zawartej umowy/zmiany umowy o podwykonawstwo, której przedmiotem są dostawy lub usługi stanowiące część przedmiotu umowy Zamawiającemu i Wykonawcy.</w:t>
      </w:r>
    </w:p>
    <w:p w:rsidR="006E770A" w:rsidRDefault="00EA1AEE">
      <w:pPr>
        <w:numPr>
          <w:ilvl w:val="0"/>
          <w:numId w:val="10"/>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W przypadku niewypełnienia przez Wykonawcę/Podwykonawcę/dalszego podwykonawcę na wezwanie Zamawiającego obowiązku zmiany umowy/zmiany umowy której przedmiotem są dostawy lub usługi stanowiące część przedmiotu umowy, o której mowa w ust. 13 w zakresie skrócenia terminu zapłaty dłuższego niż 30 dni do 30 dni, Zamawiający będzie uprawniony do nałożenia na Wykonawcę/Podwykonawcę/dalszego podwykonawcę kary umownej.</w:t>
      </w:r>
    </w:p>
    <w:p w:rsidR="006E770A" w:rsidRDefault="00EA1AEE">
      <w:pPr>
        <w:numPr>
          <w:ilvl w:val="0"/>
          <w:numId w:val="10"/>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Umowy o podwykonawstwo zawarte z naruszeniem postanowień ust. 1-12 i ust. 13 niniejszego paragrafu stanowią rażące naruszenie niniejszej umowy.</w:t>
      </w:r>
    </w:p>
    <w:p w:rsidR="006E770A" w:rsidRDefault="00EA1AEE">
      <w:pPr>
        <w:numPr>
          <w:ilvl w:val="0"/>
          <w:numId w:val="10"/>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Brak zgłoszenia Zamawiającemu robót/dostaw/usług realizowanych przez Podwykonawcę/dalszego Podwykonawcę traktowany będzie jako realizacja robót budowlanych objętych niniejszą umową przez Wykonawcę siłami własnymi.</w:t>
      </w:r>
    </w:p>
    <w:p w:rsidR="006E770A" w:rsidRDefault="00EA1AEE">
      <w:pPr>
        <w:numPr>
          <w:ilvl w:val="0"/>
          <w:numId w:val="10"/>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Za działania lub zaniechania Podwykonawców/dalszych podwykonawców Wykonawca odpowiada jak za własne.</w:t>
      </w:r>
    </w:p>
    <w:p w:rsidR="006E770A" w:rsidRDefault="00EA1AEE">
      <w:pPr>
        <w:numPr>
          <w:ilvl w:val="0"/>
          <w:numId w:val="10"/>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W ramach Ubezpieczenia Wykonawcy ubezpieczonymi będą także wszyscy Podwykonawcy/dalsi Podwykonawcy.</w:t>
      </w:r>
    </w:p>
    <w:p w:rsidR="006E770A" w:rsidRDefault="00EA1AEE">
      <w:pPr>
        <w:numPr>
          <w:ilvl w:val="0"/>
          <w:numId w:val="10"/>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 xml:space="preserve">W przypadku, gdy projekt Umowy o podwykonawstwo lub projekt zmiany Umowy o podwykonawstwo  </w:t>
      </w:r>
      <w:r>
        <w:rPr>
          <w:rFonts w:ascii="Arial Narrow" w:eastAsia="Arial Narrow" w:hAnsi="Arial Narrow" w:cs="Arial Narrow"/>
          <w:color w:val="000000"/>
        </w:rPr>
        <w:br/>
        <w:t xml:space="preserve">i ich zmiany sporządzane są w języku obcym, Wykonawca, Podwykonawca lub dalszy Podwykonawca jest zobowiązany załączyć do przedkładanego projektu jego tłumaczenie na język polski, </w:t>
      </w:r>
      <w:r w:rsidR="001952C0">
        <w:rPr>
          <w:rFonts w:ascii="Arial Narrow" w:eastAsia="Arial Narrow" w:hAnsi="Arial Narrow" w:cs="Arial Narrow"/>
          <w:color w:val="000000"/>
        </w:rPr>
        <w:t xml:space="preserve">                             </w:t>
      </w:r>
      <w:r>
        <w:rPr>
          <w:rFonts w:ascii="Arial Narrow" w:eastAsia="Arial Narrow" w:hAnsi="Arial Narrow" w:cs="Arial Narrow"/>
          <w:color w:val="000000"/>
        </w:rPr>
        <w:t>a w przypadku kopii Umowy o podwykonawstwo – tłumaczenie przysięgłe umowy na język polski.</w:t>
      </w:r>
    </w:p>
    <w:p w:rsidR="006E770A" w:rsidRDefault="00EA1AEE">
      <w:pPr>
        <w:numPr>
          <w:ilvl w:val="0"/>
          <w:numId w:val="10"/>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Niezależnie od postanowień ust. 1-19 powyżej, zamiar wprowadzenia Podwykonawcy na teren budowy w celu wykonania zakresu robót określonego w ofercie, Wykonawca powinien zgłosić Zamawiającemu z co najmniej 3-dniowym wyprzedzeniem. Bez zgody Zamawiającego, Wykonawca nie może umożliwić Podwykonawcy wejścia na teren budowy i rozpoczęcia prac, zaś sprzeczne z niniejszymi postanowieniami postępowanie Wykonawcy uznane będzie za nienależyte wykonanie umowy.</w:t>
      </w:r>
    </w:p>
    <w:p w:rsidR="006E770A" w:rsidRDefault="00EA1AEE">
      <w:pPr>
        <w:numPr>
          <w:ilvl w:val="0"/>
          <w:numId w:val="10"/>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Zamawiający nie wyraża zgody na wykonanie części robót przez Podwykonawców, na których nie wyraził zgody w formie pisemnej, w trybie określonym powyżej.  Wyklucza się odmienną interpretację postanowień umowy, nawet jeśli w trakcie procesu inwestycyjnego Zamawiający lub jego reprezentanci na budowie powezmą wiedzę o innych uczestnikach robót budowlanych.</w:t>
      </w:r>
    </w:p>
    <w:p w:rsidR="006E770A" w:rsidRDefault="00EA1AEE">
      <w:pPr>
        <w:numPr>
          <w:ilvl w:val="0"/>
          <w:numId w:val="10"/>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Jeżeli powierzenie podwykonawcy wykonania części zamówienia na roboty budowlane lub usługi nastąpi w trakcie realizacji przedmiotowego zadania, Wykonawca na żądanie Zamawiającego przedstawi oświadczenie podwykonawcy, o którym mowa w art. 125 ust. 1 ustawy PZP lub  podmiotowe środki dowodowe dotyczące tego podwykonawcy  potwierdzające brak podstaw wykluczenia wobec tego podwykonawcy, o których mowa w art. 108 i art. 109 ustawy PZP.</w:t>
      </w:r>
    </w:p>
    <w:p w:rsidR="006E770A" w:rsidRDefault="00EA1AEE">
      <w:pPr>
        <w:numPr>
          <w:ilvl w:val="0"/>
          <w:numId w:val="10"/>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Zapisy ust. 22 stosuje się wobec dalszych podwykonawców.</w:t>
      </w:r>
    </w:p>
    <w:p w:rsidR="006E770A" w:rsidRDefault="00EA1AEE">
      <w:pPr>
        <w:spacing w:before="240"/>
        <w:jc w:val="center"/>
        <w:rPr>
          <w:rFonts w:ascii="Arial Narrow" w:eastAsia="Arial Narrow" w:hAnsi="Arial Narrow" w:cs="Arial Narrow"/>
          <w:b/>
        </w:rPr>
      </w:pPr>
      <w:r>
        <w:rPr>
          <w:rFonts w:ascii="Arial Narrow" w:eastAsia="Arial Narrow" w:hAnsi="Arial Narrow" w:cs="Arial Narrow"/>
          <w:b/>
        </w:rPr>
        <w:t>§ 7</w:t>
      </w:r>
    </w:p>
    <w:p w:rsidR="006E770A" w:rsidRDefault="00EA1AEE">
      <w:pPr>
        <w:spacing w:after="240"/>
        <w:jc w:val="center"/>
        <w:rPr>
          <w:rFonts w:ascii="Arial Narrow" w:eastAsia="Arial Narrow" w:hAnsi="Arial Narrow" w:cs="Arial Narrow"/>
          <w:b/>
        </w:rPr>
      </w:pPr>
      <w:r>
        <w:rPr>
          <w:rFonts w:ascii="Arial Narrow" w:eastAsia="Arial Narrow" w:hAnsi="Arial Narrow" w:cs="Arial Narrow"/>
          <w:b/>
        </w:rPr>
        <w:t>(wynagrodzenie)</w:t>
      </w:r>
    </w:p>
    <w:p w:rsidR="006E770A" w:rsidRDefault="00EA1AEE">
      <w:pPr>
        <w:numPr>
          <w:ilvl w:val="0"/>
          <w:numId w:val="11"/>
        </w:numPr>
        <w:pBdr>
          <w:top w:val="nil"/>
          <w:left w:val="nil"/>
          <w:bottom w:val="nil"/>
          <w:right w:val="nil"/>
          <w:between w:val="nil"/>
        </w:pBdr>
        <w:tabs>
          <w:tab w:val="left" w:pos="284"/>
        </w:tabs>
        <w:jc w:val="both"/>
        <w:rPr>
          <w:rFonts w:ascii="Arial Narrow" w:eastAsia="Arial Narrow" w:hAnsi="Arial Narrow" w:cs="Arial Narrow"/>
          <w:color w:val="000000"/>
        </w:rPr>
      </w:pPr>
      <w:r>
        <w:rPr>
          <w:rFonts w:ascii="Arial Narrow" w:eastAsia="Arial Narrow" w:hAnsi="Arial Narrow" w:cs="Arial Narrow"/>
          <w:color w:val="000000"/>
        </w:rPr>
        <w:t xml:space="preserve">Za wykonanie całości Przedmiotu Umowy Wykonawca otrzyma wynagrodzenie ryczałtowe </w:t>
      </w:r>
      <w:r w:rsidR="001952C0">
        <w:rPr>
          <w:rFonts w:ascii="Arial Narrow" w:eastAsia="Arial Narrow" w:hAnsi="Arial Narrow" w:cs="Arial Narrow"/>
          <w:color w:val="000000"/>
        </w:rPr>
        <w:t xml:space="preserve">                             </w:t>
      </w:r>
      <w:r>
        <w:rPr>
          <w:rFonts w:ascii="Arial Narrow" w:eastAsia="Arial Narrow" w:hAnsi="Arial Narrow" w:cs="Arial Narrow"/>
          <w:color w:val="000000"/>
        </w:rPr>
        <w:t>w wysokości: ………………. zł netto powiększone o podatek VAT ……. % tj. w kwocie: ………… zł, co stanowi kwotę: ……….. zł brutto (słownie: …………. złotych 00/100), zwane w dalszej części Umowy „Wynagrodzeniem”.</w:t>
      </w:r>
    </w:p>
    <w:p w:rsidR="006E770A" w:rsidRDefault="00EA1AEE">
      <w:pPr>
        <w:numPr>
          <w:ilvl w:val="0"/>
          <w:numId w:val="11"/>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 xml:space="preserve">Strony zgodnie ustalają że Wynagrodzenie obejmuje wykonanie wszystkich zobowiązań niezbędnych do wykonania Przedmiotu Umowy. </w:t>
      </w:r>
    </w:p>
    <w:p w:rsidR="006E770A" w:rsidRDefault="00EA1AEE">
      <w:pPr>
        <w:numPr>
          <w:ilvl w:val="0"/>
          <w:numId w:val="11"/>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Wykonawca zobowiązany jest do pisemnego informowania Zamawiającego o każdej zmianie siedziby, nazwy, nr konta bankowego, nr NIP, REGON i nr telefonu.</w:t>
      </w:r>
    </w:p>
    <w:p w:rsidR="00301C77" w:rsidRDefault="00EA1AEE" w:rsidP="00301C77">
      <w:pPr>
        <w:numPr>
          <w:ilvl w:val="0"/>
          <w:numId w:val="11"/>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 xml:space="preserve">Ustalone Wynagrodzenie ryczałtowe jest niezmienne, nie podlega przeliczeniom i obejmuje wszelkie koszty niezbędne dla wykonania Przedmiotu Umowy w pełnym zakresie, w tym koszty wykonania wszystkich zobowiązań zaciągniętych przez Wykonawcę na mocy Umowy, koszty czynności przygotowawczych i pomocniczych, koszty nabycia i transportu materiałów, jak również koszty sprzętu i robocizny, jak i wszelkie inne koszty wykonania Robót, koszty wytworzenia Dokumentacji Projektowej, koszty uzyskania niezbędnych danych, opinii, uzgodnień, decyzji zgodnie z obowiązującymi przepisami prawa, koszty wszelkich robót, czynności, materiałów i rozwiązań nieopisanych lub niewymienionych </w:t>
      </w:r>
      <w:r w:rsidR="001952C0">
        <w:rPr>
          <w:rFonts w:ascii="Arial Narrow" w:eastAsia="Arial Narrow" w:hAnsi="Arial Narrow" w:cs="Arial Narrow"/>
          <w:color w:val="000000"/>
        </w:rPr>
        <w:t xml:space="preserve">             </w:t>
      </w:r>
      <w:r>
        <w:rPr>
          <w:rFonts w:ascii="Arial Narrow" w:eastAsia="Arial Narrow" w:hAnsi="Arial Narrow" w:cs="Arial Narrow"/>
          <w:color w:val="000000"/>
        </w:rPr>
        <w:t>w Dokumentacji Projektowej, a koniecznych do wykonania lub zastosowania z punktu widzenia prawa, sztuki lub praktyki budowlanej, zysk Wykonawcy, oraz koszty wszelkich innych świadczeń, których wykonanie jest niezbędne dla prawidłowego zakończenia Przedmiotu Umowy, z zastrzeżeniem możliwości zmiany na zasadach określonych w niniejszej umowie.</w:t>
      </w:r>
    </w:p>
    <w:p w:rsidR="006E770A" w:rsidRPr="00AC1B5F" w:rsidRDefault="00EA1AEE">
      <w:pPr>
        <w:spacing w:before="240"/>
        <w:jc w:val="center"/>
        <w:rPr>
          <w:rFonts w:ascii="Arial Narrow" w:eastAsia="Arial Narrow" w:hAnsi="Arial Narrow" w:cs="Arial Narrow"/>
          <w:b/>
        </w:rPr>
      </w:pPr>
      <w:r w:rsidRPr="00AC1B5F">
        <w:rPr>
          <w:rFonts w:ascii="Arial Narrow" w:eastAsia="Arial Narrow" w:hAnsi="Arial Narrow" w:cs="Arial Narrow"/>
          <w:b/>
        </w:rPr>
        <w:t xml:space="preserve">§ 8 </w:t>
      </w:r>
    </w:p>
    <w:p w:rsidR="006E770A" w:rsidRDefault="00EA1AEE">
      <w:pPr>
        <w:spacing w:after="240"/>
        <w:jc w:val="center"/>
        <w:rPr>
          <w:rFonts w:ascii="Arial Narrow" w:eastAsia="Arial Narrow" w:hAnsi="Arial Narrow" w:cs="Arial Narrow"/>
          <w:b/>
        </w:rPr>
      </w:pPr>
      <w:r w:rsidRPr="00AC1B5F">
        <w:rPr>
          <w:rFonts w:ascii="Arial Narrow" w:eastAsia="Arial Narrow" w:hAnsi="Arial Narrow" w:cs="Arial Narrow"/>
          <w:b/>
        </w:rPr>
        <w:t>(płatność)</w:t>
      </w:r>
      <w:r>
        <w:rPr>
          <w:rFonts w:ascii="Arial Narrow" w:eastAsia="Arial Narrow" w:hAnsi="Arial Narrow" w:cs="Arial Narrow"/>
          <w:b/>
        </w:rPr>
        <w:t xml:space="preserve"> </w:t>
      </w:r>
    </w:p>
    <w:p w:rsidR="006E770A" w:rsidRDefault="00EA1AEE">
      <w:pPr>
        <w:numPr>
          <w:ilvl w:val="0"/>
          <w:numId w:val="26"/>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Wynagrodzenie płatne będzie na podstawie faktur</w:t>
      </w:r>
      <w:r w:rsidR="003D3302">
        <w:rPr>
          <w:rFonts w:ascii="Arial Narrow" w:eastAsia="Arial Narrow" w:hAnsi="Arial Narrow" w:cs="Arial Narrow"/>
          <w:color w:val="000000"/>
        </w:rPr>
        <w:t xml:space="preserve"> częściowych i końcowej, wystawionych do 5</w:t>
      </w:r>
      <w:r>
        <w:rPr>
          <w:rFonts w:ascii="Arial Narrow" w:eastAsia="Arial Narrow" w:hAnsi="Arial Narrow" w:cs="Arial Narrow"/>
          <w:color w:val="000000"/>
        </w:rPr>
        <w:t xml:space="preserve"> dni roboczych od dnia podpisania protokołów, o których mowa w ust. 2 i 3 z zastrzeż</w:t>
      </w:r>
      <w:r w:rsidR="003D3302">
        <w:rPr>
          <w:rFonts w:ascii="Arial Narrow" w:eastAsia="Arial Narrow" w:hAnsi="Arial Narrow" w:cs="Arial Narrow"/>
          <w:color w:val="000000"/>
        </w:rPr>
        <w:t>eniem ust. 11</w:t>
      </w:r>
      <w:r w:rsidR="00FC2722">
        <w:rPr>
          <w:rFonts w:ascii="Arial Narrow" w:eastAsia="Arial Narrow" w:hAnsi="Arial Narrow" w:cs="Arial Narrow"/>
          <w:color w:val="000000"/>
        </w:rPr>
        <w:t xml:space="preserve">. </w:t>
      </w:r>
    </w:p>
    <w:p w:rsidR="003D3302" w:rsidRPr="003E3F55" w:rsidRDefault="003D3302">
      <w:pPr>
        <w:numPr>
          <w:ilvl w:val="0"/>
          <w:numId w:val="26"/>
        </w:numPr>
        <w:pBdr>
          <w:top w:val="nil"/>
          <w:left w:val="nil"/>
          <w:bottom w:val="nil"/>
          <w:right w:val="nil"/>
          <w:between w:val="nil"/>
        </w:pBdr>
        <w:tabs>
          <w:tab w:val="left" w:pos="284"/>
        </w:tabs>
        <w:spacing w:after="120"/>
        <w:jc w:val="both"/>
        <w:rPr>
          <w:rFonts w:ascii="Arial Narrow" w:eastAsia="Arial Narrow" w:hAnsi="Arial Narrow" w:cs="Arial Narrow"/>
          <w:b/>
          <w:color w:val="000000"/>
        </w:rPr>
      </w:pPr>
      <w:r w:rsidRPr="003E3F55">
        <w:rPr>
          <w:rFonts w:ascii="Arial Narrow" w:eastAsia="Arial Narrow" w:hAnsi="Arial Narrow" w:cs="Arial Narrow"/>
          <w:b/>
          <w:color w:val="000000"/>
        </w:rPr>
        <w:t>Płatności częściowe</w:t>
      </w:r>
      <w:r w:rsidR="00266B01" w:rsidRPr="003E3F55">
        <w:rPr>
          <w:rFonts w:ascii="Arial Narrow" w:eastAsia="Arial Narrow" w:hAnsi="Arial Narrow" w:cs="Arial Narrow"/>
          <w:b/>
          <w:color w:val="000000"/>
        </w:rPr>
        <w:t xml:space="preserve"> </w:t>
      </w:r>
      <w:r w:rsidRPr="003E3F55">
        <w:rPr>
          <w:rFonts w:ascii="Arial Narrow" w:eastAsia="Arial Narrow" w:hAnsi="Arial Narrow" w:cs="Arial Narrow"/>
          <w:b/>
          <w:color w:val="000000"/>
        </w:rPr>
        <w:t>dokonywane będą proporcjonalnie do rzeczowego postępu prac na podstawie podpisanych przez Strony protokołów odbiorów częściowych,</w:t>
      </w:r>
      <w:r w:rsidR="004F3823" w:rsidRPr="003E3F55">
        <w:rPr>
          <w:rFonts w:ascii="Arial Narrow" w:eastAsia="Arial Narrow" w:hAnsi="Arial Narrow" w:cs="Arial Narrow"/>
          <w:b/>
          <w:color w:val="000000"/>
        </w:rPr>
        <w:t xml:space="preserve"> rzeczowego postępu prac do wys</w:t>
      </w:r>
      <w:r w:rsidRPr="003E3F55">
        <w:rPr>
          <w:rFonts w:ascii="Arial Narrow" w:eastAsia="Arial Narrow" w:hAnsi="Arial Narrow" w:cs="Arial Narrow"/>
          <w:b/>
          <w:color w:val="000000"/>
        </w:rPr>
        <w:t xml:space="preserve">okości 80% całkowitego wynagrodzenia brutto, z </w:t>
      </w:r>
      <w:r w:rsidR="00266B01" w:rsidRPr="003E3F55">
        <w:rPr>
          <w:rFonts w:ascii="Arial Narrow" w:eastAsia="Arial Narrow" w:hAnsi="Arial Narrow" w:cs="Arial Narrow"/>
          <w:b/>
          <w:color w:val="000000"/>
        </w:rPr>
        <w:t>zastrzeżeniem, że kwota częściowych płatności dokonanych w 2024 roku nie może przekroczyć  165.598,00</w:t>
      </w:r>
      <w:r w:rsidR="003E3F55">
        <w:rPr>
          <w:rFonts w:ascii="Arial Narrow" w:eastAsia="Arial Narrow" w:hAnsi="Arial Narrow" w:cs="Arial Narrow"/>
          <w:b/>
          <w:color w:val="000000"/>
        </w:rPr>
        <w:t xml:space="preserve"> </w:t>
      </w:r>
      <w:r w:rsidR="00266B01" w:rsidRPr="003E3F55">
        <w:rPr>
          <w:rFonts w:ascii="Arial Narrow" w:eastAsia="Arial Narrow" w:hAnsi="Arial Narrow" w:cs="Arial Narrow"/>
          <w:b/>
          <w:color w:val="000000"/>
        </w:rPr>
        <w:t>zł. brutto.</w:t>
      </w:r>
    </w:p>
    <w:p w:rsidR="006E770A" w:rsidRDefault="00EA1AEE">
      <w:pPr>
        <w:numPr>
          <w:ilvl w:val="0"/>
          <w:numId w:val="26"/>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Podstawą wystawienia faktur częściowych będą</w:t>
      </w:r>
      <w:r w:rsidR="00FC2722">
        <w:rPr>
          <w:rFonts w:ascii="Arial Narrow" w:eastAsia="Arial Narrow" w:hAnsi="Arial Narrow" w:cs="Arial Narrow"/>
          <w:color w:val="000000"/>
        </w:rPr>
        <w:t xml:space="preserve"> </w:t>
      </w:r>
      <w:r>
        <w:rPr>
          <w:rFonts w:ascii="Arial Narrow" w:eastAsia="Arial Narrow" w:hAnsi="Arial Narrow" w:cs="Arial Narrow"/>
          <w:color w:val="000000"/>
        </w:rPr>
        <w:t xml:space="preserve">– Protokoły Odbioru Częściowego. </w:t>
      </w:r>
    </w:p>
    <w:p w:rsidR="006E770A" w:rsidRDefault="00EA1AEE">
      <w:pPr>
        <w:numPr>
          <w:ilvl w:val="0"/>
          <w:numId w:val="26"/>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 xml:space="preserve">Podstawą wystawienia faktury końcowej </w:t>
      </w:r>
      <w:r w:rsidR="00FC2722">
        <w:rPr>
          <w:rFonts w:ascii="Arial Narrow" w:eastAsia="Arial Narrow" w:hAnsi="Arial Narrow" w:cs="Arial Narrow"/>
          <w:color w:val="000000"/>
        </w:rPr>
        <w:t xml:space="preserve">będzie </w:t>
      </w:r>
      <w:r>
        <w:rPr>
          <w:rFonts w:ascii="Arial Narrow" w:eastAsia="Arial Narrow" w:hAnsi="Arial Narrow" w:cs="Arial Narrow"/>
          <w:color w:val="000000"/>
        </w:rPr>
        <w:t xml:space="preserve">- Protokół Odbioru Końcowego. </w:t>
      </w:r>
    </w:p>
    <w:p w:rsidR="006E770A" w:rsidRDefault="00EA1AEE">
      <w:pPr>
        <w:numPr>
          <w:ilvl w:val="0"/>
          <w:numId w:val="26"/>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 xml:space="preserve">Płatności odbywać się będą na podstawie faktur wystawionych na adres: </w:t>
      </w:r>
    </w:p>
    <w:p w:rsidR="006E770A" w:rsidRDefault="00EA1AEE">
      <w:pPr>
        <w:pBdr>
          <w:top w:val="nil"/>
          <w:left w:val="nil"/>
          <w:bottom w:val="nil"/>
          <w:right w:val="nil"/>
          <w:between w:val="nil"/>
        </w:pBdr>
        <w:tabs>
          <w:tab w:val="left" w:pos="284"/>
        </w:tabs>
        <w:spacing w:after="120"/>
        <w:ind w:left="786"/>
        <w:jc w:val="both"/>
        <w:rPr>
          <w:rFonts w:ascii="Arial Narrow" w:eastAsia="Arial Narrow" w:hAnsi="Arial Narrow" w:cs="Arial Narrow"/>
          <w:color w:val="000000"/>
        </w:rPr>
      </w:pPr>
      <w:r>
        <w:rPr>
          <w:rFonts w:ascii="Arial Narrow" w:eastAsia="Arial Narrow" w:hAnsi="Arial Narrow" w:cs="Arial Narrow"/>
          <w:color w:val="000000"/>
        </w:rPr>
        <w:t xml:space="preserve">NABYWCA: Gmina Strzelce Krajeńskie, Al. Wolności 48, 66-500 Strzelce Kraj., NIP: 5992777199; </w:t>
      </w:r>
    </w:p>
    <w:p w:rsidR="006E770A" w:rsidRDefault="00EA1AEE">
      <w:pPr>
        <w:numPr>
          <w:ilvl w:val="0"/>
          <w:numId w:val="23"/>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 xml:space="preserve">Adres wysyłki faktury w wersji papierowej: Urząd Miejski w Strzelcach Kraj. Aleja Wolności 48, 66-500 Strzelce Kraj. </w:t>
      </w:r>
    </w:p>
    <w:p w:rsidR="006E770A" w:rsidRDefault="00AC1B5F">
      <w:pPr>
        <w:numPr>
          <w:ilvl w:val="0"/>
          <w:numId w:val="23"/>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Adres mailowy</w:t>
      </w:r>
      <w:r w:rsidR="00EA1AEE">
        <w:rPr>
          <w:rFonts w:ascii="Arial Narrow" w:eastAsia="Arial Narrow" w:hAnsi="Arial Narrow" w:cs="Arial Narrow"/>
          <w:color w:val="000000"/>
        </w:rPr>
        <w:t>: urzad@strzelce.pl</w:t>
      </w:r>
    </w:p>
    <w:p w:rsidR="006E770A" w:rsidRDefault="00EA1AEE">
      <w:pPr>
        <w:numPr>
          <w:ilvl w:val="0"/>
          <w:numId w:val="23"/>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 xml:space="preserve">Ustrukturyzowane faktury elektroniczne: Skrzynka typ: …………………………. Zamawiający informuje, iż posiada konto na platformie elektronicznego fakturowania (w skrócie PEF), umożliwiające odbiór </w:t>
      </w:r>
      <w:r w:rsidR="00F904E8">
        <w:rPr>
          <w:rFonts w:ascii="Arial Narrow" w:eastAsia="Arial Narrow" w:hAnsi="Arial Narrow" w:cs="Arial Narrow"/>
          <w:color w:val="000000"/>
        </w:rPr>
        <w:t xml:space="preserve">             </w:t>
      </w:r>
      <w:r>
        <w:rPr>
          <w:rFonts w:ascii="Arial Narrow" w:eastAsia="Arial Narrow" w:hAnsi="Arial Narrow" w:cs="Arial Narrow"/>
          <w:color w:val="000000"/>
        </w:rPr>
        <w:t xml:space="preserve">i przesyłanie ustrukturyzowanych faktur elektronicznych. Wykonawca oświadcza, że: </w:t>
      </w:r>
    </w:p>
    <w:p w:rsidR="006E770A" w:rsidRDefault="00EA1AEE">
      <w:pPr>
        <w:tabs>
          <w:tab w:val="left" w:pos="284"/>
        </w:tabs>
        <w:spacing w:after="120"/>
        <w:ind w:left="284"/>
        <w:jc w:val="both"/>
        <w:rPr>
          <w:rFonts w:ascii="Arial Narrow" w:eastAsia="Arial Narrow" w:hAnsi="Arial Narrow" w:cs="Arial Narrow"/>
        </w:rPr>
      </w:pPr>
      <w:r>
        <w:rPr>
          <w:rFonts w:ascii="Arial Narrow" w:eastAsia="Arial Narrow" w:hAnsi="Arial Narrow" w:cs="Arial Narrow"/>
        </w:rPr>
        <w:tab/>
        <w:t xml:space="preserve">zamierza </w:t>
      </w:r>
    </w:p>
    <w:p w:rsidR="006E770A" w:rsidRDefault="00EA1AEE">
      <w:pPr>
        <w:tabs>
          <w:tab w:val="left" w:pos="284"/>
        </w:tabs>
        <w:spacing w:after="120"/>
        <w:ind w:left="284"/>
        <w:jc w:val="both"/>
        <w:rPr>
          <w:rFonts w:ascii="Arial Narrow" w:eastAsia="Arial Narrow" w:hAnsi="Arial Narrow" w:cs="Arial Narrow"/>
        </w:rPr>
      </w:pPr>
      <w:r>
        <w:rPr>
          <w:rFonts w:ascii="Arial Narrow" w:eastAsia="Arial Narrow" w:hAnsi="Arial Narrow" w:cs="Arial Narrow"/>
        </w:rPr>
        <w:tab/>
        <w:t xml:space="preserve">nie zamierza </w:t>
      </w:r>
    </w:p>
    <w:p w:rsidR="006E770A" w:rsidRDefault="00EA1AEE">
      <w:pPr>
        <w:tabs>
          <w:tab w:val="left" w:pos="284"/>
        </w:tabs>
        <w:spacing w:after="120"/>
        <w:ind w:left="708"/>
        <w:jc w:val="both"/>
        <w:rPr>
          <w:rFonts w:ascii="Arial Narrow" w:eastAsia="Arial Narrow" w:hAnsi="Arial Narrow" w:cs="Arial Narrow"/>
        </w:rPr>
      </w:pPr>
      <w:r>
        <w:rPr>
          <w:rFonts w:ascii="Arial Narrow" w:eastAsia="Arial Narrow" w:hAnsi="Arial Narrow" w:cs="Arial Narrow"/>
        </w:rPr>
        <w:t xml:space="preserve">wysyłać za pośrednictwem PEF ustrukturyzowane faktury elektroniczne, o których mowa w art. 2 pkt. 4 ustawy z dnia 9 listopada 2018 r. o elektronicznym fakturowaniu w zamówieniach publicznych (Dz. U. </w:t>
      </w:r>
      <w:r w:rsidR="00F904E8">
        <w:rPr>
          <w:rFonts w:ascii="Arial Narrow" w:eastAsia="Arial Narrow" w:hAnsi="Arial Narrow" w:cs="Arial Narrow"/>
        </w:rPr>
        <w:t xml:space="preserve">              </w:t>
      </w:r>
      <w:r>
        <w:rPr>
          <w:rFonts w:ascii="Arial Narrow" w:eastAsia="Arial Narrow" w:hAnsi="Arial Narrow" w:cs="Arial Narrow"/>
        </w:rPr>
        <w:t xml:space="preserve">z 2020 r. poz. 1666 z </w:t>
      </w:r>
      <w:proofErr w:type="spellStart"/>
      <w:r>
        <w:rPr>
          <w:rFonts w:ascii="Arial Narrow" w:eastAsia="Arial Narrow" w:hAnsi="Arial Narrow" w:cs="Arial Narrow"/>
        </w:rPr>
        <w:t>późn</w:t>
      </w:r>
      <w:proofErr w:type="spellEnd"/>
      <w:r>
        <w:rPr>
          <w:rFonts w:ascii="Arial Narrow" w:eastAsia="Arial Narrow" w:hAnsi="Arial Narrow" w:cs="Arial Narrow"/>
        </w:rPr>
        <w:t xml:space="preserve">. zm.). W przypadku zmiany woli w ww. zakresie Wykonawca zobowiązuje się do powiadomienia Zamawiającego najpóźniej w terminie do 7 dni przed taką zmianą do poinformowania Zamawiającego o tym fakcie. </w:t>
      </w:r>
    </w:p>
    <w:p w:rsidR="006E770A" w:rsidRDefault="00EA1AEE">
      <w:pPr>
        <w:numPr>
          <w:ilvl w:val="0"/>
          <w:numId w:val="26"/>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 xml:space="preserve">Wykonawca oświadcza, że rachunek bankowy, który zostanie ujawniony na fakturze do dokonania zapłaty na rzecz Wykonawcy będzie zgodny z rachunkiem rozliczeniowym, ujawnionym w wykazie prowadzonym przez Szefa Krajowej Administracji Skarbowej w związku z prowadzoną przez niego działalnością gospodarczą. </w:t>
      </w:r>
    </w:p>
    <w:p w:rsidR="006E770A" w:rsidRDefault="00EA1AEE">
      <w:pPr>
        <w:numPr>
          <w:ilvl w:val="0"/>
          <w:numId w:val="26"/>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 xml:space="preserve">Zamawiający oświadcza, że będzie realizować płatności za faktury w ramach środków własnych </w:t>
      </w:r>
      <w:r w:rsidR="00F904E8">
        <w:rPr>
          <w:rFonts w:ascii="Arial Narrow" w:eastAsia="Arial Narrow" w:hAnsi="Arial Narrow" w:cs="Arial Narrow"/>
          <w:color w:val="000000"/>
        </w:rPr>
        <w:t xml:space="preserve">                    </w:t>
      </w:r>
      <w:r>
        <w:rPr>
          <w:rFonts w:ascii="Arial Narrow" w:eastAsia="Arial Narrow" w:hAnsi="Arial Narrow" w:cs="Arial Narrow"/>
          <w:color w:val="000000"/>
        </w:rPr>
        <w:t xml:space="preserve">w terminie 30 dni od daty otrzymania przez Zamawiającego prawidłowo wystawionych przez Wykonawcę dokumentów, w tym faktury VAT z zastosowaniem mechanizmu podzielonej płatności, tzw. </w:t>
      </w:r>
      <w:proofErr w:type="spellStart"/>
      <w:r>
        <w:rPr>
          <w:rFonts w:ascii="Arial Narrow" w:eastAsia="Arial Narrow" w:hAnsi="Arial Narrow" w:cs="Arial Narrow"/>
          <w:color w:val="000000"/>
        </w:rPr>
        <w:t>split</w:t>
      </w:r>
      <w:proofErr w:type="spellEnd"/>
      <w:r>
        <w:rPr>
          <w:rFonts w:ascii="Arial Narrow" w:eastAsia="Arial Narrow" w:hAnsi="Arial Narrow" w:cs="Arial Narrow"/>
          <w:color w:val="000000"/>
        </w:rPr>
        <w:t xml:space="preserve"> </w:t>
      </w:r>
      <w:proofErr w:type="spellStart"/>
      <w:r>
        <w:rPr>
          <w:rFonts w:ascii="Arial Narrow" w:eastAsia="Arial Narrow" w:hAnsi="Arial Narrow" w:cs="Arial Narrow"/>
          <w:color w:val="000000"/>
        </w:rPr>
        <w:t>payment</w:t>
      </w:r>
      <w:proofErr w:type="spellEnd"/>
      <w:r>
        <w:rPr>
          <w:rFonts w:ascii="Arial Narrow" w:eastAsia="Arial Narrow" w:hAnsi="Arial Narrow" w:cs="Arial Narrow"/>
          <w:color w:val="000000"/>
        </w:rPr>
        <w:t xml:space="preserve">. </w:t>
      </w:r>
    </w:p>
    <w:p w:rsidR="006E770A" w:rsidRDefault="00EA1AEE">
      <w:pPr>
        <w:numPr>
          <w:ilvl w:val="0"/>
          <w:numId w:val="26"/>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 xml:space="preserve">Podzieloną płatność, tzw. </w:t>
      </w:r>
      <w:proofErr w:type="spellStart"/>
      <w:r>
        <w:rPr>
          <w:rFonts w:ascii="Arial Narrow" w:eastAsia="Arial Narrow" w:hAnsi="Arial Narrow" w:cs="Arial Narrow"/>
          <w:color w:val="000000"/>
        </w:rPr>
        <w:t>split</w:t>
      </w:r>
      <w:proofErr w:type="spellEnd"/>
      <w:r>
        <w:rPr>
          <w:rFonts w:ascii="Arial Narrow" w:eastAsia="Arial Narrow" w:hAnsi="Arial Narrow" w:cs="Arial Narrow"/>
          <w:color w:val="000000"/>
        </w:rPr>
        <w:t xml:space="preserve"> </w:t>
      </w:r>
      <w:proofErr w:type="spellStart"/>
      <w:r>
        <w:rPr>
          <w:rFonts w:ascii="Arial Narrow" w:eastAsia="Arial Narrow" w:hAnsi="Arial Narrow" w:cs="Arial Narrow"/>
          <w:color w:val="000000"/>
        </w:rPr>
        <w:t>payment</w:t>
      </w:r>
      <w:proofErr w:type="spellEnd"/>
      <w:r>
        <w:rPr>
          <w:rFonts w:ascii="Arial Narrow" w:eastAsia="Arial Narrow" w:hAnsi="Arial Narrow" w:cs="Arial Narrow"/>
          <w:color w:val="000000"/>
        </w:rPr>
        <w:t xml:space="preserve"> stosuje się wyłącznie przy płatnościach bezgotówkowych, realizowanych za pośrednictwem polecenia przelewu lub polecenia zapłaty czynnych podatników VAT. Mechanizm podzielnej płatności nie będzie wykorzystywany do zapłaty za czynności lub zdarzenia pozostające poza zakresem VAT a także za świadczenia zwolnione z VAT, opodatkowane stawką 0%.</w:t>
      </w:r>
    </w:p>
    <w:p w:rsidR="006E770A" w:rsidRDefault="00EA1AEE">
      <w:pPr>
        <w:numPr>
          <w:ilvl w:val="0"/>
          <w:numId w:val="26"/>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 xml:space="preserve">Wykonawca oświadcza, że wyraża zgodę na dokonywanie przez Zamawiającego płatności w systemie podzielonej płatności. </w:t>
      </w:r>
    </w:p>
    <w:p w:rsidR="006E770A" w:rsidRDefault="00EA1AEE">
      <w:pPr>
        <w:numPr>
          <w:ilvl w:val="0"/>
          <w:numId w:val="26"/>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Wykonawca oświadcza, że numer rachunku rozliczeniowego, który będzie wskazany we wszystkich fakturach, które będą wystawione w jego imieniu, jest rachunkiem dla którego zgodnie z rozdziałem 3a ustawy z dnia 29 sierpnia 1997r.- Prawo bankowe (</w:t>
      </w:r>
      <w:proofErr w:type="spellStart"/>
      <w:r>
        <w:rPr>
          <w:rFonts w:ascii="Arial Narrow" w:eastAsia="Arial Narrow" w:hAnsi="Arial Narrow" w:cs="Arial Narrow"/>
          <w:color w:val="000000"/>
        </w:rPr>
        <w:t>Dz.U</w:t>
      </w:r>
      <w:proofErr w:type="spellEnd"/>
      <w:r>
        <w:rPr>
          <w:rFonts w:ascii="Arial Narrow" w:eastAsia="Arial Narrow" w:hAnsi="Arial Narrow" w:cs="Arial Narrow"/>
          <w:color w:val="000000"/>
        </w:rPr>
        <w:t xml:space="preserve">. z 2020 r., poz.1896 z </w:t>
      </w:r>
      <w:proofErr w:type="spellStart"/>
      <w:r>
        <w:rPr>
          <w:rFonts w:ascii="Arial Narrow" w:eastAsia="Arial Narrow" w:hAnsi="Arial Narrow" w:cs="Arial Narrow"/>
          <w:color w:val="000000"/>
        </w:rPr>
        <w:t>późn</w:t>
      </w:r>
      <w:proofErr w:type="spellEnd"/>
      <w:r>
        <w:rPr>
          <w:rFonts w:ascii="Arial Narrow" w:eastAsia="Arial Narrow" w:hAnsi="Arial Narrow" w:cs="Arial Narrow"/>
          <w:color w:val="000000"/>
        </w:rPr>
        <w:t xml:space="preserve">. zm.) prowadzony jest rachunek VAT. </w:t>
      </w:r>
    </w:p>
    <w:p w:rsidR="006E770A" w:rsidRDefault="00EA1AEE">
      <w:pPr>
        <w:numPr>
          <w:ilvl w:val="0"/>
          <w:numId w:val="26"/>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Za datę zapłaty należności wynikającej z faktur uznaje się dzień obciążenia rachunku Zamawiającego.</w:t>
      </w:r>
    </w:p>
    <w:p w:rsidR="006E770A" w:rsidRDefault="00EA1AEE">
      <w:pPr>
        <w:numPr>
          <w:ilvl w:val="0"/>
          <w:numId w:val="26"/>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 xml:space="preserve">Wykonawca zobowiązany jest dołączyć do faktur, o których mowa w ust. 1, dowody potwierdzające zapłatę wymagalnego wynagrodzenia Podwykonawcom lub dalszym Podwykonawcom, </w:t>
      </w:r>
      <w:r w:rsidR="00F904E8">
        <w:rPr>
          <w:rFonts w:ascii="Arial Narrow" w:eastAsia="Arial Narrow" w:hAnsi="Arial Narrow" w:cs="Arial Narrow"/>
          <w:color w:val="000000"/>
        </w:rPr>
        <w:t xml:space="preserve">                               </w:t>
      </w:r>
      <w:r>
        <w:rPr>
          <w:rFonts w:ascii="Arial Narrow" w:eastAsia="Arial Narrow" w:hAnsi="Arial Narrow" w:cs="Arial Narrow"/>
          <w:color w:val="000000"/>
        </w:rPr>
        <w:t xml:space="preserve">w szczególności kserokopie faktur wystawionych przez Podwykonawców lub dalszych Podwykonawców wraz z aktualnym oryginałem oświadczenia Podwykonawcy lub dalszego Podwykonawcy o uregulowaniu należności za roboty budowlane/dostawy/usługi wykonane przez Podwykonawcę lub dalszego Podwykonawcę wraz z dowodami ich zapłaty (bankowymi lub kasowymi). </w:t>
      </w:r>
    </w:p>
    <w:p w:rsidR="006E770A" w:rsidRDefault="00EA1AEE">
      <w:pPr>
        <w:numPr>
          <w:ilvl w:val="0"/>
          <w:numId w:val="26"/>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 xml:space="preserve">W przypadku nieprzedstawienia dowodów, o których mowa w ust. 11 Zamawiający uprawniony jest do wstrzymania się z wypłatą wynagrodzenia i naliczenia kary, o której mowa w § 12 ust. 2 </w:t>
      </w:r>
      <w:proofErr w:type="spellStart"/>
      <w:r>
        <w:rPr>
          <w:rFonts w:ascii="Arial Narrow" w:eastAsia="Arial Narrow" w:hAnsi="Arial Narrow" w:cs="Arial Narrow"/>
          <w:color w:val="000000"/>
        </w:rPr>
        <w:t>pkt</w:t>
      </w:r>
      <w:proofErr w:type="spellEnd"/>
      <w:r>
        <w:rPr>
          <w:rFonts w:ascii="Arial Narrow" w:eastAsia="Arial Narrow" w:hAnsi="Arial Narrow" w:cs="Arial Narrow"/>
          <w:color w:val="000000"/>
        </w:rPr>
        <w:t xml:space="preserve"> 1 lit i)-l).</w:t>
      </w:r>
    </w:p>
    <w:p w:rsidR="006E770A" w:rsidRDefault="00EA1AEE">
      <w:pPr>
        <w:numPr>
          <w:ilvl w:val="0"/>
          <w:numId w:val="26"/>
        </w:numPr>
        <w:pBdr>
          <w:top w:val="nil"/>
          <w:left w:val="nil"/>
          <w:bottom w:val="nil"/>
          <w:right w:val="nil"/>
          <w:between w:val="nil"/>
        </w:pBdr>
        <w:tabs>
          <w:tab w:val="left" w:pos="284"/>
        </w:tabs>
        <w:jc w:val="both"/>
        <w:rPr>
          <w:rFonts w:ascii="Arial Narrow" w:eastAsia="Arial Narrow" w:hAnsi="Arial Narrow" w:cs="Arial Narrow"/>
          <w:color w:val="000000"/>
        </w:rPr>
      </w:pPr>
      <w:r>
        <w:rPr>
          <w:rFonts w:ascii="Arial Narrow" w:eastAsia="Arial Narrow" w:hAnsi="Arial Narrow" w:cs="Arial Narrow"/>
          <w:color w:val="000000"/>
        </w:rPr>
        <w:t xml:space="preserve">W przypadku uchylania się od obowiązku zapłaty odpowiednio przez Wykonawcę, Podwykonawcę lub dalszego Podwykonawcę albo zgodnego oświadczenia Wykonawcy i Podwykonawcy lub dalszego Podwykonawcy, Zamawiający dokona bezpośrednio zapłaty wymaganego wynagrodzenia Podwykonawcy lub dalszego Podwykonawcy, zgodnie z zaakceptowanymi przez siebie umowami </w:t>
      </w:r>
      <w:r w:rsidR="00F904E8">
        <w:rPr>
          <w:rFonts w:ascii="Arial Narrow" w:eastAsia="Arial Narrow" w:hAnsi="Arial Narrow" w:cs="Arial Narrow"/>
          <w:color w:val="000000"/>
        </w:rPr>
        <w:t xml:space="preserve">                   </w:t>
      </w:r>
      <w:r>
        <w:rPr>
          <w:rFonts w:ascii="Arial Narrow" w:eastAsia="Arial Narrow" w:hAnsi="Arial Narrow" w:cs="Arial Narrow"/>
          <w:color w:val="000000"/>
        </w:rPr>
        <w:t>o podwykonawstwo, których przedmiotem są roboty budowlane lub przedłożonymi Zamawiającemu umowami o podwykonawstwo, których przedmiotem są dostawy lub usługi.</w:t>
      </w:r>
    </w:p>
    <w:p w:rsidR="006E770A" w:rsidRDefault="00EA1AEE">
      <w:pPr>
        <w:numPr>
          <w:ilvl w:val="0"/>
          <w:numId w:val="26"/>
        </w:numPr>
        <w:pBdr>
          <w:top w:val="nil"/>
          <w:left w:val="nil"/>
          <w:bottom w:val="nil"/>
          <w:right w:val="nil"/>
          <w:between w:val="nil"/>
        </w:pBdr>
        <w:tabs>
          <w:tab w:val="left" w:pos="284"/>
        </w:tabs>
        <w:jc w:val="both"/>
        <w:rPr>
          <w:rFonts w:ascii="Arial Narrow" w:eastAsia="Arial Narrow" w:hAnsi="Arial Narrow" w:cs="Arial Narrow"/>
          <w:color w:val="000000"/>
        </w:rPr>
      </w:pPr>
      <w:r>
        <w:rPr>
          <w:rFonts w:ascii="Arial Narrow" w:eastAsia="Arial Narrow" w:hAnsi="Arial Narrow" w:cs="Arial Narrow"/>
          <w:color w:val="000000"/>
        </w:rPr>
        <w:t>Wynagrodzenie, którym mowa w ust. 13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6E770A" w:rsidRDefault="00EA1AEE">
      <w:pPr>
        <w:numPr>
          <w:ilvl w:val="0"/>
          <w:numId w:val="26"/>
        </w:numPr>
        <w:pBdr>
          <w:top w:val="nil"/>
          <w:left w:val="nil"/>
          <w:bottom w:val="nil"/>
          <w:right w:val="nil"/>
          <w:between w:val="nil"/>
        </w:pBdr>
        <w:tabs>
          <w:tab w:val="left" w:pos="284"/>
        </w:tabs>
        <w:jc w:val="both"/>
        <w:rPr>
          <w:rFonts w:ascii="Arial Narrow" w:eastAsia="Arial Narrow" w:hAnsi="Arial Narrow" w:cs="Arial Narrow"/>
          <w:color w:val="000000"/>
        </w:rPr>
      </w:pPr>
      <w:r>
        <w:rPr>
          <w:rFonts w:ascii="Arial Narrow" w:eastAsia="Arial Narrow" w:hAnsi="Arial Narrow" w:cs="Arial Narrow"/>
          <w:color w:val="000000"/>
        </w:rPr>
        <w:t>Bezpośrednia zapłata według ust. 13 powyżej obejmuje wyłącznie należne wynagrodzenie, bez odsetek należnych Podwykonawcy lub dalszemu Podwykonawcy.</w:t>
      </w:r>
    </w:p>
    <w:p w:rsidR="006E770A" w:rsidRDefault="00EA1AEE">
      <w:pPr>
        <w:numPr>
          <w:ilvl w:val="0"/>
          <w:numId w:val="26"/>
        </w:numPr>
        <w:pBdr>
          <w:top w:val="nil"/>
          <w:left w:val="nil"/>
          <w:bottom w:val="nil"/>
          <w:right w:val="nil"/>
          <w:between w:val="nil"/>
        </w:pBdr>
        <w:tabs>
          <w:tab w:val="left" w:pos="284"/>
        </w:tabs>
        <w:jc w:val="both"/>
        <w:rPr>
          <w:rFonts w:ascii="Arial Narrow" w:eastAsia="Arial Narrow" w:hAnsi="Arial Narrow" w:cs="Arial Narrow"/>
          <w:color w:val="000000"/>
        </w:rPr>
      </w:pPr>
      <w:r>
        <w:rPr>
          <w:rFonts w:ascii="Arial Narrow" w:eastAsia="Arial Narrow" w:hAnsi="Arial Narrow" w:cs="Arial Narrow"/>
          <w:color w:val="000000"/>
        </w:rPr>
        <w:t>Przed dokonaniem bezpośredniej zapłaty Zamawiający umożliwi Wykonawcy zgłoszenie w formie pisemnej uwag dotyczących zasadności bezpośredniej zapłaty wynagrodzenia Podwykonawcy lub dalszemu Podwykonawcy, o których mowa w ust. 13 powyżej. Termin zgłoszenia uwag wynosi 7 dni od daty doręczenia tej informacji Wykonawcy. W uwagach nie można powoływać się na potrącenie roszczeń wykonawcy względem podwykonawcy niezwiązanych z umową o podwykonawstwo.</w:t>
      </w:r>
    </w:p>
    <w:p w:rsidR="006E770A" w:rsidRDefault="00EA1AEE">
      <w:pPr>
        <w:numPr>
          <w:ilvl w:val="0"/>
          <w:numId w:val="26"/>
        </w:numPr>
        <w:pBdr>
          <w:top w:val="nil"/>
          <w:left w:val="nil"/>
          <w:bottom w:val="nil"/>
          <w:right w:val="nil"/>
          <w:between w:val="nil"/>
        </w:pBdr>
        <w:tabs>
          <w:tab w:val="left" w:pos="284"/>
        </w:tabs>
        <w:jc w:val="both"/>
        <w:rPr>
          <w:rFonts w:ascii="Arial Narrow" w:eastAsia="Arial Narrow" w:hAnsi="Arial Narrow" w:cs="Arial Narrow"/>
          <w:color w:val="000000"/>
        </w:rPr>
      </w:pPr>
      <w:r>
        <w:rPr>
          <w:rFonts w:ascii="Arial Narrow" w:eastAsia="Arial Narrow" w:hAnsi="Arial Narrow" w:cs="Arial Narrow"/>
          <w:color w:val="000000"/>
        </w:rPr>
        <w:t>W przypadku zgłoszenia uwag, o których mowa w ust. 16 powyżej, Zamawiający może:</w:t>
      </w:r>
    </w:p>
    <w:p w:rsidR="006E770A" w:rsidRDefault="00EA1AEE">
      <w:pPr>
        <w:numPr>
          <w:ilvl w:val="0"/>
          <w:numId w:val="24"/>
        </w:numPr>
        <w:pBdr>
          <w:top w:val="nil"/>
          <w:left w:val="nil"/>
          <w:bottom w:val="nil"/>
          <w:right w:val="nil"/>
          <w:between w:val="nil"/>
        </w:pBdr>
        <w:tabs>
          <w:tab w:val="left" w:pos="284"/>
        </w:tabs>
        <w:jc w:val="both"/>
        <w:rPr>
          <w:rFonts w:ascii="Arial Narrow" w:eastAsia="Arial Narrow" w:hAnsi="Arial Narrow" w:cs="Arial Narrow"/>
          <w:color w:val="000000"/>
        </w:rPr>
      </w:pPr>
      <w:r>
        <w:rPr>
          <w:rFonts w:ascii="Arial Narrow" w:eastAsia="Arial Narrow" w:hAnsi="Arial Narrow" w:cs="Arial Narrow"/>
          <w:color w:val="000000"/>
        </w:rPr>
        <w:t>nie dokonać bezpośredniej zapłaty wynagrodzenia podwykonawcy lub dalszemu podwykonawcy, jeżeli Wykonawca wykaże niezasadność takiej zapłaty albo</w:t>
      </w:r>
    </w:p>
    <w:p w:rsidR="006E770A" w:rsidRDefault="00EA1AEE">
      <w:pPr>
        <w:numPr>
          <w:ilvl w:val="0"/>
          <w:numId w:val="24"/>
        </w:numPr>
        <w:pBdr>
          <w:top w:val="nil"/>
          <w:left w:val="nil"/>
          <w:bottom w:val="nil"/>
          <w:right w:val="nil"/>
          <w:between w:val="nil"/>
        </w:pBdr>
        <w:tabs>
          <w:tab w:val="left" w:pos="284"/>
        </w:tabs>
        <w:jc w:val="both"/>
        <w:rPr>
          <w:rFonts w:ascii="Arial Narrow" w:eastAsia="Arial Narrow" w:hAnsi="Arial Narrow" w:cs="Arial Narrow"/>
          <w:color w:val="000000"/>
        </w:rPr>
      </w:pPr>
      <w:r>
        <w:rPr>
          <w:rFonts w:ascii="Arial Narrow" w:eastAsia="Arial Narrow" w:hAnsi="Arial Narrow" w:cs="Arial Narrow"/>
          <w:color w:val="00000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6E770A" w:rsidRDefault="00EA1AEE">
      <w:pPr>
        <w:numPr>
          <w:ilvl w:val="0"/>
          <w:numId w:val="24"/>
        </w:numPr>
        <w:pBdr>
          <w:top w:val="nil"/>
          <w:left w:val="nil"/>
          <w:bottom w:val="nil"/>
          <w:right w:val="nil"/>
          <w:between w:val="nil"/>
        </w:pBdr>
        <w:tabs>
          <w:tab w:val="left" w:pos="284"/>
        </w:tabs>
        <w:jc w:val="both"/>
        <w:rPr>
          <w:rFonts w:ascii="Arial Narrow" w:eastAsia="Arial Narrow" w:hAnsi="Arial Narrow" w:cs="Arial Narrow"/>
          <w:color w:val="000000"/>
        </w:rPr>
      </w:pPr>
      <w:r>
        <w:rPr>
          <w:rFonts w:ascii="Arial Narrow" w:eastAsia="Arial Narrow" w:hAnsi="Arial Narrow" w:cs="Arial Narrow"/>
          <w:color w:val="000000"/>
        </w:rPr>
        <w:t>dokonać bezpośredniej zapłaty wynagrodzenia podwykonawcy lub dalszemu podwykonawcy, jeżeli podwykonawca lub dalszy podwykonawca wykaże zasadność takiej zapłaty, a uwagi Wykonawcy w tym zakresie Zamawiający uzna za niewiarygodne.</w:t>
      </w:r>
    </w:p>
    <w:p w:rsidR="00900DBE" w:rsidRPr="003E294E" w:rsidRDefault="00EA1AEE" w:rsidP="003E294E">
      <w:pPr>
        <w:numPr>
          <w:ilvl w:val="0"/>
          <w:numId w:val="26"/>
        </w:numPr>
        <w:pBdr>
          <w:top w:val="nil"/>
          <w:left w:val="nil"/>
          <w:bottom w:val="nil"/>
          <w:right w:val="nil"/>
          <w:between w:val="nil"/>
        </w:pBdr>
        <w:tabs>
          <w:tab w:val="left" w:pos="284"/>
        </w:tabs>
        <w:spacing w:after="120"/>
        <w:jc w:val="both"/>
        <w:rPr>
          <w:rFonts w:ascii="Arial Narrow" w:eastAsia="Arial Narrow" w:hAnsi="Arial Narrow" w:cs="Arial Narrow"/>
          <w:color w:val="000000"/>
        </w:rPr>
      </w:pPr>
      <w:r>
        <w:rPr>
          <w:rFonts w:ascii="Arial Narrow" w:eastAsia="Arial Narrow" w:hAnsi="Arial Narrow" w:cs="Arial Narrow"/>
          <w:color w:val="000000"/>
        </w:rPr>
        <w:t xml:space="preserve">W przypadku dokonania bezpośredniej zapłaty Podwykonawcy lub dalszemu Podwykonawcy, </w:t>
      </w:r>
      <w:r w:rsidR="00F904E8">
        <w:rPr>
          <w:rFonts w:ascii="Arial Narrow" w:eastAsia="Arial Narrow" w:hAnsi="Arial Narrow" w:cs="Arial Narrow"/>
          <w:color w:val="000000"/>
        </w:rPr>
        <w:t xml:space="preserve">                       </w:t>
      </w:r>
      <w:r>
        <w:rPr>
          <w:rFonts w:ascii="Arial Narrow" w:eastAsia="Arial Narrow" w:hAnsi="Arial Narrow" w:cs="Arial Narrow"/>
          <w:color w:val="000000"/>
        </w:rPr>
        <w:t xml:space="preserve">o których mowa w ust. 13 powyżej, Zamawiający potrąca kwotę wypłaconego wynagrodzenia </w:t>
      </w:r>
      <w:r w:rsidR="00F904E8">
        <w:rPr>
          <w:rFonts w:ascii="Arial Narrow" w:eastAsia="Arial Narrow" w:hAnsi="Arial Narrow" w:cs="Arial Narrow"/>
          <w:color w:val="000000"/>
        </w:rPr>
        <w:t xml:space="preserve">                        </w:t>
      </w:r>
      <w:r>
        <w:rPr>
          <w:rFonts w:ascii="Arial Narrow" w:eastAsia="Arial Narrow" w:hAnsi="Arial Narrow" w:cs="Arial Narrow"/>
          <w:color w:val="000000"/>
        </w:rPr>
        <w:t xml:space="preserve">z wynagrodzenia należnego Wykonawcy, a w razie braku takiej możliwości z zabezpieczenia należytego wykonania umowy. Na zasadzie potrącenia umownego, Zamawiający może potrącić </w:t>
      </w:r>
      <w:r w:rsidR="00F904E8">
        <w:rPr>
          <w:rFonts w:ascii="Arial Narrow" w:eastAsia="Arial Narrow" w:hAnsi="Arial Narrow" w:cs="Arial Narrow"/>
          <w:color w:val="000000"/>
        </w:rPr>
        <w:t xml:space="preserve">                   </w:t>
      </w:r>
      <w:r>
        <w:rPr>
          <w:rFonts w:ascii="Arial Narrow" w:eastAsia="Arial Narrow" w:hAnsi="Arial Narrow" w:cs="Arial Narrow"/>
          <w:color w:val="000000"/>
        </w:rPr>
        <w:t xml:space="preserve">z wynagrodzenia Wykonawcy wszelkie roszczenia w stosunku do Wykonawcy na podstawie umowy, </w:t>
      </w:r>
      <w:r w:rsidR="00F904E8">
        <w:rPr>
          <w:rFonts w:ascii="Arial Narrow" w:eastAsia="Arial Narrow" w:hAnsi="Arial Narrow" w:cs="Arial Narrow"/>
          <w:color w:val="000000"/>
        </w:rPr>
        <w:t xml:space="preserve">              </w:t>
      </w:r>
      <w:r>
        <w:rPr>
          <w:rFonts w:ascii="Arial Narrow" w:eastAsia="Arial Narrow" w:hAnsi="Arial Narrow" w:cs="Arial Narrow"/>
          <w:color w:val="000000"/>
        </w:rPr>
        <w:t xml:space="preserve">w tym w szczególności kary umowne, koszty poniesione na ustanowienie ubezpieczenia, kwoty zapłacone bezpośrednio Podwykonawcom/dalszym podwykonawcom Wykonawcy, roszczenia </w:t>
      </w:r>
      <w:r w:rsidR="00F904E8">
        <w:rPr>
          <w:rFonts w:ascii="Arial Narrow" w:eastAsia="Arial Narrow" w:hAnsi="Arial Narrow" w:cs="Arial Narrow"/>
          <w:color w:val="000000"/>
        </w:rPr>
        <w:t xml:space="preserve">                     </w:t>
      </w:r>
      <w:r>
        <w:rPr>
          <w:rFonts w:ascii="Arial Narrow" w:eastAsia="Arial Narrow" w:hAnsi="Arial Narrow" w:cs="Arial Narrow"/>
          <w:color w:val="000000"/>
        </w:rPr>
        <w:t>o obniżenie wynagrodzenia, koszty związane z Wykonaniem Zastępczym, na co Wykonawca wyraża zgodę.</w:t>
      </w:r>
    </w:p>
    <w:p w:rsidR="00F904E8" w:rsidRDefault="00EA1AEE" w:rsidP="00F904E8">
      <w:pPr>
        <w:tabs>
          <w:tab w:val="left" w:pos="284"/>
        </w:tabs>
        <w:spacing w:after="120"/>
        <w:ind w:left="426"/>
        <w:jc w:val="center"/>
        <w:rPr>
          <w:rFonts w:ascii="Arial Narrow" w:eastAsia="Arial Narrow" w:hAnsi="Arial Narrow" w:cs="Arial Narrow"/>
        </w:rPr>
      </w:pPr>
      <w:r>
        <w:rPr>
          <w:rFonts w:ascii="Arial Narrow" w:eastAsia="Arial Narrow" w:hAnsi="Arial Narrow" w:cs="Arial Narrow"/>
          <w:b/>
        </w:rPr>
        <w:t>§ 9</w:t>
      </w:r>
      <w:r>
        <w:rPr>
          <w:rFonts w:ascii="Arial Narrow" w:eastAsia="Arial Narrow" w:hAnsi="Arial Narrow" w:cs="Arial Narrow"/>
        </w:rPr>
        <w:t xml:space="preserve"> </w:t>
      </w:r>
    </w:p>
    <w:p w:rsidR="006E770A" w:rsidRDefault="00EA1AEE">
      <w:pPr>
        <w:tabs>
          <w:tab w:val="left" w:pos="284"/>
        </w:tabs>
        <w:spacing w:after="120"/>
        <w:ind w:left="426"/>
        <w:jc w:val="center"/>
        <w:rPr>
          <w:rFonts w:ascii="Arial Narrow" w:eastAsia="Arial Narrow" w:hAnsi="Arial Narrow" w:cs="Arial Narrow"/>
        </w:rPr>
      </w:pPr>
      <w:r>
        <w:rPr>
          <w:rFonts w:ascii="Arial Narrow" w:eastAsia="Arial Narrow" w:hAnsi="Arial Narrow" w:cs="Arial Narrow"/>
          <w:b/>
        </w:rPr>
        <w:t>(ubezpieczenie Wykonawcy)</w:t>
      </w:r>
    </w:p>
    <w:p w:rsidR="006E770A" w:rsidRDefault="00EA1AEE">
      <w:pPr>
        <w:numPr>
          <w:ilvl w:val="0"/>
          <w:numId w:val="77"/>
        </w:numPr>
        <w:ind w:left="567" w:hanging="567"/>
        <w:jc w:val="both"/>
        <w:rPr>
          <w:rFonts w:ascii="Arial Narrow" w:eastAsia="Arial Narrow" w:hAnsi="Arial Narrow" w:cs="Arial Narrow"/>
        </w:rPr>
      </w:pPr>
      <w:r>
        <w:rPr>
          <w:rFonts w:ascii="Arial Narrow" w:eastAsia="Arial Narrow" w:hAnsi="Arial Narrow" w:cs="Arial Narrow"/>
        </w:rPr>
        <w:t>Wykonawca zobowiązuje się zawrzeć na czas obowiązywania Umowy w terminie do</w:t>
      </w:r>
      <w:r>
        <w:rPr>
          <w:rFonts w:ascii="Arial Narrow" w:eastAsia="Arial Narrow" w:hAnsi="Arial Narrow" w:cs="Arial Narrow"/>
          <w:b/>
        </w:rPr>
        <w:t xml:space="preserve"> 7 dni</w:t>
      </w:r>
      <w:r>
        <w:rPr>
          <w:rFonts w:ascii="Arial Narrow" w:eastAsia="Arial Narrow" w:hAnsi="Arial Narrow" w:cs="Arial Narrow"/>
        </w:rPr>
        <w:t xml:space="preserve"> od daty zawarcia niniejszej umowy, umowę lub umowy ubezpieczenia od wszelkiego ryzyka i odpowiedzialności związanej z realizacją Umowy, oraz  do terminowego opłacania należnych składek ubezpieczeniowych, </w:t>
      </w:r>
      <w:r w:rsidR="00F904E8">
        <w:rPr>
          <w:rFonts w:ascii="Arial Narrow" w:eastAsia="Arial Narrow" w:hAnsi="Arial Narrow" w:cs="Arial Narrow"/>
        </w:rPr>
        <w:t xml:space="preserve"> </w:t>
      </w:r>
      <w:r>
        <w:rPr>
          <w:rFonts w:ascii="Arial Narrow" w:eastAsia="Arial Narrow" w:hAnsi="Arial Narrow" w:cs="Arial Narrow"/>
        </w:rPr>
        <w:t>w zakresie:</w:t>
      </w:r>
    </w:p>
    <w:p w:rsidR="006E770A" w:rsidRDefault="00EA1AEE">
      <w:pPr>
        <w:numPr>
          <w:ilvl w:val="0"/>
          <w:numId w:val="93"/>
        </w:numPr>
        <w:pBdr>
          <w:top w:val="nil"/>
          <w:left w:val="nil"/>
          <w:bottom w:val="nil"/>
          <w:right w:val="nil"/>
          <w:between w:val="nil"/>
        </w:pBdr>
        <w:tabs>
          <w:tab w:val="left" w:pos="113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od ryzyk budowlanych (np. CAR, EAR lub CWAR) z sumą ubezpieczenia nie niższą niż Cena ofertowa brutto;</w:t>
      </w:r>
    </w:p>
    <w:p w:rsidR="006E770A" w:rsidRDefault="00EA1AEE">
      <w:pPr>
        <w:numPr>
          <w:ilvl w:val="0"/>
          <w:numId w:val="93"/>
        </w:numPr>
        <w:pBdr>
          <w:top w:val="nil"/>
          <w:left w:val="nil"/>
          <w:bottom w:val="nil"/>
          <w:right w:val="nil"/>
          <w:between w:val="nil"/>
        </w:pBdr>
        <w:tabs>
          <w:tab w:val="left" w:pos="113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na kwotę ubezpieczenia nie niższą niż </w:t>
      </w:r>
      <w:r w:rsidR="00AC1B5F">
        <w:rPr>
          <w:rFonts w:ascii="Arial Narrow" w:eastAsia="Arial Narrow" w:hAnsi="Arial Narrow" w:cs="Arial Narrow"/>
          <w:b/>
          <w:color w:val="000000"/>
          <w:highlight w:val="yellow"/>
        </w:rPr>
        <w:t>75</w:t>
      </w:r>
      <w:r>
        <w:rPr>
          <w:rFonts w:ascii="Arial Narrow" w:eastAsia="Arial Narrow" w:hAnsi="Arial Narrow" w:cs="Arial Narrow"/>
          <w:b/>
          <w:color w:val="000000"/>
          <w:highlight w:val="yellow"/>
        </w:rPr>
        <w:t>0 000,00 zł</w:t>
      </w:r>
      <w:r>
        <w:rPr>
          <w:rFonts w:ascii="Arial Narrow" w:eastAsia="Arial Narrow" w:hAnsi="Arial Narrow" w:cs="Arial Narrow"/>
          <w:color w:val="000000"/>
          <w:highlight w:val="yellow"/>
        </w:rPr>
        <w:t>,</w:t>
      </w:r>
      <w:r>
        <w:rPr>
          <w:rFonts w:ascii="Arial Narrow" w:eastAsia="Arial Narrow" w:hAnsi="Arial Narrow" w:cs="Arial Narrow"/>
          <w:color w:val="000000"/>
        </w:rPr>
        <w:t xml:space="preserve"> </w:t>
      </w:r>
    </w:p>
    <w:p w:rsidR="006E770A" w:rsidRDefault="00EA1AEE">
      <w:pPr>
        <w:numPr>
          <w:ilvl w:val="0"/>
          <w:numId w:val="94"/>
        </w:numPr>
        <w:pBdr>
          <w:top w:val="nil"/>
          <w:left w:val="nil"/>
          <w:bottom w:val="nil"/>
          <w:right w:val="nil"/>
          <w:between w:val="nil"/>
        </w:pBdr>
        <w:ind w:left="567" w:hanging="567"/>
        <w:jc w:val="both"/>
        <w:rPr>
          <w:rFonts w:ascii="Arial Narrow" w:eastAsia="Arial Narrow" w:hAnsi="Arial Narrow" w:cs="Arial Narrow"/>
          <w:b/>
          <w:color w:val="000000"/>
        </w:rPr>
      </w:pPr>
      <w:r>
        <w:rPr>
          <w:rFonts w:ascii="Arial Narrow" w:eastAsia="Arial Narrow" w:hAnsi="Arial Narrow" w:cs="Arial Narrow"/>
          <w:color w:val="000000"/>
        </w:rPr>
        <w:t xml:space="preserve">Umowy ubezpieczenia, o których mowa w ust. 1 muszą zapewniać wypłatę odszkodowania płatnego </w:t>
      </w:r>
      <w:r>
        <w:rPr>
          <w:rFonts w:ascii="Arial Narrow" w:eastAsia="Arial Narrow" w:hAnsi="Arial Narrow" w:cs="Arial Narrow"/>
          <w:color w:val="000000"/>
        </w:rPr>
        <w:br/>
        <w:t xml:space="preserve">w złotych polskich, bez ograniczeń. </w:t>
      </w:r>
    </w:p>
    <w:p w:rsidR="006E770A" w:rsidRDefault="00EA1AEE">
      <w:pPr>
        <w:numPr>
          <w:ilvl w:val="0"/>
          <w:numId w:val="94"/>
        </w:numPr>
        <w:pBdr>
          <w:top w:val="nil"/>
          <w:left w:val="nil"/>
          <w:bottom w:val="nil"/>
          <w:right w:val="nil"/>
          <w:between w:val="nil"/>
        </w:pBdr>
        <w:ind w:left="567" w:hanging="567"/>
        <w:jc w:val="both"/>
        <w:rPr>
          <w:rFonts w:ascii="Arial Narrow" w:eastAsia="Arial Narrow" w:hAnsi="Arial Narrow" w:cs="Arial Narrow"/>
          <w:b/>
          <w:color w:val="000000"/>
        </w:rPr>
      </w:pPr>
      <w:r>
        <w:rPr>
          <w:rFonts w:ascii="Arial Narrow" w:eastAsia="Arial Narrow" w:hAnsi="Arial Narrow" w:cs="Arial Narrow"/>
          <w:color w:val="000000"/>
        </w:rPr>
        <w:t xml:space="preserve">Koszt umowy, lub umów, o których mowa w ust. 1 w szczególności składki ubezpieczeniowe, pokrywa </w:t>
      </w:r>
      <w:r>
        <w:rPr>
          <w:rFonts w:ascii="Arial Narrow" w:eastAsia="Arial Narrow" w:hAnsi="Arial Narrow" w:cs="Arial Narrow"/>
          <w:color w:val="000000"/>
        </w:rPr>
        <w:br/>
        <w:t>w całości Wykonawca.</w:t>
      </w:r>
    </w:p>
    <w:p w:rsidR="006E770A" w:rsidRDefault="00EA1AEE">
      <w:pPr>
        <w:numPr>
          <w:ilvl w:val="0"/>
          <w:numId w:val="94"/>
        </w:numPr>
        <w:spacing w:after="5"/>
        <w:ind w:left="567" w:right="137" w:hanging="567"/>
        <w:jc w:val="both"/>
        <w:rPr>
          <w:rFonts w:ascii="Arial Narrow" w:eastAsia="Arial Narrow" w:hAnsi="Arial Narrow" w:cs="Arial Narrow"/>
        </w:rPr>
      </w:pPr>
      <w:r>
        <w:rPr>
          <w:rFonts w:ascii="Arial Narrow" w:eastAsia="Arial Narrow" w:hAnsi="Arial Narrow" w:cs="Arial Narrow"/>
        </w:rPr>
        <w:t>Wykonawca zobowiązany jest do pokrycia wszelkich kwot nieuznanych przez zakład ubezpieczeń, udziałów własnych i franszyz, a także wyczerpanych limitów odpowiedzialności do pełnej kwoty roszczenia poszkodowanego lub likwidacji zaistniałej szkody.</w:t>
      </w:r>
    </w:p>
    <w:p w:rsidR="006E770A" w:rsidRDefault="00EA1AEE">
      <w:pPr>
        <w:numPr>
          <w:ilvl w:val="0"/>
          <w:numId w:val="94"/>
        </w:numPr>
        <w:pBdr>
          <w:top w:val="nil"/>
          <w:left w:val="nil"/>
          <w:bottom w:val="nil"/>
          <w:right w:val="nil"/>
          <w:between w:val="nil"/>
        </w:pBdr>
        <w:ind w:left="567" w:hanging="567"/>
        <w:jc w:val="both"/>
        <w:rPr>
          <w:rFonts w:ascii="Arial Narrow" w:eastAsia="Arial Narrow" w:hAnsi="Arial Narrow" w:cs="Arial Narrow"/>
          <w:b/>
          <w:color w:val="000000"/>
        </w:rPr>
      </w:pPr>
      <w:r>
        <w:rPr>
          <w:rFonts w:ascii="Arial Narrow" w:eastAsia="Arial Narrow" w:hAnsi="Arial Narrow" w:cs="Arial Narrow"/>
          <w:color w:val="000000"/>
        </w:rPr>
        <w:t xml:space="preserve">Wykonawca przedłoży Zamawiającemu dokumenty potwierdzające zawarcie umowy ubezpieczenia, </w:t>
      </w:r>
      <w:r>
        <w:rPr>
          <w:rFonts w:ascii="Arial Narrow" w:eastAsia="Arial Narrow" w:hAnsi="Arial Narrow" w:cs="Arial Narrow"/>
          <w:color w:val="000000"/>
        </w:rPr>
        <w:br/>
        <w:t>w tym w szczególności kopię umowy i polisy ubezpieczenia, nie później niż do 7 dnia od zawarcia umowy pomiędzy Zamawiającym, a Wykonawcą. W przypadku uchybienia przedmiotowemu obowiązkowi Zamawiający ma prawo wstrzymać się z przekazaniem Terenu budowy do czasu ich przedłożenia, co nie powoduje wstrzymania biegu terminów umownych w zakresie wykonania Umowy przez Wykonawcę.</w:t>
      </w:r>
    </w:p>
    <w:p w:rsidR="006E770A" w:rsidRDefault="00EA1AEE">
      <w:pPr>
        <w:numPr>
          <w:ilvl w:val="0"/>
          <w:numId w:val="94"/>
        </w:numPr>
        <w:pBdr>
          <w:top w:val="nil"/>
          <w:left w:val="nil"/>
          <w:bottom w:val="nil"/>
          <w:right w:val="nil"/>
          <w:between w:val="nil"/>
        </w:pBdr>
        <w:ind w:left="567" w:hanging="567"/>
        <w:jc w:val="both"/>
        <w:rPr>
          <w:rFonts w:ascii="Arial Narrow" w:eastAsia="Arial Narrow" w:hAnsi="Arial Narrow" w:cs="Arial Narrow"/>
          <w:b/>
          <w:color w:val="000000"/>
        </w:rPr>
      </w:pPr>
      <w:r>
        <w:rPr>
          <w:rFonts w:ascii="Arial Narrow" w:eastAsia="Arial Narrow" w:hAnsi="Arial Narrow" w:cs="Arial Narrow"/>
          <w:color w:val="000000"/>
        </w:rPr>
        <w:t xml:space="preserve">W razie wydłużenia czasu realizacji Umowy, Wykonawca zobowiązuje się do przedłużenia ubezpieczenia na zasadach określonych w ust. 1 - 4, przedstawiając Zamawiającemu dokumenty potwierdzające zawarcie umowy ubezpieczenia, w tym w szczególności kopię umowy i polisy ubezpieczenia, na co najmniej miesiąc przed wygaśnięciem poprzedniej umowy ubezpieczenia. W przypadku niedokonania przedłużenia ubezpieczenia, przedłużenia niezgodnie z zasadami określonymi w ust. 1 – 4 lub nieprzedłożenia przez Wykonawcę odnośnego dokumentu ubezpieczenia w terminie, o którym mowa, Zamawiający będzie uprawniony wedle własnego wyboru do postępowania opisanego w ust. 11 poniżej. </w:t>
      </w:r>
    </w:p>
    <w:p w:rsidR="006E770A" w:rsidRDefault="00EA1AEE">
      <w:pPr>
        <w:numPr>
          <w:ilvl w:val="0"/>
          <w:numId w:val="94"/>
        </w:numPr>
        <w:pBdr>
          <w:top w:val="nil"/>
          <w:left w:val="nil"/>
          <w:bottom w:val="nil"/>
          <w:right w:val="nil"/>
          <w:between w:val="nil"/>
        </w:pBdr>
        <w:ind w:left="567" w:hanging="567"/>
        <w:jc w:val="both"/>
        <w:rPr>
          <w:rFonts w:ascii="Arial Narrow" w:eastAsia="Arial Narrow" w:hAnsi="Arial Narrow" w:cs="Arial Narrow"/>
          <w:b/>
          <w:color w:val="000000"/>
        </w:rPr>
      </w:pPr>
      <w:r>
        <w:rPr>
          <w:rFonts w:ascii="Arial Narrow" w:eastAsia="Arial Narrow" w:hAnsi="Arial Narrow" w:cs="Arial Narrow"/>
          <w:color w:val="000000"/>
        </w:rPr>
        <w:t>Wykonawca nie jest uprawniony do dokonywania zmian warunków ubezpieczenia bez uprzedniej zgody Zamawiającego wyrażonej na piśmie.</w:t>
      </w:r>
    </w:p>
    <w:p w:rsidR="006E770A" w:rsidRDefault="00EA1AEE">
      <w:pPr>
        <w:numPr>
          <w:ilvl w:val="0"/>
          <w:numId w:val="94"/>
        </w:numPr>
        <w:pBdr>
          <w:top w:val="nil"/>
          <w:left w:val="nil"/>
          <w:bottom w:val="nil"/>
          <w:right w:val="nil"/>
          <w:between w:val="nil"/>
        </w:pBdr>
        <w:ind w:left="567" w:hanging="567"/>
        <w:jc w:val="both"/>
        <w:rPr>
          <w:rFonts w:ascii="Arial Narrow" w:eastAsia="Arial Narrow" w:hAnsi="Arial Narrow" w:cs="Arial Narrow"/>
          <w:b/>
          <w:color w:val="000000"/>
        </w:rPr>
      </w:pPr>
      <w:r>
        <w:rPr>
          <w:rFonts w:ascii="Arial Narrow" w:eastAsia="Arial Narrow" w:hAnsi="Arial Narrow" w:cs="Arial Narrow"/>
          <w:color w:val="000000"/>
        </w:rPr>
        <w:t xml:space="preserve">Wykonawca na każde żądanie Zamawiającego okaże niezwłocznie, nie później jednak niż w  terminie </w:t>
      </w:r>
      <w:r>
        <w:rPr>
          <w:rFonts w:ascii="Arial Narrow" w:eastAsia="Arial Narrow" w:hAnsi="Arial Narrow" w:cs="Arial Narrow"/>
          <w:color w:val="000000"/>
        </w:rPr>
        <w:br/>
        <w:t>3 dni roboczych od wezwania, dowody istnienia ubezpieczeń wymienionych w ust.1 niniejszego paragrafu.</w:t>
      </w:r>
    </w:p>
    <w:p w:rsidR="006E770A" w:rsidRDefault="00EA1AEE">
      <w:pPr>
        <w:numPr>
          <w:ilvl w:val="0"/>
          <w:numId w:val="94"/>
        </w:numPr>
        <w:pBdr>
          <w:top w:val="nil"/>
          <w:left w:val="nil"/>
          <w:bottom w:val="nil"/>
          <w:right w:val="nil"/>
          <w:between w:val="nil"/>
        </w:pBdr>
        <w:ind w:left="567" w:hanging="567"/>
        <w:jc w:val="both"/>
        <w:rPr>
          <w:rFonts w:ascii="Arial Narrow" w:eastAsia="Arial Narrow" w:hAnsi="Arial Narrow" w:cs="Arial Narrow"/>
          <w:b/>
          <w:color w:val="000000"/>
        </w:rPr>
      </w:pPr>
      <w:r>
        <w:rPr>
          <w:rFonts w:ascii="Arial Narrow" w:eastAsia="Arial Narrow" w:hAnsi="Arial Narrow" w:cs="Arial Narrow"/>
          <w:color w:val="000000"/>
        </w:rPr>
        <w:t>Wykonawca będzie utrzymywał ubezpieczenie od ryzyk budowlanych do dnia podpisania protokołu odbioru końcowego, natomiast ubezpieczenie odpowiedzialności cywilnej do dnia podpisania protokołu odbioru ostatecznego.</w:t>
      </w:r>
    </w:p>
    <w:p w:rsidR="006E770A" w:rsidRDefault="00EA1AEE">
      <w:pPr>
        <w:numPr>
          <w:ilvl w:val="0"/>
          <w:numId w:val="94"/>
        </w:numPr>
        <w:pBdr>
          <w:top w:val="nil"/>
          <w:left w:val="nil"/>
          <w:bottom w:val="nil"/>
          <w:right w:val="nil"/>
          <w:between w:val="nil"/>
        </w:pBdr>
        <w:ind w:left="567" w:hanging="567"/>
        <w:jc w:val="both"/>
        <w:rPr>
          <w:rFonts w:ascii="Arial Narrow" w:eastAsia="Arial Narrow" w:hAnsi="Arial Narrow" w:cs="Arial Narrow"/>
          <w:b/>
          <w:color w:val="000000"/>
        </w:rPr>
      </w:pPr>
      <w:r>
        <w:rPr>
          <w:rFonts w:ascii="Arial Narrow" w:eastAsia="Arial Narrow" w:hAnsi="Arial Narrow" w:cs="Arial Narrow"/>
          <w:color w:val="000000"/>
        </w:rPr>
        <w:t xml:space="preserve">Jeżeli w okresach wskazanych w ust. 9 niniejszego paragrafu ubezpieczenia wymienione </w:t>
      </w:r>
      <w:r>
        <w:rPr>
          <w:rFonts w:ascii="Arial Narrow" w:eastAsia="Arial Narrow" w:hAnsi="Arial Narrow" w:cs="Arial Narrow"/>
          <w:color w:val="000000"/>
        </w:rPr>
        <w:br/>
        <w:t>w ust.1 niniejszego paragrafu stracą swoją ważność Wykonawca natychmiast uzyska nowe ubezpieczenie, bez wezwania ze strony Zamawiającego.</w:t>
      </w:r>
    </w:p>
    <w:p w:rsidR="006E770A" w:rsidRDefault="00EA1AEE">
      <w:pPr>
        <w:numPr>
          <w:ilvl w:val="0"/>
          <w:numId w:val="94"/>
        </w:numPr>
        <w:pBdr>
          <w:top w:val="nil"/>
          <w:left w:val="nil"/>
          <w:bottom w:val="nil"/>
          <w:right w:val="nil"/>
          <w:between w:val="nil"/>
        </w:pBdr>
        <w:ind w:left="567" w:hanging="567"/>
        <w:jc w:val="both"/>
        <w:rPr>
          <w:rFonts w:ascii="Arial Narrow" w:eastAsia="Arial Narrow" w:hAnsi="Arial Narrow" w:cs="Arial Narrow"/>
          <w:b/>
          <w:color w:val="000000"/>
        </w:rPr>
      </w:pPr>
      <w:r>
        <w:rPr>
          <w:rFonts w:ascii="Arial Narrow" w:eastAsia="Arial Narrow" w:hAnsi="Arial Narrow" w:cs="Arial Narrow"/>
          <w:color w:val="000000"/>
        </w:rPr>
        <w:t xml:space="preserve">W przypadku zaniechania wykonania tego obowiązku Zamawiający będzie uprawniony wedle swojego wyboru: </w:t>
      </w:r>
    </w:p>
    <w:p w:rsidR="006E770A" w:rsidRDefault="00EA1AEE">
      <w:pPr>
        <w:numPr>
          <w:ilvl w:val="0"/>
          <w:numId w:val="79"/>
        </w:numPr>
        <w:ind w:left="1134" w:hanging="567"/>
        <w:jc w:val="both"/>
        <w:rPr>
          <w:rFonts w:ascii="Arial Narrow" w:eastAsia="Arial Narrow" w:hAnsi="Arial Narrow" w:cs="Arial Narrow"/>
        </w:rPr>
      </w:pPr>
      <w:r>
        <w:rPr>
          <w:rFonts w:ascii="Arial Narrow" w:eastAsia="Arial Narrow" w:hAnsi="Arial Narrow" w:cs="Arial Narrow"/>
        </w:rPr>
        <w:t xml:space="preserve">ubezpieczyć Wykonawcę na jego koszt i potrącić koszty uzyskania ubezpieczeń wymienionych </w:t>
      </w:r>
      <w:r>
        <w:rPr>
          <w:rFonts w:ascii="Arial Narrow" w:eastAsia="Arial Narrow" w:hAnsi="Arial Narrow" w:cs="Arial Narrow"/>
        </w:rPr>
        <w:br/>
        <w:t xml:space="preserve">w ust.1 niniejszego paragrafu z wynagrodzenia Wykonawcy bądź też zaspokoić je </w:t>
      </w:r>
      <w:r>
        <w:rPr>
          <w:rFonts w:ascii="Arial Narrow" w:eastAsia="Arial Narrow" w:hAnsi="Arial Narrow" w:cs="Arial Narrow"/>
        </w:rPr>
        <w:br/>
        <w:t>z zabezpieczenia należytego wykonania umowy,</w:t>
      </w:r>
    </w:p>
    <w:p w:rsidR="006E770A" w:rsidRDefault="00EA1AEE">
      <w:pPr>
        <w:ind w:left="567"/>
        <w:jc w:val="both"/>
        <w:rPr>
          <w:rFonts w:ascii="Arial Narrow" w:eastAsia="Arial Narrow" w:hAnsi="Arial Narrow" w:cs="Arial Narrow"/>
        </w:rPr>
      </w:pPr>
      <w:r>
        <w:rPr>
          <w:rFonts w:ascii="Arial Narrow" w:eastAsia="Arial Narrow" w:hAnsi="Arial Narrow" w:cs="Arial Narrow"/>
        </w:rPr>
        <w:t>albo</w:t>
      </w:r>
    </w:p>
    <w:p w:rsidR="006E770A" w:rsidRDefault="00EA1AEE">
      <w:pPr>
        <w:numPr>
          <w:ilvl w:val="0"/>
          <w:numId w:val="79"/>
        </w:numPr>
        <w:ind w:left="1134" w:hanging="567"/>
        <w:jc w:val="both"/>
        <w:rPr>
          <w:rFonts w:ascii="Arial Narrow" w:eastAsia="Arial Narrow" w:hAnsi="Arial Narrow" w:cs="Arial Narrow"/>
        </w:rPr>
      </w:pPr>
      <w:r>
        <w:rPr>
          <w:rFonts w:ascii="Arial Narrow" w:eastAsia="Arial Narrow" w:hAnsi="Arial Narrow" w:cs="Arial Narrow"/>
        </w:rPr>
        <w:t xml:space="preserve">wyznaczyć Wykonawcy dodatkowy termin na uzyskanie ubezpieczeń wymienionych w ust.1 niniejszego paragrafu i przedłożenie dowodów uzyskania tych ubezpieczeń, a po jego bezskutecznym upływie odstąpić od umowy. </w:t>
      </w:r>
    </w:p>
    <w:p w:rsidR="006E770A" w:rsidRDefault="00EA1AEE">
      <w:pPr>
        <w:spacing w:before="240"/>
        <w:jc w:val="center"/>
        <w:rPr>
          <w:rFonts w:ascii="Arial Narrow" w:eastAsia="Arial Narrow" w:hAnsi="Arial Narrow" w:cs="Arial Narrow"/>
          <w:b/>
        </w:rPr>
      </w:pPr>
      <w:r>
        <w:rPr>
          <w:rFonts w:ascii="Arial Narrow" w:eastAsia="Arial Narrow" w:hAnsi="Arial Narrow" w:cs="Arial Narrow"/>
          <w:b/>
        </w:rPr>
        <w:t>§ 10</w:t>
      </w:r>
    </w:p>
    <w:p w:rsidR="006E770A" w:rsidRDefault="00EA1AEE">
      <w:pPr>
        <w:spacing w:after="240"/>
        <w:jc w:val="center"/>
        <w:rPr>
          <w:rFonts w:ascii="Arial Narrow" w:eastAsia="Arial Narrow" w:hAnsi="Arial Narrow" w:cs="Arial Narrow"/>
          <w:b/>
        </w:rPr>
      </w:pPr>
      <w:r>
        <w:rPr>
          <w:rFonts w:ascii="Arial Narrow" w:eastAsia="Arial Narrow" w:hAnsi="Arial Narrow" w:cs="Arial Narrow"/>
          <w:b/>
        </w:rPr>
        <w:t>(zabezpieczenie należytego wykonania umowy)</w:t>
      </w:r>
    </w:p>
    <w:p w:rsidR="006E770A" w:rsidRDefault="00EA1AEE">
      <w:pPr>
        <w:numPr>
          <w:ilvl w:val="0"/>
          <w:numId w:val="87"/>
        </w:numPr>
        <w:ind w:left="567" w:hanging="567"/>
        <w:jc w:val="both"/>
        <w:rPr>
          <w:rFonts w:ascii="Arial Narrow" w:eastAsia="Arial Narrow" w:hAnsi="Arial Narrow" w:cs="Arial Narrow"/>
        </w:rPr>
      </w:pPr>
      <w:r>
        <w:rPr>
          <w:rFonts w:ascii="Arial Narrow" w:eastAsia="Arial Narrow" w:hAnsi="Arial Narrow" w:cs="Arial Narrow"/>
        </w:rPr>
        <w:t>Tytułem zabezpieczenia należytego wykonania umowy Wykonawca do dnia podpisania umowy wniósł zabezpieczenie w wysokości </w:t>
      </w:r>
      <w:r>
        <w:rPr>
          <w:rFonts w:ascii="Arial Narrow" w:eastAsia="Arial Narrow" w:hAnsi="Arial Narrow" w:cs="Arial Narrow"/>
          <w:b/>
        </w:rPr>
        <w:t>5%</w:t>
      </w:r>
      <w:r>
        <w:rPr>
          <w:rFonts w:ascii="Arial Narrow" w:eastAsia="Arial Narrow" w:hAnsi="Arial Narrow" w:cs="Arial Narrow"/>
        </w:rPr>
        <w:t> łącznego wynagrodzenia ogółem  brutto, o którym mowa w § 7ust.1 wniesionego na rzecz Gminy Strzelce Krajeńskie w kwocie ……………zł;</w:t>
      </w:r>
    </w:p>
    <w:p w:rsidR="006E770A" w:rsidRDefault="00EA1AEE">
      <w:pPr>
        <w:numPr>
          <w:ilvl w:val="0"/>
          <w:numId w:val="87"/>
        </w:numPr>
        <w:ind w:left="567" w:hanging="567"/>
        <w:jc w:val="both"/>
        <w:rPr>
          <w:rFonts w:ascii="Arial Narrow" w:eastAsia="Arial Narrow" w:hAnsi="Arial Narrow" w:cs="Arial Narrow"/>
        </w:rPr>
      </w:pPr>
      <w:r>
        <w:rPr>
          <w:rFonts w:ascii="Arial Narrow" w:eastAsia="Arial Narrow" w:hAnsi="Arial Narrow" w:cs="Arial Narrow"/>
        </w:rPr>
        <w:t>Zabezpieczenie zostało wniesione w formie …………...</w:t>
      </w:r>
    </w:p>
    <w:p w:rsidR="006E770A" w:rsidRDefault="00EA1AEE">
      <w:pPr>
        <w:numPr>
          <w:ilvl w:val="0"/>
          <w:numId w:val="87"/>
        </w:numPr>
        <w:ind w:left="567" w:hanging="567"/>
        <w:jc w:val="both"/>
        <w:rPr>
          <w:rFonts w:ascii="Arial Narrow" w:eastAsia="Arial Narrow" w:hAnsi="Arial Narrow" w:cs="Arial Narrow"/>
        </w:rPr>
      </w:pPr>
      <w:r>
        <w:rPr>
          <w:rFonts w:ascii="Arial Narrow" w:eastAsia="Arial Narrow" w:hAnsi="Arial Narrow" w:cs="Arial Narrow"/>
        </w:rPr>
        <w:t>Zabezpieczenie należytego wykonania umowy służy zabezpieczeniu zapłaty wszelkich roszczeń służących Zamawiającemu w stosunku do Wykonawcy w związku z niniejszą umową, w tym w  szczególności: kar umownych, kosztów poniesionych na ustanowienie ubezpieczenia, kwot zapłaconych bezpośrednio podwykonawcom Wykonawcy, roszczenia o obniżenie Wynagrodzenia oraz kosztów związanych z Wykonaniem Zastępczym. W przypadku powstania roszczenia Zamawiający może je zaspokoić z zabezpieczenia należytego wykonania umowy bez wzywania Wykonawcy do dobrowolnego zaspokojenia roszczenia.</w:t>
      </w:r>
    </w:p>
    <w:p w:rsidR="006E770A" w:rsidRDefault="00EA1AEE">
      <w:pPr>
        <w:numPr>
          <w:ilvl w:val="0"/>
          <w:numId w:val="87"/>
        </w:numPr>
        <w:ind w:left="567" w:hanging="567"/>
        <w:jc w:val="both"/>
        <w:rPr>
          <w:rFonts w:ascii="Arial Narrow" w:eastAsia="Arial Narrow" w:hAnsi="Arial Narrow" w:cs="Arial Narrow"/>
        </w:rPr>
      </w:pPr>
      <w:r>
        <w:rPr>
          <w:rFonts w:ascii="Arial Narrow" w:eastAsia="Arial Narrow" w:hAnsi="Arial Narrow" w:cs="Arial Narrow"/>
        </w:rPr>
        <w:t>Koszty Zabezpieczenia należytego wykonania umowy ponosi Wykonawca.</w:t>
      </w:r>
    </w:p>
    <w:p w:rsidR="006E770A" w:rsidRDefault="00EA1AEE">
      <w:pPr>
        <w:numPr>
          <w:ilvl w:val="0"/>
          <w:numId w:val="87"/>
        </w:numPr>
        <w:ind w:left="567" w:hanging="567"/>
        <w:jc w:val="both"/>
        <w:rPr>
          <w:rFonts w:ascii="Arial Narrow" w:eastAsia="Arial Narrow" w:hAnsi="Arial Narrow" w:cs="Arial Narrow"/>
        </w:rPr>
      </w:pPr>
      <w:r>
        <w:rPr>
          <w:rFonts w:ascii="Arial Narrow" w:eastAsia="Arial Narrow" w:hAnsi="Arial Narrow" w:cs="Arial Narrow"/>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w:t>
      </w:r>
      <w:r>
        <w:rPr>
          <w:rFonts w:ascii="Arial Narrow" w:eastAsia="Arial Narrow" w:hAnsi="Arial Narrow" w:cs="Arial Narrow"/>
        </w:rPr>
        <w:br/>
        <w:t xml:space="preserve">z zabezpieczenia. </w:t>
      </w:r>
    </w:p>
    <w:p w:rsidR="006E770A" w:rsidRDefault="00EA1AEE">
      <w:pPr>
        <w:numPr>
          <w:ilvl w:val="0"/>
          <w:numId w:val="87"/>
        </w:numPr>
        <w:ind w:left="567" w:hanging="567"/>
        <w:jc w:val="both"/>
        <w:rPr>
          <w:rFonts w:ascii="Arial Narrow" w:eastAsia="Arial Narrow" w:hAnsi="Arial Narrow" w:cs="Arial Narrow"/>
        </w:rPr>
      </w:pPr>
      <w:r>
        <w:rPr>
          <w:rFonts w:ascii="Arial Narrow" w:eastAsia="Arial Narrow" w:hAnsi="Arial Narrow" w:cs="Arial Narrow"/>
        </w:rPr>
        <w:t>Strony postanawiają, że:</w:t>
      </w:r>
    </w:p>
    <w:p w:rsidR="006E770A" w:rsidRDefault="00EA1AEE">
      <w:pPr>
        <w:numPr>
          <w:ilvl w:val="0"/>
          <w:numId w:val="40"/>
        </w:numPr>
        <w:ind w:left="1134" w:hanging="567"/>
        <w:jc w:val="both"/>
        <w:rPr>
          <w:rFonts w:ascii="Arial Narrow" w:eastAsia="Arial Narrow" w:hAnsi="Arial Narrow" w:cs="Arial Narrow"/>
        </w:rPr>
      </w:pPr>
      <w:r>
        <w:rPr>
          <w:rFonts w:ascii="Arial Narrow" w:eastAsia="Arial Narrow" w:hAnsi="Arial Narrow" w:cs="Arial Narrow"/>
        </w:rPr>
        <w:t>70% kwoty zabezpieczenia należytego wykonania umowy zostanie zwolnione Wykonawcy w  ciągu 30 dni licząc od dnia podpisania protokołu odbioru końcowego.</w:t>
      </w:r>
    </w:p>
    <w:p w:rsidR="006E770A" w:rsidRDefault="00EA1AEE">
      <w:pPr>
        <w:numPr>
          <w:ilvl w:val="0"/>
          <w:numId w:val="40"/>
        </w:numPr>
        <w:ind w:left="1134" w:hanging="567"/>
        <w:jc w:val="both"/>
        <w:rPr>
          <w:rFonts w:ascii="Arial Narrow" w:eastAsia="Arial Narrow" w:hAnsi="Arial Narrow" w:cs="Arial Narrow"/>
        </w:rPr>
      </w:pPr>
      <w:r>
        <w:rPr>
          <w:rFonts w:ascii="Arial Narrow" w:eastAsia="Arial Narrow" w:hAnsi="Arial Narrow" w:cs="Arial Narrow"/>
        </w:rPr>
        <w:t>na zabezpieczenie roszczeń z tytułu rękojmi za wady pozostanie kwota w wysokości  30% wniesionego zabezpieczenia określonego w ust 1 niniejszego paragrafu. Część zabezpieczenia służąca zabezpieczeniu roszczeń z tytułu rękojmi za wady  będzie zwrócona nie później niż w ciągu 15 dni od upływu okresu rękojmi za wady.</w:t>
      </w:r>
    </w:p>
    <w:p w:rsidR="006E770A" w:rsidRDefault="00EA1AEE">
      <w:pPr>
        <w:numPr>
          <w:ilvl w:val="0"/>
          <w:numId w:val="87"/>
        </w:num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W przypadku zabezpieczenia w formie gwarancji lub poręczenia, okres ich obowiązywania nie może być krótszy niż:</w:t>
      </w:r>
    </w:p>
    <w:p w:rsidR="006E770A" w:rsidRDefault="00EA1AEE">
      <w:pPr>
        <w:numPr>
          <w:ilvl w:val="1"/>
          <w:numId w:val="58"/>
        </w:num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z tytułu należytego wykonania umowy — 30 dni od dnia podpisania protokołu końcowego odbioru robót,</w:t>
      </w:r>
    </w:p>
    <w:p w:rsidR="006E770A" w:rsidRDefault="00EA1AEE">
      <w:pPr>
        <w:numPr>
          <w:ilvl w:val="1"/>
          <w:numId w:val="58"/>
        </w:num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z tytułu usunięcia wad i usterek — 15 dni od dnia upływu okresu rękojmi za wady.</w:t>
      </w:r>
    </w:p>
    <w:p w:rsidR="006E770A" w:rsidRDefault="00EA1AEE">
      <w:pPr>
        <w:numPr>
          <w:ilvl w:val="0"/>
          <w:numId w:val="87"/>
        </w:num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W przypadku zabezpieczenia w formie gwarancji lub poręczenia, okres ich obowiązywania nie może być krótszy niż terminy wskazane w ust. 7 powyżej, z zastrzeżeniem postanowień art. 452 ust. 8 ustawy PZP.</w:t>
      </w:r>
    </w:p>
    <w:p w:rsidR="006E770A" w:rsidRDefault="00EA1AEE">
      <w:pPr>
        <w:numPr>
          <w:ilvl w:val="0"/>
          <w:numId w:val="87"/>
        </w:num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W przypadku przedłużenia terminu wykonania przedmiotu umowy wskazanego w § 4 ust. 1 powyżej, skutkującego tym, że okres obowiązywania gwarancji lub poręczenia byłby krótszy, aniżeli terminy wynikające z ust. 7 powyżej, Wykonawca przed dokonaniem z Zamawiającym takiej zmiany umowy, zobowiązany jest do przedłużenia okresu obowiązywania zabezpieczenia w taki sposób, by po zmianie umowy w zakresie terminu wykonania umowy, pokrywał się z terminami wynikającymi z ust. 7 powyżej </w:t>
      </w:r>
      <w:r w:rsidR="00F904E8">
        <w:rPr>
          <w:rFonts w:ascii="Arial Narrow" w:eastAsia="Arial Narrow" w:hAnsi="Arial Narrow" w:cs="Arial Narrow"/>
          <w:color w:val="000000"/>
        </w:rPr>
        <w:t xml:space="preserve"> </w:t>
      </w:r>
      <w:r>
        <w:rPr>
          <w:rFonts w:ascii="Arial Narrow" w:eastAsia="Arial Narrow" w:hAnsi="Arial Narrow" w:cs="Arial Narrow"/>
          <w:color w:val="000000"/>
        </w:rPr>
        <w:t>i przedłożenia Zamawiającemu dokumentu potwierdzającego takie przedłużenie.</w:t>
      </w:r>
    </w:p>
    <w:p w:rsidR="006E770A" w:rsidRDefault="00EA1AEE">
      <w:pPr>
        <w:numPr>
          <w:ilvl w:val="0"/>
          <w:numId w:val="87"/>
        </w:num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Zgodnie z art. 452 ust. 8 ustawy, Wykonawca zobowiązuje się do przedłużenia wniesionego zabezpieczenia lub wniesienia nowego zabezpieczenia na kolejne okresy.</w:t>
      </w:r>
    </w:p>
    <w:p w:rsidR="006E770A" w:rsidRDefault="00EA1AEE">
      <w:pPr>
        <w:numPr>
          <w:ilvl w:val="0"/>
          <w:numId w:val="87"/>
        </w:num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W przypadku nieprzedłużenia lub niewniesienia nowego zabezpieczenia najpóźniej na 30 dni przed upływem terminu ważności dotychczasowego zabezpieczenia wniesionego w innej formie niż </w:t>
      </w:r>
      <w:r>
        <w:rPr>
          <w:rFonts w:ascii="Arial Narrow" w:eastAsia="Arial Narrow" w:hAnsi="Arial Narrow" w:cs="Arial Narrow"/>
          <w:color w:val="000000"/>
        </w:rPr>
        <w:br/>
        <w:t xml:space="preserve">w pieniądzu, Zamawiający zmieni formę na zabezpieczenie w pieniądzu, poprzez wypłatę kwoty </w:t>
      </w:r>
      <w:r w:rsidR="00F904E8">
        <w:rPr>
          <w:rFonts w:ascii="Arial Narrow" w:eastAsia="Arial Narrow" w:hAnsi="Arial Narrow" w:cs="Arial Narrow"/>
          <w:color w:val="000000"/>
        </w:rPr>
        <w:t xml:space="preserve">                     </w:t>
      </w:r>
      <w:r>
        <w:rPr>
          <w:rFonts w:ascii="Arial Narrow" w:eastAsia="Arial Narrow" w:hAnsi="Arial Narrow" w:cs="Arial Narrow"/>
          <w:color w:val="000000"/>
        </w:rPr>
        <w:t>z dotychczasowego zabezpieczenia.</w:t>
      </w:r>
    </w:p>
    <w:p w:rsidR="006E770A" w:rsidRDefault="00EA1AEE">
      <w:pPr>
        <w:numPr>
          <w:ilvl w:val="0"/>
          <w:numId w:val="87"/>
        </w:num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Zapisy zawarte w ust. 10 i 11 niniejszego paragrafu stosuje się, jeżeli okres na jaki ma zostać wniesione zabezpieczenie przekracza 5 lat, a Wykonawca wnosi zabezpieczenie w formie innej niż w pieniądzu, na okres nie krótszy niż 5 lat.</w:t>
      </w:r>
    </w:p>
    <w:p w:rsidR="006E770A" w:rsidRDefault="00EA1AEE">
      <w:pPr>
        <w:numPr>
          <w:ilvl w:val="0"/>
          <w:numId w:val="87"/>
        </w:num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W trakcie realizacji umowy Wykonawca może dokonać zmiany formy zabezpieczenia należytego wykonania umowy, na jedną lub kilka form, o których mowa w art. 450 ust. 1 ustawy Prawo zamówień publicznych. Zamawiający nie wyraża zgody na wniesienie zabezpieczenia w formach, o których mowa w art. 450 ust. 2 ustawy Prawo zamówień publicznych. Zmiana formy zabezpieczenia jest dokonywana z zachowaniem ciągłości zabezpieczenia i bez zmniejszenia jego wysokości.</w:t>
      </w:r>
    </w:p>
    <w:p w:rsidR="006E770A" w:rsidRDefault="00EA1AEE">
      <w:pPr>
        <w:numPr>
          <w:ilvl w:val="0"/>
          <w:numId w:val="87"/>
        </w:num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Zabezpieczenie należytego wykonania umowy pozostaje w dyspozycji Zamawiającego i zachowuje swoją ważność na czas określony w umowie.</w:t>
      </w:r>
    </w:p>
    <w:p w:rsidR="006E770A" w:rsidRDefault="00EA1AEE">
      <w:pPr>
        <w:numPr>
          <w:ilvl w:val="0"/>
          <w:numId w:val="87"/>
        </w:num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Jeżeli nie zajdzie powód do realizacji zabezpieczenia w całości lub w części, podlega ono zwrotowi Wykonawcy odpowiednio w całości lub w części w terminach, o których mowa w ust. 6 pkt. 1) i 2)  niniejszego paragrafu.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6E770A" w:rsidRDefault="00EA1AEE">
      <w:pPr>
        <w:numPr>
          <w:ilvl w:val="0"/>
          <w:numId w:val="87"/>
        </w:num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Zamawiający może dochodzić zaspokojenia z zabezpieczenia należytego wykonania umowy, jeżeli jakakolwiek kwota należna Zamawiającemu od Wykonawcy w związku z niewykonaniem lub nienależytym wykonaniem umowy nie zostanie zapłacona.</w:t>
      </w:r>
      <w:r>
        <w:rPr>
          <w:rFonts w:ascii="Arial Narrow" w:eastAsia="Arial Narrow" w:hAnsi="Arial Narrow" w:cs="Arial Narrow"/>
          <w:color w:val="000000"/>
          <w:highlight w:val="yellow"/>
        </w:rPr>
        <w:t xml:space="preserve"> </w:t>
      </w:r>
    </w:p>
    <w:p w:rsidR="006E770A" w:rsidRDefault="00EA1AEE">
      <w:pPr>
        <w:numPr>
          <w:ilvl w:val="0"/>
          <w:numId w:val="87"/>
        </w:num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Zamawiający zastrzega sobie, że w przypadku wniesienia zabezpieczenia w formie gwarancji bankowej lub ubezpieczeniowej, gwarancja ta winna mieć charakter abstrakcyjny, tj. zobowiązywać Gwaranta nieodwołalnie i bezwarunkowo do wypłacenia Zamawiającemu jako Beneficjentowi gwarancji kwoty objęte żądaniem wypłaty, na pierwsze pisemne żądanie Zamawiającego wskazujące na niewykonanie lub nienależyte wykonanie umowy. Przedstawiona przez Wykonawcę gwarancja bankowa lub ubezpieczeniowa nie może w szczególności zawierać żadnych postanowień, na mocy których Gwarant byłby uprawniony do merytorycznego badania zasadności żądania wypłaty.</w:t>
      </w:r>
    </w:p>
    <w:p w:rsidR="006E770A" w:rsidRDefault="00EA1AEE">
      <w:pPr>
        <w:numPr>
          <w:ilvl w:val="0"/>
          <w:numId w:val="87"/>
        </w:num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Dostarczona przez Wykonawcę gwarancja bankowa lub ubezpieczeniowa złożona tytułem zabezpieczenia należytego wykonania umowy musi ponadto zawierać klauzule o:</w:t>
      </w:r>
    </w:p>
    <w:p w:rsidR="006E770A" w:rsidRDefault="00EA1AEE">
      <w:pPr>
        <w:numPr>
          <w:ilvl w:val="1"/>
          <w:numId w:val="59"/>
        </w:num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zgodzie Gwaranta na to, aby żadna zmiana ani uzupełnienie lub jakakolwiek modyfikacja umowy lub zakresu prac, które mają zostać wykonane zgodnie z umową, lub w jakichkolwiek dokumentach stanowiących umowę, jakie mogą zostać sporządzone między Zamawiającym (Beneficjentem), </w:t>
      </w:r>
      <w:r w:rsidR="00F904E8">
        <w:rPr>
          <w:rFonts w:ascii="Arial Narrow" w:eastAsia="Arial Narrow" w:hAnsi="Arial Narrow" w:cs="Arial Narrow"/>
          <w:color w:val="000000"/>
        </w:rPr>
        <w:t xml:space="preserve">             </w:t>
      </w:r>
      <w:r>
        <w:rPr>
          <w:rFonts w:ascii="Arial Narrow" w:eastAsia="Arial Narrow" w:hAnsi="Arial Narrow" w:cs="Arial Narrow"/>
          <w:color w:val="000000"/>
        </w:rPr>
        <w:t xml:space="preserve">a Wykonawcą, nie zwalniała Gwaranta w żaden sposób z odpowiedzialności wynikającej </w:t>
      </w:r>
      <w:r w:rsidR="00F904E8">
        <w:rPr>
          <w:rFonts w:ascii="Arial Narrow" w:eastAsia="Arial Narrow" w:hAnsi="Arial Narrow" w:cs="Arial Narrow"/>
          <w:color w:val="000000"/>
        </w:rPr>
        <w:t xml:space="preserve">                          </w:t>
      </w:r>
      <w:r>
        <w:rPr>
          <w:rFonts w:ascii="Arial Narrow" w:eastAsia="Arial Narrow" w:hAnsi="Arial Narrow" w:cs="Arial Narrow"/>
          <w:color w:val="000000"/>
        </w:rPr>
        <w:t>z gwarancji;</w:t>
      </w:r>
    </w:p>
    <w:p w:rsidR="006E770A" w:rsidRDefault="00EA1AEE">
      <w:pPr>
        <w:numPr>
          <w:ilvl w:val="1"/>
          <w:numId w:val="59"/>
        </w:num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zgodzie Gwaranta, że żadna zmiana ani uzupełnienie lub jakakolwiek modyfikacja umowy, jakie mogą zostać sporządzone między Zamawiającym a Wykonawcą, nie zwalnia go (Gwaranta) w żaden sposób z odpowiedzialności wynikającej z niniejszej gwarancji. Niniejszym Gwarant rezygnuje z konieczności zawiadamiania go o takiej zmianie, uzupełnieniu lub modyfikacji;</w:t>
      </w:r>
    </w:p>
    <w:p w:rsidR="006E770A" w:rsidRDefault="00EA1AEE">
      <w:pPr>
        <w:numPr>
          <w:ilvl w:val="1"/>
          <w:numId w:val="59"/>
        </w:num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treści: </w:t>
      </w:r>
      <w:r>
        <w:rPr>
          <w:rFonts w:ascii="Arial Narrow" w:eastAsia="Arial Narrow" w:hAnsi="Arial Narrow" w:cs="Arial Narrow"/>
          <w:i/>
          <w:color w:val="000000"/>
        </w:rPr>
        <w:t>„Wszelkie spory dotyczące gwarancji podlegają rozstrzygnięciu zgodnie z prawem Rzeczypospolitej Polskiej i podlegają kompetencji sądu powszechnego właściwego dla siedziby Zamawiającego”.</w:t>
      </w:r>
    </w:p>
    <w:p w:rsidR="006E770A" w:rsidRDefault="00EA1AEE">
      <w:pPr>
        <w:numPr>
          <w:ilvl w:val="0"/>
          <w:numId w:val="87"/>
        </w:num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Za wyjątkiem zabezpieczenia wniesionego w pieniądzu, każde zabezpieczenie, jak również zmiana zabezpieczenia uprzednio wniesionego podlega zatwierdzeniu przez Zamawiającego.</w:t>
      </w:r>
    </w:p>
    <w:p w:rsidR="006E770A" w:rsidRDefault="006E770A">
      <w:pPr>
        <w:pBdr>
          <w:top w:val="nil"/>
          <w:left w:val="nil"/>
          <w:bottom w:val="nil"/>
          <w:right w:val="nil"/>
          <w:between w:val="nil"/>
        </w:pBdr>
        <w:ind w:left="720"/>
        <w:jc w:val="both"/>
        <w:rPr>
          <w:rFonts w:ascii="Arial Narrow" w:eastAsia="Arial Narrow" w:hAnsi="Arial Narrow" w:cs="Arial Narrow"/>
          <w:color w:val="000000"/>
        </w:rPr>
      </w:pPr>
    </w:p>
    <w:p w:rsidR="006E770A" w:rsidRDefault="00EA1AEE">
      <w:pPr>
        <w:spacing w:before="240"/>
        <w:jc w:val="center"/>
        <w:rPr>
          <w:rFonts w:ascii="Arial Narrow" w:eastAsia="Arial Narrow" w:hAnsi="Arial Narrow" w:cs="Arial Narrow"/>
          <w:b/>
        </w:rPr>
      </w:pPr>
      <w:r>
        <w:rPr>
          <w:rFonts w:ascii="Arial Narrow" w:eastAsia="Arial Narrow" w:hAnsi="Arial Narrow" w:cs="Arial Narrow"/>
          <w:b/>
        </w:rPr>
        <w:t>§ 11</w:t>
      </w:r>
    </w:p>
    <w:p w:rsidR="006E770A" w:rsidRDefault="00EA1AEE">
      <w:pPr>
        <w:spacing w:after="240"/>
        <w:jc w:val="center"/>
        <w:rPr>
          <w:rFonts w:ascii="Arial Narrow" w:eastAsia="Arial Narrow" w:hAnsi="Arial Narrow" w:cs="Arial Narrow"/>
          <w:b/>
        </w:rPr>
      </w:pPr>
      <w:r>
        <w:rPr>
          <w:rFonts w:ascii="Arial Narrow" w:eastAsia="Arial Narrow" w:hAnsi="Arial Narrow" w:cs="Arial Narrow"/>
          <w:b/>
        </w:rPr>
        <w:t>(odstąpienie od umowy)</w:t>
      </w:r>
    </w:p>
    <w:p w:rsidR="006E770A" w:rsidRDefault="00EA1AEE">
      <w:pPr>
        <w:numPr>
          <w:ilvl w:val="0"/>
          <w:numId w:val="83"/>
        </w:numPr>
        <w:ind w:left="567" w:hanging="567"/>
        <w:jc w:val="both"/>
        <w:rPr>
          <w:rFonts w:ascii="Arial Narrow" w:eastAsia="Arial Narrow" w:hAnsi="Arial Narrow" w:cs="Arial Narrow"/>
        </w:rPr>
      </w:pPr>
      <w:r>
        <w:rPr>
          <w:rFonts w:ascii="Arial Narrow" w:eastAsia="Arial Narrow" w:hAnsi="Arial Narrow" w:cs="Arial Narrow"/>
        </w:rPr>
        <w:t>Odstąpienie od umowy  wymaga formy pisemnej pod rygorem nieważności i wskazaniem przyczyn odstąpienia.</w:t>
      </w:r>
    </w:p>
    <w:p w:rsidR="006E770A" w:rsidRDefault="00EA1AEE">
      <w:pPr>
        <w:numPr>
          <w:ilvl w:val="0"/>
          <w:numId w:val="83"/>
        </w:numPr>
        <w:ind w:left="567" w:hanging="567"/>
        <w:jc w:val="both"/>
        <w:rPr>
          <w:rFonts w:ascii="Arial Narrow" w:eastAsia="Arial Narrow" w:hAnsi="Arial Narrow" w:cs="Arial Narrow"/>
        </w:rPr>
      </w:pPr>
      <w:r>
        <w:rPr>
          <w:rFonts w:ascii="Arial Narrow" w:eastAsia="Arial Narrow" w:hAnsi="Arial Narrow" w:cs="Arial Narrow"/>
        </w:rPr>
        <w:t xml:space="preserve">Po złożeniu oświadczenia o odstąpieniu od umowy przez którąkolwiek ze stron, Wykonawcę </w:t>
      </w:r>
      <w:r w:rsidR="00F904E8">
        <w:rPr>
          <w:rFonts w:ascii="Arial Narrow" w:eastAsia="Arial Narrow" w:hAnsi="Arial Narrow" w:cs="Arial Narrow"/>
        </w:rPr>
        <w:t xml:space="preserve">                                </w:t>
      </w:r>
      <w:r>
        <w:rPr>
          <w:rFonts w:ascii="Arial Narrow" w:eastAsia="Arial Narrow" w:hAnsi="Arial Narrow" w:cs="Arial Narrow"/>
        </w:rPr>
        <w:t>i Zamawiającego obciążają następujące obowiązki szczegółowe:</w:t>
      </w:r>
    </w:p>
    <w:p w:rsidR="006E770A" w:rsidRDefault="00EA1AEE">
      <w:pPr>
        <w:numPr>
          <w:ilvl w:val="0"/>
          <w:numId w:val="3"/>
        </w:numPr>
        <w:tabs>
          <w:tab w:val="left" w:pos="1134"/>
        </w:tabs>
        <w:ind w:left="1134" w:hanging="567"/>
        <w:jc w:val="both"/>
        <w:rPr>
          <w:rFonts w:ascii="Arial Narrow" w:eastAsia="Arial Narrow" w:hAnsi="Arial Narrow" w:cs="Arial Narrow"/>
        </w:rPr>
      </w:pPr>
      <w:r>
        <w:rPr>
          <w:rFonts w:ascii="Arial Narrow" w:eastAsia="Arial Narrow" w:hAnsi="Arial Narrow" w:cs="Arial Narrow"/>
        </w:rPr>
        <w:t>Wykonawca będzie zobowiązany podjąć wszelkie możliwe działania mające na celu zakończenie wykonywania umowy w zorganizowany i sprawny sposób umożliwiający zminimalizowanie niekorzystnych skutków odstąpienia,</w:t>
      </w:r>
    </w:p>
    <w:p w:rsidR="006E770A" w:rsidRDefault="00EA1AEE">
      <w:pPr>
        <w:numPr>
          <w:ilvl w:val="0"/>
          <w:numId w:val="3"/>
        </w:numPr>
        <w:tabs>
          <w:tab w:val="left" w:pos="1134"/>
        </w:tabs>
        <w:ind w:left="1134" w:hanging="567"/>
        <w:jc w:val="both"/>
        <w:rPr>
          <w:rFonts w:ascii="Arial Narrow" w:eastAsia="Arial Narrow" w:hAnsi="Arial Narrow" w:cs="Arial Narrow"/>
        </w:rPr>
      </w:pPr>
      <w:r>
        <w:rPr>
          <w:rFonts w:ascii="Arial Narrow" w:eastAsia="Arial Narrow" w:hAnsi="Arial Narrow" w:cs="Arial Narrow"/>
        </w:rPr>
        <w:t>Wykonawca zabezpieczy przerwane roboty w zakresie obustronnie uzgodnionym na koszt własny,</w:t>
      </w:r>
    </w:p>
    <w:p w:rsidR="006E770A" w:rsidRDefault="00EA1AEE">
      <w:pPr>
        <w:numPr>
          <w:ilvl w:val="0"/>
          <w:numId w:val="3"/>
        </w:numPr>
        <w:tabs>
          <w:tab w:val="left" w:pos="1134"/>
        </w:tabs>
        <w:ind w:left="1134" w:hanging="567"/>
        <w:jc w:val="both"/>
        <w:rPr>
          <w:rFonts w:ascii="Arial Narrow" w:eastAsia="Arial Narrow" w:hAnsi="Arial Narrow" w:cs="Arial Narrow"/>
        </w:rPr>
      </w:pPr>
      <w:r>
        <w:rPr>
          <w:rFonts w:ascii="Arial Narrow" w:eastAsia="Arial Narrow" w:hAnsi="Arial Narrow" w:cs="Arial Narrow"/>
        </w:rPr>
        <w:t>Wykonawca zgłosi do dokonania przez Zamawiającego odbioru robót przerwanych oraz robót zabezpieczających,</w:t>
      </w:r>
    </w:p>
    <w:p w:rsidR="006E770A" w:rsidRDefault="00EA1AEE">
      <w:pPr>
        <w:numPr>
          <w:ilvl w:val="0"/>
          <w:numId w:val="3"/>
        </w:numPr>
        <w:tabs>
          <w:tab w:val="left" w:pos="1134"/>
        </w:tabs>
        <w:ind w:left="1134" w:hanging="567"/>
        <w:jc w:val="both"/>
        <w:rPr>
          <w:rFonts w:ascii="Arial Narrow" w:eastAsia="Arial Narrow" w:hAnsi="Arial Narrow" w:cs="Arial Narrow"/>
        </w:rPr>
      </w:pPr>
      <w:r>
        <w:rPr>
          <w:rFonts w:ascii="Arial Narrow" w:eastAsia="Arial Narrow" w:hAnsi="Arial Narrow" w:cs="Arial Narrow"/>
        </w:rPr>
        <w:t xml:space="preserve">Wykonawca nieodpłatnie sporządzi wykaz tych wyrobów, konstrukcji lub urządzeń, które </w:t>
      </w:r>
      <w:r>
        <w:rPr>
          <w:rFonts w:ascii="Arial Narrow" w:eastAsia="Arial Narrow" w:hAnsi="Arial Narrow" w:cs="Arial Narrow"/>
        </w:rPr>
        <w:br/>
        <w:t>nie mogą być wykorzystane przez Wykonawcę do realizacji innych robót nieobjętych umową,</w:t>
      </w:r>
    </w:p>
    <w:p w:rsidR="006E770A" w:rsidRDefault="00EA1AEE">
      <w:pPr>
        <w:numPr>
          <w:ilvl w:val="0"/>
          <w:numId w:val="3"/>
        </w:numPr>
        <w:tabs>
          <w:tab w:val="left" w:pos="1134"/>
        </w:tabs>
        <w:ind w:left="1134" w:hanging="567"/>
        <w:jc w:val="both"/>
        <w:rPr>
          <w:rFonts w:ascii="Arial Narrow" w:eastAsia="Arial Narrow" w:hAnsi="Arial Narrow" w:cs="Arial Narrow"/>
        </w:rPr>
      </w:pPr>
      <w:r>
        <w:rPr>
          <w:rFonts w:ascii="Arial Narrow" w:eastAsia="Arial Narrow" w:hAnsi="Arial Narrow" w:cs="Arial Narrow"/>
        </w:rPr>
        <w:t xml:space="preserve">W terminie 14 dni od daty zgłoszenia, o którym mowa w pkt. 3, Wykonawca przy udziale Nadzoru Inwestorskiego sporządzi szczegółowy protokół inwentaryzacji robót w toku wraz </w:t>
      </w:r>
      <w:r>
        <w:rPr>
          <w:rFonts w:ascii="Arial Narrow" w:eastAsia="Arial Narrow" w:hAnsi="Arial Narrow" w:cs="Arial Narrow"/>
        </w:rPr>
        <w:br/>
        <w:t xml:space="preserve">z kosztorysem powykonawczym według stanu na dzień odstąpienia od umowy i przedłoży </w:t>
      </w:r>
      <w:r>
        <w:rPr>
          <w:rFonts w:ascii="Arial Narrow" w:eastAsia="Arial Narrow" w:hAnsi="Arial Narrow" w:cs="Arial Narrow"/>
        </w:rPr>
        <w:br/>
        <w:t>je Zamawiającemu,</w:t>
      </w:r>
    </w:p>
    <w:p w:rsidR="006E770A" w:rsidRDefault="00EA1AEE">
      <w:pPr>
        <w:numPr>
          <w:ilvl w:val="0"/>
          <w:numId w:val="3"/>
        </w:numPr>
        <w:tabs>
          <w:tab w:val="left" w:pos="1134"/>
        </w:tabs>
        <w:ind w:left="1134" w:hanging="567"/>
        <w:jc w:val="both"/>
        <w:rPr>
          <w:rFonts w:ascii="Arial Narrow" w:eastAsia="Arial Narrow" w:hAnsi="Arial Narrow" w:cs="Arial Narrow"/>
        </w:rPr>
      </w:pPr>
      <w:r>
        <w:rPr>
          <w:rFonts w:ascii="Arial Narrow" w:eastAsia="Arial Narrow" w:hAnsi="Arial Narrow" w:cs="Arial Narrow"/>
        </w:rPr>
        <w:t>Protokół inwentaryzacji robót w toku zatwierdzony przez Nadzór Inwestorski i Zamawiającego stanowić będzie podstawę do wystawienia faktury VAT przez Wykonawcę,</w:t>
      </w:r>
    </w:p>
    <w:p w:rsidR="006E770A" w:rsidRDefault="00EA1AEE">
      <w:pPr>
        <w:numPr>
          <w:ilvl w:val="0"/>
          <w:numId w:val="3"/>
        </w:numPr>
        <w:tabs>
          <w:tab w:val="left" w:pos="1134"/>
        </w:tabs>
        <w:ind w:left="1134" w:hanging="567"/>
        <w:jc w:val="both"/>
        <w:rPr>
          <w:rFonts w:ascii="Arial Narrow" w:eastAsia="Arial Narrow" w:hAnsi="Arial Narrow" w:cs="Arial Narrow"/>
        </w:rPr>
      </w:pPr>
      <w:r>
        <w:rPr>
          <w:rFonts w:ascii="Arial Narrow" w:eastAsia="Arial Narrow" w:hAnsi="Arial Narrow" w:cs="Arial Narrow"/>
        </w:rPr>
        <w:t>Wykonawca niezwłocznie, nie później jednak niż w terminie 14 dni, usunie z terenu budowy urządzenia zaplecza przez niego dostarczone.</w:t>
      </w:r>
    </w:p>
    <w:p w:rsidR="006E770A" w:rsidRDefault="00EA1AEE">
      <w:pPr>
        <w:numPr>
          <w:ilvl w:val="0"/>
          <w:numId w:val="83"/>
        </w:numPr>
        <w:ind w:left="567" w:hanging="567"/>
        <w:jc w:val="both"/>
        <w:rPr>
          <w:rFonts w:ascii="Arial Narrow" w:eastAsia="Arial Narrow" w:hAnsi="Arial Narrow" w:cs="Arial Narrow"/>
        </w:rPr>
      </w:pPr>
      <w:r>
        <w:rPr>
          <w:rFonts w:ascii="Arial Narrow" w:eastAsia="Arial Narrow" w:hAnsi="Arial Narrow" w:cs="Arial Narrow"/>
        </w:rPr>
        <w:t>Zamawiający w razie odstąpienia od umowy zobowiązany jest do:</w:t>
      </w:r>
    </w:p>
    <w:p w:rsidR="006E770A" w:rsidRDefault="00EA1AEE">
      <w:pPr>
        <w:numPr>
          <w:ilvl w:val="0"/>
          <w:numId w:val="4"/>
        </w:numPr>
        <w:tabs>
          <w:tab w:val="left" w:pos="1134"/>
        </w:tabs>
        <w:ind w:left="1134" w:hanging="567"/>
        <w:jc w:val="both"/>
        <w:rPr>
          <w:rFonts w:ascii="Arial Narrow" w:eastAsia="Arial Narrow" w:hAnsi="Arial Narrow" w:cs="Arial Narrow"/>
        </w:rPr>
      </w:pPr>
      <w:r>
        <w:rPr>
          <w:rFonts w:ascii="Arial Narrow" w:eastAsia="Arial Narrow" w:hAnsi="Arial Narrow" w:cs="Arial Narrow"/>
        </w:rPr>
        <w:t xml:space="preserve">Dokonania odbioru robót przerwanych oraz robot zabezpieczających w terminie 14 dni od daty przerwania,  </w:t>
      </w:r>
    </w:p>
    <w:p w:rsidR="006E770A" w:rsidRDefault="00EA1AEE">
      <w:pPr>
        <w:numPr>
          <w:ilvl w:val="0"/>
          <w:numId w:val="4"/>
        </w:numPr>
        <w:tabs>
          <w:tab w:val="left" w:pos="1134"/>
        </w:tabs>
        <w:ind w:left="1134" w:hanging="567"/>
        <w:jc w:val="both"/>
        <w:rPr>
          <w:rFonts w:ascii="Arial Narrow" w:eastAsia="Arial Narrow" w:hAnsi="Arial Narrow" w:cs="Arial Narrow"/>
        </w:rPr>
      </w:pPr>
      <w:r>
        <w:rPr>
          <w:rFonts w:ascii="Arial Narrow" w:eastAsia="Arial Narrow" w:hAnsi="Arial Narrow" w:cs="Arial Narrow"/>
        </w:rPr>
        <w:t>Przejęcia od Wykonawcy terenu budowy pod swój dozór w terminie 14 dni od daty odstąpienia od niniejszej umowy.</w:t>
      </w:r>
    </w:p>
    <w:p w:rsidR="006E770A" w:rsidRDefault="00EA1AEE">
      <w:pPr>
        <w:numPr>
          <w:ilvl w:val="0"/>
          <w:numId w:val="83"/>
        </w:numPr>
        <w:ind w:left="567" w:hanging="567"/>
        <w:jc w:val="both"/>
        <w:rPr>
          <w:rFonts w:ascii="Arial Narrow" w:eastAsia="Arial Narrow" w:hAnsi="Arial Narrow" w:cs="Arial Narrow"/>
        </w:rPr>
      </w:pPr>
      <w:r>
        <w:rPr>
          <w:rFonts w:ascii="Arial Narrow" w:eastAsia="Arial Narrow" w:hAnsi="Arial Narrow" w:cs="Arial Narrow"/>
        </w:rPr>
        <w:t>Wykonawca udziela rękojmi i gwarancji jakości w zakresie określonym w Umowie na część zobowiązania wykonaną przed odstąpieniem od Umowy.</w:t>
      </w:r>
    </w:p>
    <w:p w:rsidR="006E770A" w:rsidRDefault="00EA1AEE">
      <w:pPr>
        <w:numPr>
          <w:ilvl w:val="0"/>
          <w:numId w:val="83"/>
        </w:numPr>
        <w:ind w:left="567" w:hanging="567"/>
        <w:jc w:val="both"/>
        <w:rPr>
          <w:rFonts w:ascii="Arial Narrow" w:eastAsia="Arial Narrow" w:hAnsi="Arial Narrow" w:cs="Arial Narrow"/>
        </w:rPr>
      </w:pPr>
      <w:r>
        <w:rPr>
          <w:rFonts w:ascii="Arial Narrow" w:eastAsia="Arial Narrow" w:hAnsi="Arial Narrow" w:cs="Arial Narrow"/>
        </w:rPr>
        <w:t>Zamawiający może odstąpić od umowy w całości lub w części w przypadkach określonych w Kodeksie cywilnym i ustawie PZP w terminie i na zasadach tam określonych, a nadto w każdym z niżej opisanych przypadków w terminie 90 dni od dowiedzenia się o zaistnieniu poniższych okoliczności uzasadniających odstąpienie:</w:t>
      </w:r>
    </w:p>
    <w:p w:rsidR="006E770A" w:rsidRDefault="00EA1AEE">
      <w:pPr>
        <w:numPr>
          <w:ilvl w:val="0"/>
          <w:numId w:val="97"/>
        </w:numPr>
        <w:tabs>
          <w:tab w:val="left" w:pos="1134"/>
        </w:tabs>
        <w:ind w:left="567" w:firstLine="0"/>
        <w:jc w:val="both"/>
        <w:rPr>
          <w:rFonts w:ascii="Arial Narrow" w:eastAsia="Arial Narrow" w:hAnsi="Arial Narrow" w:cs="Arial Narrow"/>
        </w:rPr>
      </w:pPr>
      <w:r>
        <w:rPr>
          <w:rFonts w:ascii="Arial Narrow" w:eastAsia="Arial Narrow" w:hAnsi="Arial Narrow" w:cs="Arial Narrow"/>
        </w:rPr>
        <w:t>przeciwko Wykonawcy zostanie wszczęte postępowanie egzekucyjne, które będzie miało wpływ na realizację niniejszej umowy,</w:t>
      </w:r>
    </w:p>
    <w:p w:rsidR="006E770A" w:rsidRDefault="00EA1AEE">
      <w:pPr>
        <w:numPr>
          <w:ilvl w:val="0"/>
          <w:numId w:val="97"/>
        </w:numPr>
        <w:tabs>
          <w:tab w:val="left" w:pos="1134"/>
        </w:tabs>
        <w:ind w:left="1134" w:hanging="567"/>
        <w:jc w:val="both"/>
        <w:rPr>
          <w:rFonts w:ascii="Arial Narrow" w:eastAsia="Arial Narrow" w:hAnsi="Arial Narrow" w:cs="Arial Narrow"/>
        </w:rPr>
      </w:pPr>
      <w:r>
        <w:rPr>
          <w:rFonts w:ascii="Arial Narrow" w:eastAsia="Arial Narrow" w:hAnsi="Arial Narrow" w:cs="Arial Narrow"/>
        </w:rPr>
        <w:t xml:space="preserve">Wykonawca nie rozpoczął robót w terminie 14 dni od daty przekazania placu budowy lub </w:t>
      </w:r>
      <w:r>
        <w:rPr>
          <w:rFonts w:ascii="Arial Narrow" w:eastAsia="Arial Narrow" w:hAnsi="Arial Narrow" w:cs="Arial Narrow"/>
        </w:rPr>
        <w:br/>
        <w:t xml:space="preserve">nie przystąpił do odbioru placu budowy z przyczyn leżących po stronie Wykonawcy, </w:t>
      </w:r>
    </w:p>
    <w:p w:rsidR="006E770A" w:rsidRDefault="00EA1AEE">
      <w:pPr>
        <w:numPr>
          <w:ilvl w:val="0"/>
          <w:numId w:val="97"/>
        </w:numPr>
        <w:tabs>
          <w:tab w:val="left" w:pos="1134"/>
        </w:tabs>
        <w:ind w:left="1134" w:hanging="567"/>
        <w:jc w:val="both"/>
        <w:rPr>
          <w:rFonts w:ascii="Arial Narrow" w:eastAsia="Arial Narrow" w:hAnsi="Arial Narrow" w:cs="Arial Narrow"/>
        </w:rPr>
      </w:pPr>
      <w:r>
        <w:rPr>
          <w:rFonts w:ascii="Arial Narrow" w:eastAsia="Arial Narrow" w:hAnsi="Arial Narrow" w:cs="Arial Narrow"/>
        </w:rPr>
        <w:t xml:space="preserve">Wykonawca przerwał z przyczyn leżących po stronie Wykonawcy realizację przedmiotu umowy </w:t>
      </w:r>
      <w:r>
        <w:rPr>
          <w:rFonts w:ascii="Arial Narrow" w:eastAsia="Arial Narrow" w:hAnsi="Arial Narrow" w:cs="Arial Narrow"/>
        </w:rPr>
        <w:br/>
        <w:t>i przerwa ta trwa dłużej niż 14 dni,</w:t>
      </w:r>
    </w:p>
    <w:p w:rsidR="006E770A" w:rsidRDefault="00EA1AEE">
      <w:pPr>
        <w:numPr>
          <w:ilvl w:val="0"/>
          <w:numId w:val="97"/>
        </w:numPr>
        <w:tabs>
          <w:tab w:val="left" w:pos="1134"/>
        </w:tabs>
        <w:ind w:left="1134" w:hanging="567"/>
        <w:jc w:val="both"/>
        <w:rPr>
          <w:rFonts w:ascii="Arial Narrow" w:eastAsia="Arial Narrow" w:hAnsi="Arial Narrow" w:cs="Arial Narrow"/>
        </w:rPr>
      </w:pPr>
      <w:r>
        <w:rPr>
          <w:rFonts w:ascii="Arial Narrow" w:eastAsia="Arial Narrow" w:hAnsi="Arial Narrow" w:cs="Arial Narrow"/>
        </w:rPr>
        <w:t>Wykonawca skierował bez akceptacji Zamawiającego do kierowania robotami inne osoby niż wskazane w Ofercie Wykonawcy,</w:t>
      </w:r>
    </w:p>
    <w:p w:rsidR="006E770A" w:rsidRDefault="00EA1AEE">
      <w:pPr>
        <w:numPr>
          <w:ilvl w:val="0"/>
          <w:numId w:val="97"/>
        </w:numPr>
        <w:tabs>
          <w:tab w:val="left" w:pos="1134"/>
        </w:tabs>
        <w:ind w:left="1134" w:hanging="567"/>
        <w:jc w:val="both"/>
        <w:rPr>
          <w:rFonts w:ascii="Arial Narrow" w:eastAsia="Arial Narrow" w:hAnsi="Arial Narrow" w:cs="Arial Narrow"/>
        </w:rPr>
      </w:pPr>
      <w:r>
        <w:rPr>
          <w:rFonts w:ascii="Arial Narrow" w:eastAsia="Arial Narrow" w:hAnsi="Arial Narrow" w:cs="Arial Narrow"/>
        </w:rPr>
        <w:t xml:space="preserve">Wykonawca realizuje roboty przewidziane niniejszą umową w sposób niezgodny z projektem budowlanym lub wykonawczym, </w:t>
      </w:r>
      <w:proofErr w:type="spellStart"/>
      <w:r>
        <w:rPr>
          <w:rFonts w:ascii="Arial Narrow" w:eastAsia="Arial Narrow" w:hAnsi="Arial Narrow" w:cs="Arial Narrow"/>
        </w:rPr>
        <w:t>STWiOR</w:t>
      </w:r>
      <w:proofErr w:type="spellEnd"/>
      <w:r>
        <w:rPr>
          <w:rFonts w:ascii="Arial Narrow" w:eastAsia="Arial Narrow" w:hAnsi="Arial Narrow" w:cs="Arial Narrow"/>
        </w:rPr>
        <w:t xml:space="preserve">, wskazaniami Zamawiającego lub niniejszą umową, </w:t>
      </w:r>
    </w:p>
    <w:p w:rsidR="006E770A" w:rsidRDefault="00EA1AEE">
      <w:pPr>
        <w:widowControl w:val="0"/>
        <w:numPr>
          <w:ilvl w:val="0"/>
          <w:numId w:val="97"/>
        </w:numPr>
        <w:pBdr>
          <w:top w:val="nil"/>
          <w:left w:val="nil"/>
          <w:bottom w:val="nil"/>
          <w:right w:val="nil"/>
          <w:between w:val="nil"/>
        </w:pBdr>
        <w:tabs>
          <w:tab w:val="left" w:pos="113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Wykonawca realizuje przedmiot umowy za pomocą Podwykonawców/dalszych podwykonawców, </w:t>
      </w:r>
      <w:r>
        <w:rPr>
          <w:rFonts w:ascii="Arial Narrow" w:eastAsia="Arial Narrow" w:hAnsi="Arial Narrow" w:cs="Arial Narrow"/>
          <w:color w:val="000000"/>
        </w:rPr>
        <w:br/>
        <w:t>w stosunku do których Zamawiający nie wyraził zgody na zawarcie umowy pomiędzy Wykonawcą a Podwykonawcą/dalszym podwykonawcą,</w:t>
      </w:r>
    </w:p>
    <w:p w:rsidR="006E770A" w:rsidRDefault="00EA1AEE">
      <w:pPr>
        <w:widowControl w:val="0"/>
        <w:numPr>
          <w:ilvl w:val="0"/>
          <w:numId w:val="97"/>
        </w:numPr>
        <w:pBdr>
          <w:top w:val="nil"/>
          <w:left w:val="nil"/>
          <w:bottom w:val="nil"/>
          <w:right w:val="nil"/>
          <w:between w:val="nil"/>
        </w:pBdr>
        <w:tabs>
          <w:tab w:val="left" w:pos="113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Zamawiający trzykrotnie dokonał bezpośredniej zapłaty Podwykonawcom/dalszym podwykonawcom lub dokonał bezpośrednich zapłat na sumę większą niż 5% wynagrodzenia ogółem  brutto, o którym mowa w § 7ust.1</w:t>
      </w:r>
    </w:p>
    <w:p w:rsidR="006E770A" w:rsidRDefault="00EA1AEE">
      <w:pPr>
        <w:widowControl w:val="0"/>
        <w:numPr>
          <w:ilvl w:val="0"/>
          <w:numId w:val="97"/>
        </w:numPr>
        <w:pBdr>
          <w:top w:val="nil"/>
          <w:left w:val="nil"/>
          <w:bottom w:val="nil"/>
          <w:right w:val="nil"/>
          <w:between w:val="nil"/>
        </w:pBdr>
        <w:tabs>
          <w:tab w:val="left" w:pos="113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co najmniej 3-krotnie stwierdzono nieobecność wymaganego przedstawiciela Wykonawcy na budowie, radzie budowy oraz spotkaniach, jeśli jego obecność była obowiązkowa zgodnie </w:t>
      </w:r>
      <w:r>
        <w:rPr>
          <w:rFonts w:ascii="Arial Narrow" w:eastAsia="Arial Narrow" w:hAnsi="Arial Narrow" w:cs="Arial Narrow"/>
          <w:color w:val="000000"/>
        </w:rPr>
        <w:br/>
        <w:t>z postanowieniami umowy, bez konieczności uprzedniego pisemnego wezwania Wykonawcy do zaniechania kolejnych naruszeń,</w:t>
      </w:r>
    </w:p>
    <w:p w:rsidR="006E770A" w:rsidRDefault="00EA1AEE">
      <w:pPr>
        <w:widowControl w:val="0"/>
        <w:numPr>
          <w:ilvl w:val="0"/>
          <w:numId w:val="97"/>
        </w:numPr>
        <w:pBdr>
          <w:top w:val="nil"/>
          <w:left w:val="nil"/>
          <w:bottom w:val="nil"/>
          <w:right w:val="nil"/>
          <w:between w:val="nil"/>
        </w:pBdr>
        <w:tabs>
          <w:tab w:val="left" w:pos="113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Wykonawca w inny sposób niż wyżej wymieniony rażąco zaniedbuje swoje obowiązki umowne, po uprzednim wyznaczeniu mu dodatkowego, nie krótszego niż 7-dniowy terminu na usunięcie stwierdzonych uchybień z zastrzeżeniem rygoru odstąpienia od umowy w razie nieusunięcia tych uchybień.</w:t>
      </w:r>
    </w:p>
    <w:p w:rsidR="006E770A" w:rsidRDefault="00EA1AEE">
      <w:pPr>
        <w:widowControl w:val="0"/>
        <w:numPr>
          <w:ilvl w:val="0"/>
          <w:numId w:val="97"/>
        </w:numPr>
        <w:pBdr>
          <w:top w:val="nil"/>
          <w:left w:val="nil"/>
          <w:bottom w:val="nil"/>
          <w:right w:val="nil"/>
          <w:between w:val="nil"/>
        </w:pBdr>
        <w:tabs>
          <w:tab w:val="left" w:pos="113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W przypadku upływu ważności umów ubezpieczeniowych opisanych w § 9 ust. 1 i niewywiązaniu się Wykonawcy z obowiązku ich przedłużenia na okresy wskazane w § 9 ust. 9 niniejszej umowy,</w:t>
      </w:r>
    </w:p>
    <w:p w:rsidR="006E770A" w:rsidRDefault="00EA1AEE">
      <w:pPr>
        <w:widowControl w:val="0"/>
        <w:numPr>
          <w:ilvl w:val="0"/>
          <w:numId w:val="97"/>
        </w:numPr>
        <w:pBdr>
          <w:top w:val="nil"/>
          <w:left w:val="nil"/>
          <w:bottom w:val="nil"/>
          <w:right w:val="nil"/>
          <w:between w:val="nil"/>
        </w:pBdr>
        <w:tabs>
          <w:tab w:val="left" w:pos="113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W przypadku upływu ważności wniesionego przez Wykonawcę zgodnie z zapisami § 10 niniejszej umowy zabezpieczenia należytego wykonania umowy i nie wywiązaniu się Wykonawcy </w:t>
      </w:r>
      <w:r>
        <w:rPr>
          <w:rFonts w:ascii="Arial Narrow" w:eastAsia="Arial Narrow" w:hAnsi="Arial Narrow" w:cs="Arial Narrow"/>
          <w:color w:val="000000"/>
        </w:rPr>
        <w:br/>
        <w:t xml:space="preserve">z obowiązku jego przedłużenia,  </w:t>
      </w:r>
    </w:p>
    <w:p w:rsidR="006E770A" w:rsidRDefault="00EA1AEE">
      <w:pPr>
        <w:numPr>
          <w:ilvl w:val="0"/>
          <w:numId w:val="97"/>
        </w:numPr>
        <w:tabs>
          <w:tab w:val="left" w:pos="1134"/>
        </w:tabs>
        <w:ind w:left="1134" w:hanging="567"/>
        <w:jc w:val="both"/>
        <w:rPr>
          <w:rFonts w:ascii="Arial Narrow" w:eastAsia="Arial Narrow" w:hAnsi="Arial Narrow" w:cs="Arial Narrow"/>
        </w:rPr>
      </w:pPr>
      <w:r>
        <w:rPr>
          <w:rFonts w:ascii="Arial Narrow" w:eastAsia="Arial Narrow" w:hAnsi="Arial Narrow" w:cs="Arial Narrow"/>
        </w:rPr>
        <w:t>gdy suma kar umownych z powodów określonych w § 12 ust. 2 pkt. 1 lit. a) – lit. v) przekroczyła kwotę 10 % wynagrodzenia brutto, o którym mowa w  § 7 ust. 1,</w:t>
      </w:r>
    </w:p>
    <w:p w:rsidR="006E770A" w:rsidRDefault="00EA1AEE">
      <w:pPr>
        <w:numPr>
          <w:ilvl w:val="0"/>
          <w:numId w:val="97"/>
        </w:numPr>
        <w:pBdr>
          <w:top w:val="nil"/>
          <w:left w:val="nil"/>
          <w:bottom w:val="nil"/>
          <w:right w:val="nil"/>
          <w:between w:val="nil"/>
        </w:pBdr>
        <w:ind w:left="1134" w:right="64" w:hanging="567"/>
        <w:jc w:val="both"/>
        <w:rPr>
          <w:rFonts w:ascii="Arial Narrow" w:eastAsia="Arial Narrow" w:hAnsi="Arial Narrow" w:cs="Arial Narrow"/>
          <w:color w:val="000000"/>
        </w:rPr>
      </w:pPr>
      <w:r>
        <w:rPr>
          <w:rFonts w:ascii="Arial Narrow" w:eastAsia="Arial Narrow" w:hAnsi="Arial Narrow" w:cs="Arial Narrow"/>
          <w:color w:val="000000"/>
        </w:rPr>
        <w:t xml:space="preserve">w przypadku, gdy Wykonawca utracił możliwość realizacji zamówienia przy udziale Podwykonawcy, na którego zasoby Wykonawca powoływał się na zasadach określonych w art. 118 ust. 1 ustawy </w:t>
      </w:r>
      <w:proofErr w:type="spellStart"/>
      <w:r>
        <w:rPr>
          <w:rFonts w:ascii="Arial Narrow" w:eastAsia="Arial Narrow" w:hAnsi="Arial Narrow" w:cs="Arial Narrow"/>
          <w:color w:val="000000"/>
        </w:rPr>
        <w:t>Pzp</w:t>
      </w:r>
      <w:proofErr w:type="spellEnd"/>
      <w:r>
        <w:rPr>
          <w:rFonts w:ascii="Arial Narrow" w:eastAsia="Arial Narrow" w:hAnsi="Arial Narrow" w:cs="Arial Narrow"/>
          <w:color w:val="000000"/>
        </w:rPr>
        <w:t>, w celu wykazania spełniania warunków udziału w postępowaniu - jeżeli w ciągu 7 dni od dnia, w którym Wykonawca utracił możliwość realizacji zamówienia przy udziale tego Podwykonawcy, Wykonawca nie wykaże, że proponowany inny Podwykonawca lub Wykonawca samodzielnie spełnia je w stopniu nie mniejszym niż Podwykonawca, na którego zasoby Wykonawca powoływał się w trakcie postępowania o udzielenie zamówienia,</w:t>
      </w:r>
    </w:p>
    <w:p w:rsidR="006E770A" w:rsidRDefault="00EA1AEE">
      <w:pPr>
        <w:numPr>
          <w:ilvl w:val="0"/>
          <w:numId w:val="97"/>
        </w:numPr>
        <w:pBdr>
          <w:top w:val="nil"/>
          <w:left w:val="nil"/>
          <w:bottom w:val="nil"/>
          <w:right w:val="nil"/>
          <w:between w:val="nil"/>
        </w:pBdr>
        <w:ind w:left="1134" w:right="64" w:hanging="567"/>
        <w:jc w:val="both"/>
        <w:rPr>
          <w:rFonts w:ascii="Arial Narrow" w:eastAsia="Arial Narrow" w:hAnsi="Arial Narrow" w:cs="Arial Narrow"/>
          <w:color w:val="000000"/>
        </w:rPr>
      </w:pPr>
      <w:r>
        <w:rPr>
          <w:rFonts w:ascii="Arial Narrow" w:eastAsia="Arial Narrow" w:hAnsi="Arial Narrow" w:cs="Arial Narrow"/>
          <w:color w:val="000000"/>
        </w:rPr>
        <w:t xml:space="preserve">w przypadku gdy Wykonawca nie wykonał jednego z obowiązków określonych w §5 ust. 18 pkt. 3) – pkt. 4) lub w przypadku, gdy udział pojazdów elektrycznych lub pojazdów napędzanych gazem ziemnym we flocie pojazdów użytkowanych przy wykonywaniu zadania spadnie poniżej 10% Zamawiającemu będzie przysługiwało prawo do odstąpienia od umowy w terminie 30 dni od dnia powzięcia przez Zamawiającego informacji o okoliczności uzasadniającej odstąpienie. W takim wypadku przyjmuje się, że umowa została rozwiązana z wyłącznej winy Wykonawcy. </w:t>
      </w:r>
    </w:p>
    <w:p w:rsidR="006E770A" w:rsidRDefault="00EA1AEE">
      <w:pPr>
        <w:numPr>
          <w:ilvl w:val="0"/>
          <w:numId w:val="97"/>
        </w:numPr>
        <w:pBdr>
          <w:top w:val="nil"/>
          <w:left w:val="nil"/>
          <w:bottom w:val="nil"/>
          <w:right w:val="nil"/>
          <w:between w:val="nil"/>
        </w:pBdr>
        <w:ind w:left="1134" w:right="64" w:hanging="567"/>
        <w:jc w:val="both"/>
        <w:rPr>
          <w:rFonts w:ascii="Arial Narrow" w:eastAsia="Arial Narrow" w:hAnsi="Arial Narrow" w:cs="Arial Narrow"/>
          <w:color w:val="000000"/>
        </w:rPr>
      </w:pPr>
      <w:r>
        <w:rPr>
          <w:rFonts w:ascii="Arial Narrow" w:eastAsia="Arial Narrow" w:hAnsi="Arial Narrow" w:cs="Arial Narrow"/>
          <w:color w:val="000000"/>
        </w:rPr>
        <w:t>W przypadku wystąpienia z w/w powodów skutków prawnych określonych przepisami prawa, Wykonawca ponosi względem Zamawiającego pełną odpowiedzialność za szkodę Zamawiającego z tego wynikającą nawet w przypadku skorzystania z uprawnienia do odstąpienia od umowy.</w:t>
      </w:r>
    </w:p>
    <w:p w:rsidR="006E770A" w:rsidRDefault="00EA1AEE">
      <w:pPr>
        <w:numPr>
          <w:ilvl w:val="0"/>
          <w:numId w:val="83"/>
        </w:num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highlight w:val="white"/>
        </w:rPr>
        <w:t>W przypadku odstąpienia od umowy przez Zamawiającego na podstawie art. 456 ust. 1 ustawy PZP Wykonawca może żądać wyłącznie wynagrodzenia należnego z tytułu wykonania części umowy.</w:t>
      </w:r>
    </w:p>
    <w:p w:rsidR="006E770A" w:rsidRDefault="00EA1AEE">
      <w:pPr>
        <w:numPr>
          <w:ilvl w:val="0"/>
          <w:numId w:val="83"/>
        </w:num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Wykonawca nie może odstąpić od umowy po przekroczeniu terminu wykonania umowy określonego </w:t>
      </w:r>
      <w:r>
        <w:rPr>
          <w:rFonts w:ascii="Arial Narrow" w:eastAsia="Arial Narrow" w:hAnsi="Arial Narrow" w:cs="Arial Narrow"/>
          <w:color w:val="000000"/>
        </w:rPr>
        <w:br/>
        <w:t>w § 4 ust. 1.</w:t>
      </w:r>
    </w:p>
    <w:p w:rsidR="006E770A" w:rsidRDefault="006E770A">
      <w:pPr>
        <w:rPr>
          <w:rFonts w:ascii="Arial Narrow" w:eastAsia="Arial Narrow" w:hAnsi="Arial Narrow" w:cs="Arial Narrow"/>
          <w:b/>
        </w:rPr>
      </w:pPr>
    </w:p>
    <w:p w:rsidR="00AC1B5F" w:rsidRDefault="00AC1B5F">
      <w:pPr>
        <w:rPr>
          <w:rFonts w:ascii="Arial Narrow" w:eastAsia="Arial Narrow" w:hAnsi="Arial Narrow" w:cs="Arial Narrow"/>
          <w:b/>
        </w:rPr>
      </w:pPr>
    </w:p>
    <w:p w:rsidR="00AC1B5F" w:rsidRDefault="00AC1B5F">
      <w:pPr>
        <w:rPr>
          <w:rFonts w:ascii="Arial Narrow" w:eastAsia="Arial Narrow" w:hAnsi="Arial Narrow" w:cs="Arial Narrow"/>
          <w:b/>
        </w:rPr>
      </w:pPr>
    </w:p>
    <w:p w:rsidR="006E770A" w:rsidRDefault="00EA1AEE">
      <w:pPr>
        <w:jc w:val="center"/>
        <w:rPr>
          <w:rFonts w:ascii="Arial Narrow" w:eastAsia="Arial Narrow" w:hAnsi="Arial Narrow" w:cs="Arial Narrow"/>
          <w:b/>
        </w:rPr>
      </w:pPr>
      <w:r>
        <w:rPr>
          <w:rFonts w:ascii="Arial Narrow" w:eastAsia="Arial Narrow" w:hAnsi="Arial Narrow" w:cs="Arial Narrow"/>
          <w:b/>
        </w:rPr>
        <w:t>§ 12</w:t>
      </w:r>
    </w:p>
    <w:p w:rsidR="006E770A" w:rsidRDefault="00EA1AEE">
      <w:pPr>
        <w:spacing w:after="240"/>
        <w:jc w:val="center"/>
        <w:rPr>
          <w:rFonts w:ascii="Arial Narrow" w:eastAsia="Arial Narrow" w:hAnsi="Arial Narrow" w:cs="Arial Narrow"/>
          <w:b/>
        </w:rPr>
      </w:pPr>
      <w:r>
        <w:rPr>
          <w:rFonts w:ascii="Arial Narrow" w:eastAsia="Arial Narrow" w:hAnsi="Arial Narrow" w:cs="Arial Narrow"/>
          <w:b/>
        </w:rPr>
        <w:t>(kary umowne)</w:t>
      </w:r>
    </w:p>
    <w:p w:rsidR="006E770A" w:rsidRDefault="00EA1AEE">
      <w:pPr>
        <w:numPr>
          <w:ilvl w:val="0"/>
          <w:numId w:val="78"/>
        </w:numPr>
        <w:pBdr>
          <w:top w:val="nil"/>
          <w:left w:val="nil"/>
          <w:bottom w:val="nil"/>
          <w:right w:val="nil"/>
          <w:between w:val="nil"/>
        </w:pBdr>
        <w:ind w:left="567" w:hanging="567"/>
        <w:jc w:val="both"/>
        <w:rPr>
          <w:rFonts w:ascii="Arial Narrow" w:eastAsia="Arial Narrow" w:hAnsi="Arial Narrow" w:cs="Arial Narrow"/>
          <w:color w:val="000000"/>
        </w:rPr>
      </w:pPr>
      <w:r>
        <w:rPr>
          <w:rFonts w:ascii="Arial Narrow" w:eastAsia="Arial Narrow" w:hAnsi="Arial Narrow" w:cs="Arial Narrow"/>
          <w:color w:val="000000"/>
        </w:rPr>
        <w:t xml:space="preserve">Strony postanawiają, iż w przypadkach określonych w umowie obowiązującą formą odszkodowania za szkody związane z niewykonaniem lub nienależytym wykonaniem niniejszej umowy będą kary umowne. W pozostałych przypadkach stanowiących niewykonanie lub nienależyte wykonanie zobowiązania Strony ponoszą odpowiedzialność na zasadach ogólnych. </w:t>
      </w:r>
    </w:p>
    <w:p w:rsidR="006E770A" w:rsidRDefault="00EA1AEE">
      <w:pPr>
        <w:numPr>
          <w:ilvl w:val="0"/>
          <w:numId w:val="78"/>
        </w:numPr>
        <w:pBdr>
          <w:top w:val="nil"/>
          <w:left w:val="nil"/>
          <w:bottom w:val="nil"/>
          <w:right w:val="nil"/>
          <w:between w:val="nil"/>
        </w:pBdr>
        <w:ind w:left="567" w:hanging="567"/>
        <w:jc w:val="both"/>
        <w:rPr>
          <w:rFonts w:ascii="Arial Narrow" w:eastAsia="Arial Narrow" w:hAnsi="Arial Narrow" w:cs="Arial Narrow"/>
          <w:color w:val="000000"/>
        </w:rPr>
      </w:pPr>
      <w:r>
        <w:rPr>
          <w:rFonts w:ascii="Arial Narrow" w:eastAsia="Arial Narrow" w:hAnsi="Arial Narrow" w:cs="Arial Narrow"/>
          <w:color w:val="000000"/>
        </w:rPr>
        <w:t xml:space="preserve">Strony określają następujące przypadki możliwości naliczania kar oraz ich wysokość: </w:t>
      </w:r>
    </w:p>
    <w:p w:rsidR="006E770A" w:rsidRDefault="00EA1AEE">
      <w:pPr>
        <w:numPr>
          <w:ilvl w:val="0"/>
          <w:numId w:val="80"/>
        </w:numPr>
        <w:pBdr>
          <w:top w:val="nil"/>
          <w:left w:val="nil"/>
          <w:bottom w:val="nil"/>
          <w:right w:val="nil"/>
          <w:between w:val="nil"/>
        </w:pBdr>
        <w:tabs>
          <w:tab w:val="left" w:pos="851"/>
        </w:tabs>
        <w:ind w:left="567" w:firstLine="0"/>
        <w:jc w:val="both"/>
        <w:rPr>
          <w:rFonts w:ascii="Arial Narrow" w:eastAsia="Arial Narrow" w:hAnsi="Arial Narrow" w:cs="Arial Narrow"/>
          <w:color w:val="000000"/>
        </w:rPr>
      </w:pPr>
      <w:r>
        <w:rPr>
          <w:rFonts w:ascii="Arial Narrow" w:eastAsia="Arial Narrow" w:hAnsi="Arial Narrow" w:cs="Arial Narrow"/>
          <w:color w:val="000000"/>
        </w:rPr>
        <w:t>Zamawiającemu przysługuje prawo naliczenia kar umownych Wykonawcy:</w:t>
      </w:r>
    </w:p>
    <w:p w:rsidR="006E770A" w:rsidRDefault="00EA1AEE">
      <w:pPr>
        <w:numPr>
          <w:ilvl w:val="0"/>
          <w:numId w:val="81"/>
        </w:numPr>
        <w:pBdr>
          <w:top w:val="nil"/>
          <w:left w:val="nil"/>
          <w:bottom w:val="nil"/>
          <w:right w:val="nil"/>
          <w:between w:val="nil"/>
        </w:pBdr>
        <w:tabs>
          <w:tab w:val="left" w:pos="1134"/>
        </w:tabs>
        <w:ind w:left="1134" w:hanging="283"/>
        <w:jc w:val="both"/>
        <w:rPr>
          <w:rFonts w:ascii="Arial Narrow" w:eastAsia="Arial Narrow" w:hAnsi="Arial Narrow" w:cs="Arial Narrow"/>
          <w:color w:val="000000"/>
        </w:rPr>
      </w:pPr>
      <w:r>
        <w:rPr>
          <w:rFonts w:ascii="Arial Narrow" w:eastAsia="Arial Narrow" w:hAnsi="Arial Narrow" w:cs="Arial Narrow"/>
          <w:color w:val="000000"/>
        </w:rPr>
        <w:t xml:space="preserve">za zwłokę w rozpoczęciu robót budowlanych w stosunku do terminu, o którym mowa w § 4 ust. 5 pkt. 4) niniejszej umowy - w wysokości </w:t>
      </w:r>
      <w:r w:rsidR="00D20B02">
        <w:rPr>
          <w:rFonts w:ascii="Arial Narrow" w:eastAsia="Arial Narrow" w:hAnsi="Arial Narrow" w:cs="Arial Narrow"/>
          <w:color w:val="000000"/>
        </w:rPr>
        <w:t>2</w:t>
      </w:r>
      <w:r>
        <w:rPr>
          <w:rFonts w:ascii="Arial Narrow" w:eastAsia="Arial Narrow" w:hAnsi="Arial Narrow" w:cs="Arial Narrow"/>
          <w:color w:val="000000"/>
        </w:rPr>
        <w:t xml:space="preserve">.000,00 zł  (słownie: </w:t>
      </w:r>
      <w:r w:rsidR="00D20B02">
        <w:rPr>
          <w:rFonts w:ascii="Arial Narrow" w:eastAsia="Arial Narrow" w:hAnsi="Arial Narrow" w:cs="Arial Narrow"/>
          <w:color w:val="000000"/>
        </w:rPr>
        <w:t>dwa tysiące</w:t>
      </w:r>
      <w:r>
        <w:rPr>
          <w:rFonts w:ascii="Arial Narrow" w:eastAsia="Arial Narrow" w:hAnsi="Arial Narrow" w:cs="Arial Narrow"/>
          <w:color w:val="000000"/>
        </w:rPr>
        <w:t xml:space="preserve"> złotych 00/100) za  każdy dzień zwłoki,</w:t>
      </w:r>
    </w:p>
    <w:p w:rsidR="006E770A" w:rsidRDefault="00EA1AEE">
      <w:pPr>
        <w:numPr>
          <w:ilvl w:val="0"/>
          <w:numId w:val="81"/>
        </w:numPr>
        <w:pBdr>
          <w:top w:val="nil"/>
          <w:left w:val="nil"/>
          <w:bottom w:val="nil"/>
          <w:right w:val="nil"/>
          <w:between w:val="nil"/>
        </w:pBdr>
        <w:tabs>
          <w:tab w:val="left" w:pos="1134"/>
        </w:tabs>
        <w:ind w:left="1134" w:hanging="283"/>
        <w:jc w:val="both"/>
        <w:rPr>
          <w:rFonts w:ascii="Arial Narrow" w:eastAsia="Arial Narrow" w:hAnsi="Arial Narrow" w:cs="Arial Narrow"/>
          <w:color w:val="000000"/>
        </w:rPr>
      </w:pPr>
      <w:r>
        <w:rPr>
          <w:rFonts w:ascii="Arial Narrow" w:eastAsia="Arial Narrow" w:hAnsi="Arial Narrow" w:cs="Arial Narrow"/>
          <w:color w:val="000000"/>
        </w:rPr>
        <w:t xml:space="preserve">za zwłokę w realizacji robót budowlanych w stosunku do terminu, o którym mowa w  § 4 ust. 1  niniejszej umowy – w wysokości </w:t>
      </w:r>
      <w:r w:rsidR="00D20B02">
        <w:rPr>
          <w:rFonts w:ascii="Arial Narrow" w:eastAsia="Arial Narrow" w:hAnsi="Arial Narrow" w:cs="Arial Narrow"/>
          <w:color w:val="000000"/>
        </w:rPr>
        <w:t>2</w:t>
      </w:r>
      <w:r>
        <w:rPr>
          <w:rFonts w:ascii="Arial Narrow" w:eastAsia="Arial Narrow" w:hAnsi="Arial Narrow" w:cs="Arial Narrow"/>
          <w:color w:val="000000"/>
        </w:rPr>
        <w:t xml:space="preserve">.000,00 zł  (słownie: </w:t>
      </w:r>
      <w:r w:rsidR="00D20B02">
        <w:rPr>
          <w:rFonts w:ascii="Arial Narrow" w:eastAsia="Arial Narrow" w:hAnsi="Arial Narrow" w:cs="Arial Narrow"/>
          <w:color w:val="000000"/>
        </w:rPr>
        <w:t>dwa tysiące</w:t>
      </w:r>
      <w:r>
        <w:rPr>
          <w:rFonts w:ascii="Arial Narrow" w:eastAsia="Arial Narrow" w:hAnsi="Arial Narrow" w:cs="Arial Narrow"/>
          <w:color w:val="000000"/>
        </w:rPr>
        <w:t xml:space="preserve"> złotych 00/100) za  każdy dzień zwłoki,</w:t>
      </w:r>
    </w:p>
    <w:p w:rsidR="006E770A" w:rsidRDefault="00EA1AEE">
      <w:pPr>
        <w:numPr>
          <w:ilvl w:val="0"/>
          <w:numId w:val="81"/>
        </w:numPr>
        <w:pBdr>
          <w:top w:val="nil"/>
          <w:left w:val="nil"/>
          <w:bottom w:val="nil"/>
          <w:right w:val="nil"/>
          <w:between w:val="nil"/>
        </w:pBdr>
        <w:tabs>
          <w:tab w:val="left" w:pos="1134"/>
        </w:tabs>
        <w:ind w:left="1134" w:hanging="283"/>
        <w:jc w:val="both"/>
        <w:rPr>
          <w:rFonts w:ascii="Arial Narrow" w:eastAsia="Arial Narrow" w:hAnsi="Arial Narrow" w:cs="Arial Narrow"/>
          <w:color w:val="000000"/>
        </w:rPr>
      </w:pPr>
      <w:r>
        <w:rPr>
          <w:rFonts w:ascii="Arial Narrow" w:eastAsia="Arial Narrow" w:hAnsi="Arial Narrow" w:cs="Arial Narrow"/>
          <w:color w:val="000000"/>
        </w:rPr>
        <w:t xml:space="preserve">za zwłokę w wykonaniu lub zwłokę w należytym wykonaniu zobowiązań/obowiązków wynikających z  niniejszej umowy w wysokości </w:t>
      </w:r>
      <w:r w:rsidR="00D20B02">
        <w:rPr>
          <w:rFonts w:ascii="Arial Narrow" w:eastAsia="Arial Narrow" w:hAnsi="Arial Narrow" w:cs="Arial Narrow"/>
          <w:color w:val="000000"/>
        </w:rPr>
        <w:t>1</w:t>
      </w:r>
      <w:r>
        <w:rPr>
          <w:rFonts w:ascii="Arial Narrow" w:eastAsia="Arial Narrow" w:hAnsi="Arial Narrow" w:cs="Arial Narrow"/>
          <w:color w:val="000000"/>
        </w:rPr>
        <w:t xml:space="preserve">.000,00 zł (słownie: </w:t>
      </w:r>
      <w:r w:rsidR="00D20B02">
        <w:rPr>
          <w:rFonts w:ascii="Arial Narrow" w:eastAsia="Arial Narrow" w:hAnsi="Arial Narrow" w:cs="Arial Narrow"/>
          <w:color w:val="000000"/>
        </w:rPr>
        <w:t>jeden tysiąc</w:t>
      </w:r>
      <w:r>
        <w:rPr>
          <w:rFonts w:ascii="Arial Narrow" w:eastAsia="Arial Narrow" w:hAnsi="Arial Narrow" w:cs="Arial Narrow"/>
          <w:color w:val="000000"/>
        </w:rPr>
        <w:t xml:space="preserve"> złotych 00/100) za każdy dzień zwłoki. W przypadku kiedy termin wykonania zobowiązania/obowiązku został określony w niniejszej umowie, to zwłoka Wykonawcy liczona jest od następnego dnia, w którym upłynął ten termin, a gdy termin nie jest określony w umowie, to w takich przypadkach Zamawiający wezwie Wykonawcę do wykonania lub należytego wykonania zobowiązania/obowiązku wyznaczając mu termin (nie krótszy niż 3 dni) na wykonanie tego zobowiązania/obowiązku, a  po bezskutecznym upływie tego terminu  Zamawiający będzie uprawniony do naliczenia kary za zwłokę.</w:t>
      </w:r>
    </w:p>
    <w:p w:rsidR="006E770A" w:rsidRDefault="00EA1AEE">
      <w:pPr>
        <w:numPr>
          <w:ilvl w:val="0"/>
          <w:numId w:val="81"/>
        </w:numPr>
        <w:pBdr>
          <w:top w:val="nil"/>
          <w:left w:val="nil"/>
          <w:bottom w:val="nil"/>
          <w:right w:val="nil"/>
          <w:between w:val="nil"/>
        </w:pBdr>
        <w:tabs>
          <w:tab w:val="left" w:pos="1134"/>
        </w:tabs>
        <w:ind w:left="1134" w:hanging="283"/>
        <w:jc w:val="both"/>
        <w:rPr>
          <w:rFonts w:ascii="Arial Narrow" w:eastAsia="Arial Narrow" w:hAnsi="Arial Narrow" w:cs="Arial Narrow"/>
          <w:color w:val="000000"/>
        </w:rPr>
      </w:pPr>
      <w:r>
        <w:rPr>
          <w:rFonts w:ascii="Arial Narrow" w:eastAsia="Arial Narrow" w:hAnsi="Arial Narrow" w:cs="Arial Narrow"/>
          <w:color w:val="000000"/>
        </w:rPr>
        <w:t xml:space="preserve">za zwłokę w usunięciu wad stwierdzonych podczas odbioru końcowego, w okresie rękojmi i gwarancji lub podczas odbioru ostatecznego w stosunku do terminu wyznaczonego przez Zamawiającego na usunięcie wad w wysokości </w:t>
      </w:r>
      <w:r w:rsidR="00D20B02">
        <w:rPr>
          <w:rFonts w:ascii="Arial Narrow" w:eastAsia="Arial Narrow" w:hAnsi="Arial Narrow" w:cs="Arial Narrow"/>
          <w:color w:val="000000"/>
        </w:rPr>
        <w:t>1</w:t>
      </w:r>
      <w:r>
        <w:rPr>
          <w:rFonts w:ascii="Arial Narrow" w:eastAsia="Arial Narrow" w:hAnsi="Arial Narrow" w:cs="Arial Narrow"/>
          <w:color w:val="000000"/>
        </w:rPr>
        <w:t xml:space="preserve">.000,00 zł (słownie: </w:t>
      </w:r>
      <w:r w:rsidR="00D20B02">
        <w:rPr>
          <w:rFonts w:ascii="Arial Narrow" w:eastAsia="Arial Narrow" w:hAnsi="Arial Narrow" w:cs="Arial Narrow"/>
          <w:color w:val="000000"/>
        </w:rPr>
        <w:t>jeden tysiąc</w:t>
      </w:r>
      <w:r>
        <w:rPr>
          <w:rFonts w:ascii="Arial Narrow" w:eastAsia="Arial Narrow" w:hAnsi="Arial Narrow" w:cs="Arial Narrow"/>
          <w:color w:val="000000"/>
        </w:rPr>
        <w:t xml:space="preserve"> złotych 00/100) za każdy dzień zwłoki,</w:t>
      </w:r>
    </w:p>
    <w:p w:rsidR="006E770A" w:rsidRDefault="00EA1AEE">
      <w:pPr>
        <w:numPr>
          <w:ilvl w:val="0"/>
          <w:numId w:val="81"/>
        </w:numPr>
        <w:pBdr>
          <w:top w:val="nil"/>
          <w:left w:val="nil"/>
          <w:bottom w:val="nil"/>
          <w:right w:val="nil"/>
          <w:between w:val="nil"/>
        </w:pBdr>
        <w:tabs>
          <w:tab w:val="left" w:pos="1134"/>
        </w:tabs>
        <w:ind w:left="1134" w:hanging="283"/>
        <w:jc w:val="both"/>
        <w:rPr>
          <w:rFonts w:ascii="Arial Narrow" w:eastAsia="Arial Narrow" w:hAnsi="Arial Narrow" w:cs="Arial Narrow"/>
          <w:color w:val="000000"/>
        </w:rPr>
      </w:pPr>
      <w:r>
        <w:rPr>
          <w:rFonts w:ascii="Arial Narrow" w:eastAsia="Arial Narrow" w:hAnsi="Arial Narrow" w:cs="Arial Narrow"/>
          <w:color w:val="000000"/>
        </w:rPr>
        <w:t xml:space="preserve">gdy Wykonawca przerwał realizację robót bez uzasadnienia i przerwa trwa dłużej niż 7 dni - </w:t>
      </w:r>
      <w:r w:rsidR="00F904E8">
        <w:rPr>
          <w:rFonts w:ascii="Arial Narrow" w:eastAsia="Arial Narrow" w:hAnsi="Arial Narrow" w:cs="Arial Narrow"/>
          <w:color w:val="000000"/>
        </w:rPr>
        <w:t xml:space="preserve">                    </w:t>
      </w:r>
      <w:r>
        <w:rPr>
          <w:rFonts w:ascii="Arial Narrow" w:eastAsia="Arial Narrow" w:hAnsi="Arial Narrow" w:cs="Arial Narrow"/>
          <w:color w:val="000000"/>
        </w:rPr>
        <w:t xml:space="preserve">w wysokości </w:t>
      </w:r>
      <w:r w:rsidR="00D20B02">
        <w:rPr>
          <w:rFonts w:ascii="Arial Narrow" w:eastAsia="Arial Narrow" w:hAnsi="Arial Narrow" w:cs="Arial Narrow"/>
          <w:color w:val="000000"/>
        </w:rPr>
        <w:t>1</w:t>
      </w:r>
      <w:r>
        <w:rPr>
          <w:rFonts w:ascii="Arial Narrow" w:eastAsia="Arial Narrow" w:hAnsi="Arial Narrow" w:cs="Arial Narrow"/>
          <w:color w:val="000000"/>
        </w:rPr>
        <w:t xml:space="preserve">.000,00 zł  (słownie: </w:t>
      </w:r>
      <w:r w:rsidR="00D20B02">
        <w:rPr>
          <w:rFonts w:ascii="Arial Narrow" w:eastAsia="Arial Narrow" w:hAnsi="Arial Narrow" w:cs="Arial Narrow"/>
          <w:color w:val="000000"/>
        </w:rPr>
        <w:t>jeden tysiąc</w:t>
      </w:r>
      <w:r>
        <w:rPr>
          <w:rFonts w:ascii="Arial Narrow" w:eastAsia="Arial Narrow" w:hAnsi="Arial Narrow" w:cs="Arial Narrow"/>
          <w:color w:val="000000"/>
        </w:rPr>
        <w:t xml:space="preserve"> złotych 00/100) za każdy dzień przerwy </w:t>
      </w:r>
      <w:r w:rsidR="00610770">
        <w:rPr>
          <w:rFonts w:ascii="Arial Narrow" w:eastAsia="Arial Narrow" w:hAnsi="Arial Narrow" w:cs="Arial Narrow"/>
          <w:color w:val="000000"/>
        </w:rPr>
        <w:t xml:space="preserve">                             </w:t>
      </w:r>
      <w:r>
        <w:rPr>
          <w:rFonts w:ascii="Arial Narrow" w:eastAsia="Arial Narrow" w:hAnsi="Arial Narrow" w:cs="Arial Narrow"/>
          <w:color w:val="000000"/>
        </w:rPr>
        <w:t>w wykonywaniu robót powyżej 7 dni bez uzasadnienia,</w:t>
      </w:r>
    </w:p>
    <w:p w:rsidR="006E770A" w:rsidRDefault="00EA1AEE">
      <w:pPr>
        <w:numPr>
          <w:ilvl w:val="0"/>
          <w:numId w:val="81"/>
        </w:numPr>
        <w:pBdr>
          <w:top w:val="nil"/>
          <w:left w:val="nil"/>
          <w:bottom w:val="nil"/>
          <w:right w:val="nil"/>
          <w:between w:val="nil"/>
        </w:pBdr>
        <w:tabs>
          <w:tab w:val="left" w:pos="1134"/>
        </w:tabs>
        <w:ind w:left="1134" w:hanging="283"/>
        <w:jc w:val="both"/>
        <w:rPr>
          <w:rFonts w:ascii="Arial Narrow" w:eastAsia="Arial Narrow" w:hAnsi="Arial Narrow" w:cs="Arial Narrow"/>
          <w:color w:val="000000"/>
        </w:rPr>
      </w:pPr>
      <w:r>
        <w:rPr>
          <w:rFonts w:ascii="Arial Narrow" w:eastAsia="Arial Narrow" w:hAnsi="Arial Narrow" w:cs="Arial Narrow"/>
          <w:color w:val="000000"/>
        </w:rPr>
        <w:t xml:space="preserve">za nieprzedłożenie do zaakceptowania projektu umowy o podwykonawstwo, której przedmiotem są roboty budowlane, lub projektu jej zmiany – w wysokości </w:t>
      </w:r>
      <w:r w:rsidR="00913570">
        <w:rPr>
          <w:rFonts w:ascii="Arial Narrow" w:eastAsia="Arial Narrow" w:hAnsi="Arial Narrow" w:cs="Arial Narrow"/>
          <w:color w:val="000000"/>
        </w:rPr>
        <w:t>2</w:t>
      </w:r>
      <w:r>
        <w:rPr>
          <w:rFonts w:ascii="Arial Narrow" w:eastAsia="Arial Narrow" w:hAnsi="Arial Narrow" w:cs="Arial Narrow"/>
          <w:color w:val="000000"/>
        </w:rPr>
        <w:t xml:space="preserve">.000,00 zł (słownie: </w:t>
      </w:r>
      <w:r w:rsidR="00913570">
        <w:rPr>
          <w:rFonts w:ascii="Arial Narrow" w:eastAsia="Arial Narrow" w:hAnsi="Arial Narrow" w:cs="Arial Narrow"/>
          <w:color w:val="000000"/>
        </w:rPr>
        <w:t>dwa tysiące</w:t>
      </w:r>
      <w:r>
        <w:rPr>
          <w:rFonts w:ascii="Arial Narrow" w:eastAsia="Arial Narrow" w:hAnsi="Arial Narrow" w:cs="Arial Narrow"/>
          <w:color w:val="000000"/>
        </w:rPr>
        <w:t xml:space="preserve"> złotych 00/100) za każdy stwierdzony przypadek,</w:t>
      </w:r>
    </w:p>
    <w:p w:rsidR="006E770A" w:rsidRDefault="00EA1AEE">
      <w:pPr>
        <w:numPr>
          <w:ilvl w:val="0"/>
          <w:numId w:val="81"/>
        </w:numPr>
        <w:pBdr>
          <w:top w:val="nil"/>
          <w:left w:val="nil"/>
          <w:bottom w:val="nil"/>
          <w:right w:val="nil"/>
          <w:between w:val="nil"/>
        </w:pBdr>
        <w:tabs>
          <w:tab w:val="left" w:pos="567"/>
          <w:tab w:val="left" w:pos="1134"/>
        </w:tabs>
        <w:ind w:left="1134" w:hanging="283"/>
        <w:jc w:val="both"/>
        <w:rPr>
          <w:rFonts w:ascii="Arial Narrow" w:eastAsia="Arial Narrow" w:hAnsi="Arial Narrow" w:cs="Arial Narrow"/>
          <w:color w:val="000000"/>
        </w:rPr>
      </w:pPr>
      <w:r>
        <w:rPr>
          <w:rFonts w:ascii="Arial Narrow" w:eastAsia="Arial Narrow" w:hAnsi="Arial Narrow" w:cs="Arial Narrow"/>
          <w:color w:val="000000"/>
        </w:rPr>
        <w:t xml:space="preserve">za nieprzedłożenie poświadczonej za zgodność z oryginałem kopii umowy o podwykonawstwo lub jej zmiany – w wysokości </w:t>
      </w:r>
      <w:r w:rsidR="00913570">
        <w:rPr>
          <w:rFonts w:ascii="Arial Narrow" w:eastAsia="Arial Narrow" w:hAnsi="Arial Narrow" w:cs="Arial Narrow"/>
          <w:color w:val="000000"/>
        </w:rPr>
        <w:t>2</w:t>
      </w:r>
      <w:r>
        <w:rPr>
          <w:rFonts w:ascii="Arial Narrow" w:eastAsia="Arial Narrow" w:hAnsi="Arial Narrow" w:cs="Arial Narrow"/>
          <w:color w:val="000000"/>
        </w:rPr>
        <w:t xml:space="preserve">.000,00 zł (słownie: </w:t>
      </w:r>
      <w:r w:rsidR="00913570">
        <w:rPr>
          <w:rFonts w:ascii="Arial Narrow" w:eastAsia="Arial Narrow" w:hAnsi="Arial Narrow" w:cs="Arial Narrow"/>
          <w:color w:val="000000"/>
        </w:rPr>
        <w:t>dwa tysiące</w:t>
      </w:r>
      <w:r>
        <w:rPr>
          <w:rFonts w:ascii="Arial Narrow" w:eastAsia="Arial Narrow" w:hAnsi="Arial Narrow" w:cs="Arial Narrow"/>
          <w:color w:val="000000"/>
        </w:rPr>
        <w:t xml:space="preserve"> złotych 00/100) za każdy stwierdzony przypadek,</w:t>
      </w:r>
    </w:p>
    <w:p w:rsidR="006E770A" w:rsidRDefault="00EA1AEE">
      <w:pPr>
        <w:numPr>
          <w:ilvl w:val="0"/>
          <w:numId w:val="81"/>
        </w:numPr>
        <w:pBdr>
          <w:top w:val="nil"/>
          <w:left w:val="nil"/>
          <w:bottom w:val="nil"/>
          <w:right w:val="nil"/>
          <w:between w:val="nil"/>
        </w:pBdr>
        <w:tabs>
          <w:tab w:val="left" w:pos="567"/>
          <w:tab w:val="left" w:pos="1134"/>
        </w:tabs>
        <w:ind w:left="1134" w:hanging="283"/>
        <w:jc w:val="both"/>
        <w:rPr>
          <w:rFonts w:ascii="Arial Narrow" w:eastAsia="Arial Narrow" w:hAnsi="Arial Narrow" w:cs="Arial Narrow"/>
          <w:color w:val="000000"/>
        </w:rPr>
      </w:pPr>
      <w:r>
        <w:rPr>
          <w:rFonts w:ascii="Arial Narrow" w:eastAsia="Arial Narrow" w:hAnsi="Arial Narrow" w:cs="Arial Narrow"/>
          <w:color w:val="000000"/>
        </w:rPr>
        <w:t xml:space="preserve">za brak zmiany umowy o podwykonawstwo w zakresie terminu zapłaty – </w:t>
      </w:r>
      <w:r w:rsidR="00610770">
        <w:rPr>
          <w:rFonts w:ascii="Arial Narrow" w:eastAsia="Arial Narrow" w:hAnsi="Arial Narrow" w:cs="Arial Narrow"/>
          <w:color w:val="000000"/>
        </w:rPr>
        <w:t xml:space="preserve">w wysokości </w:t>
      </w:r>
      <w:r w:rsidR="00913570">
        <w:rPr>
          <w:rFonts w:ascii="Arial Narrow" w:eastAsia="Arial Narrow" w:hAnsi="Arial Narrow" w:cs="Arial Narrow"/>
          <w:color w:val="000000"/>
        </w:rPr>
        <w:t>1</w:t>
      </w:r>
      <w:r w:rsidR="00610770">
        <w:rPr>
          <w:rFonts w:ascii="Arial Narrow" w:eastAsia="Arial Narrow" w:hAnsi="Arial Narrow" w:cs="Arial Narrow"/>
          <w:color w:val="000000"/>
        </w:rPr>
        <w:t>.000,00</w:t>
      </w:r>
      <w:r>
        <w:rPr>
          <w:rFonts w:ascii="Arial Narrow" w:eastAsia="Arial Narrow" w:hAnsi="Arial Narrow" w:cs="Arial Narrow"/>
          <w:color w:val="000000"/>
        </w:rPr>
        <w:t>zł (słownie</w:t>
      </w:r>
      <w:r w:rsidR="00913570">
        <w:rPr>
          <w:rFonts w:ascii="Arial Narrow" w:eastAsia="Arial Narrow" w:hAnsi="Arial Narrow" w:cs="Arial Narrow"/>
          <w:color w:val="000000"/>
        </w:rPr>
        <w:t xml:space="preserve"> jeden tysiąc</w:t>
      </w:r>
      <w:r>
        <w:rPr>
          <w:rFonts w:ascii="Arial Narrow" w:eastAsia="Arial Narrow" w:hAnsi="Arial Narrow" w:cs="Arial Narrow"/>
          <w:color w:val="000000"/>
        </w:rPr>
        <w:t xml:space="preserve"> złotych 00/100) za każdy stwierdzony przypadek,</w:t>
      </w:r>
    </w:p>
    <w:p w:rsidR="006E770A" w:rsidRDefault="00EA1AEE">
      <w:pPr>
        <w:numPr>
          <w:ilvl w:val="0"/>
          <w:numId w:val="81"/>
        </w:numPr>
        <w:pBdr>
          <w:top w:val="nil"/>
          <w:left w:val="nil"/>
          <w:bottom w:val="nil"/>
          <w:right w:val="nil"/>
          <w:between w:val="nil"/>
        </w:pBdr>
        <w:tabs>
          <w:tab w:val="left" w:pos="1134"/>
        </w:tabs>
        <w:ind w:left="1134" w:hanging="283"/>
        <w:jc w:val="both"/>
        <w:rPr>
          <w:rFonts w:ascii="Arial Narrow" w:eastAsia="Arial Narrow" w:hAnsi="Arial Narrow" w:cs="Arial Narrow"/>
          <w:color w:val="000000"/>
        </w:rPr>
      </w:pPr>
      <w:r>
        <w:rPr>
          <w:rFonts w:ascii="Arial Narrow" w:eastAsia="Arial Narrow" w:hAnsi="Arial Narrow" w:cs="Arial Narrow"/>
          <w:color w:val="000000"/>
        </w:rPr>
        <w:t xml:space="preserve">za brak zapłaty wynagrodzenia należnego Podwykonawcom/dalszym podwykonawcom – za każdy stwierdzony przypadek w wysokości </w:t>
      </w:r>
      <w:r w:rsidR="00913570">
        <w:rPr>
          <w:rFonts w:ascii="Arial Narrow" w:eastAsia="Arial Narrow" w:hAnsi="Arial Narrow" w:cs="Arial Narrow"/>
          <w:color w:val="000000"/>
        </w:rPr>
        <w:t>2</w:t>
      </w:r>
      <w:r>
        <w:rPr>
          <w:rFonts w:ascii="Arial Narrow" w:eastAsia="Arial Narrow" w:hAnsi="Arial Narrow" w:cs="Arial Narrow"/>
          <w:color w:val="000000"/>
        </w:rPr>
        <w:t xml:space="preserve">.000,00 zł (słownie </w:t>
      </w:r>
      <w:r w:rsidR="00913570">
        <w:rPr>
          <w:rFonts w:ascii="Arial Narrow" w:eastAsia="Arial Narrow" w:hAnsi="Arial Narrow" w:cs="Arial Narrow"/>
          <w:color w:val="000000"/>
        </w:rPr>
        <w:t>dwa tysiące</w:t>
      </w:r>
      <w:r>
        <w:rPr>
          <w:rFonts w:ascii="Arial Narrow" w:eastAsia="Arial Narrow" w:hAnsi="Arial Narrow" w:cs="Arial Narrow"/>
          <w:color w:val="000000"/>
        </w:rPr>
        <w:t xml:space="preserve"> złotych 00/100).</w:t>
      </w:r>
    </w:p>
    <w:p w:rsidR="006E770A" w:rsidRDefault="00EA1AEE">
      <w:pPr>
        <w:numPr>
          <w:ilvl w:val="0"/>
          <w:numId w:val="81"/>
        </w:numPr>
        <w:pBdr>
          <w:top w:val="nil"/>
          <w:left w:val="nil"/>
          <w:bottom w:val="nil"/>
          <w:right w:val="nil"/>
          <w:between w:val="nil"/>
        </w:pBdr>
        <w:tabs>
          <w:tab w:val="left" w:pos="1134"/>
        </w:tabs>
        <w:ind w:left="1134" w:hanging="283"/>
        <w:jc w:val="both"/>
        <w:rPr>
          <w:rFonts w:ascii="Arial Narrow" w:eastAsia="Arial Narrow" w:hAnsi="Arial Narrow" w:cs="Arial Narrow"/>
          <w:color w:val="000000"/>
        </w:rPr>
      </w:pPr>
      <w:r>
        <w:rPr>
          <w:rFonts w:ascii="Arial Narrow" w:eastAsia="Arial Narrow" w:hAnsi="Arial Narrow" w:cs="Arial Narrow"/>
          <w:color w:val="000000"/>
        </w:rPr>
        <w:t xml:space="preserve">za nieterminową zapłatę wynagrodzenia należnego Podwykonawcom/dalszym podwykonawcom – za każdy stwierdzony przypadek w wysokości </w:t>
      </w:r>
      <w:r w:rsidR="00913570">
        <w:rPr>
          <w:rFonts w:ascii="Arial Narrow" w:eastAsia="Arial Narrow" w:hAnsi="Arial Narrow" w:cs="Arial Narrow"/>
          <w:color w:val="000000"/>
        </w:rPr>
        <w:t xml:space="preserve">2 </w:t>
      </w:r>
      <w:r>
        <w:rPr>
          <w:rFonts w:ascii="Arial Narrow" w:eastAsia="Arial Narrow" w:hAnsi="Arial Narrow" w:cs="Arial Narrow"/>
          <w:color w:val="000000"/>
        </w:rPr>
        <w:t xml:space="preserve">000,00 zł (słownie </w:t>
      </w:r>
      <w:r w:rsidR="00913570">
        <w:rPr>
          <w:rFonts w:ascii="Arial Narrow" w:eastAsia="Arial Narrow" w:hAnsi="Arial Narrow" w:cs="Arial Narrow"/>
          <w:color w:val="000000"/>
        </w:rPr>
        <w:t>dwa tysiące</w:t>
      </w:r>
      <w:r>
        <w:rPr>
          <w:rFonts w:ascii="Arial Narrow" w:eastAsia="Arial Narrow" w:hAnsi="Arial Narrow" w:cs="Arial Narrow"/>
          <w:color w:val="000000"/>
        </w:rPr>
        <w:t xml:space="preserve"> złotych 00/100).</w:t>
      </w:r>
    </w:p>
    <w:p w:rsidR="006E770A" w:rsidRDefault="00EA1AEE">
      <w:pPr>
        <w:numPr>
          <w:ilvl w:val="0"/>
          <w:numId w:val="81"/>
        </w:numPr>
        <w:pBdr>
          <w:top w:val="nil"/>
          <w:left w:val="nil"/>
          <w:bottom w:val="nil"/>
          <w:right w:val="nil"/>
          <w:between w:val="nil"/>
        </w:pBdr>
        <w:tabs>
          <w:tab w:val="left" w:pos="1134"/>
        </w:tabs>
        <w:ind w:left="1134" w:hanging="283"/>
        <w:jc w:val="both"/>
        <w:rPr>
          <w:rFonts w:ascii="Arial Narrow" w:eastAsia="Arial Narrow" w:hAnsi="Arial Narrow" w:cs="Arial Narrow"/>
          <w:color w:val="000000"/>
        </w:rPr>
      </w:pPr>
      <w:r>
        <w:rPr>
          <w:rFonts w:ascii="Arial Narrow" w:eastAsia="Arial Narrow" w:hAnsi="Arial Narrow" w:cs="Arial Narrow"/>
          <w:color w:val="000000"/>
        </w:rPr>
        <w:t xml:space="preserve">za brak zapłaty </w:t>
      </w:r>
      <w:r>
        <w:rPr>
          <w:rFonts w:ascii="Arial Narrow" w:eastAsia="Arial Narrow" w:hAnsi="Arial Narrow" w:cs="Arial Narrow"/>
          <w:color w:val="000000"/>
          <w:highlight w:val="white"/>
        </w:rPr>
        <w:t xml:space="preserve">wynagrodzenia należnego podwykonawcom z tytułu zmiany wysokości </w:t>
      </w:r>
      <w:r w:rsidR="00913570">
        <w:rPr>
          <w:rFonts w:ascii="Arial Narrow" w:eastAsia="Arial Narrow" w:hAnsi="Arial Narrow" w:cs="Arial Narrow"/>
          <w:color w:val="000000"/>
          <w:highlight w:val="white"/>
        </w:rPr>
        <w:t xml:space="preserve"> </w:t>
      </w:r>
      <w:r>
        <w:rPr>
          <w:rFonts w:ascii="Arial Narrow" w:eastAsia="Arial Narrow" w:hAnsi="Arial Narrow" w:cs="Arial Narrow"/>
          <w:color w:val="000000"/>
          <w:highlight w:val="white"/>
        </w:rPr>
        <w:t xml:space="preserve">wynagrodzenia w zakresie i w przypadkach określonych w § 13 ust. 13 </w:t>
      </w:r>
      <w:proofErr w:type="spellStart"/>
      <w:r>
        <w:rPr>
          <w:rFonts w:ascii="Arial Narrow" w:eastAsia="Arial Narrow" w:hAnsi="Arial Narrow" w:cs="Arial Narrow"/>
          <w:color w:val="000000"/>
          <w:highlight w:val="white"/>
        </w:rPr>
        <w:t>pkt</w:t>
      </w:r>
      <w:proofErr w:type="spellEnd"/>
      <w:r>
        <w:rPr>
          <w:rFonts w:ascii="Arial Narrow" w:eastAsia="Arial Narrow" w:hAnsi="Arial Narrow" w:cs="Arial Narrow"/>
          <w:color w:val="000000"/>
          <w:highlight w:val="white"/>
        </w:rPr>
        <w:t xml:space="preserve"> 23 umowy - </w:t>
      </w:r>
      <w:r>
        <w:rPr>
          <w:rFonts w:ascii="Arial Narrow" w:eastAsia="Arial Narrow" w:hAnsi="Arial Narrow" w:cs="Arial Narrow"/>
          <w:color w:val="000000"/>
        </w:rPr>
        <w:t xml:space="preserve">za każdy stwierdzony przypadek w wysokości </w:t>
      </w:r>
      <w:r w:rsidR="00913570">
        <w:rPr>
          <w:rFonts w:ascii="Arial Narrow" w:eastAsia="Arial Narrow" w:hAnsi="Arial Narrow" w:cs="Arial Narrow"/>
          <w:color w:val="000000"/>
        </w:rPr>
        <w:t>2</w:t>
      </w:r>
      <w:r>
        <w:rPr>
          <w:rFonts w:ascii="Arial Narrow" w:eastAsia="Arial Narrow" w:hAnsi="Arial Narrow" w:cs="Arial Narrow"/>
          <w:color w:val="000000"/>
        </w:rPr>
        <w:t xml:space="preserve">.000,00 zł (słownie </w:t>
      </w:r>
      <w:r w:rsidR="00913570">
        <w:rPr>
          <w:rFonts w:ascii="Arial Narrow" w:eastAsia="Arial Narrow" w:hAnsi="Arial Narrow" w:cs="Arial Narrow"/>
          <w:color w:val="000000"/>
        </w:rPr>
        <w:t>dwa tysiące</w:t>
      </w:r>
      <w:r>
        <w:rPr>
          <w:rFonts w:ascii="Arial Narrow" w:eastAsia="Arial Narrow" w:hAnsi="Arial Narrow" w:cs="Arial Narrow"/>
          <w:color w:val="000000"/>
        </w:rPr>
        <w:t xml:space="preserve"> złotych 00/100).</w:t>
      </w:r>
    </w:p>
    <w:p w:rsidR="006E770A" w:rsidRDefault="00EA1AEE">
      <w:pPr>
        <w:numPr>
          <w:ilvl w:val="0"/>
          <w:numId w:val="81"/>
        </w:numPr>
        <w:pBdr>
          <w:top w:val="nil"/>
          <w:left w:val="nil"/>
          <w:bottom w:val="nil"/>
          <w:right w:val="nil"/>
          <w:between w:val="nil"/>
        </w:pBdr>
        <w:tabs>
          <w:tab w:val="left" w:pos="1134"/>
        </w:tabs>
        <w:ind w:left="1134" w:hanging="283"/>
        <w:jc w:val="both"/>
        <w:rPr>
          <w:rFonts w:ascii="Arial Narrow" w:eastAsia="Arial Narrow" w:hAnsi="Arial Narrow" w:cs="Arial Narrow"/>
          <w:color w:val="000000"/>
        </w:rPr>
      </w:pPr>
      <w:r>
        <w:rPr>
          <w:rFonts w:ascii="Arial Narrow" w:eastAsia="Arial Narrow" w:hAnsi="Arial Narrow" w:cs="Arial Narrow"/>
          <w:color w:val="000000"/>
        </w:rPr>
        <w:t xml:space="preserve">za nieterminową zapłatę wynagrodzenia należnego Podwykonawcom </w:t>
      </w:r>
      <w:r>
        <w:rPr>
          <w:rFonts w:ascii="Arial Narrow" w:eastAsia="Arial Narrow" w:hAnsi="Arial Narrow" w:cs="Arial Narrow"/>
          <w:color w:val="000000"/>
          <w:highlight w:val="white"/>
        </w:rPr>
        <w:t xml:space="preserve">z tytułu zmiany wysokości wynagrodzenia w zakresie i w przypadkach określonych w § 13 ust. 13 </w:t>
      </w:r>
      <w:proofErr w:type="spellStart"/>
      <w:r>
        <w:rPr>
          <w:rFonts w:ascii="Arial Narrow" w:eastAsia="Arial Narrow" w:hAnsi="Arial Narrow" w:cs="Arial Narrow"/>
          <w:color w:val="000000"/>
          <w:highlight w:val="white"/>
        </w:rPr>
        <w:t>pkt</w:t>
      </w:r>
      <w:proofErr w:type="spellEnd"/>
      <w:r>
        <w:rPr>
          <w:rFonts w:ascii="Arial Narrow" w:eastAsia="Arial Narrow" w:hAnsi="Arial Narrow" w:cs="Arial Narrow"/>
          <w:color w:val="000000"/>
          <w:highlight w:val="white"/>
        </w:rPr>
        <w:t xml:space="preserve"> 23 umowy - </w:t>
      </w:r>
      <w:r>
        <w:rPr>
          <w:rFonts w:ascii="Arial Narrow" w:eastAsia="Arial Narrow" w:hAnsi="Arial Narrow" w:cs="Arial Narrow"/>
          <w:color w:val="000000"/>
        </w:rPr>
        <w:t xml:space="preserve">za każdy stwierdzony przypadek w wysokości </w:t>
      </w:r>
      <w:r w:rsidR="00913570">
        <w:rPr>
          <w:rFonts w:ascii="Arial Narrow" w:eastAsia="Arial Narrow" w:hAnsi="Arial Narrow" w:cs="Arial Narrow"/>
          <w:color w:val="000000"/>
        </w:rPr>
        <w:t>2</w:t>
      </w:r>
      <w:r>
        <w:rPr>
          <w:rFonts w:ascii="Arial Narrow" w:eastAsia="Arial Narrow" w:hAnsi="Arial Narrow" w:cs="Arial Narrow"/>
          <w:color w:val="000000"/>
        </w:rPr>
        <w:t xml:space="preserve">.000,00 zł (słownie </w:t>
      </w:r>
      <w:r w:rsidR="00913570">
        <w:rPr>
          <w:rFonts w:ascii="Arial Narrow" w:eastAsia="Arial Narrow" w:hAnsi="Arial Narrow" w:cs="Arial Narrow"/>
          <w:color w:val="000000"/>
        </w:rPr>
        <w:t>dwa tysiące</w:t>
      </w:r>
      <w:r>
        <w:rPr>
          <w:rFonts w:ascii="Arial Narrow" w:eastAsia="Arial Narrow" w:hAnsi="Arial Narrow" w:cs="Arial Narrow"/>
          <w:color w:val="000000"/>
        </w:rPr>
        <w:t xml:space="preserve"> złotych 00/100).</w:t>
      </w:r>
      <w:r w:rsidR="00913570">
        <w:rPr>
          <w:rFonts w:ascii="Arial Narrow" w:eastAsia="Arial Narrow" w:hAnsi="Arial Narrow" w:cs="Arial Narrow"/>
          <w:color w:val="000000"/>
        </w:rPr>
        <w:t xml:space="preserve"> </w:t>
      </w:r>
    </w:p>
    <w:p w:rsidR="006E770A" w:rsidRDefault="00EA1AEE">
      <w:pPr>
        <w:numPr>
          <w:ilvl w:val="0"/>
          <w:numId w:val="81"/>
        </w:numPr>
        <w:pBdr>
          <w:top w:val="nil"/>
          <w:left w:val="nil"/>
          <w:bottom w:val="nil"/>
          <w:right w:val="nil"/>
          <w:between w:val="nil"/>
        </w:pBdr>
        <w:tabs>
          <w:tab w:val="left" w:pos="1134"/>
        </w:tabs>
        <w:ind w:left="1134" w:hanging="283"/>
        <w:jc w:val="both"/>
        <w:rPr>
          <w:rFonts w:ascii="Arial Narrow" w:eastAsia="Arial Narrow" w:hAnsi="Arial Narrow" w:cs="Arial Narrow"/>
          <w:color w:val="000000"/>
        </w:rPr>
      </w:pPr>
      <w:r>
        <w:rPr>
          <w:rFonts w:ascii="Arial Narrow" w:eastAsia="Arial Narrow" w:hAnsi="Arial Narrow" w:cs="Arial Narrow"/>
          <w:color w:val="000000"/>
        </w:rPr>
        <w:t xml:space="preserve">za dopuszczenie do wykonywania robót budowlanych objętych przedmiotem umowy innego podmiotu niż Wykonawca lub zaakceptowany przez Zamawiającego Podwykonawca skierowany do ich wykonania zgodnie z zasadami określonymi Umową - w wysokości </w:t>
      </w:r>
      <w:r w:rsidR="00913570">
        <w:rPr>
          <w:rFonts w:ascii="Arial Narrow" w:eastAsia="Arial Narrow" w:hAnsi="Arial Narrow" w:cs="Arial Narrow"/>
          <w:color w:val="000000"/>
        </w:rPr>
        <w:t>2</w:t>
      </w:r>
      <w:r>
        <w:rPr>
          <w:rFonts w:ascii="Arial Narrow" w:eastAsia="Arial Narrow" w:hAnsi="Arial Narrow" w:cs="Arial Narrow"/>
          <w:color w:val="000000"/>
        </w:rPr>
        <w:t xml:space="preserve">.000,00 zł (słownie: </w:t>
      </w:r>
      <w:r w:rsidR="00913570">
        <w:rPr>
          <w:rFonts w:ascii="Arial Narrow" w:eastAsia="Arial Narrow" w:hAnsi="Arial Narrow" w:cs="Arial Narrow"/>
          <w:color w:val="000000"/>
        </w:rPr>
        <w:t>dwa tysiące</w:t>
      </w:r>
      <w:r>
        <w:rPr>
          <w:rFonts w:ascii="Arial Narrow" w:eastAsia="Arial Narrow" w:hAnsi="Arial Narrow" w:cs="Arial Narrow"/>
          <w:color w:val="000000"/>
        </w:rPr>
        <w:t xml:space="preserve"> złotych 00/100) za każdy stwierdzony przypadek,</w:t>
      </w:r>
      <w:r w:rsidR="00913570">
        <w:rPr>
          <w:rFonts w:ascii="Arial Narrow" w:eastAsia="Arial Narrow" w:hAnsi="Arial Narrow" w:cs="Arial Narrow"/>
          <w:color w:val="000000"/>
        </w:rPr>
        <w:t xml:space="preserve">  </w:t>
      </w:r>
    </w:p>
    <w:p w:rsidR="006E770A" w:rsidRDefault="00EA1AEE">
      <w:pPr>
        <w:numPr>
          <w:ilvl w:val="0"/>
          <w:numId w:val="81"/>
        </w:numPr>
        <w:pBdr>
          <w:top w:val="nil"/>
          <w:left w:val="nil"/>
          <w:bottom w:val="nil"/>
          <w:right w:val="nil"/>
          <w:between w:val="nil"/>
        </w:pBdr>
        <w:tabs>
          <w:tab w:val="left" w:pos="1134"/>
        </w:tabs>
        <w:ind w:left="1134" w:hanging="283"/>
        <w:jc w:val="both"/>
        <w:rPr>
          <w:rFonts w:ascii="Arial Narrow" w:eastAsia="Arial Narrow" w:hAnsi="Arial Narrow" w:cs="Arial Narrow"/>
          <w:color w:val="000000"/>
        </w:rPr>
      </w:pPr>
      <w:r>
        <w:rPr>
          <w:rFonts w:ascii="Arial Narrow" w:eastAsia="Arial Narrow" w:hAnsi="Arial Narrow" w:cs="Arial Narrow"/>
          <w:color w:val="000000"/>
        </w:rPr>
        <w:t xml:space="preserve">za naruszenie zobowiązania Wykonawcy do ubezpieczenia i zapłacenia składek zgodnie </w:t>
      </w:r>
      <w:r>
        <w:rPr>
          <w:rFonts w:ascii="Arial Narrow" w:eastAsia="Arial Narrow" w:hAnsi="Arial Narrow" w:cs="Arial Narrow"/>
          <w:color w:val="000000"/>
        </w:rPr>
        <w:br/>
        <w:t xml:space="preserve">z zapisami § 9 ust. 1 Umowy, a także do okazania Zamawiającemu dokumentów potwierdzających zawarcie umowy ubezpieczenia i opłacenia składek Zamawiający jest uprawniony do nałożenia kary umownej w wysokości </w:t>
      </w:r>
      <w:r w:rsidR="007803B2">
        <w:rPr>
          <w:rFonts w:ascii="Arial Narrow" w:eastAsia="Arial Narrow" w:hAnsi="Arial Narrow" w:cs="Arial Narrow"/>
          <w:color w:val="000000"/>
        </w:rPr>
        <w:t>1</w:t>
      </w:r>
      <w:r>
        <w:rPr>
          <w:rFonts w:ascii="Arial Narrow" w:eastAsia="Arial Narrow" w:hAnsi="Arial Narrow" w:cs="Arial Narrow"/>
          <w:color w:val="000000"/>
        </w:rPr>
        <w:t xml:space="preserve">.000,00 zł (słownie: </w:t>
      </w:r>
      <w:r w:rsidR="007803B2">
        <w:rPr>
          <w:rFonts w:ascii="Arial Narrow" w:eastAsia="Arial Narrow" w:hAnsi="Arial Narrow" w:cs="Arial Narrow"/>
          <w:color w:val="000000"/>
        </w:rPr>
        <w:t>jeden tysiąc</w:t>
      </w:r>
      <w:r>
        <w:rPr>
          <w:rFonts w:ascii="Arial Narrow" w:eastAsia="Arial Narrow" w:hAnsi="Arial Narrow" w:cs="Arial Narrow"/>
          <w:color w:val="000000"/>
        </w:rPr>
        <w:t xml:space="preserve"> złotych 00/100), za każde naruszenie,</w:t>
      </w:r>
    </w:p>
    <w:p w:rsidR="006E770A" w:rsidRDefault="00EA1AEE">
      <w:pPr>
        <w:numPr>
          <w:ilvl w:val="0"/>
          <w:numId w:val="81"/>
        </w:numPr>
        <w:pBdr>
          <w:top w:val="nil"/>
          <w:left w:val="nil"/>
          <w:bottom w:val="nil"/>
          <w:right w:val="nil"/>
          <w:between w:val="nil"/>
        </w:pBdr>
        <w:tabs>
          <w:tab w:val="left" w:pos="1134"/>
        </w:tabs>
        <w:ind w:left="1134" w:hanging="283"/>
        <w:jc w:val="both"/>
        <w:rPr>
          <w:rFonts w:ascii="Arial Narrow" w:eastAsia="Arial Narrow" w:hAnsi="Arial Narrow" w:cs="Arial Narrow"/>
          <w:color w:val="000000"/>
        </w:rPr>
      </w:pPr>
      <w:r>
        <w:rPr>
          <w:rFonts w:ascii="Arial Narrow" w:eastAsia="Arial Narrow" w:hAnsi="Arial Narrow" w:cs="Arial Narrow"/>
          <w:color w:val="000000"/>
        </w:rPr>
        <w:t xml:space="preserve">za naruszenie zobowiązania do usuwania odpadów zgodnie z zapisami w SWZ, a także zobowiązania do przedkładania informacji o wytwarzanych odpadach oraz sposobach gospodarowania wytworzonymi odpadami Zamawiający jest uprawniony do nałożenia kary umownej w wysokości </w:t>
      </w:r>
      <w:r w:rsidR="007803B2">
        <w:rPr>
          <w:rFonts w:ascii="Arial Narrow" w:eastAsia="Arial Narrow" w:hAnsi="Arial Narrow" w:cs="Arial Narrow"/>
          <w:color w:val="000000"/>
        </w:rPr>
        <w:t>5</w:t>
      </w:r>
      <w:r>
        <w:rPr>
          <w:rFonts w:ascii="Arial Narrow" w:eastAsia="Arial Narrow" w:hAnsi="Arial Narrow" w:cs="Arial Narrow"/>
          <w:color w:val="000000"/>
        </w:rPr>
        <w:t xml:space="preserve">00,00 zł (słownie: </w:t>
      </w:r>
      <w:r w:rsidR="007803B2">
        <w:rPr>
          <w:rFonts w:ascii="Arial Narrow" w:eastAsia="Arial Narrow" w:hAnsi="Arial Narrow" w:cs="Arial Narrow"/>
          <w:color w:val="000000"/>
        </w:rPr>
        <w:t>pięćset</w:t>
      </w:r>
      <w:r>
        <w:rPr>
          <w:rFonts w:ascii="Arial Narrow" w:eastAsia="Arial Narrow" w:hAnsi="Arial Narrow" w:cs="Arial Narrow"/>
          <w:color w:val="000000"/>
        </w:rPr>
        <w:t xml:space="preserve"> złotych 00/100), za każde naruszenie,</w:t>
      </w:r>
    </w:p>
    <w:p w:rsidR="006E770A" w:rsidRDefault="00EA1AEE">
      <w:pPr>
        <w:numPr>
          <w:ilvl w:val="0"/>
          <w:numId w:val="81"/>
        </w:numPr>
        <w:pBdr>
          <w:top w:val="nil"/>
          <w:left w:val="nil"/>
          <w:bottom w:val="nil"/>
          <w:right w:val="nil"/>
          <w:between w:val="nil"/>
        </w:pBdr>
        <w:tabs>
          <w:tab w:val="left" w:pos="1134"/>
        </w:tabs>
        <w:ind w:left="1134" w:hanging="283"/>
        <w:jc w:val="both"/>
        <w:rPr>
          <w:rFonts w:ascii="Arial Narrow" w:eastAsia="Arial Narrow" w:hAnsi="Arial Narrow" w:cs="Arial Narrow"/>
          <w:color w:val="000000"/>
        </w:rPr>
      </w:pPr>
      <w:bookmarkStart w:id="4" w:name="_heading=h.2et92p0" w:colFirst="0" w:colLast="0"/>
      <w:bookmarkEnd w:id="4"/>
      <w:r>
        <w:rPr>
          <w:rFonts w:ascii="Arial Narrow" w:eastAsia="Arial Narrow" w:hAnsi="Arial Narrow" w:cs="Arial Narrow"/>
          <w:color w:val="000000"/>
        </w:rPr>
        <w:t xml:space="preserve">za wykonywanie czynności zastrzeżonych dla Kierownika budowy/robót przez inną osobę niż została zaakceptowana przez Zamawiającego – w wysokości </w:t>
      </w:r>
      <w:r w:rsidR="005A2FC0">
        <w:rPr>
          <w:rFonts w:ascii="Arial Narrow" w:eastAsia="Arial Narrow" w:hAnsi="Arial Narrow" w:cs="Arial Narrow"/>
          <w:color w:val="000000"/>
        </w:rPr>
        <w:t>2</w:t>
      </w:r>
      <w:r>
        <w:rPr>
          <w:rFonts w:ascii="Arial Narrow" w:eastAsia="Arial Narrow" w:hAnsi="Arial Narrow" w:cs="Arial Narrow"/>
          <w:color w:val="000000"/>
        </w:rPr>
        <w:t xml:space="preserve">.000,00 zł (słownie: </w:t>
      </w:r>
      <w:r w:rsidR="005A2FC0">
        <w:rPr>
          <w:rFonts w:ascii="Arial Narrow" w:eastAsia="Arial Narrow" w:hAnsi="Arial Narrow" w:cs="Arial Narrow"/>
          <w:color w:val="000000"/>
        </w:rPr>
        <w:t>dwa tysiące</w:t>
      </w:r>
      <w:r>
        <w:rPr>
          <w:rFonts w:ascii="Arial Narrow" w:eastAsia="Arial Narrow" w:hAnsi="Arial Narrow" w:cs="Arial Narrow"/>
          <w:color w:val="000000"/>
        </w:rPr>
        <w:t xml:space="preserve"> złotych 00/100), za każde naruszenie,</w:t>
      </w:r>
    </w:p>
    <w:p w:rsidR="006E770A" w:rsidRDefault="00EA1AEE">
      <w:pPr>
        <w:numPr>
          <w:ilvl w:val="0"/>
          <w:numId w:val="81"/>
        </w:numPr>
        <w:pBdr>
          <w:top w:val="nil"/>
          <w:left w:val="nil"/>
          <w:bottom w:val="nil"/>
          <w:right w:val="nil"/>
          <w:between w:val="nil"/>
        </w:pBdr>
        <w:tabs>
          <w:tab w:val="left" w:pos="1134"/>
        </w:tabs>
        <w:ind w:left="1134" w:hanging="283"/>
        <w:jc w:val="both"/>
        <w:rPr>
          <w:rFonts w:ascii="Arial Narrow" w:eastAsia="Arial Narrow" w:hAnsi="Arial Narrow" w:cs="Arial Narrow"/>
          <w:color w:val="000000"/>
        </w:rPr>
      </w:pPr>
      <w:r>
        <w:rPr>
          <w:rFonts w:ascii="Arial Narrow" w:eastAsia="Arial Narrow" w:hAnsi="Arial Narrow" w:cs="Arial Narrow"/>
          <w:color w:val="000000"/>
        </w:rPr>
        <w:t xml:space="preserve">w przypadku  zwłoki w przekazaniu Zamawiającemu wykazu osób, o którym mowa w § 5 ust. 16 pkt. 3) niniejszej umowy , w wysokości </w:t>
      </w:r>
      <w:r w:rsidR="007803B2">
        <w:rPr>
          <w:rFonts w:ascii="Arial Narrow" w:eastAsia="Arial Narrow" w:hAnsi="Arial Narrow" w:cs="Arial Narrow"/>
          <w:color w:val="000000"/>
        </w:rPr>
        <w:t>500,00</w:t>
      </w:r>
      <w:r>
        <w:rPr>
          <w:rFonts w:ascii="Arial Narrow" w:eastAsia="Arial Narrow" w:hAnsi="Arial Narrow" w:cs="Arial Narrow"/>
          <w:color w:val="000000"/>
        </w:rPr>
        <w:t xml:space="preserve"> zł (słownie złotych: </w:t>
      </w:r>
      <w:r w:rsidR="007803B2">
        <w:rPr>
          <w:rFonts w:ascii="Arial Narrow" w:eastAsia="Arial Narrow" w:hAnsi="Arial Narrow" w:cs="Arial Narrow"/>
          <w:color w:val="000000"/>
        </w:rPr>
        <w:t>pięćset</w:t>
      </w:r>
      <w:r>
        <w:rPr>
          <w:rFonts w:ascii="Arial Narrow" w:eastAsia="Arial Narrow" w:hAnsi="Arial Narrow" w:cs="Arial Narrow"/>
          <w:color w:val="000000"/>
        </w:rPr>
        <w:t xml:space="preserve"> złotych 00/100) za każdy dzień zwłoki;</w:t>
      </w:r>
    </w:p>
    <w:p w:rsidR="006E770A" w:rsidRDefault="00EA1AEE">
      <w:pPr>
        <w:numPr>
          <w:ilvl w:val="0"/>
          <w:numId w:val="81"/>
        </w:numPr>
        <w:pBdr>
          <w:top w:val="nil"/>
          <w:left w:val="nil"/>
          <w:bottom w:val="nil"/>
          <w:right w:val="nil"/>
          <w:between w:val="nil"/>
        </w:pBdr>
        <w:tabs>
          <w:tab w:val="left" w:pos="1134"/>
        </w:tabs>
        <w:ind w:left="1134" w:hanging="283"/>
        <w:jc w:val="both"/>
        <w:rPr>
          <w:rFonts w:ascii="Arial Narrow" w:eastAsia="Arial Narrow" w:hAnsi="Arial Narrow" w:cs="Arial Narrow"/>
          <w:color w:val="000000"/>
        </w:rPr>
      </w:pPr>
      <w:r>
        <w:rPr>
          <w:rFonts w:ascii="Arial Narrow" w:eastAsia="Arial Narrow" w:hAnsi="Arial Narrow" w:cs="Arial Narrow"/>
          <w:color w:val="000000"/>
        </w:rPr>
        <w:t>w przypadku braku zatrudnienia na podstawie stosunku pracy osób wskazanych w wykazie lub jego aktualizacji, w wysokości iloczynu kwoty minimalnego wynagrodzenia za pracę ustalonego na podstawie przepisów o minimalnym wynagrodzeniu za pracę (obowiązujących w chwili stwierdzenia przez Zamawiającego niedopełnienia przez Wykonawcę przedmiotowego wymogu) oraz liczby miesięcy w okresie realizacji Kontraktu, w których nie dopełniono przedmiotowego wymogu – za każdą osobę;</w:t>
      </w:r>
    </w:p>
    <w:p w:rsidR="006E770A" w:rsidRDefault="00EA1AEE">
      <w:pPr>
        <w:numPr>
          <w:ilvl w:val="0"/>
          <w:numId w:val="81"/>
        </w:numPr>
        <w:pBdr>
          <w:top w:val="nil"/>
          <w:left w:val="nil"/>
          <w:bottom w:val="nil"/>
          <w:right w:val="nil"/>
          <w:between w:val="nil"/>
        </w:pBdr>
        <w:tabs>
          <w:tab w:val="left" w:pos="1134"/>
          <w:tab w:val="left" w:pos="1276"/>
        </w:tabs>
        <w:ind w:left="1134" w:hanging="283"/>
        <w:jc w:val="both"/>
        <w:rPr>
          <w:rFonts w:ascii="Arial Narrow" w:eastAsia="Arial Narrow" w:hAnsi="Arial Narrow" w:cs="Arial Narrow"/>
          <w:color w:val="000000"/>
        </w:rPr>
      </w:pPr>
      <w:r>
        <w:rPr>
          <w:rFonts w:ascii="Arial Narrow" w:eastAsia="Arial Narrow" w:hAnsi="Arial Narrow" w:cs="Arial Narrow"/>
          <w:color w:val="000000"/>
        </w:rPr>
        <w:t xml:space="preserve">za brak obecności kierownika budowy/robót na radzie budowy bez uzasadnionej przyczyny każdorazowo </w:t>
      </w:r>
      <w:r w:rsidR="007803B2">
        <w:rPr>
          <w:rFonts w:ascii="Arial Narrow" w:eastAsia="Arial Narrow" w:hAnsi="Arial Narrow" w:cs="Arial Narrow"/>
          <w:color w:val="000000"/>
        </w:rPr>
        <w:t>1</w:t>
      </w:r>
      <w:r>
        <w:rPr>
          <w:rFonts w:ascii="Arial Narrow" w:eastAsia="Arial Narrow" w:hAnsi="Arial Narrow" w:cs="Arial Narrow"/>
          <w:color w:val="000000"/>
        </w:rPr>
        <w:t xml:space="preserve">.000,00 zł (słownie </w:t>
      </w:r>
      <w:r w:rsidR="007803B2">
        <w:rPr>
          <w:rFonts w:ascii="Arial Narrow" w:eastAsia="Arial Narrow" w:hAnsi="Arial Narrow" w:cs="Arial Narrow"/>
          <w:color w:val="000000"/>
        </w:rPr>
        <w:t>jeden tysiąc</w:t>
      </w:r>
      <w:r>
        <w:rPr>
          <w:rFonts w:ascii="Arial Narrow" w:eastAsia="Arial Narrow" w:hAnsi="Arial Narrow" w:cs="Arial Narrow"/>
          <w:color w:val="000000"/>
        </w:rPr>
        <w:t xml:space="preserve"> złotych 00/100);</w:t>
      </w:r>
    </w:p>
    <w:p w:rsidR="006E770A" w:rsidRDefault="00EA1AEE">
      <w:pPr>
        <w:numPr>
          <w:ilvl w:val="0"/>
          <w:numId w:val="80"/>
        </w:numPr>
        <w:pBdr>
          <w:top w:val="nil"/>
          <w:left w:val="nil"/>
          <w:bottom w:val="nil"/>
          <w:right w:val="nil"/>
          <w:between w:val="nil"/>
        </w:pBdr>
        <w:tabs>
          <w:tab w:val="left" w:pos="113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za odstąpienie od całości umowy z przyczyn leżących po stronie Wykonawcy – w wysokości 10 %  Wynagrodzenia brutto, o którym mowa w § 7ust.1;</w:t>
      </w:r>
    </w:p>
    <w:p w:rsidR="006E770A" w:rsidRDefault="00EA1AEE">
      <w:pPr>
        <w:numPr>
          <w:ilvl w:val="0"/>
          <w:numId w:val="80"/>
        </w:numPr>
        <w:pBdr>
          <w:top w:val="nil"/>
          <w:left w:val="nil"/>
          <w:bottom w:val="nil"/>
          <w:right w:val="nil"/>
          <w:between w:val="nil"/>
        </w:pBdr>
        <w:tabs>
          <w:tab w:val="left" w:pos="113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za odstąpienie od części umowy z przyczyn leżących po stronie Wykonawcy – w wysokości 5 % Wynagrodzenia brutto, o którym mowa w § 7ust.1;</w:t>
      </w:r>
    </w:p>
    <w:p w:rsidR="006E770A" w:rsidRDefault="00EA1AEE">
      <w:pPr>
        <w:numPr>
          <w:ilvl w:val="0"/>
          <w:numId w:val="80"/>
        </w:numPr>
        <w:pBdr>
          <w:top w:val="nil"/>
          <w:left w:val="nil"/>
          <w:bottom w:val="nil"/>
          <w:right w:val="nil"/>
          <w:between w:val="nil"/>
        </w:pBdr>
        <w:tabs>
          <w:tab w:val="left" w:pos="113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Wykonawca może naliczyć karę umowną Zamawiającemu za odstąpienie od umowy z  przyczyn zawinionych przez Zamawiającego w wysokości 10 % Wynagrodzenia brutto, o którym mowa </w:t>
      </w:r>
      <w:r w:rsidR="00610770">
        <w:rPr>
          <w:rFonts w:ascii="Arial Narrow" w:eastAsia="Arial Narrow" w:hAnsi="Arial Narrow" w:cs="Arial Narrow"/>
          <w:color w:val="000000"/>
        </w:rPr>
        <w:t xml:space="preserve">                </w:t>
      </w:r>
      <w:r>
        <w:rPr>
          <w:rFonts w:ascii="Arial Narrow" w:eastAsia="Arial Narrow" w:hAnsi="Arial Narrow" w:cs="Arial Narrow"/>
          <w:color w:val="000000"/>
        </w:rPr>
        <w:t>w § 7ust.1, z wyjątkiem okoliczności przewidzianych w art. 456 ust. 1 ustawy Prawo zamówień publicznych.</w:t>
      </w:r>
    </w:p>
    <w:p w:rsidR="006E770A" w:rsidRDefault="00EA1AEE">
      <w:pPr>
        <w:numPr>
          <w:ilvl w:val="0"/>
          <w:numId w:val="80"/>
        </w:numPr>
        <w:pBdr>
          <w:top w:val="nil"/>
          <w:left w:val="nil"/>
          <w:bottom w:val="nil"/>
          <w:right w:val="nil"/>
          <w:between w:val="nil"/>
        </w:pBdr>
        <w:tabs>
          <w:tab w:val="left" w:pos="113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Łączna wysokość kar umownych należnych Zamawiającemu nie przekroczy 10% Wynagrodzenia brutto, o którym mowa w § 7ust.1.</w:t>
      </w:r>
    </w:p>
    <w:p w:rsidR="006E770A" w:rsidRDefault="00EA1AEE">
      <w:pPr>
        <w:numPr>
          <w:ilvl w:val="0"/>
          <w:numId w:val="80"/>
        </w:numPr>
        <w:pBdr>
          <w:top w:val="nil"/>
          <w:left w:val="nil"/>
          <w:bottom w:val="nil"/>
          <w:right w:val="nil"/>
          <w:between w:val="nil"/>
        </w:pBdr>
        <w:tabs>
          <w:tab w:val="left" w:pos="113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Roszczenia o zapłatę kar umownych, o których mowa w pkt. 1) – 4) powyżej stają się wymagane </w:t>
      </w:r>
      <w:r>
        <w:rPr>
          <w:rFonts w:ascii="Arial Narrow" w:eastAsia="Arial Narrow" w:hAnsi="Arial Narrow" w:cs="Arial Narrow"/>
          <w:color w:val="000000"/>
        </w:rPr>
        <w:br/>
        <w:t>z początkiem następnego dnia, w którym nastąpiło zdarzenie będące podstawą naliczenia danej kary umownej.</w:t>
      </w:r>
    </w:p>
    <w:p w:rsidR="006E770A" w:rsidRDefault="00EA1AEE">
      <w:pPr>
        <w:numPr>
          <w:ilvl w:val="0"/>
          <w:numId w:val="78"/>
        </w:numPr>
        <w:pBdr>
          <w:top w:val="nil"/>
          <w:left w:val="nil"/>
          <w:bottom w:val="nil"/>
          <w:right w:val="nil"/>
          <w:between w:val="nil"/>
        </w:pBdr>
        <w:ind w:left="567" w:hanging="567"/>
        <w:jc w:val="both"/>
        <w:rPr>
          <w:rFonts w:ascii="Arial Narrow" w:eastAsia="Arial Narrow" w:hAnsi="Arial Narrow" w:cs="Arial Narrow"/>
          <w:color w:val="000000"/>
        </w:rPr>
      </w:pPr>
      <w:r>
        <w:rPr>
          <w:rFonts w:ascii="Arial Narrow" w:eastAsia="Arial Narrow" w:hAnsi="Arial Narrow" w:cs="Arial Narrow"/>
          <w:color w:val="000000"/>
        </w:rPr>
        <w:t>Strony zastrzegają sobie prawo dochodzenia odszkodowania uzupełniającego, w przypadku, gdy poniesiona szkoda przewyższa należną karę umowną.</w:t>
      </w:r>
    </w:p>
    <w:p w:rsidR="006E770A" w:rsidRDefault="00EA1AEE">
      <w:pPr>
        <w:numPr>
          <w:ilvl w:val="0"/>
          <w:numId w:val="78"/>
        </w:numPr>
        <w:pBdr>
          <w:top w:val="nil"/>
          <w:left w:val="nil"/>
          <w:bottom w:val="nil"/>
          <w:right w:val="nil"/>
          <w:between w:val="nil"/>
        </w:pBdr>
        <w:ind w:left="567" w:hanging="567"/>
        <w:jc w:val="both"/>
        <w:rPr>
          <w:rFonts w:ascii="Arial Narrow" w:eastAsia="Arial Narrow" w:hAnsi="Arial Narrow" w:cs="Arial Narrow"/>
          <w:color w:val="000000"/>
        </w:rPr>
      </w:pPr>
      <w:r>
        <w:rPr>
          <w:rFonts w:ascii="Arial Narrow" w:eastAsia="Arial Narrow" w:hAnsi="Arial Narrow" w:cs="Arial Narrow"/>
          <w:color w:val="000000"/>
        </w:rPr>
        <w:t xml:space="preserve">Termin zapłaty świadczeń z tytułu kar umownych ustala się na  7 dni od daty przekazania Wykonawcy wezwania do zapłaty. Po upływie terminu do zapłaty i niespełnieniu świadczenia przez Wykonawcę Zamawiający dokonuje potrącenia kary umownej z wynagrodzenia Wykonawcy. </w:t>
      </w:r>
    </w:p>
    <w:p w:rsidR="006E770A" w:rsidRDefault="00EA1AEE">
      <w:pPr>
        <w:numPr>
          <w:ilvl w:val="0"/>
          <w:numId w:val="78"/>
        </w:numPr>
        <w:pBdr>
          <w:top w:val="nil"/>
          <w:left w:val="nil"/>
          <w:bottom w:val="nil"/>
          <w:right w:val="nil"/>
          <w:between w:val="nil"/>
        </w:pBdr>
        <w:ind w:left="567" w:hanging="567"/>
        <w:jc w:val="both"/>
        <w:rPr>
          <w:rFonts w:ascii="Arial Narrow" w:eastAsia="Arial Narrow" w:hAnsi="Arial Narrow" w:cs="Arial Narrow"/>
          <w:color w:val="000000"/>
        </w:rPr>
      </w:pPr>
      <w:r>
        <w:rPr>
          <w:rFonts w:ascii="Arial Narrow" w:eastAsia="Arial Narrow" w:hAnsi="Arial Narrow" w:cs="Arial Narrow"/>
          <w:color w:val="000000"/>
        </w:rPr>
        <w:t>Wykonawca wyraża zgodę na potrącenie naliczonej kary umownej ze swojego Wynagrodzenia. Potrącenie nastąpi na podstawie noty księgowej wystawionej przez Zamawiającego.</w:t>
      </w:r>
    </w:p>
    <w:p w:rsidR="006E770A" w:rsidRDefault="00EA1AEE">
      <w:pPr>
        <w:spacing w:before="240"/>
        <w:jc w:val="center"/>
        <w:rPr>
          <w:rFonts w:ascii="Arial Narrow" w:eastAsia="Arial Narrow" w:hAnsi="Arial Narrow" w:cs="Arial Narrow"/>
          <w:b/>
        </w:rPr>
      </w:pPr>
      <w:r>
        <w:rPr>
          <w:rFonts w:ascii="Arial Narrow" w:eastAsia="Arial Narrow" w:hAnsi="Arial Narrow" w:cs="Arial Narrow"/>
          <w:b/>
        </w:rPr>
        <w:t>§ 13</w:t>
      </w:r>
    </w:p>
    <w:p w:rsidR="006E770A" w:rsidRDefault="00EA1AEE">
      <w:pPr>
        <w:spacing w:after="240"/>
        <w:jc w:val="center"/>
        <w:rPr>
          <w:rFonts w:ascii="Arial Narrow" w:eastAsia="Arial Narrow" w:hAnsi="Arial Narrow" w:cs="Arial Narrow"/>
        </w:rPr>
      </w:pPr>
      <w:r>
        <w:rPr>
          <w:rFonts w:ascii="Arial Narrow" w:eastAsia="Arial Narrow" w:hAnsi="Arial Narrow" w:cs="Arial Narrow"/>
          <w:b/>
        </w:rPr>
        <w:t>(dopuszczalne zmiany postanowień umowy)</w:t>
      </w:r>
    </w:p>
    <w:p w:rsidR="006E770A" w:rsidRDefault="00EA1AEE">
      <w:pPr>
        <w:numPr>
          <w:ilvl w:val="0"/>
          <w:numId w:val="89"/>
        </w:numPr>
        <w:ind w:left="567" w:hanging="567"/>
        <w:jc w:val="both"/>
        <w:rPr>
          <w:rFonts w:ascii="Arial Narrow" w:eastAsia="Arial Narrow" w:hAnsi="Arial Narrow" w:cs="Arial Narrow"/>
        </w:rPr>
      </w:pPr>
      <w:r>
        <w:rPr>
          <w:rFonts w:ascii="Arial Narrow" w:eastAsia="Arial Narrow" w:hAnsi="Arial Narrow" w:cs="Arial Narrow"/>
        </w:rPr>
        <w:t>Strony przewidują możliwość dokonywania zmian w niniejszej Umowie zgodnie z art. 454-455  ustawy Prawo zamówień publicznych oraz pod warunkiem, że Zamawiający przewidział możliwość ich dokonania w treści dokumentów przetargowych, będących integralną częścią umowy.</w:t>
      </w:r>
    </w:p>
    <w:p w:rsidR="006E770A" w:rsidRDefault="00EA1AEE">
      <w:pPr>
        <w:numPr>
          <w:ilvl w:val="0"/>
          <w:numId w:val="76"/>
        </w:numPr>
        <w:pBdr>
          <w:top w:val="nil"/>
          <w:left w:val="nil"/>
          <w:bottom w:val="nil"/>
          <w:right w:val="nil"/>
          <w:between w:val="nil"/>
        </w:pBdr>
        <w:tabs>
          <w:tab w:val="left" w:pos="851"/>
          <w:tab w:val="left" w:pos="567"/>
        </w:tabs>
        <w:ind w:left="567" w:hanging="567"/>
        <w:jc w:val="both"/>
        <w:rPr>
          <w:rFonts w:ascii="Arial Narrow" w:eastAsia="Arial Narrow" w:hAnsi="Arial Narrow" w:cs="Arial Narrow"/>
          <w:color w:val="000000"/>
        </w:rPr>
      </w:pPr>
      <w:r>
        <w:rPr>
          <w:rFonts w:ascii="Arial Narrow" w:eastAsia="Arial Narrow" w:hAnsi="Arial Narrow" w:cs="Arial Narrow"/>
          <w:color w:val="000000"/>
        </w:rPr>
        <w:t xml:space="preserve">Zmiana Umowy może nastąpić z inicjatywy Zamawiającego albo Wykonawcy, pod warunkiem zaistnienia okoliczności wymienionych w niniejszym paragrafie. </w:t>
      </w:r>
    </w:p>
    <w:p w:rsidR="006E770A" w:rsidRDefault="00EA1AEE">
      <w:pPr>
        <w:numPr>
          <w:ilvl w:val="0"/>
          <w:numId w:val="76"/>
        </w:numPr>
        <w:pBdr>
          <w:top w:val="nil"/>
          <w:left w:val="nil"/>
          <w:bottom w:val="nil"/>
          <w:right w:val="nil"/>
          <w:between w:val="nil"/>
        </w:pBdr>
        <w:tabs>
          <w:tab w:val="left" w:pos="851"/>
          <w:tab w:val="left" w:pos="567"/>
        </w:tabs>
        <w:ind w:left="567" w:hanging="567"/>
        <w:jc w:val="both"/>
        <w:rPr>
          <w:rFonts w:ascii="Arial Narrow" w:eastAsia="Arial Narrow" w:hAnsi="Arial Narrow" w:cs="Arial Narrow"/>
          <w:color w:val="000000"/>
        </w:rPr>
      </w:pPr>
      <w:r>
        <w:rPr>
          <w:rFonts w:ascii="Arial Narrow" w:eastAsia="Arial Narrow" w:hAnsi="Arial Narrow" w:cs="Arial Narrow"/>
          <w:color w:val="000000"/>
        </w:rPr>
        <w:t xml:space="preserve">Wykonawca w tym celu winien przedstawić Zamawiającemu </w:t>
      </w:r>
      <w:r>
        <w:rPr>
          <w:rFonts w:ascii="Arial Narrow" w:eastAsia="Arial Narrow" w:hAnsi="Arial Narrow" w:cs="Arial Narrow"/>
          <w:color w:val="000000"/>
          <w:u w:val="single"/>
        </w:rPr>
        <w:t>wniosek</w:t>
      </w:r>
      <w:r>
        <w:rPr>
          <w:rFonts w:ascii="Arial Narrow" w:eastAsia="Arial Narrow" w:hAnsi="Arial Narrow" w:cs="Arial Narrow"/>
          <w:color w:val="000000"/>
        </w:rPr>
        <w:t xml:space="preserve"> w formie pisemnej dotyczący zmiany Umowy wraz z opisem zdarzenia lub okoliczności stanowiących podstawę do żądania takiej zmiany, który powinien zawierać: </w:t>
      </w:r>
    </w:p>
    <w:p w:rsidR="006E770A" w:rsidRDefault="00EA1AEE">
      <w:pPr>
        <w:numPr>
          <w:ilvl w:val="0"/>
          <w:numId w:val="82"/>
        </w:numPr>
        <w:ind w:left="1134" w:hanging="567"/>
        <w:jc w:val="both"/>
        <w:rPr>
          <w:rFonts w:ascii="Arial Narrow" w:eastAsia="Arial Narrow" w:hAnsi="Arial Narrow" w:cs="Arial Narrow"/>
        </w:rPr>
      </w:pPr>
      <w:r>
        <w:rPr>
          <w:rFonts w:ascii="Arial Narrow" w:eastAsia="Arial Narrow" w:hAnsi="Arial Narrow" w:cs="Arial Narrow"/>
        </w:rPr>
        <w:t>opis zmiany,</w:t>
      </w:r>
    </w:p>
    <w:p w:rsidR="006E770A" w:rsidRDefault="00EA1AEE">
      <w:pPr>
        <w:numPr>
          <w:ilvl w:val="0"/>
          <w:numId w:val="82"/>
        </w:numPr>
        <w:ind w:left="1134" w:hanging="567"/>
        <w:jc w:val="both"/>
        <w:rPr>
          <w:rFonts w:ascii="Arial Narrow" w:eastAsia="Arial Narrow" w:hAnsi="Arial Narrow" w:cs="Arial Narrow"/>
        </w:rPr>
      </w:pPr>
      <w:r>
        <w:rPr>
          <w:rFonts w:ascii="Arial Narrow" w:eastAsia="Arial Narrow" w:hAnsi="Arial Narrow" w:cs="Arial Narrow"/>
        </w:rPr>
        <w:t>uzasadnienie zmiany,</w:t>
      </w:r>
    </w:p>
    <w:p w:rsidR="006E770A" w:rsidRDefault="00EA1AEE">
      <w:pPr>
        <w:numPr>
          <w:ilvl w:val="0"/>
          <w:numId w:val="82"/>
        </w:numPr>
        <w:ind w:left="1134" w:hanging="567"/>
        <w:jc w:val="both"/>
        <w:rPr>
          <w:rFonts w:ascii="Arial Narrow" w:eastAsia="Arial Narrow" w:hAnsi="Arial Narrow" w:cs="Arial Narrow"/>
        </w:rPr>
      </w:pPr>
      <w:r>
        <w:rPr>
          <w:rFonts w:ascii="Arial Narrow" w:eastAsia="Arial Narrow" w:hAnsi="Arial Narrow" w:cs="Arial Narrow"/>
        </w:rPr>
        <w:t>analizę kosztów zmiany oraz jego wpływu na wysokość wynagrodzenia,</w:t>
      </w:r>
    </w:p>
    <w:p w:rsidR="006E770A" w:rsidRDefault="00EA1AEE">
      <w:pPr>
        <w:numPr>
          <w:ilvl w:val="0"/>
          <w:numId w:val="82"/>
        </w:numPr>
        <w:ind w:left="1134" w:hanging="567"/>
        <w:jc w:val="both"/>
        <w:rPr>
          <w:rFonts w:ascii="Arial Narrow" w:eastAsia="Arial Narrow" w:hAnsi="Arial Narrow" w:cs="Arial Narrow"/>
        </w:rPr>
      </w:pPr>
      <w:r>
        <w:rPr>
          <w:rFonts w:ascii="Arial Narrow" w:eastAsia="Arial Narrow" w:hAnsi="Arial Narrow" w:cs="Arial Narrow"/>
        </w:rPr>
        <w:t>czas wykonania zmiany oraz wpływ zmiany na termin zakończenia umowy.</w:t>
      </w:r>
    </w:p>
    <w:p w:rsidR="006E770A" w:rsidRDefault="00EA1AEE">
      <w:pPr>
        <w:numPr>
          <w:ilvl w:val="0"/>
          <w:numId w:val="8"/>
        </w:numPr>
        <w:pBdr>
          <w:top w:val="nil"/>
          <w:left w:val="nil"/>
          <w:bottom w:val="nil"/>
          <w:right w:val="nil"/>
          <w:between w:val="nil"/>
        </w:pBdr>
        <w:tabs>
          <w:tab w:val="left" w:pos="567"/>
          <w:tab w:val="left" w:pos="1134"/>
        </w:tabs>
        <w:ind w:left="567" w:hanging="567"/>
        <w:jc w:val="both"/>
        <w:rPr>
          <w:rFonts w:ascii="Arial Narrow" w:eastAsia="Arial Narrow" w:hAnsi="Arial Narrow" w:cs="Arial Narrow"/>
          <w:color w:val="000000"/>
        </w:rPr>
      </w:pPr>
      <w:r>
        <w:rPr>
          <w:rFonts w:ascii="Arial Narrow" w:eastAsia="Arial Narrow" w:hAnsi="Arial Narrow" w:cs="Arial Narrow"/>
          <w:color w:val="000000"/>
        </w:rPr>
        <w:t xml:space="preserve">Wniosek, o którym mowa w ust. 3 powinien zostać przekazany niezwłocznie, jednakże nie później niż </w:t>
      </w:r>
      <w:r>
        <w:rPr>
          <w:rFonts w:ascii="Arial Narrow" w:eastAsia="Arial Narrow" w:hAnsi="Arial Narrow" w:cs="Arial Narrow"/>
          <w:color w:val="000000"/>
        </w:rPr>
        <w:br/>
        <w:t xml:space="preserve">w terminie 7 dni roboczych od dnia, w którym Wykonawca dowiedział się, lub powinien dowiedzieć się </w:t>
      </w:r>
      <w:r>
        <w:rPr>
          <w:rFonts w:ascii="Arial Narrow" w:eastAsia="Arial Narrow" w:hAnsi="Arial Narrow" w:cs="Arial Narrow"/>
          <w:color w:val="000000"/>
        </w:rPr>
        <w:br/>
        <w:t xml:space="preserve">o danym zdarzeniu lub okolicznościach. </w:t>
      </w:r>
    </w:p>
    <w:p w:rsidR="006E770A" w:rsidRDefault="00EA1AEE">
      <w:pPr>
        <w:numPr>
          <w:ilvl w:val="0"/>
          <w:numId w:val="8"/>
        </w:numPr>
        <w:pBdr>
          <w:top w:val="nil"/>
          <w:left w:val="nil"/>
          <w:bottom w:val="nil"/>
          <w:right w:val="nil"/>
          <w:between w:val="nil"/>
        </w:pBdr>
        <w:tabs>
          <w:tab w:val="left" w:pos="567"/>
          <w:tab w:val="left" w:pos="1134"/>
        </w:tabs>
        <w:ind w:left="567" w:hanging="567"/>
        <w:jc w:val="both"/>
        <w:rPr>
          <w:rFonts w:ascii="Arial Narrow" w:eastAsia="Arial Narrow" w:hAnsi="Arial Narrow" w:cs="Arial Narrow"/>
          <w:color w:val="000000"/>
        </w:rPr>
      </w:pPr>
      <w:r>
        <w:rPr>
          <w:rFonts w:ascii="Arial Narrow" w:eastAsia="Arial Narrow" w:hAnsi="Arial Narrow" w:cs="Arial Narrow"/>
          <w:color w:val="000000"/>
        </w:rPr>
        <w:t xml:space="preserve">Wykonawca zobowiązany jest do dostarczenia wraz z wnioskiem, o którym mowa w ust. 3, wszelkich innych dokumentów wymaganych Umową, w tym propozycji rozliczenia przygotowanej w oparciu </w:t>
      </w:r>
      <w:r>
        <w:rPr>
          <w:rFonts w:ascii="Arial Narrow" w:eastAsia="Arial Narrow" w:hAnsi="Arial Narrow" w:cs="Arial Narrow"/>
          <w:color w:val="000000"/>
        </w:rPr>
        <w:br/>
        <w:t xml:space="preserve">o zasady określone w SWZ, i informacji uzasadniających żądanie zmiany Umowy, stosowanie </w:t>
      </w:r>
      <w:r>
        <w:rPr>
          <w:rFonts w:ascii="Arial Narrow" w:eastAsia="Arial Narrow" w:hAnsi="Arial Narrow" w:cs="Arial Narrow"/>
          <w:color w:val="000000"/>
        </w:rPr>
        <w:br/>
        <w:t>do zdarzenia lub okoliczności stanowiących podstawę żądania zmiany.</w:t>
      </w:r>
    </w:p>
    <w:p w:rsidR="006E770A" w:rsidRDefault="00EA1AEE">
      <w:pPr>
        <w:numPr>
          <w:ilvl w:val="0"/>
          <w:numId w:val="8"/>
        </w:numPr>
        <w:pBdr>
          <w:top w:val="nil"/>
          <w:left w:val="nil"/>
          <w:bottom w:val="nil"/>
          <w:right w:val="nil"/>
          <w:between w:val="nil"/>
        </w:pBdr>
        <w:tabs>
          <w:tab w:val="left" w:pos="567"/>
          <w:tab w:val="left" w:pos="1134"/>
        </w:tabs>
        <w:ind w:left="567" w:hanging="567"/>
        <w:jc w:val="both"/>
        <w:rPr>
          <w:rFonts w:ascii="Arial Narrow" w:eastAsia="Arial Narrow" w:hAnsi="Arial Narrow" w:cs="Arial Narrow"/>
          <w:color w:val="000000"/>
        </w:rPr>
      </w:pPr>
      <w:r>
        <w:rPr>
          <w:rFonts w:ascii="Arial Narrow" w:eastAsia="Arial Narrow" w:hAnsi="Arial Narrow" w:cs="Arial Narrow"/>
          <w:color w:val="000000"/>
        </w:rPr>
        <w:t xml:space="preserve">Wykonawca zobowiązany jest do prowadzenia bieżącej dokumentacji koniecznej dla uzasadnienia żądania zmiany i przechowywania jej na Terenie budowy lub w innym miejscu wskazanym przez Nadzór Inwestorski. </w:t>
      </w:r>
    </w:p>
    <w:p w:rsidR="006E770A" w:rsidRDefault="00EA1AEE">
      <w:pPr>
        <w:numPr>
          <w:ilvl w:val="0"/>
          <w:numId w:val="8"/>
        </w:numPr>
        <w:pBdr>
          <w:top w:val="nil"/>
          <w:left w:val="nil"/>
          <w:bottom w:val="nil"/>
          <w:right w:val="nil"/>
          <w:between w:val="nil"/>
        </w:pBdr>
        <w:tabs>
          <w:tab w:val="left" w:pos="567"/>
          <w:tab w:val="left" w:pos="1134"/>
        </w:tabs>
        <w:ind w:left="567" w:hanging="567"/>
        <w:jc w:val="both"/>
        <w:rPr>
          <w:rFonts w:ascii="Arial Narrow" w:eastAsia="Arial Narrow" w:hAnsi="Arial Narrow" w:cs="Arial Narrow"/>
          <w:color w:val="000000"/>
        </w:rPr>
      </w:pPr>
      <w:r>
        <w:rPr>
          <w:rFonts w:ascii="Arial Narrow" w:eastAsia="Arial Narrow" w:hAnsi="Arial Narrow" w:cs="Arial Narrow"/>
          <w:color w:val="000000"/>
        </w:rPr>
        <w:t xml:space="preserve">Po otrzymaniu wniosku, o którym mowa w ust. 3 Nadzór Inwestorski jest uprawniony, bez dokonywania oceny jego zasadności, do kontroli dokumentacji, o której mowa w ust. 6 i wydania Wykonawcy polecenia prowadzenia dalszej dokumentacji bieżącej uzasadniającej żądanie zmiany. </w:t>
      </w:r>
    </w:p>
    <w:p w:rsidR="006E770A" w:rsidRDefault="00EA1AEE">
      <w:pPr>
        <w:numPr>
          <w:ilvl w:val="0"/>
          <w:numId w:val="8"/>
        </w:numPr>
        <w:pBdr>
          <w:top w:val="nil"/>
          <w:left w:val="nil"/>
          <w:bottom w:val="nil"/>
          <w:right w:val="nil"/>
          <w:between w:val="nil"/>
        </w:pBdr>
        <w:tabs>
          <w:tab w:val="left" w:pos="567"/>
          <w:tab w:val="left" w:pos="1134"/>
        </w:tabs>
        <w:ind w:left="567" w:hanging="567"/>
        <w:jc w:val="both"/>
        <w:rPr>
          <w:rFonts w:ascii="Arial Narrow" w:eastAsia="Arial Narrow" w:hAnsi="Arial Narrow" w:cs="Arial Narrow"/>
          <w:color w:val="000000"/>
        </w:rPr>
      </w:pPr>
      <w:r>
        <w:rPr>
          <w:rFonts w:ascii="Arial Narrow" w:eastAsia="Arial Narrow" w:hAnsi="Arial Narrow" w:cs="Arial Narrow"/>
          <w:color w:val="000000"/>
        </w:rPr>
        <w:t>Wykonawca jest zobowiązany do okazania do wglądu Nadzorowi Inwestorskiemu dokumentacji, o której mowa w ust. 6 i przedłożenia na żądanie Nadzoru Inwestorskiego jej kopii.</w:t>
      </w:r>
    </w:p>
    <w:p w:rsidR="006E770A" w:rsidRDefault="00EA1AEE">
      <w:pPr>
        <w:numPr>
          <w:ilvl w:val="0"/>
          <w:numId w:val="8"/>
        </w:numPr>
        <w:pBdr>
          <w:top w:val="nil"/>
          <w:left w:val="nil"/>
          <w:bottom w:val="nil"/>
          <w:right w:val="nil"/>
          <w:between w:val="nil"/>
        </w:pBdr>
        <w:tabs>
          <w:tab w:val="left" w:pos="567"/>
          <w:tab w:val="left" w:pos="1134"/>
        </w:tabs>
        <w:ind w:left="567" w:hanging="567"/>
        <w:jc w:val="both"/>
        <w:rPr>
          <w:rFonts w:ascii="Arial Narrow" w:eastAsia="Arial Narrow" w:hAnsi="Arial Narrow" w:cs="Arial Narrow"/>
          <w:color w:val="000000"/>
        </w:rPr>
      </w:pPr>
      <w:r>
        <w:rPr>
          <w:rFonts w:ascii="Arial Narrow" w:eastAsia="Arial Narrow" w:hAnsi="Arial Narrow" w:cs="Arial Narrow"/>
          <w:color w:val="000000"/>
        </w:rPr>
        <w:t>W terminie 7 dni roboczych od dnia otrzymania wniosku, o którym mowa w ust. 3 wraz z propozycją wyceny robót i informacji uzasadniających żądanie zmiany Umowy, Nadzór Inwestorski zobowiązany jest do pisemnego ustosunkowania się do zgłoszonego żądania zmiany Umowy, i odpowiednio propozycji wyceny robót, i przekazania go Zamawiającemu wraz z uzasadnieniem, zarówno w przypadku odmowy, jak i akceptacji żądania zmiany.</w:t>
      </w:r>
    </w:p>
    <w:p w:rsidR="006E770A" w:rsidRDefault="00EA1AEE">
      <w:pPr>
        <w:numPr>
          <w:ilvl w:val="0"/>
          <w:numId w:val="8"/>
        </w:numPr>
        <w:pBdr>
          <w:top w:val="nil"/>
          <w:left w:val="nil"/>
          <w:bottom w:val="nil"/>
          <w:right w:val="nil"/>
          <w:between w:val="nil"/>
        </w:pBdr>
        <w:tabs>
          <w:tab w:val="left" w:pos="567"/>
          <w:tab w:val="left" w:pos="1134"/>
        </w:tabs>
        <w:ind w:left="567" w:hanging="567"/>
        <w:jc w:val="both"/>
        <w:rPr>
          <w:rFonts w:ascii="Arial Narrow" w:eastAsia="Arial Narrow" w:hAnsi="Arial Narrow" w:cs="Arial Narrow"/>
          <w:color w:val="000000"/>
        </w:rPr>
      </w:pPr>
      <w:r>
        <w:rPr>
          <w:rFonts w:ascii="Arial Narrow" w:eastAsia="Arial Narrow" w:hAnsi="Arial Narrow" w:cs="Arial Narrow"/>
          <w:color w:val="000000"/>
        </w:rPr>
        <w:t>W terminie 7 dni roboczych od dnia otrzymania żądania zmiany, zaopiniowanego przez Nadzór Inwestorski, Zamawiający powiadomi Wykonawcę o akceptacji żądania zmiany Umowy i terminie podpisania aneksu do Umowy lub odpowiednio o braku akceptacji.</w:t>
      </w:r>
    </w:p>
    <w:p w:rsidR="006E770A" w:rsidRDefault="00EA1AEE">
      <w:pPr>
        <w:numPr>
          <w:ilvl w:val="0"/>
          <w:numId w:val="8"/>
        </w:numPr>
        <w:pBdr>
          <w:top w:val="nil"/>
          <w:left w:val="nil"/>
          <w:bottom w:val="nil"/>
          <w:right w:val="nil"/>
          <w:between w:val="nil"/>
        </w:pBdr>
        <w:tabs>
          <w:tab w:val="left" w:pos="567"/>
          <w:tab w:val="left" w:pos="1134"/>
        </w:tabs>
        <w:ind w:left="567" w:hanging="567"/>
        <w:jc w:val="both"/>
        <w:rPr>
          <w:rFonts w:ascii="Arial Narrow" w:eastAsia="Arial Narrow" w:hAnsi="Arial Narrow" w:cs="Arial Narrow"/>
          <w:color w:val="000000"/>
        </w:rPr>
      </w:pPr>
      <w:r>
        <w:rPr>
          <w:rFonts w:ascii="Arial Narrow" w:eastAsia="Arial Narrow" w:hAnsi="Arial Narrow" w:cs="Arial Narrow"/>
          <w:color w:val="000000"/>
        </w:rPr>
        <w:t>Zmiana postanowień umowy może nastąpić jedynie za zgodą obu Stron i będzie wymagać formy pisemnego aneksu podpisanego przez obie strony pod rygorem nieważności.</w:t>
      </w:r>
    </w:p>
    <w:p w:rsidR="006E770A" w:rsidRDefault="00EA1AEE">
      <w:pPr>
        <w:numPr>
          <w:ilvl w:val="0"/>
          <w:numId w:val="8"/>
        </w:numPr>
        <w:pBdr>
          <w:top w:val="nil"/>
          <w:left w:val="nil"/>
          <w:bottom w:val="nil"/>
          <w:right w:val="nil"/>
          <w:between w:val="nil"/>
        </w:pBdr>
        <w:tabs>
          <w:tab w:val="left" w:pos="567"/>
          <w:tab w:val="left" w:pos="1134"/>
        </w:tabs>
        <w:ind w:left="567" w:hanging="567"/>
        <w:jc w:val="both"/>
        <w:rPr>
          <w:rFonts w:ascii="Arial Narrow" w:eastAsia="Arial Narrow" w:hAnsi="Arial Narrow" w:cs="Arial Narrow"/>
          <w:color w:val="000000"/>
        </w:rPr>
      </w:pPr>
      <w:r>
        <w:rPr>
          <w:rFonts w:ascii="Arial Narrow" w:eastAsia="Arial Narrow" w:hAnsi="Arial Narrow" w:cs="Arial Narrow"/>
          <w:color w:val="000000"/>
        </w:rPr>
        <w:t>Zmiana Umowy może nastąpić w przypadku zaistnienia następujących okoliczności:</w:t>
      </w:r>
    </w:p>
    <w:p w:rsidR="006E770A" w:rsidRDefault="00AC1B5F">
      <w:pPr>
        <w:numPr>
          <w:ilvl w:val="0"/>
          <w:numId w:val="90"/>
        </w:numPr>
        <w:pBdr>
          <w:top w:val="nil"/>
          <w:left w:val="nil"/>
          <w:bottom w:val="nil"/>
          <w:right w:val="nil"/>
          <w:between w:val="nil"/>
        </w:pBdr>
        <w:tabs>
          <w:tab w:val="left" w:pos="851"/>
          <w:tab w:val="left" w:pos="567"/>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      </w:t>
      </w:r>
      <w:r w:rsidR="00EA1AEE">
        <w:rPr>
          <w:rFonts w:ascii="Arial Narrow" w:eastAsia="Arial Narrow" w:hAnsi="Arial Narrow" w:cs="Arial Narrow"/>
          <w:color w:val="000000"/>
        </w:rPr>
        <w:t>z powodu zaistnienia omyłki pisarskiej lub rachunkowej, w takiej sytuacji strony dokonają poprawy omyłki pisarskiej lub rachunkowej z uwzględnieniem konsekwencji rachunkowych dokonanych poprawek w oparciu o dokumentację zamówienia;</w:t>
      </w:r>
    </w:p>
    <w:p w:rsidR="006E770A" w:rsidRDefault="00EA1AEE">
      <w:pPr>
        <w:numPr>
          <w:ilvl w:val="0"/>
          <w:numId w:val="90"/>
        </w:numPr>
        <w:tabs>
          <w:tab w:val="left" w:pos="1134"/>
        </w:tabs>
        <w:ind w:left="1134" w:hanging="567"/>
        <w:jc w:val="both"/>
        <w:rPr>
          <w:rFonts w:ascii="Arial Narrow" w:eastAsia="Arial Narrow" w:hAnsi="Arial Narrow" w:cs="Arial Narrow"/>
        </w:rPr>
      </w:pPr>
      <w:r>
        <w:rPr>
          <w:rFonts w:ascii="Arial Narrow" w:eastAsia="Arial Narrow" w:hAnsi="Arial Narrow" w:cs="Arial Narrow"/>
        </w:rPr>
        <w:t xml:space="preserve">gdy zaistnieje siła wyższa lub inna, niemożliwa do przewidzenia w momencie zawarcia umowy okoliczność prawna, ekonomiczna lub techniczna, za którą żadna ze stron nie ponosi odpowiedzialności, skutkująca brakiem możliwości należytego wykonania umowy zgodnie </w:t>
      </w:r>
      <w:r>
        <w:rPr>
          <w:rFonts w:ascii="Arial Narrow" w:eastAsia="Arial Narrow" w:hAnsi="Arial Narrow" w:cs="Arial Narrow"/>
        </w:rPr>
        <w:br/>
        <w:t>z SWZ;</w:t>
      </w:r>
    </w:p>
    <w:p w:rsidR="006E770A" w:rsidRDefault="00EA1AEE">
      <w:pPr>
        <w:numPr>
          <w:ilvl w:val="0"/>
          <w:numId w:val="90"/>
        </w:numPr>
        <w:tabs>
          <w:tab w:val="left" w:pos="1134"/>
        </w:tabs>
        <w:ind w:left="1134" w:hanging="567"/>
        <w:jc w:val="both"/>
        <w:rPr>
          <w:rFonts w:ascii="Arial Narrow" w:eastAsia="Arial Narrow" w:hAnsi="Arial Narrow" w:cs="Arial Narrow"/>
        </w:rPr>
      </w:pPr>
      <w:r>
        <w:rPr>
          <w:rFonts w:ascii="Arial Narrow" w:eastAsia="Arial Narrow" w:hAnsi="Arial Narrow" w:cs="Arial Narrow"/>
        </w:rPr>
        <w:t xml:space="preserve">nastąpi zmiana powszechnie obowiązujących przepisów prawa w zakresie mającym wpływ </w:t>
      </w:r>
      <w:r>
        <w:rPr>
          <w:rFonts w:ascii="Arial Narrow" w:eastAsia="Arial Narrow" w:hAnsi="Arial Narrow" w:cs="Arial Narrow"/>
        </w:rPr>
        <w:br/>
        <w:t>na realizację przedmiotu umowy lub świadczenia jednej lub obu Stron;</w:t>
      </w:r>
    </w:p>
    <w:p w:rsidR="006E770A" w:rsidRDefault="00EA1AEE">
      <w:pPr>
        <w:numPr>
          <w:ilvl w:val="0"/>
          <w:numId w:val="90"/>
        </w:numPr>
        <w:tabs>
          <w:tab w:val="left" w:pos="1134"/>
        </w:tabs>
        <w:ind w:left="1134" w:hanging="567"/>
        <w:jc w:val="both"/>
        <w:rPr>
          <w:rFonts w:ascii="Arial Narrow" w:eastAsia="Arial Narrow" w:hAnsi="Arial Narrow" w:cs="Arial Narrow"/>
        </w:rPr>
      </w:pPr>
      <w:r>
        <w:rPr>
          <w:rFonts w:ascii="Arial Narrow" w:eastAsia="Arial Narrow" w:hAnsi="Arial Narrow" w:cs="Arial Narrow"/>
        </w:rPr>
        <w:t xml:space="preserve">powstania rozbieżności lub niejasności w rozumieniu pojęć użytych w Umowie, których </w:t>
      </w:r>
      <w:r>
        <w:rPr>
          <w:rFonts w:ascii="Arial Narrow" w:eastAsia="Arial Narrow" w:hAnsi="Arial Narrow" w:cs="Arial Narrow"/>
        </w:rPr>
        <w:br/>
        <w:t>nie będzie można usunąć w inny sposób, a zmiana będzie umożliwiać usunięcie rozbieżności lub niejasności i doprecyzowanie Umowy w celu jednoznacznej interpretacji jej postanowień przez Strony;</w:t>
      </w:r>
    </w:p>
    <w:p w:rsidR="006E770A" w:rsidRDefault="00EA1AEE">
      <w:pPr>
        <w:numPr>
          <w:ilvl w:val="0"/>
          <w:numId w:val="90"/>
        </w:numPr>
        <w:tabs>
          <w:tab w:val="left" w:pos="1134"/>
        </w:tabs>
        <w:ind w:left="1134" w:hanging="567"/>
        <w:jc w:val="both"/>
        <w:rPr>
          <w:rFonts w:ascii="Arial Narrow" w:eastAsia="Arial Narrow" w:hAnsi="Arial Narrow" w:cs="Arial Narrow"/>
        </w:rPr>
      </w:pPr>
      <w:r>
        <w:rPr>
          <w:rFonts w:ascii="Arial Narrow" w:eastAsia="Arial Narrow" w:hAnsi="Arial Narrow" w:cs="Arial Narrow"/>
        </w:rPr>
        <w:t>gdy konieczność wprowadzenia zmian będzie następstwem zmian wprowadzonych w Umowie pomiędzy Zamawiającym a Wykonawcą, a w szczególności konieczności wprowadzenia rozwiązań zamiennych w stosunku do dokumentacji projektowej, dokonania zmiany kolejności wykonania robót, określonej uaktualnionym harmonogramem rzeczowo-finansowym;</w:t>
      </w:r>
    </w:p>
    <w:p w:rsidR="006E770A" w:rsidRDefault="00EA1AEE">
      <w:pPr>
        <w:numPr>
          <w:ilvl w:val="0"/>
          <w:numId w:val="90"/>
        </w:numPr>
        <w:pBdr>
          <w:top w:val="nil"/>
          <w:left w:val="nil"/>
          <w:bottom w:val="nil"/>
          <w:right w:val="nil"/>
          <w:between w:val="nil"/>
        </w:pBdr>
        <w:tabs>
          <w:tab w:val="left" w:pos="1134"/>
        </w:tabs>
        <w:ind w:hanging="513"/>
        <w:jc w:val="both"/>
        <w:rPr>
          <w:rFonts w:ascii="Arial Narrow" w:eastAsia="Arial Narrow" w:hAnsi="Arial Narrow" w:cs="Arial Narrow"/>
          <w:color w:val="000000"/>
        </w:rPr>
      </w:pPr>
      <w:r>
        <w:rPr>
          <w:rFonts w:ascii="Arial Narrow" w:eastAsia="Arial Narrow" w:hAnsi="Arial Narrow" w:cs="Arial Narrow"/>
          <w:color w:val="000000"/>
        </w:rPr>
        <w:t>wystąpienia okoliczności opisanych w ust. 13 – 16 poniżej.</w:t>
      </w:r>
    </w:p>
    <w:p w:rsidR="006E770A" w:rsidRDefault="00EA1AEE">
      <w:pPr>
        <w:pBdr>
          <w:top w:val="nil"/>
          <w:left w:val="nil"/>
          <w:bottom w:val="nil"/>
          <w:right w:val="nil"/>
          <w:between w:val="nil"/>
        </w:pBdr>
        <w:tabs>
          <w:tab w:val="left" w:pos="851"/>
          <w:tab w:val="left" w:pos="567"/>
        </w:tabs>
        <w:jc w:val="both"/>
        <w:rPr>
          <w:rFonts w:ascii="Arial Narrow" w:eastAsia="Arial Narrow" w:hAnsi="Arial Narrow" w:cs="Arial Narrow"/>
          <w:color w:val="000000"/>
          <w:u w:val="single"/>
        </w:rPr>
      </w:pPr>
      <w:r>
        <w:rPr>
          <w:rFonts w:ascii="Arial Narrow" w:eastAsia="Arial Narrow" w:hAnsi="Arial Narrow" w:cs="Arial Narrow"/>
          <w:color w:val="000000"/>
        </w:rPr>
        <w:t>13.</w:t>
      </w:r>
      <w:r>
        <w:rPr>
          <w:rFonts w:ascii="Arial Narrow" w:eastAsia="Arial Narrow" w:hAnsi="Arial Narrow" w:cs="Arial Narrow"/>
          <w:color w:val="000000"/>
        </w:rPr>
        <w:tab/>
        <w:t xml:space="preserve"> </w:t>
      </w:r>
      <w:r>
        <w:rPr>
          <w:rFonts w:ascii="Arial Narrow" w:eastAsia="Arial Narrow" w:hAnsi="Arial Narrow" w:cs="Arial Narrow"/>
          <w:color w:val="000000"/>
          <w:u w:val="single"/>
        </w:rPr>
        <w:t xml:space="preserve">Dopuszcza się możliwość zmiany wynagrodzenia </w:t>
      </w:r>
    </w:p>
    <w:p w:rsidR="006E770A" w:rsidRDefault="00EA1AEE">
      <w:pPr>
        <w:numPr>
          <w:ilvl w:val="0"/>
          <w:numId w:val="71"/>
        </w:numPr>
        <w:ind w:left="1134" w:hanging="567"/>
        <w:jc w:val="both"/>
        <w:rPr>
          <w:rFonts w:ascii="Arial Narrow" w:eastAsia="Arial Narrow" w:hAnsi="Arial Narrow" w:cs="Arial Narrow"/>
        </w:rPr>
      </w:pPr>
      <w:bookmarkStart w:id="5" w:name="_heading=h.tyjcwt" w:colFirst="0" w:colLast="0"/>
      <w:bookmarkEnd w:id="5"/>
      <w:r>
        <w:rPr>
          <w:rFonts w:ascii="Arial Narrow" w:eastAsia="Arial Narrow" w:hAnsi="Arial Narrow" w:cs="Arial Narrow"/>
        </w:rPr>
        <w:t>w przypadku wyłączeni</w:t>
      </w:r>
      <w:r w:rsidR="00AC1B5F">
        <w:rPr>
          <w:rFonts w:ascii="Arial Narrow" w:eastAsia="Arial Narrow" w:hAnsi="Arial Narrow" w:cs="Arial Narrow"/>
        </w:rPr>
        <w:t xml:space="preserve">a zakresu </w:t>
      </w:r>
      <w:r>
        <w:rPr>
          <w:rFonts w:ascii="Arial Narrow" w:eastAsia="Arial Narrow" w:hAnsi="Arial Narrow" w:cs="Arial Narrow"/>
        </w:rPr>
        <w:t>części robót objętych umową na wniosek Zamawiającego, wynagrodzenie podlega proporcjonalnemu obniżeniu, stosownie do zakresu niewykonanej części, zgodnie z zatwierdzonym przez Nadzór Inwestorski uszczegółowionym Wykazem Cen. Maksymalna wartość wyłączonych na wniosek Zamawiające</w:t>
      </w:r>
      <w:r w:rsidR="00AC1B5F">
        <w:rPr>
          <w:rFonts w:ascii="Arial Narrow" w:eastAsia="Arial Narrow" w:hAnsi="Arial Narrow" w:cs="Arial Narrow"/>
        </w:rPr>
        <w:t xml:space="preserve">go części </w:t>
      </w:r>
      <w:r>
        <w:rPr>
          <w:rFonts w:ascii="Arial Narrow" w:eastAsia="Arial Narrow" w:hAnsi="Arial Narrow" w:cs="Arial Narrow"/>
        </w:rPr>
        <w:t>robót nie może przekroczyć 10% Wynagrodzenia brutto, o którym mowa w § 7 ust. 1;</w:t>
      </w:r>
    </w:p>
    <w:p w:rsidR="006E770A" w:rsidRDefault="00EA1AEE">
      <w:pPr>
        <w:numPr>
          <w:ilvl w:val="0"/>
          <w:numId w:val="71"/>
        </w:numPr>
        <w:ind w:left="1134" w:hanging="567"/>
        <w:jc w:val="both"/>
        <w:rPr>
          <w:rFonts w:ascii="Arial Narrow" w:eastAsia="Arial Narrow" w:hAnsi="Arial Narrow" w:cs="Arial Narrow"/>
        </w:rPr>
      </w:pPr>
      <w:r>
        <w:rPr>
          <w:rFonts w:ascii="Arial Narrow" w:eastAsia="Arial Narrow" w:hAnsi="Arial Narrow" w:cs="Arial Narrow"/>
        </w:rPr>
        <w:t>w przypadku konieczności zrealizowania przedmiotu Umowy przy zastosowaniu innych (zamiennych) rozwiązań technicznych / technologicznych / materiałowych, na które zgodę wyrazić muszą Nadzór Inwestorski i Zamawiający – od tych wskazanych w dokumentacji projektowej, wprowadzonych w sytuacji:</w:t>
      </w:r>
    </w:p>
    <w:p w:rsidR="006E770A" w:rsidRDefault="00EA1AEE">
      <w:pPr>
        <w:numPr>
          <w:ilvl w:val="0"/>
          <w:numId w:val="29"/>
        </w:numPr>
        <w:jc w:val="both"/>
        <w:rPr>
          <w:rFonts w:ascii="Arial Narrow" w:eastAsia="Arial Narrow" w:hAnsi="Arial Narrow" w:cs="Arial Narrow"/>
        </w:rPr>
      </w:pPr>
      <w:r>
        <w:rPr>
          <w:rFonts w:ascii="Arial Narrow" w:eastAsia="Arial Narrow" w:hAnsi="Arial Narrow" w:cs="Arial Narrow"/>
        </w:rPr>
        <w:t xml:space="preserve">gdy zastosowanie przewidzianych w </w:t>
      </w:r>
      <w:r w:rsidR="001B0680">
        <w:rPr>
          <w:rFonts w:ascii="Arial Narrow" w:eastAsia="Arial Narrow" w:hAnsi="Arial Narrow" w:cs="Arial Narrow"/>
        </w:rPr>
        <w:t>Dokumentacji Projektowej</w:t>
      </w:r>
      <w:r>
        <w:rPr>
          <w:rFonts w:ascii="Arial Narrow" w:eastAsia="Arial Narrow" w:hAnsi="Arial Narrow" w:cs="Arial Narrow"/>
        </w:rPr>
        <w:t xml:space="preserve"> rozwiązań groziłoby niewykonaniem lub wadliwym wykonaniem przedmiotu umowy;</w:t>
      </w:r>
    </w:p>
    <w:p w:rsidR="006E770A" w:rsidRDefault="00EA1AEE">
      <w:pPr>
        <w:numPr>
          <w:ilvl w:val="0"/>
          <w:numId w:val="29"/>
        </w:numPr>
        <w:jc w:val="both"/>
        <w:rPr>
          <w:rFonts w:ascii="Arial Narrow" w:eastAsia="Arial Narrow" w:hAnsi="Arial Narrow" w:cs="Arial Narrow"/>
        </w:rPr>
      </w:pPr>
      <w:r>
        <w:rPr>
          <w:rFonts w:ascii="Arial Narrow" w:eastAsia="Arial Narrow" w:hAnsi="Arial Narrow" w:cs="Arial Narrow"/>
        </w:rPr>
        <w:t xml:space="preserve">zaistnienia odmiennych od przyjętych w </w:t>
      </w:r>
      <w:r w:rsidR="0044558D">
        <w:rPr>
          <w:rFonts w:ascii="Arial Narrow" w:eastAsia="Arial Narrow" w:hAnsi="Arial Narrow" w:cs="Arial Narrow"/>
        </w:rPr>
        <w:t>Dokumentacji Projektowej</w:t>
      </w:r>
      <w:r>
        <w:rPr>
          <w:rFonts w:ascii="Arial Narrow" w:eastAsia="Arial Narrow" w:hAnsi="Arial Narrow" w:cs="Arial Narrow"/>
        </w:rPr>
        <w:t xml:space="preserve"> warunków terenowych, a w szczególności gdy zostanie stwierdzone istnienie nieujętych w </w:t>
      </w:r>
      <w:r w:rsidR="0044558D">
        <w:rPr>
          <w:rFonts w:ascii="Arial Narrow" w:eastAsia="Arial Narrow" w:hAnsi="Arial Narrow" w:cs="Arial Narrow"/>
        </w:rPr>
        <w:t>Dokumentacji Projektowej</w:t>
      </w:r>
      <w:r>
        <w:rPr>
          <w:rFonts w:ascii="Arial Narrow" w:eastAsia="Arial Narrow" w:hAnsi="Arial Narrow" w:cs="Arial Narrow"/>
        </w:rPr>
        <w:t xml:space="preserve"> podziemnych urządzeń, sieci uzbrojenia ternu, instalacji lub obiektów infrastrukturalnych;</w:t>
      </w:r>
      <w:r w:rsidR="0044558D">
        <w:rPr>
          <w:rFonts w:ascii="Arial Narrow" w:eastAsia="Arial Narrow" w:hAnsi="Arial Narrow" w:cs="Arial Narrow"/>
        </w:rPr>
        <w:t xml:space="preserve"> </w:t>
      </w:r>
    </w:p>
    <w:p w:rsidR="006E770A" w:rsidRDefault="00EA1AEE">
      <w:pPr>
        <w:numPr>
          <w:ilvl w:val="0"/>
          <w:numId w:val="29"/>
        </w:numPr>
        <w:jc w:val="both"/>
        <w:rPr>
          <w:rFonts w:ascii="Arial Narrow" w:eastAsia="Arial Narrow" w:hAnsi="Arial Narrow" w:cs="Arial Narrow"/>
        </w:rPr>
      </w:pPr>
      <w:r>
        <w:rPr>
          <w:rFonts w:ascii="Arial Narrow" w:eastAsia="Arial Narrow" w:hAnsi="Arial Narrow" w:cs="Arial Narrow"/>
        </w:rPr>
        <w:t xml:space="preserve">zaistnienia odmiennych od przyjętych w </w:t>
      </w:r>
      <w:r w:rsidR="0044558D">
        <w:rPr>
          <w:rFonts w:ascii="Arial Narrow" w:eastAsia="Arial Narrow" w:hAnsi="Arial Narrow" w:cs="Arial Narrow"/>
        </w:rPr>
        <w:t>Dokumentacji Projektowej</w:t>
      </w:r>
      <w:r>
        <w:rPr>
          <w:rFonts w:ascii="Arial Narrow" w:eastAsia="Arial Narrow" w:hAnsi="Arial Narrow" w:cs="Arial Narrow"/>
        </w:rPr>
        <w:t xml:space="preserve">  warunków geologicznych, skutkujących niemożliwością zrealizowania przedmiotu umowy przy pierwotnie przyjętych założeniach technologicznych;</w:t>
      </w:r>
    </w:p>
    <w:p w:rsidR="006E770A" w:rsidRDefault="00EA1AEE">
      <w:pPr>
        <w:numPr>
          <w:ilvl w:val="0"/>
          <w:numId w:val="29"/>
        </w:numPr>
        <w:jc w:val="both"/>
        <w:rPr>
          <w:rFonts w:ascii="Arial Narrow" w:eastAsia="Arial Narrow" w:hAnsi="Arial Narrow" w:cs="Arial Narrow"/>
        </w:rPr>
      </w:pPr>
      <w:r>
        <w:rPr>
          <w:rFonts w:ascii="Arial Narrow" w:eastAsia="Arial Narrow" w:hAnsi="Arial Narrow" w:cs="Arial Narrow"/>
        </w:rPr>
        <w:t>jeżeli zamienne rozwiązania będą miały znaczący wpływ na obniżenie kosztów eksploatacji, poprawę bezpieczeństwa, funkcjonalność, istotne skrócenie czasu realizacji robót;</w:t>
      </w:r>
    </w:p>
    <w:p w:rsidR="006E770A" w:rsidRDefault="00EA1AEE">
      <w:pPr>
        <w:numPr>
          <w:ilvl w:val="0"/>
          <w:numId w:val="29"/>
        </w:numPr>
        <w:jc w:val="both"/>
        <w:rPr>
          <w:rFonts w:ascii="Arial Narrow" w:eastAsia="Arial Narrow" w:hAnsi="Arial Narrow" w:cs="Arial Narrow"/>
        </w:rPr>
      </w:pPr>
      <w:r>
        <w:rPr>
          <w:rFonts w:ascii="Arial Narrow" w:eastAsia="Arial Narrow" w:hAnsi="Arial Narrow" w:cs="Arial Narrow"/>
        </w:rPr>
        <w:t>ze względu na postanowienia decyzji organów administracji państwowej lub z uwagi na korzyści Zamawiającego;</w:t>
      </w:r>
    </w:p>
    <w:p w:rsidR="006E770A" w:rsidRDefault="00EA1AEE">
      <w:pPr>
        <w:numPr>
          <w:ilvl w:val="0"/>
          <w:numId w:val="29"/>
        </w:numPr>
        <w:jc w:val="both"/>
        <w:rPr>
          <w:rFonts w:ascii="Arial Narrow" w:eastAsia="Arial Narrow" w:hAnsi="Arial Narrow" w:cs="Arial Narrow"/>
        </w:rPr>
      </w:pPr>
      <w:r>
        <w:rPr>
          <w:rFonts w:ascii="Arial Narrow" w:eastAsia="Arial Narrow" w:hAnsi="Arial Narrow" w:cs="Arial Narrow"/>
        </w:rPr>
        <w:t>wprowadzonych w przypadku wystąpienia warunków pogodowych uniemożliwiających prowadzenia robót zgodnie z dokumentacją projektową, co zostanie potwierdzone przez Wykonawcę oficjalnymi danymi IMGW</w:t>
      </w:r>
    </w:p>
    <w:p w:rsidR="006E770A" w:rsidRDefault="00EA1AEE">
      <w:pPr>
        <w:ind w:left="1134"/>
        <w:jc w:val="both"/>
        <w:rPr>
          <w:rFonts w:ascii="Arial Narrow" w:eastAsia="Arial Narrow" w:hAnsi="Arial Narrow" w:cs="Arial Narrow"/>
        </w:rPr>
      </w:pPr>
      <w:r>
        <w:rPr>
          <w:rFonts w:ascii="Arial Narrow" w:eastAsia="Arial Narrow" w:hAnsi="Arial Narrow" w:cs="Arial Narrow"/>
        </w:rPr>
        <w:t>wynagrodzenie obliczone będzie jako iloczyn zryczałtowanych cen jednostkowych poszczególnych robót określonych w uszczegółowionym Wykazie Cen oraz ilości faktycznie wykonanych przez Wykonawcę robót wynikających z obmiarów;</w:t>
      </w:r>
    </w:p>
    <w:p w:rsidR="006E770A" w:rsidRDefault="00EA1AEE">
      <w:pPr>
        <w:numPr>
          <w:ilvl w:val="0"/>
          <w:numId w:val="71"/>
        </w:numPr>
        <w:ind w:left="1134" w:hanging="567"/>
        <w:jc w:val="both"/>
        <w:rPr>
          <w:rFonts w:ascii="Arial Narrow" w:eastAsia="Arial Narrow" w:hAnsi="Arial Narrow" w:cs="Arial Narrow"/>
        </w:rPr>
      </w:pPr>
      <w:r>
        <w:rPr>
          <w:rFonts w:ascii="Arial Narrow" w:eastAsia="Arial Narrow" w:hAnsi="Arial Narrow" w:cs="Arial Narrow"/>
        </w:rPr>
        <w:t>wystąpi konieczność wykonania robót niewynikających z dokumentacji projektowej, zostaną ustalone nowe pozycje i ceny jednostkowe według zasad określonych w punkcie 4) poniżej;</w:t>
      </w:r>
    </w:p>
    <w:p w:rsidR="006E770A" w:rsidRDefault="00EA1AEE">
      <w:pPr>
        <w:numPr>
          <w:ilvl w:val="0"/>
          <w:numId w:val="71"/>
        </w:numPr>
        <w:ind w:left="1134" w:hanging="567"/>
        <w:jc w:val="both"/>
        <w:rPr>
          <w:rFonts w:ascii="Arial Narrow" w:eastAsia="Arial Narrow" w:hAnsi="Arial Narrow" w:cs="Arial Narrow"/>
        </w:rPr>
      </w:pPr>
      <w:bookmarkStart w:id="6" w:name="_heading=h.3dy6vkm" w:colFirst="0" w:colLast="0"/>
      <w:bookmarkEnd w:id="6"/>
      <w:r>
        <w:rPr>
          <w:rFonts w:ascii="Arial Narrow" w:eastAsia="Arial Narrow" w:hAnsi="Arial Narrow" w:cs="Arial Narrow"/>
        </w:rPr>
        <w:t xml:space="preserve">w przypadku wystąpienia konieczności wykonania robót określonych w ust. 13 pkt. 2) i 3) nieujętych w dokumentacji projektowej wyliczenia wynagrodzenia zostanie ustalone </w:t>
      </w:r>
      <w:r w:rsidR="00610770">
        <w:rPr>
          <w:rFonts w:ascii="Arial Narrow" w:eastAsia="Arial Narrow" w:hAnsi="Arial Narrow" w:cs="Arial Narrow"/>
        </w:rPr>
        <w:t xml:space="preserve">                                  </w:t>
      </w:r>
      <w:r>
        <w:rPr>
          <w:rFonts w:ascii="Arial Narrow" w:eastAsia="Arial Narrow" w:hAnsi="Arial Narrow" w:cs="Arial Narrow"/>
        </w:rPr>
        <w:t xml:space="preserve">z zastosowaniem następujących zasad: </w:t>
      </w:r>
    </w:p>
    <w:p w:rsidR="006E770A" w:rsidRDefault="00EA1AEE">
      <w:pPr>
        <w:numPr>
          <w:ilvl w:val="0"/>
          <w:numId w:val="46"/>
        </w:numPr>
        <w:pBdr>
          <w:top w:val="nil"/>
          <w:left w:val="nil"/>
          <w:bottom w:val="nil"/>
          <w:right w:val="nil"/>
          <w:between w:val="nil"/>
        </w:pBdr>
        <w:tabs>
          <w:tab w:val="left" w:pos="1560"/>
        </w:tabs>
        <w:jc w:val="both"/>
        <w:rPr>
          <w:rFonts w:ascii="Arial Narrow" w:eastAsia="Arial Narrow" w:hAnsi="Arial Narrow" w:cs="Arial Narrow"/>
          <w:color w:val="000000"/>
        </w:rPr>
      </w:pPr>
      <w:r>
        <w:rPr>
          <w:rFonts w:ascii="Arial Narrow" w:eastAsia="Arial Narrow" w:hAnsi="Arial Narrow" w:cs="Arial Narrow"/>
          <w:color w:val="000000"/>
        </w:rPr>
        <w:t>poprzez interpolację ceny jednostkowej podanej w WC jeżeli roboty mają  charakter  podobny do pozycji ujętych w WC. Wykonawca jest zobowiązany do wyliczenia ceny taką metodą i przedłożenia wyliczenia Nadzorowi Inwestorskiemu;</w:t>
      </w:r>
    </w:p>
    <w:p w:rsidR="006E770A" w:rsidRDefault="00EA1AEE">
      <w:pPr>
        <w:numPr>
          <w:ilvl w:val="0"/>
          <w:numId w:val="46"/>
        </w:numPr>
        <w:pBdr>
          <w:top w:val="nil"/>
          <w:left w:val="nil"/>
          <w:bottom w:val="nil"/>
          <w:right w:val="nil"/>
          <w:between w:val="nil"/>
        </w:pBdr>
        <w:tabs>
          <w:tab w:val="left" w:pos="1560"/>
        </w:tabs>
        <w:jc w:val="both"/>
        <w:rPr>
          <w:rFonts w:ascii="Arial Narrow" w:eastAsia="Arial Narrow" w:hAnsi="Arial Narrow" w:cs="Arial Narrow"/>
          <w:color w:val="000000"/>
        </w:rPr>
      </w:pPr>
      <w:r>
        <w:rPr>
          <w:rFonts w:ascii="Arial Narrow" w:eastAsia="Arial Narrow" w:hAnsi="Arial Narrow" w:cs="Arial Narrow"/>
          <w:color w:val="000000"/>
        </w:rPr>
        <w:t xml:space="preserve">poprzez sporządzenie odrębnej kalkulacji wg średnich cen publikowanych w wydawnictwach branżowych (np. SEKOCENBUD, </w:t>
      </w:r>
      <w:proofErr w:type="spellStart"/>
      <w:r>
        <w:rPr>
          <w:rFonts w:ascii="Arial Narrow" w:eastAsia="Arial Narrow" w:hAnsi="Arial Narrow" w:cs="Arial Narrow"/>
          <w:color w:val="000000"/>
        </w:rPr>
        <w:t>Orgbud</w:t>
      </w:r>
      <w:proofErr w:type="spellEnd"/>
      <w:r>
        <w:rPr>
          <w:rFonts w:ascii="Arial Narrow" w:eastAsia="Arial Narrow" w:hAnsi="Arial Narrow" w:cs="Arial Narrow"/>
          <w:color w:val="000000"/>
        </w:rPr>
        <w:t xml:space="preserve">, </w:t>
      </w:r>
      <w:proofErr w:type="spellStart"/>
      <w:r>
        <w:rPr>
          <w:rFonts w:ascii="Arial Narrow" w:eastAsia="Arial Narrow" w:hAnsi="Arial Narrow" w:cs="Arial Narrow"/>
          <w:color w:val="000000"/>
        </w:rPr>
        <w:t>Intercenbud</w:t>
      </w:r>
      <w:proofErr w:type="spellEnd"/>
      <w:r>
        <w:rPr>
          <w:rFonts w:ascii="Arial Narrow" w:eastAsia="Arial Narrow" w:hAnsi="Arial Narrow" w:cs="Arial Narrow"/>
          <w:color w:val="000000"/>
        </w:rPr>
        <w:t>, itp.) dla województwa lubuskiego, aktualnych w miesiącu poprzedzającym datę jej sporządzenia - dotyczy to robót dla których nie jest możliwa interpolacja określona lit. a;</w:t>
      </w:r>
    </w:p>
    <w:p w:rsidR="006E770A" w:rsidRDefault="00EA1AEE">
      <w:pPr>
        <w:numPr>
          <w:ilvl w:val="0"/>
          <w:numId w:val="46"/>
        </w:numPr>
        <w:pBdr>
          <w:top w:val="nil"/>
          <w:left w:val="nil"/>
          <w:bottom w:val="nil"/>
          <w:right w:val="nil"/>
          <w:between w:val="nil"/>
        </w:pBdr>
        <w:tabs>
          <w:tab w:val="left" w:pos="1560"/>
        </w:tabs>
        <w:jc w:val="both"/>
        <w:rPr>
          <w:rFonts w:ascii="Arial Narrow" w:eastAsia="Arial Narrow" w:hAnsi="Arial Narrow" w:cs="Arial Narrow"/>
          <w:color w:val="000000"/>
        </w:rPr>
      </w:pPr>
      <w:r>
        <w:rPr>
          <w:rFonts w:ascii="Arial Narrow" w:eastAsia="Arial Narrow" w:hAnsi="Arial Narrow" w:cs="Arial Narrow"/>
          <w:color w:val="000000"/>
        </w:rPr>
        <w:t>w przypadku braku możliwości zastosowania zasad opisanych w lit. a) i b) powyżej dopuszcza się zastosowanie wyceny w oparciu o kalkulację własną Wykonawcy.</w:t>
      </w:r>
    </w:p>
    <w:p w:rsidR="006E770A" w:rsidRDefault="00610770">
      <w:pPr>
        <w:pBdr>
          <w:top w:val="nil"/>
          <w:left w:val="nil"/>
          <w:bottom w:val="nil"/>
          <w:right w:val="nil"/>
          <w:between w:val="nil"/>
        </w:pBdr>
        <w:tabs>
          <w:tab w:val="left" w:pos="-4536"/>
        </w:tabs>
        <w:jc w:val="both"/>
        <w:rPr>
          <w:rFonts w:ascii="Arial Narrow" w:eastAsia="Arial Narrow" w:hAnsi="Arial Narrow" w:cs="Arial Narrow"/>
          <w:color w:val="000000"/>
        </w:rPr>
      </w:pPr>
      <w:r>
        <w:rPr>
          <w:rFonts w:ascii="Arial Narrow" w:eastAsia="Arial Narrow" w:hAnsi="Arial Narrow" w:cs="Arial Narrow"/>
          <w:color w:val="000000"/>
        </w:rPr>
        <w:t xml:space="preserve">          5)    </w:t>
      </w:r>
      <w:r w:rsidR="00EA1AEE">
        <w:rPr>
          <w:rFonts w:ascii="Arial Narrow" w:eastAsia="Arial Narrow" w:hAnsi="Arial Narrow" w:cs="Arial Narrow"/>
          <w:color w:val="000000"/>
        </w:rPr>
        <w:t xml:space="preserve">Zamawiający dopuszcza zmianę Umowy w zakresie wynagrodzenia umownego w przypadku zmiany: </w:t>
      </w:r>
    </w:p>
    <w:p w:rsidR="006E770A" w:rsidRDefault="00EA1AEE">
      <w:pPr>
        <w:numPr>
          <w:ilvl w:val="0"/>
          <w:numId w:val="60"/>
        </w:numPr>
        <w:pBdr>
          <w:top w:val="nil"/>
          <w:left w:val="nil"/>
          <w:bottom w:val="nil"/>
          <w:right w:val="nil"/>
          <w:between w:val="nil"/>
        </w:pBdr>
        <w:tabs>
          <w:tab w:val="left" w:pos="-4536"/>
        </w:tabs>
        <w:jc w:val="both"/>
        <w:rPr>
          <w:rFonts w:ascii="Arial Narrow" w:eastAsia="Arial Narrow" w:hAnsi="Arial Narrow" w:cs="Arial Narrow"/>
          <w:color w:val="000000"/>
        </w:rPr>
      </w:pPr>
      <w:r>
        <w:rPr>
          <w:rFonts w:ascii="Arial Narrow" w:eastAsia="Arial Narrow" w:hAnsi="Arial Narrow" w:cs="Arial Narrow"/>
          <w:color w:val="000000"/>
        </w:rPr>
        <w:t>wysokości minimalnego wynagrodzenia za pracę albo wysokości minimalnej stawki godzinowej, ustalonych na podstawie przepisów ust</w:t>
      </w:r>
      <w:r w:rsidR="00AC1B5F">
        <w:rPr>
          <w:rFonts w:ascii="Arial Narrow" w:eastAsia="Arial Narrow" w:hAnsi="Arial Narrow" w:cs="Arial Narrow"/>
          <w:color w:val="000000"/>
        </w:rPr>
        <w:t>awy z dnia 10 października 2002</w:t>
      </w:r>
      <w:r>
        <w:rPr>
          <w:rFonts w:ascii="Arial Narrow" w:eastAsia="Arial Narrow" w:hAnsi="Arial Narrow" w:cs="Arial Narrow"/>
          <w:color w:val="000000"/>
        </w:rPr>
        <w:t xml:space="preserve">r. o minimalnym wynagrodzeniu za pracę, lub </w:t>
      </w:r>
    </w:p>
    <w:p w:rsidR="006E770A" w:rsidRDefault="00EA1AEE">
      <w:pPr>
        <w:numPr>
          <w:ilvl w:val="0"/>
          <w:numId w:val="60"/>
        </w:numPr>
        <w:pBdr>
          <w:top w:val="nil"/>
          <w:left w:val="nil"/>
          <w:bottom w:val="nil"/>
          <w:right w:val="nil"/>
          <w:between w:val="nil"/>
        </w:pBdr>
        <w:tabs>
          <w:tab w:val="left" w:pos="-4536"/>
        </w:tabs>
        <w:jc w:val="both"/>
        <w:rPr>
          <w:rFonts w:ascii="Arial Narrow" w:eastAsia="Arial Narrow" w:hAnsi="Arial Narrow" w:cs="Arial Narrow"/>
          <w:color w:val="000000"/>
        </w:rPr>
      </w:pPr>
      <w:r>
        <w:rPr>
          <w:rFonts w:ascii="Arial Narrow" w:eastAsia="Arial Narrow" w:hAnsi="Arial Narrow" w:cs="Arial Narrow"/>
          <w:color w:val="000000"/>
        </w:rPr>
        <w:t>zasad podlegania ubezpieczeniom społecznym lub ubezpieczeniu zdrowotnemu lub wysokości stawki składki na ubezpieczenia społeczne lub zdrowotne;</w:t>
      </w:r>
    </w:p>
    <w:p w:rsidR="006E770A" w:rsidRDefault="00EA1AEE">
      <w:pPr>
        <w:numPr>
          <w:ilvl w:val="0"/>
          <w:numId w:val="60"/>
        </w:numPr>
        <w:pBdr>
          <w:top w:val="nil"/>
          <w:left w:val="nil"/>
          <w:bottom w:val="nil"/>
          <w:right w:val="nil"/>
          <w:between w:val="nil"/>
        </w:pBdr>
        <w:tabs>
          <w:tab w:val="left" w:pos="-4536"/>
        </w:tabs>
        <w:jc w:val="both"/>
        <w:rPr>
          <w:rFonts w:ascii="Arial Narrow" w:eastAsia="Arial Narrow" w:hAnsi="Arial Narrow" w:cs="Arial Narrow"/>
          <w:color w:val="000000"/>
        </w:rPr>
      </w:pPr>
      <w:r>
        <w:rPr>
          <w:rFonts w:ascii="Arial Narrow" w:eastAsia="Arial Narrow" w:hAnsi="Arial Narrow" w:cs="Arial Narrow"/>
          <w:color w:val="000000"/>
        </w:rPr>
        <w:t xml:space="preserve">zasad gromadzenia i wysokości wpłat do pracowniczych planów kapitałowych, o których mowa w ustawie z dnia 4 października 2018 r. o pracowniczych planach kapitałowych, </w:t>
      </w:r>
    </w:p>
    <w:p w:rsidR="006E770A" w:rsidRDefault="00EA1AEE">
      <w:pPr>
        <w:ind w:left="993"/>
        <w:jc w:val="both"/>
        <w:rPr>
          <w:rFonts w:ascii="Arial Narrow" w:eastAsia="Arial Narrow" w:hAnsi="Arial Narrow" w:cs="Arial Narrow"/>
        </w:rPr>
      </w:pPr>
      <w:r>
        <w:rPr>
          <w:rFonts w:ascii="Arial Narrow" w:eastAsia="Arial Narrow" w:hAnsi="Arial Narrow" w:cs="Arial Narrow"/>
        </w:rPr>
        <w:t>- jeżeli zmiany te będą miały wpływ na koszty wykonania zamówienia przez Wykonawcę.</w:t>
      </w:r>
    </w:p>
    <w:p w:rsidR="006E770A" w:rsidRDefault="00EA1AEE" w:rsidP="00610770">
      <w:pPr>
        <w:ind w:left="993" w:hanging="426"/>
        <w:jc w:val="both"/>
        <w:rPr>
          <w:rFonts w:ascii="Arial Narrow" w:eastAsia="Arial Narrow" w:hAnsi="Arial Narrow" w:cs="Arial Narrow"/>
        </w:rPr>
      </w:pPr>
      <w:r>
        <w:rPr>
          <w:rFonts w:ascii="Arial Narrow" w:eastAsia="Arial Narrow" w:hAnsi="Arial Narrow" w:cs="Arial Narrow"/>
        </w:rPr>
        <w:t xml:space="preserve">6)   Zmiana wysokości  wynagrodzenia  obowiązywać  będzie  od  dnia  wejścia  w  życie  zmian, </w:t>
      </w:r>
      <w:r w:rsidR="00610770">
        <w:rPr>
          <w:rFonts w:ascii="Arial Narrow" w:eastAsia="Arial Narrow" w:hAnsi="Arial Narrow" w:cs="Arial Narrow"/>
        </w:rPr>
        <w:t xml:space="preserve">                     </w:t>
      </w:r>
      <w:r>
        <w:rPr>
          <w:rFonts w:ascii="Arial Narrow" w:eastAsia="Arial Narrow" w:hAnsi="Arial Narrow" w:cs="Arial Narrow"/>
        </w:rPr>
        <w:t xml:space="preserve">o których  mowa w </w:t>
      </w:r>
      <w:proofErr w:type="spellStart"/>
      <w:r>
        <w:rPr>
          <w:rFonts w:ascii="Arial Narrow" w:eastAsia="Arial Narrow" w:hAnsi="Arial Narrow" w:cs="Arial Narrow"/>
        </w:rPr>
        <w:t>pkt</w:t>
      </w:r>
      <w:proofErr w:type="spellEnd"/>
      <w:r>
        <w:rPr>
          <w:rFonts w:ascii="Arial Narrow" w:eastAsia="Arial Narrow" w:hAnsi="Arial Narrow" w:cs="Arial Narrow"/>
        </w:rPr>
        <w:t xml:space="preserve"> 5), jednakże nie wcześniej niż od dnia złożenia wniosku przez Wykonawcę </w:t>
      </w:r>
      <w:r w:rsidR="00610770">
        <w:rPr>
          <w:rFonts w:ascii="Arial Narrow" w:eastAsia="Arial Narrow" w:hAnsi="Arial Narrow" w:cs="Arial Narrow"/>
        </w:rPr>
        <w:t xml:space="preserve">              </w:t>
      </w:r>
      <w:r>
        <w:rPr>
          <w:rFonts w:ascii="Arial Narrow" w:eastAsia="Arial Narrow" w:hAnsi="Arial Narrow" w:cs="Arial Narrow"/>
        </w:rPr>
        <w:t xml:space="preserve">o zwiększenie  wynagrodzenia z wymienionych w ust. 1 przyczyn. </w:t>
      </w:r>
    </w:p>
    <w:p w:rsidR="006E770A" w:rsidRDefault="00EA1AEE">
      <w:pPr>
        <w:numPr>
          <w:ilvl w:val="0"/>
          <w:numId w:val="80"/>
        </w:numPr>
        <w:pBdr>
          <w:top w:val="nil"/>
          <w:left w:val="nil"/>
          <w:bottom w:val="nil"/>
          <w:right w:val="nil"/>
          <w:between w:val="nil"/>
        </w:pBdr>
        <w:ind w:left="993"/>
        <w:jc w:val="both"/>
        <w:rPr>
          <w:rFonts w:ascii="Arial Narrow" w:eastAsia="Arial Narrow" w:hAnsi="Arial Narrow" w:cs="Arial Narrow"/>
          <w:color w:val="000000"/>
        </w:rPr>
      </w:pPr>
      <w:r>
        <w:rPr>
          <w:rFonts w:ascii="Arial Narrow" w:eastAsia="Arial Narrow" w:hAnsi="Arial Narrow" w:cs="Arial Narrow"/>
          <w:color w:val="000000"/>
        </w:rPr>
        <w:t xml:space="preserve">W przypadku zmiany, o której mowa w </w:t>
      </w:r>
      <w:proofErr w:type="spellStart"/>
      <w:r>
        <w:rPr>
          <w:rFonts w:ascii="Arial Narrow" w:eastAsia="Arial Narrow" w:hAnsi="Arial Narrow" w:cs="Arial Narrow"/>
          <w:color w:val="000000"/>
        </w:rPr>
        <w:t>pkt</w:t>
      </w:r>
      <w:proofErr w:type="spellEnd"/>
      <w:r>
        <w:rPr>
          <w:rFonts w:ascii="Arial Narrow" w:eastAsia="Arial Narrow" w:hAnsi="Arial Narrow" w:cs="Arial Narrow"/>
          <w:color w:val="000000"/>
        </w:rPr>
        <w:t xml:space="preserve"> 5) lit. a), wynagrodzenie Wykonawcy ulegnie zmianie </w:t>
      </w:r>
      <w:r w:rsidR="00610770">
        <w:rPr>
          <w:rFonts w:ascii="Arial Narrow" w:eastAsia="Arial Narrow" w:hAnsi="Arial Narrow" w:cs="Arial Narrow"/>
          <w:color w:val="000000"/>
        </w:rPr>
        <w:t xml:space="preserve">                </w:t>
      </w:r>
      <w:r>
        <w:rPr>
          <w:rFonts w:ascii="Arial Narrow" w:eastAsia="Arial Narrow" w:hAnsi="Arial Narrow" w:cs="Arial Narrow"/>
          <w:color w:val="000000"/>
        </w:rPr>
        <w:t xml:space="preserve">o wartość wzrostu całkowitego kosztu Wykonawcy, wynikającą ze zwiększenia wynagrodzeń osób bezpośrednio wykonujących Umowę do wysokości zmienionego minimalnego wynagrodzenia albo wysokości minimalnej stawki godzinowej, z uwzględnieniem wszystkich obciążeń publicznoprawnych od kwoty wzrostu minimalnego wynagrodzenia albo od kwoty wzrostu minimalnej stawki godzinowej. </w:t>
      </w:r>
    </w:p>
    <w:p w:rsidR="006E770A" w:rsidRDefault="00EA1AEE">
      <w:pPr>
        <w:numPr>
          <w:ilvl w:val="0"/>
          <w:numId w:val="80"/>
        </w:numPr>
        <w:pBdr>
          <w:top w:val="nil"/>
          <w:left w:val="nil"/>
          <w:bottom w:val="nil"/>
          <w:right w:val="nil"/>
          <w:between w:val="nil"/>
        </w:pBdr>
        <w:ind w:left="993"/>
        <w:jc w:val="both"/>
        <w:rPr>
          <w:rFonts w:ascii="Arial Narrow" w:eastAsia="Arial Narrow" w:hAnsi="Arial Narrow" w:cs="Arial Narrow"/>
          <w:color w:val="000000"/>
        </w:rPr>
      </w:pPr>
      <w:r>
        <w:rPr>
          <w:rFonts w:ascii="Arial Narrow" w:eastAsia="Arial Narrow" w:hAnsi="Arial Narrow" w:cs="Arial Narrow"/>
          <w:color w:val="000000"/>
        </w:rPr>
        <w:t xml:space="preserve">W przypadku zmiany, o której mowa w </w:t>
      </w:r>
      <w:proofErr w:type="spellStart"/>
      <w:r>
        <w:rPr>
          <w:rFonts w:ascii="Arial Narrow" w:eastAsia="Arial Narrow" w:hAnsi="Arial Narrow" w:cs="Arial Narrow"/>
          <w:color w:val="000000"/>
        </w:rPr>
        <w:t>pkt</w:t>
      </w:r>
      <w:proofErr w:type="spellEnd"/>
      <w:r>
        <w:rPr>
          <w:rFonts w:ascii="Arial Narrow" w:eastAsia="Arial Narrow" w:hAnsi="Arial Narrow" w:cs="Arial Narrow"/>
          <w:color w:val="000000"/>
        </w:rPr>
        <w:t xml:space="preserve"> 5) lit. b) i c) wynagrodzenie Wykonawcy ulegnie zmianie </w:t>
      </w:r>
      <w:r w:rsidR="00610770">
        <w:rPr>
          <w:rFonts w:ascii="Arial Narrow" w:eastAsia="Arial Narrow" w:hAnsi="Arial Narrow" w:cs="Arial Narrow"/>
          <w:color w:val="000000"/>
        </w:rPr>
        <w:t xml:space="preserve"> </w:t>
      </w:r>
      <w:r>
        <w:rPr>
          <w:rFonts w:ascii="Arial Narrow" w:eastAsia="Arial Narrow" w:hAnsi="Arial Narrow" w:cs="Arial Narrow"/>
          <w:color w:val="000000"/>
        </w:rPr>
        <w:t>o wartość wzrostu całkowitego kosztu Wykonawcy, jaką będzie on zobowiązany dodatkowo ponieść w celu uwzględnienia tej zmiany, przy zachowaniu dotychczasowej kwoty netto wynagrodzenia osób bezpośrednio wykonujących Umowę.</w:t>
      </w:r>
    </w:p>
    <w:p w:rsidR="006E770A" w:rsidRDefault="00EA1AEE">
      <w:pPr>
        <w:numPr>
          <w:ilvl w:val="0"/>
          <w:numId w:val="80"/>
        </w:numPr>
        <w:pBdr>
          <w:top w:val="nil"/>
          <w:left w:val="nil"/>
          <w:bottom w:val="nil"/>
          <w:right w:val="nil"/>
          <w:between w:val="nil"/>
        </w:pBdr>
        <w:ind w:left="993"/>
        <w:jc w:val="both"/>
        <w:rPr>
          <w:rFonts w:ascii="Arial Narrow" w:eastAsia="Arial Narrow" w:hAnsi="Arial Narrow" w:cs="Arial Narrow"/>
          <w:color w:val="000000"/>
        </w:rPr>
      </w:pPr>
      <w:r>
        <w:rPr>
          <w:rFonts w:ascii="Arial Narrow" w:eastAsia="Arial Narrow" w:hAnsi="Arial Narrow" w:cs="Arial Narrow"/>
          <w:color w:val="000000"/>
        </w:rPr>
        <w:t xml:space="preserve">Wprowadzenie zmian, o których mowa w </w:t>
      </w:r>
      <w:proofErr w:type="spellStart"/>
      <w:r>
        <w:rPr>
          <w:rFonts w:ascii="Arial Narrow" w:eastAsia="Arial Narrow" w:hAnsi="Arial Narrow" w:cs="Arial Narrow"/>
          <w:color w:val="000000"/>
        </w:rPr>
        <w:t>pkt</w:t>
      </w:r>
      <w:proofErr w:type="spellEnd"/>
      <w:r>
        <w:rPr>
          <w:rFonts w:ascii="Arial Narrow" w:eastAsia="Arial Narrow" w:hAnsi="Arial Narrow" w:cs="Arial Narrow"/>
          <w:color w:val="000000"/>
        </w:rPr>
        <w:t xml:space="preserve"> 5), wymaga złożenia przez Wykonawcę wniosku </w:t>
      </w:r>
      <w:r w:rsidR="00610770">
        <w:rPr>
          <w:rFonts w:ascii="Arial Narrow" w:eastAsia="Arial Narrow" w:hAnsi="Arial Narrow" w:cs="Arial Narrow"/>
          <w:color w:val="000000"/>
        </w:rPr>
        <w:t xml:space="preserve">                    </w:t>
      </w:r>
      <w:r>
        <w:rPr>
          <w:rFonts w:ascii="Arial Narrow" w:eastAsia="Arial Narrow" w:hAnsi="Arial Narrow" w:cs="Arial Narrow"/>
          <w:color w:val="000000"/>
        </w:rPr>
        <w:t xml:space="preserve">o dokonanie zmiany wynagrodzenia oraz przedłożenia dokumentów potwierdzających zasadność wniosku. Wykonawca będzie zobowiązany wykazać wysokość dodatkowych kosztów wykonania Umowy wynikających bezpośrednio ze zmiany przepisów prawnych, o których mowa w </w:t>
      </w:r>
      <w:proofErr w:type="spellStart"/>
      <w:r>
        <w:rPr>
          <w:rFonts w:ascii="Arial Narrow" w:eastAsia="Arial Narrow" w:hAnsi="Arial Narrow" w:cs="Arial Narrow"/>
          <w:color w:val="000000"/>
        </w:rPr>
        <w:t>pkt</w:t>
      </w:r>
      <w:proofErr w:type="spellEnd"/>
      <w:r>
        <w:rPr>
          <w:rFonts w:ascii="Arial Narrow" w:eastAsia="Arial Narrow" w:hAnsi="Arial Narrow" w:cs="Arial Narrow"/>
          <w:color w:val="000000"/>
        </w:rPr>
        <w:t xml:space="preserve"> 5. </w:t>
      </w:r>
    </w:p>
    <w:p w:rsidR="006E770A" w:rsidRDefault="00EA1AEE">
      <w:pPr>
        <w:numPr>
          <w:ilvl w:val="0"/>
          <w:numId w:val="80"/>
        </w:numPr>
        <w:pBdr>
          <w:top w:val="nil"/>
          <w:left w:val="nil"/>
          <w:bottom w:val="nil"/>
          <w:right w:val="nil"/>
          <w:between w:val="nil"/>
        </w:pBdr>
        <w:ind w:left="993"/>
        <w:jc w:val="both"/>
        <w:rPr>
          <w:rFonts w:ascii="Arial Narrow" w:eastAsia="Arial Narrow" w:hAnsi="Arial Narrow" w:cs="Arial Narrow"/>
          <w:color w:val="000000"/>
        </w:rPr>
      </w:pPr>
      <w:r>
        <w:rPr>
          <w:rFonts w:ascii="Arial Narrow" w:eastAsia="Arial Narrow" w:hAnsi="Arial Narrow" w:cs="Arial Narrow"/>
          <w:color w:val="000000"/>
        </w:rPr>
        <w:t xml:space="preserve">Zamawiający ma prawo do żądania przedstawienia przez Wykonawcę dokumentów potwierdzających zasadność wniosku, o którym mowa w </w:t>
      </w:r>
      <w:proofErr w:type="spellStart"/>
      <w:r>
        <w:rPr>
          <w:rFonts w:ascii="Arial Narrow" w:eastAsia="Arial Narrow" w:hAnsi="Arial Narrow" w:cs="Arial Narrow"/>
          <w:color w:val="000000"/>
        </w:rPr>
        <w:t>pkt</w:t>
      </w:r>
      <w:proofErr w:type="spellEnd"/>
      <w:r>
        <w:rPr>
          <w:rFonts w:ascii="Arial Narrow" w:eastAsia="Arial Narrow" w:hAnsi="Arial Narrow" w:cs="Arial Narrow"/>
          <w:color w:val="000000"/>
        </w:rPr>
        <w:t xml:space="preserve"> 6) powyżej, w szczególności Zamawiający może żądać odpowiednio: </w:t>
      </w:r>
    </w:p>
    <w:p w:rsidR="006E770A" w:rsidRDefault="00EA1AEE">
      <w:pPr>
        <w:numPr>
          <w:ilvl w:val="0"/>
          <w:numId w:val="48"/>
        </w:numPr>
        <w:pBdr>
          <w:top w:val="nil"/>
          <w:left w:val="nil"/>
          <w:bottom w:val="nil"/>
          <w:right w:val="nil"/>
          <w:between w:val="nil"/>
        </w:pBdr>
        <w:ind w:hanging="360"/>
        <w:jc w:val="both"/>
        <w:rPr>
          <w:rFonts w:ascii="Arial Narrow" w:eastAsia="Arial Narrow" w:hAnsi="Arial Narrow" w:cs="Arial Narrow"/>
          <w:color w:val="000000"/>
        </w:rPr>
      </w:pPr>
      <w:r>
        <w:rPr>
          <w:rFonts w:ascii="Arial Narrow" w:eastAsia="Arial Narrow" w:hAnsi="Arial Narrow" w:cs="Arial Narrow"/>
          <w:color w:val="000000"/>
        </w:rPr>
        <w:t xml:space="preserve">pisemnego zestawienia wynagrodzeń (zarówno przed jak i po zmianie) pracowników realizujących Przedmiot umowy, wraz z określeniem zakresu (np. części etatu), w jakim wykonują oni prace bezpośrednio związane z realizacją Przedmiotu umowy oraz części wynagrodzenia odpowiadającej temu zakresowi; </w:t>
      </w:r>
    </w:p>
    <w:p w:rsidR="006E770A" w:rsidRDefault="00EA1AEE">
      <w:pPr>
        <w:numPr>
          <w:ilvl w:val="0"/>
          <w:numId w:val="48"/>
        </w:numPr>
        <w:pBdr>
          <w:top w:val="nil"/>
          <w:left w:val="nil"/>
          <w:bottom w:val="nil"/>
          <w:right w:val="nil"/>
          <w:between w:val="nil"/>
        </w:pBdr>
        <w:ind w:hanging="360"/>
        <w:jc w:val="both"/>
        <w:rPr>
          <w:rFonts w:ascii="Arial Narrow" w:eastAsia="Arial Narrow" w:hAnsi="Arial Narrow" w:cs="Arial Narrow"/>
          <w:color w:val="000000"/>
        </w:rPr>
      </w:pPr>
      <w:r>
        <w:rPr>
          <w:rFonts w:ascii="Arial Narrow" w:eastAsia="Arial Narrow" w:hAnsi="Arial Narrow" w:cs="Arial Narrow"/>
          <w:color w:val="000000"/>
        </w:rPr>
        <w:t>pisemnego zestawienia wynagrodzeń (zarówno przed jak i po zmianie) pracowników realizujących Przedmiot umowy, wraz z kwotami składek uiszczanych do Zakładu Ubezpieczeń Społecznych/Kasy Rolniczego Ubezpieczenia Społecznego w części finansowanej przez Wykonawcę, z określeniem zakresu (np. części etatu), w jakim wykonują oni prace bezpośrednio związane z realizacją Przedmiotu umowy oraz części wynagrodzenia odpowiadającej temu zakresowi;</w:t>
      </w:r>
    </w:p>
    <w:p w:rsidR="006E770A" w:rsidRDefault="00EA1AEE">
      <w:pPr>
        <w:numPr>
          <w:ilvl w:val="0"/>
          <w:numId w:val="48"/>
        </w:numPr>
        <w:pBdr>
          <w:top w:val="nil"/>
          <w:left w:val="nil"/>
          <w:bottom w:val="nil"/>
          <w:right w:val="nil"/>
          <w:between w:val="nil"/>
        </w:pBdr>
        <w:ind w:hanging="360"/>
        <w:jc w:val="both"/>
        <w:rPr>
          <w:rFonts w:ascii="Arial Narrow" w:eastAsia="Arial Narrow" w:hAnsi="Arial Narrow" w:cs="Arial Narrow"/>
          <w:color w:val="000000"/>
        </w:rPr>
      </w:pPr>
      <w:r>
        <w:rPr>
          <w:rFonts w:ascii="Arial Narrow" w:eastAsia="Arial Narrow" w:hAnsi="Arial Narrow" w:cs="Arial Narrow"/>
          <w:color w:val="000000"/>
        </w:rPr>
        <w:t xml:space="preserve">pisemnego zestawienia wynagrodzeń (zarówno przed jak i po zmianie) pracowników uczestniczących w realizacji przedmiotu umowy, wraz z kwotami wpłat do pracowniczych planów kapitałowych w części finansowanej przez Wykonawcę, z określeniem zakresu (części etatu), </w:t>
      </w:r>
      <w:r w:rsidR="00610770">
        <w:rPr>
          <w:rFonts w:ascii="Arial Narrow" w:eastAsia="Arial Narrow" w:hAnsi="Arial Narrow" w:cs="Arial Narrow"/>
          <w:color w:val="000000"/>
        </w:rPr>
        <w:t xml:space="preserve">               </w:t>
      </w:r>
      <w:r>
        <w:rPr>
          <w:rFonts w:ascii="Arial Narrow" w:eastAsia="Arial Narrow" w:hAnsi="Arial Narrow" w:cs="Arial Narrow"/>
          <w:color w:val="000000"/>
        </w:rPr>
        <w:t xml:space="preserve">w jakim wykonują oni prace bezpośrednio związane z realizacją przedmiotu umowy oraz części wynagrodzenia odpowiadającej temu zakresowi - w przypadku zmiany, o której mowa </w:t>
      </w:r>
      <w:r>
        <w:rPr>
          <w:rFonts w:ascii="Arial Narrow" w:eastAsia="Arial Narrow" w:hAnsi="Arial Narrow" w:cs="Arial Narrow"/>
          <w:color w:val="000000"/>
        </w:rPr>
        <w:br/>
        <w:t xml:space="preserve">w </w:t>
      </w:r>
      <w:proofErr w:type="spellStart"/>
      <w:r>
        <w:rPr>
          <w:rFonts w:ascii="Arial Narrow" w:eastAsia="Arial Narrow" w:hAnsi="Arial Narrow" w:cs="Arial Narrow"/>
          <w:color w:val="000000"/>
        </w:rPr>
        <w:t>pkt</w:t>
      </w:r>
      <w:proofErr w:type="spellEnd"/>
      <w:r>
        <w:rPr>
          <w:rFonts w:ascii="Arial Narrow" w:eastAsia="Arial Narrow" w:hAnsi="Arial Narrow" w:cs="Arial Narrow"/>
          <w:color w:val="000000"/>
        </w:rPr>
        <w:t xml:space="preserve"> 5 lit. c). </w:t>
      </w:r>
    </w:p>
    <w:p w:rsidR="006E770A" w:rsidRDefault="00EA1AEE">
      <w:pPr>
        <w:numPr>
          <w:ilvl w:val="0"/>
          <w:numId w:val="80"/>
        </w:numPr>
        <w:pBdr>
          <w:top w:val="nil"/>
          <w:left w:val="nil"/>
          <w:bottom w:val="nil"/>
          <w:right w:val="nil"/>
          <w:between w:val="nil"/>
        </w:pBdr>
        <w:ind w:left="993"/>
        <w:jc w:val="both"/>
        <w:rPr>
          <w:rFonts w:ascii="Arial Narrow" w:eastAsia="Arial Narrow" w:hAnsi="Arial Narrow" w:cs="Arial Narrow"/>
          <w:color w:val="000000"/>
        </w:rPr>
      </w:pPr>
      <w:r>
        <w:rPr>
          <w:rFonts w:ascii="Arial Narrow" w:eastAsia="Arial Narrow" w:hAnsi="Arial Narrow" w:cs="Arial Narrow"/>
          <w:color w:val="000000"/>
        </w:rPr>
        <w:t xml:space="preserve">Wynagrodzenie określone w § 7 ust. 1 może ulec zmianie w przypadku zmiany ceny wyrobów związanych z realizacją Umowy. Przez zmianę ceny wyrobów rozumie się wzrost odpowiednio cen jak i ich obniżenie względem ceny przyjętej w celu ustalenia zmiany wynagrodzenia Wykonawcy. Zmiana wysokości wynagrodzenia wykonawcy jest dopuszczalna w przypadku zmian innych, niż wskazane w art. 436 </w:t>
      </w:r>
      <w:proofErr w:type="spellStart"/>
      <w:r>
        <w:rPr>
          <w:rFonts w:ascii="Arial Narrow" w:eastAsia="Arial Narrow" w:hAnsi="Arial Narrow" w:cs="Arial Narrow"/>
          <w:color w:val="000000"/>
        </w:rPr>
        <w:t>pkt</w:t>
      </w:r>
      <w:proofErr w:type="spellEnd"/>
      <w:r>
        <w:rPr>
          <w:rFonts w:ascii="Arial Narrow" w:eastAsia="Arial Narrow" w:hAnsi="Arial Narrow" w:cs="Arial Narrow"/>
          <w:color w:val="000000"/>
        </w:rPr>
        <w:t xml:space="preserve"> 4 lit b) </w:t>
      </w:r>
      <w:proofErr w:type="spellStart"/>
      <w:r>
        <w:rPr>
          <w:rFonts w:ascii="Arial Narrow" w:eastAsia="Arial Narrow" w:hAnsi="Arial Narrow" w:cs="Arial Narrow"/>
          <w:color w:val="000000"/>
        </w:rPr>
        <w:t>Pzp</w:t>
      </w:r>
      <w:proofErr w:type="spellEnd"/>
      <w:r>
        <w:rPr>
          <w:rFonts w:ascii="Arial Narrow" w:eastAsia="Arial Narrow" w:hAnsi="Arial Narrow" w:cs="Arial Narrow"/>
          <w:color w:val="000000"/>
        </w:rPr>
        <w:t xml:space="preserve"> wpływających na zmianę wysokości wynagrodzenia wykonawcy.</w:t>
      </w:r>
    </w:p>
    <w:p w:rsidR="006E770A" w:rsidRDefault="00EA1AEE">
      <w:pPr>
        <w:numPr>
          <w:ilvl w:val="0"/>
          <w:numId w:val="80"/>
        </w:numPr>
        <w:pBdr>
          <w:top w:val="nil"/>
          <w:left w:val="nil"/>
          <w:bottom w:val="nil"/>
          <w:right w:val="nil"/>
          <w:between w:val="nil"/>
        </w:pBdr>
        <w:ind w:left="993"/>
        <w:jc w:val="both"/>
        <w:rPr>
          <w:rFonts w:ascii="Arial Narrow" w:eastAsia="Arial Narrow" w:hAnsi="Arial Narrow" w:cs="Arial Narrow"/>
          <w:color w:val="000000"/>
        </w:rPr>
      </w:pPr>
      <w:r>
        <w:rPr>
          <w:rFonts w:ascii="Arial Narrow" w:eastAsia="Arial Narrow" w:hAnsi="Arial Narrow" w:cs="Arial Narrow"/>
          <w:color w:val="000000"/>
        </w:rPr>
        <w:t>Pierwszy wniosek o zmianę wynagrodzenia każda ze Stron może złożyć nie wcześniej niż po upływie 10 miesięcy od dnia zawarcia umowy, a każdy kolejny nie wcześniej niż po upływie następujących po sobie 2 miesiącach.</w:t>
      </w:r>
    </w:p>
    <w:p w:rsidR="006E770A" w:rsidRDefault="00EA1AEE">
      <w:pPr>
        <w:numPr>
          <w:ilvl w:val="0"/>
          <w:numId w:val="80"/>
        </w:numPr>
        <w:pBdr>
          <w:top w:val="nil"/>
          <w:left w:val="nil"/>
          <w:bottom w:val="nil"/>
          <w:right w:val="nil"/>
          <w:between w:val="nil"/>
        </w:pBdr>
        <w:ind w:left="993"/>
        <w:jc w:val="both"/>
        <w:rPr>
          <w:rFonts w:ascii="Arial Narrow" w:eastAsia="Arial Narrow" w:hAnsi="Arial Narrow" w:cs="Arial Narrow"/>
          <w:color w:val="000000"/>
        </w:rPr>
      </w:pPr>
      <w:r>
        <w:rPr>
          <w:rFonts w:ascii="Arial Narrow" w:eastAsia="Arial Narrow" w:hAnsi="Arial Narrow" w:cs="Arial Narrow"/>
          <w:color w:val="000000"/>
        </w:rPr>
        <w:t xml:space="preserve">Każdy wniosek winien zawierać szczegółową analizę wpływu zmiany cen wyrobów związanych </w:t>
      </w:r>
      <w:r>
        <w:rPr>
          <w:rFonts w:ascii="Arial Narrow" w:eastAsia="Arial Narrow" w:hAnsi="Arial Narrow" w:cs="Arial Narrow"/>
          <w:color w:val="000000"/>
        </w:rPr>
        <w:br/>
        <w:t>z realizacją Umowy na całkowity koszt realizacji przedmiotowej Umowy wraz z dokumentami potwierdzającymi zasadność wniosku. Zamawiający oceni przedstawione przez Wykonawcę uzasadnienie i podejmie decyzję o ewentualnej zmianie wysokości wynagrodzenia lub odmówi wprowadzenia zmiany przedstawiając swoje stanowisko.</w:t>
      </w:r>
    </w:p>
    <w:p w:rsidR="006E770A" w:rsidRDefault="00EA1AEE">
      <w:pPr>
        <w:numPr>
          <w:ilvl w:val="0"/>
          <w:numId w:val="80"/>
        </w:numPr>
        <w:pBdr>
          <w:top w:val="nil"/>
          <w:left w:val="nil"/>
          <w:bottom w:val="nil"/>
          <w:right w:val="nil"/>
          <w:between w:val="nil"/>
        </w:pBdr>
        <w:ind w:left="993"/>
        <w:jc w:val="both"/>
        <w:rPr>
          <w:rFonts w:ascii="Arial Narrow" w:eastAsia="Arial Narrow" w:hAnsi="Arial Narrow" w:cs="Arial Narrow"/>
          <w:color w:val="000000"/>
        </w:rPr>
      </w:pPr>
      <w:r>
        <w:rPr>
          <w:rFonts w:ascii="Arial Narrow" w:eastAsia="Arial Narrow" w:hAnsi="Arial Narrow" w:cs="Arial Narrow"/>
          <w:color w:val="000000"/>
        </w:rPr>
        <w:t xml:space="preserve">Uprawnienie do złożenia pierwszego wniosku o zmianę wynagrodzenia przysługuje w przypadku, gdy z komunikatu Prezesa GUS dotyczącego wysokości </w:t>
      </w:r>
      <w:r>
        <w:rPr>
          <w:rFonts w:ascii="Arial Narrow" w:eastAsia="Arial Narrow" w:hAnsi="Arial Narrow" w:cs="Arial Narrow"/>
          <w:b/>
          <w:color w:val="000000"/>
        </w:rPr>
        <w:t xml:space="preserve">Wskaźnika cen produkcji budowlano montażowej ogółem </w:t>
      </w:r>
      <w:r>
        <w:rPr>
          <w:rFonts w:ascii="Arial Narrow" w:eastAsia="Arial Narrow" w:hAnsi="Arial Narrow" w:cs="Arial Narrow"/>
          <w:color w:val="000000"/>
        </w:rPr>
        <w:t>publikowanego</w:t>
      </w:r>
      <w:r>
        <w:rPr>
          <w:rFonts w:ascii="Arial Narrow" w:eastAsia="Arial Narrow" w:hAnsi="Arial Narrow" w:cs="Arial Narrow"/>
          <w:b/>
          <w:color w:val="000000"/>
        </w:rPr>
        <w:t xml:space="preserve"> </w:t>
      </w:r>
      <w:r>
        <w:rPr>
          <w:rFonts w:ascii="Arial Narrow" w:eastAsia="Arial Narrow" w:hAnsi="Arial Narrow" w:cs="Arial Narrow"/>
          <w:color w:val="000000"/>
        </w:rPr>
        <w:t xml:space="preserve">co miesiąc na stronie </w:t>
      </w:r>
      <w:hyperlink r:id="rId8">
        <w:r>
          <w:rPr>
            <w:rFonts w:ascii="Arial Narrow" w:eastAsia="Arial Narrow" w:hAnsi="Arial Narrow" w:cs="Arial Narrow"/>
            <w:color w:val="000000"/>
            <w:u w:val="single"/>
          </w:rPr>
          <w:t>https://stat.gov.pl/obszary-tematyczne/ceny-handel/wskazniki-cen/</w:t>
        </w:r>
      </w:hyperlink>
      <w:r>
        <w:rPr>
          <w:rFonts w:ascii="Arial Narrow" w:eastAsia="Arial Narrow" w:hAnsi="Arial Narrow" w:cs="Arial Narrow"/>
          <w:color w:val="000000"/>
        </w:rPr>
        <w:t xml:space="preserve"> w okresie po zawarciu niniejszej umowy wynika, że łączna suma wartości zmian Wskaźników (bieżący miesiąc do poprzedniego miesiąca) do dnia złożenia wniosku wynosi więcej niż 4 % w stosunku do bazowego wskaźnika opublikowanego przez Prezesa GUS w miesiącu, w którym została podpisana niniejsza Umowa, zaś uprawnienie do złożenia następnego wniosku o zmianę wynagrodzenia przysługuje w przypadku, gdy z komunikatu Prezesa GUS dotyczącego wysokości </w:t>
      </w:r>
      <w:r>
        <w:rPr>
          <w:rFonts w:ascii="Arial Narrow" w:eastAsia="Arial Narrow" w:hAnsi="Arial Narrow" w:cs="Arial Narrow"/>
          <w:b/>
          <w:color w:val="000000"/>
        </w:rPr>
        <w:t xml:space="preserve">Wskaźnika cen produkcji budowlano montażowej ogółem </w:t>
      </w:r>
      <w:r>
        <w:rPr>
          <w:rFonts w:ascii="Arial Narrow" w:eastAsia="Arial Narrow" w:hAnsi="Arial Narrow" w:cs="Arial Narrow"/>
          <w:color w:val="000000"/>
        </w:rPr>
        <w:t>publikowanego</w:t>
      </w:r>
      <w:r>
        <w:rPr>
          <w:rFonts w:ascii="Arial Narrow" w:eastAsia="Arial Narrow" w:hAnsi="Arial Narrow" w:cs="Arial Narrow"/>
          <w:b/>
          <w:color w:val="000000"/>
        </w:rPr>
        <w:t xml:space="preserve"> </w:t>
      </w:r>
      <w:r>
        <w:rPr>
          <w:rFonts w:ascii="Arial Narrow" w:eastAsia="Arial Narrow" w:hAnsi="Arial Narrow" w:cs="Arial Narrow"/>
          <w:color w:val="000000"/>
        </w:rPr>
        <w:t xml:space="preserve">co miesiąc na stronie </w:t>
      </w:r>
      <w:hyperlink r:id="rId9">
        <w:r>
          <w:rPr>
            <w:rFonts w:ascii="Arial Narrow" w:eastAsia="Arial Narrow" w:hAnsi="Arial Narrow" w:cs="Arial Narrow"/>
            <w:color w:val="000000"/>
            <w:u w:val="single"/>
          </w:rPr>
          <w:t>https://stat.gov.pl/obszary-tematyczne/ceny-handel/wskazniki-cen/</w:t>
        </w:r>
      </w:hyperlink>
      <w:r>
        <w:rPr>
          <w:rFonts w:ascii="Arial Narrow" w:eastAsia="Arial Narrow" w:hAnsi="Arial Narrow" w:cs="Arial Narrow"/>
          <w:color w:val="000000"/>
        </w:rPr>
        <w:t xml:space="preserve"> w okresie po złożeniu ostatniego wniosku wynika, że łączna suma wartości zmian Wskaźników (bieżący miesiąc do poprzedniego miesiąca) do dnia złoże</w:t>
      </w:r>
      <w:r w:rsidR="00610770">
        <w:rPr>
          <w:rFonts w:ascii="Arial Narrow" w:eastAsia="Arial Narrow" w:hAnsi="Arial Narrow" w:cs="Arial Narrow"/>
          <w:color w:val="000000"/>
        </w:rPr>
        <w:t>nia wniosku wynosi więcej niż 4</w:t>
      </w:r>
      <w:r>
        <w:rPr>
          <w:rFonts w:ascii="Arial Narrow" w:eastAsia="Arial Narrow" w:hAnsi="Arial Narrow" w:cs="Arial Narrow"/>
          <w:color w:val="000000"/>
        </w:rPr>
        <w:t xml:space="preserve">% </w:t>
      </w:r>
      <w:r w:rsidR="00610770">
        <w:rPr>
          <w:rFonts w:ascii="Arial Narrow" w:eastAsia="Arial Narrow" w:hAnsi="Arial Narrow" w:cs="Arial Narrow"/>
          <w:color w:val="000000"/>
        </w:rPr>
        <w:t xml:space="preserve">                     </w:t>
      </w:r>
      <w:r>
        <w:rPr>
          <w:rFonts w:ascii="Arial Narrow" w:eastAsia="Arial Narrow" w:hAnsi="Arial Narrow" w:cs="Arial Narrow"/>
          <w:color w:val="000000"/>
        </w:rPr>
        <w:t>w stosunku do bazowego wskaźnika opublikowanego przez Prezesa GUS w miesiącu, w którym został złożony poprzedni wniosek, jeśli Zamawiający odmówi wprowadzenia zmiany waloryzacji wynagrodzenia z ww. tytułu lub miesiąca, w którym został podpisany aneks waloryzujący wynagrodzenie wykonawcy z ww. tytułu, jeśli Zamawiający uznał zasadność wniosku.</w:t>
      </w:r>
    </w:p>
    <w:p w:rsidR="006E770A" w:rsidRDefault="00EA1AEE">
      <w:pPr>
        <w:numPr>
          <w:ilvl w:val="0"/>
          <w:numId w:val="80"/>
        </w:numPr>
        <w:pBdr>
          <w:top w:val="nil"/>
          <w:left w:val="nil"/>
          <w:bottom w:val="nil"/>
          <w:right w:val="nil"/>
          <w:between w:val="nil"/>
        </w:pBdr>
        <w:ind w:left="993"/>
        <w:jc w:val="both"/>
        <w:rPr>
          <w:rFonts w:ascii="Arial Narrow" w:eastAsia="Arial Narrow" w:hAnsi="Arial Narrow" w:cs="Arial Narrow"/>
          <w:color w:val="000000"/>
        </w:rPr>
      </w:pPr>
      <w:r>
        <w:rPr>
          <w:rFonts w:ascii="Arial Narrow" w:eastAsia="Arial Narrow" w:hAnsi="Arial Narrow" w:cs="Arial Narrow"/>
          <w:color w:val="000000"/>
        </w:rPr>
        <w:t xml:space="preserve">Zmiana wysokości wynagrodzenia obowiązywać będzie od dnia złożenia wniosku. </w:t>
      </w:r>
    </w:p>
    <w:p w:rsidR="006E770A" w:rsidRDefault="00EA1AEE">
      <w:pPr>
        <w:numPr>
          <w:ilvl w:val="0"/>
          <w:numId w:val="80"/>
        </w:numPr>
        <w:pBdr>
          <w:top w:val="nil"/>
          <w:left w:val="nil"/>
          <w:bottom w:val="nil"/>
          <w:right w:val="nil"/>
          <w:between w:val="nil"/>
        </w:pBdr>
        <w:ind w:left="993"/>
        <w:jc w:val="both"/>
        <w:rPr>
          <w:rFonts w:ascii="Arial Narrow" w:eastAsia="Arial Narrow" w:hAnsi="Arial Narrow" w:cs="Arial Narrow"/>
          <w:color w:val="000000"/>
        </w:rPr>
      </w:pPr>
      <w:r>
        <w:rPr>
          <w:rFonts w:ascii="Arial Narrow" w:eastAsia="Arial Narrow" w:hAnsi="Arial Narrow" w:cs="Arial Narrow"/>
          <w:color w:val="000000"/>
        </w:rPr>
        <w:t xml:space="preserve">Wniosek o zmianę może dotyczyć wyłącznie wynagrodzenia za roboty </w:t>
      </w:r>
      <w:r>
        <w:rPr>
          <w:rFonts w:ascii="Arial Narrow" w:eastAsia="Arial Narrow" w:hAnsi="Arial Narrow" w:cs="Arial Narrow"/>
          <w:b/>
          <w:color w:val="000000"/>
          <w:u w:val="single"/>
        </w:rPr>
        <w:t xml:space="preserve">nieodebrane </w:t>
      </w:r>
      <w:r>
        <w:rPr>
          <w:rFonts w:ascii="Arial Narrow" w:eastAsia="Arial Narrow" w:hAnsi="Arial Narrow" w:cs="Arial Narrow"/>
          <w:color w:val="000000"/>
        </w:rPr>
        <w:t xml:space="preserve">do dnia złożenia wniosku tj. elementy Harmonogramu Rzeczowo-Finansowego nieujęte we wnioskach </w:t>
      </w:r>
      <w:r w:rsidR="00610770">
        <w:rPr>
          <w:rFonts w:ascii="Arial Narrow" w:eastAsia="Arial Narrow" w:hAnsi="Arial Narrow" w:cs="Arial Narrow"/>
          <w:color w:val="000000"/>
        </w:rPr>
        <w:t xml:space="preserve">                   </w:t>
      </w:r>
      <w:r>
        <w:rPr>
          <w:rFonts w:ascii="Arial Narrow" w:eastAsia="Arial Narrow" w:hAnsi="Arial Narrow" w:cs="Arial Narrow"/>
          <w:color w:val="000000"/>
        </w:rPr>
        <w:t>o płatność podpisanych do dnia złożenia wniosku.</w:t>
      </w:r>
    </w:p>
    <w:p w:rsidR="006E770A" w:rsidRDefault="00EA1AEE">
      <w:pPr>
        <w:numPr>
          <w:ilvl w:val="0"/>
          <w:numId w:val="80"/>
        </w:numPr>
        <w:pBdr>
          <w:top w:val="nil"/>
          <w:left w:val="nil"/>
          <w:bottom w:val="nil"/>
          <w:right w:val="nil"/>
          <w:between w:val="nil"/>
        </w:pBdr>
        <w:ind w:left="993"/>
        <w:jc w:val="both"/>
        <w:rPr>
          <w:rFonts w:ascii="Arial Narrow" w:eastAsia="Arial Narrow" w:hAnsi="Arial Narrow" w:cs="Arial Narrow"/>
          <w:color w:val="000000"/>
        </w:rPr>
      </w:pPr>
      <w:r>
        <w:rPr>
          <w:rFonts w:ascii="Arial Narrow" w:eastAsia="Arial Narrow" w:hAnsi="Arial Narrow" w:cs="Arial Narrow"/>
          <w:color w:val="000000"/>
        </w:rPr>
        <w:t xml:space="preserve">Wartość zmiany (WZ) zostanie określona na podstawie wzoru:   </w:t>
      </w:r>
    </w:p>
    <w:p w:rsidR="006E770A" w:rsidRDefault="00EA1AEE">
      <w:pPr>
        <w:pBdr>
          <w:top w:val="nil"/>
          <w:left w:val="nil"/>
          <w:bottom w:val="nil"/>
          <w:right w:val="nil"/>
          <w:between w:val="nil"/>
        </w:pBdr>
        <w:tabs>
          <w:tab w:val="left" w:pos="993"/>
        </w:tabs>
        <w:ind w:left="720"/>
        <w:jc w:val="center"/>
        <w:rPr>
          <w:rFonts w:ascii="Arial Narrow" w:eastAsia="Arial Narrow" w:hAnsi="Arial Narrow" w:cs="Arial Narrow"/>
          <w:strike/>
          <w:color w:val="000000"/>
        </w:rPr>
      </w:pPr>
      <w:r>
        <w:rPr>
          <w:rFonts w:ascii="Arial Narrow" w:eastAsia="Arial Narrow" w:hAnsi="Arial Narrow" w:cs="Arial Narrow"/>
          <w:color w:val="000000"/>
        </w:rPr>
        <w:t>WZ = W * M *A   przy czym:</w:t>
      </w:r>
    </w:p>
    <w:p w:rsidR="006E770A" w:rsidRDefault="006E770A">
      <w:pPr>
        <w:tabs>
          <w:tab w:val="left" w:pos="993"/>
        </w:tabs>
        <w:jc w:val="center"/>
        <w:rPr>
          <w:rFonts w:ascii="Arial Narrow" w:eastAsia="Arial Narrow" w:hAnsi="Arial Narrow" w:cs="Arial Narrow"/>
          <w:strike/>
          <w:sz w:val="10"/>
          <w:szCs w:val="10"/>
        </w:rPr>
      </w:pPr>
    </w:p>
    <w:p w:rsidR="006E770A" w:rsidRDefault="00EA1AEE">
      <w:pPr>
        <w:pBdr>
          <w:top w:val="nil"/>
          <w:left w:val="nil"/>
          <w:bottom w:val="nil"/>
          <w:right w:val="nil"/>
          <w:between w:val="nil"/>
        </w:pBdr>
        <w:ind w:left="993"/>
        <w:rPr>
          <w:rFonts w:ascii="Arial Narrow" w:eastAsia="Arial Narrow" w:hAnsi="Arial Narrow" w:cs="Arial Narrow"/>
          <w:color w:val="000000"/>
        </w:rPr>
      </w:pPr>
      <w:r>
        <w:rPr>
          <w:rFonts w:ascii="Arial Narrow" w:eastAsia="Arial Narrow" w:hAnsi="Arial Narrow" w:cs="Arial Narrow"/>
          <w:color w:val="000000"/>
        </w:rPr>
        <w:t>W –  wynagrodzenie netto za roboty, o których mowa w pkt. 16),</w:t>
      </w:r>
    </w:p>
    <w:p w:rsidR="006E770A" w:rsidRDefault="00EA1AEE">
      <w:pPr>
        <w:pBdr>
          <w:top w:val="nil"/>
          <w:left w:val="nil"/>
          <w:bottom w:val="nil"/>
          <w:right w:val="nil"/>
          <w:between w:val="nil"/>
        </w:pBdr>
        <w:ind w:left="1418" w:hanging="425"/>
        <w:jc w:val="both"/>
        <w:rPr>
          <w:rFonts w:ascii="Arial Narrow" w:eastAsia="Arial Narrow" w:hAnsi="Arial Narrow" w:cs="Arial Narrow"/>
          <w:color w:val="000000"/>
        </w:rPr>
      </w:pPr>
      <w:r>
        <w:rPr>
          <w:rFonts w:ascii="Arial Narrow" w:eastAsia="Arial Narrow" w:hAnsi="Arial Narrow" w:cs="Arial Narrow"/>
          <w:color w:val="000000"/>
        </w:rPr>
        <w:t xml:space="preserve">M –  suma wartości zmian </w:t>
      </w:r>
      <w:r>
        <w:rPr>
          <w:rFonts w:ascii="Arial Narrow" w:eastAsia="Arial Narrow" w:hAnsi="Arial Narrow" w:cs="Arial Narrow"/>
          <w:b/>
          <w:color w:val="000000"/>
        </w:rPr>
        <w:t>Wskaźników cen produkcji budowlano-montażowej ogółem</w:t>
      </w:r>
      <w:r>
        <w:rPr>
          <w:rFonts w:ascii="Arial Narrow" w:eastAsia="Arial Narrow" w:hAnsi="Arial Narrow" w:cs="Arial Narrow"/>
          <w:color w:val="000000"/>
        </w:rPr>
        <w:t xml:space="preserve"> o których mowa w pkt. 14),</w:t>
      </w:r>
    </w:p>
    <w:p w:rsidR="006E770A" w:rsidRDefault="00EA1AEE">
      <w:pPr>
        <w:pBdr>
          <w:top w:val="nil"/>
          <w:left w:val="nil"/>
          <w:bottom w:val="nil"/>
          <w:right w:val="nil"/>
          <w:between w:val="nil"/>
        </w:pBdr>
        <w:ind w:left="1418" w:hanging="425"/>
        <w:jc w:val="both"/>
        <w:rPr>
          <w:rFonts w:ascii="Arial Narrow" w:eastAsia="Arial Narrow" w:hAnsi="Arial Narrow" w:cs="Arial Narrow"/>
          <w:color w:val="000000"/>
        </w:rPr>
      </w:pPr>
      <w:r>
        <w:rPr>
          <w:rFonts w:ascii="Arial Narrow" w:eastAsia="Arial Narrow" w:hAnsi="Arial Narrow" w:cs="Arial Narrow"/>
          <w:color w:val="000000"/>
        </w:rPr>
        <w:t>A  - średni procentowy udział kosztów wyrobów w kosztach budowy (zaproponowany przez Nadzór Inwestorski i zaakceptowany przez Zamawiającego na podstawie Katalogu Cen Jednostkowych Robót i Obiektów Inwestycyjnych Wydawnictwo BISTYP obowiązujący w okresie pomiędzy płatnościami).</w:t>
      </w:r>
    </w:p>
    <w:p w:rsidR="006E770A" w:rsidRDefault="00EA1AEE">
      <w:pPr>
        <w:numPr>
          <w:ilvl w:val="0"/>
          <w:numId w:val="80"/>
        </w:numPr>
        <w:pBdr>
          <w:top w:val="nil"/>
          <w:left w:val="nil"/>
          <w:bottom w:val="nil"/>
          <w:right w:val="nil"/>
          <w:between w:val="nil"/>
        </w:pBdr>
        <w:tabs>
          <w:tab w:val="left" w:pos="993"/>
        </w:tabs>
        <w:ind w:left="993" w:hanging="426"/>
        <w:jc w:val="both"/>
        <w:rPr>
          <w:rFonts w:ascii="Arial Narrow" w:eastAsia="Arial Narrow" w:hAnsi="Arial Narrow" w:cs="Arial Narrow"/>
          <w:color w:val="000000"/>
        </w:rPr>
      </w:pPr>
      <w:r>
        <w:rPr>
          <w:rFonts w:ascii="Arial Narrow" w:eastAsia="Arial Narrow" w:hAnsi="Arial Narrow" w:cs="Arial Narrow"/>
          <w:color w:val="000000"/>
        </w:rPr>
        <w:t xml:space="preserve">Obliczona w sposób określony w </w:t>
      </w:r>
      <w:proofErr w:type="spellStart"/>
      <w:r>
        <w:rPr>
          <w:rFonts w:ascii="Arial Narrow" w:eastAsia="Arial Narrow" w:hAnsi="Arial Narrow" w:cs="Arial Narrow"/>
          <w:color w:val="000000"/>
        </w:rPr>
        <w:t>pkt</w:t>
      </w:r>
      <w:proofErr w:type="spellEnd"/>
      <w:r>
        <w:rPr>
          <w:rFonts w:ascii="Arial Narrow" w:eastAsia="Arial Narrow" w:hAnsi="Arial Narrow" w:cs="Arial Narrow"/>
          <w:color w:val="000000"/>
        </w:rPr>
        <w:t xml:space="preserve"> 17) wartość zostanie dodana proporcjonalnie </w:t>
      </w:r>
      <w:r>
        <w:rPr>
          <w:rFonts w:ascii="Arial Narrow" w:eastAsia="Arial Narrow" w:hAnsi="Arial Narrow" w:cs="Arial Narrow"/>
          <w:color w:val="000000"/>
        </w:rPr>
        <w:br/>
        <w:t xml:space="preserve">do  poszczególnych pozycji uszczegółowionego WC w zakresie robót o których mowa w pkt. 16) wynikających z Harmonogramu Rzeczowo-Finansowego, o którym mowa w pkt. 16). </w:t>
      </w:r>
    </w:p>
    <w:p w:rsidR="006E770A" w:rsidRDefault="00EA1AEE">
      <w:pPr>
        <w:numPr>
          <w:ilvl w:val="0"/>
          <w:numId w:val="80"/>
        </w:numPr>
        <w:pBdr>
          <w:top w:val="nil"/>
          <w:left w:val="nil"/>
          <w:bottom w:val="nil"/>
          <w:right w:val="nil"/>
          <w:between w:val="nil"/>
        </w:pBdr>
        <w:tabs>
          <w:tab w:val="left" w:pos="993"/>
        </w:tabs>
        <w:ind w:left="993" w:hanging="426"/>
        <w:jc w:val="both"/>
        <w:rPr>
          <w:rFonts w:ascii="Arial Narrow" w:eastAsia="Arial Narrow" w:hAnsi="Arial Narrow" w:cs="Arial Narrow"/>
          <w:color w:val="000000"/>
        </w:rPr>
      </w:pPr>
      <w:r>
        <w:rPr>
          <w:rFonts w:ascii="Arial Narrow" w:eastAsia="Arial Narrow" w:hAnsi="Arial Narrow" w:cs="Arial Narrow"/>
          <w:color w:val="000000"/>
        </w:rPr>
        <w:t xml:space="preserve">Wartość zmiany zostanie powiększona o należny podatek VAT. </w:t>
      </w:r>
    </w:p>
    <w:p w:rsidR="006E770A" w:rsidRDefault="00EA1AEE">
      <w:pPr>
        <w:numPr>
          <w:ilvl w:val="0"/>
          <w:numId w:val="80"/>
        </w:numPr>
        <w:pBdr>
          <w:top w:val="nil"/>
          <w:left w:val="nil"/>
          <w:bottom w:val="nil"/>
          <w:right w:val="nil"/>
          <w:between w:val="nil"/>
        </w:pBdr>
        <w:tabs>
          <w:tab w:val="left" w:pos="993"/>
        </w:tabs>
        <w:ind w:left="993" w:hanging="426"/>
        <w:jc w:val="both"/>
        <w:rPr>
          <w:rFonts w:ascii="Arial Narrow" w:eastAsia="Arial Narrow" w:hAnsi="Arial Narrow" w:cs="Arial Narrow"/>
          <w:color w:val="000000"/>
        </w:rPr>
      </w:pPr>
      <w:r>
        <w:rPr>
          <w:rFonts w:ascii="Arial Narrow" w:eastAsia="Arial Narrow" w:hAnsi="Arial Narrow" w:cs="Arial Narrow"/>
          <w:color w:val="000000"/>
        </w:rPr>
        <w:t>Zmiana umowy dotyczącą zmiany wynagrodzenia zostanie wprowadzona aneksem do umowy, do którego załącznikami będzie zmieniony Harmonogram Rzeczowo-Finansowy i zamienny WC uwzględniający zmiany cen w poszczególnych pozycjach.</w:t>
      </w:r>
    </w:p>
    <w:p w:rsidR="006E770A" w:rsidRDefault="00EA1AEE">
      <w:pPr>
        <w:numPr>
          <w:ilvl w:val="0"/>
          <w:numId w:val="80"/>
        </w:numPr>
        <w:pBdr>
          <w:top w:val="nil"/>
          <w:left w:val="nil"/>
          <w:bottom w:val="nil"/>
          <w:right w:val="nil"/>
          <w:between w:val="nil"/>
        </w:pBdr>
        <w:tabs>
          <w:tab w:val="left" w:pos="993"/>
        </w:tabs>
        <w:ind w:left="993" w:hanging="426"/>
        <w:jc w:val="both"/>
        <w:rPr>
          <w:rFonts w:ascii="Arial Narrow" w:eastAsia="Arial Narrow" w:hAnsi="Arial Narrow" w:cs="Arial Narrow"/>
          <w:color w:val="000000"/>
        </w:rPr>
      </w:pPr>
      <w:r>
        <w:rPr>
          <w:rFonts w:ascii="Arial Narrow" w:eastAsia="Arial Narrow" w:hAnsi="Arial Narrow" w:cs="Arial Narrow"/>
          <w:color w:val="000000"/>
        </w:rPr>
        <w:t>Wysokość wprowadzonych zmian na podstawie powyższych postanowień umowy nie może przekroczyć łącznie 105</w:t>
      </w:r>
      <w:r>
        <w:rPr>
          <w:rFonts w:ascii="Arial Narrow" w:eastAsia="Arial Narrow" w:hAnsi="Arial Narrow" w:cs="Arial Narrow"/>
          <w:b/>
          <w:color w:val="000000"/>
        </w:rPr>
        <w:t xml:space="preserve"> %</w:t>
      </w:r>
      <w:r>
        <w:rPr>
          <w:rFonts w:ascii="Arial Narrow" w:eastAsia="Arial Narrow" w:hAnsi="Arial Narrow" w:cs="Arial Narrow"/>
          <w:color w:val="000000"/>
        </w:rPr>
        <w:t xml:space="preserve"> wynagrodzenia brutto określonego w § 7 ust.1 umowy z chwili jej zawarcia.  </w:t>
      </w:r>
    </w:p>
    <w:p w:rsidR="006E770A" w:rsidRDefault="00EA1AEE">
      <w:pPr>
        <w:numPr>
          <w:ilvl w:val="0"/>
          <w:numId w:val="80"/>
        </w:numPr>
        <w:pBdr>
          <w:top w:val="nil"/>
          <w:left w:val="nil"/>
          <w:bottom w:val="nil"/>
          <w:right w:val="nil"/>
          <w:between w:val="nil"/>
        </w:pBdr>
        <w:tabs>
          <w:tab w:val="left" w:pos="993"/>
        </w:tabs>
        <w:ind w:left="993" w:hanging="426"/>
        <w:jc w:val="both"/>
        <w:rPr>
          <w:rFonts w:ascii="Arial Narrow" w:eastAsia="Arial Narrow" w:hAnsi="Arial Narrow" w:cs="Arial Narrow"/>
          <w:color w:val="000000"/>
        </w:rPr>
      </w:pPr>
      <w:r>
        <w:rPr>
          <w:rFonts w:ascii="Arial Narrow" w:eastAsia="Arial Narrow" w:hAnsi="Arial Narrow" w:cs="Arial Narrow"/>
          <w:color w:val="000000"/>
        </w:rPr>
        <w:t xml:space="preserve">W przypadku określonym w art. 439 ust. 3 </w:t>
      </w:r>
      <w:proofErr w:type="spellStart"/>
      <w:r>
        <w:rPr>
          <w:rFonts w:ascii="Arial Narrow" w:eastAsia="Arial Narrow" w:hAnsi="Arial Narrow" w:cs="Arial Narrow"/>
          <w:color w:val="000000"/>
        </w:rPr>
        <w:t>Pzp</w:t>
      </w:r>
      <w:proofErr w:type="spellEnd"/>
      <w:r>
        <w:rPr>
          <w:rFonts w:ascii="Arial Narrow" w:eastAsia="Arial Narrow" w:hAnsi="Arial Narrow" w:cs="Arial Narrow"/>
          <w:color w:val="000000"/>
        </w:rPr>
        <w:t xml:space="preserve"> w celu ustalenia zmiany wysokości wynagrodzenia należnego Wykonawcy, przyjmuje się zasady analogiczne do zasad określonych od pkt. 12) do pkt. 21), z zastrzeżeniem, że:</w:t>
      </w:r>
    </w:p>
    <w:p w:rsidR="006E770A" w:rsidRDefault="00EA1AEE" w:rsidP="00263DCD">
      <w:pPr>
        <w:pBdr>
          <w:top w:val="nil"/>
          <w:left w:val="nil"/>
          <w:bottom w:val="nil"/>
          <w:right w:val="nil"/>
          <w:between w:val="nil"/>
        </w:pBdr>
        <w:tabs>
          <w:tab w:val="left" w:pos="1276"/>
        </w:tabs>
        <w:ind w:left="1276"/>
        <w:jc w:val="both"/>
        <w:rPr>
          <w:rFonts w:ascii="Arial Narrow" w:eastAsia="Arial Narrow" w:hAnsi="Arial Narrow" w:cs="Arial Narrow"/>
          <w:color w:val="000000"/>
        </w:rPr>
      </w:pPr>
      <w:r>
        <w:rPr>
          <w:rFonts w:ascii="Arial Narrow" w:eastAsia="Arial Narrow" w:hAnsi="Arial Narrow" w:cs="Arial Narrow"/>
          <w:color w:val="000000"/>
        </w:rPr>
        <w:t>pierwszy wniosek o zmianę może zostać złożony nie wcześniej niż po upływie 10 miesięcy od upływu terminu składania ofert;</w:t>
      </w:r>
      <w:r w:rsidR="00263DCD">
        <w:rPr>
          <w:rFonts w:ascii="Arial Narrow" w:eastAsia="Arial Narrow" w:hAnsi="Arial Narrow" w:cs="Arial Narrow"/>
          <w:color w:val="000000"/>
        </w:rPr>
        <w:t xml:space="preserve"> </w:t>
      </w:r>
      <w:r>
        <w:rPr>
          <w:rFonts w:ascii="Arial Narrow" w:eastAsia="Arial Narrow" w:hAnsi="Arial Narrow" w:cs="Arial Narrow"/>
          <w:color w:val="000000"/>
        </w:rPr>
        <w:t xml:space="preserve">pierwsza zmiana wynagrodzenia przysługuje w przypadku gdy </w:t>
      </w:r>
      <w:r w:rsidR="00610770">
        <w:rPr>
          <w:rFonts w:ascii="Arial Narrow" w:eastAsia="Arial Narrow" w:hAnsi="Arial Narrow" w:cs="Arial Narrow"/>
          <w:color w:val="000000"/>
        </w:rPr>
        <w:t xml:space="preserve">               </w:t>
      </w:r>
      <w:r>
        <w:rPr>
          <w:rFonts w:ascii="Arial Narrow" w:eastAsia="Arial Narrow" w:hAnsi="Arial Narrow" w:cs="Arial Narrow"/>
          <w:color w:val="000000"/>
        </w:rPr>
        <w:t>z komunikatów prezesa GUS, o których mowa w pkt. 14) ogłaszanych po terminie składania ofert wynika, że łączna suma wartości zmian Wskaźników (za okres obejmujący kolejną płatność) wynosi więcej niż 4 % w stosunku do bazowego wskaźnika opublikowanego przez Prezesa GUS w dniu otwarcia ofert.</w:t>
      </w:r>
    </w:p>
    <w:p w:rsidR="006E770A" w:rsidRDefault="00EA1AEE">
      <w:pPr>
        <w:numPr>
          <w:ilvl w:val="0"/>
          <w:numId w:val="80"/>
        </w:numPr>
        <w:pBdr>
          <w:top w:val="nil"/>
          <w:left w:val="nil"/>
          <w:bottom w:val="nil"/>
          <w:right w:val="nil"/>
          <w:between w:val="nil"/>
        </w:pBdr>
        <w:tabs>
          <w:tab w:val="left" w:pos="1276"/>
        </w:tabs>
        <w:ind w:left="993" w:hanging="426"/>
        <w:jc w:val="both"/>
        <w:rPr>
          <w:rFonts w:ascii="Arial Narrow" w:eastAsia="Arial Narrow" w:hAnsi="Arial Narrow" w:cs="Arial Narrow"/>
          <w:color w:val="000000"/>
        </w:rPr>
      </w:pPr>
      <w:r>
        <w:rPr>
          <w:rFonts w:ascii="Arial Narrow" w:eastAsia="Arial Narrow" w:hAnsi="Arial Narrow" w:cs="Arial Narrow"/>
          <w:color w:val="000000"/>
        </w:rPr>
        <w:t>Wykonawca, którego wynagrodzenie zostało zmienione zgodnie z pkt. 12) ÷ pkt. 22), zobowiązany jest w terminie 30 dni od daty zawarcia z Zamawiającym aneksu, o którym mowa w pkt. 20) do zmiany wynagrodzenia przysługującego podwykonawcy, z którym zawarł umowę, w zakresie odpowiadającym zmianom cen wyrobów lub kosztów dotyczących zobowiązania podwykonawcy, jeżeli łącznie spełnione są następujące warunki:</w:t>
      </w:r>
    </w:p>
    <w:p w:rsidR="006E770A" w:rsidRDefault="00EA1AEE">
      <w:pPr>
        <w:numPr>
          <w:ilvl w:val="0"/>
          <w:numId w:val="12"/>
        </w:num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przedmiotem umowy o podwykonawstwo są roboty budowlane lub usługi; </w:t>
      </w:r>
    </w:p>
    <w:p w:rsidR="006E770A" w:rsidRDefault="00EA1AEE">
      <w:pPr>
        <w:numPr>
          <w:ilvl w:val="0"/>
          <w:numId w:val="12"/>
        </w:numPr>
        <w:pBdr>
          <w:top w:val="nil"/>
          <w:left w:val="nil"/>
          <w:bottom w:val="nil"/>
          <w:right w:val="nil"/>
          <w:between w:val="nil"/>
        </w:pBdr>
        <w:jc w:val="both"/>
        <w:rPr>
          <w:rFonts w:ascii="Arial Narrow" w:eastAsia="Arial Narrow" w:hAnsi="Arial Narrow" w:cs="Arial Narrow"/>
          <w:color w:val="000000"/>
        </w:rPr>
      </w:pPr>
      <w:r>
        <w:rPr>
          <w:rFonts w:ascii="Arial Narrow" w:eastAsia="Arial Narrow" w:hAnsi="Arial Narrow" w:cs="Arial Narrow"/>
          <w:color w:val="000000"/>
        </w:rPr>
        <w:t xml:space="preserve">okres obowiązywania umowy o podwykonawstwo przekracza 12 miesięcy. </w:t>
      </w:r>
    </w:p>
    <w:p w:rsidR="006E770A" w:rsidRDefault="00EA1AEE">
      <w:pPr>
        <w:numPr>
          <w:ilvl w:val="0"/>
          <w:numId w:val="80"/>
        </w:numPr>
        <w:pBdr>
          <w:top w:val="nil"/>
          <w:left w:val="nil"/>
          <w:bottom w:val="nil"/>
          <w:right w:val="nil"/>
          <w:between w:val="nil"/>
        </w:pBdr>
        <w:tabs>
          <w:tab w:val="left" w:pos="993"/>
          <w:tab w:val="left" w:pos="1560"/>
        </w:tabs>
        <w:ind w:left="993" w:hanging="426"/>
        <w:jc w:val="both"/>
        <w:rPr>
          <w:rFonts w:ascii="Arial Narrow" w:eastAsia="Arial Narrow" w:hAnsi="Arial Narrow" w:cs="Arial Narrow"/>
          <w:color w:val="000000"/>
        </w:rPr>
      </w:pPr>
      <w:r>
        <w:rPr>
          <w:rFonts w:ascii="Arial Narrow" w:eastAsia="Arial Narrow" w:hAnsi="Arial Narrow" w:cs="Arial Narrow"/>
          <w:color w:val="000000"/>
        </w:rPr>
        <w:t xml:space="preserve">Zasady dotyczące zmian wynagrodzenia w zakresie zmiany ceny wyrobów określone w </w:t>
      </w:r>
      <w:proofErr w:type="spellStart"/>
      <w:r>
        <w:rPr>
          <w:rFonts w:ascii="Arial Narrow" w:eastAsia="Arial Narrow" w:hAnsi="Arial Narrow" w:cs="Arial Narrow"/>
          <w:color w:val="000000"/>
        </w:rPr>
        <w:t>pkt</w:t>
      </w:r>
      <w:proofErr w:type="spellEnd"/>
      <w:r>
        <w:rPr>
          <w:rFonts w:ascii="Arial Narrow" w:eastAsia="Arial Narrow" w:hAnsi="Arial Narrow" w:cs="Arial Narrow"/>
          <w:color w:val="000000"/>
        </w:rPr>
        <w:t xml:space="preserve"> 12) -22) stosuje się odpowiednio do zmiany wynagrodzenia przysługującego podwykonawcy.</w:t>
      </w:r>
    </w:p>
    <w:p w:rsidR="006E770A" w:rsidRDefault="00EA1AEE">
      <w:pPr>
        <w:numPr>
          <w:ilvl w:val="0"/>
          <w:numId w:val="80"/>
        </w:numPr>
        <w:pBdr>
          <w:top w:val="nil"/>
          <w:left w:val="nil"/>
          <w:bottom w:val="nil"/>
          <w:right w:val="nil"/>
          <w:between w:val="nil"/>
        </w:pBdr>
        <w:tabs>
          <w:tab w:val="left" w:pos="-4536"/>
        </w:tabs>
        <w:ind w:left="993" w:hanging="426"/>
        <w:jc w:val="both"/>
        <w:rPr>
          <w:rFonts w:ascii="Arial Narrow" w:eastAsia="Arial Narrow" w:hAnsi="Arial Narrow" w:cs="Arial Narrow"/>
          <w:color w:val="000000"/>
        </w:rPr>
      </w:pPr>
      <w:r>
        <w:rPr>
          <w:rFonts w:ascii="Arial Narrow" w:eastAsia="Arial Narrow" w:hAnsi="Arial Narrow" w:cs="Arial Narrow"/>
          <w:color w:val="000000"/>
        </w:rPr>
        <w:t xml:space="preserve">Zamawiający dopuszcza zmianę Umowy w zakresie wynagrodzenia umownego w przypadku zmiany stawki podatku od towarów i usług oraz podatku akcyzowego, przy czym zmiana wynagrodzenia będzie dotyczyła wynagrodzenia za część usług wykonywanych po dacie wejścia w życie przepisów stanowiących o zmianie stawki VAT oraz podatku akcyzowego, pod warunkiem, że </w:t>
      </w:r>
      <w:r>
        <w:rPr>
          <w:rFonts w:ascii="Arial Narrow" w:eastAsia="Arial Narrow" w:hAnsi="Arial Narrow" w:cs="Arial Narrow"/>
          <w:color w:val="000000"/>
          <w:highlight w:val="white"/>
        </w:rPr>
        <w:t>zmiany te będą miały wpływ na koszty wykonania zamówienia przez wykonawcę.</w:t>
      </w:r>
    </w:p>
    <w:p w:rsidR="006E770A" w:rsidRDefault="006E770A">
      <w:pPr>
        <w:pBdr>
          <w:top w:val="nil"/>
          <w:left w:val="nil"/>
          <w:bottom w:val="nil"/>
          <w:right w:val="nil"/>
          <w:between w:val="nil"/>
        </w:pBdr>
        <w:tabs>
          <w:tab w:val="left" w:pos="1560"/>
        </w:tabs>
        <w:jc w:val="both"/>
        <w:rPr>
          <w:rFonts w:ascii="Arial Narrow" w:eastAsia="Arial Narrow" w:hAnsi="Arial Narrow" w:cs="Arial Narrow"/>
          <w:color w:val="000000"/>
          <w:sz w:val="10"/>
          <w:szCs w:val="10"/>
        </w:rPr>
      </w:pPr>
    </w:p>
    <w:p w:rsidR="006E770A" w:rsidRDefault="00EA1AEE">
      <w:pPr>
        <w:pBdr>
          <w:top w:val="nil"/>
          <w:left w:val="nil"/>
          <w:bottom w:val="nil"/>
          <w:right w:val="nil"/>
          <w:between w:val="nil"/>
        </w:pBdr>
        <w:tabs>
          <w:tab w:val="left" w:pos="851"/>
        </w:tabs>
        <w:jc w:val="both"/>
        <w:rPr>
          <w:rFonts w:ascii="Arial Narrow" w:eastAsia="Arial Narrow" w:hAnsi="Arial Narrow" w:cs="Arial Narrow"/>
          <w:color w:val="000000"/>
          <w:u w:val="single"/>
        </w:rPr>
      </w:pPr>
      <w:r>
        <w:rPr>
          <w:rFonts w:ascii="Arial Narrow" w:eastAsia="Arial Narrow" w:hAnsi="Arial Narrow" w:cs="Arial Narrow"/>
          <w:color w:val="000000"/>
        </w:rPr>
        <w:t xml:space="preserve">  </w:t>
      </w:r>
      <w:r>
        <w:rPr>
          <w:rFonts w:ascii="Arial Narrow" w:eastAsia="Arial Narrow" w:hAnsi="Arial Narrow" w:cs="Arial Narrow"/>
          <w:color w:val="000000"/>
          <w:u w:val="single"/>
        </w:rPr>
        <w:t>14. Dopuszcza się możliwość zmiany terminu realizacji robót budowlanych w przypadku:</w:t>
      </w:r>
    </w:p>
    <w:p w:rsidR="006E770A" w:rsidRDefault="00610770">
      <w:pPr>
        <w:numPr>
          <w:ilvl w:val="0"/>
          <w:numId w:val="63"/>
        </w:numPr>
        <w:pBdr>
          <w:top w:val="nil"/>
          <w:left w:val="nil"/>
          <w:bottom w:val="nil"/>
          <w:right w:val="nil"/>
          <w:between w:val="nil"/>
        </w:pBdr>
        <w:tabs>
          <w:tab w:val="left" w:pos="851"/>
          <w:tab w:val="left" w:pos="28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     </w:t>
      </w:r>
      <w:r w:rsidR="00EA1AEE">
        <w:rPr>
          <w:rFonts w:ascii="Arial Narrow" w:eastAsia="Arial Narrow" w:hAnsi="Arial Narrow" w:cs="Arial Narrow"/>
          <w:color w:val="000000"/>
        </w:rPr>
        <w:t>wystąpienia wykopalisk archeologicznych uniemożliwiających wykonanie robót - możliwa jest zmiana terminu wykonania przedmiotu umowy o ilość dni nieprzekraczających czasu wstrzymania całości lub części robót z tego tytułu,</w:t>
      </w:r>
    </w:p>
    <w:p w:rsidR="006E770A" w:rsidRDefault="00610770">
      <w:pPr>
        <w:numPr>
          <w:ilvl w:val="0"/>
          <w:numId w:val="63"/>
        </w:numPr>
        <w:pBdr>
          <w:top w:val="nil"/>
          <w:left w:val="nil"/>
          <w:bottom w:val="nil"/>
          <w:right w:val="nil"/>
          <w:between w:val="nil"/>
        </w:pBdr>
        <w:tabs>
          <w:tab w:val="left" w:pos="851"/>
          <w:tab w:val="left" w:pos="28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    </w:t>
      </w:r>
      <w:r w:rsidR="00EA1AEE">
        <w:rPr>
          <w:rFonts w:ascii="Arial Narrow" w:eastAsia="Arial Narrow" w:hAnsi="Arial Narrow" w:cs="Arial Narrow"/>
          <w:color w:val="000000"/>
        </w:rPr>
        <w:t>szczególnie niesprzyjających warunków atmosferycznych uniemożliwiających prowadzenie robót budowlanych, przeprowadzanie prób i sprawdzeń, dokonywanie odbiorów (poza warunkami charakterystycznymi dla danej pory roku) pomimo dołożenia przez Wykonawcę wszelkich starań, aby roboty/dostawy lub próby lub sprawdzenia lub odbiory mogły zostać zrealizowane. Na tą okoliczność Kierownik Budowy sporządzi wpis do Dziennika Budowy/Robót, który zostanie potwierdzony przez Nadzór Inwestorski – możliwa jest zmiana terminu wykonania przedmiotu umowy o ilość dni nieprzekraczających okresu trwania przeszkody z uwzględnieniem reżimu technologicznego. Jednocześnie Wykonawca nie może się domagać od Zamawiającego przedłużenia terminu realizacji Zamówienia z uwagi na niekorzystne warunki atmosferyczne panujące w okresie zimowym i powodujące konieczność wstrzymania bądź przerwania robót, ze względu na określoną technologię wykonania robót,</w:t>
      </w:r>
    </w:p>
    <w:p w:rsidR="006E770A" w:rsidRDefault="00610770">
      <w:pPr>
        <w:numPr>
          <w:ilvl w:val="0"/>
          <w:numId w:val="63"/>
        </w:numPr>
        <w:pBdr>
          <w:top w:val="nil"/>
          <w:left w:val="nil"/>
          <w:bottom w:val="nil"/>
          <w:right w:val="nil"/>
          <w:between w:val="nil"/>
        </w:pBdr>
        <w:tabs>
          <w:tab w:val="left" w:pos="851"/>
          <w:tab w:val="left" w:pos="28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     </w:t>
      </w:r>
      <w:r w:rsidR="00EA1AEE">
        <w:rPr>
          <w:rFonts w:ascii="Arial Narrow" w:eastAsia="Arial Narrow" w:hAnsi="Arial Narrow" w:cs="Arial Narrow"/>
          <w:color w:val="000000"/>
        </w:rPr>
        <w:t xml:space="preserve">odmiennych od przyjętych w Dokumentacji Projektowej warunków geologicznych, które będą miały wpływ na Harmonogram rzeczowo-finansowy i termin wykonania przedmiotu umowy – możliwa jest zmiana terminu wykonania przedmiotu umowy o ilość dni nieprzekraczających czasu na opracowanie rozwiązania projektowego oraz uzyskanie niezbędnych zezwoleń lub decyzji lub uzgodnień lub wytycznych lub warunków technicznych oraz na wykonanie robót naprawczych, wzmocnienia konstrukcji lub innych koniecznych do wykonania czynności, robót lub dostaw </w:t>
      </w:r>
      <w:r>
        <w:rPr>
          <w:rFonts w:ascii="Arial Narrow" w:eastAsia="Arial Narrow" w:hAnsi="Arial Narrow" w:cs="Arial Narrow"/>
          <w:color w:val="000000"/>
        </w:rPr>
        <w:t xml:space="preserve">                    </w:t>
      </w:r>
      <w:r w:rsidR="00EA1AEE">
        <w:rPr>
          <w:rFonts w:ascii="Arial Narrow" w:eastAsia="Arial Narrow" w:hAnsi="Arial Narrow" w:cs="Arial Narrow"/>
          <w:color w:val="000000"/>
        </w:rPr>
        <w:t>z montażem wynikających z odmiennych od przyjętych w dokumentacji projektowej warunków geologicznych,</w:t>
      </w:r>
    </w:p>
    <w:p w:rsidR="006E770A" w:rsidRDefault="00610770">
      <w:pPr>
        <w:numPr>
          <w:ilvl w:val="0"/>
          <w:numId w:val="63"/>
        </w:numPr>
        <w:pBdr>
          <w:top w:val="nil"/>
          <w:left w:val="nil"/>
          <w:bottom w:val="nil"/>
          <w:right w:val="nil"/>
          <w:between w:val="nil"/>
        </w:pBdr>
        <w:tabs>
          <w:tab w:val="left" w:pos="851"/>
          <w:tab w:val="left" w:pos="28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     </w:t>
      </w:r>
      <w:r w:rsidR="00EA1AEE">
        <w:rPr>
          <w:rFonts w:ascii="Arial Narrow" w:eastAsia="Arial Narrow" w:hAnsi="Arial Narrow" w:cs="Arial Narrow"/>
          <w:color w:val="000000"/>
        </w:rPr>
        <w:t>odmiennych od przyjętych w Dokumentacji Projektowej  warunków terenowych (zagospodarowania terenu), w szczególności istnienie podziemnych urządzeń, sieci uzbrojenia, instalacji lub obiektów infrastrukturalnych – możliwa jest zmiana terminu wykonania przedmiotu umowy o ilość dni nieprzekraczających czasu na opracowanie rozwiązania projektowego oraz uzyskanie niezbędnych zezwoleń lub decyzji lub uzgodnień lub wytycznych lub warunków technicznych oraz na wykonanie robót naprawczych, wzmocnienia konstrukcji lub innych koniecznych do wykonania czynności, robót wynikających z odmiennych od przyjętych w dokumentacji projektowej warunków terenowych;</w:t>
      </w:r>
    </w:p>
    <w:p w:rsidR="006E770A" w:rsidRDefault="00610770">
      <w:pPr>
        <w:numPr>
          <w:ilvl w:val="0"/>
          <w:numId w:val="63"/>
        </w:numPr>
        <w:pBdr>
          <w:top w:val="nil"/>
          <w:left w:val="nil"/>
          <w:bottom w:val="nil"/>
          <w:right w:val="nil"/>
          <w:between w:val="nil"/>
        </w:pBdr>
        <w:tabs>
          <w:tab w:val="left" w:pos="851"/>
          <w:tab w:val="left" w:pos="28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     </w:t>
      </w:r>
      <w:r w:rsidR="00EA1AEE">
        <w:rPr>
          <w:rFonts w:ascii="Arial Narrow" w:eastAsia="Arial Narrow" w:hAnsi="Arial Narrow" w:cs="Arial Narrow"/>
          <w:color w:val="000000"/>
        </w:rPr>
        <w:t xml:space="preserve">wstrzymanie przez Zamawiającego prowadzenia Robót nie wynikające z okoliczności leżących po stronie Wykonawcy (nie dotyczy okoliczności wstrzymania Robót przez Inspektorów Nadzoru Inwestorskiego w przypadku stwierdzenia nieprawidłowości zawinionych przez Wykonawcę </w:t>
      </w:r>
      <w:r>
        <w:rPr>
          <w:rFonts w:ascii="Arial Narrow" w:eastAsia="Arial Narrow" w:hAnsi="Arial Narrow" w:cs="Arial Narrow"/>
          <w:color w:val="000000"/>
        </w:rPr>
        <w:t xml:space="preserve">                  </w:t>
      </w:r>
      <w:r w:rsidR="00EA1AEE">
        <w:rPr>
          <w:rFonts w:ascii="Arial Narrow" w:eastAsia="Arial Narrow" w:hAnsi="Arial Narrow" w:cs="Arial Narrow"/>
          <w:color w:val="000000"/>
        </w:rPr>
        <w:t>a w szczególności gdy ujawniły się nieprawidłowości w jakości, technologii robót, wyrobów) – możliwa jest zmiana terminu wykonania przedmiotu umowy o ilość dni nieprzekraczających czasu wstrzymania całości lub części robót z tego tytułu;</w:t>
      </w:r>
    </w:p>
    <w:p w:rsidR="006E770A" w:rsidRDefault="00610770">
      <w:pPr>
        <w:numPr>
          <w:ilvl w:val="0"/>
          <w:numId w:val="63"/>
        </w:numPr>
        <w:pBdr>
          <w:top w:val="nil"/>
          <w:left w:val="nil"/>
          <w:bottom w:val="nil"/>
          <w:right w:val="nil"/>
          <w:between w:val="nil"/>
        </w:pBdr>
        <w:tabs>
          <w:tab w:val="left" w:pos="851"/>
          <w:tab w:val="left" w:pos="28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     </w:t>
      </w:r>
      <w:r w:rsidR="00EA1AEE">
        <w:rPr>
          <w:rFonts w:ascii="Arial Narrow" w:eastAsia="Arial Narrow" w:hAnsi="Arial Narrow" w:cs="Arial Narrow"/>
          <w:color w:val="000000"/>
        </w:rPr>
        <w:t>wystąpienia konieczności wykonania robót dodatkowych lub podobnych mających wpływ na zmianę terminu- możliwa jest zmiana terminu wykonania o czas niezbędny do wykonania tych robót;</w:t>
      </w:r>
    </w:p>
    <w:p w:rsidR="006E770A" w:rsidRDefault="00610770">
      <w:pPr>
        <w:numPr>
          <w:ilvl w:val="0"/>
          <w:numId w:val="63"/>
        </w:numPr>
        <w:pBdr>
          <w:top w:val="nil"/>
          <w:left w:val="nil"/>
          <w:bottom w:val="nil"/>
          <w:right w:val="nil"/>
          <w:between w:val="nil"/>
        </w:pBdr>
        <w:tabs>
          <w:tab w:val="left" w:pos="851"/>
          <w:tab w:val="left" w:pos="28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     </w:t>
      </w:r>
      <w:r w:rsidR="00EA1AEE">
        <w:rPr>
          <w:rFonts w:ascii="Arial Narrow" w:eastAsia="Arial Narrow" w:hAnsi="Arial Narrow" w:cs="Arial Narrow"/>
          <w:color w:val="000000"/>
        </w:rPr>
        <w:t>wystąpienia konieczności wprowadzenia zmian do przedmiotu umowy na skutek wydanych decyzji administracyjnych lub wymogu uzyskania decyzji lub uzgodnienia pod warunkiem wprowadzenia określonej modyfikacji -– możliwa jest zmiana terminu wykonania przedmiotu umowy o ilość dni nieprzekraczających czasu wstrzymania całości lub części robót z tego tytułu;</w:t>
      </w:r>
    </w:p>
    <w:p w:rsidR="006E770A" w:rsidRDefault="00610770">
      <w:pPr>
        <w:numPr>
          <w:ilvl w:val="0"/>
          <w:numId w:val="63"/>
        </w:numPr>
        <w:pBdr>
          <w:top w:val="nil"/>
          <w:left w:val="nil"/>
          <w:bottom w:val="nil"/>
          <w:right w:val="nil"/>
          <w:between w:val="nil"/>
        </w:pBdr>
        <w:tabs>
          <w:tab w:val="left" w:pos="851"/>
          <w:tab w:val="left" w:pos="28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     </w:t>
      </w:r>
      <w:r w:rsidR="00EA1AEE">
        <w:rPr>
          <w:rFonts w:ascii="Arial Narrow" w:eastAsia="Arial Narrow" w:hAnsi="Arial Narrow" w:cs="Arial Narrow"/>
          <w:color w:val="000000"/>
        </w:rPr>
        <w:t xml:space="preserve">wystąpienia problemów z uzyskaniem decyzji administracyjnych, uzgodnień i uzyskania opinii, przy dołożeniu należytej staranności ze strony Wykonawcy-możliwa jest zmiana terminu wykonania przedmiotu Kontraktu o ilość dni nieprzekraczających czasu wstrzymania całości lub części robót </w:t>
      </w:r>
      <w:r>
        <w:rPr>
          <w:rFonts w:ascii="Arial Narrow" w:eastAsia="Arial Narrow" w:hAnsi="Arial Narrow" w:cs="Arial Narrow"/>
          <w:color w:val="000000"/>
        </w:rPr>
        <w:t xml:space="preserve">             </w:t>
      </w:r>
      <w:r w:rsidR="00EA1AEE">
        <w:rPr>
          <w:rFonts w:ascii="Arial Narrow" w:eastAsia="Arial Narrow" w:hAnsi="Arial Narrow" w:cs="Arial Narrow"/>
          <w:color w:val="000000"/>
        </w:rPr>
        <w:t>z tego tytułu,</w:t>
      </w:r>
    </w:p>
    <w:p w:rsidR="006E770A" w:rsidRDefault="00610770">
      <w:pPr>
        <w:numPr>
          <w:ilvl w:val="0"/>
          <w:numId w:val="63"/>
        </w:numPr>
        <w:pBdr>
          <w:top w:val="nil"/>
          <w:left w:val="nil"/>
          <w:bottom w:val="nil"/>
          <w:right w:val="nil"/>
          <w:between w:val="nil"/>
        </w:pBdr>
        <w:tabs>
          <w:tab w:val="left" w:pos="851"/>
          <w:tab w:val="left" w:pos="28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     </w:t>
      </w:r>
      <w:r w:rsidR="00EA1AEE">
        <w:rPr>
          <w:rFonts w:ascii="Arial Narrow" w:eastAsia="Arial Narrow" w:hAnsi="Arial Narrow" w:cs="Arial Narrow"/>
          <w:color w:val="000000"/>
        </w:rPr>
        <w:t>zawieszenia robót przez organy nadzoru budowlanego z przyczyn niezależnych od Wykonawcy- możliwa jest zmiana terminu wykonania przedmiotu umowy o ilość dni nieprzekraczających czasu wstrzymania całości lub części robót z tego tytułu;</w:t>
      </w:r>
    </w:p>
    <w:p w:rsidR="006E770A" w:rsidRDefault="00EA1AEE">
      <w:pPr>
        <w:numPr>
          <w:ilvl w:val="0"/>
          <w:numId w:val="63"/>
        </w:numPr>
        <w:pBdr>
          <w:top w:val="nil"/>
          <w:left w:val="nil"/>
          <w:bottom w:val="nil"/>
          <w:right w:val="nil"/>
          <w:between w:val="nil"/>
        </w:pBdr>
        <w:tabs>
          <w:tab w:val="left" w:pos="851"/>
          <w:tab w:val="left" w:pos="28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działania osób trzecich, niezależnych od Wykonawcy i Zamawiającego, które to działania uniemożliwiają wykonanie lub kontynuacje prac</w:t>
      </w:r>
      <w:r w:rsidR="00610770">
        <w:rPr>
          <w:rFonts w:ascii="Arial Narrow" w:eastAsia="Arial Narrow" w:hAnsi="Arial Narrow" w:cs="Arial Narrow"/>
          <w:color w:val="000000"/>
        </w:rPr>
        <w:t xml:space="preserve"> </w:t>
      </w:r>
      <w:r>
        <w:rPr>
          <w:rFonts w:ascii="Arial Narrow" w:eastAsia="Arial Narrow" w:hAnsi="Arial Narrow" w:cs="Arial Narrow"/>
          <w:color w:val="000000"/>
        </w:rPr>
        <w:t xml:space="preserve">– możliwa jest zmiana terminu wykonania przedmiotu umowy o ilość dni nieprzekraczających czasu wstrzymania całości lub części robót </w:t>
      </w:r>
      <w:r w:rsidR="00610770">
        <w:rPr>
          <w:rFonts w:ascii="Arial Narrow" w:eastAsia="Arial Narrow" w:hAnsi="Arial Narrow" w:cs="Arial Narrow"/>
          <w:color w:val="000000"/>
        </w:rPr>
        <w:t xml:space="preserve">               </w:t>
      </w:r>
      <w:r>
        <w:rPr>
          <w:rFonts w:ascii="Arial Narrow" w:eastAsia="Arial Narrow" w:hAnsi="Arial Narrow" w:cs="Arial Narrow"/>
          <w:color w:val="000000"/>
        </w:rPr>
        <w:t>z tego tytułu;</w:t>
      </w:r>
    </w:p>
    <w:p w:rsidR="006E770A" w:rsidRDefault="00EA1AEE">
      <w:pPr>
        <w:numPr>
          <w:ilvl w:val="0"/>
          <w:numId w:val="63"/>
        </w:numPr>
        <w:pBdr>
          <w:top w:val="nil"/>
          <w:left w:val="nil"/>
          <w:bottom w:val="nil"/>
          <w:right w:val="nil"/>
          <w:between w:val="nil"/>
        </w:pBdr>
        <w:tabs>
          <w:tab w:val="left" w:pos="851"/>
          <w:tab w:val="left" w:pos="28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zmiany regulacji prawnych obowiązujących po dniu zawarcia umowy;</w:t>
      </w:r>
    </w:p>
    <w:p w:rsidR="006E770A" w:rsidRDefault="00EA1AEE">
      <w:pPr>
        <w:numPr>
          <w:ilvl w:val="0"/>
          <w:numId w:val="63"/>
        </w:numPr>
        <w:pBdr>
          <w:top w:val="nil"/>
          <w:left w:val="nil"/>
          <w:bottom w:val="nil"/>
          <w:right w:val="nil"/>
          <w:between w:val="nil"/>
        </w:pBdr>
        <w:tabs>
          <w:tab w:val="left" w:pos="851"/>
          <w:tab w:val="left" w:pos="28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zmiany terminu dokonania prób końcowych i wniosków o dokonanie prób dodatkowych nieobjętych umową - możliwa jest zmiana terminu wykonania przedmiotu Kontraktu o ilość dni nieprzekraczających czasu wstrzymania całości lub części robót z tego tytułu;</w:t>
      </w:r>
    </w:p>
    <w:p w:rsidR="006E770A" w:rsidRDefault="00EA1AEE">
      <w:pPr>
        <w:numPr>
          <w:ilvl w:val="0"/>
          <w:numId w:val="63"/>
        </w:numPr>
        <w:pBdr>
          <w:top w:val="nil"/>
          <w:left w:val="nil"/>
          <w:bottom w:val="nil"/>
          <w:right w:val="nil"/>
          <w:between w:val="nil"/>
        </w:pBdr>
        <w:tabs>
          <w:tab w:val="left" w:pos="851"/>
          <w:tab w:val="left" w:pos="28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wystąpieniu „siły wyższej” opisanej w § 14 poniżej - możliwa jest zmiana terminu wykonania przedmiotu Kontraktu o ilość dni nieprzekraczających czasu wstrzymania całości lub części robót </w:t>
      </w:r>
      <w:r w:rsidR="00610770">
        <w:rPr>
          <w:rFonts w:ascii="Arial Narrow" w:eastAsia="Arial Narrow" w:hAnsi="Arial Narrow" w:cs="Arial Narrow"/>
          <w:color w:val="000000"/>
        </w:rPr>
        <w:t xml:space="preserve">             </w:t>
      </w:r>
      <w:r>
        <w:rPr>
          <w:rFonts w:ascii="Arial Narrow" w:eastAsia="Arial Narrow" w:hAnsi="Arial Narrow" w:cs="Arial Narrow"/>
          <w:color w:val="000000"/>
        </w:rPr>
        <w:t>z tego tytułu;</w:t>
      </w:r>
    </w:p>
    <w:p w:rsidR="006E770A" w:rsidRDefault="00EA1AEE">
      <w:pPr>
        <w:numPr>
          <w:ilvl w:val="0"/>
          <w:numId w:val="63"/>
        </w:numPr>
        <w:pBdr>
          <w:top w:val="nil"/>
          <w:left w:val="nil"/>
          <w:bottom w:val="nil"/>
          <w:right w:val="nil"/>
          <w:between w:val="nil"/>
        </w:pBdr>
        <w:tabs>
          <w:tab w:val="left" w:pos="851"/>
          <w:tab w:val="left" w:pos="28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wystąpienia okoliczności określonych w ust. 13 pkt. 2) i 3) niniejszego paragrafu, które stanowią podstawę do zmiany wynagrodzenia Wykonawcy - możliwa jest zmiana terminu wykonania przedmiotu Kontraktu o ilość dni nieprzekraczających czasu na wykonanie robót/dostaw/usług dodatkowych/podobnych/zamiennych;</w:t>
      </w:r>
    </w:p>
    <w:p w:rsidR="006E770A" w:rsidRDefault="00EA1AEE">
      <w:pPr>
        <w:numPr>
          <w:ilvl w:val="0"/>
          <w:numId w:val="63"/>
        </w:numPr>
        <w:pBdr>
          <w:top w:val="nil"/>
          <w:left w:val="nil"/>
          <w:bottom w:val="nil"/>
          <w:right w:val="nil"/>
          <w:between w:val="nil"/>
        </w:pBdr>
        <w:tabs>
          <w:tab w:val="left" w:pos="851"/>
          <w:tab w:val="left" w:pos="28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w przypadku gdy przyczyny opóźnienia w realizacji przedmiotu umowy wynikają z działania, zaniechania lub opóźnienia ze strony Zamawiającego-</w:t>
      </w:r>
      <w:r>
        <w:rPr>
          <w:rFonts w:ascii="Arial" w:eastAsia="Arial" w:hAnsi="Arial" w:cs="Arial"/>
          <w:color w:val="000000"/>
          <w:sz w:val="22"/>
          <w:szCs w:val="22"/>
        </w:rPr>
        <w:t xml:space="preserve"> </w:t>
      </w:r>
      <w:r>
        <w:rPr>
          <w:rFonts w:ascii="Arial Narrow" w:eastAsia="Arial Narrow" w:hAnsi="Arial Narrow" w:cs="Arial Narrow"/>
          <w:color w:val="000000"/>
        </w:rPr>
        <w:t>termin ten może ulec przedłużeniu nie dłużej, niż o czas trwania tych okoliczności;</w:t>
      </w:r>
    </w:p>
    <w:p w:rsidR="006E770A" w:rsidRDefault="00EA1AEE">
      <w:pPr>
        <w:numPr>
          <w:ilvl w:val="0"/>
          <w:numId w:val="63"/>
        </w:numPr>
        <w:tabs>
          <w:tab w:val="left" w:pos="1134"/>
        </w:tabs>
        <w:ind w:left="1134" w:hanging="566"/>
        <w:jc w:val="both"/>
        <w:rPr>
          <w:rFonts w:ascii="Arial Narrow" w:eastAsia="Arial Narrow" w:hAnsi="Arial Narrow" w:cs="Arial Narrow"/>
        </w:rPr>
      </w:pPr>
      <w:r>
        <w:rPr>
          <w:rFonts w:ascii="Arial Narrow" w:eastAsia="Arial Narrow" w:hAnsi="Arial Narrow" w:cs="Arial Narrow"/>
        </w:rPr>
        <w:t>odwołania w wyniku postępowania przetargowego-</w:t>
      </w:r>
      <w:r>
        <w:rPr>
          <w:rFonts w:ascii="Arial" w:eastAsia="Arial" w:hAnsi="Arial" w:cs="Arial"/>
        </w:rPr>
        <w:t xml:space="preserve"> </w:t>
      </w:r>
      <w:r>
        <w:rPr>
          <w:rFonts w:ascii="Arial Narrow" w:eastAsia="Arial Narrow" w:hAnsi="Arial Narrow" w:cs="Arial Narrow"/>
        </w:rPr>
        <w:t>termin ten może ulec przedłużeniu nie dłużej, niż o czas trwania tej okoliczności.</w:t>
      </w:r>
    </w:p>
    <w:p w:rsidR="006E770A" w:rsidRDefault="00EA1AEE">
      <w:pPr>
        <w:pBdr>
          <w:top w:val="nil"/>
          <w:left w:val="nil"/>
          <w:bottom w:val="nil"/>
          <w:right w:val="nil"/>
          <w:between w:val="nil"/>
        </w:pBdr>
        <w:tabs>
          <w:tab w:val="left" w:pos="851"/>
          <w:tab w:val="left" w:pos="567"/>
        </w:tabs>
        <w:spacing w:before="120"/>
        <w:jc w:val="both"/>
        <w:rPr>
          <w:rFonts w:ascii="Arial Narrow" w:eastAsia="Arial Narrow" w:hAnsi="Arial Narrow" w:cs="Arial Narrow"/>
          <w:color w:val="000000"/>
          <w:u w:val="single"/>
        </w:rPr>
      </w:pPr>
      <w:r>
        <w:rPr>
          <w:rFonts w:ascii="Arial Narrow" w:eastAsia="Arial Narrow" w:hAnsi="Arial Narrow" w:cs="Arial Narrow"/>
          <w:color w:val="000000"/>
        </w:rPr>
        <w:t xml:space="preserve">15.   </w:t>
      </w:r>
      <w:r>
        <w:rPr>
          <w:rFonts w:ascii="Arial Narrow" w:eastAsia="Arial Narrow" w:hAnsi="Arial Narrow" w:cs="Arial Narrow"/>
          <w:color w:val="000000"/>
          <w:u w:val="single"/>
        </w:rPr>
        <w:t xml:space="preserve">Dopuszcza się zmianę osób odpowiedzialnych za wykonanie przedmiotu umowy, przedstawionych </w:t>
      </w:r>
      <w:r>
        <w:rPr>
          <w:rFonts w:ascii="Arial Narrow" w:eastAsia="Arial Narrow" w:hAnsi="Arial Narrow" w:cs="Arial Narrow"/>
          <w:color w:val="000000"/>
          <w:u w:val="single"/>
        </w:rPr>
        <w:br/>
      </w:r>
      <w:r>
        <w:rPr>
          <w:rFonts w:ascii="Arial Narrow" w:eastAsia="Arial Narrow" w:hAnsi="Arial Narrow" w:cs="Arial Narrow"/>
          <w:color w:val="000000"/>
        </w:rPr>
        <w:tab/>
      </w:r>
      <w:r>
        <w:rPr>
          <w:rFonts w:ascii="Arial Narrow" w:eastAsia="Arial Narrow" w:hAnsi="Arial Narrow" w:cs="Arial Narrow"/>
          <w:color w:val="000000"/>
          <w:u w:val="single"/>
        </w:rPr>
        <w:t>w ofercie, w następujących przypadkach:</w:t>
      </w:r>
    </w:p>
    <w:p w:rsidR="006E770A" w:rsidRDefault="00EA1AEE">
      <w:pPr>
        <w:numPr>
          <w:ilvl w:val="0"/>
          <w:numId w:val="15"/>
        </w:numPr>
        <w:tabs>
          <w:tab w:val="left" w:pos="1134"/>
        </w:tabs>
        <w:jc w:val="both"/>
        <w:rPr>
          <w:rFonts w:ascii="Arial Narrow" w:eastAsia="Arial Narrow" w:hAnsi="Arial Narrow" w:cs="Arial Narrow"/>
        </w:rPr>
      </w:pPr>
      <w:r>
        <w:rPr>
          <w:rFonts w:ascii="Arial Narrow" w:eastAsia="Arial Narrow" w:hAnsi="Arial Narrow" w:cs="Arial Narrow"/>
        </w:rPr>
        <w:t>śmierci, przewlekłej choroby lub innego zdarzenia losowego,</w:t>
      </w:r>
    </w:p>
    <w:p w:rsidR="006E770A" w:rsidRDefault="00EA1AEE">
      <w:pPr>
        <w:numPr>
          <w:ilvl w:val="0"/>
          <w:numId w:val="15"/>
        </w:numPr>
        <w:tabs>
          <w:tab w:val="left" w:pos="1134"/>
        </w:tabs>
        <w:jc w:val="both"/>
        <w:rPr>
          <w:rFonts w:ascii="Arial Narrow" w:eastAsia="Arial Narrow" w:hAnsi="Arial Narrow" w:cs="Arial Narrow"/>
        </w:rPr>
      </w:pPr>
      <w:r>
        <w:rPr>
          <w:rFonts w:ascii="Arial Narrow" w:eastAsia="Arial Narrow" w:hAnsi="Arial Narrow" w:cs="Arial Narrow"/>
        </w:rPr>
        <w:t>pisemnej rezygnacji tych osób z wykonywania swoich obowiązków,</w:t>
      </w:r>
    </w:p>
    <w:p w:rsidR="006E770A" w:rsidRDefault="00EA1AEE">
      <w:pPr>
        <w:numPr>
          <w:ilvl w:val="0"/>
          <w:numId w:val="15"/>
        </w:numPr>
        <w:tabs>
          <w:tab w:val="left" w:pos="1134"/>
        </w:tabs>
        <w:jc w:val="both"/>
        <w:rPr>
          <w:rFonts w:ascii="Arial Narrow" w:eastAsia="Arial Narrow" w:hAnsi="Arial Narrow" w:cs="Arial Narrow"/>
        </w:rPr>
      </w:pPr>
      <w:r>
        <w:rPr>
          <w:rFonts w:ascii="Arial Narrow" w:eastAsia="Arial Narrow" w:hAnsi="Arial Narrow" w:cs="Arial Narrow"/>
        </w:rPr>
        <w:t>niewywiązywania się osób z obowiązków wynikających z umowy.</w:t>
      </w:r>
    </w:p>
    <w:p w:rsidR="006E770A" w:rsidRDefault="00EA1AEE">
      <w:pPr>
        <w:pBdr>
          <w:top w:val="nil"/>
          <w:left w:val="nil"/>
          <w:bottom w:val="nil"/>
          <w:right w:val="nil"/>
          <w:between w:val="nil"/>
        </w:pBdr>
        <w:tabs>
          <w:tab w:val="left" w:pos="851"/>
          <w:tab w:val="left" w:pos="567"/>
        </w:tabs>
        <w:ind w:left="567"/>
        <w:jc w:val="both"/>
        <w:rPr>
          <w:rFonts w:ascii="Arial Narrow" w:eastAsia="Arial Narrow" w:hAnsi="Arial Narrow" w:cs="Arial Narrow"/>
          <w:color w:val="000000"/>
        </w:rPr>
      </w:pPr>
      <w:r>
        <w:rPr>
          <w:rFonts w:ascii="Arial Narrow" w:eastAsia="Arial Narrow" w:hAnsi="Arial Narrow" w:cs="Arial Narrow"/>
          <w:color w:val="000000"/>
        </w:rPr>
        <w:t>W przypadku przedmiotowej zmiany Wykonawca winien wykazać, iż nowo wskazana osoba posiada kompetencje nie mniejsze niż osoba zastępowana.</w:t>
      </w:r>
    </w:p>
    <w:p w:rsidR="006E770A" w:rsidRDefault="00EA1AEE">
      <w:pPr>
        <w:pBdr>
          <w:top w:val="nil"/>
          <w:left w:val="nil"/>
          <w:bottom w:val="nil"/>
          <w:right w:val="nil"/>
          <w:between w:val="nil"/>
        </w:pBdr>
        <w:tabs>
          <w:tab w:val="left" w:pos="851"/>
          <w:tab w:val="left" w:pos="567"/>
        </w:tabs>
        <w:ind w:left="567"/>
        <w:jc w:val="both"/>
        <w:rPr>
          <w:rFonts w:ascii="Arial Narrow" w:eastAsia="Arial Narrow" w:hAnsi="Arial Narrow" w:cs="Arial Narrow"/>
          <w:color w:val="000000"/>
        </w:rPr>
      </w:pPr>
      <w:r>
        <w:rPr>
          <w:rFonts w:ascii="Arial Narrow" w:eastAsia="Arial Narrow" w:hAnsi="Arial Narrow" w:cs="Arial Narrow"/>
          <w:color w:val="000000"/>
        </w:rPr>
        <w:t xml:space="preserve">Wykonawca jest zobowiązany zmienić osobę odpowiedzialną za wykonanie przedmiotu umowy zgodnie </w:t>
      </w:r>
      <w:r>
        <w:rPr>
          <w:rFonts w:ascii="Arial Narrow" w:eastAsia="Arial Narrow" w:hAnsi="Arial Narrow" w:cs="Arial Narrow"/>
          <w:color w:val="000000"/>
        </w:rPr>
        <w:br/>
        <w:t>z żądaniem Zamawiającego w terminie wskazanym we wniosku Zamawiającego.</w:t>
      </w:r>
    </w:p>
    <w:p w:rsidR="006E770A" w:rsidRPr="00AC1B5F" w:rsidRDefault="00EA1AEE" w:rsidP="00AC1B5F">
      <w:pPr>
        <w:pStyle w:val="Akapitzlist"/>
        <w:numPr>
          <w:ilvl w:val="0"/>
          <w:numId w:val="28"/>
        </w:numPr>
        <w:pBdr>
          <w:top w:val="nil"/>
          <w:left w:val="nil"/>
          <w:bottom w:val="nil"/>
          <w:right w:val="nil"/>
          <w:between w:val="nil"/>
        </w:pBdr>
        <w:tabs>
          <w:tab w:val="left" w:pos="851"/>
          <w:tab w:val="left" w:pos="567"/>
        </w:tabs>
        <w:spacing w:before="120"/>
        <w:jc w:val="both"/>
        <w:rPr>
          <w:rFonts w:ascii="Arial Narrow" w:eastAsia="Arial Narrow" w:hAnsi="Arial Narrow" w:cs="Arial Narrow"/>
          <w:color w:val="000000"/>
          <w:u w:val="single"/>
        </w:rPr>
      </w:pPr>
      <w:r w:rsidRPr="00AC1B5F">
        <w:rPr>
          <w:rFonts w:ascii="Arial Narrow" w:eastAsia="Arial Narrow" w:hAnsi="Arial Narrow" w:cs="Arial Narrow"/>
          <w:color w:val="000000"/>
          <w:u w:val="single"/>
        </w:rPr>
        <w:t xml:space="preserve">Dopuszcza się zmianę w zakresie wyrobów, parametrów technicznych, technologii wykonania robót </w:t>
      </w:r>
    </w:p>
    <w:p w:rsidR="006E770A" w:rsidRDefault="00EA1AEE">
      <w:pPr>
        <w:pBdr>
          <w:top w:val="nil"/>
          <w:left w:val="nil"/>
          <w:bottom w:val="nil"/>
          <w:right w:val="nil"/>
          <w:between w:val="nil"/>
        </w:pBdr>
        <w:tabs>
          <w:tab w:val="left" w:pos="851"/>
          <w:tab w:val="left" w:pos="567"/>
        </w:tabs>
        <w:ind w:left="567" w:hanging="567"/>
        <w:jc w:val="both"/>
        <w:rPr>
          <w:rFonts w:ascii="Arial Narrow" w:eastAsia="Arial Narrow" w:hAnsi="Arial Narrow" w:cs="Arial Narrow"/>
          <w:color w:val="000000"/>
        </w:rPr>
      </w:pPr>
      <w:r>
        <w:rPr>
          <w:rFonts w:ascii="Arial Narrow" w:eastAsia="Arial Narrow" w:hAnsi="Arial Narrow" w:cs="Arial Narrow"/>
          <w:color w:val="000000"/>
        </w:rPr>
        <w:tab/>
      </w:r>
      <w:r>
        <w:rPr>
          <w:rFonts w:ascii="Arial Narrow" w:eastAsia="Arial Narrow" w:hAnsi="Arial Narrow" w:cs="Arial Narrow"/>
          <w:color w:val="000000"/>
          <w:u w:val="single"/>
        </w:rPr>
        <w:t>budowlanych, sposobu i zakresu wykonania przedmiotu Umowy w następujących sytuacjach</w:t>
      </w:r>
      <w:r>
        <w:rPr>
          <w:rFonts w:ascii="Arial Narrow" w:eastAsia="Arial Narrow" w:hAnsi="Arial Narrow" w:cs="Arial Narrow"/>
          <w:color w:val="000000"/>
        </w:rPr>
        <w:t xml:space="preserve">: </w:t>
      </w:r>
    </w:p>
    <w:p w:rsidR="006E770A" w:rsidRDefault="00EA1AEE">
      <w:pPr>
        <w:numPr>
          <w:ilvl w:val="0"/>
          <w:numId w:val="7"/>
        </w:numPr>
        <w:pBdr>
          <w:top w:val="nil"/>
          <w:left w:val="nil"/>
          <w:bottom w:val="nil"/>
          <w:right w:val="nil"/>
          <w:between w:val="nil"/>
        </w:pBdr>
        <w:tabs>
          <w:tab w:val="left" w:pos="567"/>
          <w:tab w:val="left" w:pos="113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konieczności zrealizowania jakiejkolwiek części robót, objętej przedmiotem umowy, przy zastosowaniu odmiennych rozwiązań technicznych lub technologicznych, niż wskazane </w:t>
      </w:r>
      <w:r>
        <w:rPr>
          <w:rFonts w:ascii="Arial Narrow" w:eastAsia="Arial Narrow" w:hAnsi="Arial Narrow" w:cs="Arial Narrow"/>
          <w:color w:val="000000"/>
        </w:rPr>
        <w:br/>
        <w:t>w Dokumentacji Projektowej, a wynikających ze stwierdzonych Wad w</w:t>
      </w:r>
      <w:r w:rsidR="00984D64">
        <w:rPr>
          <w:rFonts w:ascii="Arial Narrow" w:eastAsia="Arial Narrow" w:hAnsi="Arial Narrow" w:cs="Arial Narrow"/>
          <w:color w:val="000000"/>
        </w:rPr>
        <w:t xml:space="preserve"> t</w:t>
      </w:r>
      <w:r>
        <w:rPr>
          <w:rFonts w:ascii="Arial Narrow" w:eastAsia="Arial Narrow" w:hAnsi="Arial Narrow" w:cs="Arial Narrow"/>
          <w:color w:val="000000"/>
        </w:rPr>
        <w:t>ej Dokumentacji lub zmiany stanu prawnego w oparciu, o który je przygotowano, gdyby zastosowanie przewidzianych rozwiązań groziło niewykonaniem lub nienależytym wykonaniem przedmiotu umowy, pod warunkiem że odmienne rozwiązania techniczne lub technologiczne uzyskają aprobatę Zamawiającego i Inspektora Nadzoru i zagwarantują osiągnięcie zamierzonego celu oraz wymagane parametry/efekty, a zakres zmiany ma wyłącznie umożliwić oddanie przedmiotu umowy do użytkowania,</w:t>
      </w:r>
    </w:p>
    <w:p w:rsidR="006E770A" w:rsidRDefault="00EA1AEE">
      <w:pPr>
        <w:numPr>
          <w:ilvl w:val="0"/>
          <w:numId w:val="7"/>
        </w:numPr>
        <w:pBdr>
          <w:top w:val="nil"/>
          <w:left w:val="nil"/>
          <w:bottom w:val="nil"/>
          <w:right w:val="nil"/>
          <w:between w:val="nil"/>
        </w:pBdr>
        <w:tabs>
          <w:tab w:val="left" w:pos="567"/>
          <w:tab w:val="left" w:pos="113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konieczności realizacji robót wynikających z wprowadzenia w Dokumentacji Projektowej zmian uznanych za nieistotne odstępstwo od projektu budowlanego, wynikających z art. 36a ust. 1 Prawo Budowlane pod warunkiem że zmiany uzyskają aprobatę Zamawiającego i Inspektora Nadzoru i zagwarantują osiągnięcie zamierzonego celu oraz wymagane parametry/efekty, a zakres zmiany ma wyłącznie umożliwić oddanie przedmiotu umowy do użytkowania,</w:t>
      </w:r>
    </w:p>
    <w:p w:rsidR="006E770A" w:rsidRDefault="00EA1AEE">
      <w:pPr>
        <w:numPr>
          <w:ilvl w:val="0"/>
          <w:numId w:val="7"/>
        </w:numPr>
        <w:pBdr>
          <w:top w:val="nil"/>
          <w:left w:val="nil"/>
          <w:bottom w:val="nil"/>
          <w:right w:val="nil"/>
          <w:between w:val="nil"/>
        </w:pBdr>
        <w:tabs>
          <w:tab w:val="left" w:pos="567"/>
          <w:tab w:val="left" w:pos="113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wystąpienia warunków geologicznych, geotechnicznych lub hydrologicznych odbiegających </w:t>
      </w:r>
      <w:r>
        <w:rPr>
          <w:rFonts w:ascii="Arial Narrow" w:eastAsia="Arial Narrow" w:hAnsi="Arial Narrow" w:cs="Arial Narrow"/>
          <w:color w:val="000000"/>
        </w:rPr>
        <w:br/>
        <w:t>w sposób istotny od przyjętych w Dokumentacji Projektowej, rozpoznania terenu</w:t>
      </w:r>
      <w:r w:rsidR="00984D64">
        <w:rPr>
          <w:rFonts w:ascii="Arial Narrow" w:eastAsia="Arial Narrow" w:hAnsi="Arial Narrow" w:cs="Arial Narrow"/>
          <w:color w:val="000000"/>
        </w:rPr>
        <w:t xml:space="preserve"> </w:t>
      </w:r>
      <w:r>
        <w:rPr>
          <w:rFonts w:ascii="Arial Narrow" w:eastAsia="Arial Narrow" w:hAnsi="Arial Narrow" w:cs="Arial Narrow"/>
          <w:color w:val="000000"/>
        </w:rPr>
        <w:t xml:space="preserve">w zakresie znalezisk archeologicznych, występowania niewybuchów lub niewypałów, które mogą skutkować </w:t>
      </w:r>
      <w:r>
        <w:rPr>
          <w:rFonts w:ascii="Arial Narrow" w:eastAsia="Arial Narrow" w:hAnsi="Arial Narrow" w:cs="Arial Narrow"/>
          <w:color w:val="000000"/>
        </w:rPr>
        <w:br/>
        <w:t xml:space="preserve">w świetle dotychczasowych założeń niewykonaniem lub nienależytym wykonaniem przedmiotu umowy pod warunkiem że zmiana uzyska aprobatę Zamawiającego i Inspektora Nadzoru </w:t>
      </w:r>
      <w:r w:rsidR="00610770">
        <w:rPr>
          <w:rFonts w:ascii="Arial Narrow" w:eastAsia="Arial Narrow" w:hAnsi="Arial Narrow" w:cs="Arial Narrow"/>
          <w:color w:val="000000"/>
        </w:rPr>
        <w:t xml:space="preserve">                         </w:t>
      </w:r>
      <w:r>
        <w:rPr>
          <w:rFonts w:ascii="Arial Narrow" w:eastAsia="Arial Narrow" w:hAnsi="Arial Narrow" w:cs="Arial Narrow"/>
          <w:color w:val="000000"/>
        </w:rPr>
        <w:t>i zagwarantuje osiągnięcie zamierzonego celu oraz wymagane parametry/efekty, a zakres zmiany ma wyłącznie umożliwić oddanie przedmiotu umowy do użytkowania,</w:t>
      </w:r>
    </w:p>
    <w:p w:rsidR="006E770A" w:rsidRDefault="00EA1AEE">
      <w:pPr>
        <w:numPr>
          <w:ilvl w:val="0"/>
          <w:numId w:val="7"/>
        </w:numPr>
        <w:pBdr>
          <w:top w:val="nil"/>
          <w:left w:val="nil"/>
          <w:bottom w:val="nil"/>
          <w:right w:val="nil"/>
          <w:between w:val="nil"/>
        </w:pBdr>
        <w:tabs>
          <w:tab w:val="left" w:pos="567"/>
          <w:tab w:val="left" w:pos="113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wystąpienia warunków Terenu budowy odbiegających w sposób istotny od przyjętych </w:t>
      </w:r>
      <w:r>
        <w:rPr>
          <w:rFonts w:ascii="Arial Narrow" w:eastAsia="Arial Narrow" w:hAnsi="Arial Narrow" w:cs="Arial Narrow"/>
          <w:color w:val="000000"/>
        </w:rPr>
        <w:br/>
        <w:t>w Dokumentacji projektowej, w szczególności napotkania niezinwentaryzowanych lub błędnie zinwentaryzowanych sieci, instalacji lub innych obiektów pod warunkiem że zmiana uzyska aprobatę Zamawiającego i Inspektora Nadzoru i zagwarantuje osiągnięcie zamierzonego celu oraz wymagane parametry/efekty, a zakres zmiany ma wyłącznie umożliwić oddanie przedmiotu umowy do użytkowania,</w:t>
      </w:r>
    </w:p>
    <w:p w:rsidR="006E770A" w:rsidRDefault="00EA1AEE">
      <w:pPr>
        <w:numPr>
          <w:ilvl w:val="0"/>
          <w:numId w:val="7"/>
        </w:numPr>
        <w:pBdr>
          <w:top w:val="nil"/>
          <w:left w:val="nil"/>
          <w:bottom w:val="nil"/>
          <w:right w:val="nil"/>
          <w:between w:val="nil"/>
        </w:pBdr>
        <w:tabs>
          <w:tab w:val="left" w:pos="567"/>
          <w:tab w:val="left" w:pos="113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konieczności zrealizowania przedmiotu umowy przy zastosowaniu innych rozwiązań technicznych lub materiałowych ze względu na zmiany obowiązującego prawa, pod warunkiem że zmiana uzyska aprobatę Zamawiającego i Inspektora Nadzoru i zagwarantuje osiągnięcie zamierzonego celu oraz wymagane parametry/efekty, a zakres zmiany ma wyłącznie umożliwić oddanie przedmiotu umowy do użytkowania,</w:t>
      </w:r>
    </w:p>
    <w:p w:rsidR="006E770A" w:rsidRDefault="00EA1AEE">
      <w:pPr>
        <w:numPr>
          <w:ilvl w:val="0"/>
          <w:numId w:val="7"/>
        </w:numPr>
        <w:pBdr>
          <w:top w:val="nil"/>
          <w:left w:val="nil"/>
          <w:bottom w:val="nil"/>
          <w:right w:val="nil"/>
          <w:between w:val="nil"/>
        </w:pBdr>
        <w:tabs>
          <w:tab w:val="left" w:pos="567"/>
          <w:tab w:val="left" w:pos="113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wystąpienia niebezpieczeństwa kolizji z planowanymi lub równolegle prowadzonymi przez inne podmioty inwestycjami w zakresie niezbędnym do uniknięcia lub usunięcia tych kolizji, pod warunkiem że zmiana uzyska aprobatę Zamawiającego i Inspektora Nadzoru i zagwarantuje osiągnięcie zamierzonego celu oraz wymagane parametry/efekty, a zakres zmiany ma wyłącznie umożliwić oddanie przedmiotu umowy do użytkowania, </w:t>
      </w:r>
    </w:p>
    <w:p w:rsidR="006E770A" w:rsidRDefault="00EA1AEE">
      <w:pPr>
        <w:numPr>
          <w:ilvl w:val="0"/>
          <w:numId w:val="7"/>
        </w:numPr>
        <w:pBdr>
          <w:top w:val="nil"/>
          <w:left w:val="nil"/>
          <w:bottom w:val="nil"/>
          <w:right w:val="nil"/>
          <w:between w:val="nil"/>
        </w:pBdr>
        <w:tabs>
          <w:tab w:val="left" w:pos="567"/>
          <w:tab w:val="left" w:pos="113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wystąpienia Siły wyższej opisanej w § 14 poniżej uniemożliwiającej wykonanie przedmiotu umowy zgodnie z jej postanowieniami, pod warunkiem że zmiana uzyska aprobatę Zamawiającego </w:t>
      </w:r>
      <w:r w:rsidR="00610770">
        <w:rPr>
          <w:rFonts w:ascii="Arial Narrow" w:eastAsia="Arial Narrow" w:hAnsi="Arial Narrow" w:cs="Arial Narrow"/>
          <w:color w:val="000000"/>
        </w:rPr>
        <w:t xml:space="preserve">                      </w:t>
      </w:r>
      <w:r>
        <w:rPr>
          <w:rFonts w:ascii="Arial Narrow" w:eastAsia="Arial Narrow" w:hAnsi="Arial Narrow" w:cs="Arial Narrow"/>
          <w:color w:val="000000"/>
        </w:rPr>
        <w:t>i Inspektora Nadzoru i zagwarantuje osiągnięcie zamierzonego celu oraz wymagane parametry/efekty, a zakres zmiany ma wyłącznie umożliwić oddanie przedmiotu umowy do użytkowania.</w:t>
      </w:r>
    </w:p>
    <w:p w:rsidR="006E770A" w:rsidRDefault="00EA1AEE">
      <w:pPr>
        <w:numPr>
          <w:ilvl w:val="0"/>
          <w:numId w:val="7"/>
        </w:numPr>
        <w:pBdr>
          <w:top w:val="nil"/>
          <w:left w:val="nil"/>
          <w:bottom w:val="nil"/>
          <w:right w:val="nil"/>
          <w:between w:val="nil"/>
        </w:pBdr>
        <w:tabs>
          <w:tab w:val="left" w:pos="567"/>
          <w:tab w:val="left" w:pos="1134"/>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 xml:space="preserve">Każda ze wskazanych zmian w ust. 16 </w:t>
      </w:r>
      <w:proofErr w:type="spellStart"/>
      <w:r>
        <w:rPr>
          <w:rFonts w:ascii="Arial Narrow" w:eastAsia="Arial Narrow" w:hAnsi="Arial Narrow" w:cs="Arial Narrow"/>
          <w:color w:val="000000"/>
        </w:rPr>
        <w:t>pkt</w:t>
      </w:r>
      <w:proofErr w:type="spellEnd"/>
      <w:r>
        <w:rPr>
          <w:rFonts w:ascii="Arial Narrow" w:eastAsia="Arial Narrow" w:hAnsi="Arial Narrow" w:cs="Arial Narrow"/>
          <w:color w:val="000000"/>
        </w:rPr>
        <w:t xml:space="preserve"> 1)-7) może być powiązana ze zmianą wynagrodzenia na zasadach określonych w ust. 13 i zmianą terminu na zasadach określonych w ust. 14.</w:t>
      </w:r>
    </w:p>
    <w:p w:rsidR="006E770A" w:rsidRDefault="00EA1AEE">
      <w:pPr>
        <w:spacing w:before="240"/>
        <w:jc w:val="center"/>
        <w:rPr>
          <w:rFonts w:ascii="Arial Narrow" w:eastAsia="Arial Narrow" w:hAnsi="Arial Narrow" w:cs="Arial Narrow"/>
          <w:b/>
        </w:rPr>
      </w:pPr>
      <w:r>
        <w:rPr>
          <w:rFonts w:ascii="Arial Narrow" w:eastAsia="Arial Narrow" w:hAnsi="Arial Narrow" w:cs="Arial Narrow"/>
          <w:b/>
        </w:rPr>
        <w:t>§ 14</w:t>
      </w:r>
    </w:p>
    <w:p w:rsidR="006E770A" w:rsidRDefault="00EA1AEE">
      <w:pPr>
        <w:spacing w:after="240"/>
        <w:jc w:val="center"/>
        <w:rPr>
          <w:rFonts w:ascii="Arial Narrow" w:eastAsia="Arial Narrow" w:hAnsi="Arial Narrow" w:cs="Arial Narrow"/>
          <w:b/>
        </w:rPr>
      </w:pPr>
      <w:r>
        <w:rPr>
          <w:rFonts w:ascii="Arial Narrow" w:eastAsia="Arial Narrow" w:hAnsi="Arial Narrow" w:cs="Arial Narrow"/>
          <w:b/>
        </w:rPr>
        <w:t>(siła wyższa)</w:t>
      </w:r>
    </w:p>
    <w:p w:rsidR="006E770A" w:rsidRDefault="00EA1AEE">
      <w:pPr>
        <w:numPr>
          <w:ilvl w:val="0"/>
          <w:numId w:val="73"/>
        </w:numPr>
        <w:ind w:left="567" w:hanging="567"/>
        <w:jc w:val="both"/>
        <w:rPr>
          <w:rFonts w:ascii="Arial Narrow" w:eastAsia="Arial Narrow" w:hAnsi="Arial Narrow" w:cs="Arial Narrow"/>
        </w:rPr>
      </w:pPr>
      <w:r>
        <w:rPr>
          <w:rFonts w:ascii="Arial Narrow" w:eastAsia="Arial Narrow" w:hAnsi="Arial Narrow" w:cs="Arial Narrow"/>
        </w:rPr>
        <w:t>Żadna ze Stron nie podnosi odpowiedzialności za niewykonanie lub nienależyte wykonanie zobowiązań wynikających z niniejszej umowy, jeżeli wykonanie zobowiązań będzie uniemożliwione przez jakiekolwiek okoliczności siły wyższej, powstałe po dacie podpisania niniejszej umowy.</w:t>
      </w:r>
    </w:p>
    <w:p w:rsidR="006E770A" w:rsidRDefault="00EA1AEE">
      <w:pPr>
        <w:numPr>
          <w:ilvl w:val="0"/>
          <w:numId w:val="73"/>
        </w:numPr>
        <w:ind w:left="567" w:hanging="567"/>
        <w:jc w:val="both"/>
        <w:rPr>
          <w:rFonts w:ascii="Arial Narrow" w:eastAsia="Arial Narrow" w:hAnsi="Arial Narrow" w:cs="Arial Narrow"/>
        </w:rPr>
      </w:pPr>
      <w:r>
        <w:rPr>
          <w:rFonts w:ascii="Arial Narrow" w:eastAsia="Arial Narrow" w:hAnsi="Arial Narrow" w:cs="Arial Narrow"/>
        </w:rPr>
        <w:t>Siła wyższa oznacza zdarzenie zewnętrzne wobec łączącej Strony więzi prawnej, a w szczególności:</w:t>
      </w:r>
    </w:p>
    <w:p w:rsidR="006E770A" w:rsidRDefault="00EA1AEE">
      <w:pPr>
        <w:numPr>
          <w:ilvl w:val="0"/>
          <w:numId w:val="74"/>
        </w:numPr>
        <w:ind w:left="993" w:hanging="426"/>
        <w:jc w:val="both"/>
        <w:rPr>
          <w:rFonts w:ascii="Arial Narrow" w:eastAsia="Arial Narrow" w:hAnsi="Arial Narrow" w:cs="Arial Narrow"/>
        </w:rPr>
      </w:pPr>
      <w:r>
        <w:rPr>
          <w:rFonts w:ascii="Arial Narrow" w:eastAsia="Arial Narrow" w:hAnsi="Arial Narrow" w:cs="Arial Narrow"/>
        </w:rPr>
        <w:t>o charakterze niezależnym od Stron,</w:t>
      </w:r>
    </w:p>
    <w:p w:rsidR="006E770A" w:rsidRDefault="00EA1AEE">
      <w:pPr>
        <w:numPr>
          <w:ilvl w:val="0"/>
          <w:numId w:val="74"/>
        </w:numPr>
        <w:ind w:left="993" w:hanging="426"/>
        <w:jc w:val="both"/>
        <w:rPr>
          <w:rFonts w:ascii="Arial Narrow" w:eastAsia="Arial Narrow" w:hAnsi="Arial Narrow" w:cs="Arial Narrow"/>
        </w:rPr>
      </w:pPr>
      <w:r>
        <w:rPr>
          <w:rFonts w:ascii="Arial Narrow" w:eastAsia="Arial Narrow" w:hAnsi="Arial Narrow" w:cs="Arial Narrow"/>
        </w:rPr>
        <w:t>którego Strony nie mogły przewidzieć przed zawarciem umowy,</w:t>
      </w:r>
    </w:p>
    <w:p w:rsidR="006E770A" w:rsidRDefault="00EA1AEE">
      <w:pPr>
        <w:numPr>
          <w:ilvl w:val="0"/>
          <w:numId w:val="74"/>
        </w:numPr>
        <w:ind w:left="993" w:hanging="426"/>
        <w:jc w:val="both"/>
        <w:rPr>
          <w:rFonts w:ascii="Arial Narrow" w:eastAsia="Arial Narrow" w:hAnsi="Arial Narrow" w:cs="Arial Narrow"/>
        </w:rPr>
      </w:pPr>
      <w:r>
        <w:rPr>
          <w:rFonts w:ascii="Arial Narrow" w:eastAsia="Arial Narrow" w:hAnsi="Arial Narrow" w:cs="Arial Narrow"/>
        </w:rPr>
        <w:t>którego nie można uniknąć, ani któremu Strony nie mogły zapobiec przy zachowaniu należytej staranności.</w:t>
      </w:r>
    </w:p>
    <w:p w:rsidR="006E770A" w:rsidRDefault="00EA1AEE">
      <w:pPr>
        <w:numPr>
          <w:ilvl w:val="0"/>
          <w:numId w:val="75"/>
        </w:numPr>
        <w:ind w:left="567" w:hanging="567"/>
        <w:jc w:val="both"/>
        <w:rPr>
          <w:rFonts w:ascii="Arial Narrow" w:eastAsia="Arial Narrow" w:hAnsi="Arial Narrow" w:cs="Arial Narrow"/>
        </w:rPr>
      </w:pPr>
      <w:r>
        <w:rPr>
          <w:rFonts w:ascii="Arial Narrow" w:eastAsia="Arial Narrow" w:hAnsi="Arial Narrow" w:cs="Arial Narrow"/>
        </w:rPr>
        <w:t>Siła wyższa może obejmować wyjątkowe zdarzenia i okoliczności wymienione poniżej, ale bez ograniczania się do nich, jeśli tylko warunki określone w ust. 2 pkt. 1) – 3) są spełnione:</w:t>
      </w:r>
    </w:p>
    <w:p w:rsidR="006E770A" w:rsidRDefault="00EA1AEE">
      <w:pPr>
        <w:numPr>
          <w:ilvl w:val="0"/>
          <w:numId w:val="65"/>
        </w:numPr>
        <w:tabs>
          <w:tab w:val="left" w:pos="993"/>
        </w:tabs>
        <w:ind w:hanging="152"/>
        <w:jc w:val="both"/>
        <w:rPr>
          <w:rFonts w:ascii="Arial Narrow" w:eastAsia="Arial Narrow" w:hAnsi="Arial Narrow" w:cs="Arial Narrow"/>
        </w:rPr>
      </w:pPr>
      <w:r>
        <w:rPr>
          <w:rFonts w:ascii="Arial Narrow" w:eastAsia="Arial Narrow" w:hAnsi="Arial Narrow" w:cs="Arial Narrow"/>
        </w:rPr>
        <w:t>wojna, działania wojenne, inwazja, działania wrogów zewnętrznych,</w:t>
      </w:r>
    </w:p>
    <w:p w:rsidR="006E770A" w:rsidRDefault="00EA1AEE">
      <w:pPr>
        <w:numPr>
          <w:ilvl w:val="0"/>
          <w:numId w:val="65"/>
        </w:numPr>
        <w:tabs>
          <w:tab w:val="left" w:pos="993"/>
        </w:tabs>
        <w:ind w:hanging="152"/>
        <w:jc w:val="both"/>
        <w:rPr>
          <w:rFonts w:ascii="Arial Narrow" w:eastAsia="Arial Narrow" w:hAnsi="Arial Narrow" w:cs="Arial Narrow"/>
        </w:rPr>
      </w:pPr>
      <w:r>
        <w:rPr>
          <w:rFonts w:ascii="Arial Narrow" w:eastAsia="Arial Narrow" w:hAnsi="Arial Narrow" w:cs="Arial Narrow"/>
        </w:rPr>
        <w:t xml:space="preserve">terroryzm, rewolucja, wojna domowa, powstanie, przewrót wojskowy lub cywilny, </w:t>
      </w:r>
    </w:p>
    <w:p w:rsidR="006E770A" w:rsidRDefault="00EA1AEE">
      <w:pPr>
        <w:numPr>
          <w:ilvl w:val="0"/>
          <w:numId w:val="65"/>
        </w:numPr>
        <w:tabs>
          <w:tab w:val="left" w:pos="993"/>
        </w:tabs>
        <w:ind w:left="993" w:hanging="426"/>
        <w:jc w:val="both"/>
        <w:rPr>
          <w:rFonts w:ascii="Arial Narrow" w:eastAsia="Arial Narrow" w:hAnsi="Arial Narrow" w:cs="Arial Narrow"/>
        </w:rPr>
      </w:pPr>
      <w:r>
        <w:rPr>
          <w:rFonts w:ascii="Arial Narrow" w:eastAsia="Arial Narrow" w:hAnsi="Arial Narrow" w:cs="Arial Narrow"/>
        </w:rPr>
        <w:t>bunt, niepokoje, zamieszki, strajki, spowodowane przez osoby inne, niż personel Wykonawcy lub Podwykonawcy,</w:t>
      </w:r>
    </w:p>
    <w:p w:rsidR="006E770A" w:rsidRDefault="00EA1AEE">
      <w:pPr>
        <w:numPr>
          <w:ilvl w:val="0"/>
          <w:numId w:val="65"/>
        </w:numPr>
        <w:tabs>
          <w:tab w:val="left" w:pos="993"/>
        </w:tabs>
        <w:ind w:left="993" w:hanging="426"/>
        <w:jc w:val="both"/>
        <w:rPr>
          <w:rFonts w:ascii="Arial Narrow" w:eastAsia="Arial Narrow" w:hAnsi="Arial Narrow" w:cs="Arial Narrow"/>
        </w:rPr>
      </w:pPr>
      <w:r>
        <w:rPr>
          <w:rFonts w:ascii="Arial Narrow" w:eastAsia="Arial Narrow" w:hAnsi="Arial Narrow" w:cs="Arial Narrow"/>
        </w:rPr>
        <w:t xml:space="preserve">amunicja wojskowa, materiały wybuchowe, promieniowanie jonizujące lub skażenia radioaktywne </w:t>
      </w:r>
      <w:r>
        <w:rPr>
          <w:rFonts w:ascii="Arial Narrow" w:eastAsia="Arial Narrow" w:hAnsi="Arial Narrow" w:cs="Arial Narrow"/>
        </w:rPr>
        <w:br/>
        <w:t xml:space="preserve">z wyjątkiem tych, które mogą być przypisane użyciu przez Wykonawcy  takiej amunicji, materiałów wybuchowych, promieniowania, radioaktywności; </w:t>
      </w:r>
    </w:p>
    <w:p w:rsidR="006E770A" w:rsidRDefault="00EA1AEE">
      <w:pPr>
        <w:numPr>
          <w:ilvl w:val="0"/>
          <w:numId w:val="65"/>
        </w:numPr>
        <w:tabs>
          <w:tab w:val="left" w:pos="993"/>
        </w:tabs>
        <w:ind w:left="993" w:hanging="426"/>
        <w:jc w:val="both"/>
        <w:rPr>
          <w:rFonts w:ascii="Arial Narrow" w:eastAsia="Arial Narrow" w:hAnsi="Arial Narrow" w:cs="Arial Narrow"/>
        </w:rPr>
      </w:pPr>
      <w:r>
        <w:rPr>
          <w:rFonts w:ascii="Arial Narrow" w:eastAsia="Arial Narrow" w:hAnsi="Arial Narrow" w:cs="Arial Narrow"/>
        </w:rPr>
        <w:t>klęski żywiołowe takie jak na przykład trzęsienia ziemi, huragan, tajfun, niezwykłe mrozy, powodzie.</w:t>
      </w:r>
    </w:p>
    <w:p w:rsidR="006E770A" w:rsidRDefault="00EA1AEE">
      <w:pPr>
        <w:numPr>
          <w:ilvl w:val="0"/>
          <w:numId w:val="66"/>
        </w:numPr>
        <w:ind w:left="567" w:hanging="567"/>
        <w:jc w:val="both"/>
        <w:rPr>
          <w:rFonts w:ascii="Arial Narrow" w:eastAsia="Arial Narrow" w:hAnsi="Arial Narrow" w:cs="Arial Narrow"/>
        </w:rPr>
      </w:pPr>
      <w:r>
        <w:rPr>
          <w:rFonts w:ascii="Arial Narrow" w:eastAsia="Arial Narrow" w:hAnsi="Arial Narrow" w:cs="Arial Narrow"/>
        </w:rPr>
        <w:t>Strona, której dotyczą okoliczności siły wyższej podejmie uzasadnione kroki w celu usunięcia przeszkód, aby wywiązać się ze swoich zobowiązań minimalizując zwłokę lub szkodę.</w:t>
      </w:r>
    </w:p>
    <w:p w:rsidR="006E770A" w:rsidRDefault="00EA1AEE">
      <w:pPr>
        <w:numPr>
          <w:ilvl w:val="0"/>
          <w:numId w:val="66"/>
        </w:numPr>
        <w:ind w:left="567" w:hanging="567"/>
        <w:jc w:val="both"/>
        <w:rPr>
          <w:rFonts w:ascii="Arial Narrow" w:eastAsia="Arial Narrow" w:hAnsi="Arial Narrow" w:cs="Arial Narrow"/>
        </w:rPr>
      </w:pPr>
      <w:r>
        <w:rPr>
          <w:rFonts w:ascii="Arial Narrow" w:eastAsia="Arial Narrow" w:hAnsi="Arial Narrow" w:cs="Arial Narrow"/>
        </w:rPr>
        <w:t>Strony nie poniosą odpowiedzialności za rozwiązanie Umowy z powodu uchybienia, jeżeli ich opóźnienie w wywiązywaniu się lub inne niewypełnienie ich zobowiązań wynikających z Umowy jest wynikiem zdarzenia siły wyższej. Zamawiający nie jest zobowiązany do płacenia odsetek od nieterminowych płatności, jeżeli jest to wynikiem zaistnienia siły wyższej.</w:t>
      </w:r>
    </w:p>
    <w:p w:rsidR="006E770A" w:rsidRDefault="00EA1AEE">
      <w:pPr>
        <w:numPr>
          <w:ilvl w:val="0"/>
          <w:numId w:val="66"/>
        </w:numPr>
        <w:ind w:left="567" w:hanging="567"/>
        <w:jc w:val="both"/>
        <w:rPr>
          <w:rFonts w:ascii="Arial Narrow" w:eastAsia="Arial Narrow" w:hAnsi="Arial Narrow" w:cs="Arial Narrow"/>
        </w:rPr>
      </w:pPr>
      <w:r>
        <w:rPr>
          <w:rFonts w:ascii="Arial Narrow" w:eastAsia="Arial Narrow" w:hAnsi="Arial Narrow" w:cs="Arial Narrow"/>
        </w:rPr>
        <w:t xml:space="preserve">Jeżeli w opinii jednej ze Stron zaistniały jakiekolwiek okoliczności siły wyższej mogące mieć wpływ </w:t>
      </w:r>
      <w:r>
        <w:rPr>
          <w:rFonts w:ascii="Arial Narrow" w:eastAsia="Arial Narrow" w:hAnsi="Arial Narrow" w:cs="Arial Narrow"/>
        </w:rPr>
        <w:br/>
        <w:t>na wywiązanie się z jej zobowiązań, Strona ta powinna niezwłocznie powiadomić na piśmie drugą Stronę podając szczegóły dotyczące charakteru, prawdopodobnego okresu trwania i możliwych skutków takich okoliczności. O ile Zamawiający nie poleci inaczej, Wykonawca jest zobowiązany kontynuować wypełnianie swoich zobowiązań wynikających z Umowy stosując środki alternatywne  po ich uprzedniej akceptacji przez Zamawiającego.</w:t>
      </w:r>
    </w:p>
    <w:p w:rsidR="006E770A" w:rsidRDefault="00EA1AEE">
      <w:pPr>
        <w:numPr>
          <w:ilvl w:val="0"/>
          <w:numId w:val="66"/>
        </w:numPr>
        <w:tabs>
          <w:tab w:val="left" w:pos="567"/>
        </w:tabs>
        <w:ind w:left="567" w:hanging="567"/>
        <w:jc w:val="both"/>
        <w:rPr>
          <w:rFonts w:ascii="Arial Narrow" w:eastAsia="Arial Narrow" w:hAnsi="Arial Narrow" w:cs="Arial Narrow"/>
        </w:rPr>
      </w:pPr>
      <w:r>
        <w:rPr>
          <w:rFonts w:ascii="Arial Narrow" w:eastAsia="Arial Narrow" w:hAnsi="Arial Narrow" w:cs="Arial Narrow"/>
        </w:rPr>
        <w:t xml:space="preserve">W przypadku zaistnienia okoliczności siły wyższej i ich trwania przez okres 180 dni, niezależnie </w:t>
      </w:r>
      <w:r>
        <w:rPr>
          <w:rFonts w:ascii="Arial Narrow" w:eastAsia="Arial Narrow" w:hAnsi="Arial Narrow" w:cs="Arial Narrow"/>
        </w:rPr>
        <w:br/>
        <w:t xml:space="preserve">od jakiegokolwiek wydłużenia okresu realizacji, jakie może zostać przyznane Wykonawcy z wyżej wymienionej przyczyny, każda ze stron jest uprawniona do odstąpienia od umowy w terminie 30 dni od zaistnienia okoliczności uprawniających do odstąpienia. </w:t>
      </w:r>
    </w:p>
    <w:p w:rsidR="006E770A" w:rsidRDefault="006E770A">
      <w:pPr>
        <w:jc w:val="center"/>
        <w:rPr>
          <w:rFonts w:ascii="Arial Narrow" w:eastAsia="Arial Narrow" w:hAnsi="Arial Narrow" w:cs="Arial Narrow"/>
          <w:b/>
        </w:rPr>
      </w:pPr>
    </w:p>
    <w:p w:rsidR="006E770A" w:rsidRDefault="00EA1AEE">
      <w:pPr>
        <w:jc w:val="center"/>
        <w:rPr>
          <w:rFonts w:ascii="Arial Narrow" w:eastAsia="Arial Narrow" w:hAnsi="Arial Narrow" w:cs="Arial Narrow"/>
        </w:rPr>
      </w:pPr>
      <w:r>
        <w:rPr>
          <w:rFonts w:ascii="Arial Narrow" w:eastAsia="Arial Narrow" w:hAnsi="Arial Narrow" w:cs="Arial Narrow"/>
          <w:b/>
        </w:rPr>
        <w:t>§ 15</w:t>
      </w:r>
    </w:p>
    <w:p w:rsidR="006E770A" w:rsidRDefault="00EA1AEE">
      <w:pPr>
        <w:spacing w:after="240"/>
        <w:jc w:val="center"/>
        <w:rPr>
          <w:rFonts w:ascii="Arial Narrow" w:eastAsia="Arial Narrow" w:hAnsi="Arial Narrow" w:cs="Arial Narrow"/>
          <w:b/>
        </w:rPr>
      </w:pPr>
      <w:r>
        <w:rPr>
          <w:rFonts w:ascii="Arial Narrow" w:eastAsia="Arial Narrow" w:hAnsi="Arial Narrow" w:cs="Arial Narrow"/>
          <w:b/>
        </w:rPr>
        <w:t>(cesja na rzecz osób trzecich)</w:t>
      </w:r>
    </w:p>
    <w:p w:rsidR="006E770A" w:rsidRDefault="00EA1AEE">
      <w:pPr>
        <w:numPr>
          <w:ilvl w:val="3"/>
          <w:numId w:val="76"/>
        </w:numPr>
        <w:pBdr>
          <w:top w:val="nil"/>
          <w:left w:val="nil"/>
          <w:bottom w:val="nil"/>
          <w:right w:val="nil"/>
          <w:between w:val="nil"/>
        </w:pBdr>
        <w:ind w:left="567" w:hanging="567"/>
        <w:jc w:val="both"/>
        <w:rPr>
          <w:rFonts w:ascii="Arial Narrow" w:eastAsia="Arial Narrow" w:hAnsi="Arial Narrow" w:cs="Arial Narrow"/>
          <w:color w:val="000000"/>
        </w:rPr>
      </w:pPr>
      <w:r>
        <w:rPr>
          <w:rFonts w:ascii="Arial Narrow" w:eastAsia="Arial Narrow" w:hAnsi="Arial Narrow" w:cs="Arial Narrow"/>
          <w:color w:val="000000"/>
        </w:rPr>
        <w:t>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p>
    <w:p w:rsidR="006E770A" w:rsidRDefault="00EA1AEE">
      <w:pPr>
        <w:numPr>
          <w:ilvl w:val="3"/>
          <w:numId w:val="76"/>
        </w:numPr>
        <w:pBdr>
          <w:top w:val="nil"/>
          <w:left w:val="nil"/>
          <w:bottom w:val="nil"/>
          <w:right w:val="nil"/>
          <w:between w:val="nil"/>
        </w:pBdr>
        <w:ind w:left="567" w:hanging="567"/>
        <w:jc w:val="both"/>
        <w:rPr>
          <w:rFonts w:ascii="Arial Narrow" w:eastAsia="Arial Narrow" w:hAnsi="Arial Narrow" w:cs="Arial Narrow"/>
          <w:color w:val="000000"/>
        </w:rPr>
      </w:pPr>
      <w:r>
        <w:rPr>
          <w:rFonts w:ascii="Arial Narrow" w:eastAsia="Arial Narrow" w:hAnsi="Arial Narrow" w:cs="Arial Narrow"/>
          <w:color w:val="000000"/>
        </w:rPr>
        <w:t>W przypadku Wykonawcy będącego Konsorcjum, z wnioskiem do Zamawiającego  o wyrażenie zgody na dokonanie czynności, o której mowa w ust.1. niniejszego paragrafu, występuje podmiot reprezentujący wszystkich członków Konsorcjum, zgodnie z posiadanym pełnomocnictwem.</w:t>
      </w:r>
    </w:p>
    <w:p w:rsidR="006E770A" w:rsidRDefault="00EA1AEE">
      <w:pPr>
        <w:numPr>
          <w:ilvl w:val="3"/>
          <w:numId w:val="76"/>
        </w:numPr>
        <w:pBdr>
          <w:top w:val="nil"/>
          <w:left w:val="nil"/>
          <w:bottom w:val="nil"/>
          <w:right w:val="nil"/>
          <w:between w:val="nil"/>
        </w:pBdr>
        <w:ind w:left="567" w:hanging="567"/>
        <w:jc w:val="both"/>
        <w:rPr>
          <w:rFonts w:ascii="Arial Narrow" w:eastAsia="Arial Narrow" w:hAnsi="Arial Narrow" w:cs="Arial Narrow"/>
          <w:color w:val="000000"/>
        </w:rPr>
      </w:pPr>
      <w:r>
        <w:rPr>
          <w:rFonts w:ascii="Arial Narrow" w:eastAsia="Arial Narrow" w:hAnsi="Arial Narrow" w:cs="Arial Narrow"/>
          <w:color w:val="000000"/>
        </w:rPr>
        <w:t>Zamawiający nie wyrazi zgody na dokonanie czynności określonej w ust.1. niniejszego paragrafu dopóki Wykonawca nie przedstawi dowodu zaspokojenia roszczeń wszystkich Podwykonawców, których wynagrodzenie byłoby regulowane ze środków objętych wierzytelnością będącą przedmiotem czynności przedstawionej do akceptacji.</w:t>
      </w:r>
    </w:p>
    <w:p w:rsidR="006E770A" w:rsidRDefault="00EA1AEE">
      <w:pPr>
        <w:numPr>
          <w:ilvl w:val="3"/>
          <w:numId w:val="76"/>
        </w:numPr>
        <w:pBdr>
          <w:top w:val="nil"/>
          <w:left w:val="nil"/>
          <w:bottom w:val="nil"/>
          <w:right w:val="nil"/>
          <w:between w:val="nil"/>
        </w:pBdr>
        <w:ind w:left="567" w:hanging="567"/>
        <w:jc w:val="both"/>
        <w:rPr>
          <w:rFonts w:ascii="Arial Narrow" w:eastAsia="Arial Narrow" w:hAnsi="Arial Narrow" w:cs="Arial Narrow"/>
          <w:color w:val="000000"/>
        </w:rPr>
      </w:pPr>
      <w:r>
        <w:rPr>
          <w:rFonts w:ascii="Arial Narrow" w:eastAsia="Arial Narrow" w:hAnsi="Arial Narrow" w:cs="Arial Narrow"/>
          <w:color w:val="000000"/>
        </w:rPr>
        <w:t>Cesja, przelew lub czynność wywołująca podobne skutki, dokonane bez pisemnej zgody Zamawiającego są względem Zamawiającego bezskuteczne.</w:t>
      </w:r>
    </w:p>
    <w:p w:rsidR="006E770A" w:rsidRDefault="00EA1AEE">
      <w:pPr>
        <w:spacing w:before="240"/>
        <w:jc w:val="center"/>
        <w:rPr>
          <w:rFonts w:ascii="Arial Narrow" w:eastAsia="Arial Narrow" w:hAnsi="Arial Narrow" w:cs="Arial Narrow"/>
          <w:b/>
        </w:rPr>
      </w:pPr>
      <w:r>
        <w:rPr>
          <w:rFonts w:ascii="Arial Narrow" w:eastAsia="Arial Narrow" w:hAnsi="Arial Narrow" w:cs="Arial Narrow"/>
          <w:b/>
        </w:rPr>
        <w:t>§ 1</w:t>
      </w:r>
      <w:r w:rsidR="00871E5D">
        <w:rPr>
          <w:rFonts w:ascii="Arial Narrow" w:eastAsia="Arial Narrow" w:hAnsi="Arial Narrow" w:cs="Arial Narrow"/>
          <w:b/>
        </w:rPr>
        <w:t>6</w:t>
      </w:r>
    </w:p>
    <w:p w:rsidR="006E770A" w:rsidRDefault="00EA1AEE">
      <w:pPr>
        <w:pBdr>
          <w:top w:val="nil"/>
          <w:left w:val="nil"/>
          <w:bottom w:val="nil"/>
          <w:right w:val="nil"/>
          <w:between w:val="nil"/>
        </w:pBdr>
        <w:tabs>
          <w:tab w:val="left" w:pos="1152"/>
          <w:tab w:val="left" w:pos="708"/>
        </w:tabs>
        <w:jc w:val="center"/>
        <w:rPr>
          <w:rFonts w:ascii="Arial Narrow" w:eastAsia="Arial Narrow" w:hAnsi="Arial Narrow" w:cs="Arial Narrow"/>
          <w:b/>
          <w:color w:val="000000"/>
        </w:rPr>
      </w:pPr>
      <w:r>
        <w:rPr>
          <w:rFonts w:ascii="Arial Narrow" w:eastAsia="Arial Narrow" w:hAnsi="Arial Narrow" w:cs="Arial Narrow"/>
          <w:b/>
          <w:color w:val="000000"/>
        </w:rPr>
        <w:t>(ochrona danych osobowych)</w:t>
      </w:r>
    </w:p>
    <w:p w:rsidR="006E770A" w:rsidRDefault="006E770A">
      <w:pPr>
        <w:pBdr>
          <w:top w:val="nil"/>
          <w:left w:val="nil"/>
          <w:bottom w:val="nil"/>
          <w:right w:val="nil"/>
          <w:between w:val="nil"/>
        </w:pBdr>
        <w:tabs>
          <w:tab w:val="left" w:pos="1152"/>
          <w:tab w:val="left" w:pos="708"/>
        </w:tabs>
        <w:jc w:val="center"/>
        <w:rPr>
          <w:rFonts w:ascii="Arial Narrow" w:eastAsia="Arial Narrow" w:hAnsi="Arial Narrow" w:cs="Arial Narrow"/>
          <w:b/>
          <w:color w:val="000000"/>
        </w:rPr>
      </w:pPr>
    </w:p>
    <w:p w:rsidR="006E770A" w:rsidRDefault="00EA1AEE">
      <w:pPr>
        <w:numPr>
          <w:ilvl w:val="0"/>
          <w:numId w:val="56"/>
        </w:numPr>
        <w:pBdr>
          <w:top w:val="nil"/>
          <w:left w:val="nil"/>
          <w:bottom w:val="nil"/>
          <w:right w:val="nil"/>
          <w:between w:val="nil"/>
        </w:pBdr>
        <w:spacing w:line="259" w:lineRule="auto"/>
        <w:jc w:val="both"/>
        <w:rPr>
          <w:rFonts w:ascii="Arial Narrow" w:eastAsia="Arial Narrow" w:hAnsi="Arial Narrow" w:cs="Arial Narrow"/>
          <w:color w:val="000000"/>
        </w:rPr>
      </w:pPr>
      <w:r>
        <w:rPr>
          <w:rFonts w:ascii="Arial Narrow" w:eastAsia="Arial Narrow" w:hAnsi="Arial Narrow" w:cs="Arial Narrow"/>
          <w:color w:val="000000"/>
        </w:rPr>
        <w:t xml:space="preserve">Stosownie do art. 13 ust. 1 i 2 rozporządzenia Parlamentu Europejskiego i Rady (UE) 2016/679 z dnia 27 kwietnia 2016 r. w sprawie ochrony osób fizycznych w związku z przetwarzaniem danych osobowych </w:t>
      </w:r>
      <w:r w:rsidR="00610770">
        <w:rPr>
          <w:rFonts w:ascii="Arial Narrow" w:eastAsia="Arial Narrow" w:hAnsi="Arial Narrow" w:cs="Arial Narrow"/>
          <w:color w:val="000000"/>
        </w:rPr>
        <w:t xml:space="preserve">                   </w:t>
      </w:r>
      <w:r>
        <w:rPr>
          <w:rFonts w:ascii="Arial Narrow" w:eastAsia="Arial Narrow" w:hAnsi="Arial Narrow" w:cs="Arial Narrow"/>
          <w:color w:val="000000"/>
        </w:rPr>
        <w:t>i w sprawie swobodnego przepływu takich danych oraz uchylenia dyrektywy 95/46/WE (ogólne rozporządzenie o ochronie danych osobowych) (Dz. Urz. UE L 119 z 04 maja 2016 r., str. 1 – „RODO”) Zamawiający informuje, iż administratorem danych osobowych jest:</w:t>
      </w:r>
    </w:p>
    <w:p w:rsidR="006E770A" w:rsidRDefault="00EA1AEE">
      <w:pPr>
        <w:numPr>
          <w:ilvl w:val="0"/>
          <w:numId w:val="36"/>
        </w:numPr>
        <w:pBdr>
          <w:top w:val="nil"/>
          <w:left w:val="nil"/>
          <w:bottom w:val="nil"/>
          <w:right w:val="nil"/>
          <w:between w:val="nil"/>
        </w:pBdr>
        <w:spacing w:line="259" w:lineRule="auto"/>
        <w:jc w:val="both"/>
        <w:rPr>
          <w:rFonts w:ascii="Arial Narrow" w:eastAsia="Arial Narrow" w:hAnsi="Arial Narrow" w:cs="Arial Narrow"/>
          <w:color w:val="000000"/>
        </w:rPr>
      </w:pPr>
      <w:r>
        <w:rPr>
          <w:rFonts w:ascii="Arial Narrow" w:eastAsia="Arial Narrow" w:hAnsi="Arial Narrow" w:cs="Arial Narrow"/>
          <w:color w:val="000000"/>
        </w:rPr>
        <w:t xml:space="preserve">Burmistrz Strzelec Krajeńskich z siedzibą w Strzelcach Krajeńskich przy Alei Wolności 48, </w:t>
      </w:r>
    </w:p>
    <w:p w:rsidR="006E770A" w:rsidRDefault="00EA1AEE">
      <w:pPr>
        <w:numPr>
          <w:ilvl w:val="0"/>
          <w:numId w:val="36"/>
        </w:numPr>
        <w:pBdr>
          <w:top w:val="nil"/>
          <w:left w:val="nil"/>
          <w:bottom w:val="nil"/>
          <w:right w:val="nil"/>
          <w:between w:val="nil"/>
        </w:pBdr>
        <w:spacing w:line="259" w:lineRule="auto"/>
        <w:jc w:val="both"/>
        <w:rPr>
          <w:rFonts w:ascii="Arial Narrow" w:eastAsia="Arial Narrow" w:hAnsi="Arial Narrow" w:cs="Arial Narrow"/>
          <w:color w:val="000000"/>
        </w:rPr>
      </w:pPr>
      <w:r>
        <w:rPr>
          <w:rFonts w:ascii="Arial Narrow" w:eastAsia="Arial Narrow" w:hAnsi="Arial Narrow" w:cs="Arial Narrow"/>
          <w:color w:val="000000"/>
        </w:rPr>
        <w:t>W sprawie zakresu i sposobu przetwarzania danych osobowych Pani/Pana dotyczących, a także przysługujących z tego tytułu praw, może się Pan/Pani kontaktować z Inspektorem Ochrony Danych:</w:t>
      </w:r>
    </w:p>
    <w:p w:rsidR="006E770A" w:rsidRDefault="00EA1AEE">
      <w:pPr>
        <w:pBdr>
          <w:top w:val="nil"/>
          <w:left w:val="nil"/>
          <w:bottom w:val="nil"/>
          <w:right w:val="nil"/>
          <w:between w:val="nil"/>
        </w:pBdr>
        <w:ind w:left="360"/>
        <w:jc w:val="both"/>
        <w:rPr>
          <w:rFonts w:ascii="Arial Narrow" w:eastAsia="Arial Narrow" w:hAnsi="Arial Narrow" w:cs="Arial Narrow"/>
          <w:color w:val="000000"/>
        </w:rPr>
      </w:pPr>
      <w:r>
        <w:rPr>
          <w:rFonts w:ascii="Arial Narrow" w:eastAsia="Arial Narrow" w:hAnsi="Arial Narrow" w:cs="Arial Narrow"/>
          <w:color w:val="000000"/>
        </w:rPr>
        <w:t>- listownie: Urząd Miejski w Strzelcach Kraj. Al. Wolności 48, 66-500 Strzelce Kraj.,</w:t>
      </w:r>
    </w:p>
    <w:p w:rsidR="006E770A" w:rsidRDefault="00EA1AEE">
      <w:pPr>
        <w:pBdr>
          <w:top w:val="nil"/>
          <w:left w:val="nil"/>
          <w:bottom w:val="nil"/>
          <w:right w:val="nil"/>
          <w:between w:val="nil"/>
        </w:pBdr>
        <w:ind w:left="360"/>
        <w:jc w:val="both"/>
        <w:rPr>
          <w:rFonts w:ascii="Arial Narrow" w:eastAsia="Arial Narrow" w:hAnsi="Arial Narrow" w:cs="Arial Narrow"/>
          <w:color w:val="000000"/>
        </w:rPr>
      </w:pPr>
      <w:r>
        <w:rPr>
          <w:rFonts w:ascii="Arial Narrow" w:eastAsia="Arial Narrow" w:hAnsi="Arial Narrow" w:cs="Arial Narrow"/>
          <w:color w:val="000000"/>
        </w:rPr>
        <w:t>- telefonicznie: tel. 95 7631130,</w:t>
      </w:r>
    </w:p>
    <w:p w:rsidR="006E770A" w:rsidRDefault="00EA1AEE">
      <w:pPr>
        <w:pBdr>
          <w:top w:val="nil"/>
          <w:left w:val="nil"/>
          <w:bottom w:val="nil"/>
          <w:right w:val="nil"/>
          <w:between w:val="nil"/>
        </w:pBdr>
        <w:ind w:left="360"/>
        <w:jc w:val="both"/>
        <w:rPr>
          <w:rFonts w:ascii="Arial Narrow" w:eastAsia="Arial Narrow" w:hAnsi="Arial Narrow" w:cs="Arial Narrow"/>
          <w:color w:val="000000"/>
        </w:rPr>
      </w:pPr>
      <w:r>
        <w:rPr>
          <w:rFonts w:ascii="Arial Narrow" w:eastAsia="Arial Narrow" w:hAnsi="Arial Narrow" w:cs="Arial Narrow"/>
          <w:color w:val="000000"/>
        </w:rPr>
        <w:t xml:space="preserve">- za pośrednictwem poczty elektronicznej: </w:t>
      </w:r>
      <w:hyperlink r:id="rId10">
        <w:r>
          <w:rPr>
            <w:rFonts w:ascii="Arial Narrow" w:eastAsia="Arial Narrow" w:hAnsi="Arial Narrow" w:cs="Arial Narrow"/>
            <w:color w:val="0000FF"/>
            <w:u w:val="single"/>
          </w:rPr>
          <w:t>inspektor-odo@strzelce.pl</w:t>
        </w:r>
      </w:hyperlink>
      <w:r>
        <w:rPr>
          <w:rFonts w:ascii="Arial Narrow" w:eastAsia="Arial Narrow" w:hAnsi="Arial Narrow" w:cs="Arial Narrow"/>
          <w:color w:val="000000"/>
        </w:rPr>
        <w:t>, tel. +48 95 7636311</w:t>
      </w:r>
    </w:p>
    <w:p w:rsidR="006E770A" w:rsidRDefault="00EA1AEE">
      <w:pPr>
        <w:numPr>
          <w:ilvl w:val="0"/>
          <w:numId w:val="56"/>
        </w:numPr>
        <w:pBdr>
          <w:top w:val="nil"/>
          <w:left w:val="nil"/>
          <w:bottom w:val="nil"/>
          <w:right w:val="nil"/>
          <w:between w:val="nil"/>
        </w:pBdr>
        <w:spacing w:line="259" w:lineRule="auto"/>
        <w:jc w:val="both"/>
        <w:rPr>
          <w:rFonts w:ascii="Arial Narrow" w:eastAsia="Arial Narrow" w:hAnsi="Arial Narrow" w:cs="Arial Narrow"/>
          <w:color w:val="000000"/>
        </w:rPr>
      </w:pPr>
      <w:r>
        <w:rPr>
          <w:rFonts w:ascii="Arial Narrow" w:eastAsia="Arial Narrow" w:hAnsi="Arial Narrow" w:cs="Arial Narrow"/>
          <w:color w:val="000000"/>
        </w:rPr>
        <w:t>Zamawiający przetwarza dane osobowe zebrane w niniejszym postępowaniu o udzielenie zamówienia publicznego w sposób gwarantujący zabezpieczenie przed ich bezprawnym rozpowszechnianiem.</w:t>
      </w:r>
    </w:p>
    <w:p w:rsidR="006E770A" w:rsidRDefault="00EA1AEE">
      <w:pPr>
        <w:numPr>
          <w:ilvl w:val="0"/>
          <w:numId w:val="56"/>
        </w:numPr>
        <w:pBdr>
          <w:top w:val="nil"/>
          <w:left w:val="nil"/>
          <w:bottom w:val="nil"/>
          <w:right w:val="nil"/>
          <w:between w:val="nil"/>
        </w:pBdr>
        <w:spacing w:line="259" w:lineRule="auto"/>
        <w:jc w:val="both"/>
        <w:rPr>
          <w:rFonts w:ascii="Arial Narrow" w:eastAsia="Arial Narrow" w:hAnsi="Arial Narrow" w:cs="Arial Narrow"/>
          <w:color w:val="000000"/>
        </w:rPr>
      </w:pPr>
      <w:r>
        <w:rPr>
          <w:rFonts w:ascii="Arial Narrow" w:eastAsia="Arial Narrow" w:hAnsi="Arial Narrow" w:cs="Arial Narrow"/>
          <w:color w:val="000000"/>
        </w:rPr>
        <w:t>Zamawiający udostępnia dane osobowe, o których mowa w art. 10 RODO w celu umożliwienia korzystania ze środków ochrony prawnej, o których mowa w dziale VI PZP, do upływu terminu do ich wniesienia.</w:t>
      </w:r>
    </w:p>
    <w:p w:rsidR="006E770A" w:rsidRDefault="00EA1AEE">
      <w:pPr>
        <w:numPr>
          <w:ilvl w:val="0"/>
          <w:numId w:val="56"/>
        </w:numPr>
        <w:pBdr>
          <w:top w:val="nil"/>
          <w:left w:val="nil"/>
          <w:bottom w:val="nil"/>
          <w:right w:val="nil"/>
          <w:between w:val="nil"/>
        </w:pBdr>
        <w:spacing w:line="259" w:lineRule="auto"/>
        <w:jc w:val="both"/>
        <w:rPr>
          <w:rFonts w:ascii="Arial Narrow" w:eastAsia="Arial Narrow" w:hAnsi="Arial Narrow" w:cs="Arial Narrow"/>
          <w:color w:val="000000"/>
        </w:rPr>
      </w:pPr>
      <w:r>
        <w:rPr>
          <w:rFonts w:ascii="Arial Narrow" w:eastAsia="Arial Narrow" w:hAnsi="Arial Narrow" w:cs="Arial Narrow"/>
          <w:color w:val="000000"/>
        </w:rPr>
        <w:t>Do przetwarzania danych osobowych, o których mowa w art. 10 RODO mogą być dopuszczone wyłącznie osoby posiadające upoważnienie. Osoby dopuszczone do przetwarzania takich danych są obowiązane do zachowania ich w poufności.</w:t>
      </w:r>
    </w:p>
    <w:p w:rsidR="006E770A" w:rsidRDefault="00EA1AEE">
      <w:pPr>
        <w:numPr>
          <w:ilvl w:val="0"/>
          <w:numId w:val="56"/>
        </w:numPr>
        <w:pBdr>
          <w:top w:val="nil"/>
          <w:left w:val="nil"/>
          <w:bottom w:val="nil"/>
          <w:right w:val="nil"/>
          <w:between w:val="nil"/>
        </w:pBdr>
        <w:spacing w:line="259" w:lineRule="auto"/>
        <w:jc w:val="both"/>
        <w:rPr>
          <w:rFonts w:ascii="Arial Narrow" w:eastAsia="Arial Narrow" w:hAnsi="Arial Narrow" w:cs="Arial Narrow"/>
          <w:color w:val="000000"/>
        </w:rPr>
      </w:pPr>
      <w:r>
        <w:rPr>
          <w:rFonts w:ascii="Arial Narrow" w:eastAsia="Arial Narrow" w:hAnsi="Arial Narrow" w:cs="Arial Narrow"/>
          <w:color w:val="000000"/>
        </w:rPr>
        <w:t xml:space="preserve">Dane osobowe przetwarzane będą na podstawie art. 6 ust. 1 lit.: </w:t>
      </w:r>
      <w:proofErr w:type="spellStart"/>
      <w:r>
        <w:rPr>
          <w:rFonts w:ascii="Arial Narrow" w:eastAsia="Arial Narrow" w:hAnsi="Arial Narrow" w:cs="Arial Narrow"/>
          <w:color w:val="000000"/>
        </w:rPr>
        <w:t>b,c</w:t>
      </w:r>
      <w:proofErr w:type="spellEnd"/>
      <w:r>
        <w:rPr>
          <w:rFonts w:ascii="Arial Narrow" w:eastAsia="Arial Narrow" w:hAnsi="Arial Narrow" w:cs="Arial Narrow"/>
          <w:color w:val="000000"/>
        </w:rPr>
        <w:t xml:space="preserve"> RODO w celu zawarcia umowy </w:t>
      </w:r>
      <w:r w:rsidR="00610770">
        <w:rPr>
          <w:rFonts w:ascii="Arial Narrow" w:eastAsia="Arial Narrow" w:hAnsi="Arial Narrow" w:cs="Arial Narrow"/>
          <w:color w:val="000000"/>
        </w:rPr>
        <w:t xml:space="preserve">                    </w:t>
      </w:r>
      <w:r>
        <w:rPr>
          <w:rFonts w:ascii="Arial Narrow" w:eastAsia="Arial Narrow" w:hAnsi="Arial Narrow" w:cs="Arial Narrow"/>
          <w:color w:val="000000"/>
        </w:rPr>
        <w:t>w sprawie zamówienia publicznego oraz jej realizacji, a także udokumentowania postępowania o udzielenie zamówienia i jego archiwizacji.</w:t>
      </w:r>
    </w:p>
    <w:p w:rsidR="006E770A" w:rsidRDefault="00EA1AEE">
      <w:pPr>
        <w:numPr>
          <w:ilvl w:val="0"/>
          <w:numId w:val="56"/>
        </w:numPr>
        <w:pBdr>
          <w:top w:val="nil"/>
          <w:left w:val="nil"/>
          <w:bottom w:val="nil"/>
          <w:right w:val="nil"/>
          <w:between w:val="nil"/>
        </w:pBdr>
        <w:spacing w:line="259" w:lineRule="auto"/>
        <w:jc w:val="both"/>
        <w:rPr>
          <w:rFonts w:ascii="Arial Narrow" w:eastAsia="Arial Narrow" w:hAnsi="Arial Narrow" w:cs="Arial Narrow"/>
          <w:color w:val="000000"/>
        </w:rPr>
      </w:pPr>
      <w:r>
        <w:rPr>
          <w:rFonts w:ascii="Arial Narrow" w:eastAsia="Arial Narrow" w:hAnsi="Arial Narrow" w:cs="Arial Narrow"/>
          <w:color w:val="000000"/>
        </w:rPr>
        <w:t>Odbiorcami danych osobowych będą osoby lub podmioty, którym dokumentacja postępowania zostanie udostępniona w oparciu o przepisy PZP.</w:t>
      </w:r>
    </w:p>
    <w:p w:rsidR="006E770A" w:rsidRDefault="00EA1AEE">
      <w:pPr>
        <w:numPr>
          <w:ilvl w:val="0"/>
          <w:numId w:val="56"/>
        </w:numPr>
        <w:pBdr>
          <w:top w:val="nil"/>
          <w:left w:val="nil"/>
          <w:bottom w:val="nil"/>
          <w:right w:val="nil"/>
          <w:between w:val="nil"/>
        </w:pBdr>
        <w:spacing w:line="259" w:lineRule="auto"/>
        <w:jc w:val="both"/>
        <w:rPr>
          <w:rFonts w:ascii="Arial Narrow" w:eastAsia="Arial Narrow" w:hAnsi="Arial Narrow" w:cs="Arial Narrow"/>
          <w:color w:val="000000"/>
        </w:rPr>
      </w:pPr>
      <w:r>
        <w:rPr>
          <w:rFonts w:ascii="Arial Narrow" w:eastAsia="Arial Narrow" w:hAnsi="Arial Narrow" w:cs="Arial Narrow"/>
          <w:color w:val="000000"/>
        </w:rPr>
        <w:t>Dane osobowe pozyskane w związku z prowadzeniem niniejszego postępowania o udzielenie zamówienia publicznego będą przechowywane, zgodnie z art. 78 ust. 1 PZP, przez okres 4 lat od dnia zakończenia postępowania o udzielenie zamówienia publicznego, a jeżeli czas trwania umowy przekracza 4 lata, okres przechowywania obejmuje cały czas trwania umowy w sprawie zamówienia publicznego.</w:t>
      </w:r>
    </w:p>
    <w:p w:rsidR="006E770A" w:rsidRDefault="00EA1AEE">
      <w:pPr>
        <w:numPr>
          <w:ilvl w:val="0"/>
          <w:numId w:val="56"/>
        </w:numPr>
        <w:pBdr>
          <w:top w:val="nil"/>
          <w:left w:val="nil"/>
          <w:bottom w:val="nil"/>
          <w:right w:val="nil"/>
          <w:between w:val="nil"/>
        </w:pBdr>
        <w:spacing w:line="259" w:lineRule="auto"/>
        <w:jc w:val="both"/>
        <w:rPr>
          <w:rFonts w:ascii="Arial Narrow" w:eastAsia="Arial Narrow" w:hAnsi="Arial Narrow" w:cs="Arial Narrow"/>
          <w:color w:val="000000"/>
        </w:rPr>
      </w:pPr>
      <w:r>
        <w:rPr>
          <w:rFonts w:ascii="Arial Narrow" w:eastAsia="Arial Narrow" w:hAnsi="Arial Narrow" w:cs="Arial Narrow"/>
          <w:color w:val="000000"/>
        </w:rPr>
        <w:t>W wyniku zawarcia umowy w sprawie zamówienia publicznego, dane osobowe będą przetwarzane do upływu okresu przedawnienia roszczeń wynikających z umowy w sprawie zamówienia publicznego.</w:t>
      </w:r>
    </w:p>
    <w:p w:rsidR="006E770A" w:rsidRDefault="00EA1AEE">
      <w:pPr>
        <w:numPr>
          <w:ilvl w:val="0"/>
          <w:numId w:val="56"/>
        </w:numPr>
        <w:pBdr>
          <w:top w:val="nil"/>
          <w:left w:val="nil"/>
          <w:bottom w:val="nil"/>
          <w:right w:val="nil"/>
          <w:between w:val="nil"/>
        </w:pBdr>
        <w:spacing w:line="259" w:lineRule="auto"/>
        <w:jc w:val="both"/>
        <w:rPr>
          <w:rFonts w:ascii="Arial Narrow" w:eastAsia="Arial Narrow" w:hAnsi="Arial Narrow" w:cs="Arial Narrow"/>
          <w:color w:val="000000"/>
        </w:rPr>
      </w:pPr>
      <w:r>
        <w:rPr>
          <w:rFonts w:ascii="Arial Narrow" w:eastAsia="Arial Narrow" w:hAnsi="Arial Narrow" w:cs="Arial Narrow"/>
          <w:color w:val="000000"/>
        </w:rPr>
        <w:t>Dane osobowe pozyskane w związku z prowadzeniem niniejszego postępowania o udzielenie zamówienia mogą zostać przekazane podmiotom świadczącym usługi doradcze, w tym usługi prawne i konsultingowe.</w:t>
      </w:r>
    </w:p>
    <w:p w:rsidR="006E770A" w:rsidRDefault="00EA1AEE">
      <w:pPr>
        <w:numPr>
          <w:ilvl w:val="0"/>
          <w:numId w:val="56"/>
        </w:numPr>
        <w:pBdr>
          <w:top w:val="nil"/>
          <w:left w:val="nil"/>
          <w:bottom w:val="nil"/>
          <w:right w:val="nil"/>
          <w:between w:val="nil"/>
        </w:pBdr>
        <w:spacing w:line="259" w:lineRule="auto"/>
        <w:jc w:val="both"/>
        <w:rPr>
          <w:rFonts w:ascii="Arial Narrow" w:eastAsia="Arial Narrow" w:hAnsi="Arial Narrow" w:cs="Arial Narrow"/>
          <w:color w:val="000000"/>
        </w:rPr>
      </w:pPr>
      <w:r>
        <w:rPr>
          <w:rFonts w:ascii="Arial Narrow" w:eastAsia="Arial Narrow" w:hAnsi="Arial Narrow" w:cs="Arial Narrow"/>
          <w:color w:val="000000"/>
        </w:rPr>
        <w:t>Stosownie do art. 22 RODO, decyzje dotyczące danych osobowych nie będą podejmowane w sposób zautomatyzowany.</w:t>
      </w:r>
    </w:p>
    <w:p w:rsidR="006E770A" w:rsidRDefault="00EA1AEE">
      <w:pPr>
        <w:numPr>
          <w:ilvl w:val="0"/>
          <w:numId w:val="56"/>
        </w:numPr>
        <w:pBdr>
          <w:top w:val="nil"/>
          <w:left w:val="nil"/>
          <w:bottom w:val="nil"/>
          <w:right w:val="nil"/>
          <w:between w:val="nil"/>
        </w:pBdr>
        <w:spacing w:line="259" w:lineRule="auto"/>
        <w:jc w:val="both"/>
        <w:rPr>
          <w:rFonts w:ascii="Arial Narrow" w:eastAsia="Arial Narrow" w:hAnsi="Arial Narrow" w:cs="Arial Narrow"/>
          <w:color w:val="000000"/>
        </w:rPr>
      </w:pPr>
      <w:r>
        <w:rPr>
          <w:rFonts w:ascii="Arial Narrow" w:eastAsia="Arial Narrow" w:hAnsi="Arial Narrow" w:cs="Arial Narrow"/>
          <w:color w:val="000000"/>
        </w:rPr>
        <w:t>Osoba, której dotyczą pozyskane w związku z prowadzeniem niniejszego postępowania dane osobowe, ma prawo:</w:t>
      </w:r>
    </w:p>
    <w:p w:rsidR="006E770A" w:rsidRDefault="00EA1AEE">
      <w:pPr>
        <w:numPr>
          <w:ilvl w:val="0"/>
          <w:numId w:val="37"/>
        </w:numPr>
        <w:pBdr>
          <w:top w:val="nil"/>
          <w:left w:val="nil"/>
          <w:bottom w:val="nil"/>
          <w:right w:val="nil"/>
          <w:between w:val="nil"/>
        </w:pBdr>
        <w:spacing w:line="259" w:lineRule="auto"/>
        <w:jc w:val="both"/>
        <w:rPr>
          <w:rFonts w:ascii="Arial Narrow" w:eastAsia="Arial Narrow" w:hAnsi="Arial Narrow" w:cs="Arial Narrow"/>
          <w:color w:val="000000"/>
        </w:rPr>
      </w:pPr>
      <w:r>
        <w:rPr>
          <w:rFonts w:ascii="Arial Narrow" w:eastAsia="Arial Narrow" w:hAnsi="Arial Narrow" w:cs="Arial Narrow"/>
          <w:color w:val="000000"/>
        </w:rPr>
        <w:t xml:space="preserve">dostępu do swoich danych osobowych – zgodnie z art. 15 RODO, przy czym w sytuacji, gdy wykonanie obowiązków, o których mowa w art. 15 ust. 1-3 RODO wymagałoby niewspółmiernie dużego wysiłku, Zamawiający może żądać wskazania dodatkowych informacji mających na celu sprecyzowanie żądania, w szczególności podania nazwy lub daty bieżącego bądź zakończonego postępowania </w:t>
      </w:r>
      <w:r w:rsidR="00610770">
        <w:rPr>
          <w:rFonts w:ascii="Arial Narrow" w:eastAsia="Arial Narrow" w:hAnsi="Arial Narrow" w:cs="Arial Narrow"/>
          <w:color w:val="000000"/>
        </w:rPr>
        <w:t xml:space="preserve">                         </w:t>
      </w:r>
      <w:r>
        <w:rPr>
          <w:rFonts w:ascii="Arial Narrow" w:eastAsia="Arial Narrow" w:hAnsi="Arial Narrow" w:cs="Arial Narrow"/>
          <w:color w:val="000000"/>
        </w:rPr>
        <w:t>o udzielenie zamówienia publicznego;</w:t>
      </w:r>
    </w:p>
    <w:p w:rsidR="006E770A" w:rsidRDefault="00EA1AEE">
      <w:pPr>
        <w:numPr>
          <w:ilvl w:val="0"/>
          <w:numId w:val="37"/>
        </w:numPr>
        <w:pBdr>
          <w:top w:val="nil"/>
          <w:left w:val="nil"/>
          <w:bottom w:val="nil"/>
          <w:right w:val="nil"/>
          <w:between w:val="nil"/>
        </w:pBdr>
        <w:spacing w:line="259" w:lineRule="auto"/>
        <w:jc w:val="both"/>
        <w:rPr>
          <w:rFonts w:ascii="Arial Narrow" w:eastAsia="Arial Narrow" w:hAnsi="Arial Narrow" w:cs="Arial Narrow"/>
          <w:color w:val="000000"/>
        </w:rPr>
      </w:pPr>
      <w:r>
        <w:rPr>
          <w:rFonts w:ascii="Arial Narrow" w:eastAsia="Arial Narrow" w:hAnsi="Arial Narrow" w:cs="Arial Narrow"/>
          <w:color w:val="000000"/>
        </w:rPr>
        <w:t xml:space="preserve">do sprostowana swoich danych osobowych – zgodnie z art. 16 RODO, przy czym skorzystanie </w:t>
      </w:r>
      <w:r w:rsidR="00610770">
        <w:rPr>
          <w:rFonts w:ascii="Arial Narrow" w:eastAsia="Arial Narrow" w:hAnsi="Arial Narrow" w:cs="Arial Narrow"/>
          <w:color w:val="000000"/>
        </w:rPr>
        <w:t xml:space="preserve">                      </w:t>
      </w:r>
      <w:r>
        <w:rPr>
          <w:rFonts w:ascii="Arial Narrow" w:eastAsia="Arial Narrow" w:hAnsi="Arial Narrow" w:cs="Arial Narrow"/>
          <w:color w:val="000000"/>
        </w:rPr>
        <w:t>z uprawnienia do sprostowania lub uzupełnienia danych osobowych, o którym mowa w art. 16 RODO, nie może skutkować zmianą wyniku postępowania o udzielenie zamówienia publicznego, ani zmianą postanowień umowy w zakresie niezgodnym z PZP oraz nie może naruszać integralności protokołu oraz jego załączników;</w:t>
      </w:r>
    </w:p>
    <w:p w:rsidR="006E770A" w:rsidRDefault="00EA1AEE">
      <w:pPr>
        <w:numPr>
          <w:ilvl w:val="0"/>
          <w:numId w:val="37"/>
        </w:numPr>
        <w:pBdr>
          <w:top w:val="nil"/>
          <w:left w:val="nil"/>
          <w:bottom w:val="nil"/>
          <w:right w:val="nil"/>
          <w:between w:val="nil"/>
        </w:pBdr>
        <w:spacing w:line="259" w:lineRule="auto"/>
        <w:jc w:val="both"/>
        <w:rPr>
          <w:rFonts w:ascii="Arial Narrow" w:eastAsia="Arial Narrow" w:hAnsi="Arial Narrow" w:cs="Arial Narrow"/>
          <w:color w:val="000000"/>
        </w:rPr>
      </w:pPr>
      <w:r>
        <w:rPr>
          <w:rFonts w:ascii="Arial Narrow" w:eastAsia="Arial Narrow" w:hAnsi="Arial Narrow" w:cs="Arial Narrow"/>
          <w:color w:val="000000"/>
        </w:rPr>
        <w:t xml:space="preserve">do żądania od Zamawiającego – jako administratora, ograniczenia przetwarzania danych osobowych </w:t>
      </w:r>
      <w:r w:rsidR="00610770">
        <w:rPr>
          <w:rFonts w:ascii="Arial Narrow" w:eastAsia="Arial Narrow" w:hAnsi="Arial Narrow" w:cs="Arial Narrow"/>
          <w:color w:val="000000"/>
        </w:rPr>
        <w:t xml:space="preserve">                 </w:t>
      </w:r>
      <w:r>
        <w:rPr>
          <w:rFonts w:ascii="Arial Narrow" w:eastAsia="Arial Narrow" w:hAnsi="Arial Narrow" w:cs="Arial Narrow"/>
          <w:color w:val="000000"/>
        </w:rPr>
        <w:t>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w:t>
      </w:r>
    </w:p>
    <w:p w:rsidR="006E770A" w:rsidRDefault="00EA1AEE">
      <w:pPr>
        <w:numPr>
          <w:ilvl w:val="0"/>
          <w:numId w:val="37"/>
        </w:numPr>
        <w:pBdr>
          <w:top w:val="nil"/>
          <w:left w:val="nil"/>
          <w:bottom w:val="nil"/>
          <w:right w:val="nil"/>
          <w:between w:val="nil"/>
        </w:pBdr>
        <w:spacing w:line="259" w:lineRule="auto"/>
        <w:jc w:val="both"/>
        <w:rPr>
          <w:rFonts w:ascii="Arial Narrow" w:eastAsia="Arial Narrow" w:hAnsi="Arial Narrow" w:cs="Arial Narrow"/>
          <w:color w:val="000000"/>
        </w:rPr>
      </w:pPr>
      <w:r>
        <w:rPr>
          <w:rFonts w:ascii="Arial Narrow" w:eastAsia="Arial Narrow" w:hAnsi="Arial Narrow" w:cs="Arial Narrow"/>
          <w:color w:val="000000"/>
        </w:rPr>
        <w:t xml:space="preserve">wniesienia skargi do Prezesa Urzędu Ochrony Danych Osobowych w przypadku uznania, </w:t>
      </w:r>
      <w:r w:rsidR="00610770">
        <w:rPr>
          <w:rFonts w:ascii="Arial Narrow" w:eastAsia="Arial Narrow" w:hAnsi="Arial Narrow" w:cs="Arial Narrow"/>
          <w:color w:val="000000"/>
        </w:rPr>
        <w:t xml:space="preserve">                               </w:t>
      </w:r>
      <w:r>
        <w:rPr>
          <w:rFonts w:ascii="Arial Narrow" w:eastAsia="Arial Narrow" w:hAnsi="Arial Narrow" w:cs="Arial Narrow"/>
          <w:color w:val="000000"/>
        </w:rPr>
        <w:t>iż przetwarzanie jej danych osobowych narusza przepisy o ochronie danych osobowych, w tym przepisy RODO.</w:t>
      </w:r>
    </w:p>
    <w:p w:rsidR="006E770A" w:rsidRDefault="00EA1AEE">
      <w:pPr>
        <w:numPr>
          <w:ilvl w:val="0"/>
          <w:numId w:val="56"/>
        </w:numPr>
        <w:pBdr>
          <w:top w:val="nil"/>
          <w:left w:val="nil"/>
          <w:bottom w:val="nil"/>
          <w:right w:val="nil"/>
          <w:between w:val="nil"/>
        </w:pBdr>
        <w:spacing w:line="259" w:lineRule="auto"/>
        <w:jc w:val="both"/>
        <w:rPr>
          <w:rFonts w:ascii="Arial Narrow" w:eastAsia="Arial Narrow" w:hAnsi="Arial Narrow" w:cs="Arial Narrow"/>
          <w:color w:val="000000"/>
        </w:rPr>
      </w:pPr>
      <w:r>
        <w:rPr>
          <w:rFonts w:ascii="Arial Narrow" w:eastAsia="Arial Narrow" w:hAnsi="Arial Narrow" w:cs="Arial Narrow"/>
          <w:color w:val="000000"/>
        </w:rPr>
        <w:t>Obowiązek podania danych osobowych jest wymogiem ustawowym określonym w przepisach PZP, związanym z udziałem w postępowaniu o udzielenie zamówienia publicznego; konsekwencje niepodania określonych danych określa PZP.</w:t>
      </w:r>
    </w:p>
    <w:p w:rsidR="006E770A" w:rsidRDefault="00EA1AEE">
      <w:pPr>
        <w:numPr>
          <w:ilvl w:val="0"/>
          <w:numId w:val="56"/>
        </w:numPr>
        <w:pBdr>
          <w:top w:val="nil"/>
          <w:left w:val="nil"/>
          <w:bottom w:val="nil"/>
          <w:right w:val="nil"/>
          <w:between w:val="nil"/>
        </w:pBdr>
        <w:spacing w:line="259" w:lineRule="auto"/>
        <w:jc w:val="both"/>
        <w:rPr>
          <w:rFonts w:ascii="Arial Narrow" w:eastAsia="Arial Narrow" w:hAnsi="Arial Narrow" w:cs="Arial Narrow"/>
          <w:color w:val="000000"/>
        </w:rPr>
      </w:pPr>
      <w:r>
        <w:rPr>
          <w:rFonts w:ascii="Arial Narrow" w:eastAsia="Arial Narrow" w:hAnsi="Arial Narrow" w:cs="Arial Narrow"/>
          <w:color w:val="000000"/>
        </w:rPr>
        <w:t>Osobie, której dane osobowe zostały pozyskane przez Zamawiającego w związku z prowadzeniem niniejszego postępowania o udzielenie zamówienia publicznego nie przysługuje:</w:t>
      </w:r>
    </w:p>
    <w:p w:rsidR="006E770A" w:rsidRDefault="00EA1AEE">
      <w:pPr>
        <w:numPr>
          <w:ilvl w:val="0"/>
          <w:numId w:val="38"/>
        </w:numPr>
        <w:pBdr>
          <w:top w:val="nil"/>
          <w:left w:val="nil"/>
          <w:bottom w:val="nil"/>
          <w:right w:val="nil"/>
          <w:between w:val="nil"/>
        </w:pBdr>
        <w:spacing w:line="259" w:lineRule="auto"/>
        <w:jc w:val="both"/>
        <w:rPr>
          <w:rFonts w:ascii="Arial Narrow" w:eastAsia="Arial Narrow" w:hAnsi="Arial Narrow" w:cs="Arial Narrow"/>
          <w:color w:val="000000"/>
        </w:rPr>
      </w:pPr>
      <w:r>
        <w:rPr>
          <w:rFonts w:ascii="Arial Narrow" w:eastAsia="Arial Narrow" w:hAnsi="Arial Narrow" w:cs="Arial Narrow"/>
          <w:color w:val="000000"/>
        </w:rPr>
        <w:t>prawo do usunięcia danych osobowych, o czym przesadza art. 17 ust. 3 lit. b, d lub e RODO,</w:t>
      </w:r>
    </w:p>
    <w:p w:rsidR="006E770A" w:rsidRDefault="00EA1AEE">
      <w:pPr>
        <w:numPr>
          <w:ilvl w:val="0"/>
          <w:numId w:val="38"/>
        </w:numPr>
        <w:pBdr>
          <w:top w:val="nil"/>
          <w:left w:val="nil"/>
          <w:bottom w:val="nil"/>
          <w:right w:val="nil"/>
          <w:between w:val="nil"/>
        </w:pBdr>
        <w:spacing w:line="259" w:lineRule="auto"/>
        <w:jc w:val="both"/>
        <w:rPr>
          <w:rFonts w:ascii="Arial Narrow" w:eastAsia="Arial Narrow" w:hAnsi="Arial Narrow" w:cs="Arial Narrow"/>
          <w:color w:val="000000"/>
        </w:rPr>
      </w:pPr>
      <w:r>
        <w:rPr>
          <w:rFonts w:ascii="Arial Narrow" w:eastAsia="Arial Narrow" w:hAnsi="Arial Narrow" w:cs="Arial Narrow"/>
          <w:color w:val="000000"/>
        </w:rPr>
        <w:t>prawo do przenoszenia danych osobowych, o którym mowa w art. 20 RODO, określone w art. 21 RODO prawo sprzeciwu wobec przetwarzania danych osobowych, a to z uwagi na fakt, że podstawą prawną przetwarzania danych osobowych jest art. 6 ust. 1 lit. c RODO.</w:t>
      </w:r>
    </w:p>
    <w:p w:rsidR="00871E5D" w:rsidRPr="00431E00" w:rsidRDefault="00EA1AEE" w:rsidP="00431E00">
      <w:pPr>
        <w:numPr>
          <w:ilvl w:val="0"/>
          <w:numId w:val="56"/>
        </w:numPr>
        <w:pBdr>
          <w:top w:val="nil"/>
          <w:left w:val="nil"/>
          <w:bottom w:val="nil"/>
          <w:right w:val="nil"/>
          <w:between w:val="nil"/>
        </w:pBdr>
        <w:spacing w:after="160" w:line="259" w:lineRule="auto"/>
        <w:jc w:val="both"/>
        <w:rPr>
          <w:rFonts w:ascii="Arial Narrow" w:eastAsia="Arial Narrow" w:hAnsi="Arial Narrow" w:cs="Arial Narrow"/>
          <w:color w:val="000000"/>
        </w:rPr>
      </w:pPr>
      <w:r>
        <w:rPr>
          <w:rFonts w:ascii="Arial Narrow" w:eastAsia="Arial Narrow" w:hAnsi="Arial Narrow" w:cs="Arial Narrow"/>
          <w:color w:val="000000"/>
        </w:rPr>
        <w:t xml:space="preserve">Dane osobowe mogą być przekazywane do organów publicznych i urzędów państwowych lub innych podmiotów upoważnionych na podstawie przepisów prawa lub wykonujących zadania realizowane </w:t>
      </w:r>
      <w:r w:rsidR="00610770">
        <w:rPr>
          <w:rFonts w:ascii="Arial Narrow" w:eastAsia="Arial Narrow" w:hAnsi="Arial Narrow" w:cs="Arial Narrow"/>
          <w:color w:val="000000"/>
        </w:rPr>
        <w:t xml:space="preserve">                       </w:t>
      </w:r>
      <w:r>
        <w:rPr>
          <w:rFonts w:ascii="Arial Narrow" w:eastAsia="Arial Narrow" w:hAnsi="Arial Narrow" w:cs="Arial Narrow"/>
          <w:color w:val="000000"/>
        </w:rPr>
        <w:t>w interesie publicznym lub w ramach sprawowania władzy publicznej, w szczególności do podmiotów prowadzących działalność kontrolną wobec Zamawiającego. Dane osobowe są przekazywane do podmiotów przetwarzających dane w imieniu administratora danych osobowych.</w:t>
      </w:r>
    </w:p>
    <w:p w:rsidR="00871E5D" w:rsidRDefault="00871E5D">
      <w:pPr>
        <w:jc w:val="center"/>
        <w:rPr>
          <w:rFonts w:ascii="Arial Narrow" w:eastAsia="Arial Narrow" w:hAnsi="Arial Narrow" w:cs="Arial Narrow"/>
          <w:b/>
        </w:rPr>
      </w:pPr>
    </w:p>
    <w:p w:rsidR="006E770A" w:rsidRDefault="00EA1AEE">
      <w:pPr>
        <w:jc w:val="center"/>
        <w:rPr>
          <w:rFonts w:ascii="Arial Narrow" w:eastAsia="Arial Narrow" w:hAnsi="Arial Narrow" w:cs="Arial Narrow"/>
          <w:b/>
        </w:rPr>
      </w:pPr>
      <w:r>
        <w:rPr>
          <w:rFonts w:ascii="Arial Narrow" w:eastAsia="Arial Narrow" w:hAnsi="Arial Narrow" w:cs="Arial Narrow"/>
          <w:b/>
        </w:rPr>
        <w:t>§ 1</w:t>
      </w:r>
      <w:r w:rsidR="00871E5D">
        <w:rPr>
          <w:rFonts w:ascii="Arial Narrow" w:eastAsia="Arial Narrow" w:hAnsi="Arial Narrow" w:cs="Arial Narrow"/>
          <w:b/>
        </w:rPr>
        <w:t>7</w:t>
      </w:r>
    </w:p>
    <w:p w:rsidR="006E770A" w:rsidRDefault="00EA1AEE">
      <w:pPr>
        <w:spacing w:after="240"/>
        <w:jc w:val="center"/>
        <w:rPr>
          <w:rFonts w:ascii="Arial Narrow" w:eastAsia="Arial Narrow" w:hAnsi="Arial Narrow" w:cs="Arial Narrow"/>
          <w:b/>
        </w:rPr>
      </w:pPr>
      <w:r>
        <w:rPr>
          <w:rFonts w:ascii="Arial Narrow" w:eastAsia="Arial Narrow" w:hAnsi="Arial Narrow" w:cs="Arial Narrow"/>
          <w:b/>
        </w:rPr>
        <w:t>(postanowienia końcowe)</w:t>
      </w:r>
    </w:p>
    <w:p w:rsidR="006E770A" w:rsidRDefault="00EA1AEE">
      <w:pPr>
        <w:numPr>
          <w:ilvl w:val="0"/>
          <w:numId w:val="72"/>
        </w:numPr>
        <w:pBdr>
          <w:top w:val="nil"/>
          <w:left w:val="nil"/>
          <w:bottom w:val="nil"/>
          <w:right w:val="nil"/>
          <w:between w:val="nil"/>
        </w:pBdr>
        <w:tabs>
          <w:tab w:val="left" w:pos="851"/>
          <w:tab w:val="left" w:pos="567"/>
        </w:tabs>
        <w:ind w:left="567" w:hanging="567"/>
        <w:jc w:val="both"/>
        <w:rPr>
          <w:rFonts w:ascii="Arial Narrow" w:eastAsia="Arial Narrow" w:hAnsi="Arial Narrow" w:cs="Arial Narrow"/>
          <w:color w:val="000000"/>
        </w:rPr>
      </w:pPr>
      <w:r>
        <w:rPr>
          <w:rFonts w:ascii="Arial Narrow" w:eastAsia="Arial Narrow" w:hAnsi="Arial Narrow" w:cs="Arial Narrow"/>
          <w:color w:val="000000"/>
        </w:rPr>
        <w:t>W sprawach nieuregulowanych niniejszą umową będą miały zastosowanie właściwe przepisy ustawy Prawo zamówień publicznych, ustawy Prawo budowlane oraz Kodeksu Cywilnego.</w:t>
      </w:r>
    </w:p>
    <w:p w:rsidR="006E770A" w:rsidRDefault="00EA1AEE">
      <w:pPr>
        <w:numPr>
          <w:ilvl w:val="0"/>
          <w:numId w:val="72"/>
        </w:numPr>
        <w:pBdr>
          <w:top w:val="nil"/>
          <w:left w:val="nil"/>
          <w:bottom w:val="nil"/>
          <w:right w:val="nil"/>
          <w:between w:val="nil"/>
        </w:pBdr>
        <w:tabs>
          <w:tab w:val="left" w:pos="851"/>
          <w:tab w:val="left" w:pos="567"/>
        </w:tabs>
        <w:ind w:left="567" w:hanging="567"/>
        <w:jc w:val="both"/>
        <w:rPr>
          <w:rFonts w:ascii="Arial Narrow" w:eastAsia="Arial Narrow" w:hAnsi="Arial Narrow" w:cs="Arial Narrow"/>
          <w:color w:val="000000"/>
        </w:rPr>
      </w:pPr>
      <w:r>
        <w:rPr>
          <w:rFonts w:ascii="Arial Narrow" w:eastAsia="Arial Narrow" w:hAnsi="Arial Narrow" w:cs="Arial Narrow"/>
          <w:color w:val="000000"/>
        </w:rPr>
        <w:t xml:space="preserve">Strony umowy zobowiązują się do niezwłocznego powiadomienia o każdej zmianie adresu lub numeru telefonu. W przypadku niezrealizowania tego zobowiązania, pisma skierowane pod adres wskazany </w:t>
      </w:r>
      <w:r w:rsidR="00610770">
        <w:rPr>
          <w:rFonts w:ascii="Arial Narrow" w:eastAsia="Arial Narrow" w:hAnsi="Arial Narrow" w:cs="Arial Narrow"/>
          <w:color w:val="000000"/>
        </w:rPr>
        <w:t xml:space="preserve">                 </w:t>
      </w:r>
      <w:r>
        <w:rPr>
          <w:rFonts w:ascii="Arial Narrow" w:eastAsia="Arial Narrow" w:hAnsi="Arial Narrow" w:cs="Arial Narrow"/>
          <w:color w:val="000000"/>
        </w:rPr>
        <w:t xml:space="preserve">w niniejszej umowie uważa się za skutecznie doręczone. </w:t>
      </w:r>
    </w:p>
    <w:p w:rsidR="006E770A" w:rsidRDefault="00EA1AEE">
      <w:pPr>
        <w:numPr>
          <w:ilvl w:val="0"/>
          <w:numId w:val="72"/>
        </w:numPr>
        <w:pBdr>
          <w:top w:val="nil"/>
          <w:left w:val="nil"/>
          <w:bottom w:val="nil"/>
          <w:right w:val="nil"/>
          <w:between w:val="nil"/>
        </w:pBdr>
        <w:tabs>
          <w:tab w:val="left" w:pos="851"/>
          <w:tab w:val="left" w:pos="567"/>
        </w:tabs>
        <w:ind w:left="567" w:hanging="567"/>
        <w:jc w:val="both"/>
        <w:rPr>
          <w:rFonts w:ascii="Arial Narrow" w:eastAsia="Arial Narrow" w:hAnsi="Arial Narrow" w:cs="Arial Narrow"/>
          <w:b/>
          <w:color w:val="000000"/>
        </w:rPr>
      </w:pPr>
      <w:r>
        <w:rPr>
          <w:rFonts w:ascii="Arial Narrow" w:eastAsia="Arial Narrow" w:hAnsi="Arial Narrow" w:cs="Arial Narrow"/>
          <w:color w:val="000000"/>
        </w:rPr>
        <w:t xml:space="preserve">Strony umowy zobowiązują się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Jeżeli powyższe metody rozwiązywania sporów nie będą skuteczne, właściwym dla rozpoznania ewentualnego sporu będzie sąd właściwy dla siedziby Zamawiającego.  </w:t>
      </w:r>
    </w:p>
    <w:p w:rsidR="006E770A" w:rsidRDefault="00EA1AEE">
      <w:pPr>
        <w:numPr>
          <w:ilvl w:val="0"/>
          <w:numId w:val="72"/>
        </w:numPr>
        <w:pBdr>
          <w:top w:val="nil"/>
          <w:left w:val="nil"/>
          <w:bottom w:val="nil"/>
          <w:right w:val="nil"/>
          <w:between w:val="nil"/>
        </w:pBdr>
        <w:tabs>
          <w:tab w:val="left" w:pos="851"/>
          <w:tab w:val="left" w:pos="567"/>
        </w:tabs>
        <w:ind w:left="567" w:hanging="567"/>
        <w:jc w:val="both"/>
        <w:rPr>
          <w:rFonts w:ascii="Arial Narrow" w:eastAsia="Arial Narrow" w:hAnsi="Arial Narrow" w:cs="Arial Narrow"/>
          <w:color w:val="000000"/>
        </w:rPr>
      </w:pPr>
      <w:r>
        <w:rPr>
          <w:rFonts w:ascii="Arial Narrow" w:eastAsia="Arial Narrow" w:hAnsi="Arial Narrow" w:cs="Arial Narrow"/>
          <w:color w:val="000000"/>
        </w:rPr>
        <w:t xml:space="preserve">Umowę sporządzono w dwóch jednobrzmiących egzemplarzach, po jednym dla każdej </w:t>
      </w:r>
      <w:r>
        <w:rPr>
          <w:rFonts w:ascii="Arial Narrow" w:eastAsia="Arial Narrow" w:hAnsi="Arial Narrow" w:cs="Arial Narrow"/>
          <w:color w:val="000000"/>
        </w:rPr>
        <w:br/>
        <w:t>ze stron.</w:t>
      </w:r>
    </w:p>
    <w:p w:rsidR="006E770A" w:rsidRDefault="00EA1AEE">
      <w:pPr>
        <w:numPr>
          <w:ilvl w:val="0"/>
          <w:numId w:val="72"/>
        </w:numPr>
        <w:pBdr>
          <w:top w:val="nil"/>
          <w:left w:val="nil"/>
          <w:bottom w:val="nil"/>
          <w:right w:val="nil"/>
          <w:between w:val="nil"/>
        </w:pBdr>
        <w:tabs>
          <w:tab w:val="left" w:pos="851"/>
          <w:tab w:val="left" w:pos="567"/>
        </w:tabs>
        <w:ind w:left="567" w:hanging="567"/>
        <w:rPr>
          <w:rFonts w:ascii="Arial Narrow" w:eastAsia="Arial Narrow" w:hAnsi="Arial Narrow" w:cs="Arial Narrow"/>
          <w:color w:val="000000"/>
        </w:rPr>
      </w:pPr>
      <w:r>
        <w:rPr>
          <w:rFonts w:ascii="Arial Narrow" w:eastAsia="Arial Narrow" w:hAnsi="Arial Narrow" w:cs="Arial Narrow"/>
          <w:color w:val="000000"/>
        </w:rPr>
        <w:t>Umowa wchodzi w życie z dniem jej podpisania.</w:t>
      </w:r>
    </w:p>
    <w:p w:rsidR="006E770A" w:rsidRDefault="00EA1AEE">
      <w:pPr>
        <w:numPr>
          <w:ilvl w:val="0"/>
          <w:numId w:val="72"/>
        </w:numPr>
        <w:pBdr>
          <w:top w:val="nil"/>
          <w:left w:val="nil"/>
          <w:bottom w:val="nil"/>
          <w:right w:val="nil"/>
          <w:between w:val="nil"/>
        </w:pBdr>
        <w:tabs>
          <w:tab w:val="left" w:pos="851"/>
          <w:tab w:val="left" w:pos="567"/>
        </w:tabs>
        <w:ind w:left="567" w:hanging="567"/>
        <w:jc w:val="both"/>
        <w:rPr>
          <w:rFonts w:ascii="Arial Narrow" w:eastAsia="Arial Narrow" w:hAnsi="Arial Narrow" w:cs="Arial Narrow"/>
          <w:color w:val="000000"/>
        </w:rPr>
      </w:pPr>
      <w:r>
        <w:rPr>
          <w:rFonts w:ascii="Arial Narrow" w:eastAsia="Arial Narrow" w:hAnsi="Arial Narrow" w:cs="Arial Narrow"/>
          <w:color w:val="000000"/>
        </w:rPr>
        <w:t>Integralną częścią niniejszej umowy są następujące załączniki:</w:t>
      </w:r>
    </w:p>
    <w:p w:rsidR="006E770A" w:rsidRDefault="00EA1AEE">
      <w:pPr>
        <w:numPr>
          <w:ilvl w:val="0"/>
          <w:numId w:val="69"/>
        </w:numPr>
        <w:pBdr>
          <w:top w:val="nil"/>
          <w:left w:val="nil"/>
          <w:bottom w:val="nil"/>
          <w:right w:val="nil"/>
          <w:between w:val="nil"/>
        </w:pBdr>
        <w:tabs>
          <w:tab w:val="left" w:pos="851"/>
          <w:tab w:val="left" w:pos="567"/>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wzór karty gwarancyjnej,</w:t>
      </w:r>
    </w:p>
    <w:p w:rsidR="006E770A" w:rsidRDefault="00871E5D">
      <w:pPr>
        <w:numPr>
          <w:ilvl w:val="0"/>
          <w:numId w:val="69"/>
        </w:numPr>
        <w:pBdr>
          <w:top w:val="nil"/>
          <w:left w:val="nil"/>
          <w:bottom w:val="nil"/>
          <w:right w:val="nil"/>
          <w:between w:val="nil"/>
        </w:pBdr>
        <w:tabs>
          <w:tab w:val="left" w:pos="851"/>
          <w:tab w:val="left" w:pos="567"/>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Opis przedmiotu zamówienia</w:t>
      </w:r>
      <w:r w:rsidR="00EA1AEE">
        <w:rPr>
          <w:rFonts w:ascii="Arial Narrow" w:eastAsia="Arial Narrow" w:hAnsi="Arial Narrow" w:cs="Arial Narrow"/>
          <w:color w:val="000000"/>
        </w:rPr>
        <w:t>,</w:t>
      </w:r>
    </w:p>
    <w:p w:rsidR="006E770A" w:rsidRDefault="00EA1AEE">
      <w:pPr>
        <w:numPr>
          <w:ilvl w:val="0"/>
          <w:numId w:val="69"/>
        </w:numPr>
        <w:pBdr>
          <w:top w:val="nil"/>
          <w:left w:val="nil"/>
          <w:bottom w:val="nil"/>
          <w:right w:val="nil"/>
          <w:between w:val="nil"/>
        </w:pBdr>
        <w:tabs>
          <w:tab w:val="left" w:pos="851"/>
          <w:tab w:val="left" w:pos="567"/>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oferta Wykonawcy,</w:t>
      </w:r>
    </w:p>
    <w:p w:rsidR="006E770A" w:rsidRDefault="00EA1AEE">
      <w:pPr>
        <w:numPr>
          <w:ilvl w:val="0"/>
          <w:numId w:val="69"/>
        </w:numPr>
        <w:pBdr>
          <w:top w:val="nil"/>
          <w:left w:val="nil"/>
          <w:bottom w:val="nil"/>
          <w:right w:val="nil"/>
          <w:between w:val="nil"/>
        </w:pBdr>
        <w:tabs>
          <w:tab w:val="left" w:pos="851"/>
          <w:tab w:val="left" w:pos="567"/>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oryginał dokumentu potwierdzający wniesienie zabezpieczenia należytego wykonania umowy;</w:t>
      </w:r>
    </w:p>
    <w:p w:rsidR="006E770A" w:rsidRDefault="00EA1AEE">
      <w:pPr>
        <w:numPr>
          <w:ilvl w:val="0"/>
          <w:numId w:val="69"/>
        </w:numPr>
        <w:pBdr>
          <w:top w:val="nil"/>
          <w:left w:val="nil"/>
          <w:bottom w:val="nil"/>
          <w:right w:val="nil"/>
          <w:between w:val="nil"/>
        </w:pBdr>
        <w:tabs>
          <w:tab w:val="left" w:pos="851"/>
          <w:tab w:val="left" w:pos="567"/>
        </w:tabs>
        <w:ind w:left="1134" w:hanging="567"/>
        <w:jc w:val="both"/>
        <w:rPr>
          <w:rFonts w:ascii="Arial Narrow" w:eastAsia="Arial Narrow" w:hAnsi="Arial Narrow" w:cs="Arial Narrow"/>
          <w:color w:val="000000"/>
        </w:rPr>
      </w:pPr>
      <w:r>
        <w:rPr>
          <w:rFonts w:ascii="Arial Narrow" w:eastAsia="Arial Narrow" w:hAnsi="Arial Narrow" w:cs="Arial Narrow"/>
          <w:color w:val="000000"/>
        </w:rPr>
        <w:t>Wykaz Cen,</w:t>
      </w:r>
    </w:p>
    <w:p w:rsidR="006E770A" w:rsidRDefault="006E770A">
      <w:pPr>
        <w:spacing w:line="300" w:lineRule="auto"/>
        <w:jc w:val="both"/>
        <w:rPr>
          <w:rFonts w:ascii="Arial Narrow" w:eastAsia="Arial Narrow" w:hAnsi="Arial Narrow" w:cs="Arial Narrow"/>
          <w:b/>
        </w:rPr>
      </w:pPr>
    </w:p>
    <w:p w:rsidR="006E770A" w:rsidRDefault="00EA1AEE">
      <w:pPr>
        <w:spacing w:line="300" w:lineRule="auto"/>
        <w:ind w:firstLine="709"/>
        <w:jc w:val="both"/>
        <w:rPr>
          <w:rFonts w:ascii="Arial Narrow" w:eastAsia="Arial Narrow" w:hAnsi="Arial Narrow" w:cs="Arial Narrow"/>
          <w:b/>
        </w:rPr>
      </w:pPr>
      <w:r>
        <w:rPr>
          <w:rFonts w:ascii="Arial Narrow" w:eastAsia="Arial Narrow" w:hAnsi="Arial Narrow" w:cs="Arial Narrow"/>
          <w:b/>
        </w:rPr>
        <w:t xml:space="preserve">      Zamawiający:</w:t>
      </w:r>
      <w:r>
        <w:rPr>
          <w:rFonts w:ascii="Arial Narrow" w:eastAsia="Arial Narrow" w:hAnsi="Arial Narrow" w:cs="Arial Narrow"/>
          <w:b/>
        </w:rPr>
        <w:tab/>
      </w:r>
      <w:r>
        <w:rPr>
          <w:rFonts w:ascii="Arial Narrow" w:eastAsia="Arial Narrow" w:hAnsi="Arial Narrow" w:cs="Arial Narrow"/>
          <w:b/>
        </w:rPr>
        <w:tab/>
      </w:r>
      <w:r>
        <w:rPr>
          <w:rFonts w:ascii="Arial Narrow" w:eastAsia="Arial Narrow" w:hAnsi="Arial Narrow" w:cs="Arial Narrow"/>
          <w:b/>
        </w:rPr>
        <w:tab/>
      </w:r>
      <w:r>
        <w:rPr>
          <w:rFonts w:ascii="Arial Narrow" w:eastAsia="Arial Narrow" w:hAnsi="Arial Narrow" w:cs="Arial Narrow"/>
          <w:b/>
        </w:rPr>
        <w:tab/>
      </w:r>
      <w:r>
        <w:rPr>
          <w:rFonts w:ascii="Arial Narrow" w:eastAsia="Arial Narrow" w:hAnsi="Arial Narrow" w:cs="Arial Narrow"/>
          <w:b/>
        </w:rPr>
        <w:tab/>
        <w:t xml:space="preserve">      </w:t>
      </w:r>
      <w:r>
        <w:rPr>
          <w:rFonts w:ascii="Arial Narrow" w:eastAsia="Arial Narrow" w:hAnsi="Arial Narrow" w:cs="Arial Narrow"/>
          <w:b/>
        </w:rPr>
        <w:tab/>
        <w:t xml:space="preserve">     Wykonawca:</w:t>
      </w:r>
    </w:p>
    <w:p w:rsidR="006E770A" w:rsidRDefault="006E770A">
      <w:pPr>
        <w:spacing w:line="300" w:lineRule="auto"/>
        <w:ind w:firstLine="709"/>
        <w:jc w:val="both"/>
        <w:rPr>
          <w:rFonts w:ascii="Arial" w:eastAsia="Arial" w:hAnsi="Arial" w:cs="Arial"/>
          <w:b/>
          <w:sz w:val="22"/>
          <w:szCs w:val="22"/>
        </w:rPr>
      </w:pPr>
    </w:p>
    <w:p w:rsidR="006E770A" w:rsidRDefault="006E770A">
      <w:pPr>
        <w:spacing w:line="300" w:lineRule="auto"/>
        <w:ind w:firstLine="709"/>
        <w:jc w:val="both"/>
        <w:rPr>
          <w:rFonts w:ascii="Arial" w:eastAsia="Arial" w:hAnsi="Arial" w:cs="Arial"/>
          <w:b/>
          <w:sz w:val="22"/>
          <w:szCs w:val="22"/>
        </w:rPr>
      </w:pPr>
    </w:p>
    <w:p w:rsidR="006E770A" w:rsidRPr="00A15FE4" w:rsidRDefault="00EA1AEE" w:rsidP="00A15FE4">
      <w:pPr>
        <w:spacing w:line="360" w:lineRule="auto"/>
        <w:rPr>
          <w:rFonts w:ascii="Arial" w:eastAsia="Arial" w:hAnsi="Arial" w:cs="Arial"/>
          <w:sz w:val="22"/>
          <w:szCs w:val="22"/>
        </w:rPr>
      </w:pPr>
      <w:r>
        <w:rPr>
          <w:rFonts w:ascii="Arial" w:eastAsia="Arial" w:hAnsi="Arial" w:cs="Arial"/>
          <w:sz w:val="22"/>
          <w:szCs w:val="22"/>
        </w:rPr>
        <w:tab/>
        <w:t>……………………..</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 xml:space="preserve">           </w:t>
      </w:r>
      <w:r>
        <w:rPr>
          <w:rFonts w:ascii="Arial" w:eastAsia="Arial" w:hAnsi="Arial" w:cs="Arial"/>
          <w:sz w:val="22"/>
          <w:szCs w:val="22"/>
        </w:rPr>
        <w:tab/>
        <w:t xml:space="preserve">       ………………….………</w:t>
      </w:r>
    </w:p>
    <w:sectPr w:rsidR="006E770A" w:rsidRPr="00A15FE4" w:rsidSect="00882FCF">
      <w:headerReference w:type="default" r:id="rId11"/>
      <w:footerReference w:type="default" r:id="rId12"/>
      <w:pgSz w:w="11906" w:h="16838"/>
      <w:pgMar w:top="1418" w:right="992" w:bottom="851" w:left="1134" w:header="0" w:footer="709"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3302" w:rsidRDefault="003D3302">
      <w:r>
        <w:separator/>
      </w:r>
    </w:p>
  </w:endnote>
  <w:endnote w:type="continuationSeparator" w:id="0">
    <w:p w:rsidR="003D3302" w:rsidRDefault="003D33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Schoolbook">
    <w:panose1 w:val="0204060405050502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horndale">
    <w:altName w:val="Times New Roman"/>
    <w:charset w:val="EE"/>
    <w:family w:val="roman"/>
    <w:pitch w:val="variable"/>
    <w:sig w:usb0="00000000" w:usb1="00000000" w:usb2="00000000" w:usb3="00000000" w:csb0="00000000" w:csb1="00000000"/>
  </w:font>
  <w:font w:name="Andale Sans UI">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5871510"/>
      <w:docPartObj>
        <w:docPartGallery w:val="Page Numbers (Bottom of Page)"/>
        <w:docPartUnique/>
      </w:docPartObj>
    </w:sdtPr>
    <w:sdtContent>
      <w:p w:rsidR="003D3302" w:rsidRDefault="003D3302">
        <w:pPr>
          <w:pStyle w:val="Stopka"/>
          <w:jc w:val="right"/>
        </w:pPr>
        <w:fldSimple w:instr="PAGE   \* MERGEFORMAT">
          <w:r w:rsidR="00A14906">
            <w:rPr>
              <w:noProof/>
            </w:rPr>
            <w:t>36</w:t>
          </w:r>
        </w:fldSimple>
      </w:p>
    </w:sdtContent>
  </w:sdt>
  <w:p w:rsidR="003D3302" w:rsidRDefault="003D3302">
    <w:pPr>
      <w:widowControl w:val="0"/>
      <w:pBdr>
        <w:top w:val="nil"/>
        <w:left w:val="nil"/>
        <w:bottom w:val="nil"/>
        <w:right w:val="nil"/>
        <w:between w:val="nil"/>
      </w:pBdr>
      <w:tabs>
        <w:tab w:val="center" w:pos="1656"/>
        <w:tab w:val="right" w:pos="6192"/>
      </w:tabs>
      <w:jc w:val="right"/>
      <w:rPr>
        <w:rFonts w:ascii="Thorndale" w:eastAsia="Thorndale" w:hAnsi="Thorndale" w:cs="Thorndale"/>
        <w:color w:val="000000"/>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3302" w:rsidRDefault="003D3302">
      <w:r>
        <w:separator/>
      </w:r>
    </w:p>
  </w:footnote>
  <w:footnote w:type="continuationSeparator" w:id="0">
    <w:p w:rsidR="003D3302" w:rsidRDefault="003D33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tag w:val="goog_rdk_2"/>
      <w:id w:val="-2066471553"/>
    </w:sdtPr>
    <w:sdtContent>
      <w:p w:rsidR="003D3302" w:rsidRDefault="003D3302">
        <w:pPr>
          <w:pBdr>
            <w:top w:val="nil"/>
            <w:left w:val="nil"/>
            <w:bottom w:val="nil"/>
            <w:right w:val="nil"/>
            <w:between w:val="nil"/>
          </w:pBdr>
          <w:tabs>
            <w:tab w:val="center" w:pos="4536"/>
            <w:tab w:val="right" w:pos="9072"/>
          </w:tabs>
          <w:jc w:val="center"/>
          <w:rPr>
            <w:ins w:id="7" w:author="roszcz.dk18" w:date="2022-03-02T19:12:00Z"/>
            <w:color w:val="000000"/>
          </w:rPr>
        </w:pPr>
        <w:sdt>
          <w:sdtPr>
            <w:tag w:val="goog_rdk_1"/>
            <w:id w:val="-1771687938"/>
          </w:sdtPr>
          <w:sdtContent/>
        </w:sdt>
      </w:p>
    </w:sdtContent>
  </w:sdt>
  <w:p w:rsidR="003D3302" w:rsidRDefault="003D3302" w:rsidP="00D8790A">
    <w:pPr>
      <w:pBdr>
        <w:top w:val="nil"/>
        <w:left w:val="nil"/>
        <w:bottom w:val="nil"/>
        <w:right w:val="nil"/>
        <w:between w:val="nil"/>
      </w:pBdr>
      <w:tabs>
        <w:tab w:val="center" w:pos="4536"/>
        <w:tab w:val="right" w:pos="9781"/>
      </w:tabs>
      <w:jc w:val="center"/>
      <w:rPr>
        <w:color w:val="000000"/>
      </w:rPr>
    </w:pPr>
    <w:r>
      <w:rPr>
        <w:color w:val="000000"/>
      </w:rPr>
      <w:t xml:space="preserve">  </w:t>
    </w:r>
  </w:p>
  <w:p w:rsidR="003D3302" w:rsidRDefault="003D3302">
    <w:pPr>
      <w:pBdr>
        <w:top w:val="nil"/>
        <w:left w:val="nil"/>
        <w:bottom w:val="nil"/>
        <w:right w:val="nil"/>
        <w:between w:val="nil"/>
      </w:pBdr>
      <w:tabs>
        <w:tab w:val="center" w:pos="4536"/>
        <w:tab w:val="right" w:pos="9072"/>
        <w:tab w:val="left" w:pos="6423"/>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14628"/>
    <w:multiLevelType w:val="multilevel"/>
    <w:tmpl w:val="5C5EF72A"/>
    <w:lvl w:ilvl="0">
      <w:start w:val="1"/>
      <w:numFmt w:val="decimal"/>
      <w:lvlText w:val="%1)"/>
      <w:lvlJc w:val="left"/>
      <w:pPr>
        <w:ind w:left="786"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1001484"/>
    <w:multiLevelType w:val="multilevel"/>
    <w:tmpl w:val="74FC6350"/>
    <w:lvl w:ilvl="0">
      <w:start w:val="1"/>
      <w:numFmt w:val="decimal"/>
      <w:lvlText w:val="%1)"/>
      <w:lvlJc w:val="left"/>
      <w:pPr>
        <w:ind w:left="720" w:hanging="360"/>
      </w:pPr>
      <w:rPr>
        <w:rFonts w:ascii="Arial Narrow" w:eastAsia="Arial Narrow" w:hAnsi="Arial Narrow" w:cs="Arial Narrow"/>
        <w:b w:val="0"/>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18C7574"/>
    <w:multiLevelType w:val="multilevel"/>
    <w:tmpl w:val="88524E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207700A"/>
    <w:multiLevelType w:val="multilevel"/>
    <w:tmpl w:val="E0049F02"/>
    <w:lvl w:ilvl="0">
      <w:start w:val="1"/>
      <w:numFmt w:val="decimal"/>
      <w:lvlText w:val="%1."/>
      <w:lvlJc w:val="left"/>
      <w:pPr>
        <w:ind w:left="786" w:hanging="360"/>
      </w:pPr>
      <w:rPr>
        <w:rFonts w:ascii="Arial Narrow" w:eastAsia="Arial Narrow" w:hAnsi="Arial Narrow" w:cs="Arial Narrow"/>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46074DF"/>
    <w:multiLevelType w:val="multilevel"/>
    <w:tmpl w:val="EEAE52C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79513EE"/>
    <w:multiLevelType w:val="multilevel"/>
    <w:tmpl w:val="6810CE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90F3D46"/>
    <w:multiLevelType w:val="multilevel"/>
    <w:tmpl w:val="E39A230E"/>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09F3667C"/>
    <w:multiLevelType w:val="multilevel"/>
    <w:tmpl w:val="F28A4914"/>
    <w:lvl w:ilvl="0">
      <w:start w:val="1"/>
      <w:numFmt w:val="decimal"/>
      <w:lvlText w:val="%1."/>
      <w:lvlJc w:val="left"/>
      <w:pPr>
        <w:ind w:left="720" w:hanging="360"/>
      </w:pPr>
      <w:rPr>
        <w:color w:val="000000"/>
      </w:rPr>
    </w:lvl>
    <w:lvl w:ilvl="1">
      <w:start w:val="1"/>
      <w:numFmt w:val="lowerLetter"/>
      <w:lvlText w:val="%2)"/>
      <w:lvlJc w:val="left"/>
      <w:pPr>
        <w:ind w:left="114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A1C03F6"/>
    <w:multiLevelType w:val="hybridMultilevel"/>
    <w:tmpl w:val="5A48FC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0C6C32E5"/>
    <w:multiLevelType w:val="multilevel"/>
    <w:tmpl w:val="4C2827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CF24F86"/>
    <w:multiLevelType w:val="multilevel"/>
    <w:tmpl w:val="3288E78C"/>
    <w:lvl w:ilvl="0">
      <w:start w:val="2"/>
      <w:numFmt w:val="decimal"/>
      <w:lvlText w:val="%1."/>
      <w:lvlJc w:val="left"/>
      <w:pPr>
        <w:ind w:left="1224"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0D0F3AC3"/>
    <w:multiLevelType w:val="multilevel"/>
    <w:tmpl w:val="38F449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0EC26AA2"/>
    <w:multiLevelType w:val="multilevel"/>
    <w:tmpl w:val="143CA4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0C915CF"/>
    <w:multiLevelType w:val="multilevel"/>
    <w:tmpl w:val="CB32E54E"/>
    <w:lvl w:ilvl="0">
      <w:start w:val="1"/>
      <w:numFmt w:val="decimal"/>
      <w:lvlText w:val="%1)"/>
      <w:lvlJc w:val="left"/>
      <w:pPr>
        <w:ind w:left="1224" w:hanging="360"/>
      </w:pPr>
      <w:rPr>
        <w:b w:val="0"/>
      </w:r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14">
    <w:nsid w:val="12DB0F70"/>
    <w:multiLevelType w:val="multilevel"/>
    <w:tmpl w:val="E578D9C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nsid w:val="13A319D6"/>
    <w:multiLevelType w:val="multilevel"/>
    <w:tmpl w:val="4F246BFE"/>
    <w:lvl w:ilvl="0">
      <w:start w:val="1"/>
      <w:numFmt w:val="decimal"/>
      <w:lvlText w:val="%1."/>
      <w:lvlJc w:val="left"/>
      <w:pPr>
        <w:ind w:left="360" w:hanging="360"/>
      </w:pPr>
      <w:rPr>
        <w:b w:val="0"/>
        <w:bCs/>
      </w:rPr>
    </w:lvl>
    <w:lvl w:ilvl="1">
      <w:start w:val="1"/>
      <w:numFmt w:val="lowerLetter"/>
      <w:lvlText w:val="%2."/>
      <w:lvlJc w:val="left"/>
      <w:pPr>
        <w:ind w:left="1080" w:hanging="360"/>
      </w:pPr>
    </w:lvl>
    <w:lvl w:ilvl="2">
      <w:start w:val="19"/>
      <w:numFmt w:val="bullet"/>
      <w:lvlText w:val="●"/>
      <w:lvlJc w:val="left"/>
      <w:pPr>
        <w:ind w:left="1980" w:hanging="360"/>
      </w:pPr>
      <w:rPr>
        <w:rFonts w:ascii="Noto Sans Symbols" w:eastAsia="Noto Sans Symbols" w:hAnsi="Noto Sans Symbols" w:cs="Noto Sans Symbols"/>
      </w:rPr>
    </w:lvl>
    <w:lvl w:ilvl="3">
      <w:start w:val="1"/>
      <w:numFmt w:val="decimal"/>
      <w:lvlText w:val="%4)"/>
      <w:lvlJc w:val="left"/>
      <w:pPr>
        <w:ind w:left="2640" w:hanging="48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nsid w:val="147B6DCD"/>
    <w:multiLevelType w:val="multilevel"/>
    <w:tmpl w:val="39806FB6"/>
    <w:lvl w:ilvl="0">
      <w:start w:val="1"/>
      <w:numFmt w:val="decimal"/>
      <w:lvlText w:val="%1)"/>
      <w:lvlJc w:val="left"/>
      <w:pPr>
        <w:ind w:left="928"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7">
    <w:nsid w:val="16643E40"/>
    <w:multiLevelType w:val="multilevel"/>
    <w:tmpl w:val="B0BCAEEC"/>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8">
    <w:nsid w:val="177B7B67"/>
    <w:multiLevelType w:val="multilevel"/>
    <w:tmpl w:val="EDA0D5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17AB2DD4"/>
    <w:multiLevelType w:val="multilevel"/>
    <w:tmpl w:val="A4FC07B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nsid w:val="19DC4AFC"/>
    <w:multiLevelType w:val="multilevel"/>
    <w:tmpl w:val="E54A0566"/>
    <w:lvl w:ilvl="0">
      <w:start w:val="1"/>
      <w:numFmt w:val="decimal"/>
      <w:lvlText w:val="%1)"/>
      <w:lvlJc w:val="left"/>
      <w:pPr>
        <w:ind w:left="1068" w:hanging="360"/>
      </w:pPr>
      <w:rPr>
        <w:color w:val="00000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1">
    <w:nsid w:val="1A421222"/>
    <w:multiLevelType w:val="multilevel"/>
    <w:tmpl w:val="98743A8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1AA72409"/>
    <w:multiLevelType w:val="multilevel"/>
    <w:tmpl w:val="45BA3E8C"/>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3">
    <w:nsid w:val="1B193DE1"/>
    <w:multiLevelType w:val="multilevel"/>
    <w:tmpl w:val="2D6E3C2E"/>
    <w:lvl w:ilvl="0">
      <w:start w:val="1"/>
      <w:numFmt w:val="decimal"/>
      <w:lvlText w:val="%1."/>
      <w:lvlJc w:val="left"/>
      <w:pPr>
        <w:ind w:left="720" w:hanging="360"/>
      </w:pPr>
      <w:rPr>
        <w:b w:val="0"/>
        <w:strike w:val="0"/>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1B390699"/>
    <w:multiLevelType w:val="multilevel"/>
    <w:tmpl w:val="7B34E40E"/>
    <w:styleLink w:val="WWNum62"/>
    <w:lvl w:ilvl="0">
      <w:start w:val="1"/>
      <w:numFmt w:val="decimal"/>
      <w:lvlText w:val="%1."/>
      <w:lvlJc w:val="left"/>
      <w:pPr>
        <w:ind w:left="786" w:hanging="360"/>
      </w:pPr>
      <w:rPr>
        <w:i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nsid w:val="1B4261CD"/>
    <w:multiLevelType w:val="multilevel"/>
    <w:tmpl w:val="9F260D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1DA02918"/>
    <w:multiLevelType w:val="hybridMultilevel"/>
    <w:tmpl w:val="6890E24A"/>
    <w:lvl w:ilvl="0" w:tplc="0415000F">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1377FD5"/>
    <w:multiLevelType w:val="multilevel"/>
    <w:tmpl w:val="BCB87CF0"/>
    <w:lvl w:ilvl="0">
      <w:start w:val="1"/>
      <w:numFmt w:val="decimal"/>
      <w:lvlText w:val="%1)"/>
      <w:lvlJc w:val="left"/>
      <w:pPr>
        <w:ind w:left="927" w:hanging="360"/>
      </w:pPr>
      <w:rPr>
        <w:b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8">
    <w:nsid w:val="220E1AD2"/>
    <w:multiLevelType w:val="multilevel"/>
    <w:tmpl w:val="4C8C1318"/>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29">
    <w:nsid w:val="22875400"/>
    <w:multiLevelType w:val="multilevel"/>
    <w:tmpl w:val="B262D498"/>
    <w:lvl w:ilvl="0">
      <w:start w:val="1"/>
      <w:numFmt w:val="decimal"/>
      <w:lvlText w:val="%1)"/>
      <w:lvlJc w:val="left"/>
      <w:pPr>
        <w:ind w:left="1068" w:hanging="360"/>
      </w:pPr>
      <w:rPr>
        <w:b w:val="0"/>
        <w:i w:val="0"/>
        <w:color w:val="000000"/>
        <w:sz w:val="22"/>
        <w:szCs w:val="22"/>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0">
    <w:nsid w:val="24E34110"/>
    <w:multiLevelType w:val="multilevel"/>
    <w:tmpl w:val="68EA7640"/>
    <w:lvl w:ilvl="0">
      <w:start w:val="4"/>
      <w:numFmt w:val="decimal"/>
      <w:lvlText w:val="%1."/>
      <w:lvlJc w:val="left"/>
      <w:pPr>
        <w:ind w:left="36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28C120E1"/>
    <w:multiLevelType w:val="multilevel"/>
    <w:tmpl w:val="08A27CC6"/>
    <w:lvl w:ilvl="0">
      <w:start w:val="1"/>
      <w:numFmt w:val="decimal"/>
      <w:lvlText w:val="%1)"/>
      <w:lvlJc w:val="left"/>
      <w:pPr>
        <w:ind w:left="720" w:hanging="360"/>
      </w:pPr>
    </w:lvl>
    <w:lvl w:ilvl="1">
      <w:start w:val="1"/>
      <w:numFmt w:val="lowerLetter"/>
      <w:lvlText w:val="%2)"/>
      <w:lvlJc w:val="left"/>
      <w:pPr>
        <w:ind w:left="1211"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2A34450E"/>
    <w:multiLevelType w:val="multilevel"/>
    <w:tmpl w:val="CB4E09B0"/>
    <w:lvl w:ilvl="0">
      <w:start w:val="1"/>
      <w:numFmt w:val="decimal"/>
      <w:lvlText w:val="%1)"/>
      <w:lvlJc w:val="left"/>
      <w:pPr>
        <w:ind w:left="717" w:hanging="360"/>
      </w:pPr>
      <w:rPr>
        <w:strike w:val="0"/>
        <w:color w:val="000000"/>
      </w:rPr>
    </w:lvl>
    <w:lvl w:ilvl="1">
      <w:start w:val="1"/>
      <w:numFmt w:val="lowerLetter"/>
      <w:lvlText w:val="%2)"/>
      <w:lvlJc w:val="left"/>
      <w:pPr>
        <w:ind w:left="1437" w:hanging="360"/>
      </w:pPr>
      <w:rPr>
        <w:rFonts w:ascii="Arial Narrow" w:eastAsia="Arial Narrow" w:hAnsi="Arial Narrow" w:cs="Arial Narrow"/>
        <w:b w:val="0"/>
        <w:i w:val="0"/>
        <w:color w:val="FF0000"/>
        <w:sz w:val="24"/>
        <w:szCs w:val="24"/>
      </w:r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33">
    <w:nsid w:val="2E2D334E"/>
    <w:multiLevelType w:val="multilevel"/>
    <w:tmpl w:val="081A35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2F31183C"/>
    <w:multiLevelType w:val="multilevel"/>
    <w:tmpl w:val="EE7A48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30740CED"/>
    <w:multiLevelType w:val="multilevel"/>
    <w:tmpl w:val="5A76CEE2"/>
    <w:lvl w:ilvl="0">
      <w:start w:val="12"/>
      <w:numFmt w:val="decimal"/>
      <w:lvlText w:val="%1."/>
      <w:lvlJc w:val="left"/>
      <w:pPr>
        <w:ind w:left="480" w:hanging="480"/>
      </w:pPr>
      <w:rPr>
        <w:rFonts w:hint="default"/>
      </w:rPr>
    </w:lvl>
    <w:lvl w:ilvl="1">
      <w:start w:val="2"/>
      <w:numFmt w:val="decimal"/>
      <w:lvlText w:val="%2."/>
      <w:lvlJc w:val="left"/>
      <w:pPr>
        <w:ind w:left="720" w:hanging="720"/>
      </w:pPr>
      <w:rPr>
        <w:rFonts w:ascii="Arial" w:eastAsiaTheme="minorHAnsi" w:hAnsi="Arial" w:cs="Arial"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30D2365F"/>
    <w:multiLevelType w:val="multilevel"/>
    <w:tmpl w:val="1D6AF45C"/>
    <w:lvl w:ilvl="0">
      <w:start w:val="1"/>
      <w:numFmt w:val="lowerLetter"/>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7">
    <w:nsid w:val="31887E2E"/>
    <w:multiLevelType w:val="multilevel"/>
    <w:tmpl w:val="DC94B21C"/>
    <w:lvl w:ilvl="0">
      <w:start w:val="1"/>
      <w:numFmt w:val="decimal"/>
      <w:lvlText w:val="%1."/>
      <w:lvlJc w:val="left"/>
      <w:pPr>
        <w:ind w:left="720" w:hanging="360"/>
      </w:pPr>
      <w:rPr>
        <w:color w:val="00000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31B80A9E"/>
    <w:multiLevelType w:val="multilevel"/>
    <w:tmpl w:val="216A20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31FC4071"/>
    <w:multiLevelType w:val="multilevel"/>
    <w:tmpl w:val="E0E40BDC"/>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320658C5"/>
    <w:multiLevelType w:val="multilevel"/>
    <w:tmpl w:val="6B1ED99A"/>
    <w:lvl w:ilvl="0">
      <w:start w:val="1"/>
      <w:numFmt w:val="decimal"/>
      <w:lvlText w:val="%1."/>
      <w:lvlJc w:val="left"/>
      <w:pPr>
        <w:ind w:left="786"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32551B93"/>
    <w:multiLevelType w:val="multilevel"/>
    <w:tmpl w:val="38E050EE"/>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35204744"/>
    <w:multiLevelType w:val="multilevel"/>
    <w:tmpl w:val="9A4018EA"/>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36C43B26"/>
    <w:multiLevelType w:val="multilevel"/>
    <w:tmpl w:val="CB8C6F5C"/>
    <w:lvl w:ilvl="0">
      <w:start w:val="1"/>
      <w:numFmt w:val="decimal"/>
      <w:lvlText w:val="%1)"/>
      <w:lvlJc w:val="left"/>
      <w:pPr>
        <w:ind w:left="720" w:hanging="360"/>
      </w:pPr>
    </w:lvl>
    <w:lvl w:ilvl="1">
      <w:start w:val="1"/>
      <w:numFmt w:val="lowerLetter"/>
      <w:lvlText w:val="%2."/>
      <w:lvlJc w:val="left"/>
      <w:pPr>
        <w:ind w:left="1440" w:hanging="360"/>
      </w:pPr>
    </w:lvl>
    <w:lvl w:ilvl="2">
      <w:start w:val="19"/>
      <w:numFmt w:val="bullet"/>
      <w:lvlText w:val="●"/>
      <w:lvlJc w:val="left"/>
      <w:pPr>
        <w:ind w:left="2340" w:hanging="360"/>
      </w:pPr>
      <w:rPr>
        <w:rFonts w:ascii="Noto Sans Symbols" w:eastAsia="Noto Sans Symbols" w:hAnsi="Noto Sans Symbols" w:cs="Noto Sans Symbols"/>
      </w:rPr>
    </w:lvl>
    <w:lvl w:ilvl="3">
      <w:start w:val="1"/>
      <w:numFmt w:val="decimal"/>
      <w:lvlText w:val="%4)"/>
      <w:lvlJc w:val="left"/>
      <w:pPr>
        <w:ind w:left="1472" w:hanging="48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375914F3"/>
    <w:multiLevelType w:val="multilevel"/>
    <w:tmpl w:val="E8A23F1C"/>
    <w:lvl w:ilvl="0">
      <w:start w:val="1"/>
      <w:numFmt w:val="decimal"/>
      <w:lvlText w:val="%1."/>
      <w:lvlJc w:val="left"/>
      <w:pPr>
        <w:ind w:left="786"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388B69E3"/>
    <w:multiLevelType w:val="multilevel"/>
    <w:tmpl w:val="D554A444"/>
    <w:lvl w:ilvl="0">
      <w:start w:val="1"/>
      <w:numFmt w:val="decimal"/>
      <w:lvlText w:val="%1)"/>
      <w:lvlJc w:val="left"/>
      <w:pPr>
        <w:ind w:left="1287" w:hanging="360"/>
      </w:pPr>
      <w:rPr>
        <w:rFonts w:ascii="Arial Narrow" w:eastAsia="Arial Narrow" w:hAnsi="Arial Narrow" w:cs="Arial Narrow"/>
        <w:b w:val="0"/>
        <w:i w:val="0"/>
        <w:sz w:val="24"/>
        <w:szCs w:val="24"/>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6">
    <w:nsid w:val="3B4E6B06"/>
    <w:multiLevelType w:val="multilevel"/>
    <w:tmpl w:val="0E727D94"/>
    <w:lvl w:ilvl="0">
      <w:start w:val="1"/>
      <w:numFmt w:val="decimal"/>
      <w:lvlText w:val="%1)"/>
      <w:lvlJc w:val="left"/>
      <w:pPr>
        <w:ind w:left="1287" w:hanging="360"/>
      </w:pPr>
      <w:rPr>
        <w:rFonts w:ascii="Arial Narrow" w:eastAsia="Arial Narrow" w:hAnsi="Arial Narrow" w:cs="Arial Narrow"/>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3D065E86"/>
    <w:multiLevelType w:val="multilevel"/>
    <w:tmpl w:val="0046D490"/>
    <w:lvl w:ilvl="0">
      <w:start w:val="19"/>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nsid w:val="3D423D43"/>
    <w:multiLevelType w:val="multilevel"/>
    <w:tmpl w:val="C6E83760"/>
    <w:lvl w:ilvl="0">
      <w:start w:val="1"/>
      <w:numFmt w:val="lowerLetter"/>
      <w:lvlText w:val="%1)"/>
      <w:lvlJc w:val="left"/>
      <w:pPr>
        <w:ind w:left="1944" w:hanging="360"/>
      </w:pPr>
      <w:rPr>
        <w:b w:val="0"/>
      </w:rPr>
    </w:lvl>
    <w:lvl w:ilvl="1">
      <w:start w:val="1"/>
      <w:numFmt w:val="lowerLetter"/>
      <w:lvlText w:val="%2."/>
      <w:lvlJc w:val="left"/>
      <w:pPr>
        <w:ind w:left="360" w:hanging="360"/>
      </w:pPr>
    </w:lvl>
    <w:lvl w:ilvl="2">
      <w:start w:val="1"/>
      <w:numFmt w:val="lowerRoman"/>
      <w:lvlText w:val="%3."/>
      <w:lvlJc w:val="right"/>
      <w:pPr>
        <w:ind w:left="3384" w:hanging="180"/>
      </w:pPr>
    </w:lvl>
    <w:lvl w:ilvl="3">
      <w:start w:val="1"/>
      <w:numFmt w:val="decimal"/>
      <w:lvlText w:val="%4."/>
      <w:lvlJc w:val="left"/>
      <w:pPr>
        <w:ind w:left="4104" w:hanging="360"/>
      </w:pPr>
    </w:lvl>
    <w:lvl w:ilvl="4">
      <w:start w:val="1"/>
      <w:numFmt w:val="lowerLetter"/>
      <w:lvlText w:val="%5."/>
      <w:lvlJc w:val="left"/>
      <w:pPr>
        <w:ind w:left="4824" w:hanging="360"/>
      </w:pPr>
    </w:lvl>
    <w:lvl w:ilvl="5">
      <w:start w:val="1"/>
      <w:numFmt w:val="lowerRoman"/>
      <w:lvlText w:val="%6."/>
      <w:lvlJc w:val="right"/>
      <w:pPr>
        <w:ind w:left="5544" w:hanging="180"/>
      </w:pPr>
    </w:lvl>
    <w:lvl w:ilvl="6">
      <w:start w:val="1"/>
      <w:numFmt w:val="decimal"/>
      <w:lvlText w:val="%7."/>
      <w:lvlJc w:val="left"/>
      <w:pPr>
        <w:ind w:left="6264" w:hanging="360"/>
      </w:pPr>
    </w:lvl>
    <w:lvl w:ilvl="7">
      <w:start w:val="1"/>
      <w:numFmt w:val="lowerLetter"/>
      <w:lvlText w:val="%8."/>
      <w:lvlJc w:val="left"/>
      <w:pPr>
        <w:ind w:left="6984" w:hanging="360"/>
      </w:pPr>
    </w:lvl>
    <w:lvl w:ilvl="8">
      <w:start w:val="1"/>
      <w:numFmt w:val="lowerRoman"/>
      <w:lvlText w:val="%9."/>
      <w:lvlJc w:val="right"/>
      <w:pPr>
        <w:ind w:left="7704" w:hanging="180"/>
      </w:pPr>
    </w:lvl>
  </w:abstractNum>
  <w:abstractNum w:abstractNumId="49">
    <w:nsid w:val="3DEF3522"/>
    <w:multiLevelType w:val="multilevel"/>
    <w:tmpl w:val="23026C66"/>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nsid w:val="406C2943"/>
    <w:multiLevelType w:val="multilevel"/>
    <w:tmpl w:val="56C0857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nsid w:val="40C86DFE"/>
    <w:multiLevelType w:val="multilevel"/>
    <w:tmpl w:val="777C6166"/>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2">
    <w:nsid w:val="41FC2858"/>
    <w:multiLevelType w:val="multilevel"/>
    <w:tmpl w:val="FADC93F4"/>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nsid w:val="421617F5"/>
    <w:multiLevelType w:val="multilevel"/>
    <w:tmpl w:val="69429D6C"/>
    <w:lvl w:ilvl="0">
      <w:start w:val="1"/>
      <w:numFmt w:val="decimal"/>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4">
    <w:nsid w:val="429939E2"/>
    <w:multiLevelType w:val="multilevel"/>
    <w:tmpl w:val="93525BAE"/>
    <w:lvl w:ilvl="0">
      <w:start w:val="1"/>
      <w:numFmt w:val="lowerLetter"/>
      <w:lvlText w:val="%1)"/>
      <w:lvlJc w:val="left"/>
      <w:pPr>
        <w:ind w:left="1428" w:hanging="360"/>
      </w:pPr>
      <w:rPr>
        <w:b w:val="0"/>
        <w:i w:val="0"/>
        <w:sz w:val="24"/>
        <w:szCs w:val="24"/>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55">
    <w:nsid w:val="4375273A"/>
    <w:multiLevelType w:val="multilevel"/>
    <w:tmpl w:val="00B0BB30"/>
    <w:lvl w:ilvl="0">
      <w:start w:val="1"/>
      <w:numFmt w:val="lowerLetter"/>
      <w:lvlText w:val="%1)"/>
      <w:lvlJc w:val="left"/>
      <w:pPr>
        <w:ind w:left="1400" w:hanging="360"/>
      </w:pPr>
      <w:rPr>
        <w:rFonts w:ascii="Arial Narrow" w:eastAsia="Times New Roman" w:hAnsi="Arial Narrow" w:cstheme="minorHAnsi"/>
      </w:rPr>
    </w:lvl>
    <w:lvl w:ilvl="1">
      <w:start w:val="1"/>
      <w:numFmt w:val="lowerLetter"/>
      <w:lvlText w:val="%2."/>
      <w:lvlJc w:val="left"/>
      <w:pPr>
        <w:ind w:left="2120" w:hanging="360"/>
      </w:pPr>
    </w:lvl>
    <w:lvl w:ilvl="2">
      <w:start w:val="1"/>
      <w:numFmt w:val="lowerRoman"/>
      <w:lvlText w:val="%3."/>
      <w:lvlJc w:val="right"/>
      <w:pPr>
        <w:ind w:left="2840" w:hanging="180"/>
      </w:pPr>
    </w:lvl>
    <w:lvl w:ilvl="3">
      <w:start w:val="1"/>
      <w:numFmt w:val="decimal"/>
      <w:lvlText w:val="%4."/>
      <w:lvlJc w:val="left"/>
      <w:pPr>
        <w:ind w:left="3560" w:hanging="360"/>
      </w:pPr>
    </w:lvl>
    <w:lvl w:ilvl="4">
      <w:start w:val="1"/>
      <w:numFmt w:val="lowerLetter"/>
      <w:lvlText w:val="%5."/>
      <w:lvlJc w:val="left"/>
      <w:pPr>
        <w:ind w:left="4280" w:hanging="360"/>
      </w:pPr>
    </w:lvl>
    <w:lvl w:ilvl="5">
      <w:start w:val="1"/>
      <w:numFmt w:val="lowerRoman"/>
      <w:lvlText w:val="%6."/>
      <w:lvlJc w:val="right"/>
      <w:pPr>
        <w:ind w:left="5000" w:hanging="180"/>
      </w:pPr>
    </w:lvl>
    <w:lvl w:ilvl="6">
      <w:start w:val="1"/>
      <w:numFmt w:val="decimal"/>
      <w:lvlText w:val="%7."/>
      <w:lvlJc w:val="left"/>
      <w:pPr>
        <w:ind w:left="5720" w:hanging="360"/>
      </w:pPr>
    </w:lvl>
    <w:lvl w:ilvl="7">
      <w:start w:val="1"/>
      <w:numFmt w:val="lowerLetter"/>
      <w:lvlText w:val="%8."/>
      <w:lvlJc w:val="left"/>
      <w:pPr>
        <w:ind w:left="6440" w:hanging="360"/>
      </w:pPr>
    </w:lvl>
    <w:lvl w:ilvl="8">
      <w:start w:val="1"/>
      <w:numFmt w:val="lowerRoman"/>
      <w:lvlText w:val="%9."/>
      <w:lvlJc w:val="right"/>
      <w:pPr>
        <w:ind w:left="7160" w:hanging="180"/>
      </w:pPr>
    </w:lvl>
  </w:abstractNum>
  <w:abstractNum w:abstractNumId="56">
    <w:nsid w:val="441B154A"/>
    <w:multiLevelType w:val="multilevel"/>
    <w:tmpl w:val="BC0A525E"/>
    <w:lvl w:ilvl="0">
      <w:start w:val="1"/>
      <w:numFmt w:val="lowerLetter"/>
      <w:lvlText w:val="%1)"/>
      <w:lvlJc w:val="left"/>
      <w:pPr>
        <w:ind w:left="1440" w:hanging="360"/>
      </w:pPr>
      <w:rPr>
        <w:rFonts w:ascii="Arial Narrow" w:eastAsia="Arial Narrow" w:hAnsi="Arial Narrow" w:cs="Arial Narrow"/>
        <w:b w:val="0"/>
        <w:i w:val="0"/>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7">
    <w:nsid w:val="45075E29"/>
    <w:multiLevelType w:val="multilevel"/>
    <w:tmpl w:val="2F9E411A"/>
    <w:lvl w:ilvl="0">
      <w:start w:val="1"/>
      <w:numFmt w:val="lowerLetter"/>
      <w:lvlText w:val="%1)"/>
      <w:lvlJc w:val="left"/>
      <w:pPr>
        <w:ind w:left="1854" w:hanging="360"/>
      </w:pPr>
      <w:rPr>
        <w:rFonts w:ascii="Arial Narrow" w:eastAsia="Arial Narrow" w:hAnsi="Arial Narrow" w:cs="Arial Narrow"/>
        <w:b w:val="0"/>
        <w:i w:val="0"/>
        <w:sz w:val="24"/>
        <w:szCs w:val="24"/>
      </w:r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58">
    <w:nsid w:val="458B190C"/>
    <w:multiLevelType w:val="multilevel"/>
    <w:tmpl w:val="12163A44"/>
    <w:lvl w:ilvl="0">
      <w:start w:val="1"/>
      <w:numFmt w:val="decimal"/>
      <w:lvlText w:val="%1)"/>
      <w:lvlJc w:val="left"/>
      <w:pPr>
        <w:ind w:left="927" w:hanging="360"/>
      </w:pPr>
      <w:rPr>
        <w:rFonts w:ascii="Arial Narrow" w:eastAsia="Arial Narrow" w:hAnsi="Arial Narrow" w:cs="Arial Narrow"/>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59">
    <w:nsid w:val="49CE3224"/>
    <w:multiLevelType w:val="multilevel"/>
    <w:tmpl w:val="889C43DC"/>
    <w:lvl w:ilvl="0">
      <w:start w:val="1"/>
      <w:numFmt w:val="decimal"/>
      <w:lvlText w:val="%1)"/>
      <w:lvlJc w:val="left"/>
      <w:pPr>
        <w:ind w:left="927" w:hanging="360"/>
      </w:pPr>
      <w:rPr>
        <w:rFonts w:ascii="Arial Narrow" w:eastAsia="Arial Narrow" w:hAnsi="Arial Narrow" w:cs="Arial Narrow"/>
        <w:b w:val="0"/>
        <w:i w:val="0"/>
        <w:sz w:val="24"/>
        <w:szCs w:val="24"/>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0">
    <w:nsid w:val="4C483263"/>
    <w:multiLevelType w:val="multilevel"/>
    <w:tmpl w:val="7AD01F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1">
    <w:nsid w:val="4C982F52"/>
    <w:multiLevelType w:val="multilevel"/>
    <w:tmpl w:val="2FF2E0EE"/>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nsid w:val="4D340C8E"/>
    <w:multiLevelType w:val="multilevel"/>
    <w:tmpl w:val="9948C7E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3">
    <w:nsid w:val="4E9C0AAE"/>
    <w:multiLevelType w:val="hybridMultilevel"/>
    <w:tmpl w:val="E2EE5E9C"/>
    <w:lvl w:ilvl="0" w:tplc="02FCF03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nsid w:val="4F052EC0"/>
    <w:multiLevelType w:val="multilevel"/>
    <w:tmpl w:val="5F7EE2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nsid w:val="5098241F"/>
    <w:multiLevelType w:val="multilevel"/>
    <w:tmpl w:val="F8125112"/>
    <w:lvl w:ilvl="0">
      <w:start w:val="1"/>
      <w:numFmt w:val="decimal"/>
      <w:lvlText w:val="%1."/>
      <w:lvlJc w:val="left"/>
      <w:pPr>
        <w:ind w:left="36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nsid w:val="510572C1"/>
    <w:multiLevelType w:val="multilevel"/>
    <w:tmpl w:val="33220C80"/>
    <w:lvl w:ilvl="0">
      <w:start w:val="3"/>
      <w:numFmt w:val="decimal"/>
      <w:lvlText w:val="%1)"/>
      <w:lvlJc w:val="left"/>
      <w:pPr>
        <w:ind w:left="1854"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nsid w:val="51167B9B"/>
    <w:multiLevelType w:val="multilevel"/>
    <w:tmpl w:val="793A3854"/>
    <w:lvl w:ilvl="0">
      <w:start w:val="1"/>
      <w:numFmt w:val="decimal"/>
      <w:lvlText w:val="%1)"/>
      <w:lvlJc w:val="left"/>
      <w:pPr>
        <w:ind w:left="928" w:hanging="360"/>
      </w:pPr>
      <w:rPr>
        <w:rFonts w:ascii="Arial Narrow" w:eastAsia="Arial Narrow" w:hAnsi="Arial Narrow" w:cs="Arial Narrow"/>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nsid w:val="53540191"/>
    <w:multiLevelType w:val="multilevel"/>
    <w:tmpl w:val="A73A0BDE"/>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69">
    <w:nsid w:val="54FF121C"/>
    <w:multiLevelType w:val="multilevel"/>
    <w:tmpl w:val="EE4461A4"/>
    <w:lvl w:ilvl="0">
      <w:start w:val="1"/>
      <w:numFmt w:val="decimal"/>
      <w:lvlText w:val="%1)"/>
      <w:lvlJc w:val="left"/>
      <w:pPr>
        <w:ind w:left="1287" w:hanging="360"/>
      </w:pPr>
      <w:rPr>
        <w:rFonts w:ascii="Arial Narrow" w:eastAsia="Arial Narrow" w:hAnsi="Arial Narrow" w:cs="Arial Narrow"/>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nsid w:val="56287898"/>
    <w:multiLevelType w:val="multilevel"/>
    <w:tmpl w:val="513C0208"/>
    <w:lvl w:ilvl="0">
      <w:start w:val="1"/>
      <w:numFmt w:val="lowerLetter"/>
      <w:lvlText w:val="%1)"/>
      <w:lvlJc w:val="left"/>
      <w:pPr>
        <w:ind w:left="1146" w:hanging="360"/>
      </w:pPr>
      <w:rPr>
        <w:i w:val="0"/>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1">
    <w:nsid w:val="56C21C2D"/>
    <w:multiLevelType w:val="multilevel"/>
    <w:tmpl w:val="2C529D7E"/>
    <w:lvl w:ilvl="0">
      <w:start w:val="1"/>
      <w:numFmt w:val="decimal"/>
      <w:lvlText w:val="%1."/>
      <w:lvlJc w:val="left"/>
      <w:pPr>
        <w:ind w:left="786" w:hanging="360"/>
      </w:pPr>
      <w:rPr>
        <w:i w:val="0"/>
        <w:color w:val="000000"/>
      </w:rPr>
    </w:lvl>
    <w:lvl w:ilvl="1">
      <w:start w:val="1"/>
      <w:numFmt w:val="lowerLetter"/>
      <w:lvlText w:val="%2)"/>
      <w:lvlJc w:val="left"/>
      <w:pPr>
        <w:ind w:left="1211"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nsid w:val="57E94CE9"/>
    <w:multiLevelType w:val="multilevel"/>
    <w:tmpl w:val="85581D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nsid w:val="5A24534D"/>
    <w:multiLevelType w:val="multilevel"/>
    <w:tmpl w:val="0CB84850"/>
    <w:lvl w:ilvl="0">
      <w:start w:val="1"/>
      <w:numFmt w:val="decimal"/>
      <w:lvlText w:val="%1)"/>
      <w:lvlJc w:val="left"/>
      <w:pPr>
        <w:ind w:left="1068" w:hanging="360"/>
      </w:pPr>
      <w:rPr>
        <w:rFonts w:ascii="Arial Narrow" w:eastAsia="Arial Narrow" w:hAnsi="Arial Narrow" w:cs="Arial Narrow"/>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4">
    <w:nsid w:val="5A400A91"/>
    <w:multiLevelType w:val="multilevel"/>
    <w:tmpl w:val="182EED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nsid w:val="5B162E55"/>
    <w:multiLevelType w:val="multilevel"/>
    <w:tmpl w:val="645C8E2A"/>
    <w:lvl w:ilvl="0">
      <w:start w:val="2"/>
      <w:numFmt w:val="decimal"/>
      <w:lvlText w:val="%1."/>
      <w:lvlJc w:val="left"/>
      <w:pPr>
        <w:ind w:left="36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nsid w:val="5D6540EC"/>
    <w:multiLevelType w:val="multilevel"/>
    <w:tmpl w:val="CD70B6D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7">
    <w:nsid w:val="5E21614C"/>
    <w:multiLevelType w:val="multilevel"/>
    <w:tmpl w:val="F3545D64"/>
    <w:lvl w:ilvl="0">
      <w:start w:val="1"/>
      <w:numFmt w:val="decimal"/>
      <w:lvlText w:val="%1)"/>
      <w:lvlJc w:val="left"/>
      <w:pPr>
        <w:ind w:left="717" w:hanging="360"/>
      </w:p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78">
    <w:nsid w:val="5EB91DD9"/>
    <w:multiLevelType w:val="multilevel"/>
    <w:tmpl w:val="A5E02F92"/>
    <w:lvl w:ilvl="0">
      <w:start w:val="1"/>
      <w:numFmt w:val="decimal"/>
      <w:lvlText w:val="%1."/>
      <w:lvlJc w:val="left"/>
      <w:pPr>
        <w:ind w:left="570" w:hanging="57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9">
    <w:nsid w:val="60306C60"/>
    <w:multiLevelType w:val="multilevel"/>
    <w:tmpl w:val="C64E292E"/>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80">
    <w:nsid w:val="6155514A"/>
    <w:multiLevelType w:val="multilevel"/>
    <w:tmpl w:val="A1303E98"/>
    <w:lvl w:ilvl="0">
      <w:start w:val="1"/>
      <w:numFmt w:val="decimal"/>
      <w:lvlText w:val="%1."/>
      <w:lvlJc w:val="left"/>
      <w:pPr>
        <w:ind w:left="720" w:hanging="360"/>
      </w:pPr>
      <w:rPr>
        <w:color w:val="000000"/>
      </w:rPr>
    </w:lvl>
    <w:lvl w:ilvl="1">
      <w:start w:val="1"/>
      <w:numFmt w:val="lowerLetter"/>
      <w:lvlText w:val="%2)"/>
      <w:lvlJc w:val="left"/>
      <w:pPr>
        <w:ind w:left="114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nsid w:val="631F6C8F"/>
    <w:multiLevelType w:val="multilevel"/>
    <w:tmpl w:val="0ED68A86"/>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nsid w:val="63686502"/>
    <w:multiLevelType w:val="multilevel"/>
    <w:tmpl w:val="A348968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nsid w:val="64393AC6"/>
    <w:multiLevelType w:val="multilevel"/>
    <w:tmpl w:val="FA1EDF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nsid w:val="6621491A"/>
    <w:multiLevelType w:val="multilevel"/>
    <w:tmpl w:val="7AC8E36E"/>
    <w:lvl w:ilvl="0">
      <w:start w:val="1"/>
      <w:numFmt w:val="lowerLetter"/>
      <w:lvlText w:val="%1)"/>
      <w:lvlJc w:val="left"/>
      <w:pPr>
        <w:ind w:left="1428" w:hanging="360"/>
      </w:pPr>
      <w:rPr>
        <w:rFonts w:ascii="Arial Narrow" w:eastAsia="Arial Narrow" w:hAnsi="Arial Narrow" w:cs="Arial Narrow"/>
        <w:b w:val="0"/>
        <w:i w:val="0"/>
        <w:color w:val="000000"/>
        <w:sz w:val="24"/>
        <w:szCs w:val="24"/>
      </w:rPr>
    </w:lvl>
    <w:lvl w:ilvl="1">
      <w:start w:val="1"/>
      <w:numFmt w:val="lowerLetter"/>
      <w:lvlText w:val="%2)"/>
      <w:lvlJc w:val="left"/>
      <w:pPr>
        <w:ind w:left="2151" w:hanging="360"/>
      </w:pPr>
      <w:rPr>
        <w:rFonts w:ascii="Century Schoolbook" w:eastAsia="Century Schoolbook" w:hAnsi="Century Schoolbook" w:cs="Century Schoolbook"/>
        <w:b w:val="0"/>
        <w:i w:val="0"/>
        <w:sz w:val="26"/>
        <w:szCs w:val="26"/>
      </w:rPr>
    </w:lvl>
    <w:lvl w:ilvl="2">
      <w:start w:val="1"/>
      <w:numFmt w:val="lowerRoman"/>
      <w:lvlText w:val="%3."/>
      <w:lvlJc w:val="right"/>
      <w:pPr>
        <w:ind w:left="2871" w:hanging="180"/>
      </w:pPr>
    </w:lvl>
    <w:lvl w:ilvl="3">
      <w:start w:val="1"/>
      <w:numFmt w:val="decimal"/>
      <w:lvlText w:val="%4."/>
      <w:lvlJc w:val="left"/>
      <w:pPr>
        <w:ind w:left="3591" w:hanging="360"/>
      </w:pPr>
    </w:lvl>
    <w:lvl w:ilvl="4">
      <w:start w:val="1"/>
      <w:numFmt w:val="lowerLetter"/>
      <w:lvlText w:val="%5."/>
      <w:lvlJc w:val="left"/>
      <w:pPr>
        <w:ind w:left="4311" w:hanging="360"/>
      </w:pPr>
    </w:lvl>
    <w:lvl w:ilvl="5">
      <w:start w:val="1"/>
      <w:numFmt w:val="lowerRoman"/>
      <w:lvlText w:val="%6."/>
      <w:lvlJc w:val="right"/>
      <w:pPr>
        <w:ind w:left="5031" w:hanging="180"/>
      </w:pPr>
    </w:lvl>
    <w:lvl w:ilvl="6">
      <w:start w:val="1"/>
      <w:numFmt w:val="decimal"/>
      <w:lvlText w:val="%7."/>
      <w:lvlJc w:val="left"/>
      <w:pPr>
        <w:ind w:left="5751" w:hanging="360"/>
      </w:pPr>
    </w:lvl>
    <w:lvl w:ilvl="7">
      <w:start w:val="1"/>
      <w:numFmt w:val="lowerLetter"/>
      <w:lvlText w:val="%8."/>
      <w:lvlJc w:val="left"/>
      <w:pPr>
        <w:ind w:left="6471" w:hanging="360"/>
      </w:pPr>
    </w:lvl>
    <w:lvl w:ilvl="8">
      <w:start w:val="1"/>
      <w:numFmt w:val="lowerRoman"/>
      <w:lvlText w:val="%9."/>
      <w:lvlJc w:val="right"/>
      <w:pPr>
        <w:ind w:left="7191" w:hanging="180"/>
      </w:pPr>
    </w:lvl>
  </w:abstractNum>
  <w:abstractNum w:abstractNumId="85">
    <w:nsid w:val="689853F3"/>
    <w:multiLevelType w:val="multilevel"/>
    <w:tmpl w:val="98384A5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6">
    <w:nsid w:val="69785C44"/>
    <w:multiLevelType w:val="multilevel"/>
    <w:tmpl w:val="DE76F0FE"/>
    <w:lvl w:ilvl="0">
      <w:start w:val="1"/>
      <w:numFmt w:val="lowerLetter"/>
      <w:lvlText w:val="%1)"/>
      <w:lvlJc w:val="left"/>
      <w:pPr>
        <w:ind w:left="1494" w:hanging="360"/>
      </w:pPr>
      <w:rPr>
        <w:rFonts w:ascii="Arial Narrow" w:eastAsia="Arial Narrow" w:hAnsi="Arial Narrow" w:cs="Arial Narrow"/>
        <w:b w:val="0"/>
        <w:i w:val="0"/>
        <w:color w:val="000000"/>
        <w:sz w:val="24"/>
        <w:szCs w:val="24"/>
      </w:r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87">
    <w:nsid w:val="69A1187E"/>
    <w:multiLevelType w:val="multilevel"/>
    <w:tmpl w:val="B3EA8A5A"/>
    <w:lvl w:ilvl="0">
      <w:start w:val="1"/>
      <w:numFmt w:val="decimal"/>
      <w:lvlText w:val="%1)"/>
      <w:lvlJc w:val="left"/>
      <w:pPr>
        <w:ind w:left="1080" w:hanging="360"/>
      </w:pPr>
      <w:rPr>
        <w:rFonts w:ascii="Arial Narrow" w:eastAsia="Arial Narrow" w:hAnsi="Arial Narrow" w:cs="Arial Narrow"/>
        <w:color w:val="000000"/>
        <w:sz w:val="24"/>
        <w:szCs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8">
    <w:nsid w:val="6ACA05FB"/>
    <w:multiLevelType w:val="multilevel"/>
    <w:tmpl w:val="4288D2A8"/>
    <w:lvl w:ilvl="0">
      <w:start w:val="1"/>
      <w:numFmt w:val="decimal"/>
      <w:lvlText w:val="%1)"/>
      <w:lvlJc w:val="left"/>
      <w:pPr>
        <w:ind w:left="927" w:hanging="360"/>
      </w:pPr>
      <w:rPr>
        <w:b w:val="0"/>
        <w:color w:val="000000"/>
        <w:sz w:val="24"/>
        <w:szCs w:val="24"/>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89">
    <w:nsid w:val="6C8B5AC2"/>
    <w:multiLevelType w:val="multilevel"/>
    <w:tmpl w:val="00B0D020"/>
    <w:lvl w:ilvl="0">
      <w:start w:val="1"/>
      <w:numFmt w:val="decimal"/>
      <w:lvlText w:val="%1)"/>
      <w:lvlJc w:val="left"/>
      <w:pPr>
        <w:ind w:left="1287" w:hanging="360"/>
      </w:pPr>
      <w:rPr>
        <w:rFonts w:ascii="Arial Narrow" w:eastAsia="Arial Narrow" w:hAnsi="Arial Narrow" w:cs="Arial Narrow"/>
        <w:b w:val="0"/>
        <w:i w:val="0"/>
        <w:sz w:val="24"/>
        <w:szCs w:val="24"/>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90">
    <w:nsid w:val="6D9E24B2"/>
    <w:multiLevelType w:val="multilevel"/>
    <w:tmpl w:val="F5BAA2E0"/>
    <w:lvl w:ilvl="0">
      <w:start w:val="8"/>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nsid w:val="6DD30BB2"/>
    <w:multiLevelType w:val="multilevel"/>
    <w:tmpl w:val="A7B08D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nsid w:val="6E410C98"/>
    <w:multiLevelType w:val="multilevel"/>
    <w:tmpl w:val="CFD6FC0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3">
    <w:nsid w:val="71651075"/>
    <w:multiLevelType w:val="multilevel"/>
    <w:tmpl w:val="32B4725C"/>
    <w:lvl w:ilvl="0">
      <w:start w:val="1"/>
      <w:numFmt w:val="decimal"/>
      <w:lvlText w:val="%1)"/>
      <w:lvlJc w:val="left"/>
      <w:pPr>
        <w:ind w:left="720" w:hanging="360"/>
      </w:pPr>
      <w:rPr>
        <w:rFonts w:ascii="Arial Narrow" w:eastAsia="Arial Narrow" w:hAnsi="Arial Narrow" w:cs="Arial Narrow"/>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nsid w:val="72477080"/>
    <w:multiLevelType w:val="multilevel"/>
    <w:tmpl w:val="50A08B22"/>
    <w:lvl w:ilvl="0">
      <w:start w:val="1"/>
      <w:numFmt w:val="decimal"/>
      <w:lvlText w:val="%1)"/>
      <w:lvlJc w:val="left"/>
      <w:pPr>
        <w:ind w:left="1287" w:hanging="360"/>
      </w:pPr>
      <w:rPr>
        <w:rFonts w:ascii="Arial Narrow" w:eastAsia="Arial Narrow" w:hAnsi="Arial Narrow" w:cs="Arial Narrow"/>
        <w:b w:val="0"/>
        <w:i w:val="0"/>
        <w:sz w:val="24"/>
        <w:szCs w:val="24"/>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95">
    <w:nsid w:val="74D5549B"/>
    <w:multiLevelType w:val="multilevel"/>
    <w:tmpl w:val="DBD048BA"/>
    <w:lvl w:ilvl="0">
      <w:start w:val="1"/>
      <w:numFmt w:val="decimal"/>
      <w:lvlText w:val="%1."/>
      <w:lvlJc w:val="left"/>
      <w:pPr>
        <w:ind w:left="720" w:hanging="360"/>
      </w:pPr>
      <w:rPr>
        <w:rFonts w:asciiTheme="minorHAnsi" w:hAnsiTheme="minorHAnsi" w:cstheme="minorHAnsi"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nsid w:val="7557548E"/>
    <w:multiLevelType w:val="multilevel"/>
    <w:tmpl w:val="1A1E37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nsid w:val="799934DA"/>
    <w:multiLevelType w:val="multilevel"/>
    <w:tmpl w:val="ADCC05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nsid w:val="7A0A1911"/>
    <w:multiLevelType w:val="multilevel"/>
    <w:tmpl w:val="AFC490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nsid w:val="7A4871D0"/>
    <w:multiLevelType w:val="multilevel"/>
    <w:tmpl w:val="F98E7B22"/>
    <w:lvl w:ilvl="0">
      <w:start w:val="1"/>
      <w:numFmt w:val="lowerLetter"/>
      <w:lvlText w:val="%1)"/>
      <w:lvlJc w:val="left"/>
      <w:pPr>
        <w:ind w:left="1353" w:hanging="359"/>
      </w:pPr>
      <w:rPr>
        <w:rFonts w:ascii="Arial Narrow" w:eastAsia="Arial Narrow" w:hAnsi="Arial Narrow" w:cs="Arial Narrow"/>
        <w:b w:val="0"/>
        <w:i w:val="0"/>
        <w:color w:val="000000"/>
        <w:sz w:val="24"/>
        <w:szCs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00">
    <w:nsid w:val="7BCD4017"/>
    <w:multiLevelType w:val="multilevel"/>
    <w:tmpl w:val="09CE7CC6"/>
    <w:lvl w:ilvl="0">
      <w:start w:val="4"/>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nsid w:val="7BF00C04"/>
    <w:multiLevelType w:val="multilevel"/>
    <w:tmpl w:val="6094A9DA"/>
    <w:lvl w:ilvl="0">
      <w:start w:val="1"/>
      <w:numFmt w:val="decimal"/>
      <w:lvlText w:val="%1)"/>
      <w:lvlJc w:val="left"/>
      <w:pPr>
        <w:ind w:left="1410" w:hanging="360"/>
      </w:pPr>
      <w:rPr>
        <w:rFonts w:ascii="Arial Narrow" w:eastAsia="Arial Narrow" w:hAnsi="Arial Narrow" w:cs="Arial Narrow"/>
        <w:b w:val="0"/>
        <w:i w:val="0"/>
        <w:sz w:val="24"/>
        <w:szCs w:val="24"/>
      </w:rPr>
    </w:lvl>
    <w:lvl w:ilvl="1">
      <w:start w:val="1"/>
      <w:numFmt w:val="lowerLetter"/>
      <w:lvlText w:val="%2."/>
      <w:lvlJc w:val="left"/>
      <w:pPr>
        <w:ind w:left="2130" w:hanging="360"/>
      </w:pPr>
    </w:lvl>
    <w:lvl w:ilvl="2">
      <w:start w:val="1"/>
      <w:numFmt w:val="lowerRoman"/>
      <w:lvlText w:val="%3."/>
      <w:lvlJc w:val="right"/>
      <w:pPr>
        <w:ind w:left="2850" w:hanging="180"/>
      </w:pPr>
    </w:lvl>
    <w:lvl w:ilvl="3">
      <w:start w:val="1"/>
      <w:numFmt w:val="decimal"/>
      <w:lvlText w:val="%4."/>
      <w:lvlJc w:val="left"/>
      <w:pPr>
        <w:ind w:left="3570" w:hanging="360"/>
      </w:pPr>
    </w:lvl>
    <w:lvl w:ilvl="4">
      <w:start w:val="1"/>
      <w:numFmt w:val="lowerLetter"/>
      <w:lvlText w:val="%5."/>
      <w:lvlJc w:val="left"/>
      <w:pPr>
        <w:ind w:left="4290" w:hanging="360"/>
      </w:pPr>
    </w:lvl>
    <w:lvl w:ilvl="5">
      <w:start w:val="1"/>
      <w:numFmt w:val="lowerRoman"/>
      <w:lvlText w:val="%6."/>
      <w:lvlJc w:val="right"/>
      <w:pPr>
        <w:ind w:left="5010" w:hanging="180"/>
      </w:pPr>
    </w:lvl>
    <w:lvl w:ilvl="6">
      <w:start w:val="1"/>
      <w:numFmt w:val="decimal"/>
      <w:lvlText w:val="%7."/>
      <w:lvlJc w:val="left"/>
      <w:pPr>
        <w:ind w:left="5730" w:hanging="360"/>
      </w:pPr>
    </w:lvl>
    <w:lvl w:ilvl="7">
      <w:start w:val="1"/>
      <w:numFmt w:val="lowerLetter"/>
      <w:lvlText w:val="%8."/>
      <w:lvlJc w:val="left"/>
      <w:pPr>
        <w:ind w:left="6450" w:hanging="360"/>
      </w:pPr>
    </w:lvl>
    <w:lvl w:ilvl="8">
      <w:start w:val="1"/>
      <w:numFmt w:val="lowerRoman"/>
      <w:lvlText w:val="%9."/>
      <w:lvlJc w:val="right"/>
      <w:pPr>
        <w:ind w:left="7170" w:hanging="180"/>
      </w:pPr>
    </w:lvl>
  </w:abstractNum>
  <w:abstractNum w:abstractNumId="102">
    <w:nsid w:val="7CEA7647"/>
    <w:multiLevelType w:val="multilevel"/>
    <w:tmpl w:val="8EA4B9BC"/>
    <w:lvl w:ilvl="0">
      <w:start w:val="1"/>
      <w:numFmt w:val="decimal"/>
      <w:lvlText w:val="%1)"/>
      <w:lvlJc w:val="left"/>
      <w:pPr>
        <w:ind w:left="1854" w:hanging="360"/>
      </w:pPr>
      <w:rPr>
        <w:rFonts w:ascii="Arial Narrow" w:eastAsia="Arial Narrow" w:hAnsi="Arial Narrow" w:cs="Arial Narrow"/>
        <w:b w:val="0"/>
        <w:i w:val="0"/>
        <w:sz w:val="24"/>
        <w:szCs w:val="24"/>
      </w:r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03">
    <w:nsid w:val="7D946BEC"/>
    <w:multiLevelType w:val="multilevel"/>
    <w:tmpl w:val="0E80C1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nsid w:val="7F1C23BC"/>
    <w:multiLevelType w:val="multilevel"/>
    <w:tmpl w:val="2D8248D6"/>
    <w:lvl w:ilvl="0">
      <w:start w:val="1"/>
      <w:numFmt w:val="lowerLetter"/>
      <w:lvlText w:val="%1)"/>
      <w:lvlJc w:val="left"/>
      <w:pPr>
        <w:ind w:left="1920" w:hanging="360"/>
      </w:pPr>
    </w:lvl>
    <w:lvl w:ilvl="1">
      <w:start w:val="1"/>
      <w:numFmt w:val="lowerLetter"/>
      <w:lvlText w:val="%2."/>
      <w:lvlJc w:val="left"/>
      <w:pPr>
        <w:ind w:left="2640" w:hanging="360"/>
      </w:pPr>
    </w:lvl>
    <w:lvl w:ilvl="2">
      <w:start w:val="1"/>
      <w:numFmt w:val="lowerRoman"/>
      <w:lvlText w:val="%3."/>
      <w:lvlJc w:val="right"/>
      <w:pPr>
        <w:ind w:left="3360" w:hanging="180"/>
      </w:pPr>
    </w:lvl>
    <w:lvl w:ilvl="3">
      <w:start w:val="1"/>
      <w:numFmt w:val="decimal"/>
      <w:lvlText w:val="%4."/>
      <w:lvlJc w:val="left"/>
      <w:pPr>
        <w:ind w:left="4080" w:hanging="360"/>
      </w:pPr>
    </w:lvl>
    <w:lvl w:ilvl="4">
      <w:start w:val="1"/>
      <w:numFmt w:val="lowerLetter"/>
      <w:lvlText w:val="%5."/>
      <w:lvlJc w:val="left"/>
      <w:pPr>
        <w:ind w:left="4800" w:hanging="360"/>
      </w:pPr>
    </w:lvl>
    <w:lvl w:ilvl="5">
      <w:start w:val="1"/>
      <w:numFmt w:val="lowerRoman"/>
      <w:lvlText w:val="%6."/>
      <w:lvlJc w:val="right"/>
      <w:pPr>
        <w:ind w:left="5520" w:hanging="180"/>
      </w:pPr>
    </w:lvl>
    <w:lvl w:ilvl="6">
      <w:start w:val="1"/>
      <w:numFmt w:val="decimal"/>
      <w:lvlText w:val="%7."/>
      <w:lvlJc w:val="left"/>
      <w:pPr>
        <w:ind w:left="6240" w:hanging="360"/>
      </w:pPr>
    </w:lvl>
    <w:lvl w:ilvl="7">
      <w:start w:val="1"/>
      <w:numFmt w:val="lowerLetter"/>
      <w:lvlText w:val="%8."/>
      <w:lvlJc w:val="left"/>
      <w:pPr>
        <w:ind w:left="6960" w:hanging="360"/>
      </w:pPr>
    </w:lvl>
    <w:lvl w:ilvl="8">
      <w:start w:val="1"/>
      <w:numFmt w:val="lowerRoman"/>
      <w:lvlText w:val="%9."/>
      <w:lvlJc w:val="right"/>
      <w:pPr>
        <w:ind w:left="7680" w:hanging="180"/>
      </w:pPr>
    </w:lvl>
  </w:abstractNum>
  <w:abstractNum w:abstractNumId="105">
    <w:nsid w:val="7F570CEC"/>
    <w:multiLevelType w:val="multilevel"/>
    <w:tmpl w:val="E7B4967E"/>
    <w:lvl w:ilvl="0">
      <w:start w:val="1"/>
      <w:numFmt w:val="decimal"/>
      <w:lvlText w:val="%1)"/>
      <w:lvlJc w:val="left"/>
      <w:pPr>
        <w:ind w:left="786"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6">
    <w:nsid w:val="7F9A0A51"/>
    <w:multiLevelType w:val="multilevel"/>
    <w:tmpl w:val="04965002"/>
    <w:lvl w:ilvl="0">
      <w:start w:val="1"/>
      <w:numFmt w:val="bullet"/>
      <w:lvlText w:val="●"/>
      <w:lvlJc w:val="left"/>
      <w:pPr>
        <w:ind w:left="2250" w:hanging="360"/>
      </w:pPr>
      <w:rPr>
        <w:rFonts w:ascii="Noto Sans Symbols" w:eastAsia="Noto Sans Symbols" w:hAnsi="Noto Sans Symbols" w:cs="Noto Sans Symbols"/>
      </w:rPr>
    </w:lvl>
    <w:lvl w:ilvl="1">
      <w:start w:val="1"/>
      <w:numFmt w:val="bullet"/>
      <w:lvlText w:val="o"/>
      <w:lvlJc w:val="left"/>
      <w:pPr>
        <w:ind w:left="2970" w:hanging="360"/>
      </w:pPr>
      <w:rPr>
        <w:rFonts w:ascii="Courier New" w:eastAsia="Courier New" w:hAnsi="Courier New" w:cs="Courier New"/>
      </w:rPr>
    </w:lvl>
    <w:lvl w:ilvl="2">
      <w:start w:val="1"/>
      <w:numFmt w:val="bullet"/>
      <w:lvlText w:val="▪"/>
      <w:lvlJc w:val="left"/>
      <w:pPr>
        <w:ind w:left="3690" w:hanging="360"/>
      </w:pPr>
      <w:rPr>
        <w:rFonts w:ascii="Noto Sans Symbols" w:eastAsia="Noto Sans Symbols" w:hAnsi="Noto Sans Symbols" w:cs="Noto Sans Symbols"/>
      </w:rPr>
    </w:lvl>
    <w:lvl w:ilvl="3">
      <w:start w:val="1"/>
      <w:numFmt w:val="bullet"/>
      <w:lvlText w:val="●"/>
      <w:lvlJc w:val="left"/>
      <w:pPr>
        <w:ind w:left="4410" w:hanging="360"/>
      </w:pPr>
      <w:rPr>
        <w:rFonts w:ascii="Noto Sans Symbols" w:eastAsia="Noto Sans Symbols" w:hAnsi="Noto Sans Symbols" w:cs="Noto Sans Symbols"/>
      </w:rPr>
    </w:lvl>
    <w:lvl w:ilvl="4">
      <w:start w:val="1"/>
      <w:numFmt w:val="bullet"/>
      <w:lvlText w:val="o"/>
      <w:lvlJc w:val="left"/>
      <w:pPr>
        <w:ind w:left="5130" w:hanging="360"/>
      </w:pPr>
      <w:rPr>
        <w:rFonts w:ascii="Courier New" w:eastAsia="Courier New" w:hAnsi="Courier New" w:cs="Courier New"/>
      </w:rPr>
    </w:lvl>
    <w:lvl w:ilvl="5">
      <w:start w:val="1"/>
      <w:numFmt w:val="bullet"/>
      <w:lvlText w:val="▪"/>
      <w:lvlJc w:val="left"/>
      <w:pPr>
        <w:ind w:left="5850" w:hanging="360"/>
      </w:pPr>
      <w:rPr>
        <w:rFonts w:ascii="Noto Sans Symbols" w:eastAsia="Noto Sans Symbols" w:hAnsi="Noto Sans Symbols" w:cs="Noto Sans Symbols"/>
      </w:rPr>
    </w:lvl>
    <w:lvl w:ilvl="6">
      <w:start w:val="1"/>
      <w:numFmt w:val="bullet"/>
      <w:lvlText w:val="●"/>
      <w:lvlJc w:val="left"/>
      <w:pPr>
        <w:ind w:left="6570" w:hanging="360"/>
      </w:pPr>
      <w:rPr>
        <w:rFonts w:ascii="Noto Sans Symbols" w:eastAsia="Noto Sans Symbols" w:hAnsi="Noto Sans Symbols" w:cs="Noto Sans Symbols"/>
      </w:rPr>
    </w:lvl>
    <w:lvl w:ilvl="7">
      <w:start w:val="1"/>
      <w:numFmt w:val="bullet"/>
      <w:lvlText w:val="o"/>
      <w:lvlJc w:val="left"/>
      <w:pPr>
        <w:ind w:left="7290" w:hanging="360"/>
      </w:pPr>
      <w:rPr>
        <w:rFonts w:ascii="Courier New" w:eastAsia="Courier New" w:hAnsi="Courier New" w:cs="Courier New"/>
      </w:rPr>
    </w:lvl>
    <w:lvl w:ilvl="8">
      <w:start w:val="1"/>
      <w:numFmt w:val="bullet"/>
      <w:lvlText w:val="▪"/>
      <w:lvlJc w:val="left"/>
      <w:pPr>
        <w:ind w:left="8010" w:hanging="360"/>
      </w:pPr>
      <w:rPr>
        <w:rFonts w:ascii="Noto Sans Symbols" w:eastAsia="Noto Sans Symbols" w:hAnsi="Noto Sans Symbols" w:cs="Noto Sans Symbols"/>
      </w:rPr>
    </w:lvl>
  </w:abstractNum>
  <w:num w:numId="1">
    <w:abstractNumId w:val="73"/>
  </w:num>
  <w:num w:numId="2">
    <w:abstractNumId w:val="92"/>
  </w:num>
  <w:num w:numId="3">
    <w:abstractNumId w:val="38"/>
  </w:num>
  <w:num w:numId="4">
    <w:abstractNumId w:val="103"/>
  </w:num>
  <w:num w:numId="5">
    <w:abstractNumId w:val="64"/>
  </w:num>
  <w:num w:numId="6">
    <w:abstractNumId w:val="59"/>
  </w:num>
  <w:num w:numId="7">
    <w:abstractNumId w:val="2"/>
  </w:num>
  <w:num w:numId="8">
    <w:abstractNumId w:val="30"/>
  </w:num>
  <w:num w:numId="9">
    <w:abstractNumId w:val="100"/>
  </w:num>
  <w:num w:numId="10">
    <w:abstractNumId w:val="40"/>
  </w:num>
  <w:num w:numId="11">
    <w:abstractNumId w:val="3"/>
  </w:num>
  <w:num w:numId="12">
    <w:abstractNumId w:val="56"/>
  </w:num>
  <w:num w:numId="13">
    <w:abstractNumId w:val="66"/>
  </w:num>
  <w:num w:numId="14">
    <w:abstractNumId w:val="19"/>
  </w:num>
  <w:num w:numId="15">
    <w:abstractNumId w:val="39"/>
  </w:num>
  <w:num w:numId="16">
    <w:abstractNumId w:val="57"/>
  </w:num>
  <w:num w:numId="17">
    <w:abstractNumId w:val="58"/>
  </w:num>
  <w:num w:numId="18">
    <w:abstractNumId w:val="79"/>
  </w:num>
  <w:num w:numId="19">
    <w:abstractNumId w:val="27"/>
  </w:num>
  <w:num w:numId="20">
    <w:abstractNumId w:val="28"/>
  </w:num>
  <w:num w:numId="21">
    <w:abstractNumId w:val="42"/>
  </w:num>
  <w:num w:numId="22">
    <w:abstractNumId w:val="0"/>
  </w:num>
  <w:num w:numId="23">
    <w:abstractNumId w:val="105"/>
  </w:num>
  <w:num w:numId="24">
    <w:abstractNumId w:val="70"/>
  </w:num>
  <w:num w:numId="25">
    <w:abstractNumId w:val="34"/>
  </w:num>
  <w:num w:numId="26">
    <w:abstractNumId w:val="44"/>
  </w:num>
  <w:num w:numId="27">
    <w:abstractNumId w:val="77"/>
  </w:num>
  <w:num w:numId="28">
    <w:abstractNumId w:val="78"/>
  </w:num>
  <w:num w:numId="29">
    <w:abstractNumId w:val="54"/>
  </w:num>
  <w:num w:numId="30">
    <w:abstractNumId w:val="31"/>
  </w:num>
  <w:num w:numId="31">
    <w:abstractNumId w:val="71"/>
  </w:num>
  <w:num w:numId="32">
    <w:abstractNumId w:val="15"/>
  </w:num>
  <w:num w:numId="33">
    <w:abstractNumId w:val="29"/>
  </w:num>
  <w:num w:numId="34">
    <w:abstractNumId w:val="20"/>
  </w:num>
  <w:num w:numId="35">
    <w:abstractNumId w:val="43"/>
  </w:num>
  <w:num w:numId="36">
    <w:abstractNumId w:val="74"/>
  </w:num>
  <w:num w:numId="37">
    <w:abstractNumId w:val="72"/>
  </w:num>
  <w:num w:numId="38">
    <w:abstractNumId w:val="11"/>
  </w:num>
  <w:num w:numId="39">
    <w:abstractNumId w:val="47"/>
  </w:num>
  <w:num w:numId="40">
    <w:abstractNumId w:val="5"/>
  </w:num>
  <w:num w:numId="41">
    <w:abstractNumId w:val="53"/>
  </w:num>
  <w:num w:numId="42">
    <w:abstractNumId w:val="14"/>
  </w:num>
  <w:num w:numId="43">
    <w:abstractNumId w:val="98"/>
  </w:num>
  <w:num w:numId="44">
    <w:abstractNumId w:val="97"/>
  </w:num>
  <w:num w:numId="45">
    <w:abstractNumId w:val="68"/>
  </w:num>
  <w:num w:numId="46">
    <w:abstractNumId w:val="86"/>
  </w:num>
  <w:num w:numId="47">
    <w:abstractNumId w:val="88"/>
  </w:num>
  <w:num w:numId="48">
    <w:abstractNumId w:val="99"/>
  </w:num>
  <w:num w:numId="49">
    <w:abstractNumId w:val="96"/>
  </w:num>
  <w:num w:numId="50">
    <w:abstractNumId w:val="33"/>
  </w:num>
  <w:num w:numId="51">
    <w:abstractNumId w:val="18"/>
  </w:num>
  <w:num w:numId="52">
    <w:abstractNumId w:val="76"/>
  </w:num>
  <w:num w:numId="53">
    <w:abstractNumId w:val="17"/>
  </w:num>
  <w:num w:numId="54">
    <w:abstractNumId w:val="22"/>
  </w:num>
  <w:num w:numId="55">
    <w:abstractNumId w:val="83"/>
  </w:num>
  <w:num w:numId="56">
    <w:abstractNumId w:val="85"/>
  </w:num>
  <w:num w:numId="57">
    <w:abstractNumId w:val="104"/>
  </w:num>
  <w:num w:numId="58">
    <w:abstractNumId w:val="7"/>
  </w:num>
  <w:num w:numId="59">
    <w:abstractNumId w:val="80"/>
  </w:num>
  <w:num w:numId="60">
    <w:abstractNumId w:val="84"/>
  </w:num>
  <w:num w:numId="61">
    <w:abstractNumId w:val="93"/>
  </w:num>
  <w:num w:numId="62">
    <w:abstractNumId w:val="106"/>
  </w:num>
  <w:num w:numId="63">
    <w:abstractNumId w:val="52"/>
  </w:num>
  <w:num w:numId="64">
    <w:abstractNumId w:val="94"/>
  </w:num>
  <w:num w:numId="65">
    <w:abstractNumId w:val="81"/>
  </w:num>
  <w:num w:numId="66">
    <w:abstractNumId w:val="82"/>
  </w:num>
  <w:num w:numId="67">
    <w:abstractNumId w:val="46"/>
  </w:num>
  <w:num w:numId="68">
    <w:abstractNumId w:val="67"/>
  </w:num>
  <w:num w:numId="69">
    <w:abstractNumId w:val="89"/>
  </w:num>
  <w:num w:numId="70">
    <w:abstractNumId w:val="90"/>
  </w:num>
  <w:num w:numId="71">
    <w:abstractNumId w:val="102"/>
  </w:num>
  <w:num w:numId="72">
    <w:abstractNumId w:val="65"/>
  </w:num>
  <w:num w:numId="73">
    <w:abstractNumId w:val="21"/>
  </w:num>
  <w:num w:numId="74">
    <w:abstractNumId w:val="101"/>
  </w:num>
  <w:num w:numId="75">
    <w:abstractNumId w:val="41"/>
  </w:num>
  <w:num w:numId="76">
    <w:abstractNumId w:val="75"/>
  </w:num>
  <w:num w:numId="77">
    <w:abstractNumId w:val="49"/>
  </w:num>
  <w:num w:numId="78">
    <w:abstractNumId w:val="60"/>
  </w:num>
  <w:num w:numId="79">
    <w:abstractNumId w:val="9"/>
  </w:num>
  <w:num w:numId="80">
    <w:abstractNumId w:val="32"/>
  </w:num>
  <w:num w:numId="81">
    <w:abstractNumId w:val="36"/>
  </w:num>
  <w:num w:numId="82">
    <w:abstractNumId w:val="25"/>
  </w:num>
  <w:num w:numId="83">
    <w:abstractNumId w:val="62"/>
  </w:num>
  <w:num w:numId="84">
    <w:abstractNumId w:val="6"/>
  </w:num>
  <w:num w:numId="85">
    <w:abstractNumId w:val="16"/>
  </w:num>
  <w:num w:numId="86">
    <w:abstractNumId w:val="1"/>
  </w:num>
  <w:num w:numId="87">
    <w:abstractNumId w:val="37"/>
  </w:num>
  <w:num w:numId="88">
    <w:abstractNumId w:val="45"/>
  </w:num>
  <w:num w:numId="89">
    <w:abstractNumId w:val="50"/>
  </w:num>
  <w:num w:numId="90">
    <w:abstractNumId w:val="87"/>
  </w:num>
  <w:num w:numId="91">
    <w:abstractNumId w:val="69"/>
  </w:num>
  <w:num w:numId="92">
    <w:abstractNumId w:val="48"/>
  </w:num>
  <w:num w:numId="93">
    <w:abstractNumId w:val="13"/>
  </w:num>
  <w:num w:numId="94">
    <w:abstractNumId w:val="10"/>
  </w:num>
  <w:num w:numId="95">
    <w:abstractNumId w:val="23"/>
  </w:num>
  <w:num w:numId="96">
    <w:abstractNumId w:val="61"/>
  </w:num>
  <w:num w:numId="97">
    <w:abstractNumId w:val="91"/>
  </w:num>
  <w:num w:numId="98">
    <w:abstractNumId w:val="4"/>
  </w:num>
  <w:num w:numId="99">
    <w:abstractNumId w:val="24"/>
  </w:num>
  <w:num w:numId="100">
    <w:abstractNumId w:val="51"/>
  </w:num>
  <w:num w:numId="101">
    <w:abstractNumId w:val="35"/>
  </w:num>
  <w:num w:numId="102">
    <w:abstractNumId w:val="63"/>
  </w:num>
  <w:num w:numId="103">
    <w:abstractNumId w:val="12"/>
  </w:num>
  <w:num w:numId="104">
    <w:abstractNumId w:val="8"/>
  </w:num>
  <w:num w:numId="105">
    <w:abstractNumId w:val="95"/>
  </w:num>
  <w:num w:numId="106">
    <w:abstractNumId w:val="55"/>
  </w:num>
  <w:num w:numId="107">
    <w:abstractNumId w:val="26"/>
  </w:num>
  <w:numIdMacAtCleanup w:val="9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szcz.dk18">
    <w15:presenceInfo w15:providerId="None" w15:userId="roszcz.dk1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hyphenationZone w:val="425"/>
  <w:characterSpacingControl w:val="doNotCompress"/>
  <w:footnotePr>
    <w:footnote w:id="-1"/>
    <w:footnote w:id="0"/>
  </w:footnotePr>
  <w:endnotePr>
    <w:endnote w:id="-1"/>
    <w:endnote w:id="0"/>
  </w:endnotePr>
  <w:compat/>
  <w:rsids>
    <w:rsidRoot w:val="006E770A"/>
    <w:rsid w:val="00057D9C"/>
    <w:rsid w:val="000C2B31"/>
    <w:rsid w:val="000D0BBA"/>
    <w:rsid w:val="000E705C"/>
    <w:rsid w:val="000F516B"/>
    <w:rsid w:val="001054F6"/>
    <w:rsid w:val="001952C0"/>
    <w:rsid w:val="001B0680"/>
    <w:rsid w:val="001E0136"/>
    <w:rsid w:val="00254B3D"/>
    <w:rsid w:val="00263DCD"/>
    <w:rsid w:val="00266B01"/>
    <w:rsid w:val="00301C77"/>
    <w:rsid w:val="00304537"/>
    <w:rsid w:val="00310AF4"/>
    <w:rsid w:val="003916A0"/>
    <w:rsid w:val="003C0280"/>
    <w:rsid w:val="003D3302"/>
    <w:rsid w:val="003E294E"/>
    <w:rsid w:val="003E3F55"/>
    <w:rsid w:val="00400D45"/>
    <w:rsid w:val="00404C2C"/>
    <w:rsid w:val="00431E00"/>
    <w:rsid w:val="00433B1D"/>
    <w:rsid w:val="0044558D"/>
    <w:rsid w:val="00456757"/>
    <w:rsid w:val="004854A4"/>
    <w:rsid w:val="004F3823"/>
    <w:rsid w:val="00501C9F"/>
    <w:rsid w:val="00551714"/>
    <w:rsid w:val="0058095A"/>
    <w:rsid w:val="0059461A"/>
    <w:rsid w:val="005A1786"/>
    <w:rsid w:val="005A2FC0"/>
    <w:rsid w:val="005B101B"/>
    <w:rsid w:val="00601DF7"/>
    <w:rsid w:val="00610770"/>
    <w:rsid w:val="0066469B"/>
    <w:rsid w:val="00673FE0"/>
    <w:rsid w:val="006D5CF8"/>
    <w:rsid w:val="006E770A"/>
    <w:rsid w:val="007078B3"/>
    <w:rsid w:val="00757BDE"/>
    <w:rsid w:val="007803B2"/>
    <w:rsid w:val="007B58E8"/>
    <w:rsid w:val="0081133B"/>
    <w:rsid w:val="00821639"/>
    <w:rsid w:val="00835DE1"/>
    <w:rsid w:val="00871E5D"/>
    <w:rsid w:val="00882FCF"/>
    <w:rsid w:val="008A114D"/>
    <w:rsid w:val="008C416F"/>
    <w:rsid w:val="008D64A5"/>
    <w:rsid w:val="00900DBE"/>
    <w:rsid w:val="00901B9C"/>
    <w:rsid w:val="00913570"/>
    <w:rsid w:val="009168A3"/>
    <w:rsid w:val="0092628E"/>
    <w:rsid w:val="00953A2F"/>
    <w:rsid w:val="00962CB2"/>
    <w:rsid w:val="00984D64"/>
    <w:rsid w:val="009C3955"/>
    <w:rsid w:val="009C445D"/>
    <w:rsid w:val="00A11CF6"/>
    <w:rsid w:val="00A14906"/>
    <w:rsid w:val="00A15FE4"/>
    <w:rsid w:val="00A466D6"/>
    <w:rsid w:val="00A84216"/>
    <w:rsid w:val="00AA112B"/>
    <w:rsid w:val="00AC1B5F"/>
    <w:rsid w:val="00AD52D3"/>
    <w:rsid w:val="00B27749"/>
    <w:rsid w:val="00B518F6"/>
    <w:rsid w:val="00B63C2E"/>
    <w:rsid w:val="00B86904"/>
    <w:rsid w:val="00BB3575"/>
    <w:rsid w:val="00BC66AA"/>
    <w:rsid w:val="00C05435"/>
    <w:rsid w:val="00C26D18"/>
    <w:rsid w:val="00C42D85"/>
    <w:rsid w:val="00C46F39"/>
    <w:rsid w:val="00D20B02"/>
    <w:rsid w:val="00D276B3"/>
    <w:rsid w:val="00D44B56"/>
    <w:rsid w:val="00D65C46"/>
    <w:rsid w:val="00D8790A"/>
    <w:rsid w:val="00D9175F"/>
    <w:rsid w:val="00EA1AEE"/>
    <w:rsid w:val="00F8625C"/>
    <w:rsid w:val="00F904E8"/>
    <w:rsid w:val="00FC272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6497C"/>
  </w:style>
  <w:style w:type="paragraph" w:styleId="Nagwek1">
    <w:name w:val="heading 1"/>
    <w:basedOn w:val="Normalny"/>
    <w:next w:val="Normalny"/>
    <w:link w:val="Nagwek1Znak"/>
    <w:uiPriority w:val="9"/>
    <w:qFormat/>
    <w:rsid w:val="004F00DD"/>
    <w:pPr>
      <w:keepNext/>
      <w:keepLines/>
      <w:spacing w:before="480"/>
      <w:outlineLvl w:val="0"/>
    </w:pPr>
    <w:rPr>
      <w:rFonts w:ascii="Cambria" w:hAnsi="Cambria"/>
      <w:b/>
      <w:bCs/>
      <w:color w:val="365F91"/>
      <w:sz w:val="28"/>
      <w:szCs w:val="28"/>
    </w:rPr>
  </w:style>
  <w:style w:type="paragraph" w:styleId="Nagwek2">
    <w:name w:val="heading 2"/>
    <w:basedOn w:val="Normalny"/>
    <w:next w:val="Normalny"/>
    <w:link w:val="Nagwek2Znak"/>
    <w:uiPriority w:val="9"/>
    <w:semiHidden/>
    <w:unhideWhenUsed/>
    <w:qFormat/>
    <w:rsid w:val="00BE002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76497C"/>
    <w:pPr>
      <w:keepNext/>
      <w:widowControl w:val="0"/>
      <w:tabs>
        <w:tab w:val="num" w:pos="80"/>
      </w:tabs>
      <w:suppressAutoHyphens/>
      <w:ind w:left="-160"/>
      <w:jc w:val="both"/>
      <w:outlineLvl w:val="2"/>
    </w:pPr>
    <w:rPr>
      <w:rFonts w:ascii="Thorndale" w:eastAsia="Andale Sans UI" w:hAnsi="Thorndale"/>
      <w:b/>
      <w:caps/>
      <w:sz w:val="20"/>
      <w:szCs w:val="20"/>
    </w:rPr>
  </w:style>
  <w:style w:type="paragraph" w:styleId="Nagwek4">
    <w:name w:val="heading 4"/>
    <w:basedOn w:val="Normalny"/>
    <w:next w:val="Normalny"/>
    <w:link w:val="Nagwek4Znak"/>
    <w:uiPriority w:val="9"/>
    <w:semiHidden/>
    <w:unhideWhenUsed/>
    <w:qFormat/>
    <w:rsid w:val="00BE0028"/>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76497C"/>
    <w:pPr>
      <w:keepNext/>
      <w:widowControl w:val="0"/>
      <w:tabs>
        <w:tab w:val="num" w:pos="80"/>
      </w:tabs>
      <w:suppressAutoHyphens/>
      <w:ind w:left="-160"/>
      <w:outlineLvl w:val="4"/>
    </w:pPr>
    <w:rPr>
      <w:rFonts w:ascii="Thorndale" w:eastAsia="Andale Sans UI" w:hAnsi="Thorndale"/>
      <w:sz w:val="20"/>
      <w:szCs w:val="20"/>
      <w:u w:val="single"/>
    </w:rPr>
  </w:style>
  <w:style w:type="paragraph" w:styleId="Nagwek6">
    <w:name w:val="heading 6"/>
    <w:basedOn w:val="Normalny"/>
    <w:next w:val="Normalny"/>
    <w:link w:val="Nagwek6Znak"/>
    <w:uiPriority w:val="9"/>
    <w:semiHidden/>
    <w:unhideWhenUsed/>
    <w:qFormat/>
    <w:rsid w:val="00BE0028"/>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unhideWhenUsed/>
    <w:qFormat/>
    <w:rsid w:val="00BE0028"/>
    <w:pPr>
      <w:keepNext/>
      <w:keepLines/>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unhideWhenUsed/>
    <w:qFormat/>
    <w:rsid w:val="00BE0028"/>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unhideWhenUsed/>
    <w:qFormat/>
    <w:rsid w:val="00BE002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882FCF"/>
    <w:tblPr>
      <w:tblCellMar>
        <w:top w:w="0" w:type="dxa"/>
        <w:left w:w="0" w:type="dxa"/>
        <w:bottom w:w="0" w:type="dxa"/>
        <w:right w:w="0" w:type="dxa"/>
      </w:tblCellMar>
    </w:tblPr>
  </w:style>
  <w:style w:type="paragraph" w:styleId="Tytu">
    <w:name w:val="Title"/>
    <w:basedOn w:val="Normalny"/>
    <w:next w:val="Normalny"/>
    <w:link w:val="TytuZnak"/>
    <w:qFormat/>
    <w:rsid w:val="00BE0028"/>
    <w:pPr>
      <w:contextualSpacing/>
    </w:pPr>
    <w:rPr>
      <w:rFonts w:asciiTheme="majorHAnsi" w:eastAsiaTheme="majorEastAsia" w:hAnsiTheme="majorHAnsi" w:cstheme="majorBidi"/>
      <w:spacing w:val="-10"/>
      <w:kern w:val="28"/>
      <w:sz w:val="56"/>
      <w:szCs w:val="56"/>
    </w:rPr>
  </w:style>
  <w:style w:type="table" w:customStyle="1" w:styleId="TableNormal0">
    <w:name w:val="Table Normal"/>
    <w:rsid w:val="00882FCF"/>
    <w:tblPr>
      <w:tblCellMar>
        <w:top w:w="0" w:type="dxa"/>
        <w:left w:w="0" w:type="dxa"/>
        <w:bottom w:w="0" w:type="dxa"/>
        <w:right w:w="0" w:type="dxa"/>
      </w:tblCellMar>
    </w:tblPr>
  </w:style>
  <w:style w:type="character" w:customStyle="1" w:styleId="Nagwek3Znak">
    <w:name w:val="Nagłówek 3 Znak"/>
    <w:link w:val="Nagwek3"/>
    <w:uiPriority w:val="9"/>
    <w:rsid w:val="0076497C"/>
    <w:rPr>
      <w:rFonts w:ascii="Thorndale" w:eastAsia="Andale Sans UI" w:hAnsi="Thorndale" w:cs="Tahoma"/>
      <w:b/>
      <w:caps/>
      <w:lang w:eastAsia="pl-PL"/>
    </w:rPr>
  </w:style>
  <w:style w:type="character" w:customStyle="1" w:styleId="Nagwek5Znak">
    <w:name w:val="Nagłówek 5 Znak"/>
    <w:link w:val="Nagwek5"/>
    <w:rsid w:val="0076497C"/>
    <w:rPr>
      <w:rFonts w:ascii="Thorndale" w:eastAsia="Andale Sans UI" w:hAnsi="Thorndale" w:cs="Tahoma"/>
      <w:u w:val="single"/>
      <w:lang w:eastAsia="pl-PL"/>
    </w:rPr>
  </w:style>
  <w:style w:type="paragraph" w:styleId="Zwykytekst">
    <w:name w:val="Plain Text"/>
    <w:basedOn w:val="Normalny"/>
    <w:link w:val="ZwykytekstZnak"/>
    <w:rsid w:val="0076497C"/>
    <w:rPr>
      <w:rFonts w:ascii="Courier New" w:hAnsi="Courier New"/>
      <w:sz w:val="20"/>
      <w:szCs w:val="20"/>
    </w:rPr>
  </w:style>
  <w:style w:type="character" w:customStyle="1" w:styleId="ZwykytekstZnak">
    <w:name w:val="Zwykły tekst Znak"/>
    <w:link w:val="Zwykytekst"/>
    <w:rsid w:val="0076497C"/>
    <w:rPr>
      <w:rFonts w:ascii="Courier New" w:eastAsia="Times New Roman" w:hAnsi="Courier New" w:cs="Tahoma"/>
      <w:sz w:val="20"/>
      <w:lang w:eastAsia="pl-PL"/>
    </w:rPr>
  </w:style>
  <w:style w:type="paragraph" w:customStyle="1" w:styleId="Tekstpodstawowy21">
    <w:name w:val="Tekst podstawowy 21"/>
    <w:basedOn w:val="Normalny"/>
    <w:rsid w:val="0076497C"/>
    <w:pPr>
      <w:tabs>
        <w:tab w:val="left" w:pos="1152"/>
      </w:tabs>
      <w:overflowPunct w:val="0"/>
      <w:autoSpaceDE w:val="0"/>
      <w:spacing w:line="360" w:lineRule="auto"/>
      <w:jc w:val="both"/>
    </w:pPr>
    <w:rPr>
      <w:rFonts w:ascii="Arial" w:hAnsi="Arial" w:cs="Tahoma"/>
      <w:sz w:val="22"/>
      <w:szCs w:val="20"/>
      <w:lang w:eastAsia="ar-SA"/>
    </w:rPr>
  </w:style>
  <w:style w:type="paragraph" w:customStyle="1" w:styleId="Tekstpodstawowy22">
    <w:name w:val="Tekst podstawowy 22"/>
    <w:basedOn w:val="Normalny"/>
    <w:rsid w:val="0076497C"/>
    <w:pPr>
      <w:suppressAutoHyphens/>
      <w:spacing w:after="120" w:line="480" w:lineRule="auto"/>
    </w:pPr>
    <w:rPr>
      <w:rFonts w:cs="Tahoma"/>
      <w:sz w:val="20"/>
      <w:szCs w:val="20"/>
      <w:lang w:eastAsia="ar-SA"/>
    </w:rPr>
  </w:style>
  <w:style w:type="paragraph" w:customStyle="1" w:styleId="WW-Tekstpodstawowy3">
    <w:name w:val="WW-Tekst podstawowy 3"/>
    <w:basedOn w:val="Normalny"/>
    <w:rsid w:val="0076497C"/>
    <w:pPr>
      <w:widowControl w:val="0"/>
      <w:suppressAutoHyphens/>
      <w:jc w:val="both"/>
    </w:pPr>
    <w:rPr>
      <w:rFonts w:ascii="Thorndale" w:eastAsia="Andale Sans UI" w:hAnsi="Thorndale" w:cs="Tahoma"/>
      <w:sz w:val="22"/>
      <w:szCs w:val="20"/>
    </w:rPr>
  </w:style>
  <w:style w:type="paragraph" w:customStyle="1" w:styleId="WW-Tekstpodstawowy2">
    <w:name w:val="WW-Tekst podstawowy 2"/>
    <w:basedOn w:val="Normalny"/>
    <w:rsid w:val="0076497C"/>
    <w:pPr>
      <w:widowControl w:val="0"/>
      <w:suppressAutoHyphens/>
      <w:jc w:val="both"/>
    </w:pPr>
    <w:rPr>
      <w:rFonts w:ascii="Thorndale" w:eastAsia="Andale Sans UI" w:hAnsi="Thorndale" w:cs="Tahoma"/>
      <w:szCs w:val="20"/>
    </w:rPr>
  </w:style>
  <w:style w:type="paragraph" w:styleId="Tekstpodstawowy">
    <w:name w:val="Body Text"/>
    <w:basedOn w:val="Normalny"/>
    <w:link w:val="TekstpodstawowyZnak"/>
    <w:semiHidden/>
    <w:rsid w:val="0076497C"/>
    <w:pPr>
      <w:widowControl w:val="0"/>
      <w:suppressAutoHyphens/>
      <w:spacing w:after="120"/>
    </w:pPr>
    <w:rPr>
      <w:rFonts w:ascii="Thorndale" w:eastAsia="Andale Sans UI" w:hAnsi="Thorndale"/>
      <w:sz w:val="20"/>
      <w:szCs w:val="20"/>
    </w:rPr>
  </w:style>
  <w:style w:type="character" w:customStyle="1" w:styleId="TekstpodstawowyZnak">
    <w:name w:val="Tekst podstawowy Znak"/>
    <w:link w:val="Tekstpodstawowy"/>
    <w:semiHidden/>
    <w:rsid w:val="0076497C"/>
    <w:rPr>
      <w:rFonts w:ascii="Thorndale" w:eastAsia="Andale Sans UI" w:hAnsi="Thorndale" w:cs="Tahoma"/>
    </w:rPr>
  </w:style>
  <w:style w:type="paragraph" w:styleId="Tekstpodstawowywcity">
    <w:name w:val="Body Text Indent"/>
    <w:basedOn w:val="Normalny"/>
    <w:link w:val="TekstpodstawowywcityZnak"/>
    <w:semiHidden/>
    <w:rsid w:val="0076497C"/>
    <w:pPr>
      <w:ind w:left="284"/>
      <w:jc w:val="both"/>
    </w:pPr>
    <w:rPr>
      <w:rFonts w:ascii="Arial" w:hAnsi="Arial"/>
      <w:sz w:val="20"/>
      <w:szCs w:val="20"/>
    </w:rPr>
  </w:style>
  <w:style w:type="character" w:customStyle="1" w:styleId="TekstpodstawowywcityZnak">
    <w:name w:val="Tekst podstawowy wcięty Znak"/>
    <w:link w:val="Tekstpodstawowywcity"/>
    <w:semiHidden/>
    <w:rsid w:val="0076497C"/>
    <w:rPr>
      <w:rFonts w:ascii="Arial" w:eastAsia="Times New Roman" w:hAnsi="Arial" w:cs="Tahoma"/>
      <w:lang w:eastAsia="pl-PL"/>
    </w:rPr>
  </w:style>
  <w:style w:type="paragraph" w:customStyle="1" w:styleId="Tekstpodstawowywcity22">
    <w:name w:val="Tekst podstawowy wcięty 22"/>
    <w:basedOn w:val="Normalny"/>
    <w:rsid w:val="0076497C"/>
    <w:pPr>
      <w:suppressAutoHyphens/>
      <w:spacing w:after="120" w:line="480" w:lineRule="auto"/>
      <w:ind w:left="283"/>
    </w:pPr>
    <w:rPr>
      <w:rFonts w:cs="Tahoma"/>
      <w:sz w:val="20"/>
      <w:szCs w:val="20"/>
      <w:lang w:eastAsia="ar-SA"/>
    </w:rPr>
  </w:style>
  <w:style w:type="paragraph" w:customStyle="1" w:styleId="Tekstpodstawowywcity32">
    <w:name w:val="Tekst podstawowy wcięty 32"/>
    <w:basedOn w:val="Normalny"/>
    <w:rsid w:val="0076497C"/>
    <w:pPr>
      <w:suppressAutoHyphens/>
      <w:spacing w:after="120"/>
      <w:ind w:left="283"/>
    </w:pPr>
    <w:rPr>
      <w:rFonts w:cs="Tahoma"/>
      <w:sz w:val="16"/>
      <w:szCs w:val="16"/>
      <w:lang w:eastAsia="ar-SA"/>
    </w:rPr>
  </w:style>
  <w:style w:type="paragraph" w:customStyle="1" w:styleId="Standard">
    <w:name w:val="Standard"/>
    <w:rsid w:val="0076497C"/>
    <w:pPr>
      <w:suppressAutoHyphens/>
      <w:autoSpaceDN w:val="0"/>
      <w:textAlignment w:val="baseline"/>
    </w:pPr>
    <w:rPr>
      <w:kern w:val="3"/>
      <w:lang w:eastAsia="ar-SA"/>
    </w:rPr>
  </w:style>
  <w:style w:type="paragraph" w:customStyle="1" w:styleId="Textbody">
    <w:name w:val="Text body"/>
    <w:rsid w:val="0076497C"/>
    <w:pPr>
      <w:widowControl w:val="0"/>
      <w:suppressAutoHyphens/>
      <w:autoSpaceDN w:val="0"/>
      <w:textAlignment w:val="baseline"/>
    </w:pPr>
    <w:rPr>
      <w:kern w:val="3"/>
    </w:rPr>
  </w:style>
  <w:style w:type="paragraph" w:styleId="Akapitzlist">
    <w:name w:val="List Paragraph"/>
    <w:aliases w:val="L1,List Paragraph,normalny tekst,Akapit z list¹,CW_Lista,List Paragraph1,Numerowanie,2 heading,A_wyliczenie,K-P_odwolanie,maz_wyliczenie,opis dzialania,Preambuła,wypunktowanie,T_SZ_List Paragraph,Odstavec,Podsis rysunku,Akapit z listą BS"/>
    <w:basedOn w:val="Normalny"/>
    <w:link w:val="AkapitzlistZnak"/>
    <w:uiPriority w:val="34"/>
    <w:qFormat/>
    <w:rsid w:val="000D3A8E"/>
    <w:pPr>
      <w:ind w:left="720"/>
      <w:contextualSpacing/>
    </w:pPr>
  </w:style>
  <w:style w:type="character" w:styleId="Pogrubienie">
    <w:name w:val="Strong"/>
    <w:uiPriority w:val="22"/>
    <w:qFormat/>
    <w:rsid w:val="00770B91"/>
    <w:rPr>
      <w:b/>
      <w:bCs/>
    </w:rPr>
  </w:style>
  <w:style w:type="character" w:customStyle="1" w:styleId="Nagwek1Znak">
    <w:name w:val="Nagłówek 1 Znak"/>
    <w:link w:val="Nagwek1"/>
    <w:uiPriority w:val="9"/>
    <w:rsid w:val="004F00DD"/>
    <w:rPr>
      <w:rFonts w:ascii="Cambria" w:eastAsia="Times New Roman" w:hAnsi="Cambria" w:cs="Times New Roman"/>
      <w:b/>
      <w:bCs/>
      <w:color w:val="365F91"/>
      <w:sz w:val="28"/>
      <w:szCs w:val="28"/>
      <w:lang w:eastAsia="pl-PL"/>
    </w:rPr>
  </w:style>
  <w:style w:type="paragraph" w:styleId="Tekstpodstawowywcity3">
    <w:name w:val="Body Text Indent 3"/>
    <w:basedOn w:val="Normalny"/>
    <w:link w:val="Tekstpodstawowywcity3Znak"/>
    <w:uiPriority w:val="99"/>
    <w:semiHidden/>
    <w:unhideWhenUsed/>
    <w:rsid w:val="007A5D92"/>
    <w:pPr>
      <w:spacing w:after="120"/>
      <w:ind w:left="283"/>
    </w:pPr>
    <w:rPr>
      <w:sz w:val="16"/>
      <w:szCs w:val="16"/>
    </w:rPr>
  </w:style>
  <w:style w:type="character" w:customStyle="1" w:styleId="Tekstpodstawowywcity3Znak">
    <w:name w:val="Tekst podstawowy wcięty 3 Znak"/>
    <w:link w:val="Tekstpodstawowywcity3"/>
    <w:uiPriority w:val="99"/>
    <w:semiHidden/>
    <w:rsid w:val="007A5D92"/>
    <w:rPr>
      <w:rFonts w:eastAsia="Times New Roman"/>
      <w:sz w:val="16"/>
      <w:szCs w:val="16"/>
    </w:rPr>
  </w:style>
  <w:style w:type="paragraph" w:customStyle="1" w:styleId="Tekstpodstawowywcity21">
    <w:name w:val="Tekst podstawowy wcięty 21"/>
    <w:basedOn w:val="Normalny"/>
    <w:rsid w:val="007A5D92"/>
    <w:pPr>
      <w:widowControl w:val="0"/>
      <w:suppressLineNumbers/>
      <w:tabs>
        <w:tab w:val="left" w:pos="851"/>
      </w:tabs>
      <w:suppressAutoHyphens/>
      <w:spacing w:before="120"/>
      <w:ind w:left="283"/>
    </w:pPr>
    <w:rPr>
      <w:szCs w:val="20"/>
      <w:lang w:eastAsia="ar-SA"/>
    </w:rPr>
  </w:style>
  <w:style w:type="paragraph" w:styleId="Stopka">
    <w:name w:val="footer"/>
    <w:basedOn w:val="Normalny"/>
    <w:link w:val="StopkaZnak"/>
    <w:uiPriority w:val="99"/>
    <w:rsid w:val="00E40B9E"/>
    <w:pPr>
      <w:widowControl w:val="0"/>
      <w:tabs>
        <w:tab w:val="center" w:pos="1656"/>
        <w:tab w:val="right" w:pos="6192"/>
      </w:tabs>
      <w:suppressAutoHyphens/>
    </w:pPr>
    <w:rPr>
      <w:rFonts w:ascii="Thorndale" w:eastAsia="Andale Sans UI" w:hAnsi="Thorndale"/>
      <w:sz w:val="20"/>
      <w:szCs w:val="20"/>
      <w:lang w:eastAsia="en-US"/>
    </w:rPr>
  </w:style>
  <w:style w:type="character" w:customStyle="1" w:styleId="StopkaZnak">
    <w:name w:val="Stopka Znak"/>
    <w:link w:val="Stopka"/>
    <w:uiPriority w:val="99"/>
    <w:rsid w:val="00E40B9E"/>
    <w:rPr>
      <w:rFonts w:ascii="Thorndale" w:eastAsia="Andale Sans UI" w:hAnsi="Thorndale"/>
      <w:lang w:eastAsia="en-US"/>
    </w:rPr>
  </w:style>
  <w:style w:type="paragraph" w:customStyle="1" w:styleId="WW-Tekstpodstawowywcity2">
    <w:name w:val="WW-Tekst podstawowy wcięty 2"/>
    <w:basedOn w:val="Normalny"/>
    <w:rsid w:val="007B0653"/>
    <w:pPr>
      <w:widowControl w:val="0"/>
      <w:suppressAutoHyphens/>
      <w:ind w:left="360"/>
      <w:jc w:val="both"/>
    </w:pPr>
    <w:rPr>
      <w:rFonts w:ascii="Thorndale" w:eastAsia="Andale Sans UI" w:hAnsi="Thorndale"/>
      <w:szCs w:val="20"/>
      <w:lang w:eastAsia="en-US"/>
    </w:rPr>
  </w:style>
  <w:style w:type="character" w:customStyle="1" w:styleId="WW-Absatz-Standardschriftart">
    <w:name w:val="WW-Absatz-Standardschriftart"/>
    <w:rsid w:val="004606B9"/>
  </w:style>
  <w:style w:type="paragraph" w:styleId="Tekstpodstawowy3">
    <w:name w:val="Body Text 3"/>
    <w:basedOn w:val="Normalny"/>
    <w:link w:val="Tekstpodstawowy3Znak"/>
    <w:uiPriority w:val="99"/>
    <w:unhideWhenUsed/>
    <w:rsid w:val="00DD4376"/>
    <w:pPr>
      <w:spacing w:after="120"/>
    </w:pPr>
    <w:rPr>
      <w:sz w:val="16"/>
      <w:szCs w:val="16"/>
    </w:rPr>
  </w:style>
  <w:style w:type="character" w:customStyle="1" w:styleId="Tekstpodstawowy3Znak">
    <w:name w:val="Tekst podstawowy 3 Znak"/>
    <w:link w:val="Tekstpodstawowy3"/>
    <w:uiPriority w:val="99"/>
    <w:rsid w:val="00DD4376"/>
    <w:rPr>
      <w:rFonts w:eastAsia="Times New Roman"/>
      <w:sz w:val="16"/>
      <w:szCs w:val="16"/>
    </w:rPr>
  </w:style>
  <w:style w:type="paragraph" w:styleId="Nagwek">
    <w:name w:val="header"/>
    <w:aliases w:val="Nagłówek strony nieparzystej,Nagłówek strony,Nagłówek strony nieparzystej1,Nagłówek strony nieparzystej2,Nagłówek strony nieparzystej3,Nagłówek strony nieparzystej4,Nagłówek strony nieparzystej5,Nagłówek strony nieparzystej6"/>
    <w:basedOn w:val="Normalny"/>
    <w:link w:val="NagwekZnak"/>
    <w:unhideWhenUsed/>
    <w:rsid w:val="00D622D7"/>
    <w:pPr>
      <w:tabs>
        <w:tab w:val="center" w:pos="4536"/>
        <w:tab w:val="right" w:pos="9072"/>
      </w:tabs>
    </w:pPr>
  </w:style>
  <w:style w:type="character" w:customStyle="1" w:styleId="NagwekZnak">
    <w:name w:val="Nagłówek Znak"/>
    <w:aliases w:val="Nagłówek strony nieparzystej Znak,Nagłówek strony Znak,Nagłówek strony nieparzystej1 Znak,Nagłówek strony nieparzystej2 Znak,Nagłówek strony nieparzystej3 Znak,Nagłówek strony nieparzystej4 Znak,Nagłówek strony nieparzystej5 Znak"/>
    <w:link w:val="Nagwek"/>
    <w:rsid w:val="00D622D7"/>
    <w:rPr>
      <w:rFonts w:eastAsia="Times New Roman"/>
      <w:sz w:val="24"/>
      <w:szCs w:val="24"/>
    </w:rPr>
  </w:style>
  <w:style w:type="paragraph" w:customStyle="1" w:styleId="Tekstpodstawowywcity31">
    <w:name w:val="Tekst podstawowy wcięty 31"/>
    <w:basedOn w:val="Normalny"/>
    <w:rsid w:val="00495C2C"/>
    <w:pPr>
      <w:suppressAutoHyphens/>
      <w:ind w:firstLine="284"/>
    </w:pPr>
    <w:rPr>
      <w:rFonts w:ascii="Calibri" w:hAnsi="Calibri"/>
      <w:sz w:val="20"/>
      <w:szCs w:val="20"/>
      <w:lang w:eastAsia="ar-SA"/>
    </w:rPr>
  </w:style>
  <w:style w:type="paragraph" w:customStyle="1" w:styleId="Default">
    <w:name w:val="Default"/>
    <w:rsid w:val="007F0936"/>
    <w:pPr>
      <w:widowControl w:val="0"/>
      <w:autoSpaceDE w:val="0"/>
      <w:autoSpaceDN w:val="0"/>
      <w:adjustRightInd w:val="0"/>
    </w:pPr>
    <w:rPr>
      <w:color w:val="000000"/>
    </w:rPr>
  </w:style>
  <w:style w:type="character" w:styleId="Odwoaniedokomentarza">
    <w:name w:val="annotation reference"/>
    <w:uiPriority w:val="99"/>
    <w:semiHidden/>
    <w:unhideWhenUsed/>
    <w:rsid w:val="003D0613"/>
    <w:rPr>
      <w:sz w:val="16"/>
      <w:szCs w:val="16"/>
    </w:rPr>
  </w:style>
  <w:style w:type="paragraph" w:styleId="Tekstkomentarza">
    <w:name w:val="annotation text"/>
    <w:basedOn w:val="Normalny"/>
    <w:link w:val="TekstkomentarzaZnak"/>
    <w:uiPriority w:val="99"/>
    <w:semiHidden/>
    <w:unhideWhenUsed/>
    <w:rsid w:val="003D0613"/>
    <w:rPr>
      <w:sz w:val="20"/>
      <w:szCs w:val="20"/>
    </w:rPr>
  </w:style>
  <w:style w:type="character" w:customStyle="1" w:styleId="TekstkomentarzaZnak">
    <w:name w:val="Tekst komentarza Znak"/>
    <w:link w:val="Tekstkomentarza"/>
    <w:uiPriority w:val="99"/>
    <w:semiHidden/>
    <w:rsid w:val="003D0613"/>
    <w:rPr>
      <w:rFonts w:eastAsia="Times New Roman"/>
    </w:rPr>
  </w:style>
  <w:style w:type="paragraph" w:styleId="Tematkomentarza">
    <w:name w:val="annotation subject"/>
    <w:basedOn w:val="Tekstkomentarza"/>
    <w:next w:val="Tekstkomentarza"/>
    <w:link w:val="TematkomentarzaZnak"/>
    <w:uiPriority w:val="99"/>
    <w:semiHidden/>
    <w:unhideWhenUsed/>
    <w:rsid w:val="003D0613"/>
    <w:rPr>
      <w:b/>
      <w:bCs/>
    </w:rPr>
  </w:style>
  <w:style w:type="character" w:customStyle="1" w:styleId="TematkomentarzaZnak">
    <w:name w:val="Temat komentarza Znak"/>
    <w:link w:val="Tematkomentarza"/>
    <w:uiPriority w:val="99"/>
    <w:semiHidden/>
    <w:rsid w:val="003D0613"/>
    <w:rPr>
      <w:rFonts w:eastAsia="Times New Roman"/>
      <w:b/>
      <w:bCs/>
    </w:rPr>
  </w:style>
  <w:style w:type="paragraph" w:styleId="Tekstdymka">
    <w:name w:val="Balloon Text"/>
    <w:basedOn w:val="Normalny"/>
    <w:link w:val="TekstdymkaZnak"/>
    <w:uiPriority w:val="99"/>
    <w:semiHidden/>
    <w:unhideWhenUsed/>
    <w:rsid w:val="003D0613"/>
    <w:rPr>
      <w:rFonts w:ascii="Tahoma" w:hAnsi="Tahoma"/>
      <w:sz w:val="16"/>
      <w:szCs w:val="16"/>
    </w:rPr>
  </w:style>
  <w:style w:type="character" w:customStyle="1" w:styleId="TekstdymkaZnak">
    <w:name w:val="Tekst dymka Znak"/>
    <w:link w:val="Tekstdymka"/>
    <w:uiPriority w:val="99"/>
    <w:semiHidden/>
    <w:rsid w:val="003D0613"/>
    <w:rPr>
      <w:rFonts w:ascii="Tahoma" w:eastAsia="Times New Roman" w:hAnsi="Tahoma" w:cs="Tahoma"/>
      <w:sz w:val="16"/>
      <w:szCs w:val="16"/>
    </w:rPr>
  </w:style>
  <w:style w:type="paragraph" w:customStyle="1" w:styleId="Normal1">
    <w:name w:val="Normal1"/>
    <w:basedOn w:val="Normalny"/>
    <w:rsid w:val="00A557D9"/>
    <w:pPr>
      <w:widowControl w:val="0"/>
      <w:suppressAutoHyphens/>
      <w:autoSpaceDE w:val="0"/>
    </w:pPr>
    <w:rPr>
      <w:sz w:val="20"/>
      <w:szCs w:val="20"/>
      <w:lang w:eastAsia="en-US"/>
    </w:rPr>
  </w:style>
  <w:style w:type="paragraph" w:customStyle="1" w:styleId="WW-Tekstpodstawowywcity3">
    <w:name w:val="WW-Tekst podstawowy wcięty 3"/>
    <w:basedOn w:val="Normalny"/>
    <w:rsid w:val="00EE27E6"/>
    <w:pPr>
      <w:tabs>
        <w:tab w:val="left" w:pos="709"/>
        <w:tab w:val="left" w:pos="993"/>
      </w:tabs>
      <w:suppressAutoHyphens/>
      <w:ind w:left="284" w:hanging="284"/>
    </w:pPr>
    <w:rPr>
      <w:b/>
      <w:sz w:val="28"/>
      <w:szCs w:val="20"/>
      <w:lang w:eastAsia="ar-SA"/>
    </w:rPr>
  </w:style>
  <w:style w:type="paragraph" w:customStyle="1" w:styleId="ust">
    <w:name w:val="ust"/>
    <w:link w:val="ustZnak"/>
    <w:rsid w:val="0038645A"/>
    <w:pPr>
      <w:spacing w:before="60" w:after="60"/>
      <w:ind w:left="426" w:hanging="284"/>
      <w:jc w:val="both"/>
    </w:pPr>
  </w:style>
  <w:style w:type="character" w:customStyle="1" w:styleId="ustZnak">
    <w:name w:val="ust Znak"/>
    <w:link w:val="ust"/>
    <w:rsid w:val="0038645A"/>
    <w:rPr>
      <w:rFonts w:eastAsia="Times New Roman"/>
      <w:sz w:val="24"/>
      <w:lang w:bidi="ar-SA"/>
    </w:rPr>
  </w:style>
  <w:style w:type="paragraph" w:styleId="Poprawka">
    <w:name w:val="Revision"/>
    <w:hidden/>
    <w:uiPriority w:val="99"/>
    <w:semiHidden/>
    <w:rsid w:val="00051BBB"/>
  </w:style>
  <w:style w:type="paragraph" w:styleId="Tekstprzypisukocowego">
    <w:name w:val="endnote text"/>
    <w:basedOn w:val="Normalny"/>
    <w:link w:val="TekstprzypisukocowegoZnak"/>
    <w:uiPriority w:val="99"/>
    <w:semiHidden/>
    <w:unhideWhenUsed/>
    <w:rsid w:val="006D3E74"/>
    <w:rPr>
      <w:sz w:val="20"/>
      <w:szCs w:val="20"/>
    </w:rPr>
  </w:style>
  <w:style w:type="character" w:customStyle="1" w:styleId="TekstprzypisukocowegoZnak">
    <w:name w:val="Tekst przypisu końcowego Znak"/>
    <w:link w:val="Tekstprzypisukocowego"/>
    <w:uiPriority w:val="99"/>
    <w:semiHidden/>
    <w:rsid w:val="006D3E74"/>
    <w:rPr>
      <w:rFonts w:eastAsia="Times New Roman"/>
    </w:rPr>
  </w:style>
  <w:style w:type="character" w:styleId="Odwoanieprzypisukocowego">
    <w:name w:val="endnote reference"/>
    <w:uiPriority w:val="99"/>
    <w:semiHidden/>
    <w:unhideWhenUsed/>
    <w:rsid w:val="006D3E74"/>
    <w:rPr>
      <w:vertAlign w:val="superscript"/>
    </w:rPr>
  </w:style>
  <w:style w:type="character" w:styleId="Hipercze">
    <w:name w:val="Hyperlink"/>
    <w:uiPriority w:val="99"/>
    <w:unhideWhenUsed/>
    <w:rsid w:val="00C61301"/>
    <w:rPr>
      <w:color w:val="0000FF"/>
      <w:u w:val="single"/>
    </w:rPr>
  </w:style>
  <w:style w:type="paragraph" w:customStyle="1" w:styleId="Akapitzlist1">
    <w:name w:val="Akapit z listą1"/>
    <w:basedOn w:val="Normalny"/>
    <w:rsid w:val="003227CB"/>
    <w:pPr>
      <w:ind w:left="720"/>
      <w:contextualSpacing/>
    </w:pPr>
    <w:rPr>
      <w:rFonts w:eastAsia="Calibri"/>
    </w:rPr>
  </w:style>
  <w:style w:type="character" w:customStyle="1" w:styleId="ListParagraphChar">
    <w:name w:val="List Paragraph Char"/>
    <w:aliases w:val="Eko punkty Char,podpunkt Char"/>
    <w:link w:val="Akapitzlist2"/>
    <w:locked/>
    <w:rsid w:val="00904EC7"/>
    <w:rPr>
      <w:rFonts w:cs="Calibri"/>
      <w:sz w:val="22"/>
      <w:szCs w:val="22"/>
    </w:rPr>
  </w:style>
  <w:style w:type="paragraph" w:customStyle="1" w:styleId="Akapitzlist2">
    <w:name w:val="Akapit z listą2"/>
    <w:aliases w:val="Eko punkty,podpunkt"/>
    <w:basedOn w:val="Normalny"/>
    <w:link w:val="ListParagraphChar"/>
    <w:rsid w:val="00904EC7"/>
    <w:pPr>
      <w:spacing w:after="200" w:line="276" w:lineRule="auto"/>
      <w:ind w:left="720"/>
    </w:pPr>
    <w:rPr>
      <w:rFonts w:eastAsia="Calibri" w:cs="Calibri"/>
      <w:sz w:val="22"/>
      <w:szCs w:val="22"/>
    </w:rPr>
  </w:style>
  <w:style w:type="paragraph" w:customStyle="1" w:styleId="Akapitzlist3">
    <w:name w:val="Akapit z listą3"/>
    <w:basedOn w:val="Normalny"/>
    <w:rsid w:val="007350C3"/>
    <w:pPr>
      <w:ind w:left="720"/>
      <w:contextualSpacing/>
    </w:pPr>
    <w:rPr>
      <w:rFonts w:eastAsia="Calibri"/>
    </w:rPr>
  </w:style>
  <w:style w:type="paragraph" w:customStyle="1" w:styleId="Akapitzlist4">
    <w:name w:val="Akapit z listą4"/>
    <w:basedOn w:val="Normalny"/>
    <w:rsid w:val="00334478"/>
    <w:pPr>
      <w:ind w:left="720"/>
      <w:contextualSpacing/>
    </w:pPr>
    <w:rPr>
      <w:rFonts w:eastAsia="Calibri"/>
    </w:rPr>
  </w:style>
  <w:style w:type="paragraph" w:customStyle="1" w:styleId="Akapitzlist5">
    <w:name w:val="Akapit z listą5"/>
    <w:basedOn w:val="Normalny"/>
    <w:rsid w:val="00270B7C"/>
    <w:pPr>
      <w:ind w:left="720"/>
      <w:contextualSpacing/>
    </w:pPr>
    <w:rPr>
      <w:rFonts w:eastAsia="Calibri"/>
    </w:rPr>
  </w:style>
  <w:style w:type="paragraph" w:styleId="NormalnyWeb">
    <w:name w:val="Normal (Web)"/>
    <w:basedOn w:val="Normalny"/>
    <w:uiPriority w:val="99"/>
    <w:semiHidden/>
    <w:unhideWhenUsed/>
    <w:rsid w:val="006663BE"/>
    <w:pPr>
      <w:spacing w:before="100" w:beforeAutospacing="1" w:after="100" w:afterAutospacing="1"/>
    </w:pPr>
  </w:style>
  <w:style w:type="character" w:styleId="Tekstzastpczy">
    <w:name w:val="Placeholder Text"/>
    <w:basedOn w:val="Domylnaczcionkaakapitu"/>
    <w:uiPriority w:val="99"/>
    <w:semiHidden/>
    <w:rsid w:val="007327D1"/>
    <w:rPr>
      <w:color w:val="808080"/>
    </w:rPr>
  </w:style>
  <w:style w:type="character" w:customStyle="1" w:styleId="AkapitzlistZnak">
    <w:name w:val="Akapit z listą Znak"/>
    <w:aliases w:val="L1 Znak,List Paragraph Znak,normalny tekst Znak,Akapit z list¹ Znak,CW_Lista Znak,List Paragraph1 Znak,Numerowanie Znak,2 heading Znak,A_wyliczenie Znak,K-P_odwolanie Znak,maz_wyliczenie Znak,opis dzialania Znak,Preambuła Znak"/>
    <w:basedOn w:val="Domylnaczcionkaakapitu"/>
    <w:link w:val="Akapitzlist"/>
    <w:uiPriority w:val="34"/>
    <w:qFormat/>
    <w:locked/>
    <w:rsid w:val="005614AB"/>
    <w:rPr>
      <w:rFonts w:eastAsia="Times New Roman"/>
      <w:sz w:val="24"/>
      <w:szCs w:val="24"/>
    </w:rPr>
  </w:style>
  <w:style w:type="character" w:customStyle="1" w:styleId="TeksttreciOdstpy0pt">
    <w:name w:val="Tekst treści + Odstępy 0 pt"/>
    <w:rsid w:val="00AD1CE9"/>
    <w:rPr>
      <w:rFonts w:ascii="Verdana" w:hAnsi="Verdana" w:cs="Verdana"/>
      <w:spacing w:val="1"/>
      <w:sz w:val="17"/>
      <w:szCs w:val="17"/>
      <w:u w:val="none"/>
    </w:rPr>
  </w:style>
  <w:style w:type="character" w:customStyle="1" w:styleId="Teksttreci">
    <w:name w:val="Tekst treści_"/>
    <w:link w:val="Teksttreci1"/>
    <w:rsid w:val="00AD1CE9"/>
    <w:rPr>
      <w:rFonts w:ascii="Verdana" w:hAnsi="Verdana" w:cs="Verdana"/>
      <w:spacing w:val="-2"/>
      <w:sz w:val="17"/>
      <w:szCs w:val="17"/>
      <w:shd w:val="clear" w:color="auto" w:fill="FFFFFF"/>
    </w:rPr>
  </w:style>
  <w:style w:type="paragraph" w:customStyle="1" w:styleId="Teksttreci1">
    <w:name w:val="Tekst treści1"/>
    <w:basedOn w:val="Normalny"/>
    <w:link w:val="Teksttreci"/>
    <w:rsid w:val="00AD1CE9"/>
    <w:pPr>
      <w:widowControl w:val="0"/>
      <w:shd w:val="clear" w:color="auto" w:fill="FFFFFF"/>
      <w:spacing w:before="480" w:line="278" w:lineRule="exact"/>
      <w:ind w:hanging="1960"/>
      <w:jc w:val="center"/>
    </w:pPr>
    <w:rPr>
      <w:rFonts w:ascii="Verdana" w:eastAsia="Calibri" w:hAnsi="Verdana" w:cs="Verdana"/>
      <w:spacing w:val="-2"/>
      <w:sz w:val="17"/>
      <w:szCs w:val="17"/>
    </w:rPr>
  </w:style>
  <w:style w:type="paragraph" w:customStyle="1" w:styleId="Akapitzlist6">
    <w:name w:val="Akapit z listą6"/>
    <w:basedOn w:val="Normalny"/>
    <w:rsid w:val="00124908"/>
    <w:pPr>
      <w:ind w:left="720"/>
      <w:contextualSpacing/>
    </w:pPr>
    <w:rPr>
      <w:rFonts w:eastAsia="Calibri"/>
    </w:rPr>
  </w:style>
  <w:style w:type="paragraph" w:styleId="Bezodstpw">
    <w:name w:val="No Spacing"/>
    <w:uiPriority w:val="1"/>
    <w:qFormat/>
    <w:rsid w:val="00D45C14"/>
  </w:style>
  <w:style w:type="paragraph" w:customStyle="1" w:styleId="numerowanie">
    <w:name w:val="numerowanie"/>
    <w:basedOn w:val="Normalny"/>
    <w:autoRedefine/>
    <w:rsid w:val="003E2E00"/>
    <w:pPr>
      <w:jc w:val="both"/>
    </w:pPr>
    <w:rPr>
      <w:rFonts w:ascii="Arial Narrow" w:eastAsia="Calibri" w:hAnsi="Arial Narrow" w:cs="Calibri"/>
      <w:iCs/>
      <w:spacing w:val="4"/>
    </w:rPr>
  </w:style>
  <w:style w:type="character" w:styleId="UyteHipercze">
    <w:name w:val="FollowedHyperlink"/>
    <w:basedOn w:val="Domylnaczcionkaakapitu"/>
    <w:uiPriority w:val="99"/>
    <w:semiHidden/>
    <w:unhideWhenUsed/>
    <w:rsid w:val="00C46D41"/>
    <w:rPr>
      <w:color w:val="800080" w:themeColor="followedHyperlink"/>
      <w:u w:val="single"/>
    </w:rPr>
  </w:style>
  <w:style w:type="paragraph" w:customStyle="1" w:styleId="xmsobodytext">
    <w:name w:val="x_msobodytext"/>
    <w:basedOn w:val="Normalny"/>
    <w:rsid w:val="00693505"/>
    <w:rPr>
      <w:rFonts w:eastAsia="Calibri"/>
    </w:rPr>
  </w:style>
  <w:style w:type="character" w:customStyle="1" w:styleId="Nierozpoznanawzmianka1">
    <w:name w:val="Nierozpoznana wzmianka1"/>
    <w:basedOn w:val="Domylnaczcionkaakapitu"/>
    <w:uiPriority w:val="99"/>
    <w:semiHidden/>
    <w:unhideWhenUsed/>
    <w:rsid w:val="0074080B"/>
    <w:rPr>
      <w:color w:val="605E5C"/>
      <w:shd w:val="clear" w:color="auto" w:fill="E1DFDD"/>
    </w:rPr>
  </w:style>
  <w:style w:type="table" w:styleId="Tabela-Siatka">
    <w:name w:val="Table Grid"/>
    <w:basedOn w:val="Standardowy"/>
    <w:uiPriority w:val="39"/>
    <w:rsid w:val="006F4D9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ierozpoznanawzmianka2">
    <w:name w:val="Nierozpoznana wzmianka2"/>
    <w:basedOn w:val="Domylnaczcionkaakapitu"/>
    <w:uiPriority w:val="99"/>
    <w:semiHidden/>
    <w:unhideWhenUsed/>
    <w:rsid w:val="00A270BA"/>
    <w:rPr>
      <w:color w:val="605E5C"/>
      <w:shd w:val="clear" w:color="auto" w:fill="E1DFDD"/>
    </w:rPr>
  </w:style>
  <w:style w:type="character" w:customStyle="1" w:styleId="Nagwek2Znak">
    <w:name w:val="Nagłówek 2 Znak"/>
    <w:basedOn w:val="Domylnaczcionkaakapitu"/>
    <w:link w:val="Nagwek2"/>
    <w:uiPriority w:val="9"/>
    <w:rsid w:val="00BE0028"/>
    <w:rPr>
      <w:rFonts w:asciiTheme="majorHAnsi" w:eastAsiaTheme="majorEastAsia" w:hAnsiTheme="majorHAnsi" w:cstheme="majorBidi"/>
      <w:color w:val="365F91" w:themeColor="accent1" w:themeShade="BF"/>
      <w:sz w:val="26"/>
      <w:szCs w:val="26"/>
    </w:rPr>
  </w:style>
  <w:style w:type="character" w:customStyle="1" w:styleId="Nagwek4Znak">
    <w:name w:val="Nagłówek 4 Znak"/>
    <w:basedOn w:val="Domylnaczcionkaakapitu"/>
    <w:link w:val="Nagwek4"/>
    <w:uiPriority w:val="9"/>
    <w:rsid w:val="00BE0028"/>
    <w:rPr>
      <w:rFonts w:asciiTheme="majorHAnsi" w:eastAsiaTheme="majorEastAsia" w:hAnsiTheme="majorHAnsi" w:cstheme="majorBidi"/>
      <w:i/>
      <w:iCs/>
      <w:color w:val="365F91" w:themeColor="accent1" w:themeShade="BF"/>
      <w:sz w:val="24"/>
      <w:szCs w:val="24"/>
    </w:rPr>
  </w:style>
  <w:style w:type="character" w:customStyle="1" w:styleId="Nagwek6Znak">
    <w:name w:val="Nagłówek 6 Znak"/>
    <w:basedOn w:val="Domylnaczcionkaakapitu"/>
    <w:link w:val="Nagwek6"/>
    <w:uiPriority w:val="9"/>
    <w:rsid w:val="00BE0028"/>
    <w:rPr>
      <w:rFonts w:asciiTheme="majorHAnsi" w:eastAsiaTheme="majorEastAsia" w:hAnsiTheme="majorHAnsi" w:cstheme="majorBidi"/>
      <w:color w:val="243F60" w:themeColor="accent1" w:themeShade="7F"/>
      <w:sz w:val="24"/>
      <w:szCs w:val="24"/>
    </w:rPr>
  </w:style>
  <w:style w:type="character" w:customStyle="1" w:styleId="Nagwek7Znak">
    <w:name w:val="Nagłówek 7 Znak"/>
    <w:basedOn w:val="Domylnaczcionkaakapitu"/>
    <w:link w:val="Nagwek7"/>
    <w:uiPriority w:val="9"/>
    <w:rsid w:val="00BE0028"/>
    <w:rPr>
      <w:rFonts w:asciiTheme="majorHAnsi" w:eastAsiaTheme="majorEastAsia" w:hAnsiTheme="majorHAnsi" w:cstheme="majorBidi"/>
      <w:i/>
      <w:iCs/>
      <w:color w:val="243F60" w:themeColor="accent1" w:themeShade="7F"/>
      <w:sz w:val="24"/>
      <w:szCs w:val="24"/>
    </w:rPr>
  </w:style>
  <w:style w:type="character" w:customStyle="1" w:styleId="Nagwek8Znak">
    <w:name w:val="Nagłówek 8 Znak"/>
    <w:basedOn w:val="Domylnaczcionkaakapitu"/>
    <w:link w:val="Nagwek8"/>
    <w:uiPriority w:val="9"/>
    <w:rsid w:val="00BE0028"/>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rsid w:val="00BE0028"/>
    <w:rPr>
      <w:rFonts w:asciiTheme="majorHAnsi" w:eastAsiaTheme="majorEastAsia" w:hAnsiTheme="majorHAnsi" w:cstheme="majorBidi"/>
      <w:i/>
      <w:iCs/>
      <w:color w:val="272727" w:themeColor="text1" w:themeTint="D8"/>
      <w:sz w:val="21"/>
      <w:szCs w:val="21"/>
    </w:rPr>
  </w:style>
  <w:style w:type="character" w:customStyle="1" w:styleId="TytuZnak">
    <w:name w:val="Tytuł Znak"/>
    <w:basedOn w:val="Domylnaczcionkaakapitu"/>
    <w:link w:val="Tytu"/>
    <w:rsid w:val="00BE002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82FCF"/>
    <w:pPr>
      <w:spacing w:after="160"/>
    </w:pPr>
    <w:rPr>
      <w:rFonts w:ascii="Calibri" w:eastAsia="Calibri" w:hAnsi="Calibri" w:cs="Calibri"/>
      <w:color w:val="5A5A5A"/>
      <w:sz w:val="22"/>
      <w:szCs w:val="22"/>
    </w:rPr>
  </w:style>
  <w:style w:type="character" w:customStyle="1" w:styleId="PodtytuZnak">
    <w:name w:val="Podtytuł Znak"/>
    <w:basedOn w:val="Domylnaczcionkaakapitu"/>
    <w:link w:val="Podtytu"/>
    <w:uiPriority w:val="11"/>
    <w:rsid w:val="00BE0028"/>
    <w:rPr>
      <w:rFonts w:asciiTheme="minorHAnsi" w:eastAsiaTheme="minorEastAsia" w:hAnsiTheme="minorHAnsi" w:cstheme="minorBidi"/>
      <w:color w:val="5A5A5A" w:themeColor="text1" w:themeTint="A5"/>
      <w:spacing w:val="15"/>
      <w:sz w:val="22"/>
      <w:szCs w:val="22"/>
    </w:rPr>
  </w:style>
  <w:style w:type="character" w:styleId="Wyrnieniedelikatne">
    <w:name w:val="Subtle Emphasis"/>
    <w:basedOn w:val="Domylnaczcionkaakapitu"/>
    <w:uiPriority w:val="19"/>
    <w:qFormat/>
    <w:rsid w:val="00BE0028"/>
    <w:rPr>
      <w:i/>
      <w:iCs/>
      <w:color w:val="404040" w:themeColor="text1" w:themeTint="BF"/>
    </w:rPr>
  </w:style>
  <w:style w:type="character" w:customStyle="1" w:styleId="Nierozpoznanawzmianka3">
    <w:name w:val="Nierozpoznana wzmianka3"/>
    <w:basedOn w:val="Domylnaczcionkaakapitu"/>
    <w:uiPriority w:val="99"/>
    <w:semiHidden/>
    <w:unhideWhenUsed/>
    <w:rsid w:val="005A1FD2"/>
    <w:rPr>
      <w:color w:val="605E5C"/>
      <w:shd w:val="clear" w:color="auto" w:fill="E1DFDD"/>
    </w:rPr>
  </w:style>
  <w:style w:type="numbering" w:customStyle="1" w:styleId="WWNum62">
    <w:name w:val="WWNum62"/>
    <w:basedOn w:val="Bezlisty"/>
    <w:rsid w:val="00301C77"/>
    <w:pPr>
      <w:numPr>
        <w:numId w:val="99"/>
      </w:numPr>
    </w:pPr>
  </w:style>
  <w:style w:type="paragraph" w:customStyle="1" w:styleId="Teksttreci0">
    <w:name w:val="Tekst treści"/>
    <w:basedOn w:val="Normalny"/>
    <w:rsid w:val="005B101B"/>
    <w:pPr>
      <w:widowControl w:val="0"/>
      <w:shd w:val="clear" w:color="auto" w:fill="FFFFFF"/>
      <w:spacing w:before="300" w:line="298" w:lineRule="exact"/>
      <w:ind w:hanging="720"/>
      <w:jc w:val="center"/>
    </w:pPr>
    <w:rPr>
      <w:rFonts w:ascii="Arial" w:eastAsia="Arial" w:hAnsi="Arial" w:cs="Arial"/>
      <w:spacing w:val="10"/>
      <w:sz w:val="18"/>
      <w:szCs w:val="18"/>
    </w:rPr>
  </w:style>
  <w:style w:type="character" w:customStyle="1" w:styleId="Nagwek10">
    <w:name w:val="Nagłówek #1_"/>
    <w:basedOn w:val="Domylnaczcionkaakapitu"/>
    <w:link w:val="Nagwek11"/>
    <w:rsid w:val="005B101B"/>
    <w:rPr>
      <w:rFonts w:ascii="Arial" w:eastAsia="Arial" w:hAnsi="Arial" w:cs="Arial"/>
      <w:spacing w:val="10"/>
      <w:sz w:val="38"/>
      <w:szCs w:val="38"/>
      <w:shd w:val="clear" w:color="auto" w:fill="FFFFFF"/>
    </w:rPr>
  </w:style>
  <w:style w:type="character" w:customStyle="1" w:styleId="Teksttreci4">
    <w:name w:val="Tekst treści (4)_"/>
    <w:basedOn w:val="Domylnaczcionkaakapitu"/>
    <w:link w:val="Teksttreci40"/>
    <w:rsid w:val="005B101B"/>
    <w:rPr>
      <w:rFonts w:ascii="Arial" w:eastAsia="Arial" w:hAnsi="Arial" w:cs="Arial"/>
      <w:sz w:val="18"/>
      <w:szCs w:val="18"/>
      <w:shd w:val="clear" w:color="auto" w:fill="FFFFFF"/>
    </w:rPr>
  </w:style>
  <w:style w:type="paragraph" w:customStyle="1" w:styleId="Nagwek11">
    <w:name w:val="Nagłówek #1"/>
    <w:basedOn w:val="Normalny"/>
    <w:link w:val="Nagwek10"/>
    <w:rsid w:val="005B101B"/>
    <w:pPr>
      <w:widowControl w:val="0"/>
      <w:shd w:val="clear" w:color="auto" w:fill="FFFFFF"/>
      <w:spacing w:after="1200" w:line="590" w:lineRule="exact"/>
      <w:jc w:val="center"/>
      <w:outlineLvl w:val="0"/>
    </w:pPr>
    <w:rPr>
      <w:rFonts w:ascii="Arial" w:eastAsia="Arial" w:hAnsi="Arial" w:cs="Arial"/>
      <w:spacing w:val="10"/>
      <w:sz w:val="38"/>
      <w:szCs w:val="38"/>
    </w:rPr>
  </w:style>
  <w:style w:type="paragraph" w:customStyle="1" w:styleId="Teksttreci40">
    <w:name w:val="Tekst treści (4)"/>
    <w:basedOn w:val="Normalny"/>
    <w:link w:val="Teksttreci4"/>
    <w:rsid w:val="005B101B"/>
    <w:pPr>
      <w:widowControl w:val="0"/>
      <w:shd w:val="clear" w:color="auto" w:fill="FFFFFF"/>
      <w:spacing w:after="240" w:line="0" w:lineRule="atLeast"/>
      <w:ind w:hanging="1280"/>
      <w:jc w:val="both"/>
    </w:pPr>
    <w:rPr>
      <w:rFonts w:ascii="Arial" w:eastAsia="Arial" w:hAnsi="Arial" w:cs="Arial"/>
      <w:sz w:val="18"/>
      <w:szCs w:val="18"/>
    </w:rPr>
  </w:style>
  <w:style w:type="paragraph" w:customStyle="1" w:styleId="H4">
    <w:name w:val="H4"/>
    <w:basedOn w:val="Normalny"/>
    <w:rsid w:val="00057D9C"/>
    <w:pPr>
      <w:keepNext/>
      <w:suppressAutoHyphens/>
      <w:autoSpaceDN w:val="0"/>
      <w:spacing w:before="100" w:after="100"/>
      <w:textAlignment w:val="baseline"/>
      <w:outlineLvl w:val="4"/>
    </w:pPr>
    <w:rPr>
      <w:b/>
      <w:kern w:val="3"/>
      <w:szCs w:val="20"/>
      <w:lang w:bidi="hi-IN"/>
    </w:rPr>
  </w:style>
</w:styles>
</file>

<file path=word/webSettings.xml><?xml version="1.0" encoding="utf-8"?>
<w:webSettings xmlns:r="http://schemas.openxmlformats.org/officeDocument/2006/relationships" xmlns:w="http://schemas.openxmlformats.org/wordprocessingml/2006/main">
  <w:divs>
    <w:div w:id="751393357">
      <w:bodyDiv w:val="1"/>
      <w:marLeft w:val="0"/>
      <w:marRight w:val="0"/>
      <w:marTop w:val="0"/>
      <w:marBottom w:val="0"/>
      <w:divBdr>
        <w:top w:val="none" w:sz="0" w:space="0" w:color="auto"/>
        <w:left w:val="none" w:sz="0" w:space="0" w:color="auto"/>
        <w:bottom w:val="none" w:sz="0" w:space="0" w:color="auto"/>
        <w:right w:val="none" w:sz="0" w:space="0" w:color="auto"/>
      </w:divBdr>
    </w:div>
    <w:div w:id="7905927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tat.gov.pl/obszary-tematyczne/ceny-handel/wskazniki-c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inspektor-odo@strzelce.pl" TargetMode="External"/><Relationship Id="rId4" Type="http://schemas.openxmlformats.org/officeDocument/2006/relationships/settings" Target="settings.xml"/><Relationship Id="rId9" Type="http://schemas.openxmlformats.org/officeDocument/2006/relationships/hyperlink" Target="https://stat.gov.pl/obszary-tematyczne/ceny-handel/wskazniki-cen/"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J8J0QiHXe7YSNLs4InFw+HJJNOQ==">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305</TotalTime>
  <Pages>36</Pages>
  <Words>18944</Words>
  <Characters>113664</Characters>
  <Application>Microsoft Office Word</Application>
  <DocSecurity>0</DocSecurity>
  <Lines>947</Lines>
  <Paragraphs>264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Katarzyna Kołupajło</cp:lastModifiedBy>
  <cp:revision>18</cp:revision>
  <dcterms:created xsi:type="dcterms:W3CDTF">2023-03-29T11:08:00Z</dcterms:created>
  <dcterms:modified xsi:type="dcterms:W3CDTF">2024-09-17T11:13:00Z</dcterms:modified>
</cp:coreProperties>
</file>