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35ABD" w14:textId="5332284E" w:rsidR="00B01AFF" w:rsidRDefault="00317D90">
      <w:r>
        <w:t xml:space="preserve">Załącznik nr 5 </w:t>
      </w:r>
    </w:p>
    <w:p w14:paraId="480749AB" w14:textId="3E0F5241" w:rsidR="00317D90" w:rsidRDefault="00317D90">
      <w:pPr>
        <w:rPr>
          <w:b/>
          <w:bCs/>
        </w:rPr>
      </w:pPr>
      <w:r w:rsidRPr="00317D90">
        <w:rPr>
          <w:b/>
          <w:bCs/>
        </w:rPr>
        <w:t>Formularz dotyczący wyposażenia i danych technicznych samochodów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317D90" w14:paraId="614B8BA8" w14:textId="77777777" w:rsidTr="00317D90">
        <w:tc>
          <w:tcPr>
            <w:tcW w:w="704" w:type="dxa"/>
          </w:tcPr>
          <w:p w14:paraId="6AFD09F2" w14:textId="0C82E43F" w:rsidR="00317D90" w:rsidRDefault="00317D90">
            <w:r>
              <w:t>LP</w:t>
            </w:r>
          </w:p>
        </w:tc>
        <w:tc>
          <w:tcPr>
            <w:tcW w:w="3826" w:type="dxa"/>
          </w:tcPr>
          <w:p w14:paraId="08736B13" w14:textId="52CD6A29" w:rsidR="00317D90" w:rsidRDefault="00317D90">
            <w:r>
              <w:t>Dane techniczne i wyposażenie samochodu osobowego</w:t>
            </w:r>
          </w:p>
        </w:tc>
        <w:tc>
          <w:tcPr>
            <w:tcW w:w="2266" w:type="dxa"/>
          </w:tcPr>
          <w:p w14:paraId="4EDF6994" w14:textId="34C64CDD" w:rsidR="00317D90" w:rsidRDefault="00317D90">
            <w:r>
              <w:t>Samochód  nr 1</w:t>
            </w:r>
          </w:p>
        </w:tc>
        <w:tc>
          <w:tcPr>
            <w:tcW w:w="2266" w:type="dxa"/>
          </w:tcPr>
          <w:p w14:paraId="6BE23D03" w14:textId="46C04CA4" w:rsidR="00317D90" w:rsidRDefault="00317D90">
            <w:r>
              <w:t>Samochód nr 2</w:t>
            </w:r>
          </w:p>
        </w:tc>
      </w:tr>
      <w:tr w:rsidR="00317D90" w14:paraId="7B126C72" w14:textId="77777777" w:rsidTr="00317D90">
        <w:tc>
          <w:tcPr>
            <w:tcW w:w="704" w:type="dxa"/>
          </w:tcPr>
          <w:p w14:paraId="2A3997B4" w14:textId="5A491BB3" w:rsidR="00317D90" w:rsidRDefault="00317D90">
            <w:r>
              <w:t>1</w:t>
            </w:r>
          </w:p>
        </w:tc>
        <w:tc>
          <w:tcPr>
            <w:tcW w:w="3826" w:type="dxa"/>
          </w:tcPr>
          <w:p w14:paraId="7E7DAEE7" w14:textId="4CE68A75" w:rsidR="00317D90" w:rsidRDefault="00317D90">
            <w:r>
              <w:t>Marka i model samochodu</w:t>
            </w:r>
          </w:p>
        </w:tc>
        <w:tc>
          <w:tcPr>
            <w:tcW w:w="2266" w:type="dxa"/>
          </w:tcPr>
          <w:p w14:paraId="36ABBDF1" w14:textId="77777777" w:rsidR="00317D90" w:rsidRDefault="00317D90"/>
        </w:tc>
        <w:tc>
          <w:tcPr>
            <w:tcW w:w="2266" w:type="dxa"/>
          </w:tcPr>
          <w:p w14:paraId="75A2A149" w14:textId="77777777" w:rsidR="00317D90" w:rsidRDefault="00317D90"/>
        </w:tc>
      </w:tr>
      <w:tr w:rsidR="00317D90" w14:paraId="2480F2CF" w14:textId="77777777" w:rsidTr="00317D90">
        <w:tc>
          <w:tcPr>
            <w:tcW w:w="704" w:type="dxa"/>
          </w:tcPr>
          <w:p w14:paraId="0CD7463B" w14:textId="435A7FC6" w:rsidR="00317D90" w:rsidRDefault="00317D90">
            <w:r>
              <w:t>2</w:t>
            </w:r>
          </w:p>
        </w:tc>
        <w:tc>
          <w:tcPr>
            <w:tcW w:w="3826" w:type="dxa"/>
          </w:tcPr>
          <w:p w14:paraId="39ADFFCE" w14:textId="437A95C2" w:rsidR="00317D90" w:rsidRDefault="00317D90">
            <w:r>
              <w:t>Data produkcji</w:t>
            </w:r>
          </w:p>
        </w:tc>
        <w:tc>
          <w:tcPr>
            <w:tcW w:w="2266" w:type="dxa"/>
          </w:tcPr>
          <w:p w14:paraId="633B486B" w14:textId="77777777" w:rsidR="00317D90" w:rsidRDefault="00317D90"/>
        </w:tc>
        <w:tc>
          <w:tcPr>
            <w:tcW w:w="2266" w:type="dxa"/>
          </w:tcPr>
          <w:p w14:paraId="74560EC1" w14:textId="77777777" w:rsidR="00317D90" w:rsidRDefault="00317D90"/>
        </w:tc>
      </w:tr>
      <w:tr w:rsidR="00317D90" w14:paraId="034EF4A9" w14:textId="77777777" w:rsidTr="00317D90">
        <w:tc>
          <w:tcPr>
            <w:tcW w:w="704" w:type="dxa"/>
          </w:tcPr>
          <w:p w14:paraId="01EFA9DF" w14:textId="50D00AD8" w:rsidR="00317D90" w:rsidRDefault="00317D90">
            <w:r>
              <w:t>3</w:t>
            </w:r>
          </w:p>
        </w:tc>
        <w:tc>
          <w:tcPr>
            <w:tcW w:w="3826" w:type="dxa"/>
          </w:tcPr>
          <w:p w14:paraId="43ADE445" w14:textId="77777777" w:rsidR="00317D90" w:rsidRDefault="00317D90">
            <w:r>
              <w:t xml:space="preserve">Typ i pojemność skokowa silnika , </w:t>
            </w:r>
          </w:p>
          <w:p w14:paraId="62548C1A" w14:textId="46624996" w:rsidR="00317D90" w:rsidRDefault="00317D90">
            <w:r>
              <w:t>rodzaj paliwa</w:t>
            </w:r>
          </w:p>
        </w:tc>
        <w:tc>
          <w:tcPr>
            <w:tcW w:w="2266" w:type="dxa"/>
          </w:tcPr>
          <w:p w14:paraId="608FB536" w14:textId="77777777" w:rsidR="00317D90" w:rsidRDefault="00317D90"/>
        </w:tc>
        <w:tc>
          <w:tcPr>
            <w:tcW w:w="2266" w:type="dxa"/>
          </w:tcPr>
          <w:p w14:paraId="0427BB74" w14:textId="77777777" w:rsidR="00317D90" w:rsidRDefault="00317D90"/>
        </w:tc>
      </w:tr>
      <w:tr w:rsidR="00317D90" w14:paraId="29DDC76A" w14:textId="77777777" w:rsidTr="00317D90">
        <w:tc>
          <w:tcPr>
            <w:tcW w:w="704" w:type="dxa"/>
          </w:tcPr>
          <w:p w14:paraId="070CAE9F" w14:textId="011B10AC" w:rsidR="00317D90" w:rsidRDefault="00317D90">
            <w:r>
              <w:t>4</w:t>
            </w:r>
          </w:p>
        </w:tc>
        <w:tc>
          <w:tcPr>
            <w:tcW w:w="3826" w:type="dxa"/>
          </w:tcPr>
          <w:p w14:paraId="0C93B839" w14:textId="53CF965B" w:rsidR="00317D90" w:rsidRDefault="00317D90">
            <w:r>
              <w:t>Moc maksymalna w KM</w:t>
            </w:r>
          </w:p>
        </w:tc>
        <w:tc>
          <w:tcPr>
            <w:tcW w:w="2266" w:type="dxa"/>
          </w:tcPr>
          <w:p w14:paraId="1A0F1E7E" w14:textId="77777777" w:rsidR="00317D90" w:rsidRDefault="00317D90"/>
        </w:tc>
        <w:tc>
          <w:tcPr>
            <w:tcW w:w="2266" w:type="dxa"/>
          </w:tcPr>
          <w:p w14:paraId="51119068" w14:textId="77777777" w:rsidR="00317D90" w:rsidRDefault="00317D90"/>
        </w:tc>
      </w:tr>
      <w:tr w:rsidR="00317D90" w14:paraId="7EFC4D78" w14:textId="77777777" w:rsidTr="00317D90">
        <w:tc>
          <w:tcPr>
            <w:tcW w:w="704" w:type="dxa"/>
          </w:tcPr>
          <w:p w14:paraId="3C37FAFC" w14:textId="14E9D3C3" w:rsidR="00317D90" w:rsidRDefault="00317D90">
            <w:r>
              <w:t>5</w:t>
            </w:r>
          </w:p>
        </w:tc>
        <w:tc>
          <w:tcPr>
            <w:tcW w:w="3826" w:type="dxa"/>
          </w:tcPr>
          <w:p w14:paraId="4AA46858" w14:textId="0D7E5BAB" w:rsidR="00317D90" w:rsidRDefault="00317D90">
            <w:r>
              <w:t>Norma emisji spalin wg EURO</w:t>
            </w:r>
          </w:p>
        </w:tc>
        <w:tc>
          <w:tcPr>
            <w:tcW w:w="2266" w:type="dxa"/>
          </w:tcPr>
          <w:p w14:paraId="2043C6CC" w14:textId="77777777" w:rsidR="00317D90" w:rsidRDefault="00317D90"/>
        </w:tc>
        <w:tc>
          <w:tcPr>
            <w:tcW w:w="2266" w:type="dxa"/>
          </w:tcPr>
          <w:p w14:paraId="632E36E1" w14:textId="77777777" w:rsidR="00317D90" w:rsidRDefault="00317D90"/>
        </w:tc>
      </w:tr>
      <w:tr w:rsidR="00317D90" w14:paraId="650B48E4" w14:textId="77777777" w:rsidTr="00317D90">
        <w:tc>
          <w:tcPr>
            <w:tcW w:w="704" w:type="dxa"/>
          </w:tcPr>
          <w:p w14:paraId="3034FED6" w14:textId="438F7016" w:rsidR="00317D90" w:rsidRDefault="00317D90">
            <w:r>
              <w:t>6</w:t>
            </w:r>
          </w:p>
        </w:tc>
        <w:tc>
          <w:tcPr>
            <w:tcW w:w="3826" w:type="dxa"/>
          </w:tcPr>
          <w:p w14:paraId="7C213686" w14:textId="2B86FEB9" w:rsidR="00317D90" w:rsidRDefault="00317D90">
            <w:r>
              <w:t>Samochód sprawny, nieuszkodzony, posiadający aktualne ubezpieczenie OC i badanie techniczne, wyprodukowany nie wcześniej niż w 202</w:t>
            </w:r>
            <w:r w:rsidR="00195200">
              <w:t>3</w:t>
            </w:r>
            <w:r>
              <w:t xml:space="preserve"> r. z dopuszczalnym przebiegiem maksymalnie 60 000 km </w:t>
            </w:r>
          </w:p>
        </w:tc>
        <w:tc>
          <w:tcPr>
            <w:tcW w:w="2266" w:type="dxa"/>
          </w:tcPr>
          <w:p w14:paraId="2135AA44" w14:textId="77777777" w:rsidR="00317D90" w:rsidRDefault="00317D90"/>
        </w:tc>
        <w:tc>
          <w:tcPr>
            <w:tcW w:w="2266" w:type="dxa"/>
          </w:tcPr>
          <w:p w14:paraId="22D1C8A6" w14:textId="77777777" w:rsidR="00317D90" w:rsidRDefault="00317D90"/>
        </w:tc>
      </w:tr>
      <w:tr w:rsidR="00317D90" w14:paraId="1080E9F1" w14:textId="77777777" w:rsidTr="00317D90">
        <w:tc>
          <w:tcPr>
            <w:tcW w:w="704" w:type="dxa"/>
          </w:tcPr>
          <w:p w14:paraId="7CF842B1" w14:textId="0C47D17A" w:rsidR="00317D90" w:rsidRDefault="00317D90">
            <w:r>
              <w:t>7</w:t>
            </w:r>
          </w:p>
        </w:tc>
        <w:tc>
          <w:tcPr>
            <w:tcW w:w="3826" w:type="dxa"/>
          </w:tcPr>
          <w:p w14:paraId="5B2387C5" w14:textId="0C8CCF05" w:rsidR="00317D90" w:rsidRDefault="00317D90">
            <w:r>
              <w:t>Nadwozie 5-miejscowe, homologacja osobowa</w:t>
            </w:r>
          </w:p>
        </w:tc>
        <w:tc>
          <w:tcPr>
            <w:tcW w:w="2266" w:type="dxa"/>
          </w:tcPr>
          <w:p w14:paraId="7D1C79FD" w14:textId="77777777" w:rsidR="00317D90" w:rsidRDefault="00317D90"/>
        </w:tc>
        <w:tc>
          <w:tcPr>
            <w:tcW w:w="2266" w:type="dxa"/>
          </w:tcPr>
          <w:p w14:paraId="4880CE8E" w14:textId="77777777" w:rsidR="00317D90" w:rsidRDefault="00317D90"/>
        </w:tc>
      </w:tr>
      <w:tr w:rsidR="00317D90" w14:paraId="0E52AF6E" w14:textId="77777777" w:rsidTr="00317D90">
        <w:tc>
          <w:tcPr>
            <w:tcW w:w="704" w:type="dxa"/>
          </w:tcPr>
          <w:p w14:paraId="23176314" w14:textId="1520CBF5" w:rsidR="00317D90" w:rsidRDefault="00317D90">
            <w:r>
              <w:t>8</w:t>
            </w:r>
          </w:p>
        </w:tc>
        <w:tc>
          <w:tcPr>
            <w:tcW w:w="3826" w:type="dxa"/>
          </w:tcPr>
          <w:p w14:paraId="5340C28B" w14:textId="78999CEC" w:rsidR="00317D90" w:rsidRDefault="00317D90">
            <w:r>
              <w:t>Ilość drzwi - 4</w:t>
            </w:r>
          </w:p>
        </w:tc>
        <w:tc>
          <w:tcPr>
            <w:tcW w:w="2266" w:type="dxa"/>
          </w:tcPr>
          <w:p w14:paraId="767424E3" w14:textId="77777777" w:rsidR="00317D90" w:rsidRDefault="00317D90"/>
        </w:tc>
        <w:tc>
          <w:tcPr>
            <w:tcW w:w="2266" w:type="dxa"/>
          </w:tcPr>
          <w:p w14:paraId="60B802DD" w14:textId="77777777" w:rsidR="00317D90" w:rsidRDefault="00317D90"/>
        </w:tc>
      </w:tr>
      <w:tr w:rsidR="00317D90" w14:paraId="2B61A392" w14:textId="77777777" w:rsidTr="00317D90">
        <w:tc>
          <w:tcPr>
            <w:tcW w:w="704" w:type="dxa"/>
          </w:tcPr>
          <w:p w14:paraId="743A42F2" w14:textId="5BCCF420" w:rsidR="00317D90" w:rsidRDefault="00317D90">
            <w:r>
              <w:t>9</w:t>
            </w:r>
          </w:p>
        </w:tc>
        <w:tc>
          <w:tcPr>
            <w:tcW w:w="3826" w:type="dxa"/>
          </w:tcPr>
          <w:p w14:paraId="7A273173" w14:textId="1F260ADA" w:rsidR="00317D90" w:rsidRDefault="00705FA2">
            <w:r>
              <w:t>Tapicerka materiałowa</w:t>
            </w:r>
          </w:p>
        </w:tc>
        <w:tc>
          <w:tcPr>
            <w:tcW w:w="2266" w:type="dxa"/>
          </w:tcPr>
          <w:p w14:paraId="4CA10C93" w14:textId="77777777" w:rsidR="00317D90" w:rsidRDefault="00317D90"/>
        </w:tc>
        <w:tc>
          <w:tcPr>
            <w:tcW w:w="2266" w:type="dxa"/>
          </w:tcPr>
          <w:p w14:paraId="596C50B9" w14:textId="77777777" w:rsidR="00317D90" w:rsidRDefault="00317D90"/>
        </w:tc>
      </w:tr>
      <w:tr w:rsidR="00705FA2" w14:paraId="6FCBDE81" w14:textId="77777777" w:rsidTr="00317D90">
        <w:tc>
          <w:tcPr>
            <w:tcW w:w="704" w:type="dxa"/>
          </w:tcPr>
          <w:p w14:paraId="23AFBF18" w14:textId="2E6F0C68" w:rsidR="00705FA2" w:rsidRDefault="00705FA2">
            <w:r>
              <w:t>10</w:t>
            </w:r>
          </w:p>
        </w:tc>
        <w:tc>
          <w:tcPr>
            <w:tcW w:w="3826" w:type="dxa"/>
          </w:tcPr>
          <w:p w14:paraId="2842BD95" w14:textId="0BA32F8E" w:rsidR="00705FA2" w:rsidRDefault="00705FA2">
            <w:r>
              <w:t>Pojazd przystosowany do ruchu prawostronnego</w:t>
            </w:r>
          </w:p>
        </w:tc>
        <w:tc>
          <w:tcPr>
            <w:tcW w:w="2266" w:type="dxa"/>
          </w:tcPr>
          <w:p w14:paraId="236FCA02" w14:textId="77777777" w:rsidR="00705FA2" w:rsidRDefault="00705FA2"/>
        </w:tc>
        <w:tc>
          <w:tcPr>
            <w:tcW w:w="2266" w:type="dxa"/>
          </w:tcPr>
          <w:p w14:paraId="12A57024" w14:textId="77777777" w:rsidR="00705FA2" w:rsidRDefault="00705FA2"/>
        </w:tc>
      </w:tr>
      <w:tr w:rsidR="00705FA2" w14:paraId="582F38CE" w14:textId="77777777" w:rsidTr="00317D90">
        <w:tc>
          <w:tcPr>
            <w:tcW w:w="704" w:type="dxa"/>
          </w:tcPr>
          <w:p w14:paraId="678C31C8" w14:textId="582575A2" w:rsidR="00705FA2" w:rsidRDefault="00705FA2">
            <w:r>
              <w:t>11</w:t>
            </w:r>
          </w:p>
        </w:tc>
        <w:tc>
          <w:tcPr>
            <w:tcW w:w="3826" w:type="dxa"/>
          </w:tcPr>
          <w:p w14:paraId="085EA844" w14:textId="5677D889" w:rsidR="00705FA2" w:rsidRDefault="00705FA2">
            <w:r>
              <w:t xml:space="preserve">Silnik </w:t>
            </w:r>
            <w:r w:rsidR="00110777">
              <w:t>benzynowy</w:t>
            </w:r>
            <w:r>
              <w:t xml:space="preserve"> o pojemności nie mniejszej niż 1 </w:t>
            </w:r>
            <w:r w:rsidR="007224FA">
              <w:t>4</w:t>
            </w:r>
            <w:r w:rsidR="00110777">
              <w:t>00</w:t>
            </w:r>
            <w:r>
              <w:t xml:space="preserve"> cm</w:t>
            </w:r>
            <w:r>
              <w:rPr>
                <w:rFonts w:cstheme="minorHAnsi"/>
              </w:rPr>
              <w:t>³</w:t>
            </w:r>
          </w:p>
        </w:tc>
        <w:tc>
          <w:tcPr>
            <w:tcW w:w="2266" w:type="dxa"/>
          </w:tcPr>
          <w:p w14:paraId="3269EDAE" w14:textId="77777777" w:rsidR="00705FA2" w:rsidRDefault="00705FA2"/>
        </w:tc>
        <w:tc>
          <w:tcPr>
            <w:tcW w:w="2266" w:type="dxa"/>
          </w:tcPr>
          <w:p w14:paraId="24CFEFCC" w14:textId="77777777" w:rsidR="00705FA2" w:rsidRDefault="00705FA2"/>
        </w:tc>
      </w:tr>
      <w:tr w:rsidR="00705FA2" w14:paraId="37C563DC" w14:textId="77777777" w:rsidTr="00317D90">
        <w:tc>
          <w:tcPr>
            <w:tcW w:w="704" w:type="dxa"/>
          </w:tcPr>
          <w:p w14:paraId="71D09999" w14:textId="27B8E018" w:rsidR="00705FA2" w:rsidRDefault="00705FA2">
            <w:r>
              <w:t>12</w:t>
            </w:r>
          </w:p>
        </w:tc>
        <w:tc>
          <w:tcPr>
            <w:tcW w:w="3826" w:type="dxa"/>
          </w:tcPr>
          <w:p w14:paraId="6AA16E40" w14:textId="727998C4" w:rsidR="00705FA2" w:rsidRDefault="00705FA2">
            <w:r>
              <w:t>Skrzynia biegów automatyczna</w:t>
            </w:r>
          </w:p>
        </w:tc>
        <w:tc>
          <w:tcPr>
            <w:tcW w:w="2266" w:type="dxa"/>
          </w:tcPr>
          <w:p w14:paraId="4E0F8E33" w14:textId="77777777" w:rsidR="00705FA2" w:rsidRDefault="00705FA2"/>
        </w:tc>
        <w:tc>
          <w:tcPr>
            <w:tcW w:w="2266" w:type="dxa"/>
          </w:tcPr>
          <w:p w14:paraId="45CF2B85" w14:textId="77777777" w:rsidR="00705FA2" w:rsidRDefault="00705FA2"/>
        </w:tc>
      </w:tr>
      <w:tr w:rsidR="00705FA2" w14:paraId="2A888DA5" w14:textId="77777777" w:rsidTr="00317D90">
        <w:tc>
          <w:tcPr>
            <w:tcW w:w="704" w:type="dxa"/>
          </w:tcPr>
          <w:p w14:paraId="3B86018C" w14:textId="7368EC88" w:rsidR="00705FA2" w:rsidRDefault="00705FA2">
            <w:r>
              <w:t>13</w:t>
            </w:r>
          </w:p>
        </w:tc>
        <w:tc>
          <w:tcPr>
            <w:tcW w:w="3826" w:type="dxa"/>
          </w:tcPr>
          <w:p w14:paraId="1EF61A9F" w14:textId="1C67CFC2" w:rsidR="00705FA2" w:rsidRDefault="00705FA2">
            <w:r>
              <w:t>Norma emisji spalin nie niższa niż Euro 6</w:t>
            </w:r>
          </w:p>
        </w:tc>
        <w:tc>
          <w:tcPr>
            <w:tcW w:w="2266" w:type="dxa"/>
          </w:tcPr>
          <w:p w14:paraId="62681988" w14:textId="77777777" w:rsidR="00705FA2" w:rsidRDefault="00705FA2"/>
        </w:tc>
        <w:tc>
          <w:tcPr>
            <w:tcW w:w="2266" w:type="dxa"/>
          </w:tcPr>
          <w:p w14:paraId="4EA85318" w14:textId="77777777" w:rsidR="00705FA2" w:rsidRDefault="00705FA2"/>
        </w:tc>
      </w:tr>
      <w:tr w:rsidR="00705FA2" w14:paraId="05DDF146" w14:textId="77777777" w:rsidTr="00317D90">
        <w:tc>
          <w:tcPr>
            <w:tcW w:w="704" w:type="dxa"/>
          </w:tcPr>
          <w:p w14:paraId="13AA2058" w14:textId="26C91787" w:rsidR="00705FA2" w:rsidRDefault="00705FA2">
            <w:r>
              <w:t>14</w:t>
            </w:r>
          </w:p>
        </w:tc>
        <w:tc>
          <w:tcPr>
            <w:tcW w:w="3826" w:type="dxa"/>
          </w:tcPr>
          <w:p w14:paraId="00A79881" w14:textId="3A64047E" w:rsidR="00705FA2" w:rsidRDefault="00705FA2">
            <w:r>
              <w:t xml:space="preserve">Maksymalna moc </w:t>
            </w:r>
            <w:r w:rsidR="00C63082">
              <w:t>silnika</w:t>
            </w:r>
            <w:r>
              <w:t xml:space="preserve"> nie mniej niż 1</w:t>
            </w:r>
            <w:r w:rsidR="00C63082">
              <w:t>5</w:t>
            </w:r>
            <w:r>
              <w:t>0 KM</w:t>
            </w:r>
          </w:p>
        </w:tc>
        <w:tc>
          <w:tcPr>
            <w:tcW w:w="2266" w:type="dxa"/>
          </w:tcPr>
          <w:p w14:paraId="389239BF" w14:textId="77777777" w:rsidR="00705FA2" w:rsidRDefault="00705FA2"/>
        </w:tc>
        <w:tc>
          <w:tcPr>
            <w:tcW w:w="2266" w:type="dxa"/>
          </w:tcPr>
          <w:p w14:paraId="5CBE26A8" w14:textId="77777777" w:rsidR="00705FA2" w:rsidRDefault="00705FA2"/>
        </w:tc>
      </w:tr>
      <w:tr w:rsidR="00705FA2" w14:paraId="41F0B7E8" w14:textId="77777777" w:rsidTr="00317D90">
        <w:tc>
          <w:tcPr>
            <w:tcW w:w="704" w:type="dxa"/>
          </w:tcPr>
          <w:p w14:paraId="1E35F5B4" w14:textId="10126CC9" w:rsidR="00705FA2" w:rsidRDefault="00705FA2">
            <w:r>
              <w:t>15</w:t>
            </w:r>
          </w:p>
        </w:tc>
        <w:tc>
          <w:tcPr>
            <w:tcW w:w="3826" w:type="dxa"/>
          </w:tcPr>
          <w:p w14:paraId="171FC818" w14:textId="7B16AB1C" w:rsidR="00705FA2" w:rsidRDefault="00705FA2">
            <w:r>
              <w:t>Napęd na koła przednie</w:t>
            </w:r>
          </w:p>
        </w:tc>
        <w:tc>
          <w:tcPr>
            <w:tcW w:w="2266" w:type="dxa"/>
          </w:tcPr>
          <w:p w14:paraId="394C020F" w14:textId="77777777" w:rsidR="00705FA2" w:rsidRDefault="00705FA2"/>
        </w:tc>
        <w:tc>
          <w:tcPr>
            <w:tcW w:w="2266" w:type="dxa"/>
          </w:tcPr>
          <w:p w14:paraId="33F7BBE9" w14:textId="77777777" w:rsidR="00705FA2" w:rsidRDefault="00705FA2"/>
        </w:tc>
      </w:tr>
      <w:tr w:rsidR="00705FA2" w14:paraId="4847AE12" w14:textId="77777777" w:rsidTr="00317D90">
        <w:tc>
          <w:tcPr>
            <w:tcW w:w="704" w:type="dxa"/>
          </w:tcPr>
          <w:p w14:paraId="0F771E24" w14:textId="0596261D" w:rsidR="00705FA2" w:rsidRDefault="00705FA2">
            <w:r>
              <w:t>1</w:t>
            </w:r>
            <w:r w:rsidR="00804702">
              <w:t>6</w:t>
            </w:r>
          </w:p>
        </w:tc>
        <w:tc>
          <w:tcPr>
            <w:tcW w:w="3826" w:type="dxa"/>
          </w:tcPr>
          <w:p w14:paraId="67CBF64F" w14:textId="78DBF00F" w:rsidR="00705FA2" w:rsidRDefault="00705FA2">
            <w:r>
              <w:t xml:space="preserve">Objętość bagażnika nie mniejsza niż </w:t>
            </w:r>
            <w:r w:rsidR="00804702">
              <w:t>6</w:t>
            </w:r>
            <w:r w:rsidR="00C63082">
              <w:t>00</w:t>
            </w:r>
            <w:r>
              <w:t xml:space="preserve"> dm</w:t>
            </w:r>
            <w:r>
              <w:rPr>
                <w:rFonts w:cstheme="minorHAnsi"/>
              </w:rPr>
              <w:t>³</w:t>
            </w:r>
          </w:p>
        </w:tc>
        <w:tc>
          <w:tcPr>
            <w:tcW w:w="2266" w:type="dxa"/>
          </w:tcPr>
          <w:p w14:paraId="16B52D7D" w14:textId="77777777" w:rsidR="00705FA2" w:rsidRDefault="00705FA2"/>
        </w:tc>
        <w:tc>
          <w:tcPr>
            <w:tcW w:w="2266" w:type="dxa"/>
          </w:tcPr>
          <w:p w14:paraId="3F9EC065" w14:textId="77777777" w:rsidR="00705FA2" w:rsidRDefault="00705FA2"/>
        </w:tc>
      </w:tr>
      <w:tr w:rsidR="00705FA2" w14:paraId="172524CA" w14:textId="77777777" w:rsidTr="00317D90">
        <w:tc>
          <w:tcPr>
            <w:tcW w:w="704" w:type="dxa"/>
          </w:tcPr>
          <w:p w14:paraId="4CDFC438" w14:textId="6D87BCD8" w:rsidR="00705FA2" w:rsidRDefault="00804702">
            <w:r>
              <w:t>17</w:t>
            </w:r>
          </w:p>
        </w:tc>
        <w:tc>
          <w:tcPr>
            <w:tcW w:w="3826" w:type="dxa"/>
          </w:tcPr>
          <w:p w14:paraId="3F776E96" w14:textId="2623F8DF" w:rsidR="00705FA2" w:rsidRDefault="00705FA2">
            <w:r>
              <w:t>Poduszka powietrzna kierowcy, pasażera, kurtyny powietrzne boczne</w:t>
            </w:r>
          </w:p>
        </w:tc>
        <w:tc>
          <w:tcPr>
            <w:tcW w:w="2266" w:type="dxa"/>
          </w:tcPr>
          <w:p w14:paraId="63DA4CF4" w14:textId="77777777" w:rsidR="00705FA2" w:rsidRDefault="00705FA2"/>
        </w:tc>
        <w:tc>
          <w:tcPr>
            <w:tcW w:w="2266" w:type="dxa"/>
          </w:tcPr>
          <w:p w14:paraId="48C70C06" w14:textId="77777777" w:rsidR="00705FA2" w:rsidRDefault="00705FA2"/>
        </w:tc>
      </w:tr>
      <w:tr w:rsidR="00705FA2" w14:paraId="6B0BFD35" w14:textId="77777777" w:rsidTr="00317D90">
        <w:tc>
          <w:tcPr>
            <w:tcW w:w="704" w:type="dxa"/>
          </w:tcPr>
          <w:p w14:paraId="349ADAA7" w14:textId="29C0579C" w:rsidR="00705FA2" w:rsidRDefault="00804702">
            <w:r>
              <w:t>18</w:t>
            </w:r>
          </w:p>
        </w:tc>
        <w:tc>
          <w:tcPr>
            <w:tcW w:w="3826" w:type="dxa"/>
          </w:tcPr>
          <w:p w14:paraId="33C31462" w14:textId="28DD45F1" w:rsidR="00705FA2" w:rsidRDefault="00705FA2">
            <w:r>
              <w:t>Układ bezpieczeństwa: system zapobiegający blokowaniu kół</w:t>
            </w:r>
          </w:p>
        </w:tc>
        <w:tc>
          <w:tcPr>
            <w:tcW w:w="2266" w:type="dxa"/>
          </w:tcPr>
          <w:p w14:paraId="5DF1B3AA" w14:textId="77777777" w:rsidR="00705FA2" w:rsidRDefault="00705FA2"/>
        </w:tc>
        <w:tc>
          <w:tcPr>
            <w:tcW w:w="2266" w:type="dxa"/>
          </w:tcPr>
          <w:p w14:paraId="1C866637" w14:textId="77777777" w:rsidR="00705FA2" w:rsidRDefault="00705FA2"/>
        </w:tc>
      </w:tr>
      <w:tr w:rsidR="00705FA2" w14:paraId="0D77DF86" w14:textId="77777777" w:rsidTr="00317D90">
        <w:tc>
          <w:tcPr>
            <w:tcW w:w="704" w:type="dxa"/>
          </w:tcPr>
          <w:p w14:paraId="0C3283C3" w14:textId="05F732E7" w:rsidR="00705FA2" w:rsidRDefault="00804702">
            <w:r>
              <w:t>19</w:t>
            </w:r>
          </w:p>
        </w:tc>
        <w:tc>
          <w:tcPr>
            <w:tcW w:w="3826" w:type="dxa"/>
          </w:tcPr>
          <w:p w14:paraId="08F58199" w14:textId="1534D9B9" w:rsidR="00705FA2" w:rsidRDefault="00705FA2">
            <w:r>
              <w:t>Układ kontroli trakcji i stabilizacji toru jazdy</w:t>
            </w:r>
          </w:p>
        </w:tc>
        <w:tc>
          <w:tcPr>
            <w:tcW w:w="2266" w:type="dxa"/>
          </w:tcPr>
          <w:p w14:paraId="4D796F12" w14:textId="77777777" w:rsidR="00705FA2" w:rsidRDefault="00705FA2"/>
        </w:tc>
        <w:tc>
          <w:tcPr>
            <w:tcW w:w="2266" w:type="dxa"/>
          </w:tcPr>
          <w:p w14:paraId="46A6F0FC" w14:textId="77777777" w:rsidR="00705FA2" w:rsidRDefault="00705FA2"/>
        </w:tc>
      </w:tr>
      <w:tr w:rsidR="00705FA2" w14:paraId="4F6E486C" w14:textId="77777777" w:rsidTr="00317D90">
        <w:tc>
          <w:tcPr>
            <w:tcW w:w="704" w:type="dxa"/>
          </w:tcPr>
          <w:p w14:paraId="2C827FF4" w14:textId="009FE8DB" w:rsidR="00705FA2" w:rsidRDefault="00705FA2">
            <w:r>
              <w:t>2</w:t>
            </w:r>
            <w:r w:rsidR="00804702">
              <w:t>0</w:t>
            </w:r>
          </w:p>
        </w:tc>
        <w:tc>
          <w:tcPr>
            <w:tcW w:w="3826" w:type="dxa"/>
          </w:tcPr>
          <w:p w14:paraId="25738E02" w14:textId="6A38D34C" w:rsidR="00705FA2" w:rsidRDefault="00705FA2">
            <w:r>
              <w:t>Klimatyzacja automatyczna dwustrefowa</w:t>
            </w:r>
          </w:p>
        </w:tc>
        <w:tc>
          <w:tcPr>
            <w:tcW w:w="2266" w:type="dxa"/>
          </w:tcPr>
          <w:p w14:paraId="5D1B9873" w14:textId="77777777" w:rsidR="00705FA2" w:rsidRDefault="00705FA2"/>
        </w:tc>
        <w:tc>
          <w:tcPr>
            <w:tcW w:w="2266" w:type="dxa"/>
          </w:tcPr>
          <w:p w14:paraId="06B456B0" w14:textId="77777777" w:rsidR="00705FA2" w:rsidRDefault="00705FA2"/>
        </w:tc>
      </w:tr>
      <w:tr w:rsidR="00705FA2" w14:paraId="4F9116AE" w14:textId="77777777" w:rsidTr="00317D90">
        <w:tc>
          <w:tcPr>
            <w:tcW w:w="704" w:type="dxa"/>
          </w:tcPr>
          <w:p w14:paraId="2F3E3C34" w14:textId="5FFCA603" w:rsidR="00705FA2" w:rsidRDefault="00705FA2">
            <w:r>
              <w:t>2</w:t>
            </w:r>
            <w:r w:rsidR="00804702">
              <w:t>1</w:t>
            </w:r>
          </w:p>
        </w:tc>
        <w:tc>
          <w:tcPr>
            <w:tcW w:w="3826" w:type="dxa"/>
          </w:tcPr>
          <w:p w14:paraId="019854A3" w14:textId="24F41400" w:rsidR="00705FA2" w:rsidRDefault="00705FA2">
            <w:r>
              <w:t>Centralny zamek z pilotem</w:t>
            </w:r>
          </w:p>
        </w:tc>
        <w:tc>
          <w:tcPr>
            <w:tcW w:w="2266" w:type="dxa"/>
          </w:tcPr>
          <w:p w14:paraId="4BF3981A" w14:textId="77777777" w:rsidR="00705FA2" w:rsidRDefault="00705FA2"/>
        </w:tc>
        <w:tc>
          <w:tcPr>
            <w:tcW w:w="2266" w:type="dxa"/>
          </w:tcPr>
          <w:p w14:paraId="5B1F01B3" w14:textId="77777777" w:rsidR="00705FA2" w:rsidRDefault="00705FA2"/>
        </w:tc>
      </w:tr>
      <w:tr w:rsidR="00705FA2" w14:paraId="5F294166" w14:textId="77777777" w:rsidTr="00317D90">
        <w:tc>
          <w:tcPr>
            <w:tcW w:w="704" w:type="dxa"/>
          </w:tcPr>
          <w:p w14:paraId="6920E233" w14:textId="26437DB8" w:rsidR="00705FA2" w:rsidRDefault="00705FA2">
            <w:r>
              <w:t>2</w:t>
            </w:r>
            <w:r w:rsidR="00804702">
              <w:t>2</w:t>
            </w:r>
          </w:p>
        </w:tc>
        <w:tc>
          <w:tcPr>
            <w:tcW w:w="3826" w:type="dxa"/>
          </w:tcPr>
          <w:p w14:paraId="2D92AB1A" w14:textId="67BB1AA9" w:rsidR="00705FA2" w:rsidRDefault="00705FA2">
            <w:r>
              <w:t>Immobili</w:t>
            </w:r>
            <w:r w:rsidR="00E70B59">
              <w:t>ser</w:t>
            </w:r>
          </w:p>
        </w:tc>
        <w:tc>
          <w:tcPr>
            <w:tcW w:w="2266" w:type="dxa"/>
          </w:tcPr>
          <w:p w14:paraId="6EBACAF3" w14:textId="77777777" w:rsidR="00705FA2" w:rsidRDefault="00705FA2"/>
        </w:tc>
        <w:tc>
          <w:tcPr>
            <w:tcW w:w="2266" w:type="dxa"/>
          </w:tcPr>
          <w:p w14:paraId="0F08C990" w14:textId="77777777" w:rsidR="00705FA2" w:rsidRDefault="00705FA2"/>
        </w:tc>
      </w:tr>
      <w:tr w:rsidR="00E70B59" w14:paraId="44C79CF3" w14:textId="77777777" w:rsidTr="00317D90">
        <w:tc>
          <w:tcPr>
            <w:tcW w:w="704" w:type="dxa"/>
          </w:tcPr>
          <w:p w14:paraId="1982222A" w14:textId="186F7FE8" w:rsidR="00E70B59" w:rsidRDefault="00E70B59">
            <w:r>
              <w:t>2</w:t>
            </w:r>
            <w:r w:rsidR="00804702">
              <w:t>3</w:t>
            </w:r>
          </w:p>
        </w:tc>
        <w:tc>
          <w:tcPr>
            <w:tcW w:w="3826" w:type="dxa"/>
          </w:tcPr>
          <w:p w14:paraId="30655AD5" w14:textId="148BD60D" w:rsidR="00E70B59" w:rsidRDefault="00E70B59">
            <w:r>
              <w:t>Elektryczne regulowane szyby boczne przednie i tylne</w:t>
            </w:r>
          </w:p>
        </w:tc>
        <w:tc>
          <w:tcPr>
            <w:tcW w:w="2266" w:type="dxa"/>
          </w:tcPr>
          <w:p w14:paraId="3B5A7259" w14:textId="77777777" w:rsidR="00E70B59" w:rsidRDefault="00E70B59"/>
        </w:tc>
        <w:tc>
          <w:tcPr>
            <w:tcW w:w="2266" w:type="dxa"/>
          </w:tcPr>
          <w:p w14:paraId="17E1996D" w14:textId="77777777" w:rsidR="00E70B59" w:rsidRDefault="00E70B59"/>
        </w:tc>
      </w:tr>
      <w:tr w:rsidR="00E70B59" w14:paraId="0039AB25" w14:textId="77777777" w:rsidTr="00317D90">
        <w:tc>
          <w:tcPr>
            <w:tcW w:w="704" w:type="dxa"/>
          </w:tcPr>
          <w:p w14:paraId="6F873823" w14:textId="4A318133" w:rsidR="00E70B59" w:rsidRDefault="00E70B59">
            <w:r>
              <w:t>2</w:t>
            </w:r>
            <w:r w:rsidR="00804702">
              <w:t>4</w:t>
            </w:r>
          </w:p>
        </w:tc>
        <w:tc>
          <w:tcPr>
            <w:tcW w:w="3826" w:type="dxa"/>
          </w:tcPr>
          <w:p w14:paraId="31817D71" w14:textId="05416545" w:rsidR="00E70B59" w:rsidRDefault="00E70B59">
            <w:r>
              <w:t>Elektrycznie regulowane i podgrzewane lusterka boczne</w:t>
            </w:r>
          </w:p>
        </w:tc>
        <w:tc>
          <w:tcPr>
            <w:tcW w:w="2266" w:type="dxa"/>
          </w:tcPr>
          <w:p w14:paraId="4FB63317" w14:textId="77777777" w:rsidR="00E70B59" w:rsidRDefault="00E70B59"/>
        </w:tc>
        <w:tc>
          <w:tcPr>
            <w:tcW w:w="2266" w:type="dxa"/>
          </w:tcPr>
          <w:p w14:paraId="1BD2C76F" w14:textId="77777777" w:rsidR="00E70B59" w:rsidRDefault="00E70B59"/>
        </w:tc>
      </w:tr>
      <w:tr w:rsidR="00E70B59" w14:paraId="40EDF155" w14:textId="77777777" w:rsidTr="00317D90">
        <w:tc>
          <w:tcPr>
            <w:tcW w:w="704" w:type="dxa"/>
          </w:tcPr>
          <w:p w14:paraId="419E0BE4" w14:textId="05FA923E" w:rsidR="00E70B59" w:rsidRDefault="00E70B59">
            <w:r>
              <w:t>2</w:t>
            </w:r>
            <w:r w:rsidR="00804702">
              <w:t>5</w:t>
            </w:r>
          </w:p>
        </w:tc>
        <w:tc>
          <w:tcPr>
            <w:tcW w:w="3826" w:type="dxa"/>
          </w:tcPr>
          <w:p w14:paraId="673B13B3" w14:textId="03D47D9B" w:rsidR="00E70B59" w:rsidRDefault="00E70B59">
            <w:r>
              <w:t>Radio fabryczne</w:t>
            </w:r>
          </w:p>
        </w:tc>
        <w:tc>
          <w:tcPr>
            <w:tcW w:w="2266" w:type="dxa"/>
          </w:tcPr>
          <w:p w14:paraId="606FAD1E" w14:textId="77777777" w:rsidR="00E70B59" w:rsidRDefault="00E70B59"/>
        </w:tc>
        <w:tc>
          <w:tcPr>
            <w:tcW w:w="2266" w:type="dxa"/>
          </w:tcPr>
          <w:p w14:paraId="375131BD" w14:textId="77777777" w:rsidR="00E70B59" w:rsidRDefault="00E70B59"/>
        </w:tc>
      </w:tr>
      <w:tr w:rsidR="00E70B59" w14:paraId="202D4C7B" w14:textId="77777777" w:rsidTr="00317D90">
        <w:tc>
          <w:tcPr>
            <w:tcW w:w="704" w:type="dxa"/>
          </w:tcPr>
          <w:p w14:paraId="4AEFF0A2" w14:textId="51E60973" w:rsidR="00E70B59" w:rsidRDefault="00E70B59">
            <w:r>
              <w:t>2</w:t>
            </w:r>
            <w:r w:rsidR="00804702">
              <w:t>6</w:t>
            </w:r>
          </w:p>
        </w:tc>
        <w:tc>
          <w:tcPr>
            <w:tcW w:w="3826" w:type="dxa"/>
          </w:tcPr>
          <w:p w14:paraId="71EF40F4" w14:textId="10FE370D" w:rsidR="00E70B59" w:rsidRDefault="00E70B59">
            <w:r>
              <w:t>Kierownica wielofunkcyjna</w:t>
            </w:r>
          </w:p>
        </w:tc>
        <w:tc>
          <w:tcPr>
            <w:tcW w:w="2266" w:type="dxa"/>
          </w:tcPr>
          <w:p w14:paraId="029BC323" w14:textId="77777777" w:rsidR="00E70B59" w:rsidRDefault="00E70B59"/>
        </w:tc>
        <w:tc>
          <w:tcPr>
            <w:tcW w:w="2266" w:type="dxa"/>
          </w:tcPr>
          <w:p w14:paraId="2C99B7CF" w14:textId="77777777" w:rsidR="00E70B59" w:rsidRDefault="00E70B59"/>
        </w:tc>
      </w:tr>
      <w:tr w:rsidR="00E70B59" w14:paraId="2BC33814" w14:textId="77777777" w:rsidTr="00317D90">
        <w:tc>
          <w:tcPr>
            <w:tcW w:w="704" w:type="dxa"/>
          </w:tcPr>
          <w:p w14:paraId="1E497B4B" w14:textId="409C85E2" w:rsidR="00E70B59" w:rsidRDefault="00804702">
            <w:r>
              <w:t>27</w:t>
            </w:r>
          </w:p>
        </w:tc>
        <w:tc>
          <w:tcPr>
            <w:tcW w:w="3826" w:type="dxa"/>
          </w:tcPr>
          <w:p w14:paraId="040B9BFB" w14:textId="22C4C865" w:rsidR="00E70B59" w:rsidRDefault="00E70B59">
            <w:r>
              <w:t>Światła do jazdy dziennej</w:t>
            </w:r>
          </w:p>
        </w:tc>
        <w:tc>
          <w:tcPr>
            <w:tcW w:w="2266" w:type="dxa"/>
          </w:tcPr>
          <w:p w14:paraId="4C6B9458" w14:textId="77777777" w:rsidR="00E70B59" w:rsidRDefault="00E70B59"/>
        </w:tc>
        <w:tc>
          <w:tcPr>
            <w:tcW w:w="2266" w:type="dxa"/>
          </w:tcPr>
          <w:p w14:paraId="5626DB98" w14:textId="77777777" w:rsidR="00E70B59" w:rsidRDefault="00E70B59"/>
        </w:tc>
      </w:tr>
      <w:tr w:rsidR="00E70B59" w14:paraId="55B32D34" w14:textId="77777777" w:rsidTr="00317D90">
        <w:tc>
          <w:tcPr>
            <w:tcW w:w="704" w:type="dxa"/>
          </w:tcPr>
          <w:p w14:paraId="1B27F498" w14:textId="3FB4D269" w:rsidR="00E70B59" w:rsidRDefault="00804702">
            <w:r>
              <w:t>28</w:t>
            </w:r>
          </w:p>
        </w:tc>
        <w:tc>
          <w:tcPr>
            <w:tcW w:w="3826" w:type="dxa"/>
          </w:tcPr>
          <w:p w14:paraId="66DF279C" w14:textId="456E02B4" w:rsidR="00E70B59" w:rsidRDefault="00E70B59">
            <w:r>
              <w:t>Dywaniki gumowe</w:t>
            </w:r>
          </w:p>
        </w:tc>
        <w:tc>
          <w:tcPr>
            <w:tcW w:w="2266" w:type="dxa"/>
          </w:tcPr>
          <w:p w14:paraId="19FF74F3" w14:textId="77777777" w:rsidR="00E70B59" w:rsidRDefault="00E70B59"/>
        </w:tc>
        <w:tc>
          <w:tcPr>
            <w:tcW w:w="2266" w:type="dxa"/>
          </w:tcPr>
          <w:p w14:paraId="7836499E" w14:textId="77777777" w:rsidR="00E70B59" w:rsidRDefault="00E70B59"/>
        </w:tc>
      </w:tr>
      <w:tr w:rsidR="00E70B59" w14:paraId="376EB881" w14:textId="77777777" w:rsidTr="00317D90">
        <w:tc>
          <w:tcPr>
            <w:tcW w:w="704" w:type="dxa"/>
          </w:tcPr>
          <w:p w14:paraId="2A9DC5F5" w14:textId="75EDE0C6" w:rsidR="00E70B59" w:rsidRDefault="00804702">
            <w:r>
              <w:lastRenderedPageBreak/>
              <w:t>29</w:t>
            </w:r>
          </w:p>
        </w:tc>
        <w:tc>
          <w:tcPr>
            <w:tcW w:w="3826" w:type="dxa"/>
          </w:tcPr>
          <w:p w14:paraId="01C008F9" w14:textId="001F203C" w:rsidR="00E70B59" w:rsidRDefault="00E70B59">
            <w:r>
              <w:t>Kolumna kierownicy regulowana na wysokość i głębokość</w:t>
            </w:r>
          </w:p>
        </w:tc>
        <w:tc>
          <w:tcPr>
            <w:tcW w:w="2266" w:type="dxa"/>
          </w:tcPr>
          <w:p w14:paraId="3F24D814" w14:textId="77777777" w:rsidR="00E70B59" w:rsidRDefault="00E70B59"/>
        </w:tc>
        <w:tc>
          <w:tcPr>
            <w:tcW w:w="2266" w:type="dxa"/>
          </w:tcPr>
          <w:p w14:paraId="038243C6" w14:textId="77777777" w:rsidR="00E70B59" w:rsidRDefault="00E70B59"/>
        </w:tc>
      </w:tr>
      <w:tr w:rsidR="00E70B59" w14:paraId="3B6EEF34" w14:textId="77777777" w:rsidTr="00317D90">
        <w:tc>
          <w:tcPr>
            <w:tcW w:w="704" w:type="dxa"/>
          </w:tcPr>
          <w:p w14:paraId="52F156C6" w14:textId="225C876A" w:rsidR="00E70B59" w:rsidRDefault="00E70B59">
            <w:r>
              <w:t>3</w:t>
            </w:r>
            <w:r w:rsidR="00804702">
              <w:t>0</w:t>
            </w:r>
          </w:p>
        </w:tc>
        <w:tc>
          <w:tcPr>
            <w:tcW w:w="3826" w:type="dxa"/>
          </w:tcPr>
          <w:p w14:paraId="0F9AD2D5" w14:textId="79C91EBB" w:rsidR="00E70B59" w:rsidRDefault="00E70B59">
            <w:r>
              <w:t>Fotel kierowcy z regulacją wysokości</w:t>
            </w:r>
          </w:p>
        </w:tc>
        <w:tc>
          <w:tcPr>
            <w:tcW w:w="2266" w:type="dxa"/>
          </w:tcPr>
          <w:p w14:paraId="4196F43E" w14:textId="77777777" w:rsidR="00E70B59" w:rsidRDefault="00E70B59"/>
        </w:tc>
        <w:tc>
          <w:tcPr>
            <w:tcW w:w="2266" w:type="dxa"/>
          </w:tcPr>
          <w:p w14:paraId="5724D792" w14:textId="77777777" w:rsidR="00E70B59" w:rsidRDefault="00E70B59"/>
        </w:tc>
      </w:tr>
      <w:tr w:rsidR="00E70B59" w14:paraId="30D7B3FF" w14:textId="77777777" w:rsidTr="00317D90">
        <w:tc>
          <w:tcPr>
            <w:tcW w:w="704" w:type="dxa"/>
          </w:tcPr>
          <w:p w14:paraId="3C6F6C85" w14:textId="35C757EF" w:rsidR="00E70B59" w:rsidRDefault="00E70B59">
            <w:r>
              <w:t>3</w:t>
            </w:r>
            <w:r w:rsidR="00804702">
              <w:t>1</w:t>
            </w:r>
          </w:p>
        </w:tc>
        <w:tc>
          <w:tcPr>
            <w:tcW w:w="3826" w:type="dxa"/>
          </w:tcPr>
          <w:p w14:paraId="19A2F9AB" w14:textId="4F718907" w:rsidR="00E70B59" w:rsidRDefault="00E70B59">
            <w:r>
              <w:t>Trójkąt ostrzegawczy, gaśnica</w:t>
            </w:r>
          </w:p>
        </w:tc>
        <w:tc>
          <w:tcPr>
            <w:tcW w:w="2266" w:type="dxa"/>
          </w:tcPr>
          <w:p w14:paraId="1C50D650" w14:textId="77777777" w:rsidR="00E70B59" w:rsidRDefault="00E70B59"/>
        </w:tc>
        <w:tc>
          <w:tcPr>
            <w:tcW w:w="2266" w:type="dxa"/>
          </w:tcPr>
          <w:p w14:paraId="643A6F96" w14:textId="77777777" w:rsidR="00E70B59" w:rsidRDefault="00E70B59"/>
        </w:tc>
      </w:tr>
    </w:tbl>
    <w:p w14:paraId="3CA2ABC6" w14:textId="77777777" w:rsidR="00317D90" w:rsidRDefault="00317D90"/>
    <w:p w14:paraId="68C95DF2" w14:textId="6945A30F" w:rsidR="00E70B59" w:rsidRDefault="00E70B59">
      <w:r>
        <w:t>UWAGA!</w:t>
      </w:r>
    </w:p>
    <w:p w14:paraId="5E789415" w14:textId="06E4C928" w:rsidR="00E70B59" w:rsidRDefault="00E70B59">
      <w:r>
        <w:t xml:space="preserve">Zamawiający wymaga dokładnego opisania oferowanych samochodów, parametrów i wyposażenia przez opis w wierszach 1-5 oraz przez wpisanie </w:t>
      </w:r>
      <w:r w:rsidRPr="00C9237A">
        <w:rPr>
          <w:b/>
          <w:bCs/>
        </w:rPr>
        <w:t>TAK</w:t>
      </w:r>
      <w:r>
        <w:t xml:space="preserve"> lub </w:t>
      </w:r>
      <w:r w:rsidRPr="00C9237A">
        <w:rPr>
          <w:b/>
          <w:bCs/>
        </w:rPr>
        <w:t>NIE</w:t>
      </w:r>
      <w:r w:rsidR="00BB1BFC">
        <w:t xml:space="preserve"> w wierszach 6-3</w:t>
      </w:r>
      <w:r w:rsidR="00950DF2">
        <w:t>1</w:t>
      </w:r>
      <w:r w:rsidR="00BB1BFC">
        <w:t xml:space="preserve">. </w:t>
      </w:r>
    </w:p>
    <w:p w14:paraId="1D19CF60" w14:textId="77777777" w:rsidR="00C9237A" w:rsidRDefault="00C9237A" w:rsidP="00C9237A"/>
    <w:p w14:paraId="518DF064" w14:textId="4D4C1A06" w:rsidR="00C9237A" w:rsidRPr="00C9237A" w:rsidRDefault="00C9237A" w:rsidP="00C9237A">
      <w:pPr>
        <w:tabs>
          <w:tab w:val="left" w:pos="5685"/>
        </w:tabs>
      </w:pPr>
      <w:r>
        <w:tab/>
      </w:r>
    </w:p>
    <w:sectPr w:rsidR="00C9237A" w:rsidRPr="00C92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D90"/>
    <w:rsid w:val="000062CE"/>
    <w:rsid w:val="00070BEB"/>
    <w:rsid w:val="00110777"/>
    <w:rsid w:val="00195200"/>
    <w:rsid w:val="002D6ADB"/>
    <w:rsid w:val="00317D90"/>
    <w:rsid w:val="00705FA2"/>
    <w:rsid w:val="007224FA"/>
    <w:rsid w:val="007D18F0"/>
    <w:rsid w:val="00804702"/>
    <w:rsid w:val="00950DF2"/>
    <w:rsid w:val="00B01AFF"/>
    <w:rsid w:val="00BB1BFC"/>
    <w:rsid w:val="00C63082"/>
    <w:rsid w:val="00C9237A"/>
    <w:rsid w:val="00E70B59"/>
    <w:rsid w:val="00EC1894"/>
    <w:rsid w:val="00F2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318EE"/>
  <w15:chartTrackingRefBased/>
  <w15:docId w15:val="{70454D29-80DA-478B-8283-6FE70E5C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7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Kochanowska</dc:creator>
  <cp:keywords/>
  <dc:description/>
  <cp:lastModifiedBy>Ewa Kochanowska</cp:lastModifiedBy>
  <cp:revision>13</cp:revision>
  <dcterms:created xsi:type="dcterms:W3CDTF">2024-09-12T08:37:00Z</dcterms:created>
  <dcterms:modified xsi:type="dcterms:W3CDTF">2024-09-17T11:42:00Z</dcterms:modified>
</cp:coreProperties>
</file>