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476" w:rsidRPr="007E67EA" w:rsidRDefault="00460A55" w:rsidP="009B0F6E">
      <w:pPr>
        <w:pStyle w:val="Nagwek2"/>
        <w:spacing w:line="276" w:lineRule="auto"/>
        <w:rPr>
          <w:rFonts w:asciiTheme="minorHAnsi" w:hAnsiTheme="minorHAnsi" w:cstheme="minorHAnsi"/>
          <w:i w:val="0"/>
          <w:color w:val="auto"/>
          <w:sz w:val="22"/>
          <w:szCs w:val="22"/>
        </w:rPr>
      </w:pPr>
      <w:bookmarkStart w:id="0" w:name="_Toc289083046"/>
      <w:r w:rsidRPr="007E67EA">
        <w:rPr>
          <w:rFonts w:asciiTheme="minorHAnsi" w:hAnsiTheme="minorHAnsi" w:cstheme="minorHAnsi"/>
          <w:i w:val="0"/>
          <w:color w:val="auto"/>
          <w:sz w:val="22"/>
          <w:szCs w:val="22"/>
        </w:rPr>
        <w:t xml:space="preserve"> </w:t>
      </w:r>
      <w:r w:rsidR="00F51476" w:rsidRPr="007E67EA">
        <w:rPr>
          <w:rFonts w:asciiTheme="minorHAnsi" w:hAnsiTheme="minorHAnsi" w:cstheme="minorHAnsi"/>
          <w:i w:val="0"/>
          <w:color w:val="auto"/>
          <w:sz w:val="22"/>
          <w:szCs w:val="22"/>
        </w:rPr>
        <w:t>ZAŁĄCZNIK NR 2 - Oferta</w:t>
      </w:r>
    </w:p>
    <w:p w:rsidR="00F51476" w:rsidRPr="007E67EA" w:rsidRDefault="00F51476" w:rsidP="00423C42">
      <w:pPr>
        <w:pStyle w:val="Nagwek2"/>
        <w:spacing w:line="276" w:lineRule="auto"/>
        <w:jc w:val="left"/>
        <w:rPr>
          <w:rFonts w:asciiTheme="minorHAnsi" w:hAnsiTheme="minorHAnsi" w:cstheme="minorHAnsi"/>
          <w:i w:val="0"/>
          <w:color w:val="auto"/>
          <w:sz w:val="22"/>
          <w:szCs w:val="22"/>
        </w:rPr>
      </w:pPr>
      <w:r w:rsidRPr="007E67EA">
        <w:rPr>
          <w:rFonts w:asciiTheme="minorHAnsi" w:hAnsiTheme="minorHAnsi" w:cstheme="minorHAnsi"/>
          <w:i w:val="0"/>
          <w:color w:val="auto"/>
          <w:sz w:val="22"/>
          <w:szCs w:val="22"/>
        </w:rPr>
        <w:t xml:space="preserve">Nr sprawy: </w:t>
      </w:r>
      <w:r w:rsidR="007E67EA" w:rsidRPr="007E67EA">
        <w:rPr>
          <w:rFonts w:asciiTheme="minorHAnsi" w:hAnsiTheme="minorHAnsi" w:cstheme="minorHAnsi"/>
          <w:i w:val="0"/>
          <w:color w:val="auto"/>
          <w:sz w:val="22"/>
          <w:szCs w:val="22"/>
        </w:rPr>
        <w:t>WPK.262.1.2024</w:t>
      </w:r>
    </w:p>
    <w:bookmarkEnd w:id="0"/>
    <w:p w:rsidR="00917435" w:rsidRPr="007E67EA" w:rsidRDefault="00917435" w:rsidP="00423C4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917435" w:rsidRPr="007E67EA" w:rsidRDefault="00917435" w:rsidP="00423C42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7E67EA">
        <w:rPr>
          <w:rFonts w:asciiTheme="minorHAnsi" w:hAnsiTheme="minorHAnsi" w:cstheme="minorHAnsi"/>
          <w:sz w:val="22"/>
          <w:szCs w:val="22"/>
        </w:rPr>
        <w:t>______________________</w:t>
      </w:r>
    </w:p>
    <w:p w:rsidR="00917435" w:rsidRPr="007E67EA" w:rsidRDefault="00917435" w:rsidP="00423C42">
      <w:pPr>
        <w:pStyle w:val="Normalny1"/>
        <w:spacing w:line="276" w:lineRule="auto"/>
        <w:ind w:left="5664" w:firstLine="708"/>
        <w:rPr>
          <w:rFonts w:asciiTheme="minorHAnsi" w:hAnsiTheme="minorHAnsi" w:cstheme="minorHAnsi"/>
          <w:sz w:val="22"/>
          <w:szCs w:val="22"/>
        </w:rPr>
      </w:pPr>
      <w:r w:rsidRPr="007E67EA">
        <w:rPr>
          <w:rFonts w:asciiTheme="minorHAnsi" w:hAnsiTheme="minorHAnsi" w:cstheme="minorHAnsi"/>
          <w:sz w:val="22"/>
          <w:szCs w:val="22"/>
        </w:rPr>
        <w:t>(miejscowość, data)</w:t>
      </w:r>
    </w:p>
    <w:p w:rsidR="00917435" w:rsidRPr="007E67EA" w:rsidRDefault="007F4948" w:rsidP="00423C42">
      <w:pPr>
        <w:pStyle w:val="Tekstpodstawowy1"/>
        <w:spacing w:line="276" w:lineRule="auto"/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</w:pPr>
      <w:r w:rsidRPr="007E67EA">
        <w:rPr>
          <w:rFonts w:asciiTheme="minorHAnsi" w:hAnsiTheme="minorHAnsi" w:cstheme="minorHAnsi"/>
          <w:b/>
          <w:bCs/>
          <w:i w:val="0"/>
          <w:iCs w:val="0"/>
          <w:sz w:val="22"/>
          <w:szCs w:val="22"/>
        </w:rPr>
        <w:t>FORMULARZ  CENOWY</w:t>
      </w:r>
    </w:p>
    <w:p w:rsidR="00917435" w:rsidRPr="007E67EA" w:rsidRDefault="00A02ECD" w:rsidP="00022F37">
      <w:pPr>
        <w:tabs>
          <w:tab w:val="right" w:leader="underscore" w:pos="8683"/>
        </w:tabs>
        <w:ind w:left="284"/>
        <w:jc w:val="both"/>
        <w:rPr>
          <w:rFonts w:asciiTheme="minorHAnsi" w:eastAsiaTheme="minorHAnsi" w:hAnsiTheme="minorHAnsi" w:cstheme="minorHAnsi"/>
          <w:b/>
          <w:bCs/>
          <w:iCs/>
          <w:sz w:val="22"/>
          <w:szCs w:val="22"/>
          <w:lang w:eastAsia="en-US"/>
        </w:rPr>
      </w:pPr>
      <w:r w:rsidRPr="007E67EA">
        <w:rPr>
          <w:rFonts w:asciiTheme="minorHAnsi" w:eastAsia="Calibri" w:hAnsiTheme="minorHAnsi" w:cstheme="minorHAnsi"/>
          <w:kern w:val="3"/>
          <w:sz w:val="22"/>
          <w:szCs w:val="22"/>
        </w:rPr>
        <w:t>na wykonanie</w:t>
      </w:r>
      <w:r w:rsidR="009B0F6E" w:rsidRPr="007E67EA">
        <w:rPr>
          <w:rFonts w:asciiTheme="minorHAnsi" w:eastAsia="Calibri" w:hAnsiTheme="minorHAnsi" w:cstheme="minorHAnsi"/>
          <w:kern w:val="3"/>
          <w:sz w:val="22"/>
          <w:szCs w:val="22"/>
        </w:rPr>
        <w:t xml:space="preserve"> usługi pn.</w:t>
      </w:r>
      <w:r w:rsidR="00C4495C" w:rsidRPr="007E67EA">
        <w:rPr>
          <w:rFonts w:asciiTheme="minorHAnsi" w:eastAsia="Calibri" w:hAnsiTheme="minorHAnsi" w:cstheme="minorHAnsi"/>
          <w:kern w:val="3"/>
          <w:sz w:val="22"/>
          <w:szCs w:val="22"/>
        </w:rPr>
        <w:t>:</w:t>
      </w:r>
      <w:r w:rsidR="00C4495C" w:rsidRPr="007E67EA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7E67EA" w:rsidRPr="007E67EA">
        <w:rPr>
          <w:rFonts w:asciiTheme="minorHAnsi" w:hAnsiTheme="minorHAnsi" w:cstheme="minorHAnsi"/>
          <w:b/>
          <w:color w:val="000000"/>
          <w:sz w:val="22"/>
          <w:szCs w:val="22"/>
        </w:rPr>
        <w:t>Opracowanie projektu planu ochrony dla Welskiego Parku Krajobrazowego</w:t>
      </w: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7E67EA" w:rsidRPr="007E67EA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7E67EA" w:rsidRDefault="00917435" w:rsidP="00423C42">
            <w:pPr>
              <w:pStyle w:val="Tekstpodstawowy1"/>
              <w:spacing w:line="276" w:lineRule="auto"/>
              <w:jc w:val="left"/>
              <w:rPr>
                <w:rFonts w:asciiTheme="minorHAnsi" w:hAnsiTheme="minorHAnsi" w:cstheme="minorHAnsi"/>
                <w:iCs w:val="0"/>
                <w:sz w:val="22"/>
                <w:szCs w:val="22"/>
              </w:rPr>
            </w:pPr>
            <w:r w:rsidRPr="007E67EA">
              <w:rPr>
                <w:rFonts w:asciiTheme="minorHAnsi" w:hAnsiTheme="minorHAnsi" w:cstheme="minorHAnsi"/>
                <w:iCs w:val="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7E67EA" w:rsidRDefault="00917435" w:rsidP="00423C42">
            <w:pPr>
              <w:pStyle w:val="Tekstpodstawowy1"/>
              <w:spacing w:line="276" w:lineRule="auto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7E67EA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7E67EA" w:rsidRPr="007E67EA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7E67EA" w:rsidRDefault="00917435" w:rsidP="00423C42">
            <w:pPr>
              <w:pStyle w:val="Tekstpodstawowy1"/>
              <w:spacing w:line="276" w:lineRule="auto"/>
              <w:jc w:val="left"/>
              <w:rPr>
                <w:rFonts w:asciiTheme="minorHAnsi" w:hAnsiTheme="minorHAnsi" w:cstheme="minorHAnsi"/>
                <w:iCs w:val="0"/>
                <w:sz w:val="22"/>
                <w:szCs w:val="22"/>
              </w:rPr>
            </w:pPr>
            <w:r w:rsidRPr="007E67EA">
              <w:rPr>
                <w:rFonts w:asciiTheme="minorHAnsi" w:hAnsiTheme="minorHAnsi" w:cstheme="minorHAnsi"/>
                <w:iCs w:val="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7E67EA" w:rsidRDefault="00917435" w:rsidP="00423C42">
            <w:pPr>
              <w:pStyle w:val="Tekstpodstawowy1"/>
              <w:spacing w:line="276" w:lineRule="auto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7E67EA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7E67EA" w:rsidRPr="007E67EA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7E67EA" w:rsidRDefault="00917435" w:rsidP="00423C42">
            <w:pPr>
              <w:pStyle w:val="Tekstpodstawowy1"/>
              <w:spacing w:line="276" w:lineRule="auto"/>
              <w:jc w:val="left"/>
              <w:rPr>
                <w:rFonts w:asciiTheme="minorHAnsi" w:hAnsiTheme="minorHAnsi" w:cstheme="minorHAnsi"/>
                <w:iCs w:val="0"/>
                <w:sz w:val="22"/>
                <w:szCs w:val="22"/>
              </w:rPr>
            </w:pPr>
            <w:r w:rsidRPr="007E67EA">
              <w:rPr>
                <w:rFonts w:asciiTheme="minorHAnsi" w:hAnsiTheme="minorHAnsi" w:cstheme="minorHAnsi"/>
                <w:iCs w:val="0"/>
                <w:sz w:val="22"/>
                <w:szCs w:val="22"/>
              </w:rPr>
              <w:t>Nr telefonu/faksu</w:t>
            </w:r>
            <w:r w:rsidR="00E830FA" w:rsidRPr="007E67EA">
              <w:rPr>
                <w:rFonts w:asciiTheme="minorHAnsi" w:hAnsiTheme="minorHAnsi" w:cstheme="minorHAnsi"/>
                <w:iCs w:val="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7E67EA" w:rsidRDefault="00917435" w:rsidP="00423C42">
            <w:pPr>
              <w:pStyle w:val="Tekstpodstawowy1"/>
              <w:spacing w:line="276" w:lineRule="auto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7E67EA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7E67EA" w:rsidRPr="007E67EA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7E67EA" w:rsidRDefault="00917435" w:rsidP="00423C42">
            <w:pPr>
              <w:pStyle w:val="Tekstpodstawowy1"/>
              <w:spacing w:line="276" w:lineRule="auto"/>
              <w:jc w:val="left"/>
              <w:rPr>
                <w:rFonts w:asciiTheme="minorHAnsi" w:hAnsiTheme="minorHAnsi" w:cstheme="minorHAnsi"/>
                <w:iCs w:val="0"/>
                <w:sz w:val="22"/>
                <w:szCs w:val="22"/>
              </w:rPr>
            </w:pPr>
            <w:r w:rsidRPr="007E67EA">
              <w:rPr>
                <w:rFonts w:asciiTheme="minorHAnsi" w:hAnsiTheme="minorHAnsi" w:cstheme="minorHAnsi"/>
                <w:iCs w:val="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7E67EA" w:rsidRDefault="00917435" w:rsidP="00423C42">
            <w:pPr>
              <w:pStyle w:val="Tekstpodstawowy1"/>
              <w:spacing w:line="276" w:lineRule="auto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7E67EA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7E67EA" w:rsidRPr="007E67EA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7E67EA" w:rsidRDefault="00414584" w:rsidP="00414584">
            <w:pPr>
              <w:pStyle w:val="Tekstpodstawowy1"/>
              <w:spacing w:after="0" w:line="276" w:lineRule="auto"/>
              <w:ind w:right="1309"/>
              <w:jc w:val="left"/>
              <w:rPr>
                <w:rFonts w:asciiTheme="minorHAnsi" w:hAnsiTheme="minorHAnsi" w:cstheme="minorHAnsi"/>
                <w:iCs w:val="0"/>
                <w:sz w:val="22"/>
                <w:szCs w:val="22"/>
              </w:rPr>
            </w:pPr>
            <w:r w:rsidRPr="007E67EA">
              <w:rPr>
                <w:rFonts w:asciiTheme="minorHAnsi" w:hAnsiTheme="minorHAnsi" w:cstheme="minorHAnsi"/>
                <w:iCs w:val="0"/>
                <w:sz w:val="22"/>
                <w:szCs w:val="22"/>
              </w:rPr>
              <w:t xml:space="preserve"> </w:t>
            </w:r>
            <w:r w:rsidR="00917435" w:rsidRPr="007E67EA">
              <w:rPr>
                <w:rFonts w:asciiTheme="minorHAnsi" w:hAnsiTheme="minorHAnsi" w:cstheme="minorHAnsi"/>
                <w:iCs w:val="0"/>
                <w:sz w:val="22"/>
                <w:szCs w:val="22"/>
              </w:rPr>
              <w:t>REGON</w:t>
            </w:r>
          </w:p>
        </w:tc>
        <w:tc>
          <w:tcPr>
            <w:tcW w:w="6770" w:type="dxa"/>
            <w:vAlign w:val="bottom"/>
          </w:tcPr>
          <w:p w:rsidR="00917435" w:rsidRPr="007E67EA" w:rsidRDefault="00917435" w:rsidP="00414584">
            <w:pPr>
              <w:pStyle w:val="Tekstpodstawowy1"/>
              <w:spacing w:after="0" w:line="276" w:lineRule="auto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  <w:r w:rsidRPr="007E67EA"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  <w:p w:rsidR="00BC3928" w:rsidRPr="007E67EA" w:rsidRDefault="00BC3928" w:rsidP="00414584">
            <w:pPr>
              <w:pStyle w:val="Tekstpodstawowy1"/>
              <w:spacing w:after="0" w:line="276" w:lineRule="auto"/>
              <w:rPr>
                <w:rFonts w:asciiTheme="minorHAnsi" w:hAnsiTheme="minorHAnsi" w:cstheme="minorHAnsi"/>
                <w:i w:val="0"/>
                <w:iCs w:val="0"/>
                <w:sz w:val="22"/>
                <w:szCs w:val="22"/>
              </w:rPr>
            </w:pPr>
          </w:p>
        </w:tc>
      </w:tr>
    </w:tbl>
    <w:p w:rsidR="001D7CCF" w:rsidRPr="007E67EA" w:rsidRDefault="00BC3928" w:rsidP="00267ACE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7E67EA">
        <w:rPr>
          <w:rFonts w:asciiTheme="minorHAnsi" w:hAnsiTheme="minorHAnsi" w:cstheme="minorHAnsi"/>
          <w:sz w:val="22"/>
          <w:szCs w:val="22"/>
        </w:rPr>
        <w:t>e-mail  -------------------------------------------------------------------------------------------------------</w:t>
      </w:r>
    </w:p>
    <w:p w:rsidR="00414584" w:rsidRPr="007E67EA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E67EA">
        <w:rPr>
          <w:rFonts w:asciiTheme="minorHAnsi" w:eastAsia="Calibri" w:hAnsiTheme="minorHAnsi" w:cstheme="minorHAnsi"/>
          <w:sz w:val="22"/>
          <w:szCs w:val="22"/>
          <w:lang w:eastAsia="en-US"/>
        </w:rPr>
        <w:sym w:font="Wingdings" w:char="F072"/>
      </w:r>
      <w:r w:rsidRPr="007E67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Wykonawca jest mikroprzedsiębiorstwem </w:t>
      </w:r>
    </w:p>
    <w:p w:rsidR="00414584" w:rsidRPr="007E67EA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E67EA">
        <w:rPr>
          <w:rFonts w:asciiTheme="minorHAnsi" w:eastAsia="Calibri" w:hAnsiTheme="minorHAnsi" w:cstheme="minorHAnsi"/>
          <w:sz w:val="22"/>
          <w:szCs w:val="22"/>
          <w:lang w:eastAsia="en-US"/>
        </w:rPr>
        <w:sym w:font="Wingdings" w:char="F072"/>
      </w:r>
      <w:r w:rsidRPr="007E67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Wykonawca jest małym przedsiębiorstwem </w:t>
      </w:r>
    </w:p>
    <w:p w:rsidR="00414584" w:rsidRPr="007E67EA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E67EA">
        <w:rPr>
          <w:rFonts w:asciiTheme="minorHAnsi" w:eastAsia="Calibri" w:hAnsiTheme="minorHAnsi" w:cstheme="minorHAnsi"/>
          <w:sz w:val="22"/>
          <w:szCs w:val="22"/>
          <w:lang w:eastAsia="en-US"/>
        </w:rPr>
        <w:sym w:font="Wingdings" w:char="F072"/>
      </w:r>
      <w:r w:rsidRPr="007E67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Wykonawca jest średnim przedsiębiorstwem </w:t>
      </w:r>
    </w:p>
    <w:p w:rsidR="00414584" w:rsidRPr="007E67EA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E67EA">
        <w:rPr>
          <w:rFonts w:asciiTheme="minorHAnsi" w:eastAsia="Calibri" w:hAnsiTheme="minorHAnsi" w:cstheme="minorHAnsi"/>
          <w:sz w:val="22"/>
          <w:szCs w:val="22"/>
          <w:lang w:eastAsia="en-US"/>
        </w:rPr>
        <w:sym w:font="Wingdings" w:char="F072"/>
      </w:r>
      <w:r w:rsidRPr="007E67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Wykonawca prowadzi jednoosobową działalność gospodarczą </w:t>
      </w:r>
    </w:p>
    <w:p w:rsidR="00414584" w:rsidRPr="007E67EA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E67EA">
        <w:rPr>
          <w:rFonts w:asciiTheme="minorHAnsi" w:eastAsia="Calibri" w:hAnsiTheme="minorHAnsi" w:cstheme="minorHAnsi"/>
          <w:sz w:val="22"/>
          <w:szCs w:val="22"/>
          <w:lang w:eastAsia="en-US"/>
        </w:rPr>
        <w:sym w:font="Wingdings" w:char="F072"/>
      </w:r>
      <w:r w:rsidRPr="007E67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Wykonawca jest osobą fizyczną nieprowadzącą działalności gospodarczej </w:t>
      </w:r>
    </w:p>
    <w:p w:rsidR="00414584" w:rsidRPr="007E67EA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E67EA">
        <w:rPr>
          <w:rFonts w:asciiTheme="minorHAnsi" w:eastAsia="Calibri" w:hAnsiTheme="minorHAnsi" w:cstheme="minorHAnsi"/>
          <w:sz w:val="22"/>
          <w:szCs w:val="22"/>
          <w:lang w:eastAsia="en-US"/>
        </w:rPr>
        <w:sym w:font="Wingdings" w:char="F072"/>
      </w:r>
      <w:r w:rsidRPr="007E67E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Inny rodzaj </w:t>
      </w:r>
    </w:p>
    <w:p w:rsidR="00414584" w:rsidRPr="007E67EA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E67EA">
        <w:rPr>
          <w:rFonts w:asciiTheme="minorHAnsi" w:eastAsia="Calibri" w:hAnsiTheme="minorHAnsi" w:cstheme="minorHAnsi"/>
          <w:sz w:val="22"/>
          <w:szCs w:val="22"/>
        </w:rPr>
        <w:t>(właściwą odpowiedź zaznaczyć</w:t>
      </w:r>
      <w:r w:rsidR="005939E2">
        <w:rPr>
          <w:rFonts w:asciiTheme="minorHAnsi" w:eastAsia="Calibri" w:hAnsiTheme="minorHAnsi" w:cstheme="minorHAnsi"/>
          <w:sz w:val="22"/>
          <w:szCs w:val="22"/>
        </w:rPr>
        <w:t xml:space="preserve"> X</w:t>
      </w:r>
      <w:r w:rsidRPr="007E67EA">
        <w:rPr>
          <w:rFonts w:asciiTheme="minorHAnsi" w:eastAsia="Calibri" w:hAnsiTheme="minorHAnsi" w:cstheme="minorHAnsi"/>
          <w:sz w:val="22"/>
          <w:szCs w:val="22"/>
        </w:rPr>
        <w:t>)</w:t>
      </w:r>
    </w:p>
    <w:p w:rsidR="00414584" w:rsidRPr="007E67EA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asciiTheme="minorHAnsi" w:eastAsia="TimesNewRoman" w:hAnsiTheme="minorHAnsi" w:cstheme="minorHAnsi"/>
          <w:sz w:val="22"/>
          <w:szCs w:val="22"/>
          <w:lang w:eastAsia="en-US"/>
        </w:rPr>
      </w:pPr>
      <w:r w:rsidRPr="007E67EA">
        <w:rPr>
          <w:rFonts w:asciiTheme="minorHAnsi" w:eastAsia="TimesNewRoman" w:hAnsiTheme="minorHAnsi" w:cstheme="minorHAnsi"/>
          <w:sz w:val="22"/>
          <w:szCs w:val="22"/>
          <w:lang w:eastAsia="en-US"/>
        </w:rPr>
        <w:t xml:space="preserve">                    </w:t>
      </w:r>
    </w:p>
    <w:p w:rsidR="005939E2" w:rsidRPr="003678BB" w:rsidRDefault="00414584" w:rsidP="005939E2">
      <w:pPr>
        <w:autoSpaceDE w:val="0"/>
        <w:spacing w:before="0" w:after="240" w:line="276" w:lineRule="auto"/>
        <w:jc w:val="both"/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</w:pPr>
      <w:r w:rsidRPr="003678BB">
        <w:rPr>
          <w:rFonts w:asciiTheme="minorHAnsi" w:eastAsia="TimesNewRoman" w:hAnsiTheme="minorHAnsi" w:cstheme="minorHAnsi"/>
          <w:b/>
          <w:kern w:val="3"/>
          <w:sz w:val="22"/>
          <w:szCs w:val="22"/>
          <w:lang w:eastAsia="en-US"/>
        </w:rPr>
        <w:t xml:space="preserve">Dane dotyczące </w:t>
      </w:r>
      <w:r w:rsidR="007E67EA" w:rsidRPr="003678BB">
        <w:rPr>
          <w:rFonts w:asciiTheme="minorHAnsi" w:eastAsia="TimesNewRoman" w:hAnsiTheme="minorHAnsi" w:cstheme="minorHAnsi"/>
          <w:b/>
          <w:kern w:val="3"/>
          <w:sz w:val="22"/>
          <w:szCs w:val="22"/>
          <w:lang w:eastAsia="en-US"/>
        </w:rPr>
        <w:t>z</w:t>
      </w:r>
      <w:r w:rsidRPr="003678BB">
        <w:rPr>
          <w:rFonts w:asciiTheme="minorHAnsi" w:eastAsia="TimesNewRoman" w:hAnsiTheme="minorHAnsi" w:cstheme="minorHAnsi"/>
          <w:b/>
          <w:kern w:val="3"/>
          <w:sz w:val="22"/>
          <w:szCs w:val="22"/>
          <w:lang w:eastAsia="en-US"/>
        </w:rPr>
        <w:t>amawiającego:</w:t>
      </w:r>
      <w:r w:rsidRPr="003678BB">
        <w:rPr>
          <w:rFonts w:asciiTheme="minorHAnsi" w:hAnsiTheme="minorHAnsi" w:cstheme="minorHAnsi"/>
          <w:b/>
          <w:bCs/>
          <w:kern w:val="3"/>
          <w:sz w:val="22"/>
          <w:szCs w:val="22"/>
        </w:rPr>
        <w:t xml:space="preserve"> </w:t>
      </w:r>
      <w:r w:rsidR="007E67EA" w:rsidRPr="003678BB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 xml:space="preserve">Województwo Warmińsko-Mazurskie, z siedzibą pod adresem: </w:t>
      </w:r>
      <w:r w:rsidR="005939E2" w:rsidRPr="003678BB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 xml:space="preserve">          </w:t>
      </w:r>
      <w:r w:rsidR="007E67EA" w:rsidRPr="003678BB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 xml:space="preserve">10-562 Olsztyn, ul. Emilii Plater 1, NIP: 739 38 90 447,  </w:t>
      </w:r>
      <w:r w:rsidR="003369B3" w:rsidRPr="003678BB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>(przy czym z</w:t>
      </w:r>
      <w:r w:rsidR="007E67EA" w:rsidRPr="003678BB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>amawiającym w rozumieniu ustawy z dnia  11 września 2019 r. Prawo zamówień publicznych udzielającym zamówienia będącego przedmiotem niniejszego postępowania jest: Welski Park Krajobrazowy, z siedzibą pod adresem Jeleń 84, 13-230 Lidzbark NIP:5711063954; R</w:t>
      </w:r>
      <w:r w:rsidR="003369B3" w:rsidRPr="003678BB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>E</w:t>
      </w:r>
      <w:r w:rsidR="00A97863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>GON: 130239915)</w:t>
      </w:r>
      <w:bookmarkStart w:id="1" w:name="_GoBack"/>
      <w:bookmarkEnd w:id="1"/>
      <w:r w:rsidR="007E67EA" w:rsidRPr="003678BB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 xml:space="preserve"> w imieniu którego działa:</w:t>
      </w:r>
      <w:r w:rsidR="005939E2" w:rsidRPr="003678BB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</w:p>
    <w:p w:rsidR="00BC3928" w:rsidRPr="003678BB" w:rsidRDefault="007E67EA" w:rsidP="005939E2">
      <w:pPr>
        <w:autoSpaceDE w:val="0"/>
        <w:spacing w:before="0"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78BB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>Marcin Modrzewski – p.o. dyrektor Welskiego Parku Krajobrazowego</w:t>
      </w:r>
      <w:r w:rsidRPr="003678BB">
        <w:rPr>
          <w:rFonts w:asciiTheme="minorHAnsi" w:hAnsiTheme="minorHAnsi" w:cstheme="minorHAnsi"/>
          <w:sz w:val="22"/>
          <w:szCs w:val="22"/>
        </w:rPr>
        <w:t>,</w:t>
      </w:r>
    </w:p>
    <w:p w:rsidR="00917435" w:rsidRPr="007E67EA" w:rsidRDefault="00917435" w:rsidP="00423C4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7E67EA">
        <w:rPr>
          <w:rFonts w:asciiTheme="minorHAnsi" w:hAnsiTheme="minorHAnsi" w:cstheme="minorHAnsi"/>
          <w:sz w:val="22"/>
          <w:szCs w:val="22"/>
          <w:u w:val="single"/>
        </w:rPr>
        <w:t>Oświadczamy, że:</w:t>
      </w:r>
    </w:p>
    <w:p w:rsidR="00917435" w:rsidRPr="007E67EA" w:rsidRDefault="00917435" w:rsidP="00423C4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E67EA">
        <w:rPr>
          <w:rFonts w:asciiTheme="minorHAnsi" w:hAnsiTheme="minorHAnsi" w:cstheme="minorHAnsi"/>
          <w:sz w:val="22"/>
          <w:szCs w:val="22"/>
        </w:rPr>
        <w:t>- uzyskaliśmy informacje konieczne do przygotowania oferty i właściwego wykonania</w:t>
      </w:r>
      <w:r w:rsidRPr="007E67EA">
        <w:rPr>
          <w:rFonts w:asciiTheme="minorHAnsi" w:hAnsiTheme="minorHAnsi" w:cstheme="minorHAnsi"/>
          <w:i/>
          <w:iCs/>
          <w:sz w:val="22"/>
          <w:szCs w:val="22"/>
          <w:u w:val="single"/>
        </w:rPr>
        <w:t xml:space="preserve"> </w:t>
      </w:r>
      <w:r w:rsidRPr="007E67EA">
        <w:rPr>
          <w:rFonts w:asciiTheme="minorHAnsi" w:hAnsiTheme="minorHAnsi" w:cstheme="minorHAnsi"/>
          <w:sz w:val="22"/>
          <w:szCs w:val="22"/>
        </w:rPr>
        <w:t>zamówienia,</w:t>
      </w:r>
    </w:p>
    <w:p w:rsidR="00213DFF" w:rsidRPr="007E67EA" w:rsidRDefault="00917435" w:rsidP="00C4495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E67EA">
        <w:rPr>
          <w:rFonts w:asciiTheme="minorHAnsi" w:hAnsiTheme="minorHAnsi" w:cstheme="minorHAnsi"/>
          <w:sz w:val="22"/>
          <w:szCs w:val="22"/>
        </w:rPr>
        <w:t>- SWZ i wszystkie inne otrzymane od Zamawiającego informacje przyjmujemy bez zastrzeżeń i oferujemy gotowość zrealizowania przedmiotu zamówienia, zgodnie z wymogami określonymi w SWZ za:</w:t>
      </w:r>
      <w:r w:rsidR="00581927" w:rsidRPr="007E67E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13DFF" w:rsidRPr="007E67EA">
        <w:rPr>
          <w:rFonts w:asciiTheme="minorHAnsi" w:hAnsiTheme="minorHAnsi" w:cstheme="minorHAnsi"/>
          <w:sz w:val="22"/>
          <w:szCs w:val="22"/>
        </w:rPr>
        <w:t xml:space="preserve"> </w:t>
      </w:r>
      <w:r w:rsidR="00213DFF" w:rsidRPr="007E67EA">
        <w:rPr>
          <w:rFonts w:asciiTheme="minorHAnsi" w:hAnsiTheme="minorHAnsi" w:cstheme="minorHAnsi"/>
          <w:b/>
          <w:sz w:val="22"/>
          <w:szCs w:val="22"/>
        </w:rPr>
        <w:t xml:space="preserve">  </w:t>
      </w:r>
    </w:p>
    <w:p w:rsidR="00C54266" w:rsidRPr="007E67EA" w:rsidRDefault="00423C42" w:rsidP="00423C42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E67EA">
        <w:rPr>
          <w:rFonts w:asciiTheme="minorHAnsi" w:hAnsiTheme="minorHAnsi" w:cstheme="minorHAnsi"/>
          <w:b/>
          <w:sz w:val="22"/>
          <w:szCs w:val="22"/>
        </w:rPr>
        <w:t>I. Cena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7E67EA" w:rsidRPr="007E67EA" w:rsidTr="009A2564">
        <w:tc>
          <w:tcPr>
            <w:tcW w:w="9889" w:type="dxa"/>
          </w:tcPr>
          <w:p w:rsidR="00917435" w:rsidRPr="007E67EA" w:rsidRDefault="00C54266" w:rsidP="00C25526">
            <w:pPr>
              <w:snapToGrid w:val="0"/>
              <w:spacing w:before="0" w:line="276" w:lineRule="auto"/>
              <w:jc w:val="left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7E67E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lastRenderedPageBreak/>
              <w:t xml:space="preserve"> </w:t>
            </w:r>
            <w:r w:rsidR="00917435" w:rsidRPr="007E67E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netto</w:t>
            </w:r>
            <w:r w:rsidR="00917435" w:rsidRPr="007E67E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 </w:t>
            </w:r>
            <w:r w:rsidRPr="007E67E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917435" w:rsidRPr="007E67E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________________________</w:t>
            </w:r>
            <w:r w:rsidR="00917435" w:rsidRPr="007E67EA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złotych</w:t>
            </w:r>
          </w:p>
        </w:tc>
      </w:tr>
      <w:tr w:rsidR="007E67EA" w:rsidRPr="007E67EA" w:rsidTr="009A2564">
        <w:tc>
          <w:tcPr>
            <w:tcW w:w="9889" w:type="dxa"/>
          </w:tcPr>
          <w:p w:rsidR="00917435" w:rsidRPr="007E67EA" w:rsidRDefault="00917435" w:rsidP="00C25526">
            <w:pPr>
              <w:snapToGrid w:val="0"/>
              <w:spacing w:before="0" w:line="276" w:lineRule="auto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E67E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(słownie zł________________________</w:t>
            </w:r>
            <w:r w:rsidR="00C25526" w:rsidRPr="007E67E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____________________________</w:t>
            </w:r>
            <w:r w:rsidRPr="007E67E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</w:tr>
      <w:tr w:rsidR="007E67EA" w:rsidRPr="007E67EA" w:rsidTr="009A2564">
        <w:tc>
          <w:tcPr>
            <w:tcW w:w="9889" w:type="dxa"/>
          </w:tcPr>
          <w:p w:rsidR="00917435" w:rsidRPr="007E67EA" w:rsidRDefault="00917435" w:rsidP="00C4495C">
            <w:pPr>
              <w:snapToGrid w:val="0"/>
              <w:spacing w:before="0"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E67E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podatek od towarów i usług w wysokości</w:t>
            </w:r>
            <w:r w:rsidR="00267ACE" w:rsidRPr="007E67E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="00C4495C" w:rsidRPr="007E67EA">
              <w:rPr>
                <w:rFonts w:asciiTheme="minorHAnsi" w:hAnsiTheme="minorHAnsi" w:cstheme="minorHAnsi"/>
                <w:iCs/>
                <w:sz w:val="22"/>
                <w:szCs w:val="22"/>
              </w:rPr>
              <w:t>…</w:t>
            </w:r>
            <w:r w:rsidRPr="007E67E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%</w:t>
            </w:r>
            <w:r w:rsidRPr="007E67E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to jest </w:t>
            </w:r>
            <w:r w:rsidR="00C54266" w:rsidRPr="007E67E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_________</w:t>
            </w:r>
            <w:r w:rsidRPr="007E67E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złotych</w:t>
            </w:r>
          </w:p>
        </w:tc>
      </w:tr>
      <w:tr w:rsidR="007E67EA" w:rsidRPr="007E67EA" w:rsidTr="009A2564">
        <w:tc>
          <w:tcPr>
            <w:tcW w:w="9889" w:type="dxa"/>
          </w:tcPr>
          <w:p w:rsidR="00917435" w:rsidRPr="007E67EA" w:rsidRDefault="00917435" w:rsidP="00C25526">
            <w:pPr>
              <w:snapToGrid w:val="0"/>
              <w:spacing w:before="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E67E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brutto </w:t>
            </w:r>
            <w:r w:rsidRPr="007E67EA">
              <w:rPr>
                <w:rFonts w:asciiTheme="minorHAnsi" w:hAnsiTheme="minorHAnsi" w:cstheme="minorHAnsi"/>
                <w:sz w:val="22"/>
                <w:szCs w:val="22"/>
              </w:rPr>
              <w:t>________________________</w:t>
            </w:r>
            <w:r w:rsidR="00C54266" w:rsidRPr="007E67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E67EA">
              <w:rPr>
                <w:rFonts w:asciiTheme="minorHAnsi" w:hAnsiTheme="minorHAnsi" w:cstheme="minorHAnsi"/>
                <w:sz w:val="22"/>
                <w:szCs w:val="22"/>
              </w:rPr>
              <w:t>złotych</w:t>
            </w:r>
          </w:p>
        </w:tc>
      </w:tr>
      <w:tr w:rsidR="007E67EA" w:rsidRPr="007E67EA" w:rsidTr="009A2564">
        <w:tc>
          <w:tcPr>
            <w:tcW w:w="9889" w:type="dxa"/>
          </w:tcPr>
          <w:p w:rsidR="00917435" w:rsidRPr="007E67EA" w:rsidRDefault="00917435" w:rsidP="00C25526">
            <w:pPr>
              <w:snapToGrid w:val="0"/>
              <w:spacing w:before="0" w:line="276" w:lineRule="auto"/>
              <w:jc w:val="lef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E67EA">
              <w:rPr>
                <w:rFonts w:asciiTheme="minorHAnsi" w:hAnsiTheme="minorHAnsi" w:cstheme="minorHAnsi"/>
                <w:i/>
                <w:sz w:val="22"/>
                <w:szCs w:val="22"/>
              </w:rPr>
              <w:t>(słownie zł</w:t>
            </w:r>
            <w:r w:rsidR="00277C3A" w:rsidRPr="007E67E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otych: </w:t>
            </w:r>
            <w:r w:rsidRPr="007E67EA">
              <w:rPr>
                <w:rFonts w:asciiTheme="minorHAnsi" w:hAnsiTheme="minorHAnsi" w:cstheme="minorHAnsi"/>
                <w:sz w:val="22"/>
                <w:szCs w:val="22"/>
              </w:rPr>
              <w:t>___________________________</w:t>
            </w:r>
            <w:r w:rsidR="00C25526" w:rsidRPr="007E67EA">
              <w:rPr>
                <w:rFonts w:asciiTheme="minorHAnsi" w:hAnsiTheme="minorHAnsi" w:cstheme="minorHAnsi"/>
                <w:sz w:val="22"/>
                <w:szCs w:val="22"/>
              </w:rPr>
              <w:t>_____________________</w:t>
            </w:r>
            <w:r w:rsidR="00C25526" w:rsidRPr="007E67EA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  <w:p w:rsidR="00127F0C" w:rsidRPr="007E67EA" w:rsidRDefault="00127F0C" w:rsidP="00127F0C">
            <w:pPr>
              <w:pStyle w:val="Tekstpodstawowy"/>
              <w:spacing w:after="0"/>
              <w:ind w:firstLine="284"/>
              <w:rPr>
                <w:rFonts w:asciiTheme="minorHAnsi" w:hAnsiTheme="minorHAnsi" w:cstheme="minorHAnsi"/>
                <w:b/>
              </w:rPr>
            </w:pPr>
            <w:r w:rsidRPr="007E67EA">
              <w:rPr>
                <w:rFonts w:asciiTheme="minorHAnsi" w:hAnsiTheme="minorHAnsi" w:cstheme="minorHAnsi"/>
                <w:b/>
                <w:u w:val="single"/>
              </w:rPr>
              <w:t>Uwaga: obowiązkowo należy wypełnić:</w:t>
            </w:r>
            <w:r w:rsidRPr="007E67EA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127F0C" w:rsidRPr="007E67EA" w:rsidRDefault="00127F0C" w:rsidP="00127F0C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after="0" w:line="360" w:lineRule="auto"/>
              <w:ind w:left="709" w:hanging="36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67EA">
              <w:rPr>
                <w:rFonts w:asciiTheme="minorHAnsi" w:hAnsiTheme="minorHAnsi" w:cstheme="minorHAnsi"/>
                <w:b/>
                <w:sz w:val="22"/>
                <w:szCs w:val="22"/>
              </w:rPr>
              <w:t>Doświadczenie</w:t>
            </w:r>
            <w:r w:rsidR="00EB163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zespołu</w:t>
            </w:r>
          </w:p>
          <w:p w:rsidR="00127F0C" w:rsidRPr="007E67EA" w:rsidRDefault="00127F0C" w:rsidP="00173DA2">
            <w:pPr>
              <w:pStyle w:val="Akapitzlis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E67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WYKAZ DOŚWIADCZENIA OSOBY SKIEROWANEJ DO REALIZACJI ZAMÓWIENIA OPISANEGO W ROZDZ. XIX SWZ  (Kryteria oceny ofert</w:t>
            </w:r>
            <w:r w:rsidR="00173DA2" w:rsidRPr="007E67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7E67EA" w:rsidRPr="007E67EA" w:rsidTr="009A2564">
        <w:tc>
          <w:tcPr>
            <w:tcW w:w="9889" w:type="dxa"/>
          </w:tcPr>
          <w:tbl>
            <w:tblPr>
              <w:tblpPr w:leftFromText="141" w:rightFromText="141" w:vertAnchor="text" w:horzAnchor="margin" w:tblpY="-4368"/>
              <w:tblOverlap w:val="never"/>
              <w:tblW w:w="9625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85"/>
              <w:gridCol w:w="960"/>
              <w:gridCol w:w="1505"/>
              <w:gridCol w:w="1471"/>
              <w:gridCol w:w="1453"/>
              <w:gridCol w:w="2268"/>
              <w:gridCol w:w="1383"/>
            </w:tblGrid>
            <w:tr w:rsidR="003678BB" w:rsidRPr="003678BB" w:rsidTr="003678BB">
              <w:trPr>
                <w:trHeight w:val="1161"/>
              </w:trPr>
              <w:tc>
                <w:tcPr>
                  <w:tcW w:w="585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3678BB" w:rsidRPr="003678BB" w:rsidRDefault="003678BB" w:rsidP="005939E2">
                  <w:pPr>
                    <w:spacing w:line="360" w:lineRule="auto"/>
                    <w:jc w:val="right"/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eastAsia="en-US"/>
                    </w:rPr>
                  </w:pPr>
                  <w:r w:rsidRPr="003678BB">
                    <w:rPr>
                      <w:rFonts w:asciiTheme="minorHAnsi" w:eastAsia="Calibri" w:hAnsiTheme="minorHAnsi" w:cstheme="minorHAnsi"/>
                      <w:b/>
                      <w:sz w:val="18"/>
                      <w:szCs w:val="18"/>
                      <w:lang w:eastAsia="en-US"/>
                    </w:rPr>
                    <w:t>Lp.</w:t>
                  </w:r>
                </w:p>
              </w:tc>
              <w:tc>
                <w:tcPr>
                  <w:tcW w:w="96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3678BB" w:rsidRPr="003678BB" w:rsidRDefault="003678BB" w:rsidP="005939E2">
                  <w:pPr>
                    <w:spacing w:before="0" w:after="0" w:line="276" w:lineRule="auto"/>
                    <w:jc w:val="left"/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eastAsia="en-US"/>
                    </w:rPr>
                  </w:pPr>
                  <w:r w:rsidRPr="003678BB">
                    <w:rPr>
                      <w:rFonts w:asciiTheme="minorHAnsi" w:eastAsia="Calibri" w:hAnsiTheme="minorHAnsi" w:cstheme="minorHAnsi"/>
                      <w:b/>
                      <w:sz w:val="18"/>
                      <w:szCs w:val="18"/>
                      <w:lang w:eastAsia="en-US"/>
                    </w:rPr>
                    <w:t>Imię i nazwisko</w:t>
                  </w:r>
                </w:p>
                <w:p w:rsidR="003678BB" w:rsidRPr="003678BB" w:rsidRDefault="003678BB" w:rsidP="005939E2">
                  <w:pPr>
                    <w:spacing w:line="276" w:lineRule="auto"/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eastAsia="en-US"/>
                    </w:rPr>
                  </w:pPr>
                  <w:r w:rsidRPr="003678BB">
                    <w:rPr>
                      <w:rFonts w:asciiTheme="minorHAnsi" w:eastAsia="Calibri" w:hAnsiTheme="minorHAnsi" w:cstheme="minorHAnsi"/>
                      <w:b/>
                      <w:sz w:val="18"/>
                      <w:szCs w:val="18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5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:rsidR="003678BB" w:rsidRPr="003678BB" w:rsidRDefault="003678BB" w:rsidP="003678BB">
                  <w:pPr>
                    <w:spacing w:before="0" w:after="0" w:line="276" w:lineRule="auto"/>
                    <w:rPr>
                      <w:rFonts w:asciiTheme="minorHAnsi" w:eastAsia="Calibri" w:hAnsiTheme="minorHAnsi" w:cstheme="minorHAnsi"/>
                      <w:b/>
                      <w:sz w:val="18"/>
                      <w:szCs w:val="18"/>
                      <w:lang w:eastAsia="en-US"/>
                    </w:rPr>
                  </w:pPr>
                  <w:r w:rsidRPr="003678BB">
                    <w:rPr>
                      <w:rFonts w:asciiTheme="minorHAnsi" w:eastAsia="Calibri" w:hAnsiTheme="minorHAnsi" w:cstheme="minorHAnsi"/>
                      <w:b/>
                      <w:sz w:val="18"/>
                      <w:szCs w:val="18"/>
                      <w:lang w:eastAsia="en-US"/>
                    </w:rPr>
                    <w:t>Funkcja w zespole opracowującym</w:t>
                  </w:r>
                </w:p>
              </w:tc>
              <w:tc>
                <w:tcPr>
                  <w:tcW w:w="147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3678BB" w:rsidRPr="003678BB" w:rsidRDefault="003678BB" w:rsidP="005939E2">
                  <w:pPr>
                    <w:spacing w:before="0" w:after="0" w:line="276" w:lineRule="auto"/>
                    <w:jc w:val="left"/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eastAsia="en-US"/>
                    </w:rPr>
                  </w:pPr>
                  <w:r w:rsidRPr="003678BB">
                    <w:rPr>
                      <w:rFonts w:asciiTheme="minorHAnsi" w:eastAsia="Calibri" w:hAnsiTheme="minorHAnsi" w:cstheme="minorHAnsi"/>
                      <w:b/>
                      <w:sz w:val="18"/>
                      <w:szCs w:val="18"/>
                      <w:lang w:eastAsia="en-US"/>
                    </w:rPr>
                    <w:t xml:space="preserve">Kwalifikacje </w:t>
                  </w:r>
                </w:p>
                <w:p w:rsidR="003678BB" w:rsidRPr="003678BB" w:rsidRDefault="003678BB" w:rsidP="005939E2">
                  <w:pPr>
                    <w:spacing w:line="276" w:lineRule="auto"/>
                    <w:jc w:val="left"/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eastAsia="en-US"/>
                    </w:rPr>
                  </w:pPr>
                  <w:r w:rsidRPr="003678BB">
                    <w:rPr>
                      <w:rFonts w:asciiTheme="minorHAnsi" w:eastAsia="Calibri" w:hAnsiTheme="minorHAnsi" w:cstheme="minorHAnsi"/>
                      <w:b/>
                      <w:sz w:val="18"/>
                      <w:szCs w:val="18"/>
                      <w:lang w:eastAsia="en-US"/>
                    </w:rPr>
                    <w:t>(Wykształcenie/ specjalizacja)</w:t>
                  </w:r>
                </w:p>
              </w:tc>
              <w:tc>
                <w:tcPr>
                  <w:tcW w:w="1453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3678BB" w:rsidRPr="003678BB" w:rsidRDefault="003678BB" w:rsidP="005939E2">
                  <w:pPr>
                    <w:spacing w:line="276" w:lineRule="auto"/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eastAsia="en-US"/>
                    </w:rPr>
                  </w:pPr>
                  <w:r w:rsidRPr="003678BB"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eastAsia="en-US"/>
                    </w:rPr>
                    <w:t xml:space="preserve">Nazwa i przedmiot usługi </w:t>
                  </w:r>
                  <w:r w:rsidRPr="003678BB">
                    <w:rPr>
                      <w:rFonts w:asciiTheme="minorHAnsi" w:hAnsiTheme="minorHAnsi" w:cstheme="minorHAnsi"/>
                      <w:bCs/>
                      <w:i/>
                      <w:iCs/>
                      <w:sz w:val="18"/>
                      <w:szCs w:val="18"/>
                      <w:lang w:eastAsia="en-US"/>
                    </w:rPr>
                    <w:t>(nazwa usługi, nazwa formy ochrony przyrody)</w:t>
                  </w:r>
                </w:p>
              </w:tc>
              <w:tc>
                <w:tcPr>
                  <w:tcW w:w="2268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:rsidR="003678BB" w:rsidRPr="003678BB" w:rsidRDefault="003678BB" w:rsidP="005939E2">
                  <w:pPr>
                    <w:spacing w:line="276" w:lineRule="auto"/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eastAsia="en-US"/>
                    </w:rPr>
                  </w:pPr>
                  <w:r w:rsidRPr="003678BB">
                    <w:rPr>
                      <w:rFonts w:asciiTheme="minorHAnsi" w:eastAsia="Calibri" w:hAnsiTheme="minorHAnsi" w:cstheme="minorHAnsi"/>
                      <w:b/>
                      <w:sz w:val="18"/>
                      <w:szCs w:val="18"/>
                      <w:lang w:eastAsia="en-US"/>
                    </w:rPr>
                    <w:t>Doświadczenie –</w:t>
                  </w:r>
                  <w:r w:rsidRPr="003678BB">
                    <w:rPr>
                      <w:rFonts w:asciiTheme="minorHAnsi" w:eastAsia="Calibri" w:hAnsiTheme="minorHAnsi" w:cstheme="minorHAnsi"/>
                      <w:bCs/>
                      <w:i/>
                      <w:iCs/>
                      <w:sz w:val="18"/>
                      <w:szCs w:val="18"/>
                      <w:lang w:eastAsia="en-US"/>
                    </w:rPr>
                    <w:t>opis badań/prac własnych w ramach usługi oraz zakres prac)</w:t>
                  </w:r>
                </w:p>
              </w:tc>
              <w:tc>
                <w:tcPr>
                  <w:tcW w:w="1383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auto" w:fill="F2F2F2"/>
                  <w:hideMark/>
                </w:tcPr>
                <w:p w:rsidR="003678BB" w:rsidRPr="003678BB" w:rsidRDefault="003678BB" w:rsidP="005939E2">
                  <w:pPr>
                    <w:spacing w:line="276" w:lineRule="auto"/>
                    <w:rPr>
                      <w:rFonts w:asciiTheme="minorHAnsi" w:hAnsiTheme="minorHAnsi" w:cstheme="minorHAnsi"/>
                      <w:b/>
                      <w:sz w:val="18"/>
                      <w:szCs w:val="18"/>
                      <w:lang w:eastAsia="en-US"/>
                    </w:rPr>
                  </w:pPr>
                  <w:r w:rsidRPr="003678BB">
                    <w:rPr>
                      <w:rFonts w:asciiTheme="minorHAnsi" w:eastAsia="Calibri" w:hAnsiTheme="minorHAnsi" w:cstheme="minorHAnsi"/>
                      <w:b/>
                      <w:sz w:val="18"/>
                      <w:szCs w:val="18"/>
                      <w:lang w:eastAsia="en-US"/>
                    </w:rPr>
                    <w:t xml:space="preserve">Podstawa dysponowania </w:t>
                  </w:r>
                  <w:r w:rsidRPr="003678BB">
                    <w:rPr>
                      <w:rFonts w:asciiTheme="minorHAnsi" w:eastAsia="Calibri" w:hAnsiTheme="minorHAnsi" w:cstheme="minorHAnsi"/>
                      <w:b/>
                      <w:sz w:val="18"/>
                      <w:szCs w:val="18"/>
                      <w:lang w:eastAsia="en-US"/>
                    </w:rPr>
                    <w:br/>
                    <w:t>do wykonania zamówienia</w:t>
                  </w:r>
                </w:p>
              </w:tc>
            </w:tr>
            <w:tr w:rsidR="003678BB" w:rsidRPr="003678BB" w:rsidTr="003678BB">
              <w:trPr>
                <w:trHeight w:val="537"/>
              </w:trPr>
              <w:tc>
                <w:tcPr>
                  <w:tcW w:w="585" w:type="dxa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78BB" w:rsidRPr="003678BB" w:rsidRDefault="003678BB" w:rsidP="005939E2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  <w:lang w:eastAsia="en-US"/>
                    </w:rPr>
                  </w:pPr>
                  <w:r w:rsidRPr="003678BB">
                    <w:rPr>
                      <w:rFonts w:asciiTheme="minorHAnsi" w:hAnsiTheme="minorHAnsi" w:cstheme="minorHAnsi"/>
                      <w:sz w:val="18"/>
                      <w:szCs w:val="18"/>
                      <w:lang w:eastAsia="en-US"/>
                    </w:rPr>
                    <w:t>1.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78BB" w:rsidRPr="003678BB" w:rsidRDefault="003678BB" w:rsidP="005939E2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78BB" w:rsidRPr="003678BB" w:rsidRDefault="003678BB" w:rsidP="005939E2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78BB" w:rsidRPr="003678BB" w:rsidRDefault="003678BB" w:rsidP="005939E2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78BB" w:rsidRPr="003678BB" w:rsidRDefault="003678BB" w:rsidP="005939E2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78BB" w:rsidRPr="003678BB" w:rsidRDefault="003678BB" w:rsidP="005939E2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</w:tcPr>
                <w:p w:rsidR="003678BB" w:rsidRPr="003678BB" w:rsidRDefault="003678BB" w:rsidP="005939E2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3678BB" w:rsidRPr="003678BB" w:rsidTr="003678BB">
              <w:trPr>
                <w:trHeight w:val="537"/>
              </w:trPr>
              <w:tc>
                <w:tcPr>
                  <w:tcW w:w="585" w:type="dxa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78BB" w:rsidRPr="003678BB" w:rsidRDefault="003678BB" w:rsidP="005939E2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78BB" w:rsidRPr="003678BB" w:rsidRDefault="003678BB" w:rsidP="005939E2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78BB" w:rsidRPr="003678BB" w:rsidRDefault="003678BB" w:rsidP="005939E2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78BB" w:rsidRPr="003678BB" w:rsidRDefault="003678BB" w:rsidP="005939E2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4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78BB" w:rsidRPr="003678BB" w:rsidRDefault="003678BB" w:rsidP="005939E2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78BB" w:rsidRPr="003678BB" w:rsidRDefault="003678BB" w:rsidP="005939E2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</w:tcPr>
                <w:p w:rsidR="003678BB" w:rsidRPr="003678BB" w:rsidRDefault="003678BB" w:rsidP="005939E2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213DFF" w:rsidRPr="007E67EA" w:rsidRDefault="00035EA9" w:rsidP="00035EA9">
            <w:pPr>
              <w:pStyle w:val="Tekstpodstawowy"/>
              <w:spacing w:after="0"/>
              <w:ind w:firstLine="284"/>
              <w:rPr>
                <w:rFonts w:asciiTheme="minorHAnsi" w:hAnsiTheme="minorHAnsi" w:cstheme="minorHAnsi"/>
                <w:b/>
                <w:u w:val="single"/>
              </w:rPr>
            </w:pPr>
            <w:r w:rsidRPr="007E67EA">
              <w:rPr>
                <w:rFonts w:asciiTheme="minorHAnsi" w:hAnsiTheme="minorHAnsi" w:cstheme="minorHAnsi"/>
                <w:b/>
                <w:u w:val="single"/>
              </w:rPr>
              <w:t xml:space="preserve"> </w:t>
            </w:r>
          </w:p>
          <w:p w:rsidR="00763D23" w:rsidRPr="007E67EA" w:rsidRDefault="002B2427" w:rsidP="00423C42">
            <w:pPr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7E67EA"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="00763D23" w:rsidRPr="007E67EA">
              <w:rPr>
                <w:rFonts w:asciiTheme="minorHAnsi" w:hAnsiTheme="minorHAnsi" w:cstheme="minorHAnsi"/>
                <w:b/>
                <w:sz w:val="22"/>
                <w:szCs w:val="22"/>
              </w:rPr>
              <w:t>onadto oświadczamy:</w:t>
            </w:r>
            <w:r w:rsidR="00763D23" w:rsidRPr="007E67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:rsidR="00F730D0" w:rsidRPr="007E67EA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asciiTheme="minorHAnsi" w:eastAsia="TimesNewRoman" w:hAnsiTheme="minorHAnsi" w:cstheme="minorHAnsi"/>
          <w:sz w:val="22"/>
          <w:szCs w:val="22"/>
          <w:lang w:eastAsia="en-US"/>
        </w:rPr>
      </w:pPr>
      <w:r w:rsidRPr="007E67EA">
        <w:rPr>
          <w:rFonts w:asciiTheme="minorHAnsi" w:eastAsia="TimesNewRoman" w:hAnsiTheme="minorHAnsi" w:cstheme="minorHAnsi"/>
          <w:sz w:val="22"/>
          <w:szCs w:val="22"/>
          <w:lang w:eastAsia="en-US"/>
        </w:rPr>
        <w:t>Oświadczam, że spełniam wszystkie w</w:t>
      </w:r>
      <w:r w:rsidR="000C7386" w:rsidRPr="007E67EA">
        <w:rPr>
          <w:rFonts w:asciiTheme="minorHAnsi" w:eastAsia="TimesNewRoman" w:hAnsiTheme="minorHAnsi" w:cstheme="minorHAnsi"/>
          <w:sz w:val="22"/>
          <w:szCs w:val="22"/>
          <w:lang w:eastAsia="en-US"/>
        </w:rPr>
        <w:t>ymagania zawarte w Specyfikacji</w:t>
      </w:r>
      <w:r w:rsidRPr="007E67EA">
        <w:rPr>
          <w:rFonts w:asciiTheme="minorHAnsi" w:eastAsia="TimesNewRoman" w:hAnsiTheme="minorHAnsi" w:cstheme="minorHAnsi"/>
          <w:sz w:val="22"/>
          <w:szCs w:val="22"/>
          <w:lang w:eastAsia="en-US"/>
        </w:rPr>
        <w:t xml:space="preserve"> Warunków Zamówienia;</w:t>
      </w:r>
    </w:p>
    <w:p w:rsidR="00414584" w:rsidRPr="007E67EA" w:rsidRDefault="00414584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asciiTheme="minorHAnsi" w:eastAsia="TimesNewRoman" w:hAnsiTheme="minorHAnsi" w:cstheme="minorHAnsi"/>
          <w:sz w:val="22"/>
          <w:szCs w:val="22"/>
          <w:lang w:eastAsia="en-US"/>
        </w:rPr>
      </w:pPr>
      <w:r w:rsidRPr="007E67EA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Oświadczam, </w:t>
      </w:r>
      <w:r w:rsidR="00CD12C1" w:rsidRPr="007E67EA">
        <w:rPr>
          <w:rFonts w:asciiTheme="minorHAnsi" w:eastAsia="Calibri" w:hAnsiTheme="minorHAnsi" w:cstheme="minorHAnsi"/>
          <w:sz w:val="22"/>
          <w:szCs w:val="22"/>
          <w:lang w:eastAsia="ar-SA"/>
        </w:rPr>
        <w:t>że osoba</w:t>
      </w:r>
      <w:r w:rsidRPr="007E67EA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wyszczególnion</w:t>
      </w:r>
      <w:r w:rsidR="00CD12C1" w:rsidRPr="007E67EA">
        <w:rPr>
          <w:rFonts w:asciiTheme="minorHAnsi" w:eastAsia="Calibri" w:hAnsiTheme="minorHAnsi" w:cstheme="minorHAnsi"/>
          <w:sz w:val="22"/>
          <w:szCs w:val="22"/>
          <w:lang w:eastAsia="ar-SA"/>
        </w:rPr>
        <w:t>a</w:t>
      </w:r>
      <w:r w:rsidRPr="007E67EA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powyżej wykonał</w:t>
      </w:r>
      <w:r w:rsidR="00CD12C1" w:rsidRPr="007E67EA">
        <w:rPr>
          <w:rFonts w:asciiTheme="minorHAnsi" w:eastAsia="Calibri" w:hAnsiTheme="minorHAnsi" w:cstheme="minorHAnsi"/>
          <w:sz w:val="22"/>
          <w:szCs w:val="22"/>
          <w:lang w:eastAsia="ar-SA"/>
        </w:rPr>
        <w:t>a</w:t>
      </w:r>
      <w:r w:rsidRPr="007E67EA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usługi, które zostały wymienione w powyższ</w:t>
      </w:r>
      <w:r w:rsidR="00CD12C1" w:rsidRPr="007E67EA">
        <w:rPr>
          <w:rFonts w:asciiTheme="minorHAnsi" w:eastAsia="Calibri" w:hAnsiTheme="minorHAnsi" w:cstheme="minorHAnsi"/>
          <w:sz w:val="22"/>
          <w:szCs w:val="22"/>
          <w:lang w:eastAsia="ar-SA"/>
        </w:rPr>
        <w:t>ej</w:t>
      </w:r>
      <w:r w:rsidRPr="007E67EA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</w:t>
      </w:r>
      <w:r w:rsidR="00CD12C1" w:rsidRPr="007E67EA">
        <w:rPr>
          <w:rFonts w:asciiTheme="minorHAnsi" w:eastAsia="Calibri" w:hAnsiTheme="minorHAnsi" w:cstheme="minorHAnsi"/>
          <w:sz w:val="22"/>
          <w:szCs w:val="22"/>
          <w:lang w:eastAsia="ar-SA"/>
        </w:rPr>
        <w:t>tabelce</w:t>
      </w:r>
      <w:r w:rsidRPr="007E67EA">
        <w:rPr>
          <w:rFonts w:asciiTheme="minorHAnsi" w:eastAsia="Calibri" w:hAnsiTheme="minorHAnsi" w:cstheme="minorHAnsi"/>
          <w:sz w:val="22"/>
          <w:szCs w:val="22"/>
          <w:lang w:eastAsia="ar-SA"/>
        </w:rPr>
        <w:t>.</w:t>
      </w:r>
    </w:p>
    <w:p w:rsidR="00F730D0" w:rsidRPr="007E67EA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asciiTheme="minorHAnsi" w:eastAsia="TimesNewRoman" w:hAnsiTheme="minorHAnsi" w:cstheme="minorHAnsi"/>
          <w:sz w:val="22"/>
          <w:szCs w:val="22"/>
          <w:lang w:eastAsia="en-US"/>
        </w:rPr>
      </w:pPr>
      <w:r w:rsidRPr="007E67EA">
        <w:rPr>
          <w:rFonts w:asciiTheme="minorHAnsi" w:eastAsia="TimesNewRoman" w:hAnsiTheme="minorHAnsi" w:cstheme="minorHAnsi"/>
          <w:sz w:val="22"/>
          <w:szCs w:val="22"/>
          <w:lang w:eastAsia="en-US"/>
        </w:rPr>
        <w:t>Oświadczam, że uważam się za związanego niniejszą ofertą przez 30 dni licząc od upływu terminu składania ofert</w:t>
      </w:r>
      <w:r w:rsidR="005F2CC1" w:rsidRPr="007E67EA">
        <w:rPr>
          <w:rFonts w:asciiTheme="minorHAnsi" w:eastAsia="TimesNewRoman" w:hAnsiTheme="minorHAnsi" w:cstheme="minorHAnsi"/>
          <w:sz w:val="22"/>
          <w:szCs w:val="22"/>
          <w:lang w:eastAsia="en-US"/>
        </w:rPr>
        <w:t xml:space="preserve"> tj. do dnia</w:t>
      </w:r>
      <w:r w:rsidR="00A16073" w:rsidRPr="007E67EA">
        <w:rPr>
          <w:rFonts w:asciiTheme="minorHAnsi" w:eastAsia="TimesNewRoman" w:hAnsiTheme="minorHAnsi" w:cstheme="minorHAnsi"/>
          <w:sz w:val="22"/>
          <w:szCs w:val="22"/>
          <w:lang w:eastAsia="en-US"/>
        </w:rPr>
        <w:t xml:space="preserve"> </w:t>
      </w:r>
      <w:r w:rsidR="003369B3">
        <w:rPr>
          <w:rFonts w:asciiTheme="minorHAnsi" w:eastAsia="TimesNewRoman" w:hAnsiTheme="minorHAnsi" w:cstheme="minorHAnsi"/>
          <w:b/>
          <w:sz w:val="22"/>
          <w:szCs w:val="22"/>
          <w:lang w:eastAsia="en-US"/>
        </w:rPr>
        <w:t>…………………………….</w:t>
      </w:r>
      <w:r w:rsidR="005F2CC1" w:rsidRPr="007E67EA">
        <w:rPr>
          <w:rFonts w:asciiTheme="minorHAnsi" w:eastAsia="TimesNewRoman" w:hAnsiTheme="minorHAnsi" w:cstheme="minorHAnsi"/>
          <w:sz w:val="22"/>
          <w:szCs w:val="22"/>
          <w:lang w:eastAsia="en-US"/>
        </w:rPr>
        <w:t xml:space="preserve"> </w:t>
      </w:r>
      <w:r w:rsidRPr="007E67EA">
        <w:rPr>
          <w:rFonts w:asciiTheme="minorHAnsi" w:eastAsia="TimesNewRoman" w:hAnsiTheme="minorHAnsi" w:cstheme="minorHAnsi"/>
          <w:sz w:val="22"/>
          <w:szCs w:val="22"/>
          <w:lang w:eastAsia="en-US"/>
        </w:rPr>
        <w:t>.</w:t>
      </w:r>
    </w:p>
    <w:p w:rsidR="00F730D0" w:rsidRPr="007E67EA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asciiTheme="minorHAnsi" w:eastAsia="TimesNewRoman" w:hAnsiTheme="minorHAnsi" w:cstheme="minorHAnsi"/>
          <w:sz w:val="22"/>
          <w:szCs w:val="22"/>
          <w:lang w:eastAsia="en-US"/>
        </w:rPr>
      </w:pPr>
      <w:r w:rsidRPr="007E67EA">
        <w:rPr>
          <w:rFonts w:asciiTheme="minorHAnsi" w:eastAsia="TimesNewRoman" w:hAnsiTheme="minorHAnsi" w:cstheme="minorHAnsi"/>
          <w:sz w:val="22"/>
          <w:szCs w:val="22"/>
          <w:lang w:eastAsia="en-US"/>
        </w:rPr>
        <w:t>Oświadczam, że w cenie oferty zostały uwzględnione wszystkie koszty i składniki niezbędne do zrealizowania zamówienia i Zamawiający nie poniesie żadnych dodatkowych kosztów.</w:t>
      </w:r>
    </w:p>
    <w:p w:rsidR="00F730D0" w:rsidRPr="007E67EA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asciiTheme="minorHAnsi" w:eastAsia="TimesNewRoman" w:hAnsiTheme="minorHAnsi" w:cstheme="minorHAnsi"/>
          <w:sz w:val="22"/>
          <w:szCs w:val="22"/>
          <w:lang w:eastAsia="en-US"/>
        </w:rPr>
      </w:pPr>
      <w:r w:rsidRPr="007E67EA">
        <w:rPr>
          <w:rFonts w:asciiTheme="minorHAnsi" w:eastAsia="TimesNewRoman" w:hAnsiTheme="minorHAnsi" w:cstheme="minorHAnsi"/>
          <w:sz w:val="22"/>
          <w:szCs w:val="22"/>
          <w:lang w:eastAsia="en-US"/>
        </w:rPr>
        <w:t>Oświadczam, że uzyskałem wszelkie niezbędne informacje konieczne do sporządzenia oferty.</w:t>
      </w:r>
    </w:p>
    <w:p w:rsidR="00F730D0" w:rsidRPr="007E67EA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asciiTheme="minorHAnsi" w:eastAsia="TimesNewRoman" w:hAnsiTheme="minorHAnsi" w:cstheme="minorHAnsi"/>
          <w:sz w:val="22"/>
          <w:szCs w:val="22"/>
          <w:lang w:eastAsia="en-US"/>
        </w:rPr>
      </w:pPr>
      <w:r w:rsidRPr="007E67EA">
        <w:rPr>
          <w:rFonts w:asciiTheme="minorHAnsi" w:eastAsia="TimesNewRoman" w:hAnsiTheme="minorHAnsi" w:cstheme="minorHAnsi"/>
          <w:sz w:val="22"/>
          <w:szCs w:val="22"/>
          <w:lang w:eastAsia="en-US"/>
        </w:rPr>
        <w:t>Akceptuję warunki określone przez Zamawiającego w SWZ i nie zgłaszam do nich zastrzeżeń.</w:t>
      </w:r>
    </w:p>
    <w:p w:rsidR="00F730D0" w:rsidRPr="007E67EA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asciiTheme="minorHAnsi" w:eastAsia="TimesNewRoman" w:hAnsiTheme="minorHAnsi" w:cstheme="minorHAnsi"/>
          <w:sz w:val="22"/>
          <w:szCs w:val="22"/>
          <w:lang w:eastAsia="en-US"/>
        </w:rPr>
      </w:pPr>
      <w:r w:rsidRPr="007E67EA">
        <w:rPr>
          <w:rFonts w:asciiTheme="minorHAnsi" w:eastAsia="TimesNewRoman" w:hAnsiTheme="minorHAnsi" w:cstheme="minorHAnsi"/>
          <w:sz w:val="22"/>
          <w:szCs w:val="22"/>
          <w:lang w:eastAsia="en-US"/>
        </w:rPr>
        <w:t>Akceptuję termin płatności wymagany przez Zamawiającego do 30 dni.</w:t>
      </w:r>
    </w:p>
    <w:p w:rsidR="005627B9" w:rsidRPr="007E67EA" w:rsidRDefault="00F730D0" w:rsidP="000C7386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asciiTheme="minorHAnsi" w:eastAsia="TimesNewRoman" w:hAnsiTheme="minorHAnsi" w:cstheme="minorHAnsi"/>
          <w:sz w:val="22"/>
          <w:szCs w:val="22"/>
          <w:lang w:eastAsia="en-US"/>
        </w:rPr>
      </w:pPr>
      <w:r w:rsidRPr="007E67EA">
        <w:rPr>
          <w:rFonts w:asciiTheme="minorHAnsi" w:eastAsia="TimesNewRoman" w:hAnsiTheme="minorHAnsi" w:cstheme="minorHAnsi"/>
          <w:sz w:val="22"/>
          <w:szCs w:val="22"/>
          <w:lang w:eastAsia="en-US"/>
        </w:rPr>
        <w:t xml:space="preserve">W przypadku wyboru naszej oferty zobowiązuję się do podpisania umowy o udzielenie zamówienia publicznego wg akceptowanego przez nas Projektu umowy w terminie określonym przez Zamawiającego, nie później jednak niż przed upływem terminu związania ofertą. </w:t>
      </w:r>
    </w:p>
    <w:p w:rsidR="00F730D0" w:rsidRPr="007E67EA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asciiTheme="minorHAnsi" w:eastAsia="TimesNewRoman" w:hAnsiTheme="minorHAnsi" w:cstheme="minorHAnsi"/>
          <w:sz w:val="22"/>
          <w:szCs w:val="22"/>
          <w:lang w:eastAsia="en-US"/>
        </w:rPr>
      </w:pPr>
      <w:r w:rsidRPr="007E67EA">
        <w:rPr>
          <w:rFonts w:asciiTheme="minorHAnsi" w:eastAsia="TimesNewRoman" w:hAnsiTheme="minorHAnsi" w:cstheme="minorHAnsi"/>
          <w:sz w:val="22"/>
          <w:szCs w:val="22"/>
          <w:lang w:eastAsia="en-US"/>
        </w:rPr>
        <w:t xml:space="preserve"> </w:t>
      </w:r>
      <w:r w:rsidRPr="007E67EA">
        <w:rPr>
          <w:rFonts w:asciiTheme="minorHAnsi" w:hAnsiTheme="minorHAnsi" w:cstheme="minorHAnsi"/>
          <w:b/>
          <w:bCs/>
          <w:sz w:val="22"/>
          <w:szCs w:val="22"/>
        </w:rPr>
        <w:t>Przedmiot zamówienia zamierzamy zrealizować sami/z udziałem podwykonawców*.</w:t>
      </w:r>
      <w:r w:rsidRPr="007E67EA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F730D0" w:rsidRPr="007E67EA" w:rsidRDefault="00F730D0" w:rsidP="00E73476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asciiTheme="minorHAnsi" w:eastAsia="TimesNewRoman" w:hAnsiTheme="minorHAnsi" w:cstheme="minorHAnsi"/>
          <w:sz w:val="22"/>
          <w:szCs w:val="22"/>
          <w:lang w:eastAsia="en-US"/>
        </w:rPr>
      </w:pPr>
      <w:r w:rsidRPr="007E67EA">
        <w:rPr>
          <w:rFonts w:asciiTheme="minorHAnsi" w:hAnsiTheme="minorHAnsi" w:cstheme="minorHAnsi"/>
          <w:bCs/>
          <w:sz w:val="22"/>
          <w:szCs w:val="22"/>
        </w:rPr>
        <w:t>Część zamówienia, której wykonanie zamierzamy powierzyć</w:t>
      </w:r>
      <w:r w:rsidRPr="007E67EA">
        <w:rPr>
          <w:rFonts w:asciiTheme="minorHAnsi" w:hAnsiTheme="minorHAnsi" w:cstheme="minorHAnsi"/>
          <w:sz w:val="22"/>
          <w:szCs w:val="22"/>
        </w:rPr>
        <w:t xml:space="preserve"> podwykonawcy/com obejmuje:</w:t>
      </w:r>
      <w:r w:rsidRPr="007E67EA">
        <w:rPr>
          <w:rFonts w:asciiTheme="minorHAnsi" w:hAnsiTheme="minorHAnsi" w:cstheme="minorHAnsi"/>
          <w:sz w:val="22"/>
          <w:szCs w:val="22"/>
        </w:rPr>
        <w:br/>
        <w:t>_____________________________________________________________</w:t>
      </w:r>
    </w:p>
    <w:p w:rsidR="00F730D0" w:rsidRPr="007E67EA" w:rsidRDefault="00F730D0" w:rsidP="00F730D0">
      <w:pPr>
        <w:numPr>
          <w:ilvl w:val="0"/>
          <w:numId w:val="7"/>
        </w:numPr>
        <w:tabs>
          <w:tab w:val="left" w:pos="426"/>
          <w:tab w:val="left" w:pos="709"/>
        </w:tabs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asciiTheme="minorHAnsi" w:eastAsia="TimesNewRoman" w:hAnsiTheme="minorHAnsi" w:cstheme="minorHAnsi"/>
          <w:sz w:val="22"/>
          <w:szCs w:val="22"/>
          <w:lang w:eastAsia="en-US"/>
        </w:rPr>
      </w:pPr>
      <w:r w:rsidRPr="007E67EA">
        <w:rPr>
          <w:rFonts w:asciiTheme="minorHAnsi" w:eastAsia="TimesNewRoman" w:hAnsiTheme="minorHAnsi" w:cstheme="minorHAnsi"/>
          <w:sz w:val="22"/>
          <w:szCs w:val="22"/>
          <w:lang w:eastAsia="en-US"/>
        </w:rPr>
        <w:t xml:space="preserve"> Zastrzeżenie Wykonawcy:</w:t>
      </w:r>
    </w:p>
    <w:p w:rsidR="00F730D0" w:rsidRPr="007E67EA" w:rsidRDefault="00F730D0" w:rsidP="00F730D0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="TimesNewRoman" w:hAnsiTheme="minorHAnsi" w:cstheme="minorHAnsi"/>
          <w:sz w:val="22"/>
          <w:szCs w:val="22"/>
          <w:lang w:eastAsia="en-US"/>
        </w:rPr>
      </w:pPr>
      <w:r w:rsidRPr="007E67EA">
        <w:rPr>
          <w:rFonts w:asciiTheme="minorHAnsi" w:hAnsiTheme="minorHAnsi" w:cstheme="minorHAnsi"/>
          <w:sz w:val="22"/>
          <w:szCs w:val="22"/>
        </w:rPr>
        <w:t>Niniejsza oferta zawiera na stronach nr od ____ do ____ informacje stanowiące tajemnicę przedsiębiorstwa w rozumieniu przepisów ustawy z dnia 16 kwietnia 1993 r. o zwalczaniu nieuczciwej konkurencji (tekst jednolity Dz. U. z 20</w:t>
      </w:r>
      <w:r w:rsidR="00D14D86" w:rsidRPr="007E67EA">
        <w:rPr>
          <w:rFonts w:asciiTheme="minorHAnsi" w:hAnsiTheme="minorHAnsi" w:cstheme="minorHAnsi"/>
          <w:sz w:val="22"/>
          <w:szCs w:val="22"/>
        </w:rPr>
        <w:t>22</w:t>
      </w:r>
      <w:r w:rsidRPr="007E67EA">
        <w:rPr>
          <w:rFonts w:asciiTheme="minorHAnsi" w:hAnsiTheme="minorHAnsi" w:cstheme="minorHAnsi"/>
          <w:sz w:val="22"/>
          <w:szCs w:val="22"/>
        </w:rPr>
        <w:t xml:space="preserve"> r., poz. </w:t>
      </w:r>
      <w:r w:rsidR="00D14D86" w:rsidRPr="007E67EA">
        <w:rPr>
          <w:rFonts w:asciiTheme="minorHAnsi" w:hAnsiTheme="minorHAnsi" w:cstheme="minorHAnsi"/>
          <w:sz w:val="22"/>
          <w:szCs w:val="22"/>
        </w:rPr>
        <w:t>1233</w:t>
      </w:r>
      <w:r w:rsidRPr="007E67EA">
        <w:rPr>
          <w:rFonts w:asciiTheme="minorHAnsi" w:hAnsiTheme="minorHAnsi" w:cstheme="minorHAnsi"/>
          <w:sz w:val="22"/>
          <w:szCs w:val="22"/>
        </w:rPr>
        <w:t xml:space="preserve">) i nie mogą być udostępniane. Na okoliczność tego wykazuję skuteczność takiego zastrzeżenia w oparciu o przepisy art. 11 ust. 4 </w:t>
      </w:r>
      <w:r w:rsidRPr="007E67EA">
        <w:rPr>
          <w:rFonts w:asciiTheme="minorHAnsi" w:hAnsiTheme="minorHAnsi" w:cstheme="minorHAnsi"/>
          <w:sz w:val="22"/>
          <w:szCs w:val="22"/>
        </w:rPr>
        <w:lastRenderedPageBreak/>
        <w:t>ustawy z dnia 16 kwietnia 1993 r. o zwalczaniu nieuczciwej konkurencji (tekst jednolity Dz. U. z 20</w:t>
      </w:r>
      <w:r w:rsidR="00D14D86" w:rsidRPr="007E67EA">
        <w:rPr>
          <w:rFonts w:asciiTheme="minorHAnsi" w:hAnsiTheme="minorHAnsi" w:cstheme="minorHAnsi"/>
          <w:sz w:val="22"/>
          <w:szCs w:val="22"/>
        </w:rPr>
        <w:t>22</w:t>
      </w:r>
      <w:r w:rsidRPr="007E67EA">
        <w:rPr>
          <w:rFonts w:asciiTheme="minorHAnsi" w:hAnsiTheme="minorHAnsi" w:cstheme="minorHAnsi"/>
          <w:sz w:val="22"/>
          <w:szCs w:val="22"/>
        </w:rPr>
        <w:t xml:space="preserve"> r, poz. </w:t>
      </w:r>
      <w:r w:rsidR="00D14D86" w:rsidRPr="007E67EA">
        <w:rPr>
          <w:rFonts w:asciiTheme="minorHAnsi" w:hAnsiTheme="minorHAnsi" w:cstheme="minorHAnsi"/>
          <w:sz w:val="22"/>
          <w:szCs w:val="22"/>
        </w:rPr>
        <w:t>1233</w:t>
      </w:r>
      <w:r w:rsidRPr="007E67EA">
        <w:rPr>
          <w:rFonts w:asciiTheme="minorHAnsi" w:hAnsiTheme="minorHAnsi" w:cstheme="minorHAnsi"/>
          <w:sz w:val="22"/>
          <w:szCs w:val="22"/>
        </w:rPr>
        <w:t>) w oparciu o następujące uzasadnienie: _____________________________</w:t>
      </w:r>
    </w:p>
    <w:p w:rsidR="00F730D0" w:rsidRPr="007E67EA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426" w:hanging="426"/>
        <w:jc w:val="both"/>
        <w:rPr>
          <w:rFonts w:asciiTheme="minorHAnsi" w:eastAsia="TimesNewRoman" w:hAnsiTheme="minorHAnsi" w:cstheme="minorHAnsi"/>
          <w:sz w:val="22"/>
          <w:szCs w:val="22"/>
          <w:lang w:eastAsia="en-US"/>
        </w:rPr>
      </w:pPr>
      <w:r w:rsidRPr="007E67EA">
        <w:rPr>
          <w:rFonts w:asciiTheme="minorHAnsi" w:hAnsiTheme="minorHAnsi" w:cstheme="minorHAnsi"/>
          <w:sz w:val="22"/>
          <w:szCs w:val="22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7E67E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7E67EA">
        <w:rPr>
          <w:rFonts w:asciiTheme="minorHAnsi" w:hAnsiTheme="minorHAnsi" w:cstheme="minorHAnsi"/>
          <w:sz w:val="22"/>
          <w:szCs w:val="22"/>
        </w:rPr>
        <w:t>, wobec wszystkich osób fizycznych, których dane osobowe zostały przedstawione w celu ubiegania się o udzielenie zamówienia publicznego w niniejszym postępowaniu</w:t>
      </w:r>
      <w:r w:rsidRPr="007E67E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7E67EA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F730D0" w:rsidRPr="007E67EA" w:rsidRDefault="00F730D0" w:rsidP="00F730D0">
      <w:pPr>
        <w:pStyle w:val="Standard"/>
        <w:spacing w:line="276" w:lineRule="auto"/>
        <w:ind w:left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:rsidR="00F730D0" w:rsidRPr="007E67EA" w:rsidRDefault="00F730D0" w:rsidP="00F730D0">
      <w:pPr>
        <w:pStyle w:val="Standard"/>
        <w:spacing w:line="276" w:lineRule="auto"/>
        <w:ind w:left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:rsidR="00F730D0" w:rsidRPr="007E67EA" w:rsidRDefault="00F730D0" w:rsidP="00F730D0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Theme="minorHAnsi" w:eastAsia="TimesNewRoman" w:hAnsiTheme="minorHAnsi" w:cstheme="minorHAnsi"/>
          <w:sz w:val="22"/>
          <w:szCs w:val="22"/>
          <w:lang w:eastAsia="en-US"/>
        </w:rPr>
      </w:pPr>
    </w:p>
    <w:p w:rsidR="00F730D0" w:rsidRPr="007E67EA" w:rsidRDefault="00F730D0" w:rsidP="00F730D0">
      <w:pPr>
        <w:autoSpaceDE w:val="0"/>
        <w:autoSpaceDN w:val="0"/>
        <w:adjustRightInd w:val="0"/>
        <w:spacing w:line="276" w:lineRule="auto"/>
        <w:ind w:left="2832"/>
        <w:jc w:val="both"/>
        <w:rPr>
          <w:rFonts w:asciiTheme="minorHAnsi" w:eastAsia="TimesNewRoman" w:hAnsiTheme="minorHAnsi" w:cstheme="minorHAnsi"/>
          <w:sz w:val="22"/>
          <w:szCs w:val="22"/>
          <w:lang w:eastAsia="en-US"/>
        </w:rPr>
      </w:pPr>
      <w:r w:rsidRPr="007E67EA">
        <w:rPr>
          <w:rFonts w:asciiTheme="minorHAnsi" w:eastAsia="TimesNewRoman" w:hAnsiTheme="minorHAnsi" w:cstheme="minorHAnsi"/>
          <w:sz w:val="22"/>
          <w:szCs w:val="22"/>
          <w:lang w:eastAsia="en-US"/>
        </w:rPr>
        <w:t xml:space="preserve">___________________ _________________________ </w:t>
      </w:r>
    </w:p>
    <w:p w:rsidR="00F730D0" w:rsidRPr="007E67EA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asciiTheme="minorHAnsi" w:eastAsia="TimesNewRoman" w:hAnsiTheme="minorHAnsi" w:cstheme="minorHAnsi"/>
          <w:sz w:val="22"/>
          <w:szCs w:val="22"/>
          <w:lang w:eastAsia="en-US"/>
        </w:rPr>
      </w:pPr>
      <w:r w:rsidRPr="007E67EA">
        <w:rPr>
          <w:rFonts w:asciiTheme="minorHAnsi" w:eastAsia="TimesNewRoman" w:hAnsiTheme="minorHAnsi" w:cstheme="minorHAnsi"/>
          <w:sz w:val="22"/>
          <w:szCs w:val="22"/>
          <w:lang w:eastAsia="en-US"/>
        </w:rPr>
        <w:t>Miejscowość, data (imię i nazwisko)</w:t>
      </w:r>
    </w:p>
    <w:p w:rsidR="00F730D0" w:rsidRPr="007E67EA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asciiTheme="minorHAnsi" w:eastAsia="TimesNewRoman" w:hAnsiTheme="minorHAnsi" w:cstheme="minorHAnsi"/>
          <w:sz w:val="22"/>
          <w:szCs w:val="22"/>
          <w:lang w:eastAsia="en-US"/>
        </w:rPr>
      </w:pPr>
      <w:r w:rsidRPr="007E67EA">
        <w:rPr>
          <w:rFonts w:asciiTheme="minorHAnsi" w:eastAsia="TimesNewRoman" w:hAnsiTheme="minorHAnsi" w:cstheme="minorHAnsi"/>
          <w:sz w:val="22"/>
          <w:szCs w:val="22"/>
          <w:lang w:eastAsia="en-US"/>
        </w:rPr>
        <w:t>podpis uprawnionego przedstawiciela Wykonawcy</w:t>
      </w:r>
    </w:p>
    <w:p w:rsidR="00F730D0" w:rsidRPr="007E67EA" w:rsidRDefault="00F730D0" w:rsidP="00F730D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730D0" w:rsidRPr="007E67EA" w:rsidRDefault="00F730D0" w:rsidP="00F730D0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E67EA">
        <w:rPr>
          <w:rFonts w:asciiTheme="minorHAnsi" w:hAnsiTheme="minorHAnsi" w:cstheme="minorHAnsi"/>
          <w:b/>
          <w:sz w:val="22"/>
          <w:szCs w:val="22"/>
          <w:u w:val="single"/>
        </w:rPr>
        <w:t>Załączniki do oferty:</w:t>
      </w:r>
    </w:p>
    <w:p w:rsidR="00F730D0" w:rsidRPr="007E67EA" w:rsidRDefault="00F730D0" w:rsidP="00F730D0">
      <w:pPr>
        <w:widowControl w:val="0"/>
        <w:suppressAutoHyphens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7E67EA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(dokumenty składane wraz z ofertą)</w:t>
      </w:r>
      <w:r w:rsidRPr="007E67E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F730D0" w:rsidRPr="007E67EA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7E67EA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:rsidR="00F730D0" w:rsidRPr="007E67EA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7E67EA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:rsidR="00F730D0" w:rsidRPr="007E67EA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7E67EA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:rsidR="00F730D0" w:rsidRPr="007E67EA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7E67EA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:rsidR="00F730D0" w:rsidRPr="007E67EA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rFonts w:asciiTheme="minorHAnsi" w:hAnsiTheme="minorHAnsi" w:cstheme="minorHAnsi"/>
          <w:sz w:val="22"/>
          <w:szCs w:val="22"/>
        </w:rPr>
      </w:pPr>
      <w:r w:rsidRPr="007E67EA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:rsidR="00F730D0" w:rsidRPr="007E67EA" w:rsidRDefault="00F730D0" w:rsidP="00F730D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046CE" w:rsidRPr="007E67EA" w:rsidRDefault="00F046CE" w:rsidP="00F730D0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F046CE" w:rsidRPr="007E67EA" w:rsidSect="00581927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E12" w:rsidRDefault="004D4E12" w:rsidP="005005F0">
      <w:pPr>
        <w:spacing w:before="0" w:after="0"/>
      </w:pPr>
      <w:r>
        <w:separator/>
      </w:r>
    </w:p>
  </w:endnote>
  <w:endnote w:type="continuationSeparator" w:id="0">
    <w:p w:rsidR="004D4E12" w:rsidRDefault="004D4E12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E12" w:rsidRDefault="004D4E12" w:rsidP="005005F0">
      <w:pPr>
        <w:spacing w:before="0" w:after="0"/>
      </w:pPr>
      <w:r>
        <w:separator/>
      </w:r>
    </w:p>
  </w:footnote>
  <w:footnote w:type="continuationSeparator" w:id="0">
    <w:p w:rsidR="004D4E12" w:rsidRDefault="004D4E12" w:rsidP="005005F0">
      <w:pPr>
        <w:spacing w:before="0" w:after="0"/>
      </w:pPr>
      <w:r>
        <w:continuationSeparator/>
      </w:r>
    </w:p>
  </w:footnote>
  <w:footnote w:id="1">
    <w:p w:rsidR="00F730D0" w:rsidRPr="00EA69E8" w:rsidRDefault="00F730D0" w:rsidP="00F730D0">
      <w:pPr>
        <w:pStyle w:val="Tekstprzypisudolnego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R</w:t>
      </w:r>
      <w:r w:rsidRPr="00EA69E8">
        <w:rPr>
          <w:rFonts w:ascii="Arial" w:hAnsi="Arial" w:cs="Arial"/>
          <w:sz w:val="16"/>
          <w:szCs w:val="16"/>
        </w:rPr>
        <w:t>ozporządzenie Parlamentu Europejskiego i Rady (UE) 2016/679 z</w:t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F730D0" w:rsidRPr="00EA69E8" w:rsidRDefault="00F730D0" w:rsidP="00F730D0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</w:t>
      </w:r>
      <w:r>
        <w:rPr>
          <w:rFonts w:ascii="Arial" w:hAnsi="Arial" w:cs="Arial"/>
          <w:color w:val="000000"/>
          <w:sz w:val="16"/>
          <w:szCs w:val="16"/>
        </w:rPr>
        <w:t>W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ykonawca </w:t>
      </w:r>
      <w:r w:rsidRPr="00EA69E8">
        <w:rPr>
          <w:rFonts w:ascii="Arial" w:hAnsi="Arial" w:cs="Arial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>
        <w:rPr>
          <w:rFonts w:ascii="Arial" w:hAnsi="Arial" w:cs="Arial"/>
          <w:sz w:val="16"/>
          <w:szCs w:val="16"/>
        </w:rPr>
        <w:t>W</w:t>
      </w:r>
      <w:r w:rsidRPr="00EA69E8">
        <w:rPr>
          <w:rFonts w:ascii="Arial" w:hAnsi="Arial" w:cs="Arial"/>
          <w:sz w:val="16"/>
          <w:szCs w:val="16"/>
        </w:rPr>
        <w:t>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C0B18"/>
    <w:multiLevelType w:val="hybridMultilevel"/>
    <w:tmpl w:val="5F7E0080"/>
    <w:lvl w:ilvl="0" w:tplc="6C1024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7F2AF3FA">
      <w:start w:val="2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51DFA"/>
    <w:multiLevelType w:val="hybridMultilevel"/>
    <w:tmpl w:val="62D88678"/>
    <w:lvl w:ilvl="0" w:tplc="11B4A492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1745727D"/>
    <w:multiLevelType w:val="hybridMultilevel"/>
    <w:tmpl w:val="BB7E8702"/>
    <w:lvl w:ilvl="0" w:tplc="97287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99547EA"/>
    <w:multiLevelType w:val="hybridMultilevel"/>
    <w:tmpl w:val="0908E2C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3F5028A7"/>
    <w:multiLevelType w:val="hybridMultilevel"/>
    <w:tmpl w:val="354C3082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 w15:restartNumberingAfterBreak="0">
    <w:nsid w:val="413314FF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4EF6068F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51904675"/>
    <w:multiLevelType w:val="hybridMultilevel"/>
    <w:tmpl w:val="4252CEC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3E5571"/>
    <w:multiLevelType w:val="hybridMultilevel"/>
    <w:tmpl w:val="17C07D9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401217"/>
    <w:multiLevelType w:val="hybridMultilevel"/>
    <w:tmpl w:val="10FE604C"/>
    <w:lvl w:ilvl="0" w:tplc="DECE2BC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792C7C"/>
    <w:multiLevelType w:val="hybridMultilevel"/>
    <w:tmpl w:val="80ACCB20"/>
    <w:lvl w:ilvl="0" w:tplc="5602035E">
      <w:start w:val="1"/>
      <w:numFmt w:val="upperRoman"/>
      <w:lvlText w:val="%1."/>
      <w:lvlJc w:val="left"/>
      <w:pPr>
        <w:ind w:left="1065" w:hanging="720"/>
      </w:pPr>
      <w:rPr>
        <w:rFonts w:hint="default"/>
        <w:color w:val="365F91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2"/>
  </w:num>
  <w:num w:numId="2">
    <w:abstractNumId w:val="1"/>
  </w:num>
  <w:num w:numId="3">
    <w:abstractNumId w:val="11"/>
  </w:num>
  <w:num w:numId="4">
    <w:abstractNumId w:val="4"/>
  </w:num>
  <w:num w:numId="5">
    <w:abstractNumId w:val="13"/>
  </w:num>
  <w:num w:numId="6">
    <w:abstractNumId w:val="2"/>
  </w:num>
  <w:num w:numId="7">
    <w:abstractNumId w:val="3"/>
  </w:num>
  <w:num w:numId="8">
    <w:abstractNumId w:val="5"/>
  </w:num>
  <w:num w:numId="9">
    <w:abstractNumId w:val="7"/>
  </w:num>
  <w:num w:numId="10">
    <w:abstractNumId w:val="6"/>
  </w:num>
  <w:num w:numId="11">
    <w:abstractNumId w:val="10"/>
  </w:num>
  <w:num w:numId="12">
    <w:abstractNumId w:val="9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415"/>
    <w:rsid w:val="00003E09"/>
    <w:rsid w:val="00017D1E"/>
    <w:rsid w:val="00022F37"/>
    <w:rsid w:val="00031FCB"/>
    <w:rsid w:val="00033701"/>
    <w:rsid w:val="00035EA9"/>
    <w:rsid w:val="000605B4"/>
    <w:rsid w:val="000A2A1A"/>
    <w:rsid w:val="000A36F5"/>
    <w:rsid w:val="000C7386"/>
    <w:rsid w:val="00101F55"/>
    <w:rsid w:val="00107924"/>
    <w:rsid w:val="0011407E"/>
    <w:rsid w:val="00127F0C"/>
    <w:rsid w:val="00173DA2"/>
    <w:rsid w:val="001D6AAB"/>
    <w:rsid w:val="001D7CCF"/>
    <w:rsid w:val="001E1778"/>
    <w:rsid w:val="00213DFF"/>
    <w:rsid w:val="002369AE"/>
    <w:rsid w:val="002448A8"/>
    <w:rsid w:val="002453CE"/>
    <w:rsid w:val="00267ACE"/>
    <w:rsid w:val="00277C3A"/>
    <w:rsid w:val="00287FDF"/>
    <w:rsid w:val="002B2427"/>
    <w:rsid w:val="002C422A"/>
    <w:rsid w:val="00301277"/>
    <w:rsid w:val="003369B3"/>
    <w:rsid w:val="00336C87"/>
    <w:rsid w:val="00347318"/>
    <w:rsid w:val="003640E8"/>
    <w:rsid w:val="003678BB"/>
    <w:rsid w:val="00377F6E"/>
    <w:rsid w:val="003A2FC5"/>
    <w:rsid w:val="003A54C9"/>
    <w:rsid w:val="00414584"/>
    <w:rsid w:val="00416832"/>
    <w:rsid w:val="004238E9"/>
    <w:rsid w:val="00423C42"/>
    <w:rsid w:val="00460A55"/>
    <w:rsid w:val="004924FE"/>
    <w:rsid w:val="00493FB9"/>
    <w:rsid w:val="00495F4A"/>
    <w:rsid w:val="00495F86"/>
    <w:rsid w:val="00496F37"/>
    <w:rsid w:val="00497080"/>
    <w:rsid w:val="004A1B63"/>
    <w:rsid w:val="004D4E12"/>
    <w:rsid w:val="005005F0"/>
    <w:rsid w:val="00534225"/>
    <w:rsid w:val="005627B9"/>
    <w:rsid w:val="00571C58"/>
    <w:rsid w:val="00581927"/>
    <w:rsid w:val="005939E2"/>
    <w:rsid w:val="005C2733"/>
    <w:rsid w:val="005F2CC1"/>
    <w:rsid w:val="006135B4"/>
    <w:rsid w:val="00667791"/>
    <w:rsid w:val="00681B28"/>
    <w:rsid w:val="00684204"/>
    <w:rsid w:val="00697C1C"/>
    <w:rsid w:val="006C4BFC"/>
    <w:rsid w:val="006E4DAC"/>
    <w:rsid w:val="006F572E"/>
    <w:rsid w:val="00731564"/>
    <w:rsid w:val="00763D23"/>
    <w:rsid w:val="0076441D"/>
    <w:rsid w:val="00795633"/>
    <w:rsid w:val="007A3337"/>
    <w:rsid w:val="007B1F1C"/>
    <w:rsid w:val="007B2082"/>
    <w:rsid w:val="007B46ED"/>
    <w:rsid w:val="007E67EA"/>
    <w:rsid w:val="007F4948"/>
    <w:rsid w:val="00800A1D"/>
    <w:rsid w:val="00895367"/>
    <w:rsid w:val="008B45F4"/>
    <w:rsid w:val="008D4277"/>
    <w:rsid w:val="008F1F9A"/>
    <w:rsid w:val="00917435"/>
    <w:rsid w:val="00961FAA"/>
    <w:rsid w:val="00977F2C"/>
    <w:rsid w:val="00994B08"/>
    <w:rsid w:val="009A2564"/>
    <w:rsid w:val="009B0F6E"/>
    <w:rsid w:val="00A02ECD"/>
    <w:rsid w:val="00A16073"/>
    <w:rsid w:val="00A330BB"/>
    <w:rsid w:val="00A55B94"/>
    <w:rsid w:val="00A60786"/>
    <w:rsid w:val="00A87F05"/>
    <w:rsid w:val="00A97863"/>
    <w:rsid w:val="00AB1C7E"/>
    <w:rsid w:val="00AD16CF"/>
    <w:rsid w:val="00AD343A"/>
    <w:rsid w:val="00AD562C"/>
    <w:rsid w:val="00AE2B93"/>
    <w:rsid w:val="00B01415"/>
    <w:rsid w:val="00B21CA7"/>
    <w:rsid w:val="00B2596B"/>
    <w:rsid w:val="00B319B6"/>
    <w:rsid w:val="00B40EFF"/>
    <w:rsid w:val="00B62494"/>
    <w:rsid w:val="00B64293"/>
    <w:rsid w:val="00BA01CF"/>
    <w:rsid w:val="00BB4260"/>
    <w:rsid w:val="00BC3928"/>
    <w:rsid w:val="00BC3D38"/>
    <w:rsid w:val="00BE3936"/>
    <w:rsid w:val="00BF3735"/>
    <w:rsid w:val="00BF3E5D"/>
    <w:rsid w:val="00BF4F83"/>
    <w:rsid w:val="00C11678"/>
    <w:rsid w:val="00C21107"/>
    <w:rsid w:val="00C25526"/>
    <w:rsid w:val="00C2584F"/>
    <w:rsid w:val="00C4495C"/>
    <w:rsid w:val="00C54266"/>
    <w:rsid w:val="00C917C1"/>
    <w:rsid w:val="00C97352"/>
    <w:rsid w:val="00CC392A"/>
    <w:rsid w:val="00CD09E8"/>
    <w:rsid w:val="00CD12C1"/>
    <w:rsid w:val="00CD5399"/>
    <w:rsid w:val="00D0228C"/>
    <w:rsid w:val="00D14D86"/>
    <w:rsid w:val="00D50CD7"/>
    <w:rsid w:val="00D742B2"/>
    <w:rsid w:val="00D76F73"/>
    <w:rsid w:val="00DC165C"/>
    <w:rsid w:val="00DC33E8"/>
    <w:rsid w:val="00DE0A5D"/>
    <w:rsid w:val="00E25E77"/>
    <w:rsid w:val="00E73476"/>
    <w:rsid w:val="00E81B50"/>
    <w:rsid w:val="00E830FA"/>
    <w:rsid w:val="00E83611"/>
    <w:rsid w:val="00E9376A"/>
    <w:rsid w:val="00E95338"/>
    <w:rsid w:val="00EB1633"/>
    <w:rsid w:val="00EF05D6"/>
    <w:rsid w:val="00EF5A0A"/>
    <w:rsid w:val="00F00C2E"/>
    <w:rsid w:val="00F046CE"/>
    <w:rsid w:val="00F51476"/>
    <w:rsid w:val="00F61D1C"/>
    <w:rsid w:val="00F67026"/>
    <w:rsid w:val="00F730D0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A390E7-0BEC-4FEF-960A-401D86F9E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paragraph" w:styleId="Bezodstpw">
    <w:name w:val="No Spacing"/>
    <w:uiPriority w:val="1"/>
    <w:qFormat/>
    <w:rsid w:val="00581927"/>
    <w:pPr>
      <w:spacing w:after="0" w:line="240" w:lineRule="auto"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267ACE"/>
    <w:rPr>
      <w:rFonts w:ascii="Arial" w:eastAsia="Times New Roman" w:hAnsi="Arial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7E67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5282F-2749-4841-ABF5-511029EDF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722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Marcin Modrzewski</cp:lastModifiedBy>
  <cp:revision>5</cp:revision>
  <cp:lastPrinted>2024-04-04T06:11:00Z</cp:lastPrinted>
  <dcterms:created xsi:type="dcterms:W3CDTF">2024-08-22T13:23:00Z</dcterms:created>
  <dcterms:modified xsi:type="dcterms:W3CDTF">2024-09-05T11:52:00Z</dcterms:modified>
</cp:coreProperties>
</file>