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11DA8D" w14:textId="176685D3" w:rsidR="00EA0EA4" w:rsidRPr="001A1359" w:rsidRDefault="00EA0EA4" w:rsidP="002C213C">
      <w:pPr>
        <w:spacing w:line="276" w:lineRule="auto"/>
        <w:jc w:val="right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B0701D">
        <w:rPr>
          <w:rFonts w:ascii="Cambria" w:hAnsi="Cambria"/>
          <w:b/>
          <w:bCs/>
        </w:rPr>
        <w:t>9</w:t>
      </w:r>
      <w:r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629F89FA" w14:textId="17390F49" w:rsidR="00B52199" w:rsidRDefault="00B52199" w:rsidP="002C213C">
      <w:pPr>
        <w:pStyle w:val="redniasiatka21"/>
        <w:spacing w:line="276" w:lineRule="auto"/>
        <w:ind w:left="0" w:firstLine="0"/>
        <w:jc w:val="right"/>
        <w:rPr>
          <w:rFonts w:ascii="Cambria" w:hAnsi="Cambria"/>
          <w:b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>Znak postępowania</w:t>
      </w:r>
      <w:r w:rsidRPr="009057DC">
        <w:rPr>
          <w:rFonts w:ascii="Cambria" w:hAnsi="Cambria"/>
          <w:b/>
          <w:sz w:val="24"/>
          <w:szCs w:val="24"/>
        </w:rPr>
        <w:t>:</w:t>
      </w:r>
      <w:r w:rsidR="00033F27">
        <w:rPr>
          <w:rFonts w:ascii="Cambria" w:hAnsi="Cambria"/>
          <w:b/>
          <w:sz w:val="24"/>
          <w:szCs w:val="24"/>
        </w:rPr>
        <w:t xml:space="preserve"> </w:t>
      </w:r>
      <w:r w:rsidR="00A55648">
        <w:rPr>
          <w:rFonts w:ascii="Cambria" w:hAnsi="Cambria"/>
          <w:b/>
          <w:sz w:val="24"/>
          <w:szCs w:val="24"/>
        </w:rPr>
        <w:t xml:space="preserve">  </w:t>
      </w:r>
      <w:r w:rsidR="006D5E7D">
        <w:rPr>
          <w:rFonts w:ascii="Cambria" w:hAnsi="Cambria"/>
          <w:b/>
          <w:sz w:val="24"/>
          <w:szCs w:val="24"/>
        </w:rPr>
        <w:t>6</w:t>
      </w:r>
      <w:r w:rsidR="00B9329D">
        <w:rPr>
          <w:rFonts w:ascii="Cambria" w:hAnsi="Cambria"/>
          <w:b/>
          <w:sz w:val="24"/>
          <w:szCs w:val="24"/>
        </w:rPr>
        <w:t xml:space="preserve"> </w:t>
      </w:r>
      <w:r w:rsidR="009057DC" w:rsidRPr="009057DC">
        <w:rPr>
          <w:rFonts w:ascii="Cambria" w:hAnsi="Cambria"/>
          <w:b/>
          <w:sz w:val="24"/>
          <w:szCs w:val="24"/>
        </w:rPr>
        <w:t>/</w:t>
      </w:r>
      <w:r w:rsidRPr="00EC7781">
        <w:rPr>
          <w:rFonts w:ascii="Cambria" w:hAnsi="Cambria"/>
          <w:b/>
          <w:sz w:val="24"/>
          <w:szCs w:val="24"/>
        </w:rPr>
        <w:t>ZP</w:t>
      </w:r>
      <w:r w:rsidR="009057DC">
        <w:rPr>
          <w:rFonts w:ascii="Cambria" w:hAnsi="Cambria"/>
          <w:b/>
          <w:sz w:val="24"/>
          <w:szCs w:val="24"/>
        </w:rPr>
        <w:t>/</w:t>
      </w:r>
      <w:r w:rsidR="00F63A95">
        <w:rPr>
          <w:rFonts w:ascii="Cambria" w:hAnsi="Cambria"/>
          <w:b/>
          <w:sz w:val="24"/>
          <w:szCs w:val="24"/>
        </w:rPr>
        <w:t>D</w:t>
      </w:r>
      <w:r w:rsidR="009057DC">
        <w:rPr>
          <w:rFonts w:ascii="Cambria" w:hAnsi="Cambria"/>
          <w:b/>
          <w:sz w:val="24"/>
          <w:szCs w:val="24"/>
        </w:rPr>
        <w:t>/</w:t>
      </w:r>
      <w:r w:rsidR="002C213C">
        <w:rPr>
          <w:rFonts w:ascii="Cambria" w:hAnsi="Cambria"/>
          <w:b/>
          <w:sz w:val="24"/>
          <w:szCs w:val="24"/>
        </w:rPr>
        <w:t>202</w:t>
      </w:r>
      <w:r w:rsidR="00316CC1">
        <w:rPr>
          <w:rFonts w:ascii="Cambria" w:hAnsi="Cambria"/>
          <w:b/>
          <w:sz w:val="24"/>
          <w:szCs w:val="24"/>
        </w:rPr>
        <w:t>4</w:t>
      </w:r>
    </w:p>
    <w:p w14:paraId="5C72BA79" w14:textId="77777777" w:rsidR="00F63A95" w:rsidRPr="00F63A95" w:rsidRDefault="00F63A95" w:rsidP="00F63A95">
      <w:pPr>
        <w:pStyle w:val="Default"/>
        <w:rPr>
          <w:rFonts w:cs="Times New Roman"/>
          <w:b/>
          <w:bCs/>
          <w:color w:val="auto"/>
        </w:rPr>
      </w:pPr>
      <w:r w:rsidRPr="00F63A95">
        <w:rPr>
          <w:rFonts w:cs="Times New Roman"/>
          <w:b/>
          <w:bCs/>
          <w:color w:val="auto"/>
        </w:rPr>
        <w:t>Zamawiający :</w:t>
      </w:r>
    </w:p>
    <w:p w14:paraId="1DFABDF3" w14:textId="77777777" w:rsidR="00F63A95" w:rsidRPr="00316CC1" w:rsidRDefault="00F63A95" w:rsidP="00F63A95">
      <w:pPr>
        <w:rPr>
          <w:rFonts w:ascii="Cambria" w:hAnsi="Cambria"/>
          <w:b/>
          <w:bCs/>
          <w:sz w:val="20"/>
          <w:szCs w:val="20"/>
        </w:rPr>
      </w:pPr>
      <w:r w:rsidRPr="00316CC1">
        <w:rPr>
          <w:rFonts w:ascii="Cambria" w:hAnsi="Cambria"/>
          <w:b/>
          <w:bCs/>
          <w:sz w:val="20"/>
          <w:szCs w:val="20"/>
        </w:rPr>
        <w:t>Centrum  Rehabilitacji Rolników Kasy Rolniczego Ubezpieczenia Społecznego</w:t>
      </w:r>
    </w:p>
    <w:p w14:paraId="3755C508" w14:textId="77777777" w:rsidR="00F63A95" w:rsidRPr="00316CC1" w:rsidRDefault="00F63A95" w:rsidP="00F63A95">
      <w:pPr>
        <w:rPr>
          <w:rFonts w:ascii="Cambria" w:hAnsi="Cambria"/>
          <w:sz w:val="20"/>
          <w:szCs w:val="20"/>
        </w:rPr>
      </w:pPr>
      <w:r w:rsidRPr="00316CC1">
        <w:rPr>
          <w:rFonts w:ascii="Cambria" w:hAnsi="Cambria"/>
          <w:sz w:val="20"/>
          <w:szCs w:val="20"/>
        </w:rPr>
        <w:t>38-440 Iwonicz-Zdrój, ul. Ks. Jana Rąba 22</w:t>
      </w:r>
    </w:p>
    <w:p w14:paraId="429593ED" w14:textId="7445C830" w:rsidR="00F63A95" w:rsidRPr="00316CC1" w:rsidRDefault="00F63A95" w:rsidP="00F63A95">
      <w:pPr>
        <w:ind w:left="1134" w:hanging="1134"/>
        <w:rPr>
          <w:rFonts w:ascii="Cambria" w:hAnsi="Cambria"/>
          <w:sz w:val="20"/>
          <w:szCs w:val="20"/>
        </w:rPr>
      </w:pPr>
      <w:r w:rsidRPr="00316CC1">
        <w:rPr>
          <w:rFonts w:ascii="Cambria" w:hAnsi="Cambria"/>
          <w:sz w:val="20"/>
          <w:szCs w:val="20"/>
        </w:rPr>
        <w:t>NIP: 684 10 03 649,  REGON:  370016916,</w:t>
      </w:r>
    </w:p>
    <w:p w14:paraId="08859F86" w14:textId="77777777" w:rsidR="00F63A95" w:rsidRPr="00316CC1" w:rsidRDefault="00F63A95" w:rsidP="00F63A95">
      <w:pPr>
        <w:autoSpaceDE w:val="0"/>
        <w:autoSpaceDN w:val="0"/>
        <w:adjustRightInd w:val="0"/>
        <w:rPr>
          <w:rFonts w:ascii="Cambria" w:hAnsi="Cambria"/>
          <w:sz w:val="20"/>
          <w:szCs w:val="20"/>
        </w:rPr>
      </w:pPr>
      <w:r w:rsidRPr="00316CC1">
        <w:rPr>
          <w:rFonts w:ascii="Cambria" w:hAnsi="Cambria"/>
          <w:sz w:val="20"/>
          <w:szCs w:val="20"/>
        </w:rPr>
        <w:t xml:space="preserve">e-mail: </w:t>
      </w:r>
      <w:r w:rsidRPr="00316CC1">
        <w:rPr>
          <w:rFonts w:ascii="Cambria" w:hAnsi="Cambria"/>
          <w:b/>
          <w:bCs/>
          <w:sz w:val="20"/>
          <w:szCs w:val="20"/>
        </w:rPr>
        <w:t xml:space="preserve">przetargi@crriwonicz.pl </w:t>
      </w:r>
    </w:p>
    <w:p w14:paraId="63D2BC63" w14:textId="005EA3FC" w:rsidR="00F63A95" w:rsidRPr="00B0701D" w:rsidRDefault="00F63A95" w:rsidP="00F63A95">
      <w:pPr>
        <w:spacing w:line="276" w:lineRule="auto"/>
        <w:jc w:val="center"/>
        <w:rPr>
          <w:rFonts w:ascii="Cambria" w:hAnsi="Cambria"/>
          <w:b/>
          <w:bCs/>
          <w:sz w:val="32"/>
          <w:szCs w:val="32"/>
        </w:rPr>
      </w:pPr>
      <w:r w:rsidRPr="00B0701D">
        <w:rPr>
          <w:rFonts w:ascii="Cambria" w:hAnsi="Cambria"/>
          <w:b/>
          <w:bCs/>
          <w:sz w:val="32"/>
          <w:szCs w:val="32"/>
        </w:rPr>
        <w:t xml:space="preserve">Oświadczenie </w:t>
      </w:r>
    </w:p>
    <w:p w14:paraId="72854203" w14:textId="77777777" w:rsidR="00B0701D" w:rsidRPr="00B0701D" w:rsidRDefault="00B0701D" w:rsidP="00B0701D">
      <w:pPr>
        <w:jc w:val="center"/>
        <w:rPr>
          <w:rFonts w:ascii="Cambria" w:hAnsi="Cambria"/>
          <w:b/>
        </w:rPr>
      </w:pPr>
      <w:r w:rsidRPr="00B0701D">
        <w:rPr>
          <w:rFonts w:ascii="Cambria" w:hAnsi="Cambria"/>
          <w:b/>
        </w:rPr>
        <w:t>o przynależności / braku przynależności do tej samej grupy kapitałowej</w:t>
      </w:r>
    </w:p>
    <w:p w14:paraId="6B4E9106" w14:textId="54892943" w:rsidR="001B0E19" w:rsidRPr="00B0701D" w:rsidRDefault="001B0E19" w:rsidP="00E75C77">
      <w:pPr>
        <w:spacing w:line="276" w:lineRule="auto"/>
        <w:rPr>
          <w:rFonts w:ascii="Cambria" w:hAnsi="Cambria"/>
          <w:b/>
        </w:rPr>
      </w:pPr>
    </w:p>
    <w:p w14:paraId="187DFC45" w14:textId="27E084AC" w:rsidR="00E75C77" w:rsidRPr="00B0701D" w:rsidRDefault="00E75C77" w:rsidP="00E75C77">
      <w:pPr>
        <w:spacing w:line="276" w:lineRule="auto"/>
        <w:rPr>
          <w:rFonts w:ascii="Cambria" w:hAnsi="Cambria"/>
          <w:b/>
        </w:rPr>
      </w:pPr>
      <w:r w:rsidRPr="00B0701D">
        <w:rPr>
          <w:rFonts w:ascii="Cambria" w:hAnsi="Cambria"/>
          <w:b/>
        </w:rPr>
        <w:t>PODMIOT W IMIENIU KTÓREGO SKŁADANE JEST OŚWIADCZENIE</w:t>
      </w:r>
      <w:r w:rsidRPr="00B0701D">
        <w:rPr>
          <w:rStyle w:val="Odwoanieprzypisudolnego"/>
          <w:rFonts w:ascii="Cambria" w:hAnsi="Cambria"/>
          <w:b/>
        </w:rPr>
        <w:footnoteReference w:id="1"/>
      </w:r>
      <w:r w:rsidRPr="00B0701D">
        <w:rPr>
          <w:rFonts w:ascii="Cambria" w:hAnsi="Cambria"/>
          <w:b/>
        </w:rPr>
        <w:t>:</w:t>
      </w:r>
    </w:p>
    <w:p w14:paraId="3443AF02" w14:textId="77777777" w:rsidR="00E75C77" w:rsidRPr="00B0701D" w:rsidRDefault="007F62AA" w:rsidP="00E75C77">
      <w:pPr>
        <w:spacing w:line="276" w:lineRule="auto"/>
        <w:rPr>
          <w:rFonts w:ascii="Cambria" w:hAnsi="Cambria"/>
          <w:b/>
          <w:u w:val="single"/>
        </w:rPr>
      </w:pPr>
      <w:ins w:id="0" w:author="Krzysztof Puchacz" w:date="2021-02-07T08:04:00Z">
        <w:r>
          <w:rPr>
            <w:rFonts w:ascii="Cambria" w:hAnsi="Cambria"/>
            <w:b/>
            <w:noProof/>
            <w:u w:val="single"/>
          </w:rPr>
          <w:pict w14:anchorId="1016D145">
            <v:rect id="_x0000_s1029" alt="" style="position:absolute;margin-left:6.55pt;margin-top:16.25pt;width:15.6pt;height:14.4pt;z-index:251655168;mso-wrap-edited:f;mso-width-percent:0;mso-height-percent:0;mso-width-percent:0;mso-height-percent:0"/>
          </w:pict>
        </w:r>
      </w:ins>
    </w:p>
    <w:p w14:paraId="239DA9F2" w14:textId="77777777" w:rsidR="00E75C77" w:rsidRPr="00B0701D" w:rsidRDefault="00E75C77" w:rsidP="00E75C77">
      <w:pPr>
        <w:spacing w:line="276" w:lineRule="auto"/>
        <w:rPr>
          <w:rFonts w:ascii="Cambria" w:hAnsi="Cambria"/>
          <w:bCs/>
        </w:rPr>
      </w:pPr>
      <w:r w:rsidRPr="00B0701D">
        <w:rPr>
          <w:rFonts w:ascii="Cambria" w:hAnsi="Cambria"/>
          <w:b/>
        </w:rPr>
        <w:t xml:space="preserve"> </w:t>
      </w:r>
      <w:r w:rsidRPr="00B0701D">
        <w:rPr>
          <w:rFonts w:ascii="Cambria" w:hAnsi="Cambria"/>
          <w:b/>
        </w:rPr>
        <w:tab/>
      </w:r>
      <w:r w:rsidRPr="00B0701D">
        <w:rPr>
          <w:rFonts w:ascii="Cambria" w:hAnsi="Cambria"/>
          <w:bCs/>
        </w:rPr>
        <w:t>Wykonawca, w tym wykonawca wspólnie ubiegający się o udzielenie zamówienia</w:t>
      </w:r>
    </w:p>
    <w:p w14:paraId="728D6C4F" w14:textId="77777777" w:rsidR="00E75C77" w:rsidRPr="00B0701D" w:rsidRDefault="007F62AA" w:rsidP="00E75C77">
      <w:pPr>
        <w:spacing w:line="276" w:lineRule="auto"/>
        <w:rPr>
          <w:rFonts w:ascii="Cambria" w:hAnsi="Cambria"/>
          <w:b/>
          <w:u w:val="single"/>
        </w:rPr>
      </w:pPr>
      <w:ins w:id="1" w:author="Krzysztof Puchacz" w:date="2021-02-07T08:04:00Z">
        <w:r>
          <w:rPr>
            <w:rFonts w:ascii="Cambria" w:hAnsi="Cambria"/>
            <w:b/>
            <w:noProof/>
            <w:u w:val="single"/>
          </w:rPr>
          <w:pict w14:anchorId="4A555D16">
            <v:rect id="_x0000_s1028" alt="" style="position:absolute;margin-left:6.55pt;margin-top:13.3pt;width:15.6pt;height:14.4pt;z-index:251656192;mso-wrap-edited:f;mso-width-percent:0;mso-height-percent:0;mso-width-percent:0;mso-height-percent:0"/>
          </w:pict>
        </w:r>
      </w:ins>
    </w:p>
    <w:p w14:paraId="36810E85" w14:textId="77777777" w:rsidR="00E75C77" w:rsidRPr="00B0701D" w:rsidRDefault="00E75C77" w:rsidP="00E75C77">
      <w:pPr>
        <w:spacing w:line="276" w:lineRule="auto"/>
        <w:ind w:firstLine="708"/>
        <w:rPr>
          <w:rFonts w:ascii="Cambria" w:hAnsi="Cambria"/>
          <w:bCs/>
        </w:rPr>
      </w:pPr>
      <w:r w:rsidRPr="00B0701D">
        <w:rPr>
          <w:rFonts w:ascii="Cambria" w:hAnsi="Cambria"/>
          <w:bCs/>
        </w:rPr>
        <w:t xml:space="preserve">Podmiot udostępniający zasoby </w:t>
      </w:r>
    </w:p>
    <w:p w14:paraId="37A25751" w14:textId="77777777" w:rsidR="00465F8A" w:rsidRDefault="00465F8A" w:rsidP="00EA0EA4">
      <w:pPr>
        <w:spacing w:line="276" w:lineRule="auto"/>
        <w:ind w:right="4244"/>
        <w:rPr>
          <w:rFonts w:ascii="Cambria" w:hAnsi="Cambria"/>
        </w:rPr>
      </w:pPr>
    </w:p>
    <w:p w14:paraId="39AB8DFE" w14:textId="188EC182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60BA6693" w14:textId="49AD18FD" w:rsidR="00EA0EA4" w:rsidRPr="001A1359" w:rsidRDefault="00EA0EA4" w:rsidP="001D2CAD">
      <w:pPr>
        <w:spacing w:line="276" w:lineRule="auto"/>
        <w:rPr>
          <w:rFonts w:ascii="Cambria" w:hAnsi="Cambria"/>
        </w:rPr>
      </w:pPr>
      <w:r w:rsidRPr="001A1359">
        <w:rPr>
          <w:rFonts w:ascii="Cambria" w:hAnsi="Cambria"/>
          <w:u w:val="single"/>
        </w:rPr>
        <w:t>reprezentowany przez:</w:t>
      </w:r>
      <w:r w:rsidR="001D2CAD">
        <w:rPr>
          <w:rFonts w:ascii="Cambria" w:hAnsi="Cambria"/>
          <w:u w:val="single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</w:t>
      </w:r>
      <w:r w:rsidR="00316CC1">
        <w:rPr>
          <w:rFonts w:ascii="Cambria" w:hAnsi="Cambria"/>
        </w:rPr>
        <w:t>…………………</w:t>
      </w:r>
      <w:r w:rsidRPr="001A1359">
        <w:rPr>
          <w:rFonts w:ascii="Cambria" w:hAnsi="Cambria"/>
        </w:rPr>
        <w:t>……</w:t>
      </w:r>
    </w:p>
    <w:p w14:paraId="7996D871" w14:textId="77777777" w:rsidR="006D5E7D" w:rsidRDefault="001D2CAD" w:rsidP="006D5E7D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                                          </w:t>
      </w:r>
      <w:r w:rsidR="00EA0EA4" w:rsidRPr="001A1359">
        <w:rPr>
          <w:rFonts w:ascii="Cambria" w:hAnsi="Cambria"/>
          <w:i/>
        </w:rPr>
        <w:t xml:space="preserve"> (imię, nazwisko, stanowisko/podstawa do reprezentacji)</w:t>
      </w:r>
    </w:p>
    <w:p w14:paraId="5B696888" w14:textId="4DB9CF3F" w:rsidR="00F63A95" w:rsidRPr="00B0701D" w:rsidRDefault="00D0793C" w:rsidP="006D5E7D">
      <w:pPr>
        <w:spacing w:line="276" w:lineRule="auto"/>
        <w:jc w:val="both"/>
        <w:rPr>
          <w:rFonts w:ascii="Cambria" w:eastAsia="Tahoma" w:hAnsi="Cambria"/>
          <w:b/>
          <w:lang w:eastAsia="zh-CN"/>
        </w:rPr>
      </w:pPr>
      <w:r w:rsidRPr="001D2CAD">
        <w:rPr>
          <w:rFonts w:ascii="Cambria" w:hAnsi="Cambria"/>
          <w:b/>
        </w:rPr>
        <w:t xml:space="preserve">Na potrzeby postępowania o udzielenie zamówienia publicznego </w:t>
      </w:r>
      <w:r w:rsidR="00F63A95" w:rsidRPr="001D2CAD">
        <w:rPr>
          <w:rFonts w:ascii="Cambria" w:hAnsi="Cambria"/>
          <w:b/>
        </w:rPr>
        <w:t xml:space="preserve"> </w:t>
      </w:r>
      <w:r w:rsidR="00B52199" w:rsidRPr="001D2CAD">
        <w:rPr>
          <w:rFonts w:ascii="Cambria" w:hAnsi="Cambria"/>
          <w:b/>
        </w:rPr>
        <w:t>pn.</w:t>
      </w:r>
      <w:r w:rsidR="006D5E7D">
        <w:rPr>
          <w:rFonts w:ascii="Cambria" w:hAnsi="Cambria"/>
          <w:b/>
        </w:rPr>
        <w:t xml:space="preserve"> </w:t>
      </w:r>
      <w:r w:rsidR="006D5E7D">
        <w:rPr>
          <w:rFonts w:ascii="Cambria" w:hAnsi="Cambria" w:cs="Arial"/>
          <w:b/>
          <w:iCs/>
        </w:rPr>
        <w:t>„Modernizacja gabinetów lekarskich</w:t>
      </w:r>
      <w:r w:rsidR="007F62AA">
        <w:rPr>
          <w:rFonts w:ascii="Cambria" w:hAnsi="Cambria" w:cs="Arial"/>
          <w:b/>
          <w:iCs/>
        </w:rPr>
        <w:t xml:space="preserve"> (w trybie zaprojektuj-zbuduj)</w:t>
      </w:r>
      <w:r w:rsidR="006D5E7D">
        <w:rPr>
          <w:rFonts w:ascii="Cambria" w:hAnsi="Cambria" w:cs="Arial"/>
          <w:b/>
          <w:iCs/>
        </w:rPr>
        <w:t xml:space="preserve">”   </w:t>
      </w:r>
      <w:r w:rsidR="00B0701D" w:rsidRPr="00B0701D">
        <w:rPr>
          <w:rFonts w:ascii="Cambria" w:eastAsia="Tahoma" w:hAnsi="Cambria"/>
          <w:b/>
          <w:lang w:eastAsia="zh-CN"/>
        </w:rPr>
        <w:t xml:space="preserve">oświadczam , że </w:t>
      </w:r>
      <w:r w:rsidR="001D2CAD">
        <w:rPr>
          <w:rFonts w:ascii="Cambria" w:eastAsia="Tahoma" w:hAnsi="Cambria"/>
          <w:b/>
          <w:lang w:eastAsia="zh-CN"/>
        </w:rPr>
        <w:t xml:space="preserve">: </w:t>
      </w:r>
      <w:bookmarkStart w:id="2" w:name="_GoBack"/>
      <w:bookmarkEnd w:id="2"/>
    </w:p>
    <w:p w14:paraId="6FCF3899" w14:textId="77777777" w:rsidR="00B0701D" w:rsidRPr="00B0701D" w:rsidRDefault="00B0701D" w:rsidP="00B0701D">
      <w:pPr>
        <w:pStyle w:val="Standarduser"/>
        <w:tabs>
          <w:tab w:val="left" w:pos="852"/>
        </w:tabs>
        <w:suppressAutoHyphens w:val="0"/>
        <w:ind w:left="0" w:hanging="284"/>
        <w:rPr>
          <w:rFonts w:ascii="Cambria" w:hAnsi="Cambria" w:cs="Times New Roman"/>
        </w:rPr>
      </w:pPr>
      <w:r w:rsidRPr="00B0701D">
        <w:rPr>
          <w:rFonts w:ascii="Times New Roman" w:hAnsi="Times New Roman" w:cs="Times New Roman"/>
          <w:bCs/>
          <w:sz w:val="48"/>
          <w:szCs w:val="48"/>
        </w:rPr>
        <w:t>□</w:t>
      </w:r>
      <w:r w:rsidRPr="00B0701D">
        <w:rPr>
          <w:rFonts w:ascii="Cambria" w:hAnsi="Cambria" w:cs="Times New Roman"/>
          <w:bCs/>
        </w:rPr>
        <w:t>*</w:t>
      </w:r>
      <w:r w:rsidRPr="00B0701D">
        <w:rPr>
          <w:rFonts w:ascii="Cambria" w:hAnsi="Cambria" w:cs="Times New Roman"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nie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należę</w:t>
      </w:r>
      <w:proofErr w:type="spellEnd"/>
      <w:r w:rsidRPr="00B0701D">
        <w:rPr>
          <w:rFonts w:ascii="Cambria" w:hAnsi="Cambria" w:cs="Times New Roman"/>
          <w:b/>
        </w:rPr>
        <w:t xml:space="preserve"> do </w:t>
      </w:r>
      <w:proofErr w:type="spellStart"/>
      <w:r w:rsidRPr="00B0701D">
        <w:rPr>
          <w:rFonts w:ascii="Cambria" w:hAnsi="Cambria" w:cs="Times New Roman"/>
          <w:b/>
        </w:rPr>
        <w:t>tej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samej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grupy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kapitałowej</w:t>
      </w:r>
      <w:proofErr w:type="spellEnd"/>
      <w:r w:rsidRPr="00B0701D">
        <w:rPr>
          <w:rFonts w:ascii="Cambria" w:hAnsi="Cambria" w:cs="Times New Roman"/>
        </w:rPr>
        <w:t xml:space="preserve"> w </w:t>
      </w:r>
      <w:proofErr w:type="spellStart"/>
      <w:r w:rsidRPr="00B0701D">
        <w:rPr>
          <w:rFonts w:ascii="Cambria" w:hAnsi="Cambria" w:cs="Times New Roman"/>
        </w:rPr>
        <w:t>rozumieniu</w:t>
      </w:r>
      <w:proofErr w:type="spellEnd"/>
      <w:r w:rsidRPr="00B0701D">
        <w:rPr>
          <w:rFonts w:ascii="Cambria" w:hAnsi="Cambria" w:cs="Times New Roman"/>
        </w:rPr>
        <w:t xml:space="preserve"> </w:t>
      </w:r>
      <w:proofErr w:type="spellStart"/>
      <w:r w:rsidRPr="00B0701D">
        <w:rPr>
          <w:rFonts w:ascii="Cambria" w:hAnsi="Cambria" w:cs="Times New Roman"/>
        </w:rPr>
        <w:t>ustawy</w:t>
      </w:r>
      <w:proofErr w:type="spellEnd"/>
      <w:r w:rsidRPr="00B0701D">
        <w:rPr>
          <w:rFonts w:ascii="Cambria" w:hAnsi="Cambria" w:cs="Times New Roman"/>
        </w:rPr>
        <w:t xml:space="preserve"> z dnia 16 </w:t>
      </w:r>
      <w:proofErr w:type="spellStart"/>
      <w:r w:rsidRPr="00B0701D">
        <w:rPr>
          <w:rFonts w:ascii="Cambria" w:hAnsi="Cambria" w:cs="Times New Roman"/>
        </w:rPr>
        <w:t>lutego</w:t>
      </w:r>
      <w:proofErr w:type="spellEnd"/>
      <w:r w:rsidRPr="00B0701D">
        <w:rPr>
          <w:rFonts w:ascii="Cambria" w:hAnsi="Cambria" w:cs="Times New Roman"/>
        </w:rPr>
        <w:t xml:space="preserve"> 2007r. o </w:t>
      </w:r>
      <w:proofErr w:type="spellStart"/>
      <w:r w:rsidRPr="00B0701D">
        <w:rPr>
          <w:rFonts w:ascii="Cambria" w:hAnsi="Cambria" w:cs="Times New Roman"/>
        </w:rPr>
        <w:t>ochronie</w:t>
      </w:r>
      <w:proofErr w:type="spellEnd"/>
      <w:r w:rsidRPr="00B0701D">
        <w:rPr>
          <w:rFonts w:ascii="Cambria" w:hAnsi="Cambria" w:cs="Times New Roman"/>
        </w:rPr>
        <w:t xml:space="preserve"> </w:t>
      </w:r>
      <w:proofErr w:type="spellStart"/>
      <w:r w:rsidRPr="00B0701D">
        <w:rPr>
          <w:rFonts w:ascii="Cambria" w:hAnsi="Cambria" w:cs="Times New Roman"/>
        </w:rPr>
        <w:t>konkurencji</w:t>
      </w:r>
      <w:proofErr w:type="spellEnd"/>
      <w:r w:rsidRPr="00B0701D">
        <w:rPr>
          <w:rFonts w:ascii="Cambria" w:hAnsi="Cambria" w:cs="Times New Roman"/>
        </w:rPr>
        <w:t xml:space="preserve"> i </w:t>
      </w:r>
      <w:proofErr w:type="spellStart"/>
      <w:r w:rsidRPr="00B0701D">
        <w:rPr>
          <w:rFonts w:ascii="Cambria" w:hAnsi="Cambria" w:cs="Times New Roman"/>
        </w:rPr>
        <w:t>konsumentów</w:t>
      </w:r>
      <w:proofErr w:type="spellEnd"/>
      <w:r w:rsidRPr="00B0701D">
        <w:rPr>
          <w:rFonts w:ascii="Cambria" w:hAnsi="Cambria" w:cs="Times New Roman"/>
        </w:rPr>
        <w:t xml:space="preserve">, o </w:t>
      </w:r>
      <w:proofErr w:type="spellStart"/>
      <w:r w:rsidRPr="00B0701D">
        <w:rPr>
          <w:rFonts w:ascii="Cambria" w:hAnsi="Cambria" w:cs="Times New Roman"/>
        </w:rPr>
        <w:t>której</w:t>
      </w:r>
      <w:proofErr w:type="spellEnd"/>
      <w:r w:rsidRPr="00B0701D">
        <w:rPr>
          <w:rFonts w:ascii="Cambria" w:hAnsi="Cambria" w:cs="Times New Roman"/>
        </w:rPr>
        <w:t xml:space="preserve"> </w:t>
      </w:r>
      <w:proofErr w:type="spellStart"/>
      <w:r w:rsidRPr="00B0701D">
        <w:rPr>
          <w:rFonts w:ascii="Cambria" w:hAnsi="Cambria" w:cs="Times New Roman"/>
        </w:rPr>
        <w:t>mowa</w:t>
      </w:r>
      <w:proofErr w:type="spellEnd"/>
      <w:r w:rsidRPr="00B0701D">
        <w:rPr>
          <w:rFonts w:ascii="Cambria" w:hAnsi="Cambria" w:cs="Times New Roman"/>
        </w:rPr>
        <w:t xml:space="preserve"> w art. 108 </w:t>
      </w:r>
      <w:proofErr w:type="spellStart"/>
      <w:r w:rsidRPr="00B0701D">
        <w:rPr>
          <w:rFonts w:ascii="Cambria" w:hAnsi="Cambria" w:cs="Times New Roman"/>
        </w:rPr>
        <w:t>ust</w:t>
      </w:r>
      <w:proofErr w:type="spellEnd"/>
      <w:r w:rsidRPr="00B0701D">
        <w:rPr>
          <w:rFonts w:ascii="Cambria" w:hAnsi="Cambria" w:cs="Times New Roman"/>
        </w:rPr>
        <w:t xml:space="preserve">. 1 </w:t>
      </w:r>
      <w:proofErr w:type="spellStart"/>
      <w:r w:rsidRPr="00B0701D">
        <w:rPr>
          <w:rFonts w:ascii="Cambria" w:hAnsi="Cambria" w:cs="Times New Roman"/>
        </w:rPr>
        <w:t>pkt</w:t>
      </w:r>
      <w:proofErr w:type="spellEnd"/>
      <w:r w:rsidRPr="00B0701D">
        <w:rPr>
          <w:rFonts w:ascii="Cambria" w:hAnsi="Cambria" w:cs="Times New Roman"/>
        </w:rPr>
        <w:t xml:space="preserve"> 5 </w:t>
      </w:r>
      <w:proofErr w:type="spellStart"/>
      <w:r w:rsidRPr="00B0701D">
        <w:rPr>
          <w:rFonts w:ascii="Cambria" w:hAnsi="Cambria" w:cs="Times New Roman"/>
        </w:rPr>
        <w:t>ustawy</w:t>
      </w:r>
      <w:proofErr w:type="spellEnd"/>
      <w:r w:rsidRPr="00B0701D">
        <w:rPr>
          <w:rFonts w:ascii="Cambria" w:hAnsi="Cambria" w:cs="Times New Roman"/>
        </w:rPr>
        <w:t xml:space="preserve"> </w:t>
      </w:r>
      <w:proofErr w:type="spellStart"/>
      <w:r w:rsidRPr="00B0701D">
        <w:rPr>
          <w:rFonts w:ascii="Cambria" w:hAnsi="Cambria" w:cs="Times New Roman"/>
        </w:rPr>
        <w:t>Pzp</w:t>
      </w:r>
      <w:proofErr w:type="spellEnd"/>
      <w:r w:rsidRPr="00B0701D">
        <w:rPr>
          <w:rFonts w:ascii="Cambria" w:hAnsi="Cambria" w:cs="Times New Roman"/>
        </w:rPr>
        <w:t xml:space="preserve"> z </w:t>
      </w:r>
      <w:proofErr w:type="spellStart"/>
      <w:r w:rsidRPr="00B0701D">
        <w:rPr>
          <w:rFonts w:ascii="Cambria" w:hAnsi="Cambria" w:cs="Times New Roman"/>
        </w:rPr>
        <w:t>innym</w:t>
      </w:r>
      <w:proofErr w:type="spellEnd"/>
      <w:r w:rsidRPr="00B0701D">
        <w:rPr>
          <w:rFonts w:ascii="Cambria" w:hAnsi="Cambria" w:cs="Times New Roman"/>
        </w:rPr>
        <w:t xml:space="preserve"> </w:t>
      </w:r>
      <w:proofErr w:type="spellStart"/>
      <w:r w:rsidRPr="00B0701D">
        <w:rPr>
          <w:rFonts w:ascii="Cambria" w:hAnsi="Cambria" w:cs="Times New Roman"/>
        </w:rPr>
        <w:t>wykonawcą</w:t>
      </w:r>
      <w:proofErr w:type="spellEnd"/>
      <w:r w:rsidRPr="00B0701D">
        <w:rPr>
          <w:rFonts w:ascii="Cambria" w:hAnsi="Cambria" w:cs="Times New Roman"/>
        </w:rPr>
        <w:t>/</w:t>
      </w:r>
      <w:proofErr w:type="spellStart"/>
      <w:r w:rsidRPr="00B0701D">
        <w:rPr>
          <w:rFonts w:ascii="Cambria" w:hAnsi="Cambria" w:cs="Times New Roman"/>
        </w:rPr>
        <w:t>ami</w:t>
      </w:r>
      <w:proofErr w:type="spellEnd"/>
      <w:r w:rsidRPr="00B0701D">
        <w:rPr>
          <w:rFonts w:ascii="Cambria" w:hAnsi="Cambria" w:cs="Times New Roman"/>
        </w:rPr>
        <w:t xml:space="preserve">, </w:t>
      </w:r>
      <w:proofErr w:type="spellStart"/>
      <w:r w:rsidRPr="00B0701D">
        <w:rPr>
          <w:rFonts w:ascii="Cambria" w:hAnsi="Cambria" w:cs="Times New Roman"/>
        </w:rPr>
        <w:t>który</w:t>
      </w:r>
      <w:proofErr w:type="spellEnd"/>
      <w:r w:rsidRPr="00B0701D">
        <w:rPr>
          <w:rFonts w:ascii="Cambria" w:hAnsi="Cambria" w:cs="Times New Roman"/>
        </w:rPr>
        <w:t xml:space="preserve"> </w:t>
      </w:r>
      <w:proofErr w:type="spellStart"/>
      <w:r w:rsidRPr="00B0701D">
        <w:rPr>
          <w:rFonts w:ascii="Cambria" w:hAnsi="Cambria" w:cs="Times New Roman"/>
        </w:rPr>
        <w:t>złożył</w:t>
      </w:r>
      <w:proofErr w:type="spellEnd"/>
      <w:r w:rsidRPr="00B0701D">
        <w:rPr>
          <w:rFonts w:ascii="Cambria" w:hAnsi="Cambria" w:cs="Times New Roman"/>
        </w:rPr>
        <w:t xml:space="preserve"> </w:t>
      </w:r>
      <w:proofErr w:type="spellStart"/>
      <w:r w:rsidRPr="00B0701D">
        <w:rPr>
          <w:rFonts w:ascii="Cambria" w:hAnsi="Cambria" w:cs="Times New Roman"/>
        </w:rPr>
        <w:t>odrębna</w:t>
      </w:r>
      <w:proofErr w:type="spellEnd"/>
      <w:r w:rsidRPr="00B0701D">
        <w:rPr>
          <w:rFonts w:ascii="Cambria" w:hAnsi="Cambria" w:cs="Times New Roman"/>
        </w:rPr>
        <w:t xml:space="preserve"> </w:t>
      </w:r>
      <w:proofErr w:type="spellStart"/>
      <w:r w:rsidRPr="00B0701D">
        <w:rPr>
          <w:rFonts w:ascii="Cambria" w:hAnsi="Cambria" w:cs="Times New Roman"/>
        </w:rPr>
        <w:t>ofertę</w:t>
      </w:r>
      <w:proofErr w:type="spellEnd"/>
      <w:r w:rsidRPr="00B0701D">
        <w:rPr>
          <w:rFonts w:ascii="Cambria" w:hAnsi="Cambria" w:cs="Times New Roman"/>
        </w:rPr>
        <w:t xml:space="preserve"> </w:t>
      </w:r>
    </w:p>
    <w:p w14:paraId="7BBB2FAD" w14:textId="77777777" w:rsidR="00B0701D" w:rsidRPr="00B0701D" w:rsidRDefault="00B0701D" w:rsidP="00B0701D">
      <w:pPr>
        <w:pStyle w:val="Standarduser"/>
        <w:tabs>
          <w:tab w:val="left" w:pos="852"/>
        </w:tabs>
        <w:suppressAutoHyphens w:val="0"/>
        <w:ind w:left="0" w:hanging="284"/>
        <w:rPr>
          <w:rFonts w:ascii="Cambria" w:hAnsi="Cambria" w:cs="Times New Roman"/>
        </w:rPr>
      </w:pPr>
      <w:r w:rsidRPr="00B0701D">
        <w:rPr>
          <w:rFonts w:ascii="Times New Roman" w:hAnsi="Times New Roman" w:cs="Times New Roman"/>
          <w:bCs/>
          <w:sz w:val="48"/>
          <w:szCs w:val="48"/>
        </w:rPr>
        <w:t>□</w:t>
      </w:r>
      <w:r w:rsidRPr="00B0701D">
        <w:rPr>
          <w:rFonts w:ascii="Cambria" w:hAnsi="Cambria" w:cs="Times New Roman"/>
          <w:bCs/>
        </w:rPr>
        <w:t>*</w:t>
      </w:r>
      <w:r w:rsidRPr="00B0701D">
        <w:rPr>
          <w:rFonts w:ascii="Cambria" w:hAnsi="Cambria" w:cs="Times New Roman"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należę</w:t>
      </w:r>
      <w:proofErr w:type="spellEnd"/>
      <w:r w:rsidRPr="00B0701D">
        <w:rPr>
          <w:rFonts w:ascii="Cambria" w:hAnsi="Cambria" w:cs="Times New Roman"/>
          <w:b/>
        </w:rPr>
        <w:t xml:space="preserve"> do </w:t>
      </w:r>
      <w:proofErr w:type="spellStart"/>
      <w:r w:rsidRPr="00B0701D">
        <w:rPr>
          <w:rFonts w:ascii="Cambria" w:hAnsi="Cambria" w:cs="Times New Roman"/>
          <w:b/>
        </w:rPr>
        <w:t>tej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samej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grupy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kapitałowej</w:t>
      </w:r>
      <w:proofErr w:type="spellEnd"/>
      <w:r w:rsidRPr="00B0701D">
        <w:rPr>
          <w:rFonts w:ascii="Cambria" w:hAnsi="Cambria" w:cs="Times New Roman"/>
          <w:b/>
        </w:rPr>
        <w:t xml:space="preserve"> z </w:t>
      </w:r>
      <w:proofErr w:type="spellStart"/>
      <w:r w:rsidRPr="00B0701D">
        <w:rPr>
          <w:rFonts w:ascii="Cambria" w:hAnsi="Cambria" w:cs="Times New Roman"/>
          <w:b/>
        </w:rPr>
        <w:t>wykonawcą</w:t>
      </w:r>
      <w:proofErr w:type="spellEnd"/>
      <w:r w:rsidRPr="00B0701D">
        <w:rPr>
          <w:rFonts w:ascii="Cambria" w:hAnsi="Cambria" w:cs="Times New Roman"/>
          <w:b/>
        </w:rPr>
        <w:t xml:space="preserve">/ </w:t>
      </w:r>
      <w:proofErr w:type="spellStart"/>
      <w:r w:rsidRPr="00B0701D">
        <w:rPr>
          <w:rFonts w:ascii="Cambria" w:hAnsi="Cambria" w:cs="Times New Roman"/>
          <w:b/>
        </w:rPr>
        <w:t>ami</w:t>
      </w:r>
      <w:proofErr w:type="spellEnd"/>
      <w:r w:rsidRPr="00B0701D">
        <w:rPr>
          <w:rFonts w:ascii="Cambria" w:hAnsi="Cambria" w:cs="Times New Roman"/>
          <w:b/>
        </w:rPr>
        <w:t xml:space="preserve">, </w:t>
      </w:r>
      <w:proofErr w:type="spellStart"/>
      <w:r w:rsidRPr="00B0701D">
        <w:rPr>
          <w:rFonts w:ascii="Cambria" w:hAnsi="Cambria" w:cs="Times New Roman"/>
          <w:b/>
        </w:rPr>
        <w:t>którzy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złożyli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odrębne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oferty</w:t>
      </w:r>
      <w:proofErr w:type="spellEnd"/>
      <w:r w:rsidRPr="00B0701D">
        <w:rPr>
          <w:rFonts w:ascii="Cambria" w:hAnsi="Cambria" w:cs="Times New Roman"/>
          <w:b/>
        </w:rPr>
        <w:t xml:space="preserve"> w </w:t>
      </w:r>
      <w:proofErr w:type="spellStart"/>
      <w:r w:rsidRPr="00B0701D">
        <w:rPr>
          <w:rFonts w:ascii="Cambria" w:hAnsi="Cambria" w:cs="Times New Roman"/>
          <w:b/>
        </w:rPr>
        <w:t>niniejszym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postępowaniu</w:t>
      </w:r>
      <w:proofErr w:type="spellEnd"/>
      <w:r w:rsidRPr="00B0701D">
        <w:rPr>
          <w:rFonts w:ascii="Cambria" w:hAnsi="Cambria" w:cs="Times New Roman"/>
        </w:rPr>
        <w:t xml:space="preserve"> w </w:t>
      </w:r>
      <w:proofErr w:type="spellStart"/>
      <w:r w:rsidRPr="00B0701D">
        <w:rPr>
          <w:rFonts w:ascii="Cambria" w:hAnsi="Cambria" w:cs="Times New Roman"/>
        </w:rPr>
        <w:t>rozumieniu</w:t>
      </w:r>
      <w:proofErr w:type="spellEnd"/>
      <w:r w:rsidRPr="00B0701D">
        <w:rPr>
          <w:rFonts w:ascii="Cambria" w:hAnsi="Cambria" w:cs="Times New Roman"/>
        </w:rPr>
        <w:t xml:space="preserve"> </w:t>
      </w:r>
      <w:proofErr w:type="spellStart"/>
      <w:r w:rsidRPr="00B0701D">
        <w:rPr>
          <w:rFonts w:ascii="Cambria" w:hAnsi="Cambria" w:cs="Times New Roman"/>
        </w:rPr>
        <w:t>ustawy</w:t>
      </w:r>
      <w:proofErr w:type="spellEnd"/>
      <w:r w:rsidRPr="00B0701D">
        <w:rPr>
          <w:rFonts w:ascii="Cambria" w:hAnsi="Cambria" w:cs="Times New Roman"/>
        </w:rPr>
        <w:t xml:space="preserve"> z dnia 16 </w:t>
      </w:r>
      <w:proofErr w:type="spellStart"/>
      <w:r w:rsidRPr="00B0701D">
        <w:rPr>
          <w:rFonts w:ascii="Cambria" w:hAnsi="Cambria" w:cs="Times New Roman"/>
        </w:rPr>
        <w:t>lutego</w:t>
      </w:r>
      <w:proofErr w:type="spellEnd"/>
      <w:r w:rsidRPr="00B0701D">
        <w:rPr>
          <w:rFonts w:ascii="Cambria" w:hAnsi="Cambria" w:cs="Times New Roman"/>
        </w:rPr>
        <w:t xml:space="preserve"> 2007 r. o </w:t>
      </w:r>
      <w:proofErr w:type="spellStart"/>
      <w:r w:rsidRPr="00B0701D">
        <w:rPr>
          <w:rFonts w:ascii="Cambria" w:hAnsi="Cambria" w:cs="Times New Roman"/>
        </w:rPr>
        <w:t>ochronie</w:t>
      </w:r>
      <w:proofErr w:type="spellEnd"/>
      <w:r w:rsidRPr="00B0701D">
        <w:rPr>
          <w:rFonts w:ascii="Cambria" w:hAnsi="Cambria" w:cs="Times New Roman"/>
        </w:rPr>
        <w:t xml:space="preserve"> </w:t>
      </w:r>
      <w:proofErr w:type="spellStart"/>
      <w:r w:rsidRPr="00B0701D">
        <w:rPr>
          <w:rFonts w:ascii="Cambria" w:hAnsi="Cambria" w:cs="Times New Roman"/>
        </w:rPr>
        <w:t>konkurencji</w:t>
      </w:r>
      <w:proofErr w:type="spellEnd"/>
      <w:r w:rsidRPr="00B0701D">
        <w:rPr>
          <w:rFonts w:ascii="Cambria" w:hAnsi="Cambria" w:cs="Times New Roman"/>
        </w:rPr>
        <w:t xml:space="preserve"> i </w:t>
      </w:r>
      <w:proofErr w:type="spellStart"/>
      <w:r w:rsidRPr="00B0701D">
        <w:rPr>
          <w:rFonts w:ascii="Cambria" w:hAnsi="Cambria" w:cs="Times New Roman"/>
        </w:rPr>
        <w:t>konsumentów</w:t>
      </w:r>
      <w:proofErr w:type="spellEnd"/>
      <w:r w:rsidRPr="00B0701D">
        <w:rPr>
          <w:rFonts w:ascii="Cambria" w:hAnsi="Cambria" w:cs="Times New Roman"/>
        </w:rPr>
        <w:t>,</w:t>
      </w:r>
      <w:r w:rsidRPr="00B0701D">
        <w:rPr>
          <w:rFonts w:ascii="Cambria" w:hAnsi="Cambria" w:cs="Times New Roman"/>
          <w:i/>
        </w:rPr>
        <w:t>(</w:t>
      </w:r>
      <w:proofErr w:type="spellStart"/>
      <w:r w:rsidRPr="00B0701D">
        <w:rPr>
          <w:rFonts w:ascii="Cambria" w:hAnsi="Cambria" w:cs="Times New Roman"/>
          <w:i/>
        </w:rPr>
        <w:t>należy</w:t>
      </w:r>
      <w:proofErr w:type="spellEnd"/>
      <w:r w:rsidRPr="00B0701D">
        <w:rPr>
          <w:rFonts w:ascii="Cambria" w:hAnsi="Cambria" w:cs="Times New Roman"/>
          <w:i/>
        </w:rPr>
        <w:t xml:space="preserve"> </w:t>
      </w:r>
      <w:proofErr w:type="spellStart"/>
      <w:r w:rsidRPr="00B0701D">
        <w:rPr>
          <w:rFonts w:ascii="Cambria" w:hAnsi="Cambria" w:cs="Times New Roman"/>
          <w:i/>
        </w:rPr>
        <w:t>wskazać</w:t>
      </w:r>
      <w:proofErr w:type="spellEnd"/>
      <w:r w:rsidRPr="00B0701D">
        <w:rPr>
          <w:rFonts w:ascii="Cambria" w:hAnsi="Cambria" w:cs="Times New Roman"/>
          <w:i/>
        </w:rPr>
        <w:t xml:space="preserve">, co </w:t>
      </w:r>
      <w:proofErr w:type="spellStart"/>
      <w:r w:rsidRPr="00B0701D">
        <w:rPr>
          <w:rFonts w:ascii="Cambria" w:hAnsi="Cambria" w:cs="Times New Roman"/>
          <w:i/>
        </w:rPr>
        <w:t>najmniej</w:t>
      </w:r>
      <w:proofErr w:type="spellEnd"/>
      <w:r w:rsidRPr="00B0701D">
        <w:rPr>
          <w:rFonts w:ascii="Cambria" w:hAnsi="Cambria" w:cs="Times New Roman"/>
          <w:i/>
        </w:rPr>
        <w:t xml:space="preserve"> </w:t>
      </w:r>
      <w:proofErr w:type="spellStart"/>
      <w:r w:rsidRPr="00B0701D">
        <w:rPr>
          <w:rFonts w:ascii="Cambria" w:hAnsi="Cambria" w:cs="Times New Roman"/>
          <w:i/>
        </w:rPr>
        <w:t>nazwę</w:t>
      </w:r>
      <w:proofErr w:type="spellEnd"/>
      <w:r w:rsidRPr="00B0701D">
        <w:rPr>
          <w:rFonts w:ascii="Cambria" w:hAnsi="Cambria" w:cs="Times New Roman"/>
          <w:i/>
        </w:rPr>
        <w:t xml:space="preserve"> i </w:t>
      </w:r>
      <w:proofErr w:type="spellStart"/>
      <w:r w:rsidRPr="00B0701D">
        <w:rPr>
          <w:rFonts w:ascii="Cambria" w:hAnsi="Cambria" w:cs="Times New Roman"/>
          <w:i/>
        </w:rPr>
        <w:t>adres</w:t>
      </w:r>
      <w:proofErr w:type="spellEnd"/>
      <w:r w:rsidRPr="00B0701D">
        <w:rPr>
          <w:rFonts w:ascii="Cambria" w:hAnsi="Cambria" w:cs="Times New Roman"/>
          <w:i/>
        </w:rPr>
        <w:t xml:space="preserve"> </w:t>
      </w:r>
      <w:proofErr w:type="spellStart"/>
      <w:r w:rsidRPr="00B0701D">
        <w:rPr>
          <w:rFonts w:ascii="Cambria" w:hAnsi="Cambria" w:cs="Times New Roman"/>
          <w:i/>
        </w:rPr>
        <w:t>siedziby</w:t>
      </w:r>
      <w:proofErr w:type="spellEnd"/>
      <w:r w:rsidRPr="00B0701D">
        <w:rPr>
          <w:rFonts w:ascii="Cambria" w:hAnsi="Cambria" w:cs="Times New Roman"/>
          <w:i/>
        </w:rPr>
        <w:t xml:space="preserve"> </w:t>
      </w:r>
      <w:proofErr w:type="spellStart"/>
      <w:r w:rsidRPr="00B0701D">
        <w:rPr>
          <w:rFonts w:ascii="Cambria" w:hAnsi="Cambria" w:cs="Times New Roman"/>
          <w:i/>
        </w:rPr>
        <w:t>podmiotów</w:t>
      </w:r>
      <w:proofErr w:type="spellEnd"/>
      <w:r w:rsidRPr="00B0701D">
        <w:rPr>
          <w:rFonts w:ascii="Cambria" w:hAnsi="Cambria" w:cs="Times New Roman"/>
          <w:i/>
        </w:rPr>
        <w:t xml:space="preserve"> </w:t>
      </w:r>
      <w:proofErr w:type="spellStart"/>
      <w:r w:rsidRPr="00B0701D">
        <w:rPr>
          <w:rFonts w:ascii="Cambria" w:hAnsi="Cambria" w:cs="Times New Roman"/>
          <w:i/>
        </w:rPr>
        <w:t>należących</w:t>
      </w:r>
      <w:proofErr w:type="spellEnd"/>
      <w:r w:rsidRPr="00B0701D">
        <w:rPr>
          <w:rFonts w:ascii="Cambria" w:hAnsi="Cambria" w:cs="Times New Roman"/>
          <w:i/>
        </w:rPr>
        <w:t xml:space="preserve"> do </w:t>
      </w:r>
      <w:proofErr w:type="spellStart"/>
      <w:r w:rsidRPr="00B0701D">
        <w:rPr>
          <w:rFonts w:ascii="Cambria" w:hAnsi="Cambria" w:cs="Times New Roman"/>
          <w:i/>
        </w:rPr>
        <w:t>tej</w:t>
      </w:r>
      <w:proofErr w:type="spellEnd"/>
      <w:r w:rsidRPr="00B0701D">
        <w:rPr>
          <w:rFonts w:ascii="Cambria" w:hAnsi="Cambria" w:cs="Times New Roman"/>
          <w:i/>
        </w:rPr>
        <w:t xml:space="preserve"> </w:t>
      </w:r>
      <w:proofErr w:type="spellStart"/>
      <w:r w:rsidRPr="00B0701D">
        <w:rPr>
          <w:rFonts w:ascii="Cambria" w:hAnsi="Cambria" w:cs="Times New Roman"/>
          <w:i/>
        </w:rPr>
        <w:t>samej</w:t>
      </w:r>
      <w:proofErr w:type="spellEnd"/>
      <w:r w:rsidRPr="00B0701D">
        <w:rPr>
          <w:rFonts w:ascii="Cambria" w:hAnsi="Cambria" w:cs="Times New Roman"/>
          <w:i/>
        </w:rPr>
        <w:t xml:space="preserve"> </w:t>
      </w:r>
      <w:proofErr w:type="spellStart"/>
      <w:r w:rsidRPr="00B0701D">
        <w:rPr>
          <w:rFonts w:ascii="Cambria" w:hAnsi="Cambria" w:cs="Times New Roman"/>
          <w:i/>
        </w:rPr>
        <w:t>grupy</w:t>
      </w:r>
      <w:proofErr w:type="spellEnd"/>
      <w:r w:rsidRPr="00B0701D">
        <w:rPr>
          <w:rFonts w:ascii="Cambria" w:hAnsi="Cambria" w:cs="Times New Roman"/>
          <w:i/>
        </w:rPr>
        <w:t xml:space="preserve"> </w:t>
      </w:r>
      <w:proofErr w:type="spellStart"/>
      <w:r w:rsidRPr="00B0701D">
        <w:rPr>
          <w:rFonts w:ascii="Cambria" w:hAnsi="Cambria" w:cs="Times New Roman"/>
          <w:i/>
        </w:rPr>
        <w:t>kapitałowej</w:t>
      </w:r>
      <w:proofErr w:type="spellEnd"/>
      <w:r w:rsidRPr="00B0701D">
        <w:rPr>
          <w:rFonts w:ascii="Cambria" w:hAnsi="Cambria" w:cs="Times New Roman"/>
          <w:i/>
        </w:rPr>
        <w:t>)</w:t>
      </w:r>
      <w:r w:rsidRPr="00B0701D">
        <w:rPr>
          <w:rFonts w:ascii="Cambria" w:hAnsi="Cambria" w:cs="Times New Roman"/>
        </w:rPr>
        <w:t>:</w:t>
      </w:r>
    </w:p>
    <w:p w14:paraId="572107D7" w14:textId="77777777" w:rsidR="00B0701D" w:rsidRPr="00B0701D" w:rsidRDefault="00B0701D" w:rsidP="00B0701D">
      <w:pPr>
        <w:pStyle w:val="Standarduser"/>
        <w:suppressAutoHyphens w:val="0"/>
        <w:ind w:left="0" w:firstLine="0"/>
        <w:rPr>
          <w:rFonts w:ascii="Cambria" w:hAnsi="Cambria" w:cs="Times New Roman"/>
        </w:rPr>
      </w:pPr>
      <w:r w:rsidRPr="00B0701D">
        <w:rPr>
          <w:rFonts w:ascii="Cambria" w:hAnsi="Cambria" w:cs="Times New Roman"/>
        </w:rPr>
        <w:t>1) ……………………………………………………………………..</w:t>
      </w:r>
    </w:p>
    <w:p w14:paraId="2936B705" w14:textId="77777777" w:rsidR="00B0701D" w:rsidRPr="00B0701D" w:rsidRDefault="00B0701D" w:rsidP="00B0701D">
      <w:pPr>
        <w:pStyle w:val="Standarduser"/>
        <w:suppressAutoHyphens w:val="0"/>
        <w:ind w:left="0" w:firstLine="0"/>
        <w:rPr>
          <w:rFonts w:ascii="Cambria" w:hAnsi="Cambria" w:cs="Times New Roman"/>
        </w:rPr>
      </w:pPr>
      <w:r w:rsidRPr="00B0701D">
        <w:rPr>
          <w:rFonts w:ascii="Cambria" w:hAnsi="Cambria" w:cs="Times New Roman"/>
        </w:rPr>
        <w:t>2) …………………………………………………………………….</w:t>
      </w:r>
    </w:p>
    <w:p w14:paraId="7E0E62E3" w14:textId="47F578C4" w:rsidR="00B0701D" w:rsidRPr="00B0701D" w:rsidRDefault="00B0701D" w:rsidP="00B0701D">
      <w:pPr>
        <w:pStyle w:val="Standarduser"/>
        <w:suppressAutoHyphens w:val="0"/>
        <w:ind w:left="-142" w:firstLine="0"/>
        <w:rPr>
          <w:rFonts w:ascii="Cambria" w:hAnsi="Cambria" w:cs="Times New Roman"/>
        </w:rPr>
      </w:pPr>
      <w:proofErr w:type="spellStart"/>
      <w:r w:rsidRPr="00B0701D">
        <w:rPr>
          <w:rFonts w:ascii="Cambria" w:hAnsi="Cambria" w:cs="Times New Roman"/>
          <w:b/>
        </w:rPr>
        <w:t>Jednocześnie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wraz</w:t>
      </w:r>
      <w:proofErr w:type="spellEnd"/>
      <w:r w:rsidRPr="00B0701D">
        <w:rPr>
          <w:rFonts w:ascii="Cambria" w:hAnsi="Cambria" w:cs="Times New Roman"/>
          <w:b/>
        </w:rPr>
        <w:t xml:space="preserve"> z </w:t>
      </w:r>
      <w:proofErr w:type="spellStart"/>
      <w:r w:rsidRPr="00B0701D">
        <w:rPr>
          <w:rFonts w:ascii="Cambria" w:hAnsi="Cambria" w:cs="Times New Roman"/>
          <w:b/>
        </w:rPr>
        <w:t>oświadczeniem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składam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dokumenty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lub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informacje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potwierdzające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przygotowanie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oferty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niezależnie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od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innego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wykonawcy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należącego</w:t>
      </w:r>
      <w:proofErr w:type="spellEnd"/>
      <w:r w:rsidRPr="00B0701D">
        <w:rPr>
          <w:rFonts w:ascii="Cambria" w:hAnsi="Cambria" w:cs="Times New Roman"/>
          <w:b/>
        </w:rPr>
        <w:t xml:space="preserve"> do </w:t>
      </w:r>
      <w:proofErr w:type="spellStart"/>
      <w:r w:rsidRPr="00B0701D">
        <w:rPr>
          <w:rFonts w:ascii="Cambria" w:hAnsi="Cambria" w:cs="Times New Roman"/>
          <w:b/>
        </w:rPr>
        <w:t>tej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samej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grupy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kapitałowej</w:t>
      </w:r>
      <w:proofErr w:type="spellEnd"/>
      <w:r w:rsidRPr="00B0701D">
        <w:rPr>
          <w:rFonts w:ascii="Cambria" w:hAnsi="Cambria" w:cs="Times New Roman"/>
          <w:b/>
        </w:rPr>
        <w:t>.</w:t>
      </w:r>
    </w:p>
    <w:p w14:paraId="08F492AF" w14:textId="77777777" w:rsidR="00B0701D" w:rsidRPr="00B0701D" w:rsidRDefault="00B0701D" w:rsidP="00B0701D">
      <w:pPr>
        <w:pStyle w:val="Standarduser"/>
        <w:ind w:left="0"/>
        <w:rPr>
          <w:rFonts w:ascii="Cambria" w:hAnsi="Cambria" w:cs="Times New Roman"/>
        </w:rPr>
      </w:pPr>
    </w:p>
    <w:p w14:paraId="29ABEC90" w14:textId="0F8600ED" w:rsidR="00B0701D" w:rsidRDefault="00B0701D" w:rsidP="00B0701D">
      <w:pPr>
        <w:pStyle w:val="Standarduser"/>
        <w:ind w:left="0"/>
        <w:rPr>
          <w:rFonts w:ascii="Cambria" w:hAnsi="Cambria" w:cs="Times New Roman"/>
        </w:rPr>
      </w:pPr>
      <w:r w:rsidRPr="00B0701D">
        <w:rPr>
          <w:rFonts w:ascii="Cambria" w:hAnsi="Cambria" w:cs="Times New Roman"/>
        </w:rPr>
        <w:t>*</w:t>
      </w:r>
      <w:proofErr w:type="spellStart"/>
      <w:r w:rsidRPr="00B0701D">
        <w:rPr>
          <w:rFonts w:ascii="Cambria" w:hAnsi="Cambria" w:cs="Times New Roman"/>
        </w:rPr>
        <w:t>Zaznaczyć</w:t>
      </w:r>
      <w:proofErr w:type="spellEnd"/>
      <w:r w:rsidRPr="00B0701D">
        <w:rPr>
          <w:rFonts w:ascii="Cambria" w:hAnsi="Cambria" w:cs="Times New Roman"/>
        </w:rPr>
        <w:t xml:space="preserve"> </w:t>
      </w:r>
      <w:proofErr w:type="spellStart"/>
      <w:r w:rsidRPr="00B0701D">
        <w:rPr>
          <w:rFonts w:ascii="Cambria" w:hAnsi="Cambria" w:cs="Times New Roman"/>
        </w:rPr>
        <w:t>odpowiednie</w:t>
      </w:r>
      <w:proofErr w:type="spellEnd"/>
      <w:r w:rsidRPr="00B0701D">
        <w:rPr>
          <w:rFonts w:ascii="Cambria" w:hAnsi="Cambria" w:cs="Times New Roman"/>
        </w:rPr>
        <w:t xml:space="preserve"> </w:t>
      </w:r>
    </w:p>
    <w:p w14:paraId="22DE3E18" w14:textId="77777777" w:rsidR="00B0701D" w:rsidRPr="00B0701D" w:rsidRDefault="00B0701D" w:rsidP="00B0701D">
      <w:pPr>
        <w:pStyle w:val="Standarduser"/>
        <w:ind w:left="0"/>
        <w:rPr>
          <w:rFonts w:ascii="Cambria" w:hAnsi="Cambria" w:cs="Times New Roman"/>
        </w:rPr>
      </w:pPr>
    </w:p>
    <w:p w14:paraId="531E3C61" w14:textId="2064DA13" w:rsidR="00080DAD" w:rsidRDefault="00B0701D" w:rsidP="00B0701D">
      <w:pPr>
        <w:pStyle w:val="Standarduser"/>
        <w:ind w:left="0"/>
        <w:rPr>
          <w:rFonts w:ascii="Cambria" w:hAnsi="Cambria" w:cs="Arial"/>
          <w:sz w:val="20"/>
          <w:szCs w:val="20"/>
        </w:rPr>
      </w:pPr>
      <w:proofErr w:type="spellStart"/>
      <w:r>
        <w:rPr>
          <w:rFonts w:ascii="Cambria" w:hAnsi="Cambria" w:cs="Times New Roman"/>
        </w:rPr>
        <w:t>U</w:t>
      </w:r>
      <w:r w:rsidR="00080DAD" w:rsidRPr="00B0701D">
        <w:rPr>
          <w:rFonts w:ascii="Cambria" w:hAnsi="Cambria" w:cs="Arial"/>
          <w:sz w:val="20"/>
          <w:szCs w:val="20"/>
        </w:rPr>
        <w:t>waga</w:t>
      </w:r>
      <w:proofErr w:type="spellEnd"/>
      <w:r w:rsidR="00080DAD" w:rsidRPr="00B0701D">
        <w:rPr>
          <w:rFonts w:ascii="Cambria" w:hAnsi="Cambria" w:cs="Arial"/>
          <w:sz w:val="20"/>
          <w:szCs w:val="20"/>
        </w:rPr>
        <w:t xml:space="preserve"> : </w:t>
      </w:r>
      <w:proofErr w:type="spellStart"/>
      <w:r w:rsidR="00080DAD" w:rsidRPr="00B0701D">
        <w:rPr>
          <w:rFonts w:ascii="Cambria" w:hAnsi="Cambria" w:cs="Arial"/>
          <w:sz w:val="20"/>
          <w:szCs w:val="20"/>
        </w:rPr>
        <w:t>Oświadczenie</w:t>
      </w:r>
      <w:proofErr w:type="spellEnd"/>
      <w:r w:rsidR="00080DAD" w:rsidRPr="00B0701D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080DAD" w:rsidRPr="00B0701D">
        <w:rPr>
          <w:rFonts w:ascii="Cambria" w:hAnsi="Cambria" w:cs="Arial"/>
          <w:sz w:val="20"/>
          <w:szCs w:val="20"/>
        </w:rPr>
        <w:t>musi</w:t>
      </w:r>
      <w:proofErr w:type="spellEnd"/>
      <w:r w:rsidR="00080DAD" w:rsidRPr="00B0701D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080DAD" w:rsidRPr="00B0701D">
        <w:rPr>
          <w:rFonts w:ascii="Cambria" w:hAnsi="Cambria" w:cs="Arial"/>
          <w:sz w:val="20"/>
          <w:szCs w:val="20"/>
        </w:rPr>
        <w:t>być</w:t>
      </w:r>
      <w:proofErr w:type="spellEnd"/>
      <w:r w:rsidR="00080DAD" w:rsidRPr="00B0701D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080DAD" w:rsidRPr="00B0701D">
        <w:rPr>
          <w:rFonts w:ascii="Cambria" w:hAnsi="Cambria" w:cs="Arial"/>
          <w:sz w:val="20"/>
          <w:szCs w:val="20"/>
        </w:rPr>
        <w:t>złożone</w:t>
      </w:r>
      <w:proofErr w:type="spellEnd"/>
      <w:r w:rsidR="00080DAD" w:rsidRPr="00B0701D">
        <w:rPr>
          <w:rFonts w:ascii="Cambria" w:hAnsi="Cambria" w:cs="Arial"/>
          <w:sz w:val="20"/>
          <w:szCs w:val="20"/>
        </w:rPr>
        <w:t xml:space="preserve"> w </w:t>
      </w:r>
      <w:proofErr w:type="spellStart"/>
      <w:r w:rsidR="00080DAD" w:rsidRPr="00B0701D">
        <w:rPr>
          <w:rFonts w:ascii="Cambria" w:hAnsi="Cambria" w:cs="Arial"/>
          <w:sz w:val="20"/>
          <w:szCs w:val="20"/>
        </w:rPr>
        <w:t>formie</w:t>
      </w:r>
      <w:proofErr w:type="spellEnd"/>
      <w:r w:rsidR="00080DAD" w:rsidRPr="00B0701D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080DAD" w:rsidRPr="00B0701D">
        <w:rPr>
          <w:rFonts w:ascii="Cambria" w:hAnsi="Cambria" w:cs="Arial"/>
          <w:sz w:val="20"/>
          <w:szCs w:val="20"/>
        </w:rPr>
        <w:t>elektronicznej</w:t>
      </w:r>
      <w:proofErr w:type="spellEnd"/>
      <w:r w:rsidR="00080DAD" w:rsidRPr="00B0701D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080DAD" w:rsidRPr="00B0701D">
        <w:rPr>
          <w:rFonts w:ascii="Cambria" w:hAnsi="Cambria" w:cs="Arial"/>
          <w:sz w:val="20"/>
          <w:szCs w:val="20"/>
        </w:rPr>
        <w:t>lub</w:t>
      </w:r>
      <w:proofErr w:type="spellEnd"/>
      <w:r w:rsidR="00080DAD" w:rsidRPr="00B0701D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080DAD" w:rsidRPr="00B0701D">
        <w:rPr>
          <w:rFonts w:ascii="Cambria" w:hAnsi="Cambria" w:cs="Arial"/>
          <w:sz w:val="20"/>
          <w:szCs w:val="20"/>
        </w:rPr>
        <w:t>postaci</w:t>
      </w:r>
      <w:proofErr w:type="spellEnd"/>
      <w:r w:rsidR="00080DAD" w:rsidRPr="00B0701D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080DAD" w:rsidRPr="00B0701D">
        <w:rPr>
          <w:rFonts w:ascii="Cambria" w:hAnsi="Cambria" w:cs="Arial"/>
          <w:sz w:val="20"/>
          <w:szCs w:val="20"/>
        </w:rPr>
        <w:t>elektronicznej</w:t>
      </w:r>
      <w:proofErr w:type="spellEnd"/>
      <w:r w:rsidR="00080DAD" w:rsidRPr="00B0701D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080DAD" w:rsidRPr="00B0701D">
        <w:rPr>
          <w:rFonts w:ascii="Cambria" w:hAnsi="Cambria" w:cs="Arial"/>
          <w:sz w:val="20"/>
          <w:szCs w:val="20"/>
        </w:rPr>
        <w:t>opatrzonej</w:t>
      </w:r>
      <w:proofErr w:type="spellEnd"/>
      <w:r w:rsidR="00080DAD" w:rsidRPr="00B0701D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080DAD" w:rsidRPr="00B0701D">
        <w:rPr>
          <w:rFonts w:ascii="Cambria" w:hAnsi="Cambria" w:cs="Arial"/>
          <w:sz w:val="20"/>
          <w:szCs w:val="20"/>
        </w:rPr>
        <w:t>kwalifikowanym</w:t>
      </w:r>
      <w:proofErr w:type="spellEnd"/>
      <w:r w:rsidR="00080DAD" w:rsidRPr="00B0701D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080DAD" w:rsidRPr="00B0701D">
        <w:rPr>
          <w:rFonts w:ascii="Cambria" w:hAnsi="Cambria" w:cs="Arial"/>
          <w:sz w:val="20"/>
          <w:szCs w:val="20"/>
        </w:rPr>
        <w:t>podpisem</w:t>
      </w:r>
      <w:proofErr w:type="spellEnd"/>
      <w:r w:rsidR="00080DAD" w:rsidRPr="00B0701D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080DAD" w:rsidRPr="00B0701D">
        <w:rPr>
          <w:rFonts w:ascii="Cambria" w:hAnsi="Cambria" w:cs="Arial"/>
          <w:sz w:val="20"/>
          <w:szCs w:val="20"/>
        </w:rPr>
        <w:t>elektronicznym</w:t>
      </w:r>
      <w:proofErr w:type="spellEnd"/>
      <w:r w:rsidR="00080DAD" w:rsidRPr="00B0701D">
        <w:rPr>
          <w:rFonts w:ascii="Cambria" w:hAnsi="Cambria" w:cs="Arial"/>
          <w:sz w:val="20"/>
          <w:szCs w:val="20"/>
        </w:rPr>
        <w:t xml:space="preserve">, </w:t>
      </w:r>
      <w:proofErr w:type="spellStart"/>
      <w:r w:rsidR="00080DAD" w:rsidRPr="00B0701D">
        <w:rPr>
          <w:rFonts w:ascii="Cambria" w:hAnsi="Cambria" w:cs="Arial"/>
          <w:sz w:val="20"/>
          <w:szCs w:val="20"/>
        </w:rPr>
        <w:t>podpisem</w:t>
      </w:r>
      <w:proofErr w:type="spellEnd"/>
      <w:r w:rsidR="00080DAD" w:rsidRPr="00B0701D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080DAD" w:rsidRPr="00B0701D">
        <w:rPr>
          <w:rFonts w:ascii="Cambria" w:hAnsi="Cambria" w:cs="Arial"/>
          <w:sz w:val="20"/>
          <w:szCs w:val="20"/>
        </w:rPr>
        <w:t>zaufanych</w:t>
      </w:r>
      <w:proofErr w:type="spellEnd"/>
      <w:r w:rsidR="00080DAD" w:rsidRPr="00B0701D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080DAD" w:rsidRPr="00B0701D">
        <w:rPr>
          <w:rFonts w:ascii="Cambria" w:hAnsi="Cambria" w:cs="Arial"/>
          <w:sz w:val="20"/>
          <w:szCs w:val="20"/>
        </w:rPr>
        <w:t>lub</w:t>
      </w:r>
      <w:proofErr w:type="spellEnd"/>
      <w:r w:rsidR="00080DAD" w:rsidRPr="00B0701D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080DAD" w:rsidRPr="00B0701D">
        <w:rPr>
          <w:rFonts w:ascii="Cambria" w:hAnsi="Cambria" w:cs="Arial"/>
          <w:sz w:val="20"/>
          <w:szCs w:val="20"/>
        </w:rPr>
        <w:t>podpisem</w:t>
      </w:r>
      <w:proofErr w:type="spellEnd"/>
      <w:r w:rsidR="00080DAD" w:rsidRPr="00B0701D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080DAD" w:rsidRPr="00B0701D">
        <w:rPr>
          <w:rFonts w:ascii="Cambria" w:hAnsi="Cambria" w:cs="Arial"/>
          <w:sz w:val="20"/>
          <w:szCs w:val="20"/>
        </w:rPr>
        <w:t>osobistym</w:t>
      </w:r>
      <w:proofErr w:type="spellEnd"/>
      <w:r w:rsidR="00080DAD" w:rsidRPr="00B0701D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080DAD" w:rsidRPr="00B0701D">
        <w:rPr>
          <w:rFonts w:ascii="Cambria" w:hAnsi="Cambria" w:cs="Arial"/>
          <w:sz w:val="20"/>
          <w:szCs w:val="20"/>
        </w:rPr>
        <w:t>osoby</w:t>
      </w:r>
      <w:proofErr w:type="spellEnd"/>
      <w:r w:rsidR="00080DAD" w:rsidRPr="00B0701D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080DAD" w:rsidRPr="00B0701D">
        <w:rPr>
          <w:rFonts w:ascii="Cambria" w:hAnsi="Cambria" w:cs="Arial"/>
          <w:sz w:val="20"/>
          <w:szCs w:val="20"/>
        </w:rPr>
        <w:t>lub</w:t>
      </w:r>
      <w:proofErr w:type="spellEnd"/>
      <w:r w:rsidR="00080DAD" w:rsidRPr="00B0701D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080DAD" w:rsidRPr="00B0701D">
        <w:rPr>
          <w:rFonts w:ascii="Cambria" w:hAnsi="Cambria" w:cs="Arial"/>
          <w:sz w:val="20"/>
          <w:szCs w:val="20"/>
        </w:rPr>
        <w:t>osób</w:t>
      </w:r>
      <w:proofErr w:type="spellEnd"/>
      <w:r w:rsidR="00080DAD" w:rsidRPr="00080DAD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080DAD" w:rsidRPr="00080DAD">
        <w:rPr>
          <w:rFonts w:ascii="Cambria" w:hAnsi="Cambria" w:cs="Arial"/>
          <w:sz w:val="20"/>
          <w:szCs w:val="20"/>
        </w:rPr>
        <w:t>uprawnionych</w:t>
      </w:r>
      <w:proofErr w:type="spellEnd"/>
      <w:r w:rsidR="00080DAD" w:rsidRPr="00080DAD">
        <w:rPr>
          <w:rFonts w:ascii="Cambria" w:hAnsi="Cambria" w:cs="Arial"/>
          <w:sz w:val="20"/>
          <w:szCs w:val="20"/>
        </w:rPr>
        <w:t xml:space="preserve"> do </w:t>
      </w:r>
      <w:proofErr w:type="spellStart"/>
      <w:r w:rsidR="00080DAD" w:rsidRPr="00080DAD">
        <w:rPr>
          <w:rFonts w:ascii="Cambria" w:hAnsi="Cambria" w:cs="Arial"/>
          <w:sz w:val="20"/>
          <w:szCs w:val="20"/>
        </w:rPr>
        <w:t>reprezentowania</w:t>
      </w:r>
      <w:proofErr w:type="spellEnd"/>
      <w:r w:rsidR="00080DAD" w:rsidRPr="00080DAD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080DAD" w:rsidRPr="00080DAD">
        <w:rPr>
          <w:rFonts w:ascii="Cambria" w:hAnsi="Cambria" w:cs="Arial"/>
          <w:sz w:val="20"/>
          <w:szCs w:val="20"/>
        </w:rPr>
        <w:t>Wykonawcy</w:t>
      </w:r>
      <w:proofErr w:type="spellEnd"/>
      <w:r w:rsidR="00080DAD" w:rsidRPr="00080DAD">
        <w:rPr>
          <w:rFonts w:ascii="Cambria" w:hAnsi="Cambria" w:cs="Arial"/>
          <w:sz w:val="20"/>
          <w:szCs w:val="20"/>
        </w:rPr>
        <w:t>.</w:t>
      </w:r>
    </w:p>
    <w:p w14:paraId="580ECC8A" w14:textId="77777777" w:rsidR="00B0701D" w:rsidRPr="00080DAD" w:rsidRDefault="00B0701D" w:rsidP="00B0701D">
      <w:pPr>
        <w:pStyle w:val="Standarduser"/>
        <w:ind w:left="0"/>
        <w:rPr>
          <w:rFonts w:ascii="Cambria" w:hAnsi="Cambria" w:cs="Arial"/>
          <w:sz w:val="20"/>
          <w:szCs w:val="20"/>
        </w:rPr>
      </w:pPr>
    </w:p>
    <w:p w14:paraId="687BA476" w14:textId="77777777" w:rsidR="00465F8A" w:rsidRDefault="00080DAD" w:rsidP="00033F27">
      <w:pPr>
        <w:pStyle w:val="Standarduser"/>
        <w:tabs>
          <w:tab w:val="left" w:pos="3554"/>
          <w:tab w:val="left" w:pos="5404"/>
          <w:tab w:val="center" w:pos="6253"/>
        </w:tabs>
        <w:ind w:left="0"/>
        <w:rPr>
          <w:rFonts w:ascii="Cambria" w:hAnsi="Cambria"/>
        </w:rPr>
      </w:pPr>
      <w:r w:rsidRPr="00080DAD">
        <w:rPr>
          <w:rFonts w:ascii="Cambria" w:eastAsia="Arial" w:hAnsi="Cambria" w:cs="Times New Roman"/>
          <w:sz w:val="20"/>
          <w:szCs w:val="20"/>
          <w:lang w:eastAsia="zh-CN" w:bidi="hi-IN"/>
        </w:rPr>
        <w:t xml:space="preserve">      </w:t>
      </w:r>
      <w:proofErr w:type="spellStart"/>
      <w:r w:rsidRPr="00080DAD">
        <w:rPr>
          <w:rFonts w:ascii="Cambria" w:eastAsia="Arial" w:hAnsi="Cambria" w:cs="Times New Roman"/>
          <w:sz w:val="20"/>
          <w:szCs w:val="20"/>
          <w:lang w:eastAsia="zh-CN" w:bidi="hi-IN"/>
        </w:rPr>
        <w:t>Zamawiający</w:t>
      </w:r>
      <w:proofErr w:type="spellEnd"/>
      <w:r w:rsidRPr="00080DAD">
        <w:rPr>
          <w:rFonts w:ascii="Cambria" w:eastAsia="Arial" w:hAnsi="Cambria" w:cs="Times New Roman"/>
          <w:sz w:val="20"/>
          <w:szCs w:val="20"/>
          <w:lang w:eastAsia="zh-CN" w:bidi="hi-IN"/>
        </w:rPr>
        <w:t xml:space="preserve"> </w:t>
      </w:r>
      <w:proofErr w:type="spellStart"/>
      <w:r w:rsidRPr="00080DAD">
        <w:rPr>
          <w:rFonts w:ascii="Cambria" w:eastAsia="Arial" w:hAnsi="Cambria" w:cs="Times New Roman"/>
          <w:sz w:val="20"/>
          <w:szCs w:val="20"/>
          <w:lang w:eastAsia="zh-CN" w:bidi="hi-IN"/>
        </w:rPr>
        <w:t>zaleca</w:t>
      </w:r>
      <w:proofErr w:type="spellEnd"/>
      <w:r w:rsidRPr="00080DAD">
        <w:rPr>
          <w:rFonts w:ascii="Cambria" w:eastAsia="Arial" w:hAnsi="Cambria" w:cs="Times New Roman"/>
          <w:sz w:val="20"/>
          <w:szCs w:val="20"/>
          <w:lang w:eastAsia="zh-CN" w:bidi="hi-IN"/>
        </w:rPr>
        <w:t xml:space="preserve"> </w:t>
      </w:r>
      <w:proofErr w:type="spellStart"/>
      <w:r w:rsidRPr="00080DAD">
        <w:rPr>
          <w:rFonts w:ascii="Cambria" w:eastAsia="Arial" w:hAnsi="Cambria" w:cs="Times New Roman"/>
          <w:sz w:val="20"/>
          <w:szCs w:val="20"/>
          <w:lang w:eastAsia="zh-CN" w:bidi="hi-IN"/>
        </w:rPr>
        <w:t>zapisanie</w:t>
      </w:r>
      <w:proofErr w:type="spellEnd"/>
      <w:r w:rsidRPr="00080DAD">
        <w:rPr>
          <w:rFonts w:ascii="Cambria" w:eastAsia="Arial" w:hAnsi="Cambria" w:cs="Times New Roman"/>
          <w:sz w:val="20"/>
          <w:szCs w:val="20"/>
          <w:lang w:eastAsia="zh-CN" w:bidi="hi-IN"/>
        </w:rPr>
        <w:t xml:space="preserve"> </w:t>
      </w:r>
      <w:proofErr w:type="spellStart"/>
      <w:r w:rsidRPr="00080DAD">
        <w:rPr>
          <w:rFonts w:ascii="Cambria" w:eastAsia="Arial" w:hAnsi="Cambria" w:cs="Times New Roman"/>
          <w:sz w:val="20"/>
          <w:szCs w:val="20"/>
          <w:lang w:eastAsia="zh-CN" w:bidi="hi-IN"/>
        </w:rPr>
        <w:t>dokumentu</w:t>
      </w:r>
      <w:proofErr w:type="spellEnd"/>
      <w:r w:rsidRPr="00080DAD">
        <w:rPr>
          <w:rFonts w:ascii="Cambria" w:eastAsia="Arial" w:hAnsi="Cambria" w:cs="Times New Roman"/>
          <w:sz w:val="20"/>
          <w:szCs w:val="20"/>
          <w:lang w:eastAsia="zh-CN" w:bidi="hi-IN"/>
        </w:rPr>
        <w:t xml:space="preserve"> w </w:t>
      </w:r>
      <w:proofErr w:type="spellStart"/>
      <w:r w:rsidRPr="00080DAD">
        <w:rPr>
          <w:rFonts w:ascii="Cambria" w:eastAsia="Arial" w:hAnsi="Cambria" w:cs="Times New Roman"/>
          <w:sz w:val="20"/>
          <w:szCs w:val="20"/>
          <w:lang w:eastAsia="zh-CN" w:bidi="hi-IN"/>
        </w:rPr>
        <w:t>formacie</w:t>
      </w:r>
      <w:proofErr w:type="spellEnd"/>
      <w:r w:rsidRPr="00080DAD">
        <w:rPr>
          <w:rFonts w:ascii="Cambria" w:eastAsia="Arial" w:hAnsi="Cambria" w:cs="Times New Roman"/>
          <w:sz w:val="20"/>
          <w:szCs w:val="20"/>
          <w:lang w:eastAsia="zh-CN" w:bidi="hi-IN"/>
        </w:rPr>
        <w:t xml:space="preserve"> PDF.</w:t>
      </w:r>
      <w:r w:rsidR="00B0701D">
        <w:rPr>
          <w:rFonts w:ascii="Cambria" w:eastAsia="Arial" w:hAnsi="Cambria" w:cs="Times New Roman"/>
          <w:sz w:val="20"/>
          <w:szCs w:val="20"/>
          <w:lang w:eastAsia="zh-CN" w:bidi="hi-IN"/>
        </w:rPr>
        <w:t xml:space="preserve"> </w:t>
      </w:r>
      <w:r w:rsidR="001D2CAD">
        <w:rPr>
          <w:rFonts w:ascii="Cambria" w:hAnsi="Cambria"/>
        </w:rPr>
        <w:t xml:space="preserve">             </w:t>
      </w:r>
    </w:p>
    <w:p w14:paraId="2EDE4C27" w14:textId="52AA190E" w:rsidR="00465F8A" w:rsidRPr="00465F8A" w:rsidRDefault="00465F8A" w:rsidP="00033F27">
      <w:pPr>
        <w:pStyle w:val="Standarduser"/>
        <w:tabs>
          <w:tab w:val="left" w:pos="3554"/>
          <w:tab w:val="left" w:pos="5404"/>
          <w:tab w:val="center" w:pos="6253"/>
        </w:tabs>
        <w:ind w:left="0"/>
        <w:rPr>
          <w:rFonts w:ascii="Cambria" w:hAnsi="Cambria"/>
          <w:sz w:val="20"/>
          <w:szCs w:val="20"/>
        </w:rPr>
      </w:pPr>
      <w:r>
        <w:rPr>
          <w:rFonts w:ascii="Cambria" w:hAnsi="Cambria"/>
        </w:rPr>
        <w:tab/>
      </w:r>
    </w:p>
    <w:p w14:paraId="56429063" w14:textId="59E33291" w:rsidR="00465F8A" w:rsidRPr="00465F8A" w:rsidRDefault="00465F8A" w:rsidP="00033F27">
      <w:pPr>
        <w:pStyle w:val="Standarduser"/>
        <w:tabs>
          <w:tab w:val="left" w:pos="3554"/>
          <w:tab w:val="left" w:pos="5404"/>
          <w:tab w:val="center" w:pos="6253"/>
        </w:tabs>
        <w:ind w:left="0"/>
        <w:rPr>
          <w:rFonts w:ascii="Cambria" w:hAnsi="Cambria"/>
          <w:sz w:val="20"/>
          <w:szCs w:val="20"/>
        </w:rPr>
      </w:pPr>
      <w:proofErr w:type="spellStart"/>
      <w:r w:rsidRPr="00465F8A">
        <w:rPr>
          <w:rFonts w:ascii="Cambria" w:hAnsi="Cambria"/>
          <w:sz w:val="20"/>
          <w:szCs w:val="20"/>
        </w:rPr>
        <w:t>Dokument</w:t>
      </w:r>
      <w:proofErr w:type="spellEnd"/>
      <w:r w:rsidRPr="00465F8A">
        <w:rPr>
          <w:rFonts w:ascii="Cambria" w:hAnsi="Cambria"/>
          <w:sz w:val="20"/>
          <w:szCs w:val="20"/>
        </w:rPr>
        <w:t xml:space="preserve"> </w:t>
      </w:r>
      <w:proofErr w:type="spellStart"/>
      <w:r w:rsidRPr="00465F8A">
        <w:rPr>
          <w:rFonts w:ascii="Cambria" w:hAnsi="Cambria"/>
          <w:sz w:val="20"/>
          <w:szCs w:val="20"/>
        </w:rPr>
        <w:t>składany</w:t>
      </w:r>
      <w:proofErr w:type="spellEnd"/>
      <w:r w:rsidRPr="00465F8A">
        <w:rPr>
          <w:rFonts w:ascii="Cambria" w:hAnsi="Cambria"/>
          <w:sz w:val="20"/>
          <w:szCs w:val="20"/>
        </w:rPr>
        <w:t xml:space="preserve"> na </w:t>
      </w:r>
      <w:proofErr w:type="spellStart"/>
      <w:r w:rsidRPr="00465F8A">
        <w:rPr>
          <w:rFonts w:ascii="Cambria" w:hAnsi="Cambria"/>
          <w:sz w:val="20"/>
          <w:szCs w:val="20"/>
        </w:rPr>
        <w:t>wezwanie</w:t>
      </w:r>
      <w:proofErr w:type="spellEnd"/>
      <w:r w:rsidRPr="00465F8A">
        <w:rPr>
          <w:rFonts w:ascii="Cambria" w:hAnsi="Cambria"/>
          <w:sz w:val="20"/>
          <w:szCs w:val="20"/>
        </w:rPr>
        <w:t xml:space="preserve">  </w:t>
      </w:r>
      <w:proofErr w:type="spellStart"/>
      <w:r w:rsidRPr="00465F8A">
        <w:rPr>
          <w:rFonts w:ascii="Cambria" w:hAnsi="Cambria"/>
          <w:sz w:val="20"/>
          <w:szCs w:val="20"/>
        </w:rPr>
        <w:t>Zamawiającego</w:t>
      </w:r>
      <w:proofErr w:type="spellEnd"/>
      <w:r w:rsidRPr="00465F8A">
        <w:rPr>
          <w:rFonts w:ascii="Cambria" w:hAnsi="Cambria"/>
          <w:sz w:val="20"/>
          <w:szCs w:val="20"/>
        </w:rPr>
        <w:t>.</w:t>
      </w:r>
    </w:p>
    <w:p w14:paraId="53554086" w14:textId="6A613940" w:rsidR="00080DAD" w:rsidRPr="001D2CAD" w:rsidRDefault="001D2CAD" w:rsidP="00033F27">
      <w:pPr>
        <w:pStyle w:val="Standarduser"/>
        <w:tabs>
          <w:tab w:val="left" w:pos="3554"/>
          <w:tab w:val="left" w:pos="5404"/>
          <w:tab w:val="center" w:pos="6253"/>
        </w:tabs>
        <w:ind w:left="0"/>
        <w:rPr>
          <w:rFonts w:ascii="Cambria" w:hAnsi="Cambria"/>
          <w:b/>
          <w:bCs/>
        </w:rPr>
      </w:pPr>
      <w:r>
        <w:rPr>
          <w:rFonts w:ascii="Cambria" w:hAnsi="Cambria"/>
        </w:rPr>
        <w:t xml:space="preserve">       </w:t>
      </w:r>
    </w:p>
    <w:sectPr w:rsidR="00080DAD" w:rsidRPr="001D2CAD" w:rsidSect="00B0701D">
      <w:pgSz w:w="11900" w:h="16840"/>
      <w:pgMar w:top="851" w:right="1418" w:bottom="851" w:left="1418" w:header="318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EB9C5" w14:textId="77777777" w:rsidR="004F034B" w:rsidRDefault="004F034B" w:rsidP="00AF0EDA">
      <w:r>
        <w:separator/>
      </w:r>
    </w:p>
  </w:endnote>
  <w:endnote w:type="continuationSeparator" w:id="0">
    <w:p w14:paraId="4CA516B4" w14:textId="77777777" w:rsidR="004F034B" w:rsidRDefault="004F034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, sans-serif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8AE465" w14:textId="77777777" w:rsidR="004F034B" w:rsidRDefault="004F034B" w:rsidP="00AF0EDA">
      <w:r>
        <w:separator/>
      </w:r>
    </w:p>
  </w:footnote>
  <w:footnote w:type="continuationSeparator" w:id="0">
    <w:p w14:paraId="4675E7A5" w14:textId="77777777" w:rsidR="004F034B" w:rsidRDefault="004F034B" w:rsidP="00AF0EDA">
      <w:r>
        <w:continuationSeparator/>
      </w:r>
    </w:p>
  </w:footnote>
  <w:footnote w:id="1">
    <w:p w14:paraId="1B5111E4" w14:textId="3390038A" w:rsidR="00E75C77" w:rsidRDefault="00E75C77" w:rsidP="00E75C77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</w:t>
      </w:r>
      <w:r w:rsidR="00521A50">
        <w:t>, podmiot udostępniający zasoby,  wspólnie ubiegający się o zamówienie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25899"/>
    <w:rsid w:val="00032EBE"/>
    <w:rsid w:val="00033F27"/>
    <w:rsid w:val="00035ACD"/>
    <w:rsid w:val="000467FA"/>
    <w:rsid w:val="000530C2"/>
    <w:rsid w:val="00080DAD"/>
    <w:rsid w:val="000911FB"/>
    <w:rsid w:val="000A0521"/>
    <w:rsid w:val="000C5EE2"/>
    <w:rsid w:val="000F5117"/>
    <w:rsid w:val="000F5F25"/>
    <w:rsid w:val="00101489"/>
    <w:rsid w:val="001053DA"/>
    <w:rsid w:val="001074F2"/>
    <w:rsid w:val="00124A59"/>
    <w:rsid w:val="00133040"/>
    <w:rsid w:val="00141028"/>
    <w:rsid w:val="00141C70"/>
    <w:rsid w:val="00144955"/>
    <w:rsid w:val="001500F7"/>
    <w:rsid w:val="00172434"/>
    <w:rsid w:val="00177440"/>
    <w:rsid w:val="00186BFF"/>
    <w:rsid w:val="001A1359"/>
    <w:rsid w:val="001A5CFC"/>
    <w:rsid w:val="001B0E19"/>
    <w:rsid w:val="001B19ED"/>
    <w:rsid w:val="001C70A2"/>
    <w:rsid w:val="001D2CAD"/>
    <w:rsid w:val="001E474E"/>
    <w:rsid w:val="002016C5"/>
    <w:rsid w:val="002049F8"/>
    <w:rsid w:val="00213FE8"/>
    <w:rsid w:val="002152B1"/>
    <w:rsid w:val="0021685A"/>
    <w:rsid w:val="0023534F"/>
    <w:rsid w:val="0028058D"/>
    <w:rsid w:val="002B612C"/>
    <w:rsid w:val="002C19F3"/>
    <w:rsid w:val="002C213C"/>
    <w:rsid w:val="002D27E7"/>
    <w:rsid w:val="002D519F"/>
    <w:rsid w:val="002D6D33"/>
    <w:rsid w:val="002D7788"/>
    <w:rsid w:val="002D7DB7"/>
    <w:rsid w:val="002E2996"/>
    <w:rsid w:val="00305AD3"/>
    <w:rsid w:val="0031236B"/>
    <w:rsid w:val="00316CC1"/>
    <w:rsid w:val="0032364D"/>
    <w:rsid w:val="00334ADF"/>
    <w:rsid w:val="00347E7D"/>
    <w:rsid w:val="00347FBB"/>
    <w:rsid w:val="00376AFE"/>
    <w:rsid w:val="00376D29"/>
    <w:rsid w:val="003775E9"/>
    <w:rsid w:val="00380CF5"/>
    <w:rsid w:val="00382E74"/>
    <w:rsid w:val="003876F2"/>
    <w:rsid w:val="00411F35"/>
    <w:rsid w:val="004130BE"/>
    <w:rsid w:val="00453B53"/>
    <w:rsid w:val="00465F8A"/>
    <w:rsid w:val="004918EB"/>
    <w:rsid w:val="0049521B"/>
    <w:rsid w:val="00496694"/>
    <w:rsid w:val="004A5C5B"/>
    <w:rsid w:val="004F034B"/>
    <w:rsid w:val="004F11D7"/>
    <w:rsid w:val="00515919"/>
    <w:rsid w:val="005169A6"/>
    <w:rsid w:val="00521A50"/>
    <w:rsid w:val="00521EEC"/>
    <w:rsid w:val="005426E0"/>
    <w:rsid w:val="00544035"/>
    <w:rsid w:val="005534D8"/>
    <w:rsid w:val="00576FE9"/>
    <w:rsid w:val="00592AE4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D5E7D"/>
    <w:rsid w:val="006D6779"/>
    <w:rsid w:val="006E6851"/>
    <w:rsid w:val="00777E4E"/>
    <w:rsid w:val="00784F4E"/>
    <w:rsid w:val="00792ABE"/>
    <w:rsid w:val="007B556F"/>
    <w:rsid w:val="007C60F3"/>
    <w:rsid w:val="007D5D8F"/>
    <w:rsid w:val="007F0372"/>
    <w:rsid w:val="007F3D44"/>
    <w:rsid w:val="007F62AA"/>
    <w:rsid w:val="007F70C2"/>
    <w:rsid w:val="0081110A"/>
    <w:rsid w:val="00830ACF"/>
    <w:rsid w:val="00834B09"/>
    <w:rsid w:val="00853C5E"/>
    <w:rsid w:val="00871EA8"/>
    <w:rsid w:val="00882B04"/>
    <w:rsid w:val="008975C6"/>
    <w:rsid w:val="008B22C5"/>
    <w:rsid w:val="008E4EDD"/>
    <w:rsid w:val="008E7FF1"/>
    <w:rsid w:val="009057DC"/>
    <w:rsid w:val="00917EAE"/>
    <w:rsid w:val="009306F3"/>
    <w:rsid w:val="0093107A"/>
    <w:rsid w:val="009373D9"/>
    <w:rsid w:val="009432C0"/>
    <w:rsid w:val="00965801"/>
    <w:rsid w:val="009749D8"/>
    <w:rsid w:val="009A5268"/>
    <w:rsid w:val="009C2275"/>
    <w:rsid w:val="009F013A"/>
    <w:rsid w:val="009F2205"/>
    <w:rsid w:val="009F6198"/>
    <w:rsid w:val="00A26F50"/>
    <w:rsid w:val="00A31A12"/>
    <w:rsid w:val="00A3548C"/>
    <w:rsid w:val="00A55648"/>
    <w:rsid w:val="00A56A6A"/>
    <w:rsid w:val="00AA46BB"/>
    <w:rsid w:val="00AB0654"/>
    <w:rsid w:val="00AC2650"/>
    <w:rsid w:val="00AC5A3F"/>
    <w:rsid w:val="00AF0128"/>
    <w:rsid w:val="00AF0EDA"/>
    <w:rsid w:val="00B0701D"/>
    <w:rsid w:val="00B170DD"/>
    <w:rsid w:val="00B31F97"/>
    <w:rsid w:val="00B36366"/>
    <w:rsid w:val="00B43B48"/>
    <w:rsid w:val="00B52199"/>
    <w:rsid w:val="00B54D88"/>
    <w:rsid w:val="00B6198A"/>
    <w:rsid w:val="00B64CCD"/>
    <w:rsid w:val="00B9329D"/>
    <w:rsid w:val="00BA46F4"/>
    <w:rsid w:val="00BB7855"/>
    <w:rsid w:val="00BE53F8"/>
    <w:rsid w:val="00BF0647"/>
    <w:rsid w:val="00C022CB"/>
    <w:rsid w:val="00C51014"/>
    <w:rsid w:val="00C72711"/>
    <w:rsid w:val="00CB6728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A029B"/>
    <w:rsid w:val="00DA76B2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75C77"/>
    <w:rsid w:val="00E87EC8"/>
    <w:rsid w:val="00E91034"/>
    <w:rsid w:val="00EA0EA4"/>
    <w:rsid w:val="00EE5C79"/>
    <w:rsid w:val="00F03562"/>
    <w:rsid w:val="00F05B94"/>
    <w:rsid w:val="00F338B0"/>
    <w:rsid w:val="00F63A95"/>
    <w:rsid w:val="00F926BB"/>
    <w:rsid w:val="00F92D59"/>
    <w:rsid w:val="00FA75EB"/>
    <w:rsid w:val="00FB1855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5C77"/>
    <w:rPr>
      <w:vertAlign w:val="superscript"/>
    </w:rPr>
  </w:style>
  <w:style w:type="paragraph" w:customStyle="1" w:styleId="Default">
    <w:name w:val="Default"/>
    <w:rsid w:val="00F63A95"/>
    <w:pPr>
      <w:autoSpaceDE w:val="0"/>
      <w:autoSpaceDN w:val="0"/>
      <w:adjustRightInd w:val="0"/>
    </w:pPr>
    <w:rPr>
      <w:rFonts w:ascii="Cambria" w:hAnsi="Cambria" w:cs="Cambria"/>
      <w:color w:val="000000"/>
    </w:rPr>
  </w:style>
  <w:style w:type="paragraph" w:customStyle="1" w:styleId="Standarduser">
    <w:name w:val="Standard (user)"/>
    <w:rsid w:val="00080DAD"/>
    <w:pPr>
      <w:widowControl w:val="0"/>
      <w:suppressAutoHyphens/>
      <w:autoSpaceDN w:val="0"/>
      <w:ind w:left="788" w:hanging="431"/>
      <w:jc w:val="both"/>
      <w:textAlignment w:val="baseline"/>
    </w:pPr>
    <w:rPr>
      <w:rFonts w:ascii="Calibri" w:eastAsia="Times New Roman" w:hAnsi="Calibri" w:cs="Calibri, sans-serif"/>
      <w:kern w:val="3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1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B1A1CA-D820-4256-8CD1-A6F505BE9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299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Agata Frydrych</cp:lastModifiedBy>
  <cp:revision>151</cp:revision>
  <cp:lastPrinted>2024-08-13T09:22:00Z</cp:lastPrinted>
  <dcterms:created xsi:type="dcterms:W3CDTF">2017-01-13T21:57:00Z</dcterms:created>
  <dcterms:modified xsi:type="dcterms:W3CDTF">2024-09-05T10:05:00Z</dcterms:modified>
</cp:coreProperties>
</file>