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3C689" w14:textId="77777777" w:rsidR="002A261F" w:rsidRPr="00105B24" w:rsidRDefault="002A261F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B4462CB" w14:textId="772F1AEF" w:rsidR="002A261F" w:rsidRPr="00105B24" w:rsidRDefault="006F2C97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Załącznik nr 2</w:t>
      </w:r>
      <w:bookmarkStart w:id="0" w:name="_GoBack"/>
      <w:bookmarkEnd w:id="0"/>
      <w:r w:rsidR="002A261F" w:rsidRPr="00105B24">
        <w:rPr>
          <w:rFonts w:ascii="Arial" w:hAnsi="Arial" w:cs="Arial"/>
          <w:bCs/>
          <w:i/>
          <w:sz w:val="20"/>
          <w:szCs w:val="20"/>
        </w:rPr>
        <w:t xml:space="preserve"> do SWZ</w:t>
      </w:r>
    </w:p>
    <w:p w14:paraId="298EC450" w14:textId="77777777" w:rsidR="002A261F" w:rsidRPr="00105B24" w:rsidRDefault="002A261F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650DFE3D" w14:textId="77777777" w:rsidR="002A261F" w:rsidRPr="00105B24" w:rsidRDefault="002A261F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64DF4772" w14:textId="77777777" w:rsidR="002A261F" w:rsidRDefault="002A261F" w:rsidP="005B2117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736DA">
        <w:rPr>
          <w:rFonts w:ascii="Arial" w:hAnsi="Arial" w:cs="Arial"/>
          <w:b/>
          <w:bCs/>
          <w:sz w:val="20"/>
          <w:szCs w:val="20"/>
        </w:rPr>
        <w:t>OŚWIADCZENIE  WYKONAWCY/</w:t>
      </w:r>
      <w:r w:rsidRPr="006736DA">
        <w:rPr>
          <w:rFonts w:ascii="Arial" w:hAnsi="Arial" w:cs="Arial"/>
          <w:b/>
          <w:sz w:val="20"/>
          <w:szCs w:val="20"/>
        </w:rPr>
        <w:t xml:space="preserve"> WYKONAWCY WSPÓLNIE UBIEGAJĄCEGO SIĘ O UDZIELENIE ZAMÓWIENIA</w:t>
      </w:r>
    </w:p>
    <w:p w14:paraId="64C4BFB9" w14:textId="77777777" w:rsidR="002A261F" w:rsidRPr="006736DA" w:rsidRDefault="002A261F" w:rsidP="005B2117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6736DA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6736DA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AFBF7D8" w14:textId="77777777" w:rsidR="002A261F" w:rsidRDefault="002A261F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SKŁADANE NA PODSTAWIE ART.  125 UST. 1 USTAWY PZP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F5FF8ED" w14:textId="77777777" w:rsidR="002A261F" w:rsidRPr="00105B24" w:rsidRDefault="002A261F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14:paraId="7FDD85D1" w14:textId="77777777" w:rsidR="002A261F" w:rsidRPr="00105B24" w:rsidRDefault="002A261F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ORAZ SPEŁNIANIA WARUNKÓW UDZIAŁU W POSTĘPOWANIU</w:t>
      </w:r>
    </w:p>
    <w:p w14:paraId="7063AE71" w14:textId="77777777" w:rsidR="002A261F" w:rsidRPr="00105B24" w:rsidRDefault="002A261F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3B280748" w14:textId="77777777" w:rsidR="002A261F" w:rsidRPr="006A023F" w:rsidRDefault="002A261F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09AC3418" w14:textId="6B1BC5BA" w:rsidR="002A261F" w:rsidRPr="004370D5" w:rsidRDefault="002A261F" w:rsidP="006F2C97">
      <w:pPr>
        <w:widowControl w:val="0"/>
        <w:tabs>
          <w:tab w:val="left" w:pos="-4962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A023F">
        <w:rPr>
          <w:rFonts w:ascii="Arial" w:hAnsi="Arial" w:cs="Arial"/>
          <w:sz w:val="20"/>
          <w:szCs w:val="20"/>
        </w:rPr>
        <w:t>Przystępując do udziału w postępowaniu o zamówienie publiczne pn</w:t>
      </w:r>
      <w:r w:rsidR="006A023F" w:rsidRPr="006A023F">
        <w:rPr>
          <w:rFonts w:ascii="Arial" w:hAnsi="Arial" w:cs="Arial"/>
          <w:sz w:val="20"/>
          <w:szCs w:val="20"/>
        </w:rPr>
        <w:t>.</w:t>
      </w:r>
      <w:r w:rsidR="006D2017" w:rsidRPr="006A023F">
        <w:rPr>
          <w:rFonts w:ascii="Arial" w:hAnsi="Arial" w:cs="Arial"/>
          <w:b/>
          <w:bCs/>
          <w:sz w:val="20"/>
          <w:szCs w:val="20"/>
        </w:rPr>
        <w:t xml:space="preserve">„ </w:t>
      </w:r>
      <w:r w:rsidR="006F2C97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……………………………………………………………………………………………………………………………Centrum Kształcenia Zawodowego i Ustawicznego nr 1</w:t>
      </w:r>
      <w:r w:rsidR="006D2017">
        <w:rPr>
          <w:rFonts w:ascii="Arial" w:hAnsi="Arial" w:cs="Arial"/>
          <w:b/>
          <w:bCs/>
          <w:sz w:val="20"/>
          <w:szCs w:val="20"/>
        </w:rPr>
        <w:t xml:space="preserve"> w Gdyni”</w:t>
      </w:r>
    </w:p>
    <w:p w14:paraId="2E573584" w14:textId="77777777" w:rsidR="002A261F" w:rsidRPr="00105B24" w:rsidRDefault="002A261F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w imieniu reprezento</w:t>
      </w:r>
      <w:r>
        <w:rPr>
          <w:rFonts w:ascii="Arial" w:hAnsi="Arial" w:cs="Arial"/>
          <w:sz w:val="20"/>
          <w:szCs w:val="20"/>
        </w:rPr>
        <w:t>wanego przeze mnie Wykonawcy</w:t>
      </w:r>
      <w:r w:rsidRPr="00105B24">
        <w:rPr>
          <w:rFonts w:ascii="Arial" w:hAnsi="Arial" w:cs="Arial"/>
          <w:sz w:val="20"/>
          <w:szCs w:val="20"/>
        </w:rPr>
        <w:t>:</w:t>
      </w:r>
    </w:p>
    <w:p w14:paraId="62ACD6A7" w14:textId="77777777" w:rsidR="002A261F" w:rsidRPr="00105B24" w:rsidRDefault="002A261F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BB3AC5F" w14:textId="77777777" w:rsidR="002A261F" w:rsidRPr="00105B24" w:rsidRDefault="002A261F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56E87AF9" w14:textId="77777777" w:rsidR="002A261F" w:rsidRPr="00105B24" w:rsidRDefault="002A261F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2FC280B8" w14:textId="77777777" w:rsidR="002A261F" w:rsidRPr="00105B24" w:rsidRDefault="002A261F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53D0D9A6" w14:textId="77777777" w:rsidR="002A261F" w:rsidRPr="00105B24" w:rsidRDefault="002A261F">
      <w:pPr>
        <w:widowControl w:val="0"/>
        <w:ind w:firstLine="708"/>
        <w:jc w:val="center"/>
        <w:rPr>
          <w:rFonts w:ascii="Arial" w:hAnsi="Arial" w:cs="Arial"/>
          <w:i/>
          <w:iCs/>
          <w:sz w:val="20"/>
          <w:szCs w:val="20"/>
        </w:rPr>
      </w:pPr>
      <w:r w:rsidRPr="00105B24">
        <w:rPr>
          <w:rFonts w:ascii="Arial" w:hAnsi="Arial" w:cs="Arial"/>
          <w:i/>
          <w:iCs/>
          <w:sz w:val="20"/>
          <w:szCs w:val="20"/>
        </w:rPr>
        <w:t>(pełn</w:t>
      </w:r>
      <w:r>
        <w:rPr>
          <w:rFonts w:ascii="Arial" w:hAnsi="Arial" w:cs="Arial"/>
          <w:i/>
          <w:iCs/>
          <w:sz w:val="20"/>
          <w:szCs w:val="20"/>
        </w:rPr>
        <w:t>a nazwa i siedziba Wykonawcy)</w:t>
      </w:r>
    </w:p>
    <w:p w14:paraId="0E3AA819" w14:textId="77777777" w:rsidR="002A261F" w:rsidRPr="00105B24" w:rsidRDefault="002A261F">
      <w:pPr>
        <w:widowControl w:val="0"/>
        <w:rPr>
          <w:rFonts w:ascii="Arial" w:hAnsi="Arial" w:cs="Arial"/>
          <w:sz w:val="20"/>
          <w:szCs w:val="20"/>
        </w:rPr>
      </w:pPr>
    </w:p>
    <w:p w14:paraId="7B4F850B" w14:textId="77777777" w:rsidR="002A261F" w:rsidRPr="00105B24" w:rsidRDefault="002A261F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14:paraId="34AFFF84" w14:textId="77777777" w:rsidR="002A261F" w:rsidRDefault="002A261F" w:rsidP="006A023F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num" w:pos="567"/>
          <w:tab w:val="left" w:pos="720"/>
        </w:tabs>
        <w:spacing w:line="360" w:lineRule="auto"/>
        <w:ind w:left="1080" w:hanging="796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>
        <w:rPr>
          <w:rFonts w:ascii="Arial" w:hAnsi="Arial" w:cs="Arial"/>
          <w:sz w:val="20"/>
          <w:szCs w:val="20"/>
        </w:rPr>
        <w:t xml:space="preserve"> ustawy Pzp,</w:t>
      </w:r>
    </w:p>
    <w:p w14:paraId="5EEA42FE" w14:textId="77777777" w:rsidR="002A261F" w:rsidRPr="00EE4615" w:rsidRDefault="002A261F" w:rsidP="006A023F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num" w:pos="567"/>
          <w:tab w:val="left" w:pos="720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6736DA">
        <w:rPr>
          <w:rFonts w:ascii="Arial" w:hAnsi="Arial" w:cs="Arial"/>
          <w:sz w:val="20"/>
          <w:szCs w:val="20"/>
        </w:rPr>
        <w:t>świadczam, że nie zachodzą w stosunku do mnie przesłanki wykluczenia z postępowania na podstawie art.  7 ust. 1 ustawy z dnia 13 kwietnia 2022 r.</w:t>
      </w:r>
      <w:r w:rsidRPr="006736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36DA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6736DA">
        <w:rPr>
          <w:rFonts w:ascii="Arial" w:hAnsi="Arial" w:cs="Arial"/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 w:rsidRPr="006736DA">
        <w:rPr>
          <w:rFonts w:ascii="Arial" w:hAnsi="Arial" w:cs="Arial"/>
          <w:iCs/>
          <w:color w:val="222222"/>
          <w:sz w:val="20"/>
          <w:szCs w:val="20"/>
        </w:rPr>
        <w:t>(Dz. U.</w:t>
      </w:r>
      <w:r>
        <w:rPr>
          <w:rFonts w:ascii="Arial" w:hAnsi="Arial" w:cs="Arial"/>
          <w:iCs/>
          <w:color w:val="222222"/>
          <w:sz w:val="20"/>
          <w:szCs w:val="20"/>
        </w:rPr>
        <w:t xml:space="preserve"> z 2022 r.</w:t>
      </w:r>
      <w:r w:rsidRPr="006736DA">
        <w:rPr>
          <w:rFonts w:ascii="Arial" w:hAnsi="Arial" w:cs="Arial"/>
          <w:iCs/>
          <w:color w:val="222222"/>
          <w:sz w:val="20"/>
          <w:szCs w:val="20"/>
        </w:rPr>
        <w:t xml:space="preserve"> poz. 835</w:t>
      </w:r>
      <w:r>
        <w:rPr>
          <w:rFonts w:ascii="Arial" w:hAnsi="Arial" w:cs="Arial"/>
          <w:iCs/>
          <w:color w:val="222222"/>
          <w:sz w:val="20"/>
          <w:szCs w:val="20"/>
        </w:rPr>
        <w:t xml:space="preserve"> ze zm.</w:t>
      </w:r>
      <w:r w:rsidRPr="006736DA">
        <w:rPr>
          <w:rFonts w:ascii="Arial" w:hAnsi="Arial" w:cs="Arial"/>
          <w:iCs/>
          <w:color w:val="222222"/>
          <w:sz w:val="20"/>
          <w:szCs w:val="20"/>
        </w:rPr>
        <w:t>)</w:t>
      </w:r>
      <w:r w:rsidRPr="006736DA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F865A3">
        <w:rPr>
          <w:rFonts w:ascii="Arial" w:hAnsi="Arial" w:cs="Arial"/>
          <w:iCs/>
          <w:color w:val="222222"/>
          <w:sz w:val="20"/>
          <w:szCs w:val="20"/>
        </w:rPr>
        <w:t>,</w:t>
      </w:r>
    </w:p>
    <w:p w14:paraId="5C18F485" w14:textId="77C0718C" w:rsidR="002A261F" w:rsidRPr="006A023F" w:rsidRDefault="002A261F" w:rsidP="006A023F">
      <w:pPr>
        <w:pStyle w:val="Akapitzlist"/>
        <w:widowControl w:val="0"/>
        <w:numPr>
          <w:ilvl w:val="0"/>
          <w:numId w:val="9"/>
        </w:numPr>
        <w:tabs>
          <w:tab w:val="left" w:pos="220"/>
          <w:tab w:val="left" w:pos="720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A023F">
        <w:rPr>
          <w:rFonts w:ascii="Arial" w:hAnsi="Arial" w:cs="Arial"/>
          <w:iCs/>
          <w:sz w:val="20"/>
          <w:szCs w:val="20"/>
        </w:rPr>
        <w:t xml:space="preserve">oświadczam, że nie zachodzą w stosunku do mnie przesłanki wykluczenia z postępowania określone </w:t>
      </w:r>
      <w:r w:rsidRPr="006A023F">
        <w:rPr>
          <w:rFonts w:ascii="Arial" w:hAnsi="Arial" w:cs="Arial"/>
          <w:iCs/>
          <w:sz w:val="20"/>
          <w:szCs w:val="20"/>
        </w:rPr>
        <w:lastRenderedPageBreak/>
        <w:t>na podstawie art. 5k rozporządzenia 2022/576, w sprawie zmiany rozporządzenia (UE) nr 833/2014 dotyczącego środków ograniczających w związku z działaniami Rosji destabilizującymi sytuację na Ukrainie (Dz. Urz. UE nr L 111 z 8.4.2022, str. 1 ze zm.)</w:t>
      </w:r>
      <w:r>
        <w:rPr>
          <w:rStyle w:val="Odwoanieprzypisudolnego"/>
          <w:rFonts w:ascii="Arial" w:hAnsi="Arial"/>
          <w:iCs/>
          <w:sz w:val="20"/>
          <w:szCs w:val="20"/>
        </w:rPr>
        <w:footnoteReference w:id="2"/>
      </w:r>
      <w:r w:rsidRPr="006A023F">
        <w:rPr>
          <w:rFonts w:ascii="Arial" w:hAnsi="Arial" w:cs="Arial"/>
          <w:iCs/>
          <w:sz w:val="20"/>
          <w:szCs w:val="20"/>
        </w:rPr>
        <w:t>,</w:t>
      </w:r>
    </w:p>
    <w:p w14:paraId="446981E2" w14:textId="77777777" w:rsidR="002A261F" w:rsidRDefault="002A261F" w:rsidP="006A023F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zachodzą w stosunku do mnie podstawy wykluczenia z postępowania na podstawie art. ……………………………….……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105B24">
        <w:rPr>
          <w:rFonts w:ascii="Arial" w:hAnsi="Arial" w:cs="Arial"/>
          <w:sz w:val="20"/>
          <w:szCs w:val="20"/>
        </w:rPr>
        <w:t xml:space="preserve"> </w:t>
      </w:r>
      <w:r w:rsidRPr="00105B24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 i 5</w:t>
      </w:r>
      <w:r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105B24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14:paraId="1EA8A6B3" w14:textId="77777777" w:rsidR="002A261F" w:rsidRDefault="002A261F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70FF493" w14:textId="77777777" w:rsidR="002A261F" w:rsidRPr="00105B24" w:rsidRDefault="002A261F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Jednocześnie oświadczam, że w związku z ww. okolicznością, występują następujące przesłanki, o których mowa w przepisie art. 110 ust. 2 ustawy Pzp, dzięki którym nie podlegam wykluczeniu z udziału w postępowaniu:</w:t>
      </w:r>
    </w:p>
    <w:p w14:paraId="4A26732F" w14:textId="77777777" w:rsidR="002A261F" w:rsidRPr="00105B24" w:rsidRDefault="002A261F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……………………………………………….</w:t>
      </w:r>
      <w:r w:rsidRPr="00105B24">
        <w:rPr>
          <w:rFonts w:ascii="Arial" w:hAnsi="Arial" w:cs="Arial"/>
          <w:sz w:val="20"/>
          <w:szCs w:val="20"/>
        </w:rPr>
        <w:t>……………………….</w:t>
      </w:r>
    </w:p>
    <w:p w14:paraId="401DAC5D" w14:textId="77777777" w:rsidR="002A261F" w:rsidRPr="00105B24" w:rsidRDefault="002A261F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D6A40E7" w14:textId="1B08861E" w:rsidR="002A261F" w:rsidRPr="00685386" w:rsidRDefault="006A023F" w:rsidP="006A023F">
      <w:pPr>
        <w:widowControl w:val="0"/>
        <w:tabs>
          <w:tab w:val="left" w:pos="220"/>
          <w:tab w:val="left" w:pos="720"/>
        </w:tabs>
        <w:spacing w:after="200" w:line="360" w:lineRule="auto"/>
        <w:ind w:left="720" w:hanging="153"/>
        <w:jc w:val="both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</w:t>
      </w:r>
      <w:r w:rsidR="002A261F" w:rsidRPr="00105B24">
        <w:rPr>
          <w:rFonts w:ascii="Arial" w:hAnsi="Arial" w:cs="Arial"/>
          <w:sz w:val="20"/>
          <w:szCs w:val="20"/>
        </w:rPr>
        <w:t xml:space="preserve"> oświadczam, że spełniam warunki udziału w postępowaniu określone przez Zamawiającego w Rozdziale VIII SWZ,</w:t>
      </w:r>
      <w:r w:rsidR="002A261F" w:rsidRPr="00105B24">
        <w:rPr>
          <w:rFonts w:ascii="Arial" w:hAnsi="Arial" w:cs="Arial"/>
          <w:color w:val="00B050"/>
          <w:sz w:val="20"/>
          <w:szCs w:val="20"/>
        </w:rPr>
        <w:t xml:space="preserve"> </w:t>
      </w:r>
    </w:p>
    <w:p w14:paraId="0048C4F3" w14:textId="72298E45" w:rsidR="002A261F" w:rsidRPr="00105B24" w:rsidRDefault="006A023F" w:rsidP="006A023F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6</w:t>
      </w:r>
      <w:r w:rsidR="002A261F" w:rsidRPr="00105B24">
        <w:rPr>
          <w:rFonts w:ascii="Arial" w:hAnsi="Arial" w:cs="Arial"/>
          <w:sz w:val="20"/>
          <w:szCs w:val="20"/>
        </w:rPr>
        <w:t xml:space="preserve">) oświadczam, że wszystkie informacje podane w powyższych oświadczeniach są aktualne i zgodne 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br/>
        <w:t xml:space="preserve">               </w:t>
      </w:r>
      <w:r w:rsidR="002A261F" w:rsidRPr="00105B24">
        <w:rPr>
          <w:rFonts w:ascii="Arial" w:hAnsi="Arial" w:cs="Arial"/>
          <w:sz w:val="20"/>
          <w:szCs w:val="20"/>
        </w:rPr>
        <w:t xml:space="preserve">z prawdą oraz zostały przestawione z pełną świadomością konsekwencji wprowadzenia </w:t>
      </w:r>
      <w:r>
        <w:rPr>
          <w:rFonts w:ascii="Arial" w:hAnsi="Arial" w:cs="Arial"/>
          <w:sz w:val="20"/>
          <w:szCs w:val="20"/>
        </w:rPr>
        <w:br/>
        <w:t xml:space="preserve">               </w:t>
      </w:r>
      <w:r w:rsidR="002A261F" w:rsidRPr="00105B24">
        <w:rPr>
          <w:rFonts w:ascii="Arial" w:hAnsi="Arial" w:cs="Arial"/>
          <w:sz w:val="20"/>
          <w:szCs w:val="20"/>
        </w:rPr>
        <w:t>Zamawiającego w błąd przy przedstawianiu informacji.</w:t>
      </w:r>
    </w:p>
    <w:p w14:paraId="02B84864" w14:textId="6F11B4CB" w:rsidR="002A261F" w:rsidRDefault="002A261F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1551AFF5" w14:textId="79D8062B" w:rsidR="00E80152" w:rsidRDefault="00E80152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F719A5A" w14:textId="77777777" w:rsidR="00E80152" w:rsidRPr="00105B24" w:rsidRDefault="00E80152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2BDDAF3" w14:textId="05706D22" w:rsidR="002A261F" w:rsidRPr="00D95FDE" w:rsidRDefault="002A261F" w:rsidP="00D95FDE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 w:rsidR="006A023F">
        <w:rPr>
          <w:rFonts w:ascii="Arial" w:hAnsi="Arial" w:cs="Arial"/>
          <w:i/>
          <w:sz w:val="16"/>
          <w:szCs w:val="16"/>
        </w:rPr>
        <w:t xml:space="preserve">         </w:t>
      </w:r>
      <w:r>
        <w:rPr>
          <w:rFonts w:ascii="Arial" w:hAnsi="Arial" w:cs="Arial"/>
          <w:i/>
          <w:sz w:val="16"/>
          <w:szCs w:val="16"/>
        </w:rPr>
        <w:t>miejscowość ,data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>podpis Wykonawcy</w:t>
      </w:r>
    </w:p>
    <w:p w14:paraId="78859473" w14:textId="77777777" w:rsidR="002A261F" w:rsidRPr="00105B24" w:rsidRDefault="002A261F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79CE741" w14:textId="00516344" w:rsidR="002A261F" w:rsidRDefault="002A261F" w:rsidP="004C102C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4D59C885" w14:textId="086E8597" w:rsidR="00E80152" w:rsidRDefault="00E80152" w:rsidP="004C102C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2802582E" w14:textId="77777777" w:rsidR="00E80152" w:rsidRPr="0063041D" w:rsidRDefault="00E80152" w:rsidP="00E80152">
      <w:pPr>
        <w:widowControl w:val="0"/>
        <w:spacing w:line="36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63041D">
        <w:rPr>
          <w:rFonts w:ascii="Arial" w:hAnsi="Arial" w:cs="Arial"/>
          <w:b/>
          <w:color w:val="FF0000"/>
          <w:sz w:val="20"/>
          <w:szCs w:val="20"/>
        </w:rPr>
        <w:t>Uwaga! Wypełnione oświadczenie należy podpisać kwalifikowanym podpisem elektronicznym lub</w:t>
      </w:r>
      <w:r w:rsidRPr="0063041D">
        <w:rPr>
          <w:rFonts w:ascii="Arial" w:hAnsi="Arial" w:cs="Arial"/>
          <w:b/>
          <w:color w:val="FF0000"/>
          <w:sz w:val="20"/>
          <w:szCs w:val="20"/>
        </w:rPr>
        <w:br/>
        <w:t>podpisem zaufanym lub podpisem osobistym</w:t>
      </w:r>
    </w:p>
    <w:p w14:paraId="1307A99B" w14:textId="77777777" w:rsidR="00E80152" w:rsidRPr="00105B24" w:rsidRDefault="00E80152" w:rsidP="004C102C">
      <w:pPr>
        <w:widowControl w:val="0"/>
        <w:jc w:val="both"/>
        <w:rPr>
          <w:rFonts w:ascii="Arial" w:hAnsi="Arial" w:cs="Arial"/>
          <w:sz w:val="20"/>
          <w:szCs w:val="20"/>
        </w:rPr>
      </w:pPr>
    </w:p>
    <w:sectPr w:rsidR="00E80152" w:rsidRPr="00105B24" w:rsidSect="002A5EA1">
      <w:footerReference w:type="default" r:id="rId7"/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498A8" w14:textId="77777777" w:rsidR="005C0F7D" w:rsidRDefault="005C0F7D">
      <w:r>
        <w:separator/>
      </w:r>
    </w:p>
  </w:endnote>
  <w:endnote w:type="continuationSeparator" w:id="0">
    <w:p w14:paraId="0CD158E0" w14:textId="77777777" w:rsidR="005C0F7D" w:rsidRDefault="005C0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1" w:author="Kierownik 17 LO" w:date="2023-02-06T09:01:00Z"/>
  <w:sdt>
    <w:sdtPr>
      <w:id w:val="-1266155825"/>
      <w:docPartObj>
        <w:docPartGallery w:val="Page Numbers (Bottom of Page)"/>
        <w:docPartUnique/>
      </w:docPartObj>
    </w:sdtPr>
    <w:sdtEndPr/>
    <w:sdtContent>
      <w:customXmlInsRangeEnd w:id="1"/>
      <w:p w14:paraId="48D06D2D" w14:textId="2A922937" w:rsidR="00073B0E" w:rsidRDefault="00073B0E">
        <w:pPr>
          <w:pStyle w:val="Stopka"/>
          <w:jc w:val="right"/>
          <w:rPr>
            <w:ins w:id="2" w:author="Kierownik 17 LO" w:date="2023-02-06T09:01:00Z"/>
          </w:rPr>
        </w:pPr>
        <w:ins w:id="3" w:author="Kierownik 17 LO" w:date="2023-02-06T09:01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6F2C97">
          <w:rPr>
            <w:noProof/>
          </w:rPr>
          <w:t>2</w:t>
        </w:r>
        <w:ins w:id="4" w:author="Kierownik 17 LO" w:date="2023-02-06T09:01:00Z">
          <w:r>
            <w:fldChar w:fldCharType="end"/>
          </w:r>
        </w:ins>
      </w:p>
      <w:customXmlInsRangeStart w:id="5" w:author="Kierownik 17 LO" w:date="2023-02-06T09:01:00Z"/>
    </w:sdtContent>
  </w:sdt>
  <w:customXmlInsRangeEnd w:id="5"/>
  <w:p w14:paraId="2DEC8F45" w14:textId="77777777" w:rsidR="00073B0E" w:rsidRDefault="00073B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F07E7" w14:textId="77777777" w:rsidR="005C0F7D" w:rsidRDefault="005C0F7D">
      <w:r>
        <w:separator/>
      </w:r>
    </w:p>
  </w:footnote>
  <w:footnote w:type="continuationSeparator" w:id="0">
    <w:p w14:paraId="77DE1EAA" w14:textId="77777777" w:rsidR="005C0F7D" w:rsidRDefault="005C0F7D">
      <w:r>
        <w:continuationSeparator/>
      </w:r>
    </w:p>
  </w:footnote>
  <w:footnote w:id="1">
    <w:p w14:paraId="22EA0637" w14:textId="77777777" w:rsidR="002A261F" w:rsidRPr="00A82964" w:rsidRDefault="002A261F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6FD32CB" w14:textId="77777777" w:rsidR="002A261F" w:rsidRPr="00A82964" w:rsidRDefault="002A261F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923BCF" w14:textId="77777777" w:rsidR="002A261F" w:rsidRPr="00A82964" w:rsidRDefault="002A261F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0D5888" w14:textId="77777777" w:rsidR="002A261F" w:rsidRDefault="002A261F" w:rsidP="005B2117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60A1532" w14:textId="77777777" w:rsidR="002A261F" w:rsidRPr="00674587" w:rsidRDefault="002A261F" w:rsidP="001D0EA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74587">
        <w:rPr>
          <w:rFonts w:ascii="Arial" w:hAnsi="Arial" w:cs="Arial"/>
          <w:sz w:val="16"/>
          <w:szCs w:val="16"/>
        </w:rPr>
        <w:t xml:space="preserve">Na podstawie przepisu art. 5k Rozporządzenia (UE) nr 833/2014 dotyczącego środków ograniczających w związku z działaniami Rosji destabilizującymi sytuację na Ukrainie (Dz. Urz. UE nr L 111 z 8.4.2022, str. 1) zakazuje się udziału: </w:t>
      </w:r>
    </w:p>
    <w:p w14:paraId="7BDC1D6A" w14:textId="77777777" w:rsidR="002A261F" w:rsidRPr="00674587" w:rsidRDefault="002A261F" w:rsidP="001D0EAB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674587">
        <w:rPr>
          <w:rFonts w:ascii="Arial" w:hAnsi="Arial" w:cs="Arial"/>
          <w:sz w:val="16"/>
          <w:szCs w:val="16"/>
        </w:rPr>
        <w:t>obywateli rosyjskich lub osób fizycznych lub prawnych, podmiotów lub organów z siedzibą w Rosji;</w:t>
      </w:r>
    </w:p>
    <w:p w14:paraId="46616E42" w14:textId="77777777" w:rsidR="002A261F" w:rsidRPr="00674587" w:rsidRDefault="002A261F" w:rsidP="001D0EAB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674587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podmiotu, o którym mowa w lit. a); lub</w:t>
      </w:r>
    </w:p>
    <w:p w14:paraId="22CFB278" w14:textId="77777777" w:rsidR="002A261F" w:rsidRPr="00674587" w:rsidRDefault="002A261F" w:rsidP="001D0EAB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674587">
        <w:rPr>
          <w:rFonts w:ascii="Arial" w:hAnsi="Arial" w:cs="Arial"/>
          <w:sz w:val="16"/>
          <w:szCs w:val="16"/>
        </w:rPr>
        <w:t>osób fizycznych lub prawnych, podmiotów lub organów działających w imieniu lub pod kierunkiem podmiotu, o którym mowa w pkt 1 lub 2 powyżej.</w:t>
      </w:r>
    </w:p>
    <w:p w14:paraId="14FE6CEE" w14:textId="77777777" w:rsidR="002A261F" w:rsidRDefault="002A261F" w:rsidP="001D0EAB">
      <w:pPr>
        <w:pStyle w:val="Tekstprzypisudolnego"/>
      </w:pPr>
      <w:r w:rsidRPr="00674587">
        <w:rPr>
          <w:rFonts w:ascii="Arial" w:hAnsi="Arial" w:cs="Arial"/>
          <w:sz w:val="16"/>
          <w:szCs w:val="16"/>
        </w:rPr>
        <w:t>Powyższy zakaz dotyczy również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0B9F"/>
    <w:multiLevelType w:val="hybridMultilevel"/>
    <w:tmpl w:val="89C6DE28"/>
    <w:lvl w:ilvl="0" w:tplc="61CEB782">
      <w:start w:val="1"/>
      <w:numFmt w:val="decimal"/>
      <w:lvlText w:val="%1)"/>
      <w:lvlJc w:val="left"/>
      <w:pPr>
        <w:tabs>
          <w:tab w:val="num" w:pos="490"/>
        </w:tabs>
        <w:ind w:left="1210" w:hanging="360"/>
      </w:pPr>
      <w:rPr>
        <w:rFonts w:ascii="Calibri" w:hAnsi="Calibri" w:cs="Calibri" w:hint="default"/>
        <w:sz w:val="22"/>
        <w:szCs w:val="22"/>
      </w:rPr>
    </w:lvl>
    <w:lvl w:ilvl="1" w:tplc="D74C26B4">
      <w:start w:val="1"/>
      <w:numFmt w:val="decimal"/>
      <w:lvlText w:val="%2)"/>
      <w:lvlJc w:val="left"/>
      <w:pPr>
        <w:tabs>
          <w:tab w:val="num" w:pos="144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76E24AF"/>
    <w:multiLevelType w:val="hybridMultilevel"/>
    <w:tmpl w:val="2258F750"/>
    <w:lvl w:ilvl="0" w:tplc="C524719E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EF1681"/>
    <w:multiLevelType w:val="hybridMultilevel"/>
    <w:tmpl w:val="11AA119E"/>
    <w:lvl w:ilvl="0" w:tplc="F25C75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2"/>
      </w:rPr>
    </w:lvl>
    <w:lvl w:ilvl="1" w:tplc="C9348D8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93435C"/>
    <w:multiLevelType w:val="multilevel"/>
    <w:tmpl w:val="E300F50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266A6007"/>
    <w:multiLevelType w:val="multilevel"/>
    <w:tmpl w:val="5D3881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2FBF6945"/>
    <w:multiLevelType w:val="multilevel"/>
    <w:tmpl w:val="ADECB1C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6" w15:restartNumberingAfterBreak="0">
    <w:nsid w:val="3DE65112"/>
    <w:multiLevelType w:val="hybridMultilevel"/>
    <w:tmpl w:val="CB7E1650"/>
    <w:lvl w:ilvl="0" w:tplc="91C8210E">
      <w:start w:val="3"/>
      <w:numFmt w:val="decimal"/>
      <w:lvlText w:val="%1)"/>
      <w:lvlJc w:val="left"/>
      <w:pPr>
        <w:tabs>
          <w:tab w:val="num" w:pos="490"/>
        </w:tabs>
        <w:ind w:left="121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30" w:hanging="180"/>
      </w:pPr>
      <w:rPr>
        <w:rFonts w:cs="Times New Roman"/>
      </w:rPr>
    </w:lvl>
  </w:abstractNum>
  <w:abstractNum w:abstractNumId="7" w15:restartNumberingAfterBreak="0">
    <w:nsid w:val="402E6A6F"/>
    <w:multiLevelType w:val="multilevel"/>
    <w:tmpl w:val="01A21E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74D60486"/>
    <w:multiLevelType w:val="multilevel"/>
    <w:tmpl w:val="58ECBF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ierownik 17 LO">
    <w15:presenceInfo w15:providerId="AD" w15:userId="S::kierownik@zso8gdynia.pl::f89f9d5e-c1d4-4c40-a6c0-73a4fbd7f5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3B"/>
    <w:rsid w:val="000248EC"/>
    <w:rsid w:val="00067C73"/>
    <w:rsid w:val="00073B0E"/>
    <w:rsid w:val="000A5DB1"/>
    <w:rsid w:val="000E431F"/>
    <w:rsid w:val="00105B24"/>
    <w:rsid w:val="001115E9"/>
    <w:rsid w:val="001238BD"/>
    <w:rsid w:val="00127753"/>
    <w:rsid w:val="00145020"/>
    <w:rsid w:val="00175862"/>
    <w:rsid w:val="00196653"/>
    <w:rsid w:val="001D0EAB"/>
    <w:rsid w:val="001E1F87"/>
    <w:rsid w:val="00226147"/>
    <w:rsid w:val="00240186"/>
    <w:rsid w:val="0024741F"/>
    <w:rsid w:val="002960E7"/>
    <w:rsid w:val="002A261F"/>
    <w:rsid w:val="002A5EA1"/>
    <w:rsid w:val="00345FBC"/>
    <w:rsid w:val="003553CA"/>
    <w:rsid w:val="00365486"/>
    <w:rsid w:val="00391C27"/>
    <w:rsid w:val="003923FC"/>
    <w:rsid w:val="00396224"/>
    <w:rsid w:val="003D0C43"/>
    <w:rsid w:val="004069F6"/>
    <w:rsid w:val="004370D5"/>
    <w:rsid w:val="00471554"/>
    <w:rsid w:val="004961C4"/>
    <w:rsid w:val="004C102C"/>
    <w:rsid w:val="00542E0B"/>
    <w:rsid w:val="005B2117"/>
    <w:rsid w:val="005C0F7D"/>
    <w:rsid w:val="005C4E45"/>
    <w:rsid w:val="005D753B"/>
    <w:rsid w:val="005E2A08"/>
    <w:rsid w:val="00602D09"/>
    <w:rsid w:val="00635213"/>
    <w:rsid w:val="006724AC"/>
    <w:rsid w:val="006736DA"/>
    <w:rsid w:val="00674587"/>
    <w:rsid w:val="0067659C"/>
    <w:rsid w:val="00681B8B"/>
    <w:rsid w:val="00685386"/>
    <w:rsid w:val="006A023F"/>
    <w:rsid w:val="006D2017"/>
    <w:rsid w:val="006E02C6"/>
    <w:rsid w:val="006F2C97"/>
    <w:rsid w:val="006F5147"/>
    <w:rsid w:val="007025D5"/>
    <w:rsid w:val="00726AEC"/>
    <w:rsid w:val="00750384"/>
    <w:rsid w:val="007B4CC8"/>
    <w:rsid w:val="007B56FC"/>
    <w:rsid w:val="007C1EE9"/>
    <w:rsid w:val="008B15D6"/>
    <w:rsid w:val="009627F4"/>
    <w:rsid w:val="0096723C"/>
    <w:rsid w:val="009732CF"/>
    <w:rsid w:val="0099227E"/>
    <w:rsid w:val="00A45887"/>
    <w:rsid w:val="00A70954"/>
    <w:rsid w:val="00A82964"/>
    <w:rsid w:val="00B42A33"/>
    <w:rsid w:val="00B563F1"/>
    <w:rsid w:val="00B9007A"/>
    <w:rsid w:val="00C04E02"/>
    <w:rsid w:val="00C82064"/>
    <w:rsid w:val="00C9787C"/>
    <w:rsid w:val="00CB1E74"/>
    <w:rsid w:val="00CF3B0F"/>
    <w:rsid w:val="00D038C0"/>
    <w:rsid w:val="00D31E6C"/>
    <w:rsid w:val="00D3746F"/>
    <w:rsid w:val="00D86A77"/>
    <w:rsid w:val="00D91652"/>
    <w:rsid w:val="00D95FDE"/>
    <w:rsid w:val="00DD14C1"/>
    <w:rsid w:val="00E02D82"/>
    <w:rsid w:val="00E342B7"/>
    <w:rsid w:val="00E80152"/>
    <w:rsid w:val="00E82A17"/>
    <w:rsid w:val="00E8407C"/>
    <w:rsid w:val="00EA2C6C"/>
    <w:rsid w:val="00EC04C0"/>
    <w:rsid w:val="00EC2522"/>
    <w:rsid w:val="00EC2676"/>
    <w:rsid w:val="00EE4615"/>
    <w:rsid w:val="00F25406"/>
    <w:rsid w:val="00F66068"/>
    <w:rsid w:val="00F81BCA"/>
    <w:rsid w:val="00F83696"/>
    <w:rsid w:val="00F865A3"/>
    <w:rsid w:val="00F950C4"/>
    <w:rsid w:val="00FB3322"/>
    <w:rsid w:val="00FD011F"/>
    <w:rsid w:val="00FF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00ED6"/>
  <w15:docId w15:val="{689EC4D2-BD21-4711-8B66-B3E882443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Cambria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5EA1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24AC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6724AC"/>
    <w:rPr>
      <w:rFonts w:ascii="Lucida Grande CE" w:hAnsi="Lucida Grande CE" w:cs="Times New Roman"/>
      <w:sz w:val="18"/>
    </w:rPr>
  </w:style>
  <w:style w:type="character" w:styleId="Odwoaniedokomentarza">
    <w:name w:val="annotation reference"/>
    <w:basedOn w:val="Domylnaczcionkaakapitu"/>
    <w:uiPriority w:val="99"/>
    <w:semiHidden/>
    <w:rsid w:val="006724AC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semiHidden/>
    <w:locked/>
    <w:rsid w:val="006724AC"/>
  </w:style>
  <w:style w:type="character" w:customStyle="1" w:styleId="CommentSubjectChar">
    <w:name w:val="Comment Subject Char"/>
    <w:uiPriority w:val="99"/>
    <w:semiHidden/>
    <w:locked/>
    <w:rsid w:val="006724AC"/>
    <w:rPr>
      <w:b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2A5E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02D09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A5EA1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02D09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2A5EA1"/>
    <w:rPr>
      <w:rFonts w:cs="Lucida Sans"/>
    </w:rPr>
  </w:style>
  <w:style w:type="paragraph" w:styleId="Legenda">
    <w:name w:val="caption"/>
    <w:basedOn w:val="Normalny"/>
    <w:uiPriority w:val="99"/>
    <w:qFormat/>
    <w:rsid w:val="002A5EA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2A5EA1"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rsid w:val="006724AC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02D0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24AC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602D09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02D09"/>
    <w:rPr>
      <w:rFonts w:ascii="Times New Roman" w:hAnsi="Times New Roman" w:cs="Times New Roman"/>
      <w:sz w:val="2"/>
    </w:rPr>
  </w:style>
  <w:style w:type="character" w:styleId="Odwoanieprzypisudolnego">
    <w:name w:val="footnote reference"/>
    <w:basedOn w:val="Domylnaczcionkaakapitu"/>
    <w:uiPriority w:val="99"/>
    <w:semiHidden/>
    <w:rsid w:val="005B211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226147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D0E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D0EAB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7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3B0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A0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NR……</vt:lpstr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subject/>
  <dc:creator>RMK</dc:creator>
  <cp:keywords/>
  <dc:description/>
  <cp:lastModifiedBy>Monika</cp:lastModifiedBy>
  <cp:revision>2</cp:revision>
  <cp:lastPrinted>2024-07-05T09:34:00Z</cp:lastPrinted>
  <dcterms:created xsi:type="dcterms:W3CDTF">2024-07-05T09:35:00Z</dcterms:created>
  <dcterms:modified xsi:type="dcterms:W3CDTF">2024-07-05T09:35:00Z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