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1F22F5" w14:textId="4ECF95C4" w:rsidR="000D6B5E" w:rsidRPr="00C6306E" w:rsidRDefault="00836922" w:rsidP="00296850">
      <w:pPr>
        <w:tabs>
          <w:tab w:val="left" w:pos="284"/>
          <w:tab w:val="left" w:pos="4996"/>
        </w:tabs>
        <w:spacing w:line="276" w:lineRule="auto"/>
        <w:rPr>
          <w:rFonts w:asciiTheme="majorHAnsi" w:hAnsiTheme="majorHAnsi"/>
        </w:rPr>
      </w:pPr>
      <w:bookmarkStart w:id="0" w:name="_Hlk59429758"/>
      <w:r>
        <w:rPr>
          <w:rFonts w:asciiTheme="majorHAnsi" w:hAnsiTheme="majorHAnsi"/>
        </w:rPr>
        <w:t xml:space="preserve"> </w:t>
      </w:r>
      <w:r w:rsidR="00470482" w:rsidRPr="00C6306E">
        <w:rPr>
          <w:rFonts w:asciiTheme="majorHAnsi" w:hAnsiTheme="majorHAnsi"/>
        </w:rPr>
        <w:tab/>
      </w:r>
    </w:p>
    <w:p w14:paraId="396B4480" w14:textId="72AA576C" w:rsidR="00CC1478" w:rsidRDefault="00CC1478" w:rsidP="00627C7D">
      <w:pPr>
        <w:spacing w:line="276" w:lineRule="auto"/>
        <w:jc w:val="center"/>
        <w:rPr>
          <w:rFonts w:ascii="Cambria" w:hAnsi="Cambria"/>
          <w:b/>
          <w:color w:val="000000" w:themeColor="text1"/>
          <w:sz w:val="20"/>
          <w:szCs w:val="20"/>
        </w:rPr>
      </w:pPr>
    </w:p>
    <w:p w14:paraId="0BE8BE4D" w14:textId="77777777" w:rsidR="003B38CA" w:rsidRDefault="003B38CA" w:rsidP="00627C7D">
      <w:pPr>
        <w:spacing w:line="276" w:lineRule="auto"/>
        <w:jc w:val="center"/>
        <w:rPr>
          <w:rFonts w:asciiTheme="majorHAnsi" w:hAnsiTheme="majorHAnsi" w:cs="Arial"/>
          <w:b/>
          <w:sz w:val="44"/>
          <w:szCs w:val="44"/>
        </w:rPr>
      </w:pPr>
    </w:p>
    <w:p w14:paraId="1DCA234C" w14:textId="77777777" w:rsidR="00A435B8" w:rsidRPr="00C6306E" w:rsidRDefault="00A435B8" w:rsidP="00627C7D">
      <w:pPr>
        <w:spacing w:line="276" w:lineRule="auto"/>
        <w:jc w:val="center"/>
        <w:rPr>
          <w:rFonts w:asciiTheme="majorHAnsi" w:hAnsiTheme="majorHAnsi" w:cs="Arial"/>
          <w:b/>
          <w:sz w:val="44"/>
          <w:szCs w:val="44"/>
        </w:rPr>
      </w:pPr>
    </w:p>
    <w:p w14:paraId="74EE02BA" w14:textId="77777777" w:rsidR="004357DE" w:rsidRPr="00C6306E" w:rsidRDefault="004357DE" w:rsidP="00627C7D">
      <w:pPr>
        <w:spacing w:line="276" w:lineRule="auto"/>
        <w:jc w:val="center"/>
        <w:rPr>
          <w:rFonts w:asciiTheme="majorHAnsi" w:hAnsiTheme="majorHAnsi"/>
        </w:rPr>
      </w:pPr>
    </w:p>
    <w:p w14:paraId="69EB9799" w14:textId="690E364F" w:rsidR="00C143BC" w:rsidRDefault="00C143BC" w:rsidP="00627C7D">
      <w:pPr>
        <w:spacing w:line="276" w:lineRule="auto"/>
        <w:jc w:val="center"/>
        <w:rPr>
          <w:rFonts w:asciiTheme="majorHAnsi" w:hAnsiTheme="majorHAnsi"/>
        </w:rPr>
      </w:pPr>
    </w:p>
    <w:p w14:paraId="614675B9" w14:textId="671F322A" w:rsidR="008B3968" w:rsidRDefault="008B3968" w:rsidP="00627C7D">
      <w:pPr>
        <w:spacing w:line="276" w:lineRule="auto"/>
        <w:jc w:val="center"/>
        <w:rPr>
          <w:rFonts w:asciiTheme="majorHAnsi" w:hAnsiTheme="majorHAnsi"/>
        </w:rPr>
      </w:pPr>
    </w:p>
    <w:p w14:paraId="32D46E0B" w14:textId="77777777" w:rsidR="008B3968" w:rsidRPr="00C6306E" w:rsidRDefault="008B3968"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C6306E" w14:paraId="0B1D3840" w14:textId="77777777" w:rsidTr="008A3828">
        <w:tc>
          <w:tcPr>
            <w:tcW w:w="9072" w:type="dxa"/>
          </w:tcPr>
          <w:p w14:paraId="0E23B681" w14:textId="632FAF60" w:rsidR="00D9784D" w:rsidRPr="00C6306E" w:rsidRDefault="00D9784D" w:rsidP="00627C7D">
            <w:pPr>
              <w:spacing w:line="276" w:lineRule="auto"/>
              <w:jc w:val="center"/>
              <w:rPr>
                <w:rFonts w:asciiTheme="majorHAnsi" w:hAnsiTheme="majorHAnsi" w:cs="Arial"/>
                <w:b/>
                <w:sz w:val="44"/>
                <w:szCs w:val="44"/>
              </w:rPr>
            </w:pPr>
            <w:r w:rsidRPr="00C6306E">
              <w:rPr>
                <w:rFonts w:asciiTheme="majorHAnsi" w:hAnsiTheme="majorHAnsi" w:cs="Arial"/>
                <w:b/>
                <w:color w:val="808080" w:themeColor="background1" w:themeShade="80"/>
                <w:sz w:val="44"/>
                <w:szCs w:val="44"/>
              </w:rPr>
              <w:t>S</w:t>
            </w:r>
            <w:r w:rsidRPr="00783508">
              <w:rPr>
                <w:rFonts w:asciiTheme="majorHAnsi" w:hAnsiTheme="majorHAnsi" w:cs="Arial"/>
                <w:b/>
                <w:sz w:val="36"/>
                <w:szCs w:val="36"/>
              </w:rPr>
              <w:t>PECYFIKACJA</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0"/>
              </w:rPr>
              <w:t>W</w:t>
            </w:r>
            <w:r w:rsidRPr="00783508">
              <w:rPr>
                <w:rFonts w:asciiTheme="majorHAnsi" w:hAnsiTheme="majorHAnsi" w:cs="Arial"/>
                <w:b/>
                <w:sz w:val="36"/>
                <w:szCs w:val="36"/>
              </w:rPr>
              <w:t>ARUNKÓW</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4"/>
              </w:rPr>
              <w:t>Z</w:t>
            </w:r>
            <w:r w:rsidRPr="00783508">
              <w:rPr>
                <w:rFonts w:asciiTheme="majorHAnsi" w:hAnsiTheme="majorHAnsi" w:cs="Arial"/>
                <w:b/>
                <w:sz w:val="36"/>
                <w:szCs w:val="36"/>
              </w:rPr>
              <w:t>AMÓWIENIA</w:t>
            </w:r>
          </w:p>
        </w:tc>
      </w:tr>
    </w:tbl>
    <w:p w14:paraId="7B03AA5D" w14:textId="77777777" w:rsidR="00D9784D" w:rsidRPr="00C6306E" w:rsidRDefault="00D9784D" w:rsidP="00627C7D">
      <w:pPr>
        <w:spacing w:line="276" w:lineRule="auto"/>
        <w:jc w:val="center"/>
        <w:rPr>
          <w:rFonts w:asciiTheme="majorHAnsi" w:hAnsiTheme="majorHAnsi"/>
          <w:bCs/>
        </w:rPr>
      </w:pPr>
    </w:p>
    <w:p w14:paraId="56ABBE0D" w14:textId="3D53CFC1" w:rsidR="00D9784D" w:rsidRPr="00C6306E" w:rsidRDefault="00D9784D" w:rsidP="00627C7D">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sidR="006B67BF">
        <w:rPr>
          <w:rFonts w:asciiTheme="majorHAnsi" w:hAnsiTheme="majorHAnsi"/>
          <w:bCs/>
        </w:rPr>
        <w:t>na</w:t>
      </w:r>
      <w:r w:rsidRPr="00C6306E">
        <w:rPr>
          <w:rFonts w:asciiTheme="majorHAnsi" w:hAnsiTheme="majorHAnsi"/>
          <w:bCs/>
        </w:rPr>
        <w:t>:</w:t>
      </w:r>
    </w:p>
    <w:p w14:paraId="3C16ADEA" w14:textId="77777777" w:rsidR="00BE0179" w:rsidRPr="00C6306E" w:rsidRDefault="00BE0179" w:rsidP="006B67BF">
      <w:pPr>
        <w:spacing w:line="276" w:lineRule="auto"/>
        <w:rPr>
          <w:rFonts w:asciiTheme="majorHAnsi" w:hAnsiTheme="majorHAnsi"/>
          <w:bCs/>
          <w:sz w:val="26"/>
          <w:szCs w:val="26"/>
        </w:rPr>
      </w:pPr>
    </w:p>
    <w:p w14:paraId="5050E124" w14:textId="4D433440" w:rsidR="00FC0FE6" w:rsidRPr="00EE60D7" w:rsidRDefault="00FC0FE6" w:rsidP="00836922">
      <w:pPr>
        <w:autoSpaceDE w:val="0"/>
        <w:autoSpaceDN w:val="0"/>
        <w:adjustRightInd w:val="0"/>
        <w:spacing w:after="120"/>
        <w:jc w:val="center"/>
        <w:rPr>
          <w:b/>
          <w:sz w:val="32"/>
          <w:szCs w:val="32"/>
        </w:rPr>
      </w:pPr>
      <w:bookmarkStart w:id="1" w:name="_Hlk137812470"/>
      <w:r w:rsidRPr="00EE60D7">
        <w:rPr>
          <w:b/>
          <w:sz w:val="32"/>
          <w:szCs w:val="32"/>
        </w:rPr>
        <w:t>„</w:t>
      </w:r>
      <w:bookmarkStart w:id="2" w:name="_Hlk175810556"/>
      <w:r w:rsidR="00EE60D7" w:rsidRPr="00EE60D7">
        <w:rPr>
          <w:b/>
          <w:color w:val="000000"/>
          <w:sz w:val="32"/>
          <w:szCs w:val="32"/>
          <w:u w:color="000000"/>
        </w:rPr>
        <w:t>Modernizacja dachu na budynku Starostwa Powiatowego w Tomaszowie Mazowieckim”-dotyczy etapu 2 i 3</w:t>
      </w:r>
      <w:bookmarkEnd w:id="2"/>
      <w:r w:rsidR="00EE60D7" w:rsidRPr="00EE60D7">
        <w:rPr>
          <w:b/>
          <w:color w:val="000000"/>
          <w:sz w:val="32"/>
          <w:szCs w:val="32"/>
          <w:u w:color="000000"/>
        </w:rPr>
        <w:t>.</w:t>
      </w:r>
      <w:r w:rsidR="00C00222" w:rsidRPr="00EE60D7">
        <w:rPr>
          <w:b/>
          <w:sz w:val="32"/>
          <w:szCs w:val="32"/>
        </w:rPr>
        <w:t>”</w:t>
      </w:r>
    </w:p>
    <w:bookmarkEnd w:id="1"/>
    <w:p w14:paraId="2A4E9AEE" w14:textId="72E9E17E" w:rsidR="00C143BC" w:rsidRDefault="00C143BC" w:rsidP="00627C7D">
      <w:pPr>
        <w:tabs>
          <w:tab w:val="left" w:pos="567"/>
        </w:tabs>
        <w:spacing w:line="276" w:lineRule="auto"/>
        <w:contextualSpacing/>
        <w:jc w:val="center"/>
        <w:rPr>
          <w:rFonts w:asciiTheme="majorHAnsi" w:hAnsiTheme="majorHAnsi"/>
          <w:bCs/>
        </w:rPr>
      </w:pPr>
      <w:r w:rsidRPr="00C6306E">
        <w:rPr>
          <w:rFonts w:asciiTheme="majorHAnsi" w:hAnsiTheme="majorHAnsi"/>
          <w:bCs/>
        </w:rPr>
        <w:t xml:space="preserve">(Znak sprawy: </w:t>
      </w:r>
      <w:r w:rsidR="006B67BF" w:rsidRPr="006B67BF">
        <w:rPr>
          <w:rFonts w:asciiTheme="majorHAnsi" w:hAnsiTheme="majorHAnsi"/>
          <w:b/>
          <w:bCs/>
        </w:rPr>
        <w:t>ZP.272.</w:t>
      </w:r>
      <w:r w:rsidR="00EE60D7">
        <w:rPr>
          <w:rFonts w:asciiTheme="majorHAnsi" w:hAnsiTheme="majorHAnsi"/>
          <w:b/>
          <w:bCs/>
        </w:rPr>
        <w:t>27</w:t>
      </w:r>
      <w:r w:rsidR="006B67BF" w:rsidRPr="006B67BF">
        <w:rPr>
          <w:rFonts w:asciiTheme="majorHAnsi" w:hAnsiTheme="majorHAnsi"/>
          <w:b/>
          <w:bCs/>
        </w:rPr>
        <w:t>.202</w:t>
      </w:r>
      <w:r w:rsidR="000558E9">
        <w:rPr>
          <w:rFonts w:asciiTheme="majorHAnsi" w:hAnsiTheme="majorHAnsi"/>
          <w:b/>
          <w:bCs/>
        </w:rPr>
        <w:t>4</w:t>
      </w:r>
      <w:r w:rsidRPr="00C6306E">
        <w:rPr>
          <w:rFonts w:asciiTheme="majorHAnsi" w:hAnsiTheme="majorHAnsi"/>
          <w:bCs/>
        </w:rPr>
        <w:t>)</w:t>
      </w:r>
    </w:p>
    <w:p w14:paraId="6B48FBB7" w14:textId="77777777" w:rsidR="00C7663C" w:rsidRDefault="00C7663C" w:rsidP="00627C7D">
      <w:pPr>
        <w:tabs>
          <w:tab w:val="left" w:pos="567"/>
        </w:tabs>
        <w:spacing w:line="276" w:lineRule="auto"/>
        <w:contextualSpacing/>
        <w:jc w:val="center"/>
        <w:rPr>
          <w:rFonts w:asciiTheme="majorHAnsi" w:hAnsiTheme="majorHAnsi"/>
          <w:bCs/>
        </w:rPr>
      </w:pPr>
    </w:p>
    <w:p w14:paraId="5AB1235F" w14:textId="77777777" w:rsidR="00C7663C" w:rsidRDefault="00C7663C" w:rsidP="00627C7D">
      <w:pPr>
        <w:tabs>
          <w:tab w:val="left" w:pos="567"/>
        </w:tabs>
        <w:spacing w:line="276" w:lineRule="auto"/>
        <w:contextualSpacing/>
        <w:jc w:val="center"/>
        <w:rPr>
          <w:rFonts w:asciiTheme="majorHAnsi" w:hAnsiTheme="majorHAnsi"/>
          <w:bCs/>
        </w:rPr>
      </w:pPr>
    </w:p>
    <w:p w14:paraId="161779B8" w14:textId="77777777" w:rsidR="00C7663C" w:rsidRDefault="00C7663C" w:rsidP="00627C7D">
      <w:pPr>
        <w:tabs>
          <w:tab w:val="left" w:pos="567"/>
        </w:tabs>
        <w:spacing w:line="276" w:lineRule="auto"/>
        <w:contextualSpacing/>
        <w:jc w:val="center"/>
        <w:rPr>
          <w:rFonts w:asciiTheme="majorHAnsi" w:hAnsiTheme="majorHAnsi"/>
          <w:bCs/>
        </w:rPr>
      </w:pPr>
    </w:p>
    <w:p w14:paraId="674625EF" w14:textId="77777777" w:rsidR="00C7663C" w:rsidRDefault="00C7663C" w:rsidP="00627C7D">
      <w:pPr>
        <w:tabs>
          <w:tab w:val="left" w:pos="567"/>
        </w:tabs>
        <w:spacing w:line="276" w:lineRule="auto"/>
        <w:contextualSpacing/>
        <w:jc w:val="center"/>
        <w:rPr>
          <w:rFonts w:asciiTheme="majorHAnsi" w:hAnsiTheme="majorHAnsi"/>
          <w:bCs/>
        </w:rPr>
      </w:pPr>
    </w:p>
    <w:p w14:paraId="48414812" w14:textId="5C9119EF" w:rsidR="00B348A1" w:rsidRPr="002B08A6" w:rsidRDefault="00B348A1" w:rsidP="00B348A1">
      <w:pPr>
        <w:rPr>
          <w:rFonts w:asciiTheme="majorHAnsi" w:hAnsiTheme="majorHAnsi" w:cs="Arial"/>
          <w:b/>
          <w:bCs/>
          <w:color w:val="FF0000"/>
        </w:rPr>
      </w:pPr>
      <w:r>
        <w:rPr>
          <w:rFonts w:asciiTheme="majorHAnsi" w:hAnsiTheme="majorHAnsi" w:cs="Arial"/>
          <w:b/>
          <w:bCs/>
          <w:color w:val="FF0000"/>
        </w:rPr>
        <w:t xml:space="preserve">                                                 </w:t>
      </w:r>
      <w:r w:rsidRPr="002B08A6">
        <w:rPr>
          <w:rFonts w:asciiTheme="majorHAnsi" w:hAnsiTheme="majorHAnsi" w:cs="Arial"/>
          <w:b/>
          <w:bCs/>
          <w:color w:val="FF0000"/>
        </w:rPr>
        <w:t>CZŁONEK ZARZĄDU              CZŁONEK ZARZĄDU</w:t>
      </w:r>
    </w:p>
    <w:p w14:paraId="0B76A5FF" w14:textId="4499C61B" w:rsidR="00B348A1" w:rsidRPr="002B08A6" w:rsidRDefault="00B348A1" w:rsidP="00B348A1">
      <w:pPr>
        <w:ind w:firstLine="2410"/>
        <w:rPr>
          <w:rFonts w:asciiTheme="majorHAnsi" w:hAnsiTheme="majorHAnsi" w:cs="Arial"/>
          <w:b/>
          <w:bCs/>
          <w:color w:val="FF0000"/>
        </w:rPr>
      </w:pPr>
      <w:r w:rsidRPr="002B08A6">
        <w:rPr>
          <w:rFonts w:asciiTheme="majorHAnsi" w:hAnsiTheme="majorHAnsi" w:cs="Arial"/>
          <w:b/>
          <w:bCs/>
          <w:color w:val="FF0000"/>
        </w:rPr>
        <w:t xml:space="preserve">  </w:t>
      </w:r>
      <w:r>
        <w:rPr>
          <w:rFonts w:asciiTheme="majorHAnsi" w:hAnsiTheme="majorHAnsi" w:cs="Arial"/>
          <w:b/>
          <w:bCs/>
          <w:color w:val="FF0000"/>
        </w:rPr>
        <w:t xml:space="preserve"> </w:t>
      </w:r>
      <w:r w:rsidRPr="002B08A6">
        <w:rPr>
          <w:rFonts w:asciiTheme="majorHAnsi" w:hAnsiTheme="majorHAnsi" w:cs="Arial"/>
          <w:b/>
          <w:bCs/>
          <w:color w:val="FF0000"/>
        </w:rPr>
        <w:t xml:space="preserve">  </w:t>
      </w:r>
      <w:r>
        <w:rPr>
          <w:rFonts w:asciiTheme="majorHAnsi" w:hAnsiTheme="majorHAnsi" w:cs="Arial"/>
          <w:b/>
          <w:bCs/>
          <w:color w:val="FF0000"/>
        </w:rPr>
        <w:t xml:space="preserve">Elżbieta </w:t>
      </w:r>
      <w:proofErr w:type="spellStart"/>
      <w:r>
        <w:rPr>
          <w:rFonts w:asciiTheme="majorHAnsi" w:hAnsiTheme="majorHAnsi" w:cs="Arial"/>
          <w:b/>
          <w:bCs/>
          <w:color w:val="FF0000"/>
        </w:rPr>
        <w:t>Łojszczyk</w:t>
      </w:r>
      <w:proofErr w:type="spellEnd"/>
      <w:r w:rsidRPr="002B08A6">
        <w:rPr>
          <w:rFonts w:asciiTheme="majorHAnsi" w:hAnsiTheme="majorHAnsi" w:cs="Arial"/>
          <w:b/>
          <w:bCs/>
          <w:color w:val="FF0000"/>
        </w:rPr>
        <w:t xml:space="preserve">         </w:t>
      </w:r>
      <w:r>
        <w:rPr>
          <w:rFonts w:asciiTheme="majorHAnsi" w:hAnsiTheme="majorHAnsi" w:cs="Arial"/>
          <w:b/>
          <w:bCs/>
          <w:color w:val="FF0000"/>
        </w:rPr>
        <w:t xml:space="preserve">      </w:t>
      </w:r>
      <w:r w:rsidRPr="002B08A6">
        <w:rPr>
          <w:rFonts w:asciiTheme="majorHAnsi" w:hAnsiTheme="majorHAnsi" w:cs="Arial"/>
          <w:b/>
          <w:bCs/>
          <w:color w:val="FF0000"/>
        </w:rPr>
        <w:t xml:space="preserve"> Michał Czechowicz</w:t>
      </w:r>
    </w:p>
    <w:p w14:paraId="61CAD7BD" w14:textId="77777777" w:rsidR="00B348A1" w:rsidRPr="002B08A6" w:rsidRDefault="00B348A1" w:rsidP="00B348A1">
      <w:pPr>
        <w:jc w:val="center"/>
        <w:rPr>
          <w:rFonts w:asciiTheme="majorHAnsi" w:hAnsiTheme="majorHAnsi" w:cs="Arial"/>
          <w:b/>
          <w:bCs/>
        </w:rPr>
      </w:pPr>
    </w:p>
    <w:p w14:paraId="249A71BB" w14:textId="77777777" w:rsidR="00D9784D" w:rsidRPr="00C6306E" w:rsidRDefault="00D9784D" w:rsidP="00627C7D">
      <w:pPr>
        <w:tabs>
          <w:tab w:val="left" w:pos="567"/>
        </w:tabs>
        <w:spacing w:line="276" w:lineRule="auto"/>
        <w:contextualSpacing/>
        <w:jc w:val="center"/>
        <w:rPr>
          <w:rFonts w:asciiTheme="majorHAnsi" w:hAnsiTheme="majorHAnsi"/>
          <w:b/>
        </w:rPr>
      </w:pPr>
    </w:p>
    <w:p w14:paraId="5409E188" w14:textId="771308D9" w:rsidR="008F579D" w:rsidRPr="00C6306E" w:rsidRDefault="008F579D" w:rsidP="00627C7D">
      <w:pPr>
        <w:tabs>
          <w:tab w:val="left" w:pos="567"/>
        </w:tabs>
        <w:spacing w:line="276" w:lineRule="auto"/>
        <w:contextualSpacing/>
        <w:jc w:val="center"/>
        <w:rPr>
          <w:rFonts w:asciiTheme="majorHAnsi" w:hAnsiTheme="majorHAnsi"/>
          <w:b/>
          <w:iCs/>
          <w:sz w:val="20"/>
          <w:szCs w:val="20"/>
        </w:rPr>
      </w:pPr>
    </w:p>
    <w:p w14:paraId="30475A74" w14:textId="3C65E417" w:rsidR="00CC1478" w:rsidRDefault="00CC1478" w:rsidP="00627C7D">
      <w:pPr>
        <w:tabs>
          <w:tab w:val="left" w:pos="567"/>
        </w:tabs>
        <w:spacing w:line="276" w:lineRule="auto"/>
        <w:contextualSpacing/>
        <w:jc w:val="center"/>
        <w:rPr>
          <w:rFonts w:asciiTheme="majorHAnsi" w:hAnsiTheme="majorHAnsi"/>
          <w:b/>
          <w:iCs/>
          <w:sz w:val="20"/>
          <w:szCs w:val="20"/>
        </w:rPr>
      </w:pPr>
    </w:p>
    <w:p w14:paraId="3C8550CB" w14:textId="77777777" w:rsidR="00783508" w:rsidRPr="00C6306E" w:rsidRDefault="00783508" w:rsidP="00627C7D">
      <w:pPr>
        <w:tabs>
          <w:tab w:val="left" w:pos="567"/>
        </w:tabs>
        <w:spacing w:line="276" w:lineRule="auto"/>
        <w:contextualSpacing/>
        <w:jc w:val="center"/>
        <w:rPr>
          <w:rFonts w:asciiTheme="majorHAnsi" w:hAnsiTheme="majorHAnsi"/>
          <w:b/>
          <w:iCs/>
          <w:sz w:val="20"/>
          <w:szCs w:val="20"/>
        </w:rPr>
      </w:pPr>
    </w:p>
    <w:p w14:paraId="2BEC18EE" w14:textId="77777777" w:rsidR="00CC1478" w:rsidRPr="00C6306E" w:rsidRDefault="00CC1478" w:rsidP="00627C7D">
      <w:pPr>
        <w:tabs>
          <w:tab w:val="left" w:pos="567"/>
        </w:tabs>
        <w:spacing w:line="276" w:lineRule="auto"/>
        <w:contextualSpacing/>
        <w:jc w:val="center"/>
        <w:rPr>
          <w:rFonts w:asciiTheme="majorHAnsi" w:hAnsiTheme="majorHAnsi"/>
          <w:b/>
          <w:iCs/>
          <w:sz w:val="20"/>
          <w:szCs w:val="20"/>
        </w:rPr>
      </w:pPr>
    </w:p>
    <w:p w14:paraId="54937C6F" w14:textId="77777777" w:rsidR="006B67BF" w:rsidRPr="006B67BF" w:rsidRDefault="006B67BF" w:rsidP="006B67BF">
      <w:pPr>
        <w:jc w:val="right"/>
        <w:rPr>
          <w:rFonts w:asciiTheme="majorHAnsi" w:hAnsiTheme="majorHAnsi" w:cs="Arial"/>
        </w:rPr>
      </w:pPr>
    </w:p>
    <w:p w14:paraId="0F0732EC" w14:textId="77777777" w:rsidR="001813FF" w:rsidRDefault="001813FF" w:rsidP="00B348A1">
      <w:pPr>
        <w:rPr>
          <w:rFonts w:asciiTheme="majorHAnsi" w:hAnsiTheme="majorHAnsi" w:cs="Arial"/>
        </w:rPr>
      </w:pPr>
    </w:p>
    <w:p w14:paraId="7BA06B67" w14:textId="77777777" w:rsidR="000558E9" w:rsidRDefault="000558E9" w:rsidP="001813FF">
      <w:pPr>
        <w:jc w:val="right"/>
        <w:rPr>
          <w:rFonts w:asciiTheme="majorHAnsi" w:hAnsiTheme="majorHAnsi" w:cs="Arial"/>
        </w:rPr>
      </w:pPr>
    </w:p>
    <w:p w14:paraId="0202BA38" w14:textId="77777777" w:rsidR="000558E9" w:rsidRDefault="000558E9" w:rsidP="001813FF">
      <w:pPr>
        <w:jc w:val="right"/>
        <w:rPr>
          <w:rFonts w:asciiTheme="majorHAnsi" w:hAnsiTheme="majorHAnsi" w:cs="Arial"/>
        </w:rPr>
      </w:pPr>
    </w:p>
    <w:p w14:paraId="714288A0" w14:textId="77777777" w:rsidR="000558E9" w:rsidRDefault="000558E9" w:rsidP="001813FF">
      <w:pPr>
        <w:jc w:val="right"/>
        <w:rPr>
          <w:rFonts w:asciiTheme="majorHAnsi" w:hAnsiTheme="majorHAnsi" w:cs="Arial"/>
        </w:rPr>
      </w:pPr>
    </w:p>
    <w:p w14:paraId="7DD0B427" w14:textId="77777777" w:rsidR="006B67BF" w:rsidRPr="006B67BF" w:rsidRDefault="006B67BF" w:rsidP="006B67BF">
      <w:pPr>
        <w:jc w:val="center"/>
        <w:rPr>
          <w:rFonts w:asciiTheme="majorHAnsi" w:hAnsiTheme="majorHAnsi" w:cs="Arial"/>
        </w:rPr>
      </w:pPr>
    </w:p>
    <w:p w14:paraId="0A471889" w14:textId="77777777" w:rsidR="006B67BF" w:rsidRPr="006B67BF" w:rsidRDefault="006B67BF" w:rsidP="006B67BF">
      <w:pPr>
        <w:jc w:val="center"/>
        <w:rPr>
          <w:rFonts w:asciiTheme="majorHAnsi" w:hAnsiTheme="majorHAnsi" w:cs="Arial"/>
        </w:rPr>
      </w:pPr>
    </w:p>
    <w:p w14:paraId="428733F5" w14:textId="62C02486" w:rsidR="006B67BF" w:rsidRPr="006B67BF" w:rsidRDefault="006B67BF" w:rsidP="006B67BF">
      <w:pPr>
        <w:jc w:val="center"/>
        <w:rPr>
          <w:rFonts w:asciiTheme="majorHAnsi" w:hAnsiTheme="majorHAnsi" w:cs="Arial"/>
        </w:rPr>
      </w:pPr>
      <w:r w:rsidRPr="006B67BF">
        <w:rPr>
          <w:rFonts w:asciiTheme="majorHAnsi" w:hAnsiTheme="majorHAnsi" w:cs="Arial"/>
        </w:rPr>
        <w:t xml:space="preserve">Zatwierdził(a), dnia </w:t>
      </w:r>
      <w:r w:rsidR="00B348A1">
        <w:rPr>
          <w:rFonts w:asciiTheme="majorHAnsi" w:hAnsiTheme="majorHAnsi" w:cs="Arial"/>
        </w:rPr>
        <w:t>29.08.</w:t>
      </w:r>
      <w:r w:rsidR="005B4077">
        <w:rPr>
          <w:rFonts w:asciiTheme="majorHAnsi" w:hAnsiTheme="majorHAnsi" w:cs="Arial"/>
        </w:rPr>
        <w:t>202</w:t>
      </w:r>
      <w:r w:rsidR="000558E9">
        <w:rPr>
          <w:rFonts w:asciiTheme="majorHAnsi" w:hAnsiTheme="majorHAnsi" w:cs="Arial"/>
        </w:rPr>
        <w:t>4</w:t>
      </w:r>
      <w:r w:rsidRPr="006B67BF">
        <w:rPr>
          <w:rFonts w:asciiTheme="majorHAnsi" w:hAnsiTheme="majorHAnsi" w:cs="Arial"/>
        </w:rPr>
        <w:t>r.</w:t>
      </w:r>
    </w:p>
    <w:p w14:paraId="57E127F4" w14:textId="77777777" w:rsidR="006B67BF" w:rsidRPr="00F442F1" w:rsidRDefault="006B67BF" w:rsidP="006B67BF">
      <w:pPr>
        <w:jc w:val="both"/>
        <w:rPr>
          <w:rFonts w:ascii="Cambria" w:hAnsi="Cambria" w:cs="Cambria"/>
        </w:rPr>
      </w:pPr>
    </w:p>
    <w:p w14:paraId="6FC4B21E" w14:textId="77777777" w:rsidR="00CB3496" w:rsidRPr="00C6306E" w:rsidRDefault="00CB3496" w:rsidP="00627C7D">
      <w:pPr>
        <w:pStyle w:val="Zwykytekst"/>
        <w:spacing w:line="276" w:lineRule="auto"/>
        <w:jc w:val="center"/>
        <w:rPr>
          <w:rFonts w:asciiTheme="majorHAnsi" w:hAnsiTheme="majorHAnsi"/>
          <w:i/>
        </w:rPr>
      </w:pPr>
    </w:p>
    <w:p w14:paraId="23131604" w14:textId="56B4EE2F" w:rsidR="00A435B8" w:rsidRDefault="00A435B8" w:rsidP="00627C7D">
      <w:pPr>
        <w:pStyle w:val="Zwykytekst"/>
        <w:spacing w:line="276" w:lineRule="auto"/>
        <w:jc w:val="center"/>
        <w:rPr>
          <w:rFonts w:asciiTheme="majorHAnsi" w:hAnsiTheme="majorHAnsi"/>
          <w:sz w:val="24"/>
          <w:szCs w:val="24"/>
        </w:rPr>
      </w:pPr>
    </w:p>
    <w:p w14:paraId="76225DE8" w14:textId="5EC0863F" w:rsidR="009E6CBA" w:rsidRDefault="009E6CBA" w:rsidP="00627C7D">
      <w:pPr>
        <w:pStyle w:val="Zwykytekst"/>
        <w:spacing w:line="276" w:lineRule="auto"/>
        <w:jc w:val="center"/>
        <w:rPr>
          <w:rFonts w:asciiTheme="majorHAnsi" w:hAnsiTheme="majorHAnsi"/>
          <w:sz w:val="24"/>
          <w:szCs w:val="24"/>
        </w:rPr>
      </w:pPr>
    </w:p>
    <w:p w14:paraId="1AEB0145" w14:textId="449C7A80" w:rsidR="009E6CBA" w:rsidRDefault="009E6CBA" w:rsidP="00627C7D">
      <w:pPr>
        <w:pStyle w:val="Zwykytekst"/>
        <w:spacing w:line="276" w:lineRule="auto"/>
        <w:jc w:val="center"/>
        <w:rPr>
          <w:rFonts w:asciiTheme="majorHAnsi" w:hAnsiTheme="majorHAnsi"/>
          <w:sz w:val="24"/>
          <w:szCs w:val="24"/>
        </w:rPr>
      </w:pPr>
    </w:p>
    <w:p w14:paraId="15833C61" w14:textId="66B01A05" w:rsidR="009E6CBA" w:rsidRDefault="009E6CBA" w:rsidP="00C7663C">
      <w:pPr>
        <w:pStyle w:val="Zwykytekst"/>
        <w:spacing w:line="276" w:lineRule="auto"/>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C6306E" w14:paraId="0354E9A7"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1ACE761E" w14:textId="340D7765" w:rsidR="00A435B8" w:rsidRPr="00C6306E" w:rsidRDefault="00A435B8" w:rsidP="001B764C">
            <w:pPr>
              <w:spacing w:line="276" w:lineRule="auto"/>
              <w:jc w:val="center"/>
              <w:rPr>
                <w:rFonts w:asciiTheme="majorHAnsi" w:hAnsiTheme="majorHAnsi"/>
                <w:sz w:val="26"/>
                <w:szCs w:val="26"/>
              </w:rPr>
            </w:pPr>
            <w:r>
              <w:rPr>
                <w:rFonts w:asciiTheme="majorHAnsi" w:hAnsiTheme="majorHAnsi"/>
                <w:sz w:val="26"/>
                <w:szCs w:val="26"/>
              </w:rPr>
              <w:t>Rozdział 1</w:t>
            </w:r>
          </w:p>
          <w:p w14:paraId="7D961FF5" w14:textId="33B3F2FE"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14:paraId="0A9000AE" w14:textId="77777777" w:rsidR="00E4259A" w:rsidRPr="00C6306E" w:rsidRDefault="00E4259A" w:rsidP="00627C7D">
      <w:pPr>
        <w:widowControl w:val="0"/>
        <w:spacing w:line="276" w:lineRule="auto"/>
        <w:ind w:left="567"/>
        <w:jc w:val="both"/>
        <w:outlineLvl w:val="3"/>
        <w:rPr>
          <w:rFonts w:asciiTheme="majorHAnsi" w:hAnsiTheme="majorHAnsi" w:cs="Arial"/>
          <w:b/>
          <w:bCs/>
        </w:rPr>
      </w:pPr>
    </w:p>
    <w:p w14:paraId="5176BE38" w14:textId="47427910"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 xml:space="preserve">Nazwa oraz adres </w:t>
      </w:r>
      <w:r w:rsidR="006528C1">
        <w:rPr>
          <w:rFonts w:asciiTheme="majorHAnsi" w:hAnsiTheme="majorHAnsi" w:cs="Arial"/>
          <w:b/>
          <w:bCs/>
        </w:rPr>
        <w:t>Zamawiającego</w:t>
      </w:r>
      <w:r w:rsidRPr="00C6306E">
        <w:rPr>
          <w:rFonts w:asciiTheme="majorHAnsi" w:hAnsiTheme="majorHAnsi" w:cs="Arial"/>
          <w:b/>
          <w:bCs/>
        </w:rPr>
        <w:t>.</w:t>
      </w:r>
      <w:r w:rsidRPr="00C6306E">
        <w:rPr>
          <w:rFonts w:asciiTheme="majorHAnsi" w:hAnsiTheme="majorHAnsi" w:cs="Arial"/>
          <w:b/>
          <w:bCs/>
        </w:rPr>
        <w:tab/>
      </w:r>
    </w:p>
    <w:p w14:paraId="184D7722" w14:textId="77777777" w:rsidR="00FC0FE6" w:rsidRDefault="00FC0FE6" w:rsidP="00FC0FE6">
      <w:pPr>
        <w:spacing w:line="276" w:lineRule="auto"/>
        <w:ind w:firstLine="567"/>
        <w:rPr>
          <w:rFonts w:ascii="Cambria" w:hAnsi="Cambria"/>
        </w:rPr>
      </w:pPr>
      <w:r w:rsidRPr="00C11FAC">
        <w:rPr>
          <w:rFonts w:ascii="Cambria" w:hAnsi="Cambria"/>
          <w:b/>
        </w:rPr>
        <w:t xml:space="preserve">Powiat Tomaszowski </w:t>
      </w:r>
      <w:r w:rsidRPr="008D1447">
        <w:rPr>
          <w:rFonts w:ascii="Cambria" w:hAnsi="Cambria"/>
        </w:rPr>
        <w:t>zwan</w:t>
      </w:r>
      <w:r>
        <w:rPr>
          <w:rFonts w:ascii="Cambria" w:hAnsi="Cambria"/>
        </w:rPr>
        <w:t>y</w:t>
      </w:r>
      <w:r w:rsidRPr="008D1447">
        <w:rPr>
          <w:rFonts w:ascii="Cambria" w:hAnsi="Cambria"/>
        </w:rPr>
        <w:t xml:space="preserve"> dalej „Zamawiającym”</w:t>
      </w:r>
      <w:r>
        <w:rPr>
          <w:rFonts w:ascii="Cambria" w:hAnsi="Cambria"/>
        </w:rPr>
        <w:t>,</w:t>
      </w:r>
    </w:p>
    <w:p w14:paraId="6EE01AD5" w14:textId="77777777" w:rsidR="00FC0FE6" w:rsidRPr="0036584E" w:rsidRDefault="00FC0FE6" w:rsidP="00FC0FE6">
      <w:pPr>
        <w:spacing w:line="276" w:lineRule="auto"/>
        <w:ind w:firstLine="567"/>
        <w:rPr>
          <w:rFonts w:ascii="Cambria" w:hAnsi="Cambria"/>
          <w:highlight w:val="cyan"/>
        </w:rPr>
      </w:pPr>
      <w:r w:rsidRPr="00C11FAC">
        <w:rPr>
          <w:rFonts w:ascii="Cambria" w:hAnsi="Cambria"/>
        </w:rPr>
        <w:t>ul. Św. Antoniego 41</w:t>
      </w:r>
      <w:r>
        <w:rPr>
          <w:rFonts w:ascii="Cambria" w:hAnsi="Cambria"/>
        </w:rPr>
        <w:t xml:space="preserve">, </w:t>
      </w:r>
      <w:r w:rsidRPr="00C11FAC">
        <w:rPr>
          <w:rFonts w:ascii="Cambria" w:hAnsi="Cambria"/>
        </w:rPr>
        <w:t>97-200 Tomaszów Mazowiecki</w:t>
      </w:r>
      <w:r>
        <w:rPr>
          <w:rFonts w:ascii="Cambria" w:hAnsi="Cambria"/>
        </w:rPr>
        <w:t>, woj. łódzkie,</w:t>
      </w:r>
    </w:p>
    <w:p w14:paraId="26724229" w14:textId="77777777" w:rsidR="00FC0FE6" w:rsidRDefault="00FC0FE6" w:rsidP="00FC0FE6">
      <w:pPr>
        <w:spacing w:line="276" w:lineRule="auto"/>
        <w:ind w:left="1134" w:hanging="567"/>
        <w:rPr>
          <w:rFonts w:ascii="Cambria" w:hAnsi="Cambria"/>
        </w:rPr>
      </w:pPr>
      <w:r w:rsidRPr="00BC6A76">
        <w:rPr>
          <w:rFonts w:ascii="Cambria" w:hAnsi="Cambria"/>
        </w:rPr>
        <w:t>NIP: 7732321115, REGON: 590648451</w:t>
      </w:r>
      <w:r>
        <w:rPr>
          <w:rFonts w:ascii="Cambria" w:hAnsi="Cambria"/>
        </w:rPr>
        <w:t>,</w:t>
      </w:r>
    </w:p>
    <w:p w14:paraId="0860DE36" w14:textId="77777777" w:rsidR="00FC0FE6" w:rsidRPr="00C11FAC" w:rsidRDefault="00FC0FE6" w:rsidP="00FC0FE6">
      <w:pPr>
        <w:spacing w:line="276" w:lineRule="auto"/>
        <w:ind w:left="1134" w:hanging="567"/>
        <w:rPr>
          <w:rFonts w:ascii="Cambria" w:hAnsi="Cambria"/>
        </w:rPr>
      </w:pPr>
      <w:r w:rsidRPr="00A20C2F">
        <w:rPr>
          <w:rFonts w:ascii="Cambria" w:hAnsi="Cambria" w:cs="Arial"/>
          <w:bCs/>
          <w:color w:val="000000" w:themeColor="text1"/>
        </w:rPr>
        <w:t xml:space="preserve">Nr telefonu: </w:t>
      </w:r>
      <w:r w:rsidRPr="00C11FAC">
        <w:rPr>
          <w:rFonts w:ascii="Cambria" w:hAnsi="Cambria" w:cs="Arial"/>
          <w:bCs/>
          <w:color w:val="000000" w:themeColor="text1"/>
        </w:rPr>
        <w:t>44 724 21 27</w:t>
      </w:r>
      <w:r>
        <w:rPr>
          <w:rFonts w:ascii="Cambria" w:hAnsi="Cambria" w:cs="Arial"/>
          <w:bCs/>
          <w:color w:val="000000" w:themeColor="text1"/>
        </w:rPr>
        <w:t>,</w:t>
      </w:r>
    </w:p>
    <w:p w14:paraId="073983C1" w14:textId="77777777" w:rsidR="00FC0FE6" w:rsidRPr="002F720D" w:rsidRDefault="00FC0FE6" w:rsidP="00FC0FE6">
      <w:pPr>
        <w:tabs>
          <w:tab w:val="left" w:pos="567"/>
        </w:tabs>
        <w:autoSpaceDE w:val="0"/>
        <w:autoSpaceDN w:val="0"/>
        <w:adjustRightInd w:val="0"/>
        <w:spacing w:line="276" w:lineRule="auto"/>
        <w:jc w:val="both"/>
        <w:rPr>
          <w:rFonts w:asciiTheme="majorHAnsi" w:hAnsiTheme="majorHAnsi" w:cs="Arial"/>
          <w:bCs/>
        </w:rPr>
      </w:pPr>
      <w:r w:rsidRPr="002F720D">
        <w:rPr>
          <w:rFonts w:asciiTheme="majorHAnsi" w:hAnsiTheme="majorHAnsi" w:cs="Arial"/>
          <w:bCs/>
        </w:rPr>
        <w:tab/>
        <w:t xml:space="preserve">Poczta elektroniczna [e-mail]: </w:t>
      </w:r>
      <w:r w:rsidRPr="00C11FAC">
        <w:rPr>
          <w:rFonts w:ascii="Cambria" w:hAnsi="Cambria"/>
          <w:color w:val="0070C0"/>
          <w:u w:val="single"/>
        </w:rPr>
        <w:t>sekretariat@powiat-tomaszowski.pl</w:t>
      </w:r>
    </w:p>
    <w:p w14:paraId="44803730" w14:textId="77777777" w:rsidR="00FC0FE6" w:rsidRDefault="00FC0FE6" w:rsidP="00FC0FE6">
      <w:pPr>
        <w:tabs>
          <w:tab w:val="left" w:pos="567"/>
        </w:tabs>
        <w:autoSpaceDE w:val="0"/>
        <w:autoSpaceDN w:val="0"/>
        <w:adjustRightInd w:val="0"/>
        <w:spacing w:line="276" w:lineRule="auto"/>
        <w:jc w:val="both"/>
        <w:rPr>
          <w:rFonts w:ascii="Cambria" w:hAnsi="Cambria"/>
          <w:color w:val="0070C0"/>
          <w:u w:val="single"/>
        </w:rPr>
      </w:pPr>
      <w:r w:rsidRPr="002F720D">
        <w:rPr>
          <w:rFonts w:asciiTheme="majorHAnsi" w:hAnsiTheme="majorHAnsi" w:cs="Arial"/>
          <w:bCs/>
        </w:rPr>
        <w:tab/>
        <w:t xml:space="preserve">Strona internetowa </w:t>
      </w:r>
      <w:r>
        <w:rPr>
          <w:rFonts w:asciiTheme="majorHAnsi" w:hAnsiTheme="majorHAnsi" w:cs="Arial"/>
          <w:bCs/>
        </w:rPr>
        <w:t>Z</w:t>
      </w:r>
      <w:r w:rsidRPr="002F720D">
        <w:rPr>
          <w:rFonts w:asciiTheme="majorHAnsi" w:hAnsiTheme="majorHAnsi" w:cs="Arial"/>
          <w:bCs/>
        </w:rPr>
        <w:t xml:space="preserve">amawiającego [URL]: </w:t>
      </w:r>
      <w:r w:rsidRPr="00C11FAC">
        <w:rPr>
          <w:rFonts w:ascii="Cambria" w:hAnsi="Cambria"/>
          <w:color w:val="0070C0"/>
          <w:u w:val="single"/>
        </w:rPr>
        <w:t>https://www.powiat-tomaszowski.pl</w:t>
      </w:r>
    </w:p>
    <w:p w14:paraId="411E33E9" w14:textId="67DC18D9" w:rsidR="00007FA3" w:rsidRDefault="00FC0FE6" w:rsidP="00007FA3">
      <w:pPr>
        <w:tabs>
          <w:tab w:val="left" w:pos="567"/>
        </w:tabs>
        <w:autoSpaceDE w:val="0"/>
        <w:autoSpaceDN w:val="0"/>
        <w:adjustRightInd w:val="0"/>
        <w:spacing w:line="276" w:lineRule="auto"/>
        <w:ind w:left="567"/>
        <w:jc w:val="both"/>
      </w:pPr>
      <w:r w:rsidRPr="00866DCE">
        <w:rPr>
          <w:rFonts w:asciiTheme="majorHAnsi" w:hAnsiTheme="majorHAnsi" w:cs="Arial"/>
          <w:b/>
        </w:rPr>
        <w:t>Strona internetowa prowadzonego postęp</w:t>
      </w:r>
      <w:r w:rsidR="00641B86">
        <w:rPr>
          <w:rFonts w:asciiTheme="majorHAnsi" w:hAnsiTheme="majorHAnsi" w:cs="Arial"/>
          <w:b/>
        </w:rPr>
        <w:t xml:space="preserve">owania: </w:t>
      </w:r>
      <w:hyperlink r:id="rId8" w:history="1">
        <w:r w:rsidR="00007FA3" w:rsidRPr="00B90E52">
          <w:rPr>
            <w:rStyle w:val="Hipercze"/>
          </w:rPr>
          <w:t>https://ezamowienia.gov.pl/mp-client/tenders/ocds-148610-da2ffc92-edba-4768-80cc-0a358047f6a9</w:t>
        </w:r>
      </w:hyperlink>
    </w:p>
    <w:p w14:paraId="7E8E4F39" w14:textId="23EFC9D2" w:rsidR="00007FA3" w:rsidRPr="00F33089" w:rsidRDefault="00FC0FE6" w:rsidP="00007FA3">
      <w:pPr>
        <w:tabs>
          <w:tab w:val="left" w:pos="567"/>
        </w:tabs>
        <w:autoSpaceDE w:val="0"/>
        <w:autoSpaceDN w:val="0"/>
        <w:adjustRightInd w:val="0"/>
        <w:spacing w:line="276" w:lineRule="auto"/>
        <w:ind w:left="567"/>
        <w:jc w:val="both"/>
        <w:rPr>
          <w:rFonts w:ascii="Cambria" w:eastAsia="Cambria" w:hAnsi="Cambria" w:cs="Arial"/>
          <w:b/>
          <w:sz w:val="22"/>
          <w:szCs w:val="22"/>
        </w:rPr>
      </w:pPr>
      <w:r w:rsidRPr="00F33089">
        <w:rPr>
          <w:rFonts w:ascii="Cambria" w:eastAsia="Cambria" w:hAnsi="Cambria" w:cs="Arial"/>
          <w:b/>
          <w:sz w:val="22"/>
          <w:szCs w:val="22"/>
        </w:rPr>
        <w:t>Identyfikator (ID) postępowania na Platformie e-Zamówienia:</w:t>
      </w:r>
    </w:p>
    <w:p w14:paraId="07B1F90A" w14:textId="2A2D3312" w:rsidR="00E17EC4" w:rsidRPr="00E17EC4" w:rsidRDefault="00007FA3" w:rsidP="00007FA3">
      <w:pPr>
        <w:spacing w:before="100" w:beforeAutospacing="1" w:after="100" w:afterAutospacing="1"/>
        <w:ind w:firstLine="567"/>
        <w:outlineLvl w:val="2"/>
        <w:rPr>
          <w:b/>
          <w:bCs/>
          <w:sz w:val="27"/>
          <w:szCs w:val="27"/>
        </w:rPr>
      </w:pPr>
      <w:r w:rsidRPr="00007FA3">
        <w:rPr>
          <w:b/>
          <w:bCs/>
          <w:sz w:val="27"/>
          <w:szCs w:val="27"/>
        </w:rPr>
        <w:t>ocds-148610-da2ffc92-edba-4768-80cc-0a358047f6a9</w:t>
      </w:r>
    </w:p>
    <w:p w14:paraId="11CC0E3B" w14:textId="77777777" w:rsidR="00FC0FE6" w:rsidRPr="00866DCE" w:rsidRDefault="00FC0FE6" w:rsidP="00FC0FE6">
      <w:pPr>
        <w:spacing w:line="1" w:lineRule="exact"/>
        <w:rPr>
          <w:rFonts w:cs="Arial"/>
          <w:sz w:val="20"/>
          <w:szCs w:val="20"/>
        </w:rPr>
      </w:pPr>
    </w:p>
    <w:p w14:paraId="5C4AA82D" w14:textId="77777777" w:rsidR="00FC0FE6" w:rsidRPr="00866DCE" w:rsidRDefault="00FC0FE6" w:rsidP="00FC0FE6">
      <w:pPr>
        <w:spacing w:line="275" w:lineRule="auto"/>
        <w:ind w:left="560"/>
        <w:rPr>
          <w:rFonts w:ascii="Cambria" w:eastAsia="Cambria" w:hAnsi="Cambria" w:cs="Arial"/>
          <w:i/>
          <w:szCs w:val="20"/>
        </w:rPr>
      </w:pPr>
      <w:r w:rsidRPr="00866DCE">
        <w:rPr>
          <w:rFonts w:ascii="Cambria" w:eastAsia="Cambria" w:hAnsi="Cambria" w:cs="Arial"/>
          <w:szCs w:val="20"/>
        </w:rPr>
        <w:t xml:space="preserve">Postępowanie można wyszukać również ze strony głównej Platformy e-zamówienia przycisk </w:t>
      </w:r>
      <w:r w:rsidRPr="00866DCE">
        <w:rPr>
          <w:rFonts w:ascii="Cambria" w:eastAsia="Cambria" w:hAnsi="Cambria" w:cs="Arial"/>
          <w:i/>
          <w:szCs w:val="20"/>
        </w:rPr>
        <w:t>„Przeglądaj postępowania/konkursy”.</w:t>
      </w:r>
    </w:p>
    <w:p w14:paraId="3722AFC6" w14:textId="77777777" w:rsidR="00FC0FE6" w:rsidRPr="006E5F5C" w:rsidRDefault="00FC0FE6" w:rsidP="00FC0FE6">
      <w:pPr>
        <w:widowControl w:val="0"/>
        <w:spacing w:line="276" w:lineRule="auto"/>
        <w:ind w:left="567"/>
        <w:jc w:val="both"/>
        <w:outlineLvl w:val="3"/>
        <w:rPr>
          <w:rFonts w:ascii="Cambria" w:hAnsi="Cambria" w:cs="Arial"/>
          <w:bCs/>
        </w:rPr>
      </w:pPr>
      <w:r w:rsidRPr="006E5F5C">
        <w:rPr>
          <w:rFonts w:ascii="Cambria" w:hAnsi="Cambria" w:cs="Arial"/>
          <w:bCs/>
        </w:rPr>
        <w:t xml:space="preserve">Godziny urzędowania: </w:t>
      </w:r>
      <w:r w:rsidRPr="00A11E03">
        <w:rPr>
          <w:rFonts w:ascii="Cambria" w:hAnsi="Cambria" w:cs="Arial"/>
          <w:bCs/>
        </w:rPr>
        <w:t>poniedziałek</w:t>
      </w:r>
      <w:r>
        <w:rPr>
          <w:rFonts w:ascii="Cambria" w:hAnsi="Cambria" w:cs="Arial"/>
          <w:bCs/>
        </w:rPr>
        <w:t>, wtorek, środa, czwartek i</w:t>
      </w:r>
      <w:r w:rsidRPr="00A11E03">
        <w:rPr>
          <w:rFonts w:ascii="Cambria" w:hAnsi="Cambria" w:cs="Arial"/>
          <w:bCs/>
        </w:rPr>
        <w:t xml:space="preserve"> piątek w godz. </w:t>
      </w:r>
      <w:r>
        <w:rPr>
          <w:rFonts w:ascii="Cambria" w:hAnsi="Cambria" w:cs="Arial"/>
          <w:bCs/>
        </w:rPr>
        <w:br/>
      </w:r>
      <w:r w:rsidRPr="00A11E03">
        <w:rPr>
          <w:rFonts w:ascii="Cambria" w:hAnsi="Cambria" w:cs="Arial"/>
          <w:bCs/>
        </w:rPr>
        <w:t>7.</w:t>
      </w:r>
      <w:r>
        <w:rPr>
          <w:rFonts w:ascii="Cambria" w:hAnsi="Cambria" w:cs="Arial"/>
          <w:bCs/>
        </w:rPr>
        <w:t>3</w:t>
      </w:r>
      <w:r w:rsidRPr="00A11E03">
        <w:rPr>
          <w:rFonts w:ascii="Cambria" w:hAnsi="Cambria" w:cs="Arial"/>
          <w:bCs/>
        </w:rPr>
        <w:t>0 - 15.</w:t>
      </w:r>
      <w:r>
        <w:rPr>
          <w:rFonts w:ascii="Cambria" w:hAnsi="Cambria" w:cs="Arial"/>
          <w:bCs/>
        </w:rPr>
        <w:t>3</w:t>
      </w:r>
      <w:r w:rsidRPr="00A11E03">
        <w:rPr>
          <w:rFonts w:ascii="Cambria" w:hAnsi="Cambria" w:cs="Arial"/>
          <w:bCs/>
        </w:rPr>
        <w:t>0</w:t>
      </w:r>
      <w:r>
        <w:rPr>
          <w:rFonts w:ascii="Cambria" w:hAnsi="Cambria" w:cs="Arial"/>
          <w:bCs/>
        </w:rPr>
        <w:t xml:space="preserve">, z wyłączeniem dni </w:t>
      </w:r>
      <w:r w:rsidRPr="006E5F5C">
        <w:rPr>
          <w:rFonts w:ascii="Cambria" w:hAnsi="Cambria" w:cs="Arial"/>
          <w:bCs/>
        </w:rPr>
        <w:t>ustawowo wolnych od pracy.</w:t>
      </w:r>
    </w:p>
    <w:p w14:paraId="7ADE4F7B" w14:textId="0FF910DA" w:rsidR="00E4259A" w:rsidRPr="00C6306E"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14:paraId="5BE015C6" w14:textId="437184E5" w:rsidR="00AC1FF1" w:rsidRDefault="00AC1FF1" w:rsidP="00AC1FF1">
      <w:pPr>
        <w:widowControl w:val="0"/>
        <w:spacing w:line="276" w:lineRule="auto"/>
        <w:ind w:left="567"/>
        <w:jc w:val="both"/>
        <w:outlineLvl w:val="3"/>
        <w:rPr>
          <w:rFonts w:asciiTheme="majorHAnsi" w:hAnsiTheme="majorHAnsi"/>
          <w:color w:val="000000"/>
        </w:rPr>
      </w:pPr>
      <w:r w:rsidRPr="00C6306E">
        <w:rPr>
          <w:rFonts w:asciiTheme="majorHAnsi" w:hAnsiTheme="majorHAnsi" w:cs="Arial"/>
          <w:bCs/>
        </w:rPr>
        <w:t xml:space="preserve">Niniejsze postępowanie o udzielenie zamówienia publicznego prowadzone jest </w:t>
      </w:r>
      <w:r>
        <w:rPr>
          <w:rFonts w:asciiTheme="majorHAnsi" w:hAnsiTheme="majorHAnsi" w:cs="Arial"/>
          <w:bCs/>
        </w:rPr>
        <w:br/>
      </w:r>
      <w:r w:rsidRPr="00C6306E">
        <w:rPr>
          <w:rFonts w:asciiTheme="majorHAnsi" w:hAnsiTheme="majorHAnsi" w:cs="Arial"/>
          <w:bCs/>
        </w:rPr>
        <w:t>w trybie podstawowym</w:t>
      </w:r>
      <w:r w:rsidR="003D375D">
        <w:rPr>
          <w:rFonts w:asciiTheme="majorHAnsi" w:hAnsiTheme="majorHAnsi" w:cs="Arial"/>
          <w:bCs/>
        </w:rPr>
        <w:t>,</w:t>
      </w:r>
      <w:r w:rsidRPr="00C6306E">
        <w:rPr>
          <w:rFonts w:asciiTheme="majorHAnsi" w:hAnsiTheme="majorHAnsi" w:cs="Arial"/>
          <w:bCs/>
        </w:rPr>
        <w:t xml:space="preserve"> w </w:t>
      </w:r>
      <w:r w:rsidRPr="004D3201">
        <w:rPr>
          <w:rFonts w:asciiTheme="majorHAnsi" w:hAnsiTheme="majorHAnsi"/>
          <w:color w:val="000000"/>
        </w:rPr>
        <w:t xml:space="preserve">którym w odpowiedzi na ogłoszenie o zamówieniu oferty mogą składać wszyscy zainteresowani </w:t>
      </w:r>
      <w:r w:rsidR="006528C1">
        <w:rPr>
          <w:rFonts w:asciiTheme="majorHAnsi" w:hAnsiTheme="majorHAnsi"/>
          <w:color w:val="000000"/>
        </w:rPr>
        <w:t>Wykonawcy</w:t>
      </w:r>
      <w:r w:rsidRPr="004D3201">
        <w:rPr>
          <w:rFonts w:asciiTheme="majorHAnsi" w:hAnsiTheme="majorHAnsi"/>
          <w:color w:val="000000"/>
        </w:rPr>
        <w:t xml:space="preserve">, a następnie </w:t>
      </w:r>
      <w:r w:rsidR="006528C1">
        <w:rPr>
          <w:rFonts w:asciiTheme="majorHAnsi" w:hAnsiTheme="majorHAnsi"/>
          <w:color w:val="000000"/>
        </w:rPr>
        <w:t>Zamawiający</w:t>
      </w:r>
      <w:r w:rsidRPr="00C6306E">
        <w:rPr>
          <w:rFonts w:asciiTheme="majorHAnsi" w:hAnsiTheme="majorHAnsi"/>
          <w:color w:val="000000"/>
        </w:rPr>
        <w:t xml:space="preserve"> </w:t>
      </w:r>
      <w:r w:rsidRPr="004D3201">
        <w:rPr>
          <w:rFonts w:asciiTheme="majorHAnsi" w:hAnsiTheme="majorHAnsi"/>
          <w:color w:val="000000"/>
        </w:rPr>
        <w:t>wybiera najkorzystniejszą ofertę bez przeprowadzenia negocjacji</w:t>
      </w:r>
      <w:r w:rsidRPr="00C6306E">
        <w:rPr>
          <w:rFonts w:asciiTheme="majorHAnsi" w:hAnsiTheme="majorHAnsi"/>
          <w:color w:val="000000"/>
        </w:rPr>
        <w:t xml:space="preserve"> (art. 275 pkt 1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 xml:space="preserve">). </w:t>
      </w:r>
      <w:r w:rsidR="006528C1">
        <w:rPr>
          <w:rFonts w:asciiTheme="majorHAnsi" w:hAnsiTheme="majorHAnsi"/>
          <w:color w:val="000000"/>
        </w:rPr>
        <w:t>Zamawiający</w:t>
      </w:r>
      <w:r w:rsidRPr="00C6306E">
        <w:rPr>
          <w:rFonts w:asciiTheme="majorHAnsi" w:hAnsiTheme="majorHAnsi"/>
          <w:color w:val="000000"/>
        </w:rPr>
        <w:t xml:space="preserve"> nie przewiduje możliwości wyboru najkorzystniejszej oferty z możliwością prowadz</w:t>
      </w:r>
      <w:r>
        <w:rPr>
          <w:rFonts w:asciiTheme="majorHAnsi" w:hAnsiTheme="majorHAnsi"/>
          <w:color w:val="000000"/>
        </w:rPr>
        <w:t>enia negocjacji (art. 275 pkt 2</w:t>
      </w:r>
      <w:r w:rsidRPr="00C6306E">
        <w:rPr>
          <w:rFonts w:asciiTheme="majorHAnsi" w:hAnsiTheme="majorHAnsi"/>
          <w:color w:val="000000"/>
        </w:rPr>
        <w:t xml:space="preserve">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w:t>
      </w:r>
    </w:p>
    <w:p w14:paraId="29F23175"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3" w:name="_Hlk60813568"/>
      <w:r w:rsidRPr="00C6306E">
        <w:rPr>
          <w:rFonts w:asciiTheme="majorHAnsi" w:eastAsia="MS Mincho" w:hAnsiTheme="majorHAnsi" w:cs="MS Mincho"/>
          <w:b/>
          <w:bCs/>
        </w:rPr>
        <w:t>Wartość zamówienia.</w:t>
      </w:r>
    </w:p>
    <w:p w14:paraId="4B601FAF" w14:textId="004C9CF9"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sidR="00A435B8">
        <w:rPr>
          <w:rFonts w:asciiTheme="majorHAnsi" w:eastAsia="MS Mincho" w:hAnsiTheme="majorHAnsi" w:cs="MS Mincho"/>
          <w:bCs/>
        </w:rPr>
        <w:t xml:space="preserve"> </w:t>
      </w:r>
      <w:proofErr w:type="spellStart"/>
      <w:r w:rsidR="00A435B8">
        <w:rPr>
          <w:rFonts w:asciiTheme="majorHAnsi" w:hAnsiTheme="majorHAnsi"/>
          <w:color w:val="000000"/>
        </w:rPr>
        <w:t>Pzp</w:t>
      </w:r>
      <w:proofErr w:type="spellEnd"/>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4D419C">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sidR="00A435B8">
        <w:rPr>
          <w:rFonts w:asciiTheme="majorHAnsi" w:eastAsia="MS Mincho" w:hAnsiTheme="majorHAnsi" w:cs="MS Mincho"/>
          <w:bCs/>
        </w:rPr>
        <w:t xml:space="preserve"> </w:t>
      </w:r>
      <w:proofErr w:type="spellStart"/>
      <w:r w:rsidR="00A435B8">
        <w:rPr>
          <w:rFonts w:asciiTheme="majorHAnsi" w:eastAsia="MS Mincho" w:hAnsiTheme="majorHAnsi" w:cs="MS Mincho"/>
          <w:bCs/>
        </w:rPr>
        <w:t>Pzp</w:t>
      </w:r>
      <w:proofErr w:type="spellEnd"/>
      <w:r w:rsidR="00E4259A" w:rsidRPr="00C6306E">
        <w:rPr>
          <w:rFonts w:asciiTheme="majorHAnsi" w:eastAsia="MS Mincho" w:hAnsiTheme="majorHAnsi" w:cs="MS Mincho"/>
          <w:bCs/>
        </w:rPr>
        <w:t>.</w:t>
      </w:r>
    </w:p>
    <w:bookmarkEnd w:id="3"/>
    <w:p w14:paraId="41AC4FAB"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010FFB40" w14:textId="77777777" w:rsidR="00FC0FE6" w:rsidRPr="00FC0FE6" w:rsidRDefault="00FC0FE6" w:rsidP="00FC0FE6">
      <w:pPr>
        <w:widowControl w:val="0"/>
        <w:ind w:left="567"/>
        <w:jc w:val="both"/>
        <w:outlineLvl w:val="3"/>
        <w:rPr>
          <w:rFonts w:asciiTheme="majorHAnsi" w:eastAsia="MS Mincho" w:hAnsiTheme="majorHAnsi" w:cs="MS Mincho"/>
          <w:bCs/>
        </w:rPr>
      </w:pPr>
      <w:r w:rsidRPr="00FC0FE6">
        <w:rPr>
          <w:rFonts w:asciiTheme="majorHAnsi" w:eastAsia="MS Mincho" w:hAnsiTheme="majorHAnsi" w:cs="MS Mincho"/>
          <w:bCs/>
        </w:rPr>
        <w:t>Użyte w niniejszej SWZ (oraz w załącznikach) terminy mają następujące znaczenie:</w:t>
      </w:r>
    </w:p>
    <w:p w14:paraId="5D266F89" w14:textId="476E630E"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„ustawa”</w:t>
      </w:r>
      <w:r w:rsidRPr="00FC0FE6">
        <w:rPr>
          <w:rFonts w:asciiTheme="majorHAnsi" w:eastAsia="MS Mincho" w:hAnsiTheme="majorHAnsi" w:cs="MS Mincho"/>
          <w:bCs/>
          <w:lang w:eastAsia="zh-CN"/>
        </w:rPr>
        <w:t xml:space="preserve"> – ustawa z dnia 11 września 2019 r. Prawo zamówień publicznych </w:t>
      </w:r>
      <w:r w:rsidRPr="00FC0FE6">
        <w:rPr>
          <w:rFonts w:asciiTheme="majorHAnsi" w:eastAsia="MS Mincho" w:hAnsiTheme="majorHAnsi" w:cs="MS Mincho"/>
          <w:bCs/>
          <w:lang w:eastAsia="zh-CN"/>
        </w:rPr>
        <w:br/>
        <w:t>(t. j. Dz. U. z 202</w:t>
      </w:r>
      <w:r w:rsidR="000558E9">
        <w:rPr>
          <w:rFonts w:asciiTheme="majorHAnsi" w:eastAsia="MS Mincho" w:hAnsiTheme="majorHAnsi" w:cs="MS Mincho"/>
          <w:bCs/>
          <w:lang w:eastAsia="zh-CN"/>
        </w:rPr>
        <w:t>3</w:t>
      </w:r>
      <w:r w:rsidRPr="00FC0FE6">
        <w:rPr>
          <w:rFonts w:asciiTheme="majorHAnsi" w:eastAsia="MS Mincho" w:hAnsiTheme="majorHAnsi" w:cs="MS Mincho"/>
          <w:bCs/>
          <w:lang w:eastAsia="zh-CN"/>
        </w:rPr>
        <w:t xml:space="preserve"> r., poz. 1</w:t>
      </w:r>
      <w:r w:rsidR="000558E9">
        <w:rPr>
          <w:rFonts w:asciiTheme="majorHAnsi" w:eastAsia="MS Mincho" w:hAnsiTheme="majorHAnsi" w:cs="MS Mincho"/>
          <w:bCs/>
          <w:lang w:eastAsia="zh-CN"/>
        </w:rPr>
        <w:t>605</w:t>
      </w:r>
      <w:r w:rsidRPr="00FC0FE6">
        <w:rPr>
          <w:rFonts w:asciiTheme="majorHAnsi" w:eastAsia="MS Mincho" w:hAnsiTheme="majorHAnsi" w:cs="MS Mincho"/>
          <w:bCs/>
          <w:lang w:eastAsia="zh-CN"/>
        </w:rPr>
        <w:t xml:space="preserve"> ze zm.),</w:t>
      </w:r>
    </w:p>
    <w:p w14:paraId="2691B7D5" w14:textId="77777777"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„SWZ”</w:t>
      </w:r>
      <w:r w:rsidRPr="00FC0FE6">
        <w:rPr>
          <w:rFonts w:asciiTheme="majorHAnsi" w:eastAsia="MS Mincho" w:hAnsiTheme="majorHAnsi" w:cs="MS Mincho"/>
          <w:bCs/>
          <w:lang w:eastAsia="zh-CN"/>
        </w:rPr>
        <w:t xml:space="preserve"> – niniejsza Specyfikacja Warunków Zamówienia,</w:t>
      </w:r>
    </w:p>
    <w:p w14:paraId="3F463C3F" w14:textId="77777777"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Cs/>
          <w:lang w:eastAsia="zh-CN"/>
        </w:rPr>
        <w:t xml:space="preserve"> </w:t>
      </w:r>
      <w:r w:rsidRPr="00FC0FE6">
        <w:rPr>
          <w:rFonts w:asciiTheme="majorHAnsi" w:eastAsia="MS Mincho" w:hAnsiTheme="majorHAnsi" w:cs="MS Mincho"/>
          <w:b/>
          <w:bCs/>
          <w:lang w:eastAsia="zh-CN"/>
        </w:rPr>
        <w:t>„zamówienie”</w:t>
      </w:r>
      <w:r w:rsidRPr="00FC0FE6">
        <w:rPr>
          <w:rFonts w:asciiTheme="majorHAnsi" w:eastAsia="MS Mincho" w:hAnsiTheme="majorHAnsi" w:cs="MS Mincho"/>
          <w:bCs/>
          <w:lang w:eastAsia="zh-CN"/>
        </w:rPr>
        <w:t xml:space="preserve"> – zamówienie publiczne będące przedmiotem niniejszego postępowania,</w:t>
      </w:r>
    </w:p>
    <w:p w14:paraId="04821CE0" w14:textId="77777777"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„postępowanie”</w:t>
      </w:r>
      <w:r w:rsidRPr="00FC0FE6">
        <w:rPr>
          <w:rFonts w:asciiTheme="majorHAnsi" w:eastAsia="MS Mincho" w:hAnsiTheme="majorHAnsi" w:cs="MS Mincho"/>
          <w:bCs/>
          <w:lang w:eastAsia="zh-CN"/>
        </w:rPr>
        <w:t xml:space="preserve"> – postępowanie o udzielenie zamówienia publicznego, którego dotyczy niniejsza SWZ,</w:t>
      </w:r>
    </w:p>
    <w:p w14:paraId="0E9A64A4" w14:textId="77777777"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„Zamawiający”</w:t>
      </w:r>
      <w:r w:rsidRPr="00FC0FE6">
        <w:rPr>
          <w:rFonts w:asciiTheme="majorHAnsi" w:eastAsia="MS Mincho" w:hAnsiTheme="majorHAnsi" w:cs="MS Mincho"/>
          <w:bCs/>
          <w:lang w:eastAsia="zh-CN"/>
        </w:rPr>
        <w:t xml:space="preserve"> – Powiat Tomaszowski,</w:t>
      </w:r>
    </w:p>
    <w:p w14:paraId="6972AECE" w14:textId="5EA9E1A5"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„Wykonawca”</w:t>
      </w:r>
      <w:r w:rsidRPr="00FC0FE6">
        <w:rPr>
          <w:rFonts w:asciiTheme="majorHAnsi" w:eastAsia="MS Mincho" w:hAnsiTheme="majorHAnsi" w:cs="MS Mincho"/>
          <w:bCs/>
          <w:lang w:eastAsia="zh-CN"/>
        </w:rPr>
        <w:t xml:space="preserve"> – </w:t>
      </w:r>
      <w:r w:rsidRPr="00FC0FE6">
        <w:rPr>
          <w:rFonts w:asciiTheme="majorHAnsi" w:eastAsia="SimSun" w:hAnsiTheme="majorHAnsi"/>
          <w:color w:val="000000"/>
          <w:shd w:val="clear" w:color="auto" w:fill="FFFFFF"/>
          <w:lang w:eastAsia="zh-CN"/>
        </w:rPr>
        <w:t xml:space="preserve">należy przez to rozumieć osobę fizyczną, osobę prawną albo jednostkę organizacyjną nieposiadającą osobowości prawnej, która oferuje na </w:t>
      </w:r>
      <w:r w:rsidRPr="00FC0FE6">
        <w:rPr>
          <w:rFonts w:asciiTheme="majorHAnsi" w:eastAsia="SimSun" w:hAnsiTheme="majorHAnsi"/>
          <w:color w:val="000000"/>
          <w:shd w:val="clear" w:color="auto" w:fill="FFFFFF"/>
          <w:lang w:eastAsia="zh-CN"/>
        </w:rPr>
        <w:lastRenderedPageBreak/>
        <w:t>rynku wykonanie robót budowlanych lub obiektu budowlanego, dostawę produktów lub świadczenie usług lub ubiega się o udzielenie zamówienia, złożyła ofertę lub zawarła umowę w sprawie zamówienia publicznego</w:t>
      </w:r>
      <w:r w:rsidRPr="00FC0FE6">
        <w:rPr>
          <w:rFonts w:asciiTheme="majorHAnsi" w:eastAsia="MS Mincho" w:hAnsiTheme="majorHAnsi" w:cs="MS Mincho"/>
          <w:bCs/>
          <w:lang w:eastAsia="zh-CN"/>
        </w:rPr>
        <w:t>,</w:t>
      </w:r>
    </w:p>
    <w:p w14:paraId="6FA90587" w14:textId="77777777" w:rsidR="00FC0FE6" w:rsidRPr="00FC0FE6" w:rsidRDefault="00FC0FE6" w:rsidP="00A15FBE">
      <w:pPr>
        <w:widowControl w:val="0"/>
        <w:numPr>
          <w:ilvl w:val="0"/>
          <w:numId w:val="5"/>
        </w:numPr>
        <w:spacing w:line="276" w:lineRule="auto"/>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„RODO”</w:t>
      </w:r>
      <w:r w:rsidRPr="00FC0FE6">
        <w:rPr>
          <w:rFonts w:asciiTheme="majorHAnsi" w:eastAsia="MS Mincho" w:hAnsiTheme="majorHAnsi" w:cs="MS Mincho"/>
          <w:bCs/>
          <w:lang w:eastAsia="zh-CN"/>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4245ED13" w14:textId="77777777" w:rsidR="00FC0FE6" w:rsidRPr="00FC0FE6" w:rsidRDefault="00FC0FE6" w:rsidP="00A15FBE">
      <w:pPr>
        <w:numPr>
          <w:ilvl w:val="0"/>
          <w:numId w:val="5"/>
        </w:numPr>
        <w:tabs>
          <w:tab w:val="left" w:pos="1000"/>
        </w:tabs>
        <w:spacing w:line="275" w:lineRule="auto"/>
        <w:ind w:left="993" w:hanging="426"/>
        <w:jc w:val="both"/>
        <w:rPr>
          <w:rFonts w:ascii="Cambria" w:eastAsia="Cambria" w:hAnsi="Cambria" w:cs="Arial"/>
          <w:szCs w:val="20"/>
        </w:rPr>
      </w:pPr>
      <w:r w:rsidRPr="00FC0FE6">
        <w:rPr>
          <w:rFonts w:ascii="Cambria" w:eastAsia="Cambria" w:hAnsi="Cambria" w:cs="Arial"/>
          <w:b/>
          <w:szCs w:val="20"/>
        </w:rPr>
        <w:t>„Platforma e-zamówienia”</w:t>
      </w:r>
      <w:r w:rsidRPr="00FC0FE6">
        <w:rPr>
          <w:rFonts w:ascii="Cambria" w:eastAsia="Cambria" w:hAnsi="Cambria" w:cs="Arial"/>
          <w:szCs w:val="20"/>
        </w:rPr>
        <w:t xml:space="preserve"> – ogólnodostępne i nieodpłatne narzędzie informatyczne do obsługi postępowań o udzielenie zamówienia publicznego w tym przedmiotowego postepowania, w szczególności do elektronicznego składania ofert dostępne pod adresem:</w:t>
      </w:r>
      <w:r w:rsidRPr="00FC0FE6">
        <w:rPr>
          <w:rFonts w:ascii="Cambria" w:eastAsia="Cambria" w:hAnsi="Cambria" w:cs="Arial"/>
          <w:color w:val="0070C0"/>
          <w:szCs w:val="20"/>
        </w:rPr>
        <w:t xml:space="preserve"> </w:t>
      </w:r>
      <w:hyperlink r:id="rId9" w:history="1">
        <w:r w:rsidRPr="00FC0FE6">
          <w:rPr>
            <w:rFonts w:ascii="Cambria" w:eastAsia="Cambria" w:hAnsi="Cambria" w:cs="Arial"/>
            <w:color w:val="0070C0"/>
            <w:szCs w:val="20"/>
            <w:u w:val="single"/>
          </w:rPr>
          <w:t>https://ezamowienia.gov.pl</w:t>
        </w:r>
      </w:hyperlink>
    </w:p>
    <w:p w14:paraId="0FA4D470" w14:textId="77777777" w:rsidR="00FC0FE6" w:rsidRPr="00FC0FE6" w:rsidRDefault="00FC0FE6" w:rsidP="00FC0FE6">
      <w:pPr>
        <w:spacing w:line="4" w:lineRule="exact"/>
        <w:ind w:left="993" w:hanging="993"/>
        <w:rPr>
          <w:rFonts w:ascii="Cambria" w:eastAsia="Cambria" w:hAnsi="Cambria" w:cs="Arial"/>
          <w:szCs w:val="20"/>
        </w:rPr>
      </w:pPr>
    </w:p>
    <w:p w14:paraId="41767AB2" w14:textId="77777777" w:rsidR="00FC0FE6" w:rsidRPr="00FC0FE6" w:rsidRDefault="00FC0FE6" w:rsidP="00A15FBE">
      <w:pPr>
        <w:numPr>
          <w:ilvl w:val="0"/>
          <w:numId w:val="5"/>
        </w:numPr>
        <w:tabs>
          <w:tab w:val="left" w:pos="1000"/>
        </w:tabs>
        <w:spacing w:line="287" w:lineRule="auto"/>
        <w:ind w:left="993" w:hanging="426"/>
        <w:jc w:val="both"/>
        <w:rPr>
          <w:rFonts w:ascii="Cambria" w:eastAsia="Cambria" w:hAnsi="Cambria" w:cs="Arial"/>
          <w:sz w:val="23"/>
          <w:szCs w:val="20"/>
        </w:rPr>
      </w:pPr>
      <w:r w:rsidRPr="00FC0FE6">
        <w:rPr>
          <w:rFonts w:ascii="Cambria" w:eastAsia="Cambria" w:hAnsi="Cambria" w:cs="Arial"/>
          <w:b/>
          <w:sz w:val="23"/>
          <w:szCs w:val="20"/>
        </w:rPr>
        <w:t>„kwalifikowany podpis elektroniczny”</w:t>
      </w:r>
      <w:r w:rsidRPr="00FC0FE6">
        <w:rPr>
          <w:rFonts w:ascii="Cambria" w:eastAsia="Cambria" w:hAnsi="Cambria" w:cs="Arial"/>
          <w:sz w:val="23"/>
          <w:szCs w:val="20"/>
        </w:rPr>
        <w:t xml:space="preserve"> – podpis wystawiony przez dostawcę kwalifikowanej usługi zaufania, będącego podmiotem świadczącym usługi certyfikacyjne - podpis elektroniczny, spełniający wymogi bezpieczeństwa określone w ustawie z dnia 5 września 2016 r. o usługach zaufania oraz</w:t>
      </w:r>
    </w:p>
    <w:p w14:paraId="794DC65E" w14:textId="77777777" w:rsidR="00FC0FE6" w:rsidRPr="00FC0FE6" w:rsidRDefault="00FC0FE6" w:rsidP="00FC0FE6">
      <w:pPr>
        <w:spacing w:line="2" w:lineRule="exact"/>
        <w:ind w:left="993" w:hanging="993"/>
        <w:rPr>
          <w:rFonts w:cs="Arial"/>
          <w:sz w:val="20"/>
          <w:szCs w:val="20"/>
        </w:rPr>
      </w:pPr>
    </w:p>
    <w:p w14:paraId="37BFFDD5" w14:textId="73078382" w:rsidR="00FC0FE6" w:rsidRPr="00FC0FE6" w:rsidRDefault="00FC0FE6" w:rsidP="00FC0FE6">
      <w:pPr>
        <w:spacing w:line="0" w:lineRule="atLeast"/>
        <w:ind w:left="993" w:hanging="993"/>
        <w:rPr>
          <w:rFonts w:ascii="Cambria" w:eastAsia="Cambria" w:hAnsi="Cambria" w:cs="Arial"/>
          <w:szCs w:val="20"/>
        </w:rPr>
      </w:pPr>
      <w:r w:rsidRPr="00FC0FE6">
        <w:rPr>
          <w:rFonts w:ascii="Cambria" w:eastAsia="Cambria" w:hAnsi="Cambria" w:cs="Arial"/>
          <w:szCs w:val="20"/>
        </w:rPr>
        <w:t xml:space="preserve">                   identyfikacji elektronicznej (Dz. U. z 202</w:t>
      </w:r>
      <w:r w:rsidR="001C45CA">
        <w:rPr>
          <w:rFonts w:ascii="Cambria" w:eastAsia="Cambria" w:hAnsi="Cambria" w:cs="Arial"/>
          <w:szCs w:val="20"/>
        </w:rPr>
        <w:t>4</w:t>
      </w:r>
      <w:r w:rsidRPr="00FC0FE6">
        <w:rPr>
          <w:rFonts w:ascii="Cambria" w:eastAsia="Cambria" w:hAnsi="Cambria" w:cs="Arial"/>
          <w:szCs w:val="20"/>
        </w:rPr>
        <w:t xml:space="preserve"> r. poz. </w:t>
      </w:r>
      <w:r w:rsidR="001C45CA">
        <w:rPr>
          <w:rFonts w:ascii="Cambria" w:eastAsia="Cambria" w:hAnsi="Cambria" w:cs="Arial"/>
          <w:szCs w:val="20"/>
        </w:rPr>
        <w:t>422</w:t>
      </w:r>
      <w:r w:rsidRPr="00FC0FE6">
        <w:rPr>
          <w:rFonts w:ascii="Cambria" w:eastAsia="Cambria" w:hAnsi="Cambria" w:cs="Arial"/>
          <w:szCs w:val="20"/>
        </w:rPr>
        <w:t>),</w:t>
      </w:r>
    </w:p>
    <w:p w14:paraId="5B79AD9E" w14:textId="77777777" w:rsidR="00FC0FE6" w:rsidRPr="00FC0FE6" w:rsidRDefault="00FC0FE6" w:rsidP="00FC0FE6">
      <w:pPr>
        <w:spacing w:line="44" w:lineRule="exact"/>
        <w:rPr>
          <w:rFonts w:cs="Arial"/>
          <w:sz w:val="20"/>
          <w:szCs w:val="20"/>
        </w:rPr>
      </w:pPr>
    </w:p>
    <w:p w14:paraId="66066D0C" w14:textId="77777777" w:rsidR="00FC0FE6" w:rsidRPr="00FC0FE6" w:rsidRDefault="00FC0FE6" w:rsidP="00FC0FE6">
      <w:pPr>
        <w:spacing w:line="275" w:lineRule="auto"/>
        <w:ind w:left="1000" w:hanging="426"/>
        <w:jc w:val="both"/>
        <w:rPr>
          <w:rFonts w:ascii="Cambria" w:eastAsia="Cambria" w:hAnsi="Cambria" w:cs="Arial"/>
          <w:szCs w:val="20"/>
        </w:rPr>
      </w:pPr>
      <w:r w:rsidRPr="00FC0FE6">
        <w:rPr>
          <w:rFonts w:ascii="Cambria" w:eastAsia="Cambria" w:hAnsi="Cambria" w:cs="Arial"/>
          <w:szCs w:val="20"/>
        </w:rPr>
        <w:t xml:space="preserve">10) </w:t>
      </w:r>
      <w:r w:rsidRPr="00FC0FE6">
        <w:rPr>
          <w:rFonts w:ascii="Cambria" w:eastAsia="Cambria" w:hAnsi="Cambria" w:cs="Arial"/>
          <w:b/>
          <w:szCs w:val="20"/>
        </w:rPr>
        <w:t>„podpis</w:t>
      </w:r>
      <w:r w:rsidRPr="00FC0FE6">
        <w:rPr>
          <w:rFonts w:cs="Arial"/>
          <w:sz w:val="20"/>
          <w:szCs w:val="20"/>
        </w:rPr>
        <w:t xml:space="preserve"> </w:t>
      </w:r>
      <w:r w:rsidRPr="00FC0FE6">
        <w:rPr>
          <w:rFonts w:ascii="Cambria" w:eastAsia="Cambria" w:hAnsi="Cambria" w:cs="Arial"/>
          <w:b/>
          <w:szCs w:val="20"/>
        </w:rPr>
        <w:t>zaufany”</w:t>
      </w:r>
      <w:r w:rsidRPr="00FC0FE6">
        <w:rPr>
          <w:rFonts w:ascii="Cambria" w:eastAsia="Cambria" w:hAnsi="Cambria" w:cs="Arial"/>
          <w:szCs w:val="20"/>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1F925FB8" w14:textId="77777777" w:rsidR="00FC0FE6" w:rsidRPr="00FC0FE6" w:rsidRDefault="00FC0FE6" w:rsidP="00FC0FE6">
      <w:pPr>
        <w:spacing w:line="8" w:lineRule="exact"/>
        <w:rPr>
          <w:rFonts w:cs="Arial"/>
          <w:sz w:val="20"/>
          <w:szCs w:val="20"/>
        </w:rPr>
      </w:pPr>
    </w:p>
    <w:p w14:paraId="4D6EE112" w14:textId="77777777" w:rsidR="00FC0FE6" w:rsidRPr="00FC0FE6" w:rsidRDefault="00FC0FE6" w:rsidP="00A15FBE">
      <w:pPr>
        <w:numPr>
          <w:ilvl w:val="0"/>
          <w:numId w:val="46"/>
        </w:numPr>
        <w:tabs>
          <w:tab w:val="left" w:pos="1000"/>
        </w:tabs>
        <w:spacing w:line="275" w:lineRule="auto"/>
        <w:jc w:val="both"/>
        <w:rPr>
          <w:rFonts w:ascii="Cambria" w:eastAsia="Cambria" w:hAnsi="Cambria" w:cs="Arial"/>
          <w:szCs w:val="20"/>
        </w:rPr>
      </w:pPr>
      <w:r w:rsidRPr="00FC0FE6">
        <w:rPr>
          <w:rFonts w:ascii="Cambria" w:eastAsia="Cambria" w:hAnsi="Cambria" w:cs="Arial"/>
          <w:b/>
          <w:szCs w:val="20"/>
        </w:rPr>
        <w:t>„podpis osobisty”</w:t>
      </w:r>
      <w:r w:rsidRPr="00FC0FE6">
        <w:rPr>
          <w:rFonts w:ascii="Cambria" w:eastAsia="Cambria" w:hAnsi="Cambria" w:cs="Arial"/>
          <w:szCs w:val="20"/>
        </w:rPr>
        <w:t xml:space="preserve">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w:t>
      </w:r>
    </w:p>
    <w:p w14:paraId="31BD5777" w14:textId="77777777" w:rsidR="00FC0FE6" w:rsidRPr="00FC0FE6" w:rsidRDefault="00FC0FE6" w:rsidP="00FC0FE6">
      <w:pPr>
        <w:spacing w:line="4" w:lineRule="exact"/>
        <w:rPr>
          <w:rFonts w:cs="Arial"/>
          <w:sz w:val="20"/>
          <w:szCs w:val="20"/>
        </w:rPr>
      </w:pPr>
    </w:p>
    <w:p w14:paraId="47D14799" w14:textId="77777777" w:rsidR="00FC0FE6" w:rsidRPr="00FC0FE6" w:rsidRDefault="00FC0FE6" w:rsidP="00FC0FE6">
      <w:pPr>
        <w:spacing w:line="0" w:lineRule="atLeast"/>
        <w:ind w:left="1000"/>
        <w:rPr>
          <w:rFonts w:ascii="Cambria" w:eastAsia="Cambria" w:hAnsi="Cambria" w:cs="Arial"/>
          <w:szCs w:val="20"/>
        </w:rPr>
      </w:pPr>
      <w:r w:rsidRPr="00FC0FE6">
        <w:rPr>
          <w:rFonts w:ascii="Cambria" w:eastAsia="Cambria" w:hAnsi="Cambria" w:cs="Arial"/>
          <w:szCs w:val="20"/>
        </w:rPr>
        <w:t>podpisu osobistego.</w:t>
      </w:r>
    </w:p>
    <w:p w14:paraId="4AF62AA3" w14:textId="0D3CBBBB" w:rsidR="00E4259A" w:rsidRPr="00C6306E" w:rsidRDefault="006528C1" w:rsidP="00627C7D">
      <w:pPr>
        <w:widowControl w:val="0"/>
        <w:numPr>
          <w:ilvl w:val="1"/>
          <w:numId w:val="1"/>
        </w:numPr>
        <w:spacing w:line="276" w:lineRule="auto"/>
        <w:ind w:left="567" w:hanging="567"/>
        <w:jc w:val="both"/>
        <w:outlineLvl w:val="3"/>
        <w:rPr>
          <w:rFonts w:asciiTheme="majorHAnsi" w:hAnsiTheme="majorHAnsi" w:cs="Arial"/>
          <w:bCs/>
        </w:rPr>
      </w:pPr>
      <w:r>
        <w:rPr>
          <w:rFonts w:asciiTheme="majorHAnsi" w:hAnsiTheme="majorHAnsi" w:cs="Arial"/>
          <w:bCs/>
        </w:rPr>
        <w:t>Wykonawca</w:t>
      </w:r>
      <w:r w:rsidR="00E4259A" w:rsidRPr="00C6306E">
        <w:rPr>
          <w:rFonts w:asciiTheme="majorHAnsi" w:hAnsiTheme="majorHAnsi" w:cs="Arial"/>
          <w:bCs/>
        </w:rPr>
        <w:t xml:space="preserve"> powinien dokładnie zapoznać się z niniejszą </w:t>
      </w:r>
      <w:r w:rsidR="00A435B8">
        <w:rPr>
          <w:rFonts w:asciiTheme="majorHAnsi" w:hAnsiTheme="majorHAnsi" w:cs="Arial"/>
          <w:bCs/>
        </w:rPr>
        <w:t>SWZ</w:t>
      </w:r>
      <w:r w:rsidR="00E4259A" w:rsidRPr="00C6306E">
        <w:rPr>
          <w:rFonts w:asciiTheme="majorHAnsi" w:hAnsiTheme="majorHAnsi" w:cs="Arial"/>
          <w:bCs/>
        </w:rPr>
        <w:t xml:space="preserve"> i złożyć ofertę zgodnie z jej wymaganiami.</w:t>
      </w:r>
    </w:p>
    <w:p w14:paraId="60CE9797" w14:textId="77777777" w:rsidR="00BD2BBC" w:rsidRPr="00C6306E" w:rsidRDefault="00BD2BBC" w:rsidP="00627C7D">
      <w:pPr>
        <w:widowControl w:val="0"/>
        <w:spacing w:line="276" w:lineRule="auto"/>
        <w:ind w:left="567"/>
        <w:jc w:val="both"/>
        <w:outlineLvl w:val="3"/>
        <w:rPr>
          <w:rFonts w:asciiTheme="majorHAnsi" w:hAnsiTheme="majorHAnsi" w:cs="Arial"/>
          <w:bCs/>
          <w:sz w:val="10"/>
          <w:szCs w:val="10"/>
        </w:rPr>
      </w:pPr>
    </w:p>
    <w:p w14:paraId="31AF8102" w14:textId="77777777" w:rsidR="008C5504" w:rsidRPr="00C6306E" w:rsidRDefault="008C5504"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C6306E" w14:paraId="01706344"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53BD2503" w14:textId="5136311D"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14:paraId="3518548D" w14:textId="79435033"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w:t>
            </w:r>
            <w:r w:rsidR="006528C1">
              <w:rPr>
                <w:rFonts w:asciiTheme="majorHAnsi" w:hAnsiTheme="majorHAnsi"/>
                <w:b/>
                <w:bCs/>
                <w:sz w:val="26"/>
                <w:szCs w:val="26"/>
              </w:rPr>
              <w:t>ZAMAWIAJĄCY</w:t>
            </w:r>
            <w:r w:rsidRPr="00C6306E">
              <w:rPr>
                <w:rFonts w:asciiTheme="majorHAnsi" w:hAnsiTheme="majorHAnsi"/>
                <w:b/>
                <w:bCs/>
                <w:sz w:val="26"/>
                <w:szCs w:val="26"/>
              </w:rPr>
              <w:t xml:space="preserve"> PRZEWIDUJE </w:t>
            </w:r>
            <w:r w:rsidR="00A435B8">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14:paraId="4F9CEA77" w14:textId="77777777"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14:paraId="51DBAB00" w14:textId="17EA92B4" w:rsidR="008C5504" w:rsidRPr="00C6306E" w:rsidRDefault="006528C1" w:rsidP="00627C7D">
      <w:pPr>
        <w:autoSpaceDE w:val="0"/>
        <w:autoSpaceDN w:val="0"/>
        <w:adjustRightInd w:val="0"/>
        <w:spacing w:line="276" w:lineRule="auto"/>
        <w:jc w:val="both"/>
        <w:rPr>
          <w:rFonts w:asciiTheme="majorHAnsi" w:hAnsiTheme="majorHAnsi" w:cs="Helvetica"/>
          <w:bCs/>
        </w:rPr>
      </w:pPr>
      <w:r>
        <w:rPr>
          <w:rFonts w:asciiTheme="majorHAnsi" w:hAnsiTheme="majorHAnsi" w:cs="Helvetica"/>
          <w:bCs/>
        </w:rPr>
        <w:t>Zamawiający</w:t>
      </w:r>
      <w:r w:rsidR="008C5504" w:rsidRPr="00C6306E">
        <w:rPr>
          <w:rFonts w:asciiTheme="majorHAnsi" w:hAnsiTheme="majorHAnsi" w:cs="Helvetica"/>
          <w:bCs/>
        </w:rPr>
        <w:t xml:space="preserve"> </w:t>
      </w:r>
      <w:r w:rsidR="008C5504" w:rsidRPr="00C6306E">
        <w:rPr>
          <w:rFonts w:asciiTheme="majorHAnsi" w:hAnsiTheme="majorHAnsi" w:cs="Helvetica"/>
          <w:b/>
          <w:bCs/>
          <w:u w:val="single"/>
        </w:rPr>
        <w:t>nie przewiduje</w:t>
      </w:r>
      <w:r w:rsidR="008C5504" w:rsidRPr="00C6306E">
        <w:rPr>
          <w:rFonts w:asciiTheme="majorHAnsi" w:hAnsiTheme="majorHAnsi" w:cs="Helvetica"/>
          <w:b/>
          <w:bCs/>
        </w:rPr>
        <w:t xml:space="preserve"> </w:t>
      </w:r>
      <w:r w:rsidR="008C5504" w:rsidRPr="00C6306E">
        <w:rPr>
          <w:rFonts w:asciiTheme="majorHAnsi" w:hAnsiTheme="majorHAnsi" w:cs="Helvetica"/>
          <w:bCs/>
        </w:rPr>
        <w:t>wyboru najkorzystniejszej oferty z możliwością prowadzenia negocjacji.</w:t>
      </w:r>
    </w:p>
    <w:p w14:paraId="6F3B4127" w14:textId="77777777" w:rsidR="00A518EF" w:rsidRPr="00C6306E" w:rsidRDefault="00A518EF"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7E8B8DCC" w14:textId="77777777" w:rsidTr="00A435B8">
        <w:trPr>
          <w:jc w:val="center"/>
        </w:trPr>
        <w:tc>
          <w:tcPr>
            <w:tcW w:w="9054" w:type="dxa"/>
            <w:tcBorders>
              <w:bottom w:val="single" w:sz="4" w:space="0" w:color="auto"/>
            </w:tcBorders>
            <w:shd w:val="clear" w:color="auto" w:fill="D9D9D9" w:themeFill="background1" w:themeFillShade="D9"/>
          </w:tcPr>
          <w:p w14:paraId="7E422424"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14:paraId="4A717B14"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14:paraId="4ACBBBA7" w14:textId="77777777" w:rsidR="00FB3C1F" w:rsidRPr="00C6306E" w:rsidRDefault="00FB3C1F" w:rsidP="00627C7D">
      <w:pPr>
        <w:pStyle w:val="Akapitzlist"/>
        <w:widowControl w:val="0"/>
        <w:spacing w:line="276" w:lineRule="auto"/>
        <w:ind w:left="567"/>
        <w:outlineLvl w:val="3"/>
        <w:rPr>
          <w:rFonts w:asciiTheme="majorHAnsi" w:hAnsiTheme="majorHAnsi" w:cs="Arial"/>
          <w:bCs/>
        </w:rPr>
      </w:pPr>
    </w:p>
    <w:p w14:paraId="2B02DA66" w14:textId="21AF5EEE" w:rsidR="00C128D3" w:rsidRPr="0049610F" w:rsidRDefault="000D3C66" w:rsidP="00627C7D">
      <w:pPr>
        <w:pStyle w:val="Kolorowalistaakcent11"/>
        <w:autoSpaceDE w:val="0"/>
        <w:autoSpaceDN w:val="0"/>
        <w:adjustRightInd w:val="0"/>
        <w:spacing w:line="276" w:lineRule="auto"/>
        <w:ind w:left="0"/>
        <w:rPr>
          <w:rFonts w:asciiTheme="majorHAnsi" w:hAnsiTheme="majorHAnsi" w:cs="Helvetica"/>
          <w:sz w:val="24"/>
          <w:szCs w:val="24"/>
        </w:rPr>
      </w:pPr>
      <w:r>
        <w:rPr>
          <w:rFonts w:asciiTheme="majorHAnsi" w:hAnsiTheme="majorHAnsi" w:cs="Helvetica"/>
          <w:sz w:val="24"/>
          <w:szCs w:val="24"/>
        </w:rPr>
        <w:lastRenderedPageBreak/>
        <w:t>Środki własne zabezpieczone w budżecie</w:t>
      </w:r>
      <w:r w:rsidR="000558E9">
        <w:rPr>
          <w:rFonts w:asciiTheme="majorHAnsi" w:hAnsiTheme="majorHAnsi" w:cs="Helvetica"/>
          <w:sz w:val="24"/>
          <w:szCs w:val="24"/>
        </w:rPr>
        <w:t>.</w:t>
      </w:r>
      <w:r w:rsidR="00A66A4D">
        <w:rPr>
          <w:rFonts w:asciiTheme="majorHAnsi" w:hAnsiTheme="majorHAnsi" w:cs="Helvetica"/>
          <w:sz w:val="24"/>
          <w:szCs w:val="24"/>
        </w:rPr>
        <w:t xml:space="preserve"> </w:t>
      </w:r>
    </w:p>
    <w:p w14:paraId="3C643CBE" w14:textId="77777777" w:rsidR="00C17C28" w:rsidRPr="00C6306E" w:rsidRDefault="00C17C28" w:rsidP="00627C7D">
      <w:pPr>
        <w:pStyle w:val="Kolorowalistaakcent11"/>
        <w:autoSpaceDE w:val="0"/>
        <w:autoSpaceDN w:val="0"/>
        <w:adjustRightInd w:val="0"/>
        <w:spacing w:line="276" w:lineRule="auto"/>
        <w:ind w:left="0"/>
        <w:rPr>
          <w:rFonts w:asciiTheme="majorHAnsi" w:hAnsiTheme="majorHAnsi" w:cs="Helvetica"/>
          <w:b/>
          <w:bCs/>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2D7A3ADB" w14:textId="77777777" w:rsidTr="00A435B8">
        <w:trPr>
          <w:jc w:val="center"/>
        </w:trPr>
        <w:tc>
          <w:tcPr>
            <w:tcW w:w="9054" w:type="dxa"/>
            <w:tcBorders>
              <w:bottom w:val="single" w:sz="4" w:space="0" w:color="auto"/>
            </w:tcBorders>
            <w:shd w:val="clear" w:color="auto" w:fill="D9D9D9" w:themeFill="background1" w:themeFillShade="D9"/>
          </w:tcPr>
          <w:p w14:paraId="20A344C6"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14:paraId="3292314E"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14:paraId="5F5AC18F" w14:textId="67F56F6F" w:rsidR="000431BA" w:rsidRPr="000431BA" w:rsidRDefault="000431BA" w:rsidP="000431BA">
      <w:pPr>
        <w:spacing w:line="276" w:lineRule="auto"/>
        <w:ind w:left="567"/>
        <w:jc w:val="both"/>
        <w:rPr>
          <w:rFonts w:ascii="Cambria" w:hAnsi="Cambria"/>
          <w:i/>
        </w:rPr>
      </w:pPr>
    </w:p>
    <w:p w14:paraId="6ADEDE6D" w14:textId="77777777" w:rsidR="00671486" w:rsidRDefault="00CF7794" w:rsidP="00A15FBE">
      <w:pPr>
        <w:widowControl w:val="0"/>
        <w:numPr>
          <w:ilvl w:val="1"/>
          <w:numId w:val="23"/>
        </w:numPr>
        <w:spacing w:line="276" w:lineRule="auto"/>
        <w:ind w:left="567" w:hanging="567"/>
        <w:jc w:val="both"/>
        <w:outlineLvl w:val="3"/>
        <w:rPr>
          <w:rFonts w:asciiTheme="majorHAnsi" w:hAnsiTheme="majorHAnsi" w:cs="Arial"/>
          <w:b/>
          <w:bCs/>
          <w:color w:val="000000" w:themeColor="text1"/>
        </w:rPr>
      </w:pPr>
      <w:r w:rsidRPr="000431BA">
        <w:rPr>
          <w:rFonts w:asciiTheme="majorHAnsi" w:hAnsiTheme="majorHAnsi" w:cs="Arial"/>
          <w:b/>
          <w:bCs/>
          <w:color w:val="000000" w:themeColor="text1"/>
        </w:rPr>
        <w:t>Nazwa/y i kod/y Wspólnego Słownika Zamówień: (CPV):</w:t>
      </w:r>
    </w:p>
    <w:p w14:paraId="4941A11E" w14:textId="0161E798" w:rsidR="00EE60D7" w:rsidRDefault="00794D77" w:rsidP="0056752E">
      <w:pPr>
        <w:pStyle w:val="Akapitzlist"/>
        <w:numPr>
          <w:ilvl w:val="0"/>
          <w:numId w:val="59"/>
        </w:numPr>
        <w:autoSpaceDE w:val="0"/>
        <w:autoSpaceDN w:val="0"/>
        <w:adjustRightInd w:val="0"/>
        <w:spacing w:before="120" w:after="120" w:line="240" w:lineRule="auto"/>
        <w:rPr>
          <w:rFonts w:ascii="Times New Roman" w:eastAsia="Times New Roman" w:hAnsi="Times New Roman"/>
          <w:color w:val="000000"/>
          <w:u w:color="000000"/>
          <w:lang w:eastAsia="pl-PL"/>
        </w:rPr>
      </w:pPr>
      <w:r>
        <w:rPr>
          <w:rFonts w:cs="Calibri"/>
        </w:rPr>
        <w:t xml:space="preserve"> </w:t>
      </w:r>
      <w:r w:rsidR="00EE60D7" w:rsidRPr="00164593">
        <w:rPr>
          <w:rFonts w:ascii="Times New Roman" w:eastAsia="Times New Roman" w:hAnsi="Times New Roman"/>
          <w:color w:val="000000"/>
          <w:u w:color="000000"/>
          <w:lang w:eastAsia="pl-PL"/>
        </w:rPr>
        <w:t>45000000-7 – Roboty budowlane</w:t>
      </w:r>
    </w:p>
    <w:p w14:paraId="75CED356" w14:textId="77777777" w:rsidR="00EE60D7" w:rsidRDefault="00EE60D7" w:rsidP="0056752E">
      <w:pPr>
        <w:pStyle w:val="Akapitzlist"/>
        <w:numPr>
          <w:ilvl w:val="0"/>
          <w:numId w:val="59"/>
        </w:numPr>
        <w:autoSpaceDE w:val="0"/>
        <w:autoSpaceDN w:val="0"/>
        <w:adjustRightInd w:val="0"/>
        <w:spacing w:before="120" w:after="120" w:line="240" w:lineRule="auto"/>
        <w:rPr>
          <w:rFonts w:ascii="Times New Roman" w:eastAsia="Times New Roman" w:hAnsi="Times New Roman"/>
          <w:color w:val="000000"/>
          <w:u w:color="000000"/>
          <w:lang w:eastAsia="pl-PL"/>
        </w:rPr>
      </w:pPr>
      <w:r>
        <w:rPr>
          <w:rFonts w:ascii="Times New Roman" w:eastAsia="Times New Roman" w:hAnsi="Times New Roman"/>
          <w:color w:val="000000"/>
          <w:u w:color="000000"/>
          <w:lang w:eastAsia="pl-PL"/>
        </w:rPr>
        <w:t>4511200-0 – Roboty w zakresie przygotowania terenu pod budowę i roboty ziemne</w:t>
      </w:r>
    </w:p>
    <w:p w14:paraId="1A8E8979" w14:textId="77777777" w:rsidR="00EE60D7" w:rsidRDefault="00EE60D7" w:rsidP="0056752E">
      <w:pPr>
        <w:pStyle w:val="Akapitzlist"/>
        <w:numPr>
          <w:ilvl w:val="0"/>
          <w:numId w:val="59"/>
        </w:numPr>
        <w:autoSpaceDE w:val="0"/>
        <w:autoSpaceDN w:val="0"/>
        <w:adjustRightInd w:val="0"/>
        <w:spacing w:before="120" w:after="120" w:line="240" w:lineRule="auto"/>
        <w:rPr>
          <w:rFonts w:ascii="Times New Roman" w:eastAsia="Times New Roman" w:hAnsi="Times New Roman"/>
          <w:color w:val="000000"/>
          <w:u w:color="000000"/>
          <w:lang w:eastAsia="pl-PL"/>
        </w:rPr>
      </w:pPr>
      <w:r w:rsidRPr="00164593">
        <w:rPr>
          <w:rFonts w:ascii="Times New Roman" w:eastAsia="Times New Roman" w:hAnsi="Times New Roman"/>
          <w:color w:val="000000"/>
          <w:u w:color="000000"/>
          <w:lang w:eastAsia="pl-PL"/>
        </w:rPr>
        <w:t>45</w:t>
      </w:r>
      <w:r>
        <w:rPr>
          <w:rFonts w:ascii="Times New Roman" w:eastAsia="Times New Roman" w:hAnsi="Times New Roman"/>
          <w:color w:val="000000"/>
          <w:u w:color="000000"/>
          <w:lang w:eastAsia="pl-PL"/>
        </w:rPr>
        <w:t>10000-4</w:t>
      </w:r>
      <w:r w:rsidRPr="00164593">
        <w:rPr>
          <w:rFonts w:ascii="Times New Roman" w:eastAsia="Times New Roman" w:hAnsi="Times New Roman"/>
          <w:color w:val="000000"/>
          <w:u w:color="000000"/>
          <w:lang w:eastAsia="pl-PL"/>
        </w:rPr>
        <w:t xml:space="preserve"> – </w:t>
      </w:r>
      <w:r>
        <w:rPr>
          <w:rFonts w:ascii="Times New Roman" w:eastAsia="Times New Roman" w:hAnsi="Times New Roman"/>
          <w:color w:val="000000"/>
          <w:u w:color="000000"/>
          <w:lang w:eastAsia="pl-PL"/>
        </w:rPr>
        <w:t>Roboty rozbiórkowe</w:t>
      </w:r>
    </w:p>
    <w:p w14:paraId="693CAAEA" w14:textId="77777777" w:rsidR="00EE60D7" w:rsidRDefault="00EE60D7" w:rsidP="0056752E">
      <w:pPr>
        <w:pStyle w:val="Akapitzlist"/>
        <w:numPr>
          <w:ilvl w:val="0"/>
          <w:numId w:val="59"/>
        </w:numPr>
        <w:autoSpaceDE w:val="0"/>
        <w:autoSpaceDN w:val="0"/>
        <w:adjustRightInd w:val="0"/>
        <w:spacing w:before="120" w:after="120" w:line="240" w:lineRule="auto"/>
        <w:rPr>
          <w:rFonts w:ascii="Times New Roman" w:eastAsia="Times New Roman" w:hAnsi="Times New Roman"/>
          <w:color w:val="000000"/>
          <w:u w:color="000000"/>
          <w:lang w:eastAsia="pl-PL"/>
        </w:rPr>
      </w:pPr>
      <w:r w:rsidRPr="00164593">
        <w:rPr>
          <w:rFonts w:ascii="Times New Roman" w:eastAsia="Times New Roman" w:hAnsi="Times New Roman"/>
          <w:color w:val="000000"/>
          <w:u w:color="000000"/>
          <w:lang w:eastAsia="pl-PL"/>
        </w:rPr>
        <w:t>45</w:t>
      </w:r>
      <w:r>
        <w:rPr>
          <w:rFonts w:ascii="Times New Roman" w:eastAsia="Times New Roman" w:hAnsi="Times New Roman"/>
          <w:color w:val="000000"/>
          <w:u w:color="000000"/>
          <w:lang w:eastAsia="pl-PL"/>
        </w:rPr>
        <w:t>260000-7</w:t>
      </w:r>
      <w:r w:rsidRPr="00164593">
        <w:rPr>
          <w:rFonts w:ascii="Times New Roman" w:eastAsia="Times New Roman" w:hAnsi="Times New Roman"/>
          <w:color w:val="000000"/>
          <w:u w:color="000000"/>
          <w:lang w:eastAsia="pl-PL"/>
        </w:rPr>
        <w:t xml:space="preserve"> – </w:t>
      </w:r>
      <w:r>
        <w:rPr>
          <w:rFonts w:ascii="Times New Roman" w:eastAsia="Times New Roman" w:hAnsi="Times New Roman"/>
          <w:color w:val="000000"/>
          <w:u w:color="000000"/>
          <w:lang w:eastAsia="pl-PL"/>
        </w:rPr>
        <w:t xml:space="preserve">Wykonywanie pokryć dachowych </w:t>
      </w:r>
    </w:p>
    <w:p w14:paraId="2B97DBF0" w14:textId="279202D4" w:rsidR="00794D77" w:rsidRPr="00794D77" w:rsidRDefault="00EE60D7" w:rsidP="00EE60D7">
      <w:pPr>
        <w:pStyle w:val="Akapitzlist"/>
        <w:ind w:left="360"/>
        <w:rPr>
          <w:rFonts w:cs="Calibri"/>
          <w:sz w:val="24"/>
          <w:szCs w:val="24"/>
        </w:rPr>
      </w:pPr>
      <w:r>
        <w:rPr>
          <w:rFonts w:ascii="Times New Roman" w:eastAsia="Times New Roman" w:hAnsi="Times New Roman"/>
          <w:color w:val="000000"/>
          <w:u w:color="000000"/>
          <w:lang w:eastAsia="pl-PL"/>
        </w:rPr>
        <w:t xml:space="preserve">-      </w:t>
      </w:r>
      <w:r w:rsidRPr="003A5086">
        <w:rPr>
          <w:rFonts w:ascii="Times New Roman" w:eastAsia="Times New Roman" w:hAnsi="Times New Roman"/>
          <w:color w:val="000000"/>
          <w:u w:color="000000"/>
          <w:lang w:eastAsia="pl-PL"/>
        </w:rPr>
        <w:t xml:space="preserve">45312310-3 </w:t>
      </w:r>
      <w:r>
        <w:rPr>
          <w:rFonts w:ascii="Times New Roman" w:eastAsia="Times New Roman" w:hAnsi="Times New Roman"/>
          <w:color w:val="000000"/>
          <w:u w:color="000000"/>
          <w:lang w:eastAsia="pl-PL"/>
        </w:rPr>
        <w:t>–</w:t>
      </w:r>
      <w:r w:rsidRPr="003A5086">
        <w:rPr>
          <w:rFonts w:ascii="Times New Roman" w:eastAsia="Times New Roman" w:hAnsi="Times New Roman"/>
          <w:color w:val="000000"/>
          <w:u w:color="000000"/>
          <w:lang w:eastAsia="pl-PL"/>
        </w:rPr>
        <w:t xml:space="preserve"> </w:t>
      </w:r>
      <w:r>
        <w:rPr>
          <w:rFonts w:ascii="Times New Roman" w:eastAsia="Times New Roman" w:hAnsi="Times New Roman"/>
          <w:color w:val="000000"/>
          <w:u w:color="000000"/>
          <w:lang w:eastAsia="pl-PL"/>
        </w:rPr>
        <w:t>Ochrona odgromowa</w:t>
      </w:r>
    </w:p>
    <w:p w14:paraId="3D1B06AD" w14:textId="77777777" w:rsidR="007E1FDC" w:rsidRDefault="007E1FDC" w:rsidP="007E1FDC">
      <w:pPr>
        <w:widowControl w:val="0"/>
        <w:spacing w:line="276" w:lineRule="auto"/>
        <w:ind w:left="567"/>
        <w:jc w:val="both"/>
        <w:outlineLvl w:val="3"/>
        <w:rPr>
          <w:rFonts w:asciiTheme="majorHAnsi" w:hAnsiTheme="majorHAnsi" w:cs="Arial"/>
          <w:b/>
          <w:bCs/>
          <w:color w:val="000000" w:themeColor="text1"/>
        </w:rPr>
      </w:pPr>
    </w:p>
    <w:p w14:paraId="26C725FE" w14:textId="77777777" w:rsidR="000C2E28" w:rsidRDefault="00671486" w:rsidP="00136DA8">
      <w:pPr>
        <w:ind w:left="567" w:hanging="567"/>
        <w:jc w:val="both"/>
        <w:rPr>
          <w:rFonts w:asciiTheme="majorHAnsi" w:hAnsiTheme="majorHAnsi"/>
          <w:b/>
          <w:bCs/>
          <w:iCs/>
          <w:kern w:val="22"/>
        </w:rPr>
      </w:pPr>
      <w:r w:rsidRPr="00671486">
        <w:rPr>
          <w:b/>
          <w:bCs/>
          <w:i/>
          <w:kern w:val="22"/>
        </w:rPr>
        <w:t>4.2</w:t>
      </w:r>
      <w:r>
        <w:rPr>
          <w:i/>
          <w:kern w:val="22"/>
        </w:rPr>
        <w:t xml:space="preserve"> </w:t>
      </w:r>
      <w:r w:rsidR="00136DA8">
        <w:rPr>
          <w:i/>
          <w:kern w:val="22"/>
        </w:rPr>
        <w:t xml:space="preserve">  </w:t>
      </w:r>
      <w:r w:rsidR="00943F07" w:rsidRPr="00943F07">
        <w:rPr>
          <w:b/>
          <w:bCs/>
          <w:iCs/>
          <w:kern w:val="22"/>
        </w:rPr>
        <w:t>Opis przedmiotu zamówienia</w:t>
      </w:r>
      <w:r w:rsidR="00943F07" w:rsidRPr="00943F07">
        <w:rPr>
          <w:rFonts w:asciiTheme="majorHAnsi" w:hAnsiTheme="majorHAnsi"/>
          <w:b/>
          <w:bCs/>
          <w:iCs/>
          <w:kern w:val="22"/>
        </w:rPr>
        <w:t>:</w:t>
      </w:r>
    </w:p>
    <w:p w14:paraId="2E4465F7" w14:textId="77777777" w:rsidR="00794D77" w:rsidRDefault="00794D77" w:rsidP="00136DA8">
      <w:pPr>
        <w:ind w:left="567" w:hanging="567"/>
        <w:jc w:val="both"/>
        <w:rPr>
          <w:rFonts w:asciiTheme="majorHAnsi" w:hAnsiTheme="majorHAnsi"/>
          <w:b/>
          <w:bCs/>
          <w:iCs/>
          <w:kern w:val="22"/>
        </w:rPr>
      </w:pPr>
    </w:p>
    <w:p w14:paraId="3B766197" w14:textId="0ED956D2" w:rsidR="0055076E" w:rsidRPr="00FB1F26" w:rsidRDefault="0055076E" w:rsidP="0055076E">
      <w:pPr>
        <w:jc w:val="both"/>
        <w:rPr>
          <w:b/>
          <w:bCs/>
        </w:rPr>
      </w:pPr>
      <w:bookmarkStart w:id="4" w:name="_Hlk164941751"/>
      <w:r>
        <w:t xml:space="preserve">Przedmiotem zamówienia jest </w:t>
      </w:r>
      <w:r w:rsidRPr="003A620B">
        <w:rPr>
          <w:b/>
          <w:bCs/>
          <w:i/>
          <w:iCs/>
        </w:rPr>
        <w:t>„Modernizacja dachu na budynku Starostwa Powiatowego                                 w Tomaszowie Mazowieckim”</w:t>
      </w:r>
      <w:r>
        <w:t xml:space="preserve">- </w:t>
      </w:r>
      <w:r w:rsidRPr="00FB1F26">
        <w:rPr>
          <w:b/>
          <w:bCs/>
        </w:rPr>
        <w:t>dotyczy etapu 2 i 3</w:t>
      </w:r>
      <w:r w:rsidR="00ED39E8">
        <w:rPr>
          <w:b/>
          <w:bCs/>
        </w:rPr>
        <w:t xml:space="preserve"> (Dach 2 i 3)</w:t>
      </w:r>
      <w:r w:rsidRPr="00FB1F26">
        <w:rPr>
          <w:b/>
          <w:bCs/>
          <w:i/>
          <w:iCs/>
        </w:rPr>
        <w:t>.</w:t>
      </w:r>
    </w:p>
    <w:p w14:paraId="478AB872" w14:textId="77777777" w:rsidR="0055076E" w:rsidRPr="00274E78" w:rsidRDefault="0055076E" w:rsidP="0055076E">
      <w:pPr>
        <w:jc w:val="both"/>
        <w:rPr>
          <w:rFonts w:cs="Calibri"/>
        </w:rPr>
      </w:pPr>
      <w:r w:rsidRPr="00AD3A66">
        <w:rPr>
          <w:rFonts w:cs="Calibri"/>
        </w:rPr>
        <w:t>Planowana inwestycja obejmuje</w:t>
      </w:r>
      <w:r>
        <w:rPr>
          <w:rFonts w:cs="Calibri"/>
        </w:rPr>
        <w:t xml:space="preserve"> </w:t>
      </w:r>
      <w:r w:rsidRPr="00274E78">
        <w:rPr>
          <w:rFonts w:cstheme="minorHAnsi"/>
        </w:rPr>
        <w:t>modernizację dachu</w:t>
      </w:r>
      <w:r>
        <w:rPr>
          <w:rFonts w:cstheme="minorHAnsi"/>
        </w:rPr>
        <w:t xml:space="preserve">, która </w:t>
      </w:r>
      <w:r w:rsidRPr="00274E78">
        <w:rPr>
          <w:rFonts w:cstheme="minorHAnsi"/>
        </w:rPr>
        <w:t>polegać będzie na:</w:t>
      </w:r>
    </w:p>
    <w:p w14:paraId="2FD2B80B" w14:textId="77777777" w:rsidR="0055076E" w:rsidRPr="008230C4" w:rsidRDefault="0055076E" w:rsidP="0056752E">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Pr>
          <w:rFonts w:asciiTheme="minorHAnsi" w:hAnsiTheme="minorHAnsi" w:cstheme="minorHAnsi"/>
          <w:sz w:val="22"/>
          <w:szCs w:val="22"/>
        </w:rPr>
        <w:t xml:space="preserve">wykonaniu ociepleniu stropodachu, </w:t>
      </w:r>
    </w:p>
    <w:p w14:paraId="41EB548A" w14:textId="77777777" w:rsidR="0055076E" w:rsidRPr="008230C4" w:rsidRDefault="0055076E" w:rsidP="0056752E">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Pr>
          <w:rFonts w:asciiTheme="minorHAnsi" w:hAnsiTheme="minorHAnsi" w:cstheme="minorHAnsi"/>
          <w:sz w:val="22"/>
          <w:szCs w:val="22"/>
        </w:rPr>
        <w:t xml:space="preserve">wykonaniu pokrycia dachu,  </w:t>
      </w:r>
    </w:p>
    <w:p w14:paraId="7C17041A" w14:textId="77777777" w:rsidR="0055076E" w:rsidRPr="008230C4" w:rsidRDefault="0055076E" w:rsidP="0056752E">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Pr>
          <w:rFonts w:asciiTheme="minorHAnsi" w:hAnsiTheme="minorHAnsi" w:cstheme="minorHAnsi"/>
          <w:sz w:val="22"/>
          <w:szCs w:val="22"/>
        </w:rPr>
        <w:t>wykonaniu prawidłowego spadkowania połaci dachu, koryt i koszy,</w:t>
      </w:r>
    </w:p>
    <w:p w14:paraId="1A054EB6" w14:textId="77777777" w:rsidR="0055076E" w:rsidRPr="008230C4" w:rsidRDefault="0055076E" w:rsidP="0056752E">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Pr>
          <w:rFonts w:asciiTheme="minorHAnsi" w:hAnsiTheme="minorHAnsi" w:cstheme="minorHAnsi"/>
          <w:sz w:val="22"/>
          <w:szCs w:val="22"/>
        </w:rPr>
        <w:t>wykonaniu przelewów awaryjnych,</w:t>
      </w:r>
    </w:p>
    <w:p w14:paraId="58A959EF" w14:textId="77777777" w:rsidR="0055076E" w:rsidRPr="008230C4" w:rsidRDefault="0055076E" w:rsidP="0056752E">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Pr>
          <w:rFonts w:asciiTheme="minorHAnsi" w:hAnsiTheme="minorHAnsi" w:cstheme="minorHAnsi"/>
          <w:sz w:val="22"/>
          <w:szCs w:val="22"/>
        </w:rPr>
        <w:t>wykonaniu ogrzewania wpustów dachowych,</w:t>
      </w:r>
    </w:p>
    <w:p w14:paraId="73EBFA0A" w14:textId="77777777" w:rsidR="0055076E" w:rsidRPr="00B8387A" w:rsidRDefault="0055076E" w:rsidP="0056752E">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Pr>
          <w:rFonts w:asciiTheme="minorHAnsi" w:hAnsiTheme="minorHAnsi" w:cstheme="minorHAnsi"/>
          <w:sz w:val="22"/>
          <w:szCs w:val="22"/>
        </w:rPr>
        <w:t>demontażu istniejącej instalacji odgromowej i wykonaniu nowo projektowanej instalacji odgromowej,</w:t>
      </w:r>
    </w:p>
    <w:p w14:paraId="3EE45821" w14:textId="77777777" w:rsidR="0055076E" w:rsidRPr="00AD3A66" w:rsidRDefault="0055076E" w:rsidP="0056752E">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Pr>
          <w:rFonts w:asciiTheme="minorHAnsi" w:hAnsiTheme="minorHAnsi" w:cstheme="minorHAnsi"/>
          <w:sz w:val="22"/>
          <w:szCs w:val="22"/>
        </w:rPr>
        <w:t>wymianie poliwęglanu na istniejącym świetliku.</w:t>
      </w:r>
    </w:p>
    <w:p w14:paraId="5915C5A0" w14:textId="77777777" w:rsidR="0055076E" w:rsidRPr="00B8387A" w:rsidRDefault="0055076E" w:rsidP="0055076E">
      <w:pPr>
        <w:pStyle w:val="Akapitzlist"/>
        <w:spacing w:after="0"/>
        <w:ind w:left="709"/>
        <w:rPr>
          <w:rFonts w:asciiTheme="minorHAnsi" w:hAnsiTheme="minorHAnsi" w:cstheme="minorHAnsi"/>
          <w:color w:val="FF0000"/>
          <w:kern w:val="22"/>
          <w:lang w:eastAsia="pl-PL"/>
        </w:rPr>
      </w:pPr>
    </w:p>
    <w:p w14:paraId="334B6A96" w14:textId="77777777" w:rsidR="0055076E" w:rsidRDefault="0055076E" w:rsidP="0055076E">
      <w:pPr>
        <w:jc w:val="both"/>
        <w:rPr>
          <w:rFonts w:cstheme="minorHAnsi"/>
          <w:color w:val="000000" w:themeColor="text1"/>
          <w:kern w:val="22"/>
        </w:rPr>
      </w:pPr>
      <w:r w:rsidRPr="00B8387A">
        <w:rPr>
          <w:rFonts w:cstheme="minorHAnsi"/>
          <w:color w:val="000000" w:themeColor="text1"/>
          <w:kern w:val="22"/>
        </w:rPr>
        <w:t>Roboty będą przeprowadzane w trakcie funkcjonowania obiektu. Wykonawca zobowiązany jest uwzględnić etapowość robót gwarantującą prawidłowe funkcjonowanie budynku.</w:t>
      </w:r>
    </w:p>
    <w:p w14:paraId="6F44BFB3" w14:textId="77777777" w:rsidR="0055076E" w:rsidRDefault="0055076E" w:rsidP="0055076E">
      <w:pPr>
        <w:jc w:val="both"/>
        <w:rPr>
          <w:rFonts w:cstheme="minorHAnsi"/>
          <w:color w:val="000000" w:themeColor="text1"/>
          <w:kern w:val="22"/>
        </w:rPr>
      </w:pPr>
    </w:p>
    <w:p w14:paraId="3B7B339C" w14:textId="77777777" w:rsidR="0055076E" w:rsidRPr="005B67A5" w:rsidRDefault="0055076E" w:rsidP="0056752E">
      <w:pPr>
        <w:widowControl w:val="0"/>
        <w:numPr>
          <w:ilvl w:val="0"/>
          <w:numId w:val="61"/>
        </w:numPr>
        <w:autoSpaceDE w:val="0"/>
        <w:autoSpaceDN w:val="0"/>
        <w:jc w:val="both"/>
        <w:rPr>
          <w:rFonts w:eastAsia="Arial" w:cstheme="minorHAnsi"/>
          <w:b/>
          <w:bCs/>
          <w:u w:val="single"/>
          <w:lang w:bidi="pl-PL"/>
        </w:rPr>
      </w:pPr>
      <w:r w:rsidRPr="005B67A5">
        <w:rPr>
          <w:rFonts w:eastAsia="Arial" w:cstheme="minorHAnsi"/>
          <w:b/>
          <w:bCs/>
          <w:u w:val="single"/>
          <w:lang w:bidi="pl-PL"/>
        </w:rPr>
        <w:t>Szczegółowy opis przedmiotu zamówienia:</w:t>
      </w:r>
    </w:p>
    <w:p w14:paraId="0077ABA3" w14:textId="77777777" w:rsidR="0055076E" w:rsidRDefault="0055076E" w:rsidP="0055076E">
      <w:pPr>
        <w:jc w:val="both"/>
        <w:rPr>
          <w:rFonts w:cstheme="minorHAnsi"/>
          <w:color w:val="000000" w:themeColor="text1"/>
          <w:kern w:val="22"/>
        </w:rPr>
      </w:pPr>
    </w:p>
    <w:p w14:paraId="0A003607" w14:textId="77777777" w:rsidR="0055076E" w:rsidRDefault="0055076E" w:rsidP="0055076E">
      <w:pPr>
        <w:pStyle w:val="Akapitzlist"/>
        <w:numPr>
          <w:ilvl w:val="0"/>
          <w:numId w:val="55"/>
        </w:numPr>
        <w:spacing w:before="0" w:after="0" w:line="276" w:lineRule="auto"/>
        <w:ind w:left="426"/>
        <w:rPr>
          <w:rFonts w:cs="Calibri"/>
          <w:sz w:val="22"/>
          <w:szCs w:val="22"/>
          <w:lang w:eastAsia="pl-PL"/>
        </w:rPr>
      </w:pPr>
      <w:r w:rsidRPr="00E215FA">
        <w:rPr>
          <w:rFonts w:cs="Calibri"/>
          <w:sz w:val="22"/>
          <w:szCs w:val="22"/>
          <w:lang w:eastAsia="pl-PL"/>
        </w:rPr>
        <w:t>Wykonawca ma obowiązek zapoznać się dokładnie z całą SWZ wraz z jej załącznikami</w:t>
      </w:r>
      <w:r>
        <w:rPr>
          <w:rFonts w:cs="Calibri"/>
          <w:sz w:val="22"/>
          <w:szCs w:val="22"/>
          <w:lang w:eastAsia="pl-PL"/>
        </w:rPr>
        <w:t>.</w:t>
      </w:r>
    </w:p>
    <w:p w14:paraId="45256BA8" w14:textId="77777777" w:rsidR="0055076E" w:rsidRPr="000C54F2" w:rsidRDefault="0055076E" w:rsidP="0055076E">
      <w:pPr>
        <w:pStyle w:val="Akapitzlist"/>
        <w:numPr>
          <w:ilvl w:val="0"/>
          <w:numId w:val="55"/>
        </w:numPr>
        <w:spacing w:before="0" w:after="0" w:line="276" w:lineRule="auto"/>
        <w:ind w:left="426"/>
        <w:rPr>
          <w:rFonts w:cs="Calibri"/>
          <w:sz w:val="22"/>
          <w:szCs w:val="22"/>
          <w:lang w:eastAsia="pl-PL"/>
        </w:rPr>
      </w:pPr>
      <w:r w:rsidRPr="001C2C9A">
        <w:rPr>
          <w:rFonts w:cs="Calibri"/>
          <w:sz w:val="22"/>
          <w:szCs w:val="22"/>
          <w:lang w:eastAsia="pl-PL"/>
        </w:rPr>
        <w:t xml:space="preserve">Wykonawca zobowiązany jest do kompleksowego zrealizowania zamówienia w zakresie </w:t>
      </w:r>
      <w:r w:rsidRPr="000C54F2">
        <w:rPr>
          <w:rFonts w:cs="Calibri"/>
          <w:sz w:val="22"/>
          <w:szCs w:val="22"/>
          <w:lang w:eastAsia="pl-PL"/>
        </w:rPr>
        <w:t xml:space="preserve">wszystkich prac wynikających z w/w SWZ, OPZ, w tym także niezbędne demontaże oraz odtworzenia, związane także z utylizacją materiałów z demontaży, zgodnie z obowiązującymi przepisami. </w:t>
      </w:r>
    </w:p>
    <w:p w14:paraId="479FEB74" w14:textId="77777777" w:rsidR="0055076E" w:rsidRPr="00E215FA" w:rsidRDefault="0055076E" w:rsidP="0055076E">
      <w:pPr>
        <w:pStyle w:val="Akapitzlist"/>
        <w:numPr>
          <w:ilvl w:val="0"/>
          <w:numId w:val="55"/>
        </w:numPr>
        <w:spacing w:before="0" w:after="0" w:line="276" w:lineRule="auto"/>
        <w:ind w:left="426"/>
        <w:rPr>
          <w:rFonts w:cs="Calibri"/>
          <w:sz w:val="22"/>
          <w:szCs w:val="22"/>
          <w:lang w:eastAsia="pl-PL"/>
        </w:rPr>
      </w:pPr>
      <w:r w:rsidRPr="001C2C9A">
        <w:rPr>
          <w:rFonts w:cs="Calibri"/>
          <w:sz w:val="22"/>
          <w:szCs w:val="22"/>
          <w:lang w:eastAsia="pl-PL"/>
        </w:rPr>
        <w:t>Wykonawca zobowiązany jest przewidzieć wszystkie niezbędne koszty i prace do kompleksowego zrealizowania zamówienia wynikające wprost z SWZ,</w:t>
      </w:r>
      <w:r>
        <w:rPr>
          <w:rFonts w:cs="Calibri"/>
          <w:sz w:val="22"/>
          <w:szCs w:val="22"/>
          <w:lang w:eastAsia="pl-PL"/>
        </w:rPr>
        <w:t xml:space="preserve"> OPZ, </w:t>
      </w:r>
      <w:r w:rsidRPr="001C2C9A">
        <w:rPr>
          <w:rFonts w:cs="Calibri"/>
          <w:sz w:val="22"/>
          <w:szCs w:val="22"/>
          <w:lang w:eastAsia="pl-PL"/>
        </w:rPr>
        <w:t xml:space="preserve"> jak również koszty w nich nie ujęte, </w:t>
      </w:r>
      <w:r>
        <w:rPr>
          <w:rFonts w:cs="Calibri"/>
          <w:sz w:val="22"/>
          <w:szCs w:val="22"/>
          <w:lang w:eastAsia="pl-PL"/>
        </w:rPr>
        <w:t xml:space="preserve">              </w:t>
      </w:r>
      <w:r w:rsidRPr="00E215FA">
        <w:rPr>
          <w:rFonts w:cs="Calibri"/>
          <w:sz w:val="22"/>
          <w:szCs w:val="22"/>
          <w:lang w:eastAsia="pl-PL"/>
        </w:rPr>
        <w:t>a bez których nie można wykonać zamówienia lub przystąpić do użytkowania</w:t>
      </w:r>
      <w:r>
        <w:rPr>
          <w:rFonts w:cs="Calibri"/>
          <w:sz w:val="22"/>
          <w:szCs w:val="22"/>
          <w:lang w:eastAsia="pl-PL"/>
        </w:rPr>
        <w:t>.</w:t>
      </w:r>
    </w:p>
    <w:p w14:paraId="5D189403" w14:textId="77777777" w:rsidR="0055076E" w:rsidRPr="00E215FA" w:rsidRDefault="0055076E" w:rsidP="0055076E">
      <w:pPr>
        <w:pStyle w:val="Akapitzlist"/>
        <w:numPr>
          <w:ilvl w:val="0"/>
          <w:numId w:val="55"/>
        </w:numPr>
        <w:spacing w:before="0" w:after="0" w:line="276" w:lineRule="auto"/>
        <w:ind w:left="426"/>
        <w:rPr>
          <w:rFonts w:cs="Calibri"/>
          <w:sz w:val="22"/>
          <w:szCs w:val="22"/>
          <w:lang w:eastAsia="pl-PL"/>
        </w:rPr>
      </w:pPr>
      <w:r w:rsidRPr="00E215FA">
        <w:rPr>
          <w:rFonts w:cs="Calibri"/>
          <w:sz w:val="22"/>
          <w:szCs w:val="22"/>
          <w:lang w:eastAsia="pl-PL"/>
        </w:rPr>
        <w:t>Wykonawca zobowiązany jest do uzyskania na swoją odpowiedzialność, koszt i ryzyko, wszelkich  informacji, które mogą być konieczne lub pomocne do przygotowania rzetelnej oferty cenowej lub późniejszej realizacji niniejszego zamówienia.</w:t>
      </w:r>
    </w:p>
    <w:p w14:paraId="12F30CE3" w14:textId="77777777" w:rsidR="0055076E" w:rsidRPr="00E215FA" w:rsidRDefault="0055076E" w:rsidP="0055076E">
      <w:pPr>
        <w:pStyle w:val="Akapitzlist"/>
        <w:numPr>
          <w:ilvl w:val="0"/>
          <w:numId w:val="55"/>
        </w:numPr>
        <w:spacing w:before="0" w:after="0" w:line="276" w:lineRule="auto"/>
        <w:ind w:left="426"/>
        <w:rPr>
          <w:rFonts w:cs="Calibri"/>
          <w:sz w:val="22"/>
          <w:szCs w:val="22"/>
          <w:lang w:eastAsia="pl-PL"/>
        </w:rPr>
      </w:pPr>
      <w:r w:rsidRPr="00E215FA">
        <w:rPr>
          <w:rFonts w:cs="Calibri"/>
          <w:sz w:val="22"/>
          <w:szCs w:val="22"/>
          <w:lang w:eastAsia="pl-PL"/>
        </w:rPr>
        <w:t>Wymagana jest należyta staranność przy realizacji zamówienia, rozumiana jako staranność profesjonalisty w działalności objętej przedmiotem niniejszego zamówienia.</w:t>
      </w:r>
    </w:p>
    <w:p w14:paraId="1142131F" w14:textId="77777777" w:rsidR="0055076E" w:rsidRDefault="0055076E" w:rsidP="0055076E">
      <w:pPr>
        <w:pStyle w:val="Akapitzlist"/>
        <w:numPr>
          <w:ilvl w:val="0"/>
          <w:numId w:val="55"/>
        </w:numPr>
        <w:spacing w:before="0" w:after="120" w:line="276" w:lineRule="auto"/>
        <w:ind w:left="426"/>
        <w:rPr>
          <w:rFonts w:cs="Calibri"/>
          <w:sz w:val="22"/>
          <w:szCs w:val="22"/>
        </w:rPr>
      </w:pPr>
      <w:r w:rsidRPr="00E215FA">
        <w:rPr>
          <w:rFonts w:cs="Calibri"/>
          <w:sz w:val="22"/>
          <w:szCs w:val="22"/>
        </w:rPr>
        <w:t xml:space="preserve">Roboty budowlane muszą być wykonane zgodnie z: SWZ, </w:t>
      </w:r>
      <w:r>
        <w:rPr>
          <w:rFonts w:cs="Calibri"/>
          <w:sz w:val="22"/>
          <w:szCs w:val="22"/>
        </w:rPr>
        <w:t>OPZ</w:t>
      </w:r>
      <w:r w:rsidRPr="00E215FA">
        <w:rPr>
          <w:rFonts w:cs="Calibri"/>
          <w:sz w:val="22"/>
          <w:szCs w:val="22"/>
        </w:rPr>
        <w:t xml:space="preserve">, obowiązującymi przepisami, w tym </w:t>
      </w:r>
      <w:r>
        <w:rPr>
          <w:rFonts w:cs="Calibri"/>
          <w:sz w:val="22"/>
          <w:szCs w:val="22"/>
        </w:rPr>
        <w:t xml:space="preserve">obowiązującym </w:t>
      </w:r>
      <w:r w:rsidRPr="00E215FA">
        <w:rPr>
          <w:rFonts w:cs="Calibri"/>
          <w:sz w:val="22"/>
          <w:szCs w:val="22"/>
        </w:rPr>
        <w:t xml:space="preserve">Rozporządzeniem Ministra Infrastruktury z dnia 12 kwietnia 2002r. w sprawie </w:t>
      </w:r>
      <w:r w:rsidRPr="00E215FA">
        <w:rPr>
          <w:rFonts w:cs="Calibri"/>
          <w:sz w:val="22"/>
          <w:szCs w:val="22"/>
        </w:rPr>
        <w:lastRenderedPageBreak/>
        <w:t>warunków technicznych, jakim powinny odpowiadać budynki i ich usytuowanie</w:t>
      </w:r>
      <w:r>
        <w:rPr>
          <w:rFonts w:cs="Calibri"/>
          <w:sz w:val="22"/>
          <w:szCs w:val="22"/>
        </w:rPr>
        <w:t xml:space="preserve">, </w:t>
      </w:r>
      <w:r w:rsidRPr="00E215FA">
        <w:rPr>
          <w:rFonts w:cs="Calibri"/>
          <w:sz w:val="22"/>
          <w:szCs w:val="22"/>
        </w:rPr>
        <w:t>normami oraz zasadami wiedzy technicznej i sztuki budowlanej.</w:t>
      </w:r>
    </w:p>
    <w:p w14:paraId="2EE437A6" w14:textId="77777777" w:rsidR="0055076E" w:rsidRDefault="0055076E" w:rsidP="0055076E">
      <w:pPr>
        <w:pStyle w:val="Akapitzlist"/>
        <w:spacing w:after="120"/>
        <w:ind w:left="426"/>
        <w:rPr>
          <w:rFonts w:cs="Calibri"/>
          <w:sz w:val="22"/>
          <w:szCs w:val="22"/>
        </w:rPr>
      </w:pPr>
    </w:p>
    <w:p w14:paraId="0437954E" w14:textId="77777777" w:rsidR="0055076E" w:rsidRDefault="0055076E" w:rsidP="0056752E">
      <w:pPr>
        <w:pStyle w:val="Akapitzlist"/>
        <w:numPr>
          <w:ilvl w:val="0"/>
          <w:numId w:val="61"/>
        </w:numPr>
        <w:spacing w:before="0" w:after="120" w:line="276" w:lineRule="auto"/>
        <w:rPr>
          <w:rFonts w:cs="Calibri"/>
          <w:b/>
          <w:bCs/>
          <w:sz w:val="22"/>
          <w:szCs w:val="22"/>
          <w:u w:val="single"/>
        </w:rPr>
      </w:pPr>
      <w:r w:rsidRPr="00065C88">
        <w:rPr>
          <w:rFonts w:cs="Calibri"/>
          <w:b/>
          <w:bCs/>
          <w:sz w:val="22"/>
          <w:szCs w:val="22"/>
          <w:u w:val="single"/>
        </w:rPr>
        <w:t>Obowiązki Wykonawcy:</w:t>
      </w:r>
    </w:p>
    <w:p w14:paraId="63677513" w14:textId="77777777" w:rsidR="0055076E" w:rsidRPr="00065C88" w:rsidRDefault="0055076E" w:rsidP="0055076E">
      <w:pPr>
        <w:pStyle w:val="Akapitzlist"/>
        <w:spacing w:after="120"/>
        <w:rPr>
          <w:rFonts w:cs="Calibri"/>
          <w:b/>
          <w:bCs/>
          <w:sz w:val="22"/>
          <w:szCs w:val="22"/>
          <w:u w:val="single"/>
        </w:rPr>
      </w:pPr>
    </w:p>
    <w:p w14:paraId="13034C65" w14:textId="77777777" w:rsidR="0055076E" w:rsidRPr="0055076E" w:rsidRDefault="0055076E" w:rsidP="0056752E">
      <w:pPr>
        <w:pStyle w:val="Akapitzlist"/>
        <w:numPr>
          <w:ilvl w:val="0"/>
          <w:numId w:val="64"/>
        </w:numPr>
        <w:tabs>
          <w:tab w:val="left" w:pos="426"/>
        </w:tabs>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Do obowiązków Wykonawcy w ramach wynagrodzenia umownego, poza innymi wymienionymi                          w umowie i dokumentach towarzyszących umowie oraz wynikających z przepisów prawa, należą  w szczególności:</w:t>
      </w:r>
    </w:p>
    <w:p w14:paraId="00968727"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prowadzenie wszystkich rodzajów robót przez osoby uprawnione, zgodnie ze sztuką budowlaną, wiedzą techniczną oraz obowiązującymi przepisami, normami,</w:t>
      </w:r>
    </w:p>
    <w:p w14:paraId="29CB8915"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poniesienie kosztów przyłączenia oraz dostaw na potrzeby robót energii elektrycznej i cieplnej, wody oraz kosztów utylizacji odpadów,</w:t>
      </w:r>
    </w:p>
    <w:p w14:paraId="0056C107"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utrzymanie terenu robót i terenu przyległego do terenu robót w stanie wolnym od przeszkód komunikacyjnych z zachowaniem dostępu do budynków Starostwa Powiatowego  w Tomaszowie Mazowieckim, w tym Wykonawca zobowiązany jest na bieżąco usuwać materiały i urządzenia pochodzące z prac demontażowych,</w:t>
      </w:r>
    </w:p>
    <w:p w14:paraId="1B37D2B8"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rPr>
        <w:t>zachowanie najwyższego standardu:</w:t>
      </w:r>
    </w:p>
    <w:p w14:paraId="479B9C46" w14:textId="77777777" w:rsidR="0055076E" w:rsidRPr="0055076E" w:rsidRDefault="0055076E" w:rsidP="0056752E">
      <w:pPr>
        <w:numPr>
          <w:ilvl w:val="0"/>
          <w:numId w:val="62"/>
        </w:numPr>
        <w:spacing w:after="200" w:line="276" w:lineRule="auto"/>
        <w:ind w:left="709" w:firstLine="0"/>
        <w:contextualSpacing/>
        <w:jc w:val="both"/>
        <w:rPr>
          <w:rFonts w:asciiTheme="minorHAnsi" w:hAnsiTheme="minorHAnsi" w:cstheme="minorHAnsi"/>
          <w:sz w:val="22"/>
          <w:szCs w:val="22"/>
        </w:rPr>
      </w:pPr>
      <w:r w:rsidRPr="0055076E">
        <w:rPr>
          <w:rFonts w:asciiTheme="minorHAnsi" w:hAnsiTheme="minorHAnsi" w:cstheme="minorHAnsi"/>
          <w:sz w:val="22"/>
          <w:szCs w:val="22"/>
        </w:rPr>
        <w:t>utrzymania w czystości i w porządku terenu swoich robót oraz otoczenia,</w:t>
      </w:r>
    </w:p>
    <w:p w14:paraId="37C6F538" w14:textId="77777777" w:rsidR="0055076E" w:rsidRPr="0055076E" w:rsidRDefault="0055076E" w:rsidP="0056752E">
      <w:pPr>
        <w:numPr>
          <w:ilvl w:val="0"/>
          <w:numId w:val="62"/>
        </w:numPr>
        <w:spacing w:after="200" w:line="276" w:lineRule="auto"/>
        <w:ind w:left="709" w:firstLine="0"/>
        <w:contextualSpacing/>
        <w:jc w:val="both"/>
        <w:rPr>
          <w:rFonts w:asciiTheme="minorHAnsi" w:hAnsiTheme="minorHAnsi" w:cstheme="minorHAnsi"/>
          <w:sz w:val="22"/>
          <w:szCs w:val="22"/>
        </w:rPr>
      </w:pPr>
      <w:r w:rsidRPr="0055076E">
        <w:rPr>
          <w:rFonts w:asciiTheme="minorHAnsi" w:hAnsiTheme="minorHAnsi" w:cstheme="minorHAnsi"/>
          <w:sz w:val="22"/>
          <w:szCs w:val="22"/>
        </w:rPr>
        <w:t xml:space="preserve">zabezpieczenia terenu robót przed wstępem osób nieuprawnionych, </w:t>
      </w:r>
    </w:p>
    <w:p w14:paraId="66BA47F3" w14:textId="77777777" w:rsidR="0055076E" w:rsidRPr="0055076E" w:rsidRDefault="0055076E" w:rsidP="0056752E">
      <w:pPr>
        <w:numPr>
          <w:ilvl w:val="0"/>
          <w:numId w:val="62"/>
        </w:numPr>
        <w:spacing w:line="276" w:lineRule="auto"/>
        <w:ind w:left="709" w:firstLine="0"/>
        <w:contextualSpacing/>
        <w:jc w:val="both"/>
        <w:rPr>
          <w:rFonts w:asciiTheme="minorHAnsi" w:hAnsiTheme="minorHAnsi" w:cstheme="minorHAnsi"/>
          <w:sz w:val="22"/>
          <w:szCs w:val="22"/>
        </w:rPr>
      </w:pPr>
      <w:r w:rsidRPr="0055076E">
        <w:rPr>
          <w:rFonts w:asciiTheme="minorHAnsi" w:hAnsiTheme="minorHAnsi" w:cstheme="minorHAnsi"/>
          <w:sz w:val="22"/>
          <w:szCs w:val="22"/>
        </w:rPr>
        <w:t>zapewnienia bezpieczeństwa w trakcie wykonywania robót, m.in. wynikających  z obowiązujących przepisów prawa, dotyczących ochrony przeciwpożarowej, bezpieczeństwa               i higieny pracy – dotyczy zarówno pracowników Wykonawcy jak i osób trzecich.</w:t>
      </w:r>
    </w:p>
    <w:p w14:paraId="1367109E"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rPr>
        <w:t xml:space="preserve">wykonanie dokumentacji fotograficznej przedmiotu zamówienia przed rozpoczęciem prac budowlanych oraz po ich zakończeniu, w celu uniknięcia ewentualnych roszczeń i zarzutów w stosunku do Wykonawcy w zakresie np. uszkodzeń w otoczeniu prowadzonych robót, nieuzasadnionej ingerencji, braku działań naprawczych; nie dopełnienie przedmiotowego obowiązku stanowi ryzyko Wykonawcy; </w:t>
      </w:r>
    </w:p>
    <w:p w14:paraId="73F540FB"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rPr>
        <w:t xml:space="preserve">zorganizowanie i oznakowanie robót tak, aby uciążliwość wykonywanych prac dla użytkowników i osób trzecich była jak najmniejsza i jednocześnie zapewniała bezpieczeństwo użytkownika, pracowników                     i osób postronnych; roboty budowlane prowadzone będą w sąsiedztwie kompleksu budynków </w:t>
      </w:r>
      <w:r w:rsidRPr="0055076E">
        <w:rPr>
          <w:rFonts w:asciiTheme="minorHAnsi" w:hAnsiTheme="minorHAnsi" w:cstheme="minorHAnsi"/>
          <w:sz w:val="22"/>
          <w:szCs w:val="22"/>
          <w:lang w:eastAsia="pl-PL"/>
        </w:rPr>
        <w:t>Starostwa Powiatowego; o</w:t>
      </w:r>
      <w:r w:rsidRPr="0055076E">
        <w:rPr>
          <w:rFonts w:asciiTheme="minorHAnsi" w:hAnsiTheme="minorHAnsi" w:cstheme="minorHAnsi"/>
          <w:sz w:val="22"/>
          <w:szCs w:val="22"/>
        </w:rPr>
        <w:t xml:space="preserve">rganizacja robót budowlanych, demontaży oraz </w:t>
      </w:r>
      <w:proofErr w:type="spellStart"/>
      <w:r w:rsidRPr="0055076E">
        <w:rPr>
          <w:rFonts w:asciiTheme="minorHAnsi" w:hAnsiTheme="minorHAnsi" w:cstheme="minorHAnsi"/>
          <w:sz w:val="22"/>
          <w:szCs w:val="22"/>
        </w:rPr>
        <w:t>odtworzeń</w:t>
      </w:r>
      <w:proofErr w:type="spellEnd"/>
      <w:r w:rsidRPr="0055076E">
        <w:rPr>
          <w:rFonts w:asciiTheme="minorHAnsi" w:hAnsiTheme="minorHAnsi" w:cstheme="minorHAnsi"/>
          <w:sz w:val="22"/>
          <w:szCs w:val="22"/>
        </w:rPr>
        <w:t xml:space="preserve"> musi uwzględnić specyfikę obiektu i wynikające stąd ograniczenia,</w:t>
      </w:r>
    </w:p>
    <w:p w14:paraId="22CAD73E"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 xml:space="preserve">ponoszenie pełnej odpowiedzialności za pracowników w przypadku szkody powstałej </w:t>
      </w:r>
      <w:r w:rsidRPr="0055076E">
        <w:rPr>
          <w:rFonts w:asciiTheme="minorHAnsi" w:hAnsiTheme="minorHAnsi" w:cstheme="minorHAnsi"/>
          <w:sz w:val="22"/>
          <w:szCs w:val="22"/>
          <w:lang w:eastAsia="pl-PL"/>
        </w:rPr>
        <w:br/>
        <w:t>w wyniku prowadzenia robót lub ich działania lub zaniechania,</w:t>
      </w:r>
    </w:p>
    <w:p w14:paraId="5AB03B51"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w przypadku zniszczenia lub uszkodzenia w toku realizacji umowy wykonanych robót, urządzeń budowlanych, obiektów budowlanych sąsiadujących lub znajdujących się na terenie budowy                             lub przyległym do terenu budowy, bądź jakichkolwiek maszyn czy urządzeń, naprawienie ich                               lub doprowadzenie do stanu poprzedniego w czasie technicznie uzasadnionym wskazanym przez poszkodowanych,</w:t>
      </w:r>
    </w:p>
    <w:p w14:paraId="35E06B71"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zapewnienie materiałów, środków produkcji, urządzeń i maszyn, potencjału ludzkiego, w zakresie niezbędnym do prawidłowego wykonania robót, a także zapewnienie specjalistycznego kierownictwa montażu maszyn i urządzeń potrzebnych do wykonywania robót,</w:t>
      </w:r>
    </w:p>
    <w:p w14:paraId="7D869FCB"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eastAsia="Lucida Sans Unicode" w:hAnsiTheme="minorHAnsi" w:cstheme="minorHAnsi"/>
          <w:sz w:val="22"/>
          <w:szCs w:val="22"/>
          <w:lang w:bidi="en-US"/>
        </w:rPr>
        <w:lastRenderedPageBreak/>
        <w:t>zapewnienie wykwalifikowanego personelu (łącznie z nadzorem bezpośrednim), wyposażonego                   w wymagany sprzęt ochrony osobistej i podstawowe narzędzia niezbędne do nieprzerwanej realizacji przedmiotu umowy, zgodnie z przepisami bhp i p.poż.,</w:t>
      </w:r>
    </w:p>
    <w:p w14:paraId="30AD3578"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 xml:space="preserve">wykonanie przedmiotu umowy z wyrobów budowlanych dopuszczonych do obrotu i stosowania                         w budownictwie, </w:t>
      </w:r>
    </w:p>
    <w:p w14:paraId="7FE906D8"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 xml:space="preserve">wykonanie przedmiotu umowy z nowych materiałów/urządzeń, </w:t>
      </w:r>
    </w:p>
    <w:p w14:paraId="29B88CE6"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 xml:space="preserve">przedstawianie, osobie nadzorującej z ramienia Zamawiającego, </w:t>
      </w:r>
      <w:r w:rsidRPr="0055076E">
        <w:rPr>
          <w:rFonts w:asciiTheme="minorHAnsi" w:hAnsiTheme="minorHAnsi" w:cstheme="minorHAnsi"/>
          <w:b/>
          <w:sz w:val="22"/>
          <w:szCs w:val="22"/>
          <w:u w:val="single"/>
          <w:lang w:eastAsia="pl-PL"/>
        </w:rPr>
        <w:t>przed wbudowaniem</w:t>
      </w:r>
      <w:r w:rsidRPr="0055076E">
        <w:rPr>
          <w:rFonts w:asciiTheme="minorHAnsi" w:hAnsiTheme="minorHAnsi" w:cstheme="minorHAnsi"/>
          <w:sz w:val="22"/>
          <w:szCs w:val="22"/>
          <w:lang w:eastAsia="pl-PL"/>
        </w:rPr>
        <w:t xml:space="preserve"> materiałów/urządzeń, odpowiednich dokumentów potwierdzających ich parametry techniczne, jakość i dopuszczenie do stosowania  i uzyskanie pisemnej akceptacji tej osoby,</w:t>
      </w:r>
    </w:p>
    <w:p w14:paraId="280213EB"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przekazanie Zamawiającemu po zakończeniu robót certyfikatów, deklaracji zgodności, atestów                         na wbudowane materiały, protokołów prób i regulacji i innych dokumentów wskazanych przez Zamawiającego, a niezbędnych w szczególności do oceny prawidłowości wykonanych robót,</w:t>
      </w:r>
    </w:p>
    <w:p w14:paraId="72C2F955"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zgłaszanie Zamawiającemu do odbioru prac zanikających lub ulegających zakryciu,</w:t>
      </w:r>
    </w:p>
    <w:p w14:paraId="3CE41F5A"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zlecanie i przeprowadzenie przez Wykonawcę w ramach wynagrodzenia umownego wymaganych przeglądów,  w całym okresie udzielonej gwarancji,</w:t>
      </w:r>
    </w:p>
    <w:p w14:paraId="169381B6"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zrealizowanie wszelkich prac demontażowych, odtworzeniowych, budowlanych oraz instalacyjnych                 w związku z prowadzonymi przez siebie robotami, a także na obszarze w jakikolwiek sposób przez siebie wykorzystywanym lub użytkowanym na terenie i w otoczeniu Starostwa Powiatowego  w Tomaszowie Mazowieckim ,</w:t>
      </w:r>
    </w:p>
    <w:p w14:paraId="33E3D791"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ponoszenie odpowiedzialności za urządzenia i wykonane roboty, aż do chwili ich odbioru końcowego, tj. utrzymywanie ich w ciągu całego okresu trwania budowy w należytym stanie i podjęcie wszelkich środków zapobiegawczych, aby nie zostały zniszczone lub skradzione, biorąc pod uwagę ryzyko istniejące na budowie,</w:t>
      </w:r>
    </w:p>
    <w:p w14:paraId="46D1B536"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uporządkowanie terenu robót i zaplecza po zakończeniu robót i przekazanie go w terminie ustalonym       w umowie dla odbioru końcowego.</w:t>
      </w:r>
    </w:p>
    <w:p w14:paraId="7621A2CB" w14:textId="46B3AF44" w:rsidR="0055076E" w:rsidRP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 xml:space="preserve">Wykonawca zobowiązany jest  do przestrzegania przepisów dotyczących ochrony przyrody, m. in. Ustawa z dnia 16 kwietnia 2004 r. o ochronie przyrody </w:t>
      </w:r>
      <w:r w:rsidRPr="0055076E">
        <w:rPr>
          <w:rFonts w:asciiTheme="minorHAnsi" w:hAnsiTheme="minorHAnsi" w:cstheme="minorHAnsi"/>
          <w:sz w:val="22"/>
          <w:szCs w:val="22"/>
        </w:rPr>
        <w:t>(</w:t>
      </w:r>
      <w:proofErr w:type="spellStart"/>
      <w:r w:rsidRPr="0055076E">
        <w:rPr>
          <w:rFonts w:asciiTheme="minorHAnsi" w:hAnsiTheme="minorHAnsi" w:cstheme="minorHAnsi"/>
          <w:sz w:val="22"/>
          <w:szCs w:val="22"/>
        </w:rPr>
        <w:t>t.j</w:t>
      </w:r>
      <w:proofErr w:type="spellEnd"/>
      <w:r w:rsidRPr="0055076E">
        <w:rPr>
          <w:rFonts w:asciiTheme="minorHAnsi" w:hAnsiTheme="minorHAnsi" w:cstheme="minorHAnsi"/>
          <w:sz w:val="22"/>
          <w:szCs w:val="22"/>
        </w:rPr>
        <w:t>. Dz.U. 202</w:t>
      </w:r>
      <w:r w:rsidR="00B075BD">
        <w:rPr>
          <w:rFonts w:asciiTheme="minorHAnsi" w:hAnsiTheme="minorHAnsi" w:cstheme="minorHAnsi"/>
          <w:sz w:val="22"/>
          <w:szCs w:val="22"/>
        </w:rPr>
        <w:t>3</w:t>
      </w:r>
      <w:r w:rsidRPr="0055076E">
        <w:rPr>
          <w:rFonts w:asciiTheme="minorHAnsi" w:hAnsiTheme="minorHAnsi" w:cstheme="minorHAnsi"/>
          <w:sz w:val="22"/>
          <w:szCs w:val="22"/>
        </w:rPr>
        <w:t xml:space="preserve"> poz. </w:t>
      </w:r>
      <w:r w:rsidR="00B075BD">
        <w:rPr>
          <w:rFonts w:asciiTheme="minorHAnsi" w:hAnsiTheme="minorHAnsi" w:cstheme="minorHAnsi"/>
          <w:sz w:val="22"/>
          <w:szCs w:val="22"/>
        </w:rPr>
        <w:t>1336</w:t>
      </w:r>
      <w:r w:rsidRPr="0055076E">
        <w:rPr>
          <w:rFonts w:asciiTheme="minorHAnsi" w:hAnsiTheme="minorHAnsi" w:cstheme="minorHAnsi"/>
          <w:sz w:val="22"/>
          <w:szCs w:val="22"/>
        </w:rPr>
        <w:t>)</w:t>
      </w:r>
      <w:r w:rsidRPr="0055076E">
        <w:rPr>
          <w:rFonts w:asciiTheme="minorHAnsi" w:hAnsiTheme="minorHAnsi" w:cstheme="minorHAnsi"/>
          <w:sz w:val="22"/>
          <w:szCs w:val="22"/>
          <w:lang w:eastAsia="pl-PL"/>
        </w:rPr>
        <w:t xml:space="preserve">, Ustawa z dnia                           27 kwietnia 2001 r. Prawo ochrony środowiska </w:t>
      </w:r>
      <w:r w:rsidRPr="0055076E">
        <w:rPr>
          <w:rFonts w:asciiTheme="minorHAnsi" w:hAnsiTheme="minorHAnsi" w:cstheme="minorHAnsi"/>
          <w:sz w:val="22"/>
          <w:szCs w:val="22"/>
        </w:rPr>
        <w:t>(</w:t>
      </w:r>
      <w:proofErr w:type="spellStart"/>
      <w:r w:rsidRPr="0055076E">
        <w:rPr>
          <w:rFonts w:asciiTheme="minorHAnsi" w:hAnsiTheme="minorHAnsi" w:cstheme="minorHAnsi"/>
          <w:sz w:val="22"/>
          <w:szCs w:val="22"/>
        </w:rPr>
        <w:t>t.j</w:t>
      </w:r>
      <w:proofErr w:type="spellEnd"/>
      <w:r w:rsidRPr="0055076E">
        <w:rPr>
          <w:rFonts w:asciiTheme="minorHAnsi" w:hAnsiTheme="minorHAnsi" w:cstheme="minorHAnsi"/>
          <w:sz w:val="22"/>
          <w:szCs w:val="22"/>
        </w:rPr>
        <w:t>. Dz.U. 202</w:t>
      </w:r>
      <w:r w:rsidR="00B075BD">
        <w:rPr>
          <w:rFonts w:asciiTheme="minorHAnsi" w:hAnsiTheme="minorHAnsi" w:cstheme="minorHAnsi"/>
          <w:sz w:val="22"/>
          <w:szCs w:val="22"/>
        </w:rPr>
        <w:t>4</w:t>
      </w:r>
      <w:r w:rsidRPr="0055076E">
        <w:rPr>
          <w:rFonts w:asciiTheme="minorHAnsi" w:hAnsiTheme="minorHAnsi" w:cstheme="minorHAnsi"/>
          <w:sz w:val="22"/>
          <w:szCs w:val="22"/>
        </w:rPr>
        <w:t xml:space="preserve"> poz. </w:t>
      </w:r>
      <w:r w:rsidR="00B075BD">
        <w:rPr>
          <w:rFonts w:asciiTheme="minorHAnsi" w:hAnsiTheme="minorHAnsi" w:cstheme="minorHAnsi"/>
          <w:sz w:val="22"/>
          <w:szCs w:val="22"/>
        </w:rPr>
        <w:t>54</w:t>
      </w:r>
      <w:r w:rsidRPr="0055076E">
        <w:rPr>
          <w:rFonts w:asciiTheme="minorHAnsi" w:hAnsiTheme="minorHAnsi" w:cstheme="minorHAnsi"/>
          <w:sz w:val="22"/>
          <w:szCs w:val="22"/>
        </w:rPr>
        <w:t xml:space="preserve"> z </w:t>
      </w:r>
      <w:proofErr w:type="spellStart"/>
      <w:r w:rsidRPr="0055076E">
        <w:rPr>
          <w:rFonts w:asciiTheme="minorHAnsi" w:hAnsiTheme="minorHAnsi" w:cstheme="minorHAnsi"/>
          <w:sz w:val="22"/>
          <w:szCs w:val="22"/>
        </w:rPr>
        <w:t>późn</w:t>
      </w:r>
      <w:proofErr w:type="spellEnd"/>
      <w:r w:rsidRPr="0055076E">
        <w:rPr>
          <w:rFonts w:asciiTheme="minorHAnsi" w:hAnsiTheme="minorHAnsi" w:cstheme="minorHAnsi"/>
          <w:sz w:val="22"/>
          <w:szCs w:val="22"/>
        </w:rPr>
        <w:t>. zm.)</w:t>
      </w:r>
      <w:r w:rsidRPr="0055076E">
        <w:rPr>
          <w:rFonts w:asciiTheme="minorHAnsi" w:hAnsiTheme="minorHAnsi" w:cstheme="minorHAnsi"/>
          <w:sz w:val="22"/>
          <w:szCs w:val="22"/>
          <w:lang w:eastAsia="pl-PL"/>
        </w:rPr>
        <w:t xml:space="preserve">,   Ustawa z dnia 21 sierpnia 1997 r. o ochronie zwierząt </w:t>
      </w:r>
      <w:r w:rsidRPr="0055076E">
        <w:rPr>
          <w:rFonts w:asciiTheme="minorHAnsi" w:hAnsiTheme="minorHAnsi" w:cstheme="minorHAnsi"/>
          <w:sz w:val="22"/>
          <w:szCs w:val="22"/>
        </w:rPr>
        <w:t>(</w:t>
      </w:r>
      <w:proofErr w:type="spellStart"/>
      <w:r w:rsidRPr="0055076E">
        <w:rPr>
          <w:rFonts w:asciiTheme="minorHAnsi" w:hAnsiTheme="minorHAnsi" w:cstheme="minorHAnsi"/>
          <w:sz w:val="22"/>
          <w:szCs w:val="22"/>
        </w:rPr>
        <w:t>t.j</w:t>
      </w:r>
      <w:proofErr w:type="spellEnd"/>
      <w:r w:rsidRPr="0055076E">
        <w:rPr>
          <w:rFonts w:asciiTheme="minorHAnsi" w:hAnsiTheme="minorHAnsi" w:cstheme="minorHAnsi"/>
          <w:sz w:val="22"/>
          <w:szCs w:val="22"/>
        </w:rPr>
        <w:t>. Dz.U. 202</w:t>
      </w:r>
      <w:r w:rsidR="00B075BD">
        <w:rPr>
          <w:rFonts w:asciiTheme="minorHAnsi" w:hAnsiTheme="minorHAnsi" w:cstheme="minorHAnsi"/>
          <w:sz w:val="22"/>
          <w:szCs w:val="22"/>
        </w:rPr>
        <w:t>3</w:t>
      </w:r>
      <w:r w:rsidRPr="0055076E">
        <w:rPr>
          <w:rFonts w:asciiTheme="minorHAnsi" w:hAnsiTheme="minorHAnsi" w:cstheme="minorHAnsi"/>
          <w:sz w:val="22"/>
          <w:szCs w:val="22"/>
        </w:rPr>
        <w:t xml:space="preserve"> poz. </w:t>
      </w:r>
      <w:r w:rsidR="00B075BD">
        <w:rPr>
          <w:rFonts w:asciiTheme="minorHAnsi" w:hAnsiTheme="minorHAnsi" w:cstheme="minorHAnsi"/>
          <w:sz w:val="22"/>
          <w:szCs w:val="22"/>
        </w:rPr>
        <w:t>1580</w:t>
      </w:r>
      <w:r w:rsidRPr="0055076E">
        <w:rPr>
          <w:rFonts w:asciiTheme="minorHAnsi" w:hAnsiTheme="minorHAnsi" w:cstheme="minorHAnsi"/>
          <w:sz w:val="22"/>
          <w:szCs w:val="22"/>
        </w:rPr>
        <w:t xml:space="preserve"> )</w:t>
      </w:r>
      <w:r w:rsidRPr="0055076E">
        <w:rPr>
          <w:rFonts w:asciiTheme="minorHAnsi" w:hAnsiTheme="minorHAnsi" w:cstheme="minorHAnsi"/>
          <w:sz w:val="22"/>
          <w:szCs w:val="22"/>
          <w:lang w:eastAsia="pl-PL"/>
        </w:rPr>
        <w:t xml:space="preserve">, Ustawa z dnia 14 grudnia 2012r.                              o odpadach </w:t>
      </w:r>
      <w:r w:rsidRPr="0055076E">
        <w:rPr>
          <w:rFonts w:asciiTheme="minorHAnsi" w:hAnsiTheme="minorHAnsi" w:cstheme="minorHAnsi"/>
          <w:sz w:val="22"/>
          <w:szCs w:val="22"/>
        </w:rPr>
        <w:t xml:space="preserve">( </w:t>
      </w:r>
      <w:proofErr w:type="spellStart"/>
      <w:r w:rsidRPr="0055076E">
        <w:rPr>
          <w:rFonts w:asciiTheme="minorHAnsi" w:hAnsiTheme="minorHAnsi" w:cstheme="minorHAnsi"/>
          <w:sz w:val="22"/>
          <w:szCs w:val="22"/>
        </w:rPr>
        <w:t>t.j</w:t>
      </w:r>
      <w:proofErr w:type="spellEnd"/>
      <w:r w:rsidRPr="0055076E">
        <w:rPr>
          <w:rFonts w:asciiTheme="minorHAnsi" w:hAnsiTheme="minorHAnsi" w:cstheme="minorHAnsi"/>
          <w:sz w:val="22"/>
          <w:szCs w:val="22"/>
        </w:rPr>
        <w:t>. Dz.U. 202</w:t>
      </w:r>
      <w:r w:rsidR="00B075BD">
        <w:rPr>
          <w:rFonts w:asciiTheme="minorHAnsi" w:hAnsiTheme="minorHAnsi" w:cstheme="minorHAnsi"/>
          <w:sz w:val="22"/>
          <w:szCs w:val="22"/>
        </w:rPr>
        <w:t>3</w:t>
      </w:r>
      <w:r w:rsidRPr="0055076E">
        <w:rPr>
          <w:rFonts w:asciiTheme="minorHAnsi" w:hAnsiTheme="minorHAnsi" w:cstheme="minorHAnsi"/>
          <w:sz w:val="22"/>
          <w:szCs w:val="22"/>
        </w:rPr>
        <w:t xml:space="preserve"> poz. </w:t>
      </w:r>
      <w:r w:rsidR="00B075BD">
        <w:rPr>
          <w:rFonts w:asciiTheme="minorHAnsi" w:hAnsiTheme="minorHAnsi" w:cstheme="minorHAnsi"/>
          <w:sz w:val="22"/>
          <w:szCs w:val="22"/>
        </w:rPr>
        <w:t>1587</w:t>
      </w:r>
      <w:r w:rsidRPr="0055076E">
        <w:rPr>
          <w:rFonts w:asciiTheme="minorHAnsi" w:hAnsiTheme="minorHAnsi" w:cstheme="minorHAnsi"/>
          <w:sz w:val="22"/>
          <w:szCs w:val="22"/>
        </w:rPr>
        <w:t>)</w:t>
      </w:r>
      <w:r w:rsidRPr="0055076E">
        <w:rPr>
          <w:rFonts w:asciiTheme="minorHAnsi" w:hAnsiTheme="minorHAnsi" w:cstheme="minorHAnsi"/>
          <w:sz w:val="22"/>
          <w:szCs w:val="22"/>
          <w:lang w:eastAsia="pl-PL"/>
        </w:rPr>
        <w:t xml:space="preserve">. </w:t>
      </w:r>
    </w:p>
    <w:p w14:paraId="036F3F35" w14:textId="77777777" w:rsidR="0055076E" w:rsidRP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 xml:space="preserve">Wykonawca  ponosi wyłączną odpowiedzialność za realizację zamówienia zgodnie z przepisami                     dot. ochrony przyrody jw. i określonymi wymogami Zamawiającego jw. W okresie trwania robót Wykonawca będzie podejmować wszelkie kroki mające na celu stosowanie się do przepisów </w:t>
      </w:r>
      <w:r w:rsidRPr="0055076E">
        <w:rPr>
          <w:rFonts w:asciiTheme="minorHAnsi" w:hAnsiTheme="minorHAnsi" w:cstheme="minorHAnsi"/>
          <w:sz w:val="22"/>
          <w:szCs w:val="22"/>
          <w:lang w:eastAsia="pl-PL"/>
        </w:rPr>
        <w:br/>
        <w:t xml:space="preserve">i norm dotyczących ochrony przyrody na terenie i wokół terenu budowy oraz będzie unikać uszkodzeń lub uciążliwości dla osób lub własności społecznej i innych, a wynikających m.in. ze skażenia, hałasu lub innych przyczyn powstałych w następstwie jego działania lub zaniechania. </w:t>
      </w:r>
    </w:p>
    <w:p w14:paraId="5DD898A9" w14:textId="77777777" w:rsidR="0055076E" w:rsidRPr="0055076E" w:rsidRDefault="0055076E" w:rsidP="0055076E">
      <w:pPr>
        <w:spacing w:line="276" w:lineRule="auto"/>
        <w:ind w:left="709"/>
        <w:jc w:val="both"/>
        <w:rPr>
          <w:rFonts w:asciiTheme="minorHAnsi" w:hAnsiTheme="minorHAnsi" w:cstheme="minorHAnsi"/>
          <w:sz w:val="22"/>
          <w:szCs w:val="22"/>
        </w:rPr>
      </w:pPr>
      <w:r w:rsidRPr="0055076E">
        <w:rPr>
          <w:rFonts w:asciiTheme="minorHAnsi" w:hAnsiTheme="minorHAnsi" w:cstheme="minorHAnsi"/>
          <w:sz w:val="22"/>
          <w:szCs w:val="22"/>
        </w:rPr>
        <w:t>Wykonawca zobowiązany jest do ponoszenia ewentualnych kosztów opłat i kar za naruszenie w trakcie realizacji robót, norm i przepisów wskazanych w ust.2.</w:t>
      </w:r>
    </w:p>
    <w:p w14:paraId="59658560" w14:textId="77777777" w:rsidR="0055076E" w:rsidRP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Przedstawienie przez Wykonawcę certyfikatów, deklaracji zgodności i atestów lub wykonanie badań jakościowych nie zwalnia Wykonawcy z odpowiedzialności za niewłaściwą, jakość materiałów/urządzeń i nienależyte wykonanie robót lub przedmiotu umowy.</w:t>
      </w:r>
    </w:p>
    <w:p w14:paraId="26BAA8FD" w14:textId="77777777" w:rsidR="0055076E" w:rsidRP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Wykonawca ponosi wszelkie koszty związane z wykonaniem obowiązków nałożonych na niego w umowie, w przepisach prawa oraz wyłączną i pełną odpowiedzialność za skutki ich niewykonania lub nienależytego wykonania wobec Zamawiającego oraz osób trzecich.</w:t>
      </w:r>
    </w:p>
    <w:p w14:paraId="61F1C813" w14:textId="77777777" w:rsidR="0055076E" w:rsidRP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lastRenderedPageBreak/>
        <w:t>Wykonawca zobowiązany jest do posiadania przez cały okres realizacji zamówienia (tj. od dnia zawarcia umowy do dnia końcowego odbioru robót) polisy odpowiedzialności cywilnej z tytułu prowadzonej działalności na sumę ubezpieczenia nie mniejszą niż wartość realizowanego zamówienia. Niedopełnienie powyższego stanowi ryzyko Wykonawcy i nie powoduje zwolnienia Wykonawcy                          z jakiejkolwiek odpowiedzialności.</w:t>
      </w:r>
    </w:p>
    <w:p w14:paraId="13957CC3" w14:textId="77777777" w:rsidR="0055076E" w:rsidRP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Wykonawca zapewnia, że posiada odpowiednie zasoby i przygotowanie techniczne oraz ma dostęp                do niezbędnego sprzętu, który pozwoli na zrealizowanie w terminie umownym przedmiotu umowy, zgodnie z obowiązującymi przepisami, normami oraz zasadami wiedzy technicznej i sztuki budowlanej, z materiałów odpowiadającym wymogom wyrobów dopuszczonych do obrotu i stosowania                             w budownictwie.</w:t>
      </w:r>
    </w:p>
    <w:p w14:paraId="68E001FB" w14:textId="77777777" w:rsid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Wykonawca zobowiązany jest w ramach wynagrodzenia umownego do dokonania wszelkich czynności, obowiązków wynikających z niniejszej umowy oraz z innych przepisów, norm oraz zasad wiedzy technicznej i sztuki budowlanej, dotyczących lub związanych z niniejszym zamówieniem, bez prawa żądania dodatkowego wynagrodzenia.</w:t>
      </w:r>
    </w:p>
    <w:p w14:paraId="74602112" w14:textId="0F43F345" w:rsidR="00394897" w:rsidRPr="00ED39E8"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ED39E8">
        <w:rPr>
          <w:rFonts w:cs="Calibri"/>
          <w:sz w:val="22"/>
          <w:szCs w:val="22"/>
        </w:rPr>
        <w:t>Wykonawca zobowiązany jest do umożliwienia wglądu, Zamawiającemu oraz wszelkim instytucjom kontrolującym, do wszelkich dokumentów związanych z realizowanym zamówieniem, w tym  do dokumentów finansowych Wykonawcy.</w:t>
      </w:r>
      <w:bookmarkStart w:id="5" w:name="_Hlk163471666"/>
    </w:p>
    <w:p w14:paraId="2160F55E" w14:textId="77777777" w:rsidR="00394897" w:rsidRPr="00315D53" w:rsidRDefault="00394897" w:rsidP="0056752E">
      <w:pPr>
        <w:pStyle w:val="Akapitzlist"/>
        <w:numPr>
          <w:ilvl w:val="0"/>
          <w:numId w:val="66"/>
        </w:numPr>
        <w:spacing w:before="0" w:after="0" w:line="276" w:lineRule="auto"/>
        <w:rPr>
          <w:rFonts w:ascii="Times New Roman" w:eastAsia="Times New Roman" w:hAnsi="Times New Roman"/>
          <w:sz w:val="24"/>
          <w:szCs w:val="24"/>
        </w:rPr>
      </w:pPr>
      <w:bookmarkStart w:id="6" w:name="_Hlk167442387"/>
      <w:bookmarkEnd w:id="5"/>
      <w:r w:rsidRPr="00315D53">
        <w:rPr>
          <w:rFonts w:ascii="Times New Roman" w:eastAsia="Times New Roman" w:hAnsi="Times New Roman"/>
          <w:kern w:val="22"/>
          <w:sz w:val="24"/>
          <w:szCs w:val="24"/>
          <w:lang w:eastAsia="pl-PL"/>
        </w:rPr>
        <w:t>Zamówienie obejmuje również zakres</w:t>
      </w:r>
      <w:r w:rsidRPr="00315D53">
        <w:rPr>
          <w:rFonts w:ascii="Times New Roman" w:eastAsia="Times New Roman" w:hAnsi="Times New Roman"/>
          <w:sz w:val="24"/>
          <w:szCs w:val="24"/>
        </w:rPr>
        <w:t xml:space="preserve"> wg pozostałych postanowień umowy lub postępowania lub z nich wynikający, w tym: ujęty </w:t>
      </w:r>
      <w:r w:rsidRPr="00315D53">
        <w:rPr>
          <w:rFonts w:ascii="Times New Roman" w:eastAsia="Times New Roman" w:hAnsi="Times New Roman"/>
          <w:kern w:val="22"/>
          <w:sz w:val="24"/>
          <w:szCs w:val="24"/>
          <w:lang w:eastAsia="pl-PL"/>
        </w:rPr>
        <w:t xml:space="preserve">w: </w:t>
      </w:r>
      <w:bookmarkStart w:id="7" w:name="_Hlk166825849"/>
      <w:r w:rsidRPr="00315D53">
        <w:rPr>
          <w:rFonts w:ascii="Times New Roman" w:eastAsia="Times New Roman" w:hAnsi="Times New Roman"/>
          <w:kern w:val="22"/>
          <w:sz w:val="24"/>
          <w:szCs w:val="24"/>
          <w:lang w:eastAsia="pl-PL"/>
        </w:rPr>
        <w:t>umowie, dokumentach jej towarzyszących, dokumentacji postępowania, dokumentach towarzyszących</w:t>
      </w:r>
      <w:bookmarkEnd w:id="7"/>
      <w:r w:rsidRPr="00315D53">
        <w:rPr>
          <w:rFonts w:ascii="Times New Roman" w:eastAsia="Times New Roman" w:hAnsi="Times New Roman"/>
          <w:kern w:val="22"/>
          <w:sz w:val="24"/>
          <w:szCs w:val="24"/>
          <w:lang w:eastAsia="pl-PL"/>
        </w:rPr>
        <w:t>, lub wynikający z przepisów prawa.</w:t>
      </w:r>
    </w:p>
    <w:bookmarkEnd w:id="6"/>
    <w:p w14:paraId="1FB1D7F7" w14:textId="2BB56E28" w:rsidR="00394897" w:rsidRPr="00687E8F" w:rsidRDefault="00394897" w:rsidP="0056752E">
      <w:pPr>
        <w:numPr>
          <w:ilvl w:val="0"/>
          <w:numId w:val="66"/>
        </w:numPr>
        <w:spacing w:line="276" w:lineRule="auto"/>
        <w:contextualSpacing/>
        <w:jc w:val="both"/>
      </w:pPr>
      <w:r w:rsidRPr="00687E8F">
        <w:t xml:space="preserve">Dla potrzeb wyceny i późniejszej realizacji udostępniana SWZ i dokumentacja techniczna </w:t>
      </w:r>
      <w:proofErr w:type="spellStart"/>
      <w:r w:rsidRPr="00687E8F">
        <w:t>j.w</w:t>
      </w:r>
      <w:proofErr w:type="spellEnd"/>
      <w:r w:rsidRPr="00687E8F">
        <w:t>. musi być przez Wykonawcę rozpatrywana łącznie i kompleksowo. Wykonawca zobowiązany jest do kompleksowego zrealizowania zamówienia w zakresie wszystkich prac wynikających z w/w opracowań, w tym także rozbiórkowych, związanych z utylizacją materiałów z rozbiórki zgodnie z obowiązującymi przepisami.</w:t>
      </w:r>
    </w:p>
    <w:p w14:paraId="755A6509" w14:textId="77777777" w:rsidR="00394897" w:rsidRPr="00687E8F" w:rsidRDefault="00394897" w:rsidP="0056752E">
      <w:pPr>
        <w:numPr>
          <w:ilvl w:val="0"/>
          <w:numId w:val="66"/>
        </w:numPr>
        <w:spacing w:line="276" w:lineRule="auto"/>
        <w:contextualSpacing/>
        <w:jc w:val="both"/>
      </w:pPr>
      <w:r w:rsidRPr="00687E8F">
        <w:t xml:space="preserve">Wykonawca zobowiązany jest do kompleksowego zrealizowania zamówienia w zakresie wszystkich prac wynikających z SWZ, w tym dokumentacji technicznej, w tym także niezbędne demontaże,  wszelkie prace towarzyszące, zabezpieczające, odtworzeniowe, związane także z utylizacją materiałów z demontaży, zgodnie z obowiązującymi przepisami. </w:t>
      </w:r>
    </w:p>
    <w:p w14:paraId="27E2F4D2" w14:textId="77777777" w:rsidR="00394897" w:rsidRPr="00687E8F" w:rsidRDefault="00394897" w:rsidP="0056752E">
      <w:pPr>
        <w:numPr>
          <w:ilvl w:val="0"/>
          <w:numId w:val="66"/>
        </w:numPr>
        <w:spacing w:line="276" w:lineRule="auto"/>
        <w:contextualSpacing/>
        <w:jc w:val="both"/>
      </w:pPr>
      <w:bookmarkStart w:id="8" w:name="_Hlk165544598"/>
      <w:r w:rsidRPr="00687E8F">
        <w:t>Zamawiający zastrzega, że udostępniony przez Zamawiającego przedmiar robót nie jest jedynym i wyłącznym elementem dla dokonania wyceny przez Wykonawcę. Zastrzega się również, że w przypadku wystąpienia elementu w przedmiarze udostępnionym przez Zamawiającego i jego braku w pozostałych dokumentach, w obowiązku Wykonawcy jest wykonanie elementu wynikającego z tego przedmiaru.</w:t>
      </w:r>
    </w:p>
    <w:p w14:paraId="48D6DB27" w14:textId="77777777" w:rsidR="00394897" w:rsidRPr="00687E8F" w:rsidRDefault="00394897" w:rsidP="0056752E">
      <w:pPr>
        <w:numPr>
          <w:ilvl w:val="0"/>
          <w:numId w:val="66"/>
        </w:numPr>
        <w:spacing w:line="276" w:lineRule="auto"/>
        <w:contextualSpacing/>
        <w:jc w:val="both"/>
      </w:pPr>
      <w:bookmarkStart w:id="9" w:name="_Hlk165543484"/>
      <w:bookmarkEnd w:id="8"/>
      <w:r w:rsidRPr="00687E8F">
        <w:t xml:space="preserve">Zakres robót przedstawiony w udostępnionym przedmiarze robót </w:t>
      </w:r>
      <w:bookmarkEnd w:id="9"/>
      <w:r w:rsidRPr="00687E8F">
        <w:t>nie zwalnia Wykonawcy z określenia ilości i rodzaju robót we własnym zakresie, a wskazane w powyższym opisie wielkości stanowią</w:t>
      </w:r>
      <w:r w:rsidRPr="008C0976">
        <w:t xml:space="preserve"> </w:t>
      </w:r>
      <w:r w:rsidRPr="00687E8F">
        <w:t>oszacowanie Zamawiającego i nie zwalniają Wykonawcy z konieczności weryfikacji i kalkulacji rzeczywistej ilości i rodzaju materiałów i prac.</w:t>
      </w:r>
    </w:p>
    <w:p w14:paraId="75A25037" w14:textId="77777777" w:rsidR="00394897" w:rsidRPr="00687E8F" w:rsidRDefault="00394897" w:rsidP="0056752E">
      <w:pPr>
        <w:numPr>
          <w:ilvl w:val="0"/>
          <w:numId w:val="66"/>
        </w:numPr>
        <w:spacing w:line="276" w:lineRule="auto"/>
        <w:contextualSpacing/>
        <w:jc w:val="both"/>
      </w:pPr>
      <w:r w:rsidRPr="00687E8F">
        <w:t>Zakres robót przedstawiony w udostępnionym przedmiarze robót jest obligatoryjny do wykonania.</w:t>
      </w:r>
    </w:p>
    <w:p w14:paraId="6EEC4125" w14:textId="77777777" w:rsidR="00394897" w:rsidRPr="00687E8F" w:rsidRDefault="00394897" w:rsidP="0056752E">
      <w:pPr>
        <w:numPr>
          <w:ilvl w:val="0"/>
          <w:numId w:val="66"/>
        </w:numPr>
        <w:spacing w:line="276" w:lineRule="auto"/>
        <w:contextualSpacing/>
        <w:jc w:val="both"/>
      </w:pPr>
      <w:r w:rsidRPr="00687E8F">
        <w:t xml:space="preserve">Wykonawca ma obowiązek zapoznać się dokładnie z w/w dokumentacją oraz całą SWZ wraz z jej załącznikami. </w:t>
      </w:r>
    </w:p>
    <w:p w14:paraId="788C0952" w14:textId="77777777" w:rsidR="00394897" w:rsidRPr="00687E8F" w:rsidRDefault="00394897" w:rsidP="0056752E">
      <w:pPr>
        <w:numPr>
          <w:ilvl w:val="0"/>
          <w:numId w:val="66"/>
        </w:numPr>
        <w:spacing w:line="276" w:lineRule="auto"/>
        <w:ind w:left="709"/>
        <w:contextualSpacing/>
        <w:jc w:val="both"/>
      </w:pPr>
      <w:r w:rsidRPr="00687E8F">
        <w:lastRenderedPageBreak/>
        <w:t>Wykonawca zobowiązany jest do uzyskania na swoją odpowiedzialność, koszt i ryzyko, wszelkich  informacji, które mogą być  konieczne lub pomocne do przygotowania rzetelnej oferty cenowej i późniejszej realizacji niniejszego zamówienia.</w:t>
      </w:r>
    </w:p>
    <w:p w14:paraId="73074112" w14:textId="77777777" w:rsidR="00394897" w:rsidRPr="00687E8F" w:rsidRDefault="00394897" w:rsidP="0056752E">
      <w:pPr>
        <w:numPr>
          <w:ilvl w:val="0"/>
          <w:numId w:val="66"/>
        </w:numPr>
        <w:spacing w:line="276" w:lineRule="auto"/>
        <w:contextualSpacing/>
        <w:jc w:val="both"/>
      </w:pPr>
      <w:r w:rsidRPr="00687E8F">
        <w:t xml:space="preserve">Wszystkie wymagania określone w dokumentach postępowania, SWZ wraz z załącznikami, w dokumentach wskazanych powyżej, stanowią wymagania minimalne, a ich spełnienie jest obligatoryjne. </w:t>
      </w:r>
    </w:p>
    <w:p w14:paraId="6D2EF241" w14:textId="4683287A" w:rsidR="00394897" w:rsidRPr="00687E8F" w:rsidRDefault="00394897" w:rsidP="0056752E">
      <w:pPr>
        <w:numPr>
          <w:ilvl w:val="0"/>
          <w:numId w:val="66"/>
        </w:numPr>
        <w:spacing w:line="276" w:lineRule="auto"/>
        <w:contextualSpacing/>
        <w:jc w:val="both"/>
      </w:pPr>
      <w:r w:rsidRPr="00687E8F">
        <w:t>Wymagana jest należyta staranność przy realizacji zamówienia, rozumiana jako staranność profesjonalisty w działalności objętej przedmiotem niniejszego zamówienia.</w:t>
      </w:r>
    </w:p>
    <w:p w14:paraId="3D10AA83" w14:textId="77777777" w:rsidR="00394897" w:rsidRPr="00687E8F" w:rsidRDefault="00394897" w:rsidP="0056752E">
      <w:pPr>
        <w:numPr>
          <w:ilvl w:val="0"/>
          <w:numId w:val="66"/>
        </w:numPr>
        <w:spacing w:line="276" w:lineRule="auto"/>
        <w:contextualSpacing/>
        <w:jc w:val="both"/>
      </w:pPr>
      <w:r w:rsidRPr="00687E8F">
        <w:t xml:space="preserve">Wykonawca oświadcza, że: </w:t>
      </w:r>
    </w:p>
    <w:p w14:paraId="5FA660E8" w14:textId="77777777" w:rsidR="00394897" w:rsidRPr="00687E8F" w:rsidRDefault="00394897" w:rsidP="0056752E">
      <w:pPr>
        <w:numPr>
          <w:ilvl w:val="0"/>
          <w:numId w:val="56"/>
        </w:numPr>
        <w:spacing w:line="276" w:lineRule="auto"/>
        <w:contextualSpacing/>
        <w:jc w:val="both"/>
      </w:pPr>
      <w:r w:rsidRPr="00687E8F">
        <w:t>zapoznał się z należytą starannością z dokumentami udostępnionymi przez Zamawiającego oraz nie wnosi do nich jakichkolwiek zastrzeżeń,</w:t>
      </w:r>
    </w:p>
    <w:p w14:paraId="0CE07BE0" w14:textId="77777777" w:rsidR="00394897" w:rsidRPr="00687E8F" w:rsidRDefault="00394897" w:rsidP="0056752E">
      <w:pPr>
        <w:numPr>
          <w:ilvl w:val="0"/>
          <w:numId w:val="56"/>
        </w:numPr>
        <w:spacing w:line="276" w:lineRule="auto"/>
        <w:contextualSpacing/>
        <w:jc w:val="both"/>
      </w:pPr>
      <w:r w:rsidRPr="00687E8F">
        <w:t xml:space="preserve">szczegółowo zapoznał się z wymaganiami Zamawiającego, które uwzględnił w swojej ofercie i dokonał należytej wyceny prac, </w:t>
      </w:r>
    </w:p>
    <w:p w14:paraId="1AFD00D1" w14:textId="77777777" w:rsidR="00394897" w:rsidRPr="00687E8F" w:rsidRDefault="00394897" w:rsidP="0056752E">
      <w:pPr>
        <w:numPr>
          <w:ilvl w:val="0"/>
          <w:numId w:val="56"/>
        </w:numPr>
        <w:spacing w:line="276" w:lineRule="auto"/>
        <w:contextualSpacing/>
        <w:jc w:val="both"/>
      </w:pPr>
      <w:r w:rsidRPr="00687E8F">
        <w:t xml:space="preserve">posiada wymagane obowiązującymi przepisami uprawnienia, konieczne doświadczenie i profesjonalne kwalifikacje do wykonania przedmiotu zamówienia, jak również dysponuje niezbędnym zapleczem technicznym i osobowym do jego zrealizowania i oświadcza, że nie ma przeszkód do pełnego i terminowego wykonania niniejszego zamówienia. </w:t>
      </w:r>
    </w:p>
    <w:p w14:paraId="77150D7E" w14:textId="77777777" w:rsidR="00394897" w:rsidRPr="00687E8F" w:rsidRDefault="00394897" w:rsidP="0056752E">
      <w:pPr>
        <w:numPr>
          <w:ilvl w:val="0"/>
          <w:numId w:val="66"/>
        </w:numPr>
        <w:spacing w:line="276" w:lineRule="auto"/>
        <w:contextualSpacing/>
        <w:jc w:val="both"/>
      </w:pPr>
      <w:r w:rsidRPr="00687E8F">
        <w:t>Przed przystąpieniem do wykonania robót Wykonawca zobowiązany jest uzyskać brakujące stosowne zezwolenia, pozwolenia lub zgody albo zgłosić je właściwym organom. Jeżeli wymagane będzie do tego pełnomocnictwo Zamawiającego, Zamawiający udzieli go Wykonawcy we wnioskowanym niezbędnym zakresie.</w:t>
      </w:r>
    </w:p>
    <w:p w14:paraId="7DB3841F" w14:textId="77777777" w:rsidR="00394897" w:rsidRPr="00687E8F" w:rsidRDefault="00394897" w:rsidP="0056752E">
      <w:pPr>
        <w:numPr>
          <w:ilvl w:val="0"/>
          <w:numId w:val="66"/>
        </w:numPr>
        <w:spacing w:line="276" w:lineRule="auto"/>
        <w:contextualSpacing/>
        <w:jc w:val="both"/>
      </w:pPr>
      <w:r w:rsidRPr="00687E8F">
        <w:t>Wszędzie tam, gdzie przedmiot zamówienia został opisany za pomocą norm, aprobat, specyfikacji technicznych i systemów odniesienia, o których mowa w art. 101 ust. 1-3 Ustawy Prawo zamówień publicznych, Zamawiający dopuszcza rozwiązania równoważne opisywanym, z zastrzeżeniem, że Wykonawca, który powoła się na rozwiązania równoważne opisywanym przez Zamawiającego, jest obowiązany wykazać, że oferowane przez niego dostawy, usługi lub roboty budowlane spełniają wymagania określone przez Zamawiającego.</w:t>
      </w:r>
    </w:p>
    <w:p w14:paraId="6AE08216" w14:textId="77777777" w:rsidR="00394897" w:rsidRPr="00687E8F" w:rsidRDefault="00394897" w:rsidP="0056752E">
      <w:pPr>
        <w:numPr>
          <w:ilvl w:val="0"/>
          <w:numId w:val="66"/>
        </w:numPr>
        <w:spacing w:after="200" w:line="276" w:lineRule="auto"/>
        <w:contextualSpacing/>
        <w:jc w:val="both"/>
      </w:pPr>
      <w:r w:rsidRPr="00687E8F">
        <w:t xml:space="preserve">Wykonawca zobowiązuje się wykonać przedmiot zamówienia z materiałów i urządzeń własnych. Wszystkie materiały i urządzenia związane z realizacją przedmiotu zamówienia dostarcza Wykonawca. </w:t>
      </w:r>
    </w:p>
    <w:p w14:paraId="41EB6454" w14:textId="77777777" w:rsidR="00394897" w:rsidRPr="00687E8F" w:rsidRDefault="00394897" w:rsidP="0056752E">
      <w:pPr>
        <w:numPr>
          <w:ilvl w:val="0"/>
          <w:numId w:val="66"/>
        </w:numPr>
        <w:spacing w:line="276" w:lineRule="auto"/>
        <w:contextualSpacing/>
        <w:jc w:val="both"/>
      </w:pPr>
      <w:r w:rsidRPr="00687E8F">
        <w:t>Materiały i urządzenia użyte do wykonania zamówienia muszą być fabrycznie nowe,</w:t>
      </w:r>
      <w:r w:rsidRPr="00687E8F">
        <w:rPr>
          <w:sz w:val="20"/>
          <w:szCs w:val="20"/>
        </w:rPr>
        <w:t xml:space="preserve"> </w:t>
      </w:r>
      <w:proofErr w:type="spellStart"/>
      <w:r w:rsidRPr="00687E8F">
        <w:t>niepoekspozycyjne</w:t>
      </w:r>
      <w:proofErr w:type="spellEnd"/>
      <w:r w:rsidRPr="00687E8F">
        <w:t>, bez cech używalności,  w I gatunku/najwyższej jakości i muszą posiadać atesty, deklaracje zgodności, certyfikaty, w tym dopuszczające do stosowania w budownictwie i dopuszczające do stosowania w obiekcie objętym zamówieniem, w którym zostaną zastosowane.</w:t>
      </w:r>
    </w:p>
    <w:p w14:paraId="7E74B85D" w14:textId="77777777" w:rsidR="00394897" w:rsidRPr="00687E8F" w:rsidRDefault="00394897" w:rsidP="0056752E">
      <w:pPr>
        <w:numPr>
          <w:ilvl w:val="0"/>
          <w:numId w:val="66"/>
        </w:numPr>
        <w:spacing w:line="276" w:lineRule="auto"/>
        <w:contextualSpacing/>
        <w:jc w:val="both"/>
      </w:pPr>
      <w:r w:rsidRPr="00687E8F">
        <w:t xml:space="preserve">Wykonawca zobowiązuje się do bieżącego usuwania szkód przez niego wyrządzonych w trakcie realizacji przedmiotu zamówienia. </w:t>
      </w:r>
    </w:p>
    <w:p w14:paraId="5ED1BD6C" w14:textId="77777777" w:rsidR="00394897" w:rsidRPr="00687E8F" w:rsidRDefault="00394897" w:rsidP="0056752E">
      <w:pPr>
        <w:numPr>
          <w:ilvl w:val="0"/>
          <w:numId w:val="66"/>
        </w:numPr>
        <w:spacing w:line="276" w:lineRule="auto"/>
        <w:contextualSpacing/>
        <w:jc w:val="both"/>
      </w:pPr>
      <w:r w:rsidRPr="00687E8F">
        <w:t xml:space="preserve">Wykonawca zobowiązuje się do prowadzenia robót w sposób jak najmniej uciążliwy. </w:t>
      </w:r>
    </w:p>
    <w:p w14:paraId="2F5CB8F8" w14:textId="77777777" w:rsidR="00394897" w:rsidRPr="00C3552E" w:rsidRDefault="00394897" w:rsidP="0056752E">
      <w:pPr>
        <w:numPr>
          <w:ilvl w:val="0"/>
          <w:numId w:val="66"/>
        </w:numPr>
        <w:spacing w:after="200" w:line="276" w:lineRule="auto"/>
        <w:contextualSpacing/>
        <w:jc w:val="both"/>
        <w:rPr>
          <w:bCs/>
          <w:lang w:eastAsia="ar-SA"/>
        </w:rPr>
      </w:pPr>
      <w:r w:rsidRPr="00687E8F">
        <w:rPr>
          <w:rFonts w:eastAsia="Calibri"/>
        </w:rPr>
        <w:t>Wykonawca zobowiązuje się do prowadzenia dokumentacji budowy, w tym roboczego dziennika budowy.</w:t>
      </w:r>
    </w:p>
    <w:p w14:paraId="42BD199D" w14:textId="77777777" w:rsidR="00C3552E" w:rsidRDefault="00C3552E" w:rsidP="00C3552E">
      <w:pPr>
        <w:spacing w:after="200" w:line="276" w:lineRule="auto"/>
        <w:ind w:left="720"/>
        <w:contextualSpacing/>
        <w:jc w:val="both"/>
        <w:rPr>
          <w:rFonts w:eastAsia="Calibri"/>
        </w:rPr>
      </w:pPr>
    </w:p>
    <w:p w14:paraId="50ACD37C" w14:textId="77777777" w:rsidR="00C3552E" w:rsidRPr="00C3552E" w:rsidRDefault="00C3552E" w:rsidP="00C3552E">
      <w:pPr>
        <w:autoSpaceDE w:val="0"/>
        <w:autoSpaceDN w:val="0"/>
        <w:adjustRightInd w:val="0"/>
        <w:spacing w:line="276" w:lineRule="auto"/>
        <w:jc w:val="both"/>
      </w:pPr>
      <w:r w:rsidRPr="00C3552E">
        <w:lastRenderedPageBreak/>
        <w:t>Szczegółowy opis przedmiotu zamówienia, opis wymagań zamawiającego w zakresie realizacji i odbioru określa:</w:t>
      </w:r>
    </w:p>
    <w:p w14:paraId="113A258D" w14:textId="77777777" w:rsidR="00C3552E" w:rsidRPr="00C3552E" w:rsidRDefault="00C3552E" w:rsidP="00C3552E">
      <w:pPr>
        <w:pStyle w:val="Akapitzlist"/>
        <w:numPr>
          <w:ilvl w:val="2"/>
          <w:numId w:val="1"/>
        </w:numPr>
        <w:autoSpaceDE w:val="0"/>
        <w:autoSpaceDN w:val="0"/>
        <w:adjustRightInd w:val="0"/>
        <w:spacing w:line="276" w:lineRule="auto"/>
        <w:ind w:left="284" w:hanging="284"/>
        <w:rPr>
          <w:rFonts w:ascii="Times New Roman" w:hAnsi="Times New Roman"/>
          <w:sz w:val="24"/>
          <w:szCs w:val="24"/>
        </w:rPr>
      </w:pPr>
      <w:r w:rsidRPr="00C3552E">
        <w:rPr>
          <w:rFonts w:ascii="Times New Roman" w:hAnsi="Times New Roman"/>
          <w:sz w:val="24"/>
          <w:szCs w:val="24"/>
        </w:rPr>
        <w:t>dokumentacja techniczna:</w:t>
      </w:r>
    </w:p>
    <w:p w14:paraId="7EBF3C1B" w14:textId="77777777" w:rsidR="00C3552E" w:rsidRPr="00C3552E" w:rsidRDefault="00C3552E" w:rsidP="0056752E">
      <w:pPr>
        <w:pStyle w:val="Akapitzlist"/>
        <w:numPr>
          <w:ilvl w:val="0"/>
          <w:numId w:val="65"/>
        </w:numPr>
        <w:autoSpaceDE w:val="0"/>
        <w:autoSpaceDN w:val="0"/>
        <w:adjustRightInd w:val="0"/>
        <w:spacing w:before="120" w:after="120" w:line="240" w:lineRule="auto"/>
        <w:rPr>
          <w:rFonts w:ascii="Times New Roman" w:eastAsia="Times New Roman" w:hAnsi="Times New Roman"/>
          <w:color w:val="000000"/>
          <w:sz w:val="24"/>
          <w:szCs w:val="24"/>
          <w:u w:color="000000"/>
          <w:lang w:eastAsia="pl-PL"/>
        </w:rPr>
      </w:pPr>
      <w:r w:rsidRPr="00C3552E">
        <w:rPr>
          <w:rFonts w:ascii="Times New Roman" w:eastAsia="Times New Roman" w:hAnsi="Times New Roman"/>
          <w:color w:val="000000"/>
          <w:sz w:val="24"/>
          <w:szCs w:val="24"/>
          <w:u w:color="000000"/>
          <w:lang w:eastAsia="pl-PL"/>
        </w:rPr>
        <w:t>Przedmiar robót</w:t>
      </w:r>
    </w:p>
    <w:p w14:paraId="0971C642" w14:textId="77777777" w:rsidR="00C3552E" w:rsidRPr="00C3552E" w:rsidRDefault="00C3552E" w:rsidP="0056752E">
      <w:pPr>
        <w:pStyle w:val="Akapitzlist"/>
        <w:numPr>
          <w:ilvl w:val="0"/>
          <w:numId w:val="65"/>
        </w:numPr>
        <w:autoSpaceDE w:val="0"/>
        <w:autoSpaceDN w:val="0"/>
        <w:adjustRightInd w:val="0"/>
        <w:spacing w:before="120" w:after="120" w:line="240" w:lineRule="auto"/>
        <w:rPr>
          <w:rFonts w:ascii="Times New Roman" w:eastAsia="Times New Roman" w:hAnsi="Times New Roman"/>
          <w:color w:val="000000"/>
          <w:sz w:val="24"/>
          <w:szCs w:val="24"/>
          <w:u w:color="000000"/>
          <w:lang w:eastAsia="pl-PL"/>
        </w:rPr>
      </w:pPr>
      <w:r w:rsidRPr="00C3552E">
        <w:rPr>
          <w:rFonts w:ascii="Times New Roman" w:eastAsia="Times New Roman" w:hAnsi="Times New Roman"/>
          <w:color w:val="000000"/>
          <w:sz w:val="24"/>
          <w:szCs w:val="24"/>
          <w:u w:color="000000"/>
          <w:lang w:eastAsia="pl-PL"/>
        </w:rPr>
        <w:t>Projekt techniczno-wykonawczy pokrycia dachu wraz z termomodernizacją-branża konstrukcyjna</w:t>
      </w:r>
    </w:p>
    <w:p w14:paraId="6CCF7B8F" w14:textId="77777777" w:rsidR="00C3552E" w:rsidRPr="00C3552E" w:rsidRDefault="00C3552E" w:rsidP="0056752E">
      <w:pPr>
        <w:pStyle w:val="Akapitzlist"/>
        <w:numPr>
          <w:ilvl w:val="0"/>
          <w:numId w:val="65"/>
        </w:numPr>
        <w:autoSpaceDE w:val="0"/>
        <w:autoSpaceDN w:val="0"/>
        <w:adjustRightInd w:val="0"/>
        <w:spacing w:before="120" w:after="120" w:line="240" w:lineRule="auto"/>
        <w:rPr>
          <w:rFonts w:ascii="Times New Roman" w:eastAsia="Times New Roman" w:hAnsi="Times New Roman"/>
          <w:color w:val="000000"/>
          <w:sz w:val="24"/>
          <w:szCs w:val="24"/>
          <w:u w:color="000000"/>
          <w:lang w:eastAsia="pl-PL"/>
        </w:rPr>
      </w:pPr>
      <w:r w:rsidRPr="00C3552E">
        <w:rPr>
          <w:rFonts w:ascii="Times New Roman" w:eastAsia="Times New Roman" w:hAnsi="Times New Roman"/>
          <w:color w:val="000000"/>
          <w:sz w:val="24"/>
          <w:szCs w:val="24"/>
          <w:u w:color="000000"/>
          <w:lang w:eastAsia="pl-PL"/>
        </w:rPr>
        <w:t>Projekt techniczno-wykonawczy-branżą elektryczna</w:t>
      </w:r>
    </w:p>
    <w:p w14:paraId="6EC415E2" w14:textId="77777777" w:rsidR="00C3552E" w:rsidRPr="00C3552E" w:rsidRDefault="00C3552E" w:rsidP="0056752E">
      <w:pPr>
        <w:pStyle w:val="Akapitzlist"/>
        <w:numPr>
          <w:ilvl w:val="0"/>
          <w:numId w:val="65"/>
        </w:numPr>
        <w:autoSpaceDE w:val="0"/>
        <w:autoSpaceDN w:val="0"/>
        <w:adjustRightInd w:val="0"/>
        <w:spacing w:before="120" w:after="120" w:line="240" w:lineRule="auto"/>
        <w:rPr>
          <w:rFonts w:ascii="Times New Roman" w:eastAsia="Times New Roman" w:hAnsi="Times New Roman"/>
          <w:color w:val="000000"/>
          <w:sz w:val="24"/>
          <w:szCs w:val="24"/>
          <w:u w:color="000000"/>
          <w:lang w:eastAsia="pl-PL"/>
        </w:rPr>
      </w:pPr>
      <w:r w:rsidRPr="00C3552E">
        <w:rPr>
          <w:rFonts w:ascii="Times New Roman" w:eastAsia="Times New Roman" w:hAnsi="Times New Roman"/>
          <w:color w:val="000000"/>
          <w:sz w:val="24"/>
          <w:szCs w:val="24"/>
          <w:u w:color="000000"/>
          <w:lang w:eastAsia="pl-PL"/>
        </w:rPr>
        <w:t>Specyfikacja techniczna wykonania i odbioru robót budowlanych (STWIOR)</w:t>
      </w:r>
    </w:p>
    <w:p w14:paraId="51C5DBEB" w14:textId="205C6026" w:rsidR="00C3552E" w:rsidRDefault="00C3552E" w:rsidP="00C3552E">
      <w:pPr>
        <w:autoSpaceDE w:val="0"/>
        <w:autoSpaceDN w:val="0"/>
        <w:adjustRightInd w:val="0"/>
        <w:spacing w:line="276" w:lineRule="auto"/>
      </w:pPr>
      <w:r w:rsidRPr="00422806">
        <w:rPr>
          <w:b/>
          <w:bCs/>
        </w:rPr>
        <w:t>UWAGA wyżej wymienioną dokumentację techniczną należy rozpatrywać mając na uwadze, że zakresem zamówienia jest realizacją części 2 i 3 tj. dach część 2 i dach część 3</w:t>
      </w:r>
      <w:r w:rsidR="003341AF">
        <w:rPr>
          <w:b/>
          <w:bCs/>
        </w:rPr>
        <w:t xml:space="preserve">  </w:t>
      </w:r>
      <w:r w:rsidR="003341AF" w:rsidRPr="003341AF">
        <w:t>(rysunek</w:t>
      </w:r>
      <w:r w:rsidR="00ED39E8">
        <w:t xml:space="preserve"> podział dachu</w:t>
      </w:r>
      <w:r w:rsidR="003341AF" w:rsidRPr="003341AF">
        <w:t xml:space="preserve"> – załącznik nr </w:t>
      </w:r>
      <w:r w:rsidR="00ED39E8">
        <w:t xml:space="preserve">7 </w:t>
      </w:r>
      <w:r w:rsidR="003341AF" w:rsidRPr="003341AF">
        <w:t>do SWZ)</w:t>
      </w:r>
    </w:p>
    <w:p w14:paraId="413CB7C7" w14:textId="77777777" w:rsidR="003341AF" w:rsidRPr="00C3552E" w:rsidRDefault="003341AF" w:rsidP="00C3552E">
      <w:pPr>
        <w:autoSpaceDE w:val="0"/>
        <w:autoSpaceDN w:val="0"/>
        <w:adjustRightInd w:val="0"/>
        <w:spacing w:line="276" w:lineRule="auto"/>
        <w:rPr>
          <w:b/>
          <w:bCs/>
        </w:rPr>
      </w:pPr>
    </w:p>
    <w:p w14:paraId="299CCFFD" w14:textId="30B4994D" w:rsidR="00394897" w:rsidRDefault="00C3552E" w:rsidP="00525BF8">
      <w:pPr>
        <w:autoSpaceDE w:val="0"/>
        <w:autoSpaceDN w:val="0"/>
        <w:adjustRightInd w:val="0"/>
        <w:spacing w:line="276" w:lineRule="auto"/>
        <w:jc w:val="both"/>
      </w:pPr>
      <w:r>
        <w:t xml:space="preserve">2) SWZ wraz z załącznikami, w tym </w:t>
      </w:r>
      <w:r w:rsidRPr="00002C9D">
        <w:t>projekt</w:t>
      </w:r>
      <w:r>
        <w:t>em</w:t>
      </w:r>
      <w:r w:rsidRPr="00002C9D">
        <w:t xml:space="preserve"> umowy</w:t>
      </w:r>
      <w:r>
        <w:t>.</w:t>
      </w:r>
    </w:p>
    <w:p w14:paraId="4B025AAA" w14:textId="77777777" w:rsidR="00525BF8" w:rsidRPr="00525BF8" w:rsidRDefault="00525BF8" w:rsidP="00525BF8">
      <w:pPr>
        <w:autoSpaceDE w:val="0"/>
        <w:autoSpaceDN w:val="0"/>
        <w:adjustRightInd w:val="0"/>
        <w:spacing w:line="276" w:lineRule="auto"/>
        <w:jc w:val="both"/>
      </w:pPr>
    </w:p>
    <w:p w14:paraId="7FE3EA4F" w14:textId="3F39B819" w:rsidR="00394897" w:rsidRDefault="00394897" w:rsidP="00394897">
      <w:pPr>
        <w:tabs>
          <w:tab w:val="left" w:pos="284"/>
        </w:tabs>
        <w:spacing w:line="276" w:lineRule="auto"/>
        <w:jc w:val="both"/>
        <w:rPr>
          <w:b/>
          <w:bCs/>
          <w:u w:val="single"/>
        </w:rPr>
      </w:pPr>
      <w:r w:rsidRPr="00687E8F">
        <w:rPr>
          <w:b/>
          <w:bCs/>
        </w:rPr>
        <w:t>Wymaga się, aby Wykonawca dokonał wizji lokalnej miejsc</w:t>
      </w:r>
      <w:r>
        <w:rPr>
          <w:b/>
          <w:bCs/>
        </w:rPr>
        <w:t>a</w:t>
      </w:r>
      <w:r w:rsidRPr="00687E8F">
        <w:rPr>
          <w:b/>
          <w:bCs/>
        </w:rPr>
        <w:t xml:space="preserve"> </w:t>
      </w:r>
      <w:r w:rsidR="006B0EAD">
        <w:rPr>
          <w:b/>
          <w:bCs/>
        </w:rPr>
        <w:t>wykonywania robót budowlanych</w:t>
      </w:r>
      <w:r w:rsidRPr="00687E8F">
        <w:rPr>
          <w:b/>
          <w:bCs/>
        </w:rPr>
        <w:t xml:space="preserve"> oraz uzyskał na swoją odpowiedzialność, koszt i ryzyko wszelkie istotne informacje, które mogą być konieczne lub pomocne do przygotowania rzetelnej oferty cenowej. </w:t>
      </w:r>
      <w:r w:rsidRPr="00687E8F">
        <w:rPr>
          <w:b/>
          <w:bCs/>
          <w:u w:val="single"/>
        </w:rPr>
        <w:t>Dokonanie wizji lokalnej jest wymogiem przed złożeniem oferty.</w:t>
      </w:r>
      <w:r w:rsidRPr="00687E8F">
        <w:t xml:space="preserve"> </w:t>
      </w:r>
      <w:r w:rsidRPr="00687E8F">
        <w:rPr>
          <w:b/>
          <w:bCs/>
          <w:u w:val="single"/>
        </w:rPr>
        <w:t xml:space="preserve">Odbycie wymaganej wizji jest warunkiem koniecznym dla możliwości złożenia oferty. </w:t>
      </w:r>
    </w:p>
    <w:p w14:paraId="65A0CAE3" w14:textId="77777777" w:rsidR="00394897" w:rsidRDefault="00394897" w:rsidP="00394897">
      <w:pPr>
        <w:tabs>
          <w:tab w:val="left" w:pos="284"/>
        </w:tabs>
        <w:spacing w:line="276" w:lineRule="auto"/>
        <w:jc w:val="both"/>
        <w:rPr>
          <w:b/>
          <w:bCs/>
          <w:u w:val="single"/>
        </w:rPr>
      </w:pPr>
    </w:p>
    <w:p w14:paraId="64945FC6" w14:textId="77777777" w:rsidR="00394897" w:rsidRPr="00687E8F" w:rsidRDefault="00394897" w:rsidP="00394897">
      <w:pPr>
        <w:tabs>
          <w:tab w:val="left" w:pos="284"/>
        </w:tabs>
        <w:spacing w:line="276" w:lineRule="auto"/>
        <w:jc w:val="both"/>
        <w:rPr>
          <w:b/>
          <w:bCs/>
          <w:u w:val="single"/>
        </w:rPr>
      </w:pPr>
      <w:r w:rsidRPr="00687E8F">
        <w:rPr>
          <w:b/>
          <w:bCs/>
          <w:u w:val="single"/>
        </w:rPr>
        <w:t>Oferta Wykonawcy, który nie odbył wizji lokalnej będzie podlegała odrzuceniu.</w:t>
      </w:r>
    </w:p>
    <w:p w14:paraId="2B2B0BB1" w14:textId="491C5C57" w:rsidR="00394897" w:rsidRDefault="00394897" w:rsidP="00394897">
      <w:pPr>
        <w:tabs>
          <w:tab w:val="left" w:pos="284"/>
        </w:tabs>
        <w:spacing w:line="276" w:lineRule="auto"/>
        <w:jc w:val="both"/>
        <w:rPr>
          <w:b/>
          <w:bCs/>
          <w:u w:val="single"/>
        </w:rPr>
      </w:pPr>
      <w:r w:rsidRPr="00687E8F">
        <w:rPr>
          <w:b/>
          <w:bCs/>
          <w:u w:val="single"/>
        </w:rPr>
        <w:t xml:space="preserve">Potwierdzenie odbycia wizji nastąpi po przeprowadzeniu wizji lokalnej, na druku opracowanym przez Zamawiającego i podpisanym przez osoby reprezentujące Zamawiającego (Naczelnika Wydziału </w:t>
      </w:r>
      <w:r w:rsidR="006B0EAD">
        <w:rPr>
          <w:b/>
          <w:bCs/>
          <w:u w:val="single"/>
        </w:rPr>
        <w:t>Obsługi</w:t>
      </w:r>
      <w:r w:rsidRPr="00687E8F">
        <w:rPr>
          <w:b/>
          <w:bCs/>
          <w:u w:val="single"/>
        </w:rPr>
        <w:t xml:space="preserve"> lub jego pracownika)  i Wykonawcę (lub przedstawiciela Wykonawcy, za którego doświadczenie i rzetelność przeprowadzenia wizji wyłączną odpowiedzialność ponosi Wykonawca).</w:t>
      </w:r>
    </w:p>
    <w:p w14:paraId="2D6C5A32" w14:textId="77777777" w:rsidR="00394897" w:rsidRPr="00687E8F" w:rsidRDefault="00394897" w:rsidP="00394897">
      <w:pPr>
        <w:tabs>
          <w:tab w:val="left" w:pos="284"/>
        </w:tabs>
        <w:spacing w:line="276" w:lineRule="auto"/>
        <w:jc w:val="both"/>
        <w:rPr>
          <w:b/>
          <w:bCs/>
          <w:u w:val="single"/>
        </w:rPr>
      </w:pPr>
    </w:p>
    <w:p w14:paraId="30CD0249" w14:textId="5A871724" w:rsidR="00394897" w:rsidRPr="00687E8F" w:rsidRDefault="00394897" w:rsidP="00394897">
      <w:pPr>
        <w:spacing w:line="276" w:lineRule="auto"/>
        <w:jc w:val="both"/>
      </w:pPr>
      <w:r w:rsidRPr="00687E8F">
        <w:t xml:space="preserve">Termin wizji lokalnej należy uzgadniać indywidualnie, min. </w:t>
      </w:r>
      <w:r w:rsidR="006B0EAD">
        <w:t>2</w:t>
      </w:r>
      <w:r w:rsidRPr="00687E8F">
        <w:t xml:space="preserve"> d</w:t>
      </w:r>
      <w:r w:rsidR="006B0EAD">
        <w:t>ni</w:t>
      </w:r>
      <w:r w:rsidRPr="00687E8F">
        <w:t xml:space="preserve"> przed planowaną wizytą. Osoba do kontaktu z Wykonawcami w sprawach dotyczących uzgadniania terminu wizji lokalnej: </w:t>
      </w:r>
    </w:p>
    <w:p w14:paraId="43DD875B" w14:textId="3E532872" w:rsidR="00394897" w:rsidRPr="00687E8F" w:rsidRDefault="00394897" w:rsidP="00394897">
      <w:pPr>
        <w:spacing w:line="276" w:lineRule="auto"/>
        <w:ind w:left="567"/>
        <w:jc w:val="both"/>
      </w:pPr>
      <w:r w:rsidRPr="00687E8F">
        <w:t xml:space="preserve">Anna </w:t>
      </w:r>
      <w:r w:rsidR="006B0EAD">
        <w:t>Przybyłek</w:t>
      </w:r>
      <w:r w:rsidRPr="00687E8F">
        <w:t xml:space="preserve"> – Naczelnik Wydziału </w:t>
      </w:r>
      <w:r w:rsidR="006B0EAD">
        <w:t>Obsługi</w:t>
      </w:r>
      <w:r w:rsidRPr="00687E8F">
        <w:t xml:space="preserve"> </w:t>
      </w:r>
      <w:r w:rsidRPr="00687E8F">
        <w:br/>
        <w:t xml:space="preserve">tel. 44 724-27-50 w. </w:t>
      </w:r>
      <w:r w:rsidR="006B0EAD">
        <w:t xml:space="preserve">336 </w:t>
      </w:r>
      <w:r w:rsidRPr="00687E8F">
        <w:t xml:space="preserve"> </w:t>
      </w:r>
      <w:r w:rsidRPr="00687E8F">
        <w:rPr>
          <w:i/>
        </w:rPr>
        <w:t>lub</w:t>
      </w:r>
    </w:p>
    <w:p w14:paraId="249E89EC" w14:textId="1302FC6E" w:rsidR="00394897" w:rsidRPr="00687E8F" w:rsidRDefault="006B0EAD" w:rsidP="00394897">
      <w:pPr>
        <w:spacing w:line="276" w:lineRule="auto"/>
        <w:ind w:left="567"/>
        <w:jc w:val="both"/>
      </w:pPr>
      <w:r>
        <w:t>Małgorzata Kuźba</w:t>
      </w:r>
      <w:r w:rsidR="00394897" w:rsidRPr="00687E8F">
        <w:t xml:space="preserve"> – </w:t>
      </w:r>
      <w:r>
        <w:t>Podinspektor w</w:t>
      </w:r>
      <w:r w:rsidR="00394897" w:rsidRPr="00687E8F">
        <w:t xml:space="preserve"> Wydzia</w:t>
      </w:r>
      <w:r>
        <w:t xml:space="preserve">le Obsługi </w:t>
      </w:r>
      <w:r w:rsidR="00394897" w:rsidRPr="00687E8F">
        <w:t>tel. 44 724-27-50 w. 221</w:t>
      </w:r>
    </w:p>
    <w:p w14:paraId="711DF0BB" w14:textId="77777777" w:rsidR="00394897" w:rsidRDefault="00394897" w:rsidP="00394897">
      <w:pPr>
        <w:spacing w:line="276" w:lineRule="auto"/>
        <w:ind w:left="567"/>
        <w:jc w:val="both"/>
        <w:rPr>
          <w:b/>
          <w:bCs/>
          <w:u w:val="single"/>
        </w:rPr>
      </w:pPr>
      <w:r w:rsidRPr="00687E8F">
        <w:rPr>
          <w:b/>
          <w:bCs/>
          <w:u w:val="single"/>
        </w:rPr>
        <w:t xml:space="preserve">Podczas wizji lokalnej nie będą udzielane żadne wyjaśnienia dotyczące zamówienia. Wszelkie zapytania należy kierować do Zamawiającego w sposób określony w SWZ.  </w:t>
      </w:r>
    </w:p>
    <w:p w14:paraId="7CE5C9FA" w14:textId="77777777" w:rsidR="00794D77" w:rsidRDefault="00794D77" w:rsidP="00794D77">
      <w:pPr>
        <w:spacing w:line="276" w:lineRule="auto"/>
        <w:ind w:left="567"/>
        <w:jc w:val="both"/>
        <w:rPr>
          <w:b/>
          <w:bCs/>
          <w:u w:val="single"/>
        </w:rPr>
      </w:pPr>
    </w:p>
    <w:bookmarkEnd w:id="4"/>
    <w:p w14:paraId="110794C5" w14:textId="041CC8FD" w:rsidR="007E1FDC" w:rsidRDefault="007E1FDC" w:rsidP="007E1FDC">
      <w:pPr>
        <w:spacing w:line="276" w:lineRule="auto"/>
        <w:jc w:val="both"/>
        <w:rPr>
          <w:rFonts w:cstheme="minorHAnsi"/>
          <w:color w:val="000000"/>
          <w:u w:color="000000"/>
          <w:lang w:bidi="pl-PL"/>
        </w:rPr>
      </w:pPr>
      <w:r>
        <w:t xml:space="preserve"> </w:t>
      </w:r>
    </w:p>
    <w:p w14:paraId="6540CE99" w14:textId="77777777" w:rsidR="006714A7" w:rsidRDefault="006714A7" w:rsidP="007E1FDC">
      <w:pPr>
        <w:spacing w:line="276" w:lineRule="auto"/>
        <w:jc w:val="both"/>
        <w:rPr>
          <w:rFonts w:cstheme="minorHAnsi"/>
          <w:color w:val="000000"/>
          <w:u w:color="000000"/>
          <w:lang w:bidi="pl-PL"/>
        </w:rPr>
      </w:pPr>
    </w:p>
    <w:p w14:paraId="5297F325" w14:textId="7C11EC18" w:rsidR="006714A7" w:rsidRPr="006714A7" w:rsidRDefault="006714A7" w:rsidP="00794D77">
      <w:pPr>
        <w:pStyle w:val="Akapitzlist"/>
        <w:numPr>
          <w:ilvl w:val="1"/>
          <w:numId w:val="45"/>
        </w:numPr>
        <w:spacing w:line="276" w:lineRule="auto"/>
        <w:rPr>
          <w:rFonts w:cstheme="minorHAnsi"/>
          <w:b/>
          <w:bCs/>
          <w:color w:val="000000"/>
          <w:sz w:val="28"/>
          <w:szCs w:val="28"/>
          <w:u w:color="000000"/>
          <w:lang w:bidi="pl-PL"/>
        </w:rPr>
      </w:pPr>
      <w:r w:rsidRPr="006714A7">
        <w:rPr>
          <w:rFonts w:cstheme="minorHAnsi"/>
          <w:b/>
          <w:bCs/>
          <w:color w:val="000000"/>
          <w:sz w:val="28"/>
          <w:szCs w:val="28"/>
          <w:u w:color="000000"/>
          <w:lang w:bidi="pl-PL"/>
        </w:rPr>
        <w:t>Okres gwarancji</w:t>
      </w:r>
    </w:p>
    <w:p w14:paraId="05BAC008" w14:textId="359ACB9E" w:rsidR="008D4EA6" w:rsidRPr="008D4EA6" w:rsidRDefault="008D4EA6" w:rsidP="008D4EA6">
      <w:pPr>
        <w:spacing w:line="276" w:lineRule="auto"/>
        <w:jc w:val="both"/>
        <w:rPr>
          <w:rFonts w:cstheme="minorHAnsi"/>
          <w:color w:val="000000"/>
          <w:u w:color="000000"/>
          <w:lang w:bidi="pl-PL"/>
        </w:rPr>
      </w:pPr>
      <w:r w:rsidRPr="008D4EA6">
        <w:rPr>
          <w:rFonts w:cstheme="minorHAnsi"/>
          <w:color w:val="000000"/>
          <w:u w:color="000000"/>
          <w:lang w:bidi="pl-PL"/>
        </w:rPr>
        <w:t>1.</w:t>
      </w:r>
      <w:r w:rsidRPr="008D4EA6">
        <w:rPr>
          <w:rFonts w:cstheme="minorHAnsi"/>
          <w:color w:val="000000"/>
          <w:u w:color="000000"/>
          <w:lang w:bidi="pl-PL"/>
        </w:rPr>
        <w:tab/>
        <w:t>Na przedmiot zamówienia Wykonawca udziela</w:t>
      </w:r>
      <w:r>
        <w:rPr>
          <w:rFonts w:cstheme="minorHAnsi"/>
          <w:color w:val="000000"/>
          <w:u w:color="000000"/>
          <w:lang w:bidi="pl-PL"/>
        </w:rPr>
        <w:t xml:space="preserve"> minimum</w:t>
      </w:r>
      <w:r w:rsidRPr="008D4EA6">
        <w:rPr>
          <w:rFonts w:cstheme="minorHAnsi"/>
          <w:color w:val="000000"/>
          <w:u w:color="000000"/>
          <w:lang w:bidi="pl-PL"/>
        </w:rPr>
        <w:t xml:space="preserve"> 60 miesięcznej bezwarunkowej gwarancji, licząc od daty odbioru końcowego robót</w:t>
      </w:r>
      <w:r>
        <w:rPr>
          <w:rFonts w:cstheme="minorHAnsi"/>
          <w:color w:val="000000"/>
          <w:u w:color="000000"/>
          <w:lang w:bidi="pl-PL"/>
        </w:rPr>
        <w:t xml:space="preserve"> . G</w:t>
      </w:r>
      <w:r w:rsidRPr="008D4EA6">
        <w:rPr>
          <w:rFonts w:cstheme="minorHAnsi"/>
          <w:color w:val="000000"/>
          <w:u w:color="000000"/>
          <w:lang w:bidi="pl-PL"/>
        </w:rPr>
        <w:t>warancja stanowi jedno z kryteriów oceny ofert</w:t>
      </w:r>
    </w:p>
    <w:p w14:paraId="6865B943" w14:textId="77777777" w:rsidR="008D4EA6" w:rsidRPr="008D4EA6" w:rsidRDefault="008D4EA6" w:rsidP="008D4EA6">
      <w:pPr>
        <w:spacing w:line="276" w:lineRule="auto"/>
        <w:jc w:val="both"/>
        <w:rPr>
          <w:rFonts w:cstheme="minorHAnsi"/>
          <w:color w:val="000000"/>
          <w:u w:color="000000"/>
          <w:lang w:bidi="pl-PL"/>
        </w:rPr>
      </w:pPr>
      <w:r w:rsidRPr="008D4EA6">
        <w:rPr>
          <w:rFonts w:cstheme="minorHAnsi"/>
          <w:color w:val="000000"/>
          <w:u w:color="000000"/>
          <w:lang w:bidi="pl-PL"/>
        </w:rPr>
        <w:t>2.</w:t>
      </w:r>
      <w:r w:rsidRPr="008D4EA6">
        <w:rPr>
          <w:rFonts w:cstheme="minorHAnsi"/>
          <w:color w:val="000000"/>
          <w:u w:color="000000"/>
          <w:lang w:bidi="pl-PL"/>
        </w:rPr>
        <w:tab/>
        <w:t>Gwarancja obejmuje także części zamówienia zrealizowane przez Podwykonawców.</w:t>
      </w:r>
    </w:p>
    <w:p w14:paraId="21812EAF" w14:textId="77777777" w:rsidR="008D4EA6" w:rsidRPr="008D4EA6" w:rsidRDefault="008D4EA6" w:rsidP="008D4EA6">
      <w:pPr>
        <w:spacing w:line="276" w:lineRule="auto"/>
        <w:jc w:val="both"/>
        <w:rPr>
          <w:rFonts w:cstheme="minorHAnsi"/>
          <w:color w:val="000000"/>
          <w:u w:color="000000"/>
          <w:lang w:bidi="pl-PL"/>
        </w:rPr>
      </w:pPr>
      <w:r w:rsidRPr="008D4EA6">
        <w:rPr>
          <w:rFonts w:cstheme="minorHAnsi"/>
          <w:color w:val="000000"/>
          <w:u w:color="000000"/>
          <w:lang w:bidi="pl-PL"/>
        </w:rPr>
        <w:lastRenderedPageBreak/>
        <w:t>3.</w:t>
      </w:r>
      <w:r w:rsidRPr="008D4EA6">
        <w:rPr>
          <w:rFonts w:cstheme="minorHAnsi"/>
          <w:color w:val="000000"/>
          <w:u w:color="000000"/>
          <w:lang w:bidi="pl-PL"/>
        </w:rPr>
        <w:tab/>
        <w:t>W ramach udzielonej gwarancji i wynagrodzenia umownego, Wykonawca zobowiązany jest m.in. do:</w:t>
      </w:r>
    </w:p>
    <w:p w14:paraId="73E8C643" w14:textId="77777777" w:rsidR="008D4EA6" w:rsidRPr="008D4EA6" w:rsidRDefault="008D4EA6" w:rsidP="008D4EA6">
      <w:pPr>
        <w:spacing w:line="276" w:lineRule="auto"/>
        <w:jc w:val="both"/>
        <w:rPr>
          <w:rFonts w:cstheme="minorHAnsi"/>
          <w:color w:val="000000"/>
          <w:u w:color="000000"/>
          <w:lang w:bidi="pl-PL"/>
        </w:rPr>
      </w:pPr>
      <w:r w:rsidRPr="008D4EA6">
        <w:rPr>
          <w:rFonts w:cstheme="minorHAnsi"/>
          <w:color w:val="000000"/>
          <w:u w:color="000000"/>
          <w:lang w:bidi="pl-PL"/>
        </w:rPr>
        <w:t>1)</w:t>
      </w:r>
      <w:r w:rsidRPr="008D4EA6">
        <w:rPr>
          <w:rFonts w:cstheme="minorHAnsi"/>
          <w:color w:val="000000"/>
          <w:u w:color="000000"/>
          <w:lang w:bidi="pl-PL"/>
        </w:rPr>
        <w:tab/>
        <w:t>Usuwania ujawnionych wad.</w:t>
      </w:r>
    </w:p>
    <w:p w14:paraId="1B438452" w14:textId="3E3CF735" w:rsidR="006714A7" w:rsidRDefault="008D4EA6" w:rsidP="008D4EA6">
      <w:pPr>
        <w:spacing w:line="276" w:lineRule="auto"/>
        <w:jc w:val="both"/>
        <w:rPr>
          <w:rFonts w:cstheme="minorHAnsi"/>
          <w:color w:val="000000"/>
          <w:u w:color="000000"/>
          <w:lang w:bidi="pl-PL"/>
        </w:rPr>
      </w:pPr>
      <w:r w:rsidRPr="008D4EA6">
        <w:rPr>
          <w:rFonts w:cstheme="minorHAnsi"/>
          <w:color w:val="000000"/>
          <w:u w:color="000000"/>
          <w:lang w:bidi="pl-PL"/>
        </w:rPr>
        <w:t>2)</w:t>
      </w:r>
      <w:r w:rsidRPr="008D4EA6">
        <w:rPr>
          <w:rFonts w:cstheme="minorHAnsi"/>
          <w:color w:val="000000"/>
          <w:u w:color="000000"/>
          <w:lang w:bidi="pl-PL"/>
        </w:rPr>
        <w:tab/>
        <w:t>Na wezwanie użytkownika lub Zamawiającego przeprowadzania corocznego przeglądu gwarancyjnego zrealizowanego zamówienia minimum jeden raz w roku licząc od daty odbioru końcowego przedmiotu zamówienia w terminie ustalonym z Zamawiającym i usuwania wad stwierdzonych w trakcie niniejszego przeglądu</w:t>
      </w:r>
    </w:p>
    <w:p w14:paraId="37E14614" w14:textId="1C4650BA" w:rsidR="00E41036" w:rsidRDefault="00E41036" w:rsidP="000C2E28">
      <w:pPr>
        <w:ind w:left="567"/>
        <w:jc w:val="both"/>
        <w:rPr>
          <w:rFonts w:asciiTheme="majorHAnsi" w:hAnsiTheme="majorHAnsi"/>
          <w:iCs/>
          <w:kern w:val="22"/>
        </w:rPr>
      </w:pPr>
    </w:p>
    <w:p w14:paraId="736FBCF7" w14:textId="32B89C38" w:rsidR="00D91BF0" w:rsidRPr="00D3409B" w:rsidRDefault="00D91BF0" w:rsidP="004D419C">
      <w:pPr>
        <w:pStyle w:val="Akapitzlist"/>
        <w:autoSpaceDE w:val="0"/>
        <w:autoSpaceDN w:val="0"/>
        <w:adjustRightInd w:val="0"/>
        <w:spacing w:before="0" w:after="0" w:line="276" w:lineRule="auto"/>
        <w:ind w:left="567"/>
        <w:rPr>
          <w:rFonts w:ascii="Cambria" w:hAnsi="Cambria" w:cs="Helvetica"/>
          <w:bCs/>
          <w:color w:val="000000"/>
        </w:rPr>
      </w:pPr>
    </w:p>
    <w:p w14:paraId="482EA8D4" w14:textId="37CA5D60" w:rsidR="002E4DBC" w:rsidRPr="00A435B8" w:rsidRDefault="006528C1" w:rsidP="00A15FBE">
      <w:pPr>
        <w:widowControl w:val="0"/>
        <w:numPr>
          <w:ilvl w:val="1"/>
          <w:numId w:val="45"/>
        </w:numPr>
        <w:spacing w:line="276" w:lineRule="auto"/>
        <w:jc w:val="both"/>
        <w:outlineLvl w:val="3"/>
        <w:rPr>
          <w:rFonts w:asciiTheme="majorHAnsi" w:hAnsiTheme="majorHAnsi" w:cs="Arial"/>
        </w:rPr>
      </w:pPr>
      <w:r>
        <w:rPr>
          <w:rFonts w:asciiTheme="majorHAnsi" w:hAnsiTheme="majorHAnsi" w:cs="Helvetica"/>
          <w:bCs/>
          <w:color w:val="000000" w:themeColor="text1"/>
        </w:rPr>
        <w:t>Zamawiający</w:t>
      </w:r>
      <w:r w:rsidR="002E4DBC">
        <w:rPr>
          <w:rFonts w:asciiTheme="majorHAnsi" w:hAnsiTheme="majorHAnsi" w:cs="Helvetica"/>
          <w:bCs/>
          <w:color w:val="000000" w:themeColor="text1"/>
        </w:rPr>
        <w:t xml:space="preserve"> </w:t>
      </w:r>
      <w:r w:rsidR="002E4DBC" w:rsidRPr="006528C1">
        <w:rPr>
          <w:rFonts w:asciiTheme="majorHAnsi" w:hAnsiTheme="majorHAnsi" w:cs="Helvetica"/>
          <w:b/>
          <w:color w:val="000000" w:themeColor="text1"/>
        </w:rPr>
        <w:t>nie dokonuje podziału zamówienia na części</w:t>
      </w:r>
      <w:r w:rsidR="002E4DBC">
        <w:rPr>
          <w:rFonts w:asciiTheme="majorHAnsi" w:hAnsiTheme="majorHAnsi" w:cs="Helvetica"/>
          <w:bCs/>
          <w:color w:val="000000" w:themeColor="text1"/>
        </w:rPr>
        <w:t xml:space="preserve"> z następujących względów:</w:t>
      </w:r>
    </w:p>
    <w:p w14:paraId="4BD8714E" w14:textId="3CD856CA" w:rsidR="006714A7" w:rsidRPr="00C7663C" w:rsidRDefault="00377AFF" w:rsidP="00C7663C">
      <w:pPr>
        <w:pStyle w:val="Akapitzlist"/>
        <w:shd w:val="clear" w:color="auto" w:fill="FFFFFF"/>
        <w:spacing w:line="276" w:lineRule="auto"/>
        <w:ind w:left="360"/>
        <w:rPr>
          <w:rFonts w:asciiTheme="majorHAnsi" w:hAnsiTheme="majorHAnsi" w:cstheme="minorHAnsi"/>
          <w:iCs/>
          <w:sz w:val="24"/>
          <w:szCs w:val="24"/>
        </w:rPr>
      </w:pPr>
      <w:r w:rsidRPr="00C7663C">
        <w:rPr>
          <w:rFonts w:asciiTheme="majorHAnsi" w:hAnsiTheme="majorHAnsi" w:cstheme="minorHAnsi"/>
          <w:iCs/>
          <w:sz w:val="24"/>
          <w:szCs w:val="24"/>
        </w:rPr>
        <w:t xml:space="preserve">Zamówienie niepodzielne. </w:t>
      </w:r>
    </w:p>
    <w:p w14:paraId="7E55112B" w14:textId="2E24ACC9" w:rsidR="00BB77AE" w:rsidRPr="00C7663C" w:rsidRDefault="00BB77AE" w:rsidP="003E633A">
      <w:pPr>
        <w:spacing w:line="276" w:lineRule="auto"/>
        <w:ind w:left="709"/>
        <w:jc w:val="both"/>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05AEC589" w14:textId="77777777" w:rsidTr="001B764C">
        <w:trPr>
          <w:jc w:val="center"/>
        </w:trPr>
        <w:tc>
          <w:tcPr>
            <w:tcW w:w="9068" w:type="dxa"/>
            <w:tcBorders>
              <w:bottom w:val="single" w:sz="4" w:space="0" w:color="auto"/>
            </w:tcBorders>
            <w:shd w:val="clear" w:color="auto" w:fill="D9D9D9" w:themeFill="background1" w:themeFillShade="D9"/>
          </w:tcPr>
          <w:p w14:paraId="75A9EDB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1310C6FE"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1CDCC248" w14:textId="14DA7F1B" w:rsidR="00A6509B" w:rsidRDefault="00A6509B" w:rsidP="00627C7D">
      <w:pPr>
        <w:pStyle w:val="Akapitzlist"/>
        <w:widowControl w:val="0"/>
        <w:spacing w:line="276" w:lineRule="auto"/>
        <w:ind w:left="567"/>
        <w:outlineLvl w:val="3"/>
        <w:rPr>
          <w:rFonts w:asciiTheme="majorHAnsi" w:hAnsiTheme="majorHAnsi" w:cs="Arial"/>
          <w:bCs/>
        </w:rPr>
      </w:pPr>
    </w:p>
    <w:p w14:paraId="7DF24A4C" w14:textId="08A6ABFB" w:rsidR="006714A7" w:rsidRPr="006714A7" w:rsidRDefault="006714A7" w:rsidP="00794D77">
      <w:pPr>
        <w:tabs>
          <w:tab w:val="left" w:pos="284"/>
        </w:tabs>
        <w:spacing w:line="276" w:lineRule="auto"/>
        <w:jc w:val="both"/>
        <w:rPr>
          <w:rFonts w:cs="Calibri"/>
          <w:b/>
          <w:bCs/>
        </w:rPr>
      </w:pPr>
      <w:r w:rsidRPr="00232FFA">
        <w:rPr>
          <w:rFonts w:cs="Calibri"/>
        </w:rPr>
        <w:t xml:space="preserve">Termin realizacji zamówienia: </w:t>
      </w:r>
      <w:r w:rsidRPr="006714A7">
        <w:rPr>
          <w:rFonts w:cs="Calibri"/>
          <w:b/>
          <w:bCs/>
        </w:rPr>
        <w:t xml:space="preserve">do </w:t>
      </w:r>
      <w:r w:rsidR="00377AFF">
        <w:rPr>
          <w:rFonts w:cs="Calibri"/>
          <w:b/>
          <w:bCs/>
        </w:rPr>
        <w:t>dnia 20 grudnia 2024r.</w:t>
      </w:r>
      <w:r w:rsidRPr="006714A7">
        <w:rPr>
          <w:rFonts w:cs="Calibri"/>
          <w:b/>
          <w:bCs/>
        </w:rPr>
        <w:t xml:space="preserve"> </w:t>
      </w: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27E5D14" w14:textId="77777777" w:rsidTr="001B764C">
        <w:trPr>
          <w:jc w:val="center"/>
        </w:trPr>
        <w:tc>
          <w:tcPr>
            <w:tcW w:w="9068" w:type="dxa"/>
            <w:tcBorders>
              <w:bottom w:val="single" w:sz="4" w:space="0" w:color="auto"/>
            </w:tcBorders>
            <w:shd w:val="clear" w:color="auto" w:fill="D9D9D9" w:themeFill="background1" w:themeFillShade="D9"/>
          </w:tcPr>
          <w:p w14:paraId="424F1599"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14:paraId="6EFC5CBB" w14:textId="1F974288"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14:paraId="57BB6BC7" w14:textId="77777777" w:rsidR="001E245E" w:rsidRDefault="001E245E" w:rsidP="001E245E">
      <w:pPr>
        <w:pStyle w:val="Kolorowalistaakcent11"/>
        <w:autoSpaceDE w:val="0"/>
        <w:autoSpaceDN w:val="0"/>
        <w:adjustRightInd w:val="0"/>
        <w:spacing w:before="0" w:after="0" w:line="276" w:lineRule="auto"/>
        <w:ind w:left="567"/>
        <w:rPr>
          <w:rFonts w:asciiTheme="majorHAnsi" w:hAnsiTheme="majorHAnsi" w:cs="Arial"/>
          <w:bCs/>
          <w:sz w:val="24"/>
          <w:szCs w:val="24"/>
        </w:rPr>
      </w:pPr>
    </w:p>
    <w:p w14:paraId="12EE91C8" w14:textId="77777777" w:rsidR="005A0FE9" w:rsidRDefault="005A0FE9" w:rsidP="001E245E">
      <w:pPr>
        <w:pStyle w:val="Kolorowalistaakcent11"/>
        <w:autoSpaceDE w:val="0"/>
        <w:autoSpaceDN w:val="0"/>
        <w:adjustRightInd w:val="0"/>
        <w:spacing w:before="0" w:after="0" w:line="276" w:lineRule="auto"/>
        <w:ind w:left="567"/>
        <w:rPr>
          <w:rFonts w:asciiTheme="majorHAnsi" w:hAnsiTheme="majorHAnsi" w:cs="Arial"/>
          <w:bCs/>
          <w:sz w:val="24"/>
          <w:szCs w:val="24"/>
        </w:rPr>
      </w:pPr>
    </w:p>
    <w:p w14:paraId="4767CBFD" w14:textId="7562509C" w:rsidR="00D9784D" w:rsidRPr="001E65B9" w:rsidRDefault="00D9784D" w:rsidP="00A15FBE">
      <w:pPr>
        <w:pStyle w:val="Kolorowalistaakcent11"/>
        <w:numPr>
          <w:ilvl w:val="1"/>
          <w:numId w:val="9"/>
        </w:numPr>
        <w:autoSpaceDE w:val="0"/>
        <w:autoSpaceDN w:val="0"/>
        <w:adjustRightInd w:val="0"/>
        <w:spacing w:before="0" w:after="0" w:line="276" w:lineRule="auto"/>
        <w:ind w:left="567" w:hanging="567"/>
        <w:rPr>
          <w:rFonts w:asciiTheme="majorHAnsi" w:hAnsiTheme="majorHAnsi" w:cs="Arial"/>
          <w:bCs/>
          <w:sz w:val="24"/>
          <w:szCs w:val="24"/>
        </w:rPr>
      </w:pPr>
      <w:r w:rsidRPr="001E65B9">
        <w:rPr>
          <w:rFonts w:asciiTheme="majorHAnsi" w:hAnsiTheme="majorHAnsi" w:cs="Arial"/>
          <w:bCs/>
          <w:sz w:val="24"/>
          <w:szCs w:val="24"/>
        </w:rPr>
        <w:t xml:space="preserve">O udzielenie zamówienia mogą ubiegać się </w:t>
      </w:r>
      <w:r w:rsidR="006528C1">
        <w:rPr>
          <w:rFonts w:asciiTheme="majorHAnsi" w:hAnsiTheme="majorHAnsi" w:cs="Arial"/>
          <w:bCs/>
          <w:sz w:val="24"/>
          <w:szCs w:val="24"/>
        </w:rPr>
        <w:t>Wykonawcy</w:t>
      </w:r>
      <w:r w:rsidRPr="001E65B9">
        <w:rPr>
          <w:rFonts w:asciiTheme="majorHAnsi" w:hAnsiTheme="majorHAnsi" w:cs="Arial"/>
          <w:bCs/>
          <w:sz w:val="24"/>
          <w:szCs w:val="24"/>
        </w:rPr>
        <w:t xml:space="preserve">, którzy spełniają warunki </w:t>
      </w:r>
      <w:r w:rsidR="001E65B9">
        <w:rPr>
          <w:rFonts w:asciiTheme="majorHAnsi" w:hAnsiTheme="majorHAnsi" w:cs="Arial"/>
          <w:bCs/>
          <w:sz w:val="24"/>
          <w:szCs w:val="24"/>
        </w:rPr>
        <w:t>udziału w</w:t>
      </w:r>
      <w:r w:rsidR="00A435B8">
        <w:rPr>
          <w:rFonts w:asciiTheme="majorHAnsi" w:hAnsiTheme="majorHAnsi" w:cs="Arial"/>
          <w:bCs/>
          <w:sz w:val="24"/>
          <w:szCs w:val="24"/>
        </w:rPr>
        <w:t xml:space="preserve"> postępowaniu dotyczące:</w:t>
      </w:r>
      <w:r w:rsidR="001E65B9">
        <w:rPr>
          <w:rFonts w:asciiTheme="majorHAnsi" w:hAnsiTheme="majorHAnsi" w:cs="Arial"/>
          <w:bCs/>
          <w:sz w:val="24"/>
          <w:szCs w:val="24"/>
        </w:rPr>
        <w:t xml:space="preserve"> </w:t>
      </w:r>
      <w:r w:rsidR="001E65B9" w:rsidRPr="00015C4B">
        <w:rPr>
          <w:rFonts w:asciiTheme="majorHAnsi" w:hAnsiTheme="majorHAnsi" w:cs="Arial"/>
          <w:bCs/>
          <w:color w:val="FFFFFF" w:themeColor="background1"/>
          <w:sz w:val="24"/>
          <w:szCs w:val="24"/>
        </w:rPr>
        <w:t>postępowaniu</w:t>
      </w:r>
    </w:p>
    <w:p w14:paraId="7409916F" w14:textId="77777777" w:rsidR="00E60071" w:rsidRPr="001E65B9"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3182BFD1" w14:textId="77777777" w:rsidR="001E65B9" w:rsidRPr="00A435B8" w:rsidRDefault="001E65B9" w:rsidP="00A15FBE">
      <w:pPr>
        <w:pStyle w:val="Akapitzlist"/>
        <w:numPr>
          <w:ilvl w:val="2"/>
          <w:numId w:val="25"/>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A435B8">
        <w:rPr>
          <w:rFonts w:asciiTheme="majorHAnsi" w:hAnsiTheme="majorHAnsi" w:cs="Arial"/>
          <w:b/>
          <w:sz w:val="24"/>
          <w:szCs w:val="24"/>
        </w:rPr>
        <w:t>zdolności do występowania w obrocie gospodarczym;</w:t>
      </w:r>
    </w:p>
    <w:p w14:paraId="00057931" w14:textId="7E36D74B" w:rsidR="001E65B9" w:rsidRPr="00A435B8" w:rsidRDefault="006528C1" w:rsidP="001B764C">
      <w:pPr>
        <w:spacing w:line="276" w:lineRule="auto"/>
        <w:ind w:left="1276"/>
        <w:jc w:val="both"/>
        <w:rPr>
          <w:rFonts w:asciiTheme="majorHAnsi" w:hAnsiTheme="majorHAnsi"/>
          <w:i/>
        </w:rPr>
      </w:pPr>
      <w:r>
        <w:rPr>
          <w:rFonts w:asciiTheme="majorHAnsi" w:hAnsiTheme="majorHAnsi"/>
          <w:i/>
        </w:rPr>
        <w:t>Zamawiający</w:t>
      </w:r>
      <w:r w:rsidR="001E65B9" w:rsidRPr="00A435B8">
        <w:rPr>
          <w:rFonts w:asciiTheme="majorHAnsi" w:hAnsiTheme="majorHAnsi"/>
          <w:i/>
        </w:rPr>
        <w:t xml:space="preserve"> nie określa warunku w ww. zakresie.</w:t>
      </w:r>
    </w:p>
    <w:p w14:paraId="3D9D3841" w14:textId="77777777" w:rsidR="001E65B9" w:rsidRPr="00A435B8" w:rsidRDefault="001E65B9" w:rsidP="00A15FBE">
      <w:pPr>
        <w:pStyle w:val="Akapitzlist"/>
        <w:numPr>
          <w:ilvl w:val="2"/>
          <w:numId w:val="25"/>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uprawnień do prowadzenia określonej działalności gospodarczej lub zawodowej, o ile wynika to z odrębnych przepisów;</w:t>
      </w:r>
    </w:p>
    <w:p w14:paraId="08F03685" w14:textId="099ED2B8" w:rsidR="001E65B9" w:rsidRPr="00A435B8" w:rsidRDefault="006528C1" w:rsidP="001B764C">
      <w:pPr>
        <w:spacing w:line="276" w:lineRule="auto"/>
        <w:ind w:left="1276"/>
        <w:jc w:val="both"/>
        <w:rPr>
          <w:rFonts w:asciiTheme="majorHAnsi" w:hAnsiTheme="majorHAnsi"/>
          <w:i/>
          <w:sz w:val="10"/>
          <w:szCs w:val="10"/>
        </w:rPr>
      </w:pPr>
      <w:r>
        <w:rPr>
          <w:rFonts w:asciiTheme="majorHAnsi" w:hAnsiTheme="majorHAnsi"/>
          <w:i/>
        </w:rPr>
        <w:t>Zamawiający</w:t>
      </w:r>
      <w:r w:rsidR="00015C4B" w:rsidRPr="00A435B8">
        <w:rPr>
          <w:rFonts w:asciiTheme="majorHAnsi" w:hAnsiTheme="majorHAnsi"/>
          <w:i/>
        </w:rPr>
        <w:t xml:space="preserve"> nie określa warunku w ww. zakresie.</w:t>
      </w:r>
    </w:p>
    <w:p w14:paraId="0268512E" w14:textId="19E5FCC5" w:rsidR="001E65B9" w:rsidRPr="00A435B8" w:rsidRDefault="001E65B9" w:rsidP="00A15FBE">
      <w:pPr>
        <w:pStyle w:val="Akapitzlist"/>
        <w:numPr>
          <w:ilvl w:val="2"/>
          <w:numId w:val="25"/>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sytuacji ekonomicznej lub finansowej;</w:t>
      </w:r>
    </w:p>
    <w:p w14:paraId="656535A6" w14:textId="7096430D" w:rsidR="00F5397E" w:rsidRPr="001B764C" w:rsidRDefault="006528C1" w:rsidP="00627C7D">
      <w:pPr>
        <w:spacing w:line="276" w:lineRule="auto"/>
        <w:ind w:left="567" w:firstLine="709"/>
        <w:rPr>
          <w:rFonts w:asciiTheme="majorHAnsi" w:hAnsiTheme="majorHAnsi"/>
          <w:bCs/>
          <w:i/>
          <w:sz w:val="10"/>
          <w:szCs w:val="10"/>
        </w:rPr>
      </w:pPr>
      <w:r>
        <w:rPr>
          <w:rFonts w:asciiTheme="majorHAnsi" w:hAnsiTheme="majorHAnsi"/>
          <w:i/>
        </w:rPr>
        <w:t>Zamawiający</w:t>
      </w:r>
      <w:r w:rsidR="00015C4B" w:rsidRPr="001B764C">
        <w:rPr>
          <w:rFonts w:asciiTheme="majorHAnsi" w:hAnsiTheme="majorHAnsi"/>
          <w:i/>
        </w:rPr>
        <w:t xml:space="preserve"> nie określa warunku w ww. zakresie</w:t>
      </w:r>
    </w:p>
    <w:p w14:paraId="76C7FD3D" w14:textId="45D679C2" w:rsidR="00D9784D" w:rsidRDefault="00D9784D" w:rsidP="00A15FBE">
      <w:pPr>
        <w:pStyle w:val="Kolorowalistaakcent11"/>
        <w:numPr>
          <w:ilvl w:val="2"/>
          <w:numId w:val="25"/>
        </w:numPr>
        <w:autoSpaceDE w:val="0"/>
        <w:autoSpaceDN w:val="0"/>
        <w:adjustRightInd w:val="0"/>
        <w:spacing w:before="0" w:after="0" w:line="276" w:lineRule="auto"/>
        <w:rPr>
          <w:rFonts w:asciiTheme="majorHAnsi" w:hAnsiTheme="majorHAnsi" w:cs="Arial"/>
          <w:b/>
          <w:sz w:val="24"/>
          <w:szCs w:val="24"/>
        </w:rPr>
      </w:pPr>
      <w:r w:rsidRPr="001B764C">
        <w:rPr>
          <w:rFonts w:asciiTheme="majorHAnsi" w:hAnsiTheme="majorHAnsi" w:cs="Arial"/>
          <w:b/>
          <w:sz w:val="24"/>
          <w:szCs w:val="24"/>
        </w:rPr>
        <w:t>zdolności technicznej lub zawodowej</w:t>
      </w:r>
      <w:r w:rsidR="00034207" w:rsidRPr="001B764C">
        <w:rPr>
          <w:rFonts w:asciiTheme="majorHAnsi" w:hAnsiTheme="majorHAnsi" w:cs="Arial"/>
          <w:b/>
          <w:sz w:val="24"/>
          <w:szCs w:val="24"/>
        </w:rPr>
        <w:t xml:space="preserve"> w zakresie:</w:t>
      </w:r>
    </w:p>
    <w:p w14:paraId="56B03692" w14:textId="63BB7DCF" w:rsidR="00794D77" w:rsidRPr="003315B4" w:rsidRDefault="00794D77" w:rsidP="00794D77">
      <w:pPr>
        <w:autoSpaceDE w:val="0"/>
        <w:autoSpaceDN w:val="0"/>
        <w:adjustRightInd w:val="0"/>
        <w:spacing w:line="276" w:lineRule="auto"/>
        <w:jc w:val="both"/>
      </w:pPr>
      <w:bookmarkStart w:id="10" w:name="_Hlk163127710"/>
      <w:bookmarkStart w:id="11" w:name="_Hlk163475726"/>
      <w:r w:rsidRPr="003315B4">
        <w:t xml:space="preserve"> Wykonawca winien wykazać, </w:t>
      </w:r>
      <w:bookmarkEnd w:id="10"/>
      <w:r w:rsidRPr="003315B4">
        <w:t xml:space="preserve">że wykonał należycie w okresie ostatnich </w:t>
      </w:r>
      <w:r w:rsidR="00377AFF">
        <w:t>5</w:t>
      </w:r>
      <w:r w:rsidRPr="003315B4">
        <w:t xml:space="preserve"> lat przed upływem terminu składania ofert, a jeżeli okres prowadzenia działalności jest krótszy - w tym okresie:</w:t>
      </w:r>
    </w:p>
    <w:p w14:paraId="412A6D42" w14:textId="30136663" w:rsidR="00794D77" w:rsidRPr="00794D77" w:rsidRDefault="00794D77" w:rsidP="0056752E">
      <w:pPr>
        <w:pStyle w:val="Akapitzlist"/>
        <w:numPr>
          <w:ilvl w:val="0"/>
          <w:numId w:val="58"/>
        </w:numPr>
        <w:autoSpaceDE w:val="0"/>
        <w:autoSpaceDN w:val="0"/>
        <w:adjustRightInd w:val="0"/>
        <w:spacing w:before="0" w:after="0" w:line="276" w:lineRule="auto"/>
        <w:rPr>
          <w:rFonts w:ascii="Times New Roman" w:eastAsia="Times New Roman" w:hAnsi="Times New Roman"/>
          <w:sz w:val="24"/>
          <w:szCs w:val="24"/>
          <w:lang w:eastAsia="pl-PL"/>
        </w:rPr>
      </w:pPr>
      <w:bookmarkStart w:id="12" w:name="_Hlk162359201"/>
      <w:r w:rsidRPr="00B871DB">
        <w:rPr>
          <w:rFonts w:ascii="Times New Roman" w:eastAsia="Times New Roman" w:hAnsi="Times New Roman"/>
          <w:b/>
          <w:bCs/>
          <w:sz w:val="24"/>
          <w:szCs w:val="24"/>
          <w:lang w:eastAsia="pl-PL"/>
        </w:rPr>
        <w:t xml:space="preserve">co najmniej </w:t>
      </w:r>
      <w:r w:rsidR="00377AFF" w:rsidRPr="00B871DB">
        <w:rPr>
          <w:rFonts w:ascii="Times New Roman" w:eastAsia="Times New Roman" w:hAnsi="Times New Roman"/>
          <w:b/>
          <w:bCs/>
          <w:sz w:val="24"/>
          <w:szCs w:val="24"/>
          <w:lang w:eastAsia="pl-PL"/>
        </w:rPr>
        <w:t xml:space="preserve">2 </w:t>
      </w:r>
      <w:r w:rsidRPr="00B871DB">
        <w:rPr>
          <w:rFonts w:ascii="Times New Roman" w:eastAsia="Times New Roman" w:hAnsi="Times New Roman"/>
          <w:b/>
          <w:bCs/>
          <w:sz w:val="24"/>
          <w:szCs w:val="24"/>
          <w:lang w:eastAsia="pl-PL"/>
        </w:rPr>
        <w:t>robot</w:t>
      </w:r>
      <w:r w:rsidR="00377AFF" w:rsidRPr="00B871DB">
        <w:rPr>
          <w:rFonts w:ascii="Times New Roman" w:eastAsia="Times New Roman" w:hAnsi="Times New Roman"/>
          <w:b/>
          <w:bCs/>
          <w:sz w:val="24"/>
          <w:szCs w:val="24"/>
          <w:lang w:eastAsia="pl-PL"/>
        </w:rPr>
        <w:t>y</w:t>
      </w:r>
      <w:r w:rsidRPr="00B871DB">
        <w:rPr>
          <w:rFonts w:ascii="Times New Roman" w:eastAsia="Times New Roman" w:hAnsi="Times New Roman"/>
          <w:b/>
          <w:bCs/>
          <w:sz w:val="24"/>
          <w:szCs w:val="24"/>
          <w:lang w:eastAsia="pl-PL"/>
        </w:rPr>
        <w:t xml:space="preserve"> budowlan</w:t>
      </w:r>
      <w:r w:rsidR="00377AFF" w:rsidRPr="00B871DB">
        <w:rPr>
          <w:rFonts w:ascii="Times New Roman" w:eastAsia="Times New Roman" w:hAnsi="Times New Roman"/>
          <w:b/>
          <w:bCs/>
          <w:sz w:val="24"/>
          <w:szCs w:val="24"/>
          <w:lang w:eastAsia="pl-PL"/>
        </w:rPr>
        <w:t>e</w:t>
      </w:r>
      <w:r w:rsidRPr="00794D77">
        <w:rPr>
          <w:rFonts w:ascii="Times New Roman" w:eastAsia="Times New Roman" w:hAnsi="Times New Roman"/>
          <w:sz w:val="24"/>
          <w:szCs w:val="24"/>
          <w:lang w:eastAsia="pl-PL"/>
        </w:rPr>
        <w:t xml:space="preserve">, </w:t>
      </w:r>
      <w:r w:rsidR="00377AFF">
        <w:rPr>
          <w:rFonts w:ascii="Times New Roman" w:eastAsia="Times New Roman" w:hAnsi="Times New Roman"/>
          <w:sz w:val="24"/>
          <w:szCs w:val="24"/>
          <w:lang w:eastAsia="pl-PL"/>
        </w:rPr>
        <w:t>polegające na pokryciach dachu wraz z termomodernizacją</w:t>
      </w:r>
    </w:p>
    <w:bookmarkEnd w:id="12"/>
    <w:p w14:paraId="13AE5E3D" w14:textId="77777777" w:rsidR="00794D77" w:rsidRPr="00794D77" w:rsidRDefault="00794D77" w:rsidP="00794D77">
      <w:pPr>
        <w:autoSpaceDE w:val="0"/>
        <w:autoSpaceDN w:val="0"/>
        <w:adjustRightInd w:val="0"/>
        <w:jc w:val="both"/>
        <w:rPr>
          <w:color w:val="FF0000"/>
          <w:u w:color="000000"/>
        </w:rPr>
      </w:pPr>
    </w:p>
    <w:p w14:paraId="332B2921" w14:textId="31C6648D" w:rsidR="00547AEA" w:rsidRPr="00B871DB" w:rsidRDefault="00794D77" w:rsidP="00B871DB">
      <w:pPr>
        <w:autoSpaceDE w:val="0"/>
        <w:autoSpaceDN w:val="0"/>
        <w:adjustRightInd w:val="0"/>
        <w:spacing w:line="276" w:lineRule="auto"/>
        <w:jc w:val="both"/>
        <w:rPr>
          <w:rFonts w:ascii="Cambria" w:eastAsia="SimSun" w:hAnsi="Cambria" w:cs="Helvetica"/>
          <w:bCs/>
          <w:iCs/>
          <w:color w:val="FF0000"/>
          <w:lang w:eastAsia="zh-CN"/>
        </w:rPr>
      </w:pPr>
      <w:r w:rsidRPr="007709AD">
        <w:rPr>
          <w:u w:color="000000"/>
        </w:rPr>
        <w:t>Na potwierdzenie:</w:t>
      </w:r>
      <w:bookmarkEnd w:id="11"/>
      <w:r w:rsidR="00B871DB">
        <w:rPr>
          <w:u w:color="000000"/>
        </w:rPr>
        <w:t xml:space="preserve"> </w:t>
      </w:r>
      <w:r w:rsidR="00B871DB" w:rsidRPr="00B871DB">
        <w:rPr>
          <w:u w:color="000000"/>
        </w:rPr>
        <w:t xml:space="preserve">wykaz robót budowlanych wykonanych nie wcześniej niż w okresie ostatnich 5 lat przed terminem składania ofert, a jeżeli okres prowadzenia działalności jest krótszy –w tym okresie, wraz z podaniem ich rodzaju, wartości, daty i miejsca wykonania oraz podmiotów, na rzecz których roboty te zostały wykonane (sporządzonego zgodnie z Załącznikiem </w:t>
      </w:r>
      <w:r w:rsidR="00B871DB" w:rsidRPr="003341AF">
        <w:rPr>
          <w:u w:color="000000"/>
        </w:rPr>
        <w:t xml:space="preserve">Nr </w:t>
      </w:r>
      <w:r w:rsidR="003341AF" w:rsidRPr="003341AF">
        <w:rPr>
          <w:u w:color="000000"/>
        </w:rPr>
        <w:t>1</w:t>
      </w:r>
      <w:r w:rsidR="00B871DB" w:rsidRPr="003341AF">
        <w:rPr>
          <w:u w:color="000000"/>
        </w:rPr>
        <w:t xml:space="preserve"> do SWZ</w:t>
      </w:r>
      <w:r w:rsidR="00B871DB" w:rsidRPr="00B871DB">
        <w:rPr>
          <w:u w:color="000000"/>
        </w:rPr>
        <w:t xml:space="preserve">), oraz załączeniem dowodów określających, czy te roboty budowlane zostały wykonane należycie, przy czym dowodami, o których mowa, są referencje bądź inne dokumenty sporządzone przez podmiot, na rzecz którego roboty budowlane zostały </w:t>
      </w:r>
      <w:r w:rsidR="00B871DB" w:rsidRPr="00B871DB">
        <w:rPr>
          <w:u w:color="000000"/>
        </w:rPr>
        <w:lastRenderedPageBreak/>
        <w:t xml:space="preserve">wykonane, a jeżeli wykonawca z przyczyn niezależnych od niego nie jest wstanie uzyskać tych dokumentów –inne odpowiednie dokumenty </w:t>
      </w:r>
    </w:p>
    <w:p w14:paraId="7AEFD081" w14:textId="77777777" w:rsidR="002F572E" w:rsidRDefault="002F572E" w:rsidP="004A2BA8">
      <w:pPr>
        <w:spacing w:line="276" w:lineRule="auto"/>
        <w:ind w:left="1276"/>
        <w:contextualSpacing/>
        <w:jc w:val="both"/>
        <w:rPr>
          <w:rFonts w:ascii="Cambria" w:hAnsi="Cambria"/>
          <w:i/>
          <w:sz w:val="10"/>
          <w:szCs w:val="10"/>
        </w:rPr>
      </w:pPr>
    </w:p>
    <w:p w14:paraId="3D98ECEB" w14:textId="77777777" w:rsidR="00F342B5" w:rsidRPr="001B764C" w:rsidRDefault="00F342B5" w:rsidP="00F342B5">
      <w:pPr>
        <w:autoSpaceDE w:val="0"/>
        <w:autoSpaceDN w:val="0"/>
        <w:adjustRightInd w:val="0"/>
        <w:spacing w:line="276" w:lineRule="auto"/>
        <w:ind w:left="1276"/>
        <w:jc w:val="both"/>
        <w:rPr>
          <w:rFonts w:asciiTheme="majorHAnsi" w:hAnsiTheme="majorHAnsi" w:cs="Arial"/>
          <w:bCs/>
          <w:sz w:val="10"/>
          <w:szCs w:val="10"/>
        </w:rPr>
      </w:pPr>
    </w:p>
    <w:p w14:paraId="2EC5BD07" w14:textId="77777777" w:rsidR="00F342B5" w:rsidRDefault="00F342B5" w:rsidP="00A15FBE">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Pr>
          <w:rFonts w:asciiTheme="majorHAnsi" w:hAnsiTheme="majorHAnsi"/>
          <w:sz w:val="24"/>
          <w:szCs w:val="24"/>
        </w:rPr>
        <w:t>Zamawiający</w:t>
      </w:r>
      <w:r w:rsidRPr="00C6306E">
        <w:rPr>
          <w:rFonts w:asciiTheme="majorHAnsi" w:hAnsiTheme="majorHAnsi"/>
          <w:sz w:val="24"/>
          <w:szCs w:val="24"/>
        </w:rPr>
        <w:t xml:space="preserve"> może, </w:t>
      </w:r>
      <w:r>
        <w:rPr>
          <w:rFonts w:ascii="Cambria" w:hAnsi="Cambria"/>
          <w:color w:val="000000"/>
          <w:sz w:val="24"/>
          <w:szCs w:val="24"/>
          <w:shd w:val="clear" w:color="auto" w:fill="FFFFFF"/>
        </w:rPr>
        <w:t>o</w:t>
      </w:r>
      <w:r w:rsidRPr="0007221C">
        <w:rPr>
          <w:rFonts w:ascii="Cambria" w:hAnsi="Cambria"/>
          <w:color w:val="000000"/>
          <w:sz w:val="24"/>
          <w:szCs w:val="24"/>
          <w:shd w:val="clear" w:color="auto" w:fill="FFFFFF"/>
        </w:rPr>
        <w:t xml:space="preserve">ceniając zdolność techniczną lub zawodową, na każdym etapie postępowania, uznać, że </w:t>
      </w:r>
      <w:r>
        <w:rPr>
          <w:rFonts w:ascii="Cambria" w:hAnsi="Cambria"/>
          <w:color w:val="000000"/>
          <w:sz w:val="24"/>
          <w:szCs w:val="24"/>
          <w:shd w:val="clear" w:color="auto" w:fill="FFFFFF"/>
        </w:rPr>
        <w:t>Wykonawca</w:t>
      </w:r>
      <w:r w:rsidRPr="0007221C">
        <w:rPr>
          <w:rFonts w:ascii="Cambria" w:hAnsi="Cambria"/>
          <w:color w:val="000000"/>
          <w:sz w:val="24"/>
          <w:szCs w:val="24"/>
          <w:shd w:val="clear" w:color="auto" w:fill="FFFFFF"/>
        </w:rPr>
        <w:t xml:space="preserve"> nie posiada wymaganych zdolności, jeżeli posiadanie przez </w:t>
      </w:r>
      <w:r>
        <w:rPr>
          <w:rFonts w:ascii="Cambria" w:hAnsi="Cambria"/>
          <w:color w:val="000000"/>
          <w:sz w:val="24"/>
          <w:szCs w:val="24"/>
          <w:shd w:val="clear" w:color="auto" w:fill="FFFFFF"/>
        </w:rPr>
        <w:t>Wykonawcę</w:t>
      </w:r>
      <w:r w:rsidRPr="0007221C">
        <w:rPr>
          <w:rFonts w:ascii="Cambria" w:hAnsi="Cambria"/>
          <w:color w:val="000000"/>
          <w:sz w:val="24"/>
          <w:szCs w:val="24"/>
          <w:shd w:val="clear" w:color="auto" w:fill="FFFFFF"/>
        </w:rPr>
        <w:t xml:space="preserve"> sprzecznych interesów, w szczególności zaangażowanie zasobów technicznych lub zawodowych </w:t>
      </w:r>
      <w:r>
        <w:rPr>
          <w:rFonts w:ascii="Cambria" w:hAnsi="Cambria"/>
          <w:color w:val="000000"/>
          <w:sz w:val="24"/>
          <w:szCs w:val="24"/>
          <w:shd w:val="clear" w:color="auto" w:fill="FFFFFF"/>
        </w:rPr>
        <w:t>Wykonawcy</w:t>
      </w:r>
      <w:r w:rsidRPr="0007221C">
        <w:rPr>
          <w:rFonts w:ascii="Cambria" w:hAnsi="Cambria"/>
          <w:color w:val="000000"/>
          <w:sz w:val="24"/>
          <w:szCs w:val="24"/>
          <w:shd w:val="clear" w:color="auto" w:fill="FFFFFF"/>
        </w:rPr>
        <w:t xml:space="preserve"> w inne przedsięwzięcia gospodarcze </w:t>
      </w:r>
      <w:r>
        <w:rPr>
          <w:rFonts w:ascii="Cambria" w:hAnsi="Cambria"/>
          <w:color w:val="000000"/>
          <w:sz w:val="24"/>
          <w:szCs w:val="24"/>
          <w:shd w:val="clear" w:color="auto" w:fill="FFFFFF"/>
        </w:rPr>
        <w:t>Wykonawcy</w:t>
      </w:r>
      <w:r w:rsidRPr="0007221C">
        <w:rPr>
          <w:rFonts w:ascii="Cambria" w:hAnsi="Cambria"/>
          <w:color w:val="000000"/>
          <w:sz w:val="24"/>
          <w:szCs w:val="24"/>
          <w:shd w:val="clear" w:color="auto" w:fill="FFFFFF"/>
        </w:rPr>
        <w:t xml:space="preserve"> może mieć negatywny wpływ na realizację zamówienia</w:t>
      </w:r>
      <w:r w:rsidRPr="0007221C">
        <w:rPr>
          <w:rFonts w:ascii="Cambria" w:hAnsi="Cambria"/>
          <w:sz w:val="24"/>
          <w:szCs w:val="24"/>
        </w:rPr>
        <w:t xml:space="preserve"> na każdym etapie postępowania (art. </w:t>
      </w:r>
      <w:r>
        <w:rPr>
          <w:rFonts w:ascii="Cambria" w:hAnsi="Cambria"/>
          <w:sz w:val="24"/>
          <w:szCs w:val="24"/>
        </w:rPr>
        <w:t>116</w:t>
      </w:r>
      <w:r w:rsidRPr="0007221C">
        <w:rPr>
          <w:rFonts w:ascii="Cambria" w:hAnsi="Cambria"/>
          <w:sz w:val="24"/>
          <w:szCs w:val="24"/>
        </w:rPr>
        <w:t xml:space="preserve"> ust. 2 ustawy</w:t>
      </w:r>
      <w:r>
        <w:rPr>
          <w:rFonts w:ascii="Cambria" w:hAnsi="Cambria"/>
          <w:sz w:val="24"/>
          <w:szCs w:val="24"/>
        </w:rPr>
        <w:t xml:space="preserve"> </w:t>
      </w:r>
      <w:proofErr w:type="spellStart"/>
      <w:r>
        <w:rPr>
          <w:rFonts w:ascii="Cambria" w:hAnsi="Cambria"/>
          <w:sz w:val="24"/>
          <w:szCs w:val="24"/>
        </w:rPr>
        <w:t>Pzp</w:t>
      </w:r>
      <w:proofErr w:type="spellEnd"/>
      <w:r w:rsidRPr="0007221C">
        <w:rPr>
          <w:rFonts w:ascii="Cambria" w:hAnsi="Cambria"/>
          <w:sz w:val="24"/>
          <w:szCs w:val="24"/>
        </w:rPr>
        <w:t>).</w:t>
      </w:r>
    </w:p>
    <w:p w14:paraId="72F17E38" w14:textId="77777777" w:rsidR="00F342B5" w:rsidRPr="005C1B81" w:rsidRDefault="00F342B5" w:rsidP="00A15FBE">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sidRPr="005C1B81">
        <w:rPr>
          <w:rFonts w:asciiTheme="majorHAnsi" w:hAnsiTheme="majorHAnsi"/>
          <w:color w:val="000000"/>
          <w:sz w:val="24"/>
          <w:szCs w:val="24"/>
        </w:rPr>
        <w:t xml:space="preserve">W odniesieniu do warunków dotyczących wykształcenia, kwalifikacji zawodowych lub doświadczenia </w:t>
      </w:r>
      <w:r>
        <w:rPr>
          <w:rFonts w:asciiTheme="majorHAnsi" w:hAnsiTheme="majorHAnsi"/>
          <w:color w:val="000000"/>
          <w:sz w:val="24"/>
          <w:szCs w:val="24"/>
        </w:rPr>
        <w:t>Wykonawcy</w:t>
      </w:r>
      <w:r w:rsidRPr="005C1B81">
        <w:rPr>
          <w:rFonts w:asciiTheme="majorHAnsi" w:hAnsiTheme="majorHAnsi"/>
          <w:color w:val="000000"/>
          <w:sz w:val="24"/>
          <w:szCs w:val="24"/>
        </w:rPr>
        <w:t xml:space="preserve"> wspólnie ubiegający się o udzielenie zamówienia </w:t>
      </w:r>
      <w:r>
        <w:rPr>
          <w:rFonts w:asciiTheme="majorHAnsi" w:hAnsiTheme="majorHAnsi"/>
          <w:color w:val="000000"/>
          <w:sz w:val="24"/>
          <w:szCs w:val="24"/>
        </w:rPr>
        <w:t xml:space="preserve">wykazując warunek udziału w postępowaniu </w:t>
      </w:r>
      <w:r w:rsidRPr="005C1B81">
        <w:rPr>
          <w:rFonts w:asciiTheme="majorHAnsi" w:hAnsiTheme="majorHAnsi"/>
          <w:b/>
          <w:bCs/>
          <w:color w:val="000000"/>
          <w:sz w:val="24"/>
          <w:szCs w:val="24"/>
        </w:rPr>
        <w:t xml:space="preserve">mogą polegać na zdolnościach tych  </w:t>
      </w:r>
      <w:r>
        <w:rPr>
          <w:rFonts w:asciiTheme="majorHAnsi" w:hAnsiTheme="majorHAnsi"/>
          <w:b/>
          <w:bCs/>
          <w:color w:val="000000"/>
          <w:sz w:val="24"/>
          <w:szCs w:val="24"/>
        </w:rPr>
        <w:t>W</w:t>
      </w:r>
      <w:r w:rsidRPr="005C1B81">
        <w:rPr>
          <w:rFonts w:asciiTheme="majorHAnsi" w:hAnsiTheme="majorHAnsi"/>
          <w:b/>
          <w:bCs/>
          <w:color w:val="000000"/>
          <w:sz w:val="24"/>
          <w:szCs w:val="24"/>
        </w:rPr>
        <w:t>ykonawców, którzy wy</w:t>
      </w:r>
      <w:r>
        <w:rPr>
          <w:rFonts w:asciiTheme="majorHAnsi" w:hAnsiTheme="majorHAnsi"/>
          <w:b/>
          <w:bCs/>
          <w:color w:val="000000"/>
          <w:sz w:val="24"/>
          <w:szCs w:val="24"/>
        </w:rPr>
        <w:t>konają</w:t>
      </w:r>
      <w:r w:rsidRPr="005C1B81">
        <w:rPr>
          <w:rFonts w:asciiTheme="majorHAnsi" w:hAnsiTheme="majorHAnsi"/>
          <w:b/>
          <w:bCs/>
          <w:color w:val="000000"/>
          <w:sz w:val="24"/>
          <w:szCs w:val="24"/>
        </w:rPr>
        <w:t xml:space="preserve"> usługi, do realizacji których te zdolności są wymagane</w:t>
      </w:r>
      <w:r>
        <w:rPr>
          <w:rFonts w:asciiTheme="majorHAnsi" w:hAnsiTheme="majorHAnsi"/>
          <w:b/>
          <w:bCs/>
          <w:color w:val="000000"/>
          <w:sz w:val="24"/>
          <w:szCs w:val="24"/>
        </w:rPr>
        <w:t>.</w:t>
      </w:r>
    </w:p>
    <w:p w14:paraId="358431E4" w14:textId="77777777" w:rsidR="00F342B5" w:rsidRDefault="00F342B5" w:rsidP="00A15FBE">
      <w:pPr>
        <w:pStyle w:val="Kolorowalistaakcent11"/>
        <w:numPr>
          <w:ilvl w:val="1"/>
          <w:numId w:val="9"/>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t xml:space="preserve">Sposób wykazania warunków udziału w postępowaniu wskazano w rozdziale </w:t>
      </w:r>
      <w:r w:rsidRPr="002A2687">
        <w:rPr>
          <w:rFonts w:asciiTheme="majorHAnsi" w:hAnsiTheme="majorHAnsi"/>
          <w:iCs/>
          <w:sz w:val="24"/>
          <w:szCs w:val="24"/>
        </w:rPr>
        <w:br/>
        <w:t xml:space="preserve">8 </w:t>
      </w:r>
      <w:r>
        <w:rPr>
          <w:rFonts w:asciiTheme="majorHAnsi" w:hAnsiTheme="majorHAnsi"/>
          <w:iCs/>
          <w:sz w:val="24"/>
          <w:szCs w:val="24"/>
        </w:rPr>
        <w:t>SWZ</w:t>
      </w:r>
      <w:r w:rsidRPr="002A2687">
        <w:rPr>
          <w:rFonts w:asciiTheme="majorHAnsi" w:hAnsiTheme="majorHAnsi"/>
          <w:iCs/>
          <w:sz w:val="24"/>
          <w:szCs w:val="24"/>
        </w:rPr>
        <w:t>.</w:t>
      </w:r>
    </w:p>
    <w:p w14:paraId="60B2CDDC" w14:textId="645F1F12" w:rsidR="001E245E" w:rsidRDefault="001E245E" w:rsidP="0040381C">
      <w:pPr>
        <w:pStyle w:val="Kolorowalistaakcent11"/>
        <w:tabs>
          <w:tab w:val="left" w:pos="567"/>
        </w:tabs>
        <w:autoSpaceDE w:val="0"/>
        <w:autoSpaceDN w:val="0"/>
        <w:adjustRightInd w:val="0"/>
        <w:spacing w:before="0" w:after="0" w:line="276" w:lineRule="auto"/>
        <w:ind w:left="0" w:right="20"/>
        <w:rPr>
          <w:rFonts w:asciiTheme="majorHAnsi" w:hAnsiTheme="majorHAnsi"/>
          <w:iCs/>
          <w:sz w:val="24"/>
          <w:szCs w:val="24"/>
        </w:rPr>
      </w:pPr>
    </w:p>
    <w:p w14:paraId="3037E256" w14:textId="77777777" w:rsidR="001F102A" w:rsidRPr="002A2687" w:rsidRDefault="001F102A"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12464DA" w14:textId="77777777" w:rsidTr="001B764C">
        <w:trPr>
          <w:jc w:val="center"/>
        </w:trPr>
        <w:tc>
          <w:tcPr>
            <w:tcW w:w="9068" w:type="dxa"/>
            <w:tcBorders>
              <w:bottom w:val="single" w:sz="4" w:space="0" w:color="auto"/>
            </w:tcBorders>
            <w:shd w:val="clear" w:color="auto" w:fill="D9D9D9" w:themeFill="background1" w:themeFillShade="D9"/>
          </w:tcPr>
          <w:p w14:paraId="6164DF6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75DAACCF" w14:textId="28794608"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14:paraId="4C3DEF83" w14:textId="77777777" w:rsidR="00BE42AE" w:rsidRPr="00C6306E"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6B57E222" w14:textId="77777777" w:rsidR="00485397"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t>
      </w:r>
      <w:r>
        <w:rPr>
          <w:rFonts w:asciiTheme="majorHAnsi" w:hAnsiTheme="majorHAnsi" w:cs="Arial"/>
          <w:sz w:val="24"/>
          <w:szCs w:val="24"/>
        </w:rPr>
        <w:t>Wykonawcę</w:t>
      </w:r>
      <w:r w:rsidRPr="00C6306E">
        <w:rPr>
          <w:rFonts w:asciiTheme="majorHAnsi" w:hAnsiTheme="majorHAnsi" w:cs="Arial"/>
          <w:sz w:val="24"/>
          <w:szCs w:val="24"/>
        </w:rPr>
        <w:t xml:space="preserve">, w stosunku, do którego zachodzi którakolwiek z okoliczności, o których mowa w art. </w:t>
      </w:r>
      <w:r>
        <w:rPr>
          <w:rFonts w:asciiTheme="majorHAnsi" w:hAnsiTheme="majorHAnsi" w:cs="Arial"/>
          <w:sz w:val="24"/>
          <w:szCs w:val="24"/>
        </w:rPr>
        <w:t xml:space="preserve">108 </w:t>
      </w:r>
      <w:r w:rsidRPr="00C6306E">
        <w:rPr>
          <w:rFonts w:asciiTheme="majorHAnsi" w:hAnsiTheme="majorHAnsi" w:cs="Arial"/>
          <w:sz w:val="24"/>
          <w:szCs w:val="24"/>
        </w:rPr>
        <w:t>ustawy</w:t>
      </w:r>
      <w:r>
        <w:rPr>
          <w:rFonts w:asciiTheme="majorHAnsi" w:hAnsiTheme="majorHAnsi" w:cs="Arial"/>
          <w:sz w:val="24"/>
          <w:szCs w:val="24"/>
        </w:rPr>
        <w:t xml:space="preserve"> </w:t>
      </w:r>
      <w:proofErr w:type="spellStart"/>
      <w:r>
        <w:rPr>
          <w:rFonts w:asciiTheme="majorHAnsi" w:hAnsiTheme="majorHAnsi" w:cs="Arial"/>
          <w:sz w:val="24"/>
          <w:szCs w:val="24"/>
        </w:rPr>
        <w:t>Pzp</w:t>
      </w:r>
      <w:proofErr w:type="spellEnd"/>
      <w:r>
        <w:rPr>
          <w:rFonts w:asciiTheme="majorHAnsi" w:hAnsiTheme="majorHAnsi" w:cs="Arial"/>
          <w:sz w:val="24"/>
          <w:szCs w:val="24"/>
        </w:rPr>
        <w:t xml:space="preserve"> tj. Wykonawcę:</w:t>
      </w:r>
    </w:p>
    <w:p w14:paraId="258B27FE" w14:textId="77777777" w:rsidR="00485397" w:rsidRPr="004D419C" w:rsidRDefault="00485397" w:rsidP="00A15FBE">
      <w:pPr>
        <w:pStyle w:val="Akapitzlist"/>
        <w:numPr>
          <w:ilvl w:val="2"/>
          <w:numId w:val="42"/>
        </w:numPr>
        <w:shd w:val="clear" w:color="auto" w:fill="FFFFFF"/>
        <w:spacing w:line="276" w:lineRule="auto"/>
        <w:ind w:left="993" w:hanging="426"/>
        <w:rPr>
          <w:rFonts w:ascii="Cambria" w:hAnsi="Cambria"/>
          <w:sz w:val="24"/>
          <w:szCs w:val="24"/>
        </w:rPr>
      </w:pPr>
      <w:r w:rsidRPr="004D419C">
        <w:rPr>
          <w:rFonts w:ascii="Cambria" w:hAnsi="Cambria"/>
          <w:sz w:val="24"/>
          <w:szCs w:val="24"/>
        </w:rPr>
        <w:t>będącego osobą fizyczną, którego prawomocnie skazano za przestępstwo:</w:t>
      </w:r>
    </w:p>
    <w:p w14:paraId="6689F5A4"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udziału w zorganizowanej grupie przestępczej albo związku mającym na celu popełnienie przestępstwa lub przestępstwa skarbowego, o którym mowa w </w:t>
      </w:r>
      <w:hyperlink r:id="rId10" w:anchor="/document/16798683?unitId=art(258)&amp;cm=DOCUMENT" w:tgtFrame="_blank" w:history="1">
        <w:r w:rsidRPr="004D419C">
          <w:rPr>
            <w:rStyle w:val="Hipercze"/>
            <w:rFonts w:ascii="Cambria" w:hAnsi="Cambria"/>
            <w:sz w:val="24"/>
            <w:szCs w:val="24"/>
          </w:rPr>
          <w:t>art. 258</w:t>
        </w:r>
      </w:hyperlink>
      <w:r w:rsidRPr="004D419C">
        <w:rPr>
          <w:rFonts w:ascii="Cambria" w:hAnsi="Cambria"/>
          <w:sz w:val="24"/>
          <w:szCs w:val="24"/>
        </w:rPr>
        <w:t xml:space="preserve"> Kodeksu karnego,</w:t>
      </w:r>
    </w:p>
    <w:p w14:paraId="55A18186"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handlu ludźmi, o którym mowa w </w:t>
      </w:r>
      <w:hyperlink r:id="rId11" w:anchor="/document/16798683?unitId=art(189(a))&amp;cm=DOCUMENT" w:tgtFrame="_blank" w:history="1">
        <w:r w:rsidRPr="004D419C">
          <w:rPr>
            <w:rStyle w:val="Hipercze"/>
            <w:rFonts w:ascii="Cambria" w:hAnsi="Cambria"/>
            <w:sz w:val="24"/>
            <w:szCs w:val="24"/>
          </w:rPr>
          <w:t>art. 189a</w:t>
        </w:r>
      </w:hyperlink>
      <w:r w:rsidRPr="004D419C">
        <w:rPr>
          <w:rFonts w:ascii="Cambria" w:hAnsi="Cambria"/>
          <w:sz w:val="24"/>
          <w:szCs w:val="24"/>
        </w:rPr>
        <w:t xml:space="preserve"> Kodeksu karnego,</w:t>
      </w:r>
    </w:p>
    <w:p w14:paraId="2FF2CF91" w14:textId="322CEBC9" w:rsidR="00485397" w:rsidRPr="00D91D3D" w:rsidRDefault="00485397" w:rsidP="00A15FBE">
      <w:pPr>
        <w:pStyle w:val="Akapitzlist"/>
        <w:numPr>
          <w:ilvl w:val="0"/>
          <w:numId w:val="43"/>
        </w:numPr>
        <w:tabs>
          <w:tab w:val="left" w:pos="1260"/>
        </w:tabs>
        <w:spacing w:line="275" w:lineRule="auto"/>
        <w:ind w:left="1440" w:right="20"/>
        <w:rPr>
          <w:rFonts w:ascii="Cambria" w:eastAsia="Cambria" w:hAnsi="Cambria"/>
          <w:sz w:val="24"/>
          <w:szCs w:val="24"/>
        </w:rPr>
      </w:pPr>
      <w:r w:rsidRPr="00D91D3D">
        <w:rPr>
          <w:rFonts w:ascii="Cambria" w:eastAsia="Cambria" w:hAnsi="Cambria"/>
          <w:sz w:val="24"/>
          <w:szCs w:val="24"/>
        </w:rPr>
        <w:t>o którym mowa w art. 228-230a, art. 250a Kodeksu karnego, w art. 46-48 ustawy z dnia 25 czerwca 2010 r. o sporcie (Dz. U. z 202</w:t>
      </w:r>
      <w:r>
        <w:rPr>
          <w:rFonts w:ascii="Cambria" w:eastAsia="Cambria" w:hAnsi="Cambria"/>
          <w:sz w:val="24"/>
          <w:szCs w:val="24"/>
        </w:rPr>
        <w:t>3</w:t>
      </w:r>
      <w:r w:rsidRPr="00D91D3D">
        <w:rPr>
          <w:rFonts w:ascii="Cambria" w:eastAsia="Cambria" w:hAnsi="Cambria"/>
          <w:sz w:val="24"/>
          <w:szCs w:val="24"/>
        </w:rPr>
        <w:t xml:space="preserve"> r. poz. </w:t>
      </w:r>
      <w:r>
        <w:rPr>
          <w:rFonts w:ascii="Cambria" w:eastAsia="Cambria" w:hAnsi="Cambria"/>
          <w:sz w:val="24"/>
          <w:szCs w:val="24"/>
        </w:rPr>
        <w:t>2048</w:t>
      </w:r>
      <w:r w:rsidRPr="00D91D3D">
        <w:rPr>
          <w:rFonts w:ascii="Cambria" w:eastAsia="Cambria" w:hAnsi="Cambria"/>
          <w:sz w:val="24"/>
          <w:szCs w:val="24"/>
        </w:rPr>
        <w:t>) lub w art. 54 ust. 1-4 ustawy z dnia 12 maja 2011 r. o refundacji leków, środków spożywczych specjalnego przeznaczenia żywieniowego oraz wyrobów medycznych (Dz. U. z 202</w:t>
      </w:r>
      <w:r w:rsidR="00B075BD">
        <w:rPr>
          <w:rFonts w:ascii="Cambria" w:eastAsia="Cambria" w:hAnsi="Cambria"/>
          <w:sz w:val="24"/>
          <w:szCs w:val="24"/>
        </w:rPr>
        <w:t>4</w:t>
      </w:r>
      <w:r w:rsidRPr="00D91D3D">
        <w:rPr>
          <w:rFonts w:ascii="Cambria" w:eastAsia="Cambria" w:hAnsi="Cambria"/>
          <w:sz w:val="24"/>
          <w:szCs w:val="24"/>
        </w:rPr>
        <w:t xml:space="preserve"> r. poz. </w:t>
      </w:r>
      <w:r w:rsidR="00B075BD">
        <w:rPr>
          <w:rFonts w:ascii="Cambria" w:eastAsia="Cambria" w:hAnsi="Cambria"/>
          <w:sz w:val="24"/>
          <w:szCs w:val="24"/>
        </w:rPr>
        <w:t>930</w:t>
      </w:r>
      <w:r>
        <w:rPr>
          <w:rFonts w:ascii="Cambria" w:eastAsia="Cambria" w:hAnsi="Cambria"/>
          <w:sz w:val="24"/>
          <w:szCs w:val="24"/>
        </w:rPr>
        <w:t>)</w:t>
      </w:r>
    </w:p>
    <w:p w14:paraId="1111B802" w14:textId="77777777" w:rsidR="00485397" w:rsidRPr="00D91D3D" w:rsidRDefault="00485397" w:rsidP="00485397">
      <w:pPr>
        <w:spacing w:line="4" w:lineRule="exact"/>
        <w:rPr>
          <w:rFonts w:ascii="Cambria" w:eastAsia="Cambria" w:hAnsi="Cambria"/>
        </w:rPr>
      </w:pPr>
    </w:p>
    <w:p w14:paraId="6FCCDF65"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finansowania przestępstwa o charakterze terrorystycznym, o którym mowa w </w:t>
      </w:r>
      <w:hyperlink r:id="rId12" w:anchor="/document/16798683?unitId=art(165(a))&amp;cm=DOCUMENT" w:tgtFrame="_blank" w:history="1">
        <w:r w:rsidRPr="004D419C">
          <w:rPr>
            <w:rStyle w:val="Hipercze"/>
            <w:rFonts w:ascii="Cambria" w:hAnsi="Cambria"/>
            <w:sz w:val="24"/>
            <w:szCs w:val="24"/>
          </w:rPr>
          <w:t>art. 165a</w:t>
        </w:r>
      </w:hyperlink>
      <w:r w:rsidRPr="004D419C">
        <w:rPr>
          <w:rFonts w:ascii="Cambria" w:hAnsi="Cambria"/>
          <w:sz w:val="24"/>
          <w:szCs w:val="24"/>
        </w:rPr>
        <w:t xml:space="preserve"> Kodeksu karnego, lub przestępstwo udaremniania lub utrudniania stwierdzenia przestępnego pochodzenia pieniędzy lub ukrywania ich pochodzenia, o którym mowa w </w:t>
      </w:r>
      <w:hyperlink r:id="rId13" w:anchor="/document/16798683?unitId=art(299)&amp;cm=DOCUMENT" w:tgtFrame="_blank" w:history="1">
        <w:r w:rsidRPr="004D419C">
          <w:rPr>
            <w:rStyle w:val="Hipercze"/>
            <w:rFonts w:ascii="Cambria" w:hAnsi="Cambria"/>
            <w:sz w:val="24"/>
            <w:szCs w:val="24"/>
          </w:rPr>
          <w:t>art. 299</w:t>
        </w:r>
      </w:hyperlink>
      <w:r w:rsidRPr="004D419C">
        <w:rPr>
          <w:rFonts w:ascii="Cambria" w:hAnsi="Cambria"/>
          <w:sz w:val="24"/>
          <w:szCs w:val="24"/>
        </w:rPr>
        <w:t xml:space="preserve"> Kodeksu karnego,</w:t>
      </w:r>
    </w:p>
    <w:p w14:paraId="21A30826"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charakterze terrorystycznym, o którym mowa w </w:t>
      </w:r>
      <w:hyperlink r:id="rId14" w:anchor="/document/16798683?unitId=art(115)par(20)&amp;cm=DOCUMENT" w:tgtFrame="_blank" w:history="1">
        <w:r w:rsidRPr="004D419C">
          <w:rPr>
            <w:rStyle w:val="Hipercze"/>
            <w:rFonts w:ascii="Cambria" w:hAnsi="Cambria"/>
            <w:sz w:val="24"/>
            <w:szCs w:val="24"/>
          </w:rPr>
          <w:t>art. 115 § 20</w:t>
        </w:r>
      </w:hyperlink>
      <w:r w:rsidRPr="004D419C">
        <w:rPr>
          <w:rFonts w:ascii="Cambria" w:hAnsi="Cambria"/>
          <w:sz w:val="24"/>
          <w:szCs w:val="24"/>
        </w:rPr>
        <w:t xml:space="preserve"> Kodeksu karnego, lub mające na celu popełnienie tego przestępstwa,</w:t>
      </w:r>
    </w:p>
    <w:p w14:paraId="067C675C"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powierzenia wykonywania pracy małoletniemu cudzoziemcowi, o którym mowa w </w:t>
      </w:r>
      <w:hyperlink r:id="rId15" w:anchor="/document/17896506?unitId=art(9)ust(2)&amp;cm=DOCUMENT" w:tgtFrame="_blank" w:history="1">
        <w:r w:rsidRPr="004D419C">
          <w:rPr>
            <w:rStyle w:val="Hipercze"/>
            <w:rFonts w:ascii="Cambria" w:hAnsi="Cambria"/>
            <w:sz w:val="24"/>
            <w:szCs w:val="24"/>
          </w:rPr>
          <w:t>art. 9 ust. 2</w:t>
        </w:r>
      </w:hyperlink>
      <w:r w:rsidRPr="004D419C">
        <w:rPr>
          <w:rFonts w:ascii="Cambria" w:hAnsi="Cambria"/>
          <w:sz w:val="24"/>
          <w:szCs w:val="24"/>
        </w:rPr>
        <w:t xml:space="preserve"> ustawy z dnia 15 czerwca 2012 r. o skutkach powierzania wykonywania pracy cudzoziemcom przebywającym wbrew </w:t>
      </w:r>
      <w:r w:rsidRPr="004D419C">
        <w:rPr>
          <w:rFonts w:ascii="Cambria" w:hAnsi="Cambria"/>
          <w:sz w:val="24"/>
          <w:szCs w:val="24"/>
        </w:rPr>
        <w:lastRenderedPageBreak/>
        <w:t xml:space="preserve">przepisom na terytorium Rzeczypospolitej Polskiej (Dz. U. </w:t>
      </w:r>
      <w:r>
        <w:rPr>
          <w:rFonts w:ascii="Cambria" w:hAnsi="Cambria"/>
          <w:sz w:val="24"/>
          <w:szCs w:val="24"/>
        </w:rPr>
        <w:t xml:space="preserve">z 2021r. </w:t>
      </w:r>
      <w:r w:rsidRPr="004D419C">
        <w:rPr>
          <w:rFonts w:ascii="Cambria" w:hAnsi="Cambria"/>
          <w:sz w:val="24"/>
          <w:szCs w:val="24"/>
        </w:rPr>
        <w:t xml:space="preserve">poz. </w:t>
      </w:r>
      <w:r>
        <w:rPr>
          <w:rFonts w:ascii="Cambria" w:hAnsi="Cambria"/>
          <w:sz w:val="24"/>
          <w:szCs w:val="24"/>
        </w:rPr>
        <w:t>1745</w:t>
      </w:r>
      <w:r w:rsidRPr="004D419C">
        <w:rPr>
          <w:rFonts w:ascii="Cambria" w:hAnsi="Cambria"/>
          <w:sz w:val="24"/>
          <w:szCs w:val="24"/>
        </w:rPr>
        <w:t>),</w:t>
      </w:r>
    </w:p>
    <w:p w14:paraId="6D95E7D2"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przeciwko obrotowi gospodarczemu, o których mowa w </w:t>
      </w:r>
      <w:hyperlink r:id="rId16" w:anchor="/document/16798683?unitId=art(296)&amp;cm=DOCUMENT" w:tgtFrame="_blank" w:history="1">
        <w:r w:rsidRPr="004D419C">
          <w:rPr>
            <w:rStyle w:val="Hipercze"/>
            <w:rFonts w:ascii="Cambria" w:hAnsi="Cambria"/>
            <w:sz w:val="24"/>
            <w:szCs w:val="24"/>
          </w:rPr>
          <w:t>art. 296-307</w:t>
        </w:r>
      </w:hyperlink>
      <w:r w:rsidRPr="004D419C">
        <w:rPr>
          <w:rFonts w:ascii="Cambria" w:hAnsi="Cambria"/>
          <w:sz w:val="24"/>
          <w:szCs w:val="24"/>
        </w:rPr>
        <w:t xml:space="preserve"> Kodeksu karnego, przestępstwo oszustwa, o którym mowa w </w:t>
      </w:r>
      <w:hyperlink r:id="rId17" w:anchor="/document/16798683?unitId=art(286)&amp;cm=DOCUMENT" w:tgtFrame="_blank" w:history="1">
        <w:r w:rsidRPr="004D419C">
          <w:rPr>
            <w:rStyle w:val="Hipercze"/>
            <w:rFonts w:ascii="Cambria" w:hAnsi="Cambria"/>
            <w:sz w:val="24"/>
            <w:szCs w:val="24"/>
          </w:rPr>
          <w:t>art. 286</w:t>
        </w:r>
      </w:hyperlink>
      <w:r w:rsidRPr="004D419C">
        <w:rPr>
          <w:rFonts w:ascii="Cambria" w:hAnsi="Cambria"/>
          <w:sz w:val="24"/>
          <w:szCs w:val="24"/>
        </w:rPr>
        <w:t xml:space="preserve"> Kodeksu karnego, przestępstwo przeciwko wiarygodności dokumentów, o których mowa w </w:t>
      </w:r>
      <w:hyperlink r:id="rId18" w:anchor="/document/16798683?unitId=art(270)&amp;cm=DOCUMENT" w:tgtFrame="_blank" w:history="1">
        <w:r w:rsidRPr="004D419C">
          <w:rPr>
            <w:rStyle w:val="Hipercze"/>
            <w:rFonts w:ascii="Cambria" w:hAnsi="Cambria"/>
            <w:sz w:val="24"/>
            <w:szCs w:val="24"/>
          </w:rPr>
          <w:t>art. 270-277d</w:t>
        </w:r>
      </w:hyperlink>
      <w:r w:rsidRPr="004D419C">
        <w:rPr>
          <w:rFonts w:ascii="Cambria" w:hAnsi="Cambria"/>
          <w:sz w:val="24"/>
          <w:szCs w:val="24"/>
        </w:rPr>
        <w:t xml:space="preserve"> Kodeksu karnego, lub przestępstwo skarbowe,</w:t>
      </w:r>
    </w:p>
    <w:p w14:paraId="2AEB545C"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o którym mowa w art. 9 ust. 1 i 3 lub art. 10 ustawy z dnia 15 czerwca 2012 r. o skutkach powierzania wykonywania pracy cudzoziemcom przebywającym wbrew przepisom na terytorium Rzeczypospolitej Polskiej</w:t>
      </w:r>
    </w:p>
    <w:p w14:paraId="211004A5" w14:textId="77777777" w:rsidR="00485397" w:rsidRPr="00CC0E33" w:rsidRDefault="00485397" w:rsidP="00485397">
      <w:pPr>
        <w:pStyle w:val="text-justify"/>
        <w:shd w:val="clear" w:color="auto" w:fill="FFFFFF"/>
        <w:spacing w:before="120" w:beforeAutospacing="0" w:after="150" w:afterAutospacing="0" w:line="276" w:lineRule="auto"/>
        <w:ind w:left="284" w:firstLine="709"/>
        <w:jc w:val="both"/>
        <w:rPr>
          <w:rFonts w:ascii="Cambria" w:hAnsi="Cambria"/>
        </w:rPr>
      </w:pPr>
      <w:r w:rsidRPr="00CC0E33">
        <w:rPr>
          <w:rFonts w:ascii="Cambria" w:hAnsi="Cambria"/>
        </w:rPr>
        <w:t>- lub za odpowiedni czyn zabroniony określony w przepisach prawa obcego;</w:t>
      </w:r>
    </w:p>
    <w:p w14:paraId="7E8F02C2"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F69BDFE"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6AA9A4F"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prawomocnie orzeczono zakaz ubiegania się o zamówienia publiczne;</w:t>
      </w:r>
    </w:p>
    <w:p w14:paraId="79EE84CA"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9"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E692D25"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0"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33F5D6B5" w14:textId="77777777" w:rsidR="00485397" w:rsidRPr="006528C1"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6528C1">
        <w:rPr>
          <w:rFonts w:asciiTheme="majorHAnsi" w:hAnsiTheme="majorHAnsi" w:cs="Arial"/>
          <w:b/>
          <w:bCs/>
          <w:sz w:val="24"/>
          <w:szCs w:val="24"/>
        </w:rPr>
        <w:t xml:space="preserve">Zamawiający </w:t>
      </w:r>
      <w:r w:rsidRPr="006528C1">
        <w:rPr>
          <w:rFonts w:asciiTheme="majorHAnsi" w:hAnsiTheme="majorHAnsi" w:cs="Arial"/>
          <w:b/>
          <w:bCs/>
          <w:sz w:val="24"/>
          <w:szCs w:val="24"/>
          <w:u w:val="single"/>
        </w:rPr>
        <w:t>nie przewiduje</w:t>
      </w:r>
      <w:r w:rsidRPr="006528C1">
        <w:rPr>
          <w:rFonts w:asciiTheme="majorHAnsi" w:hAnsiTheme="majorHAnsi" w:cs="Arial"/>
          <w:b/>
          <w:bCs/>
          <w:sz w:val="24"/>
          <w:szCs w:val="24"/>
        </w:rPr>
        <w:t xml:space="preserve"> podstaw wykluczenia wskazanych w art. 109</w:t>
      </w:r>
      <w:r>
        <w:rPr>
          <w:rFonts w:asciiTheme="majorHAnsi" w:hAnsiTheme="majorHAnsi" w:cs="Arial"/>
          <w:b/>
          <w:bCs/>
          <w:sz w:val="24"/>
          <w:szCs w:val="24"/>
        </w:rPr>
        <w:t xml:space="preserve"> ust. 1</w:t>
      </w:r>
      <w:r w:rsidRPr="006528C1">
        <w:rPr>
          <w:rFonts w:asciiTheme="majorHAnsi" w:hAnsiTheme="majorHAnsi" w:cs="Arial"/>
          <w:b/>
          <w:bCs/>
          <w:sz w:val="24"/>
          <w:szCs w:val="24"/>
        </w:rPr>
        <w:t xml:space="preserve"> ustawy </w:t>
      </w:r>
      <w:proofErr w:type="spellStart"/>
      <w:r w:rsidRPr="006528C1">
        <w:rPr>
          <w:rFonts w:asciiTheme="majorHAnsi" w:hAnsiTheme="majorHAnsi" w:cs="Arial"/>
          <w:b/>
          <w:bCs/>
          <w:sz w:val="24"/>
          <w:szCs w:val="24"/>
        </w:rPr>
        <w:t>Pzp</w:t>
      </w:r>
      <w:proofErr w:type="spellEnd"/>
      <w:r w:rsidRPr="006528C1">
        <w:rPr>
          <w:rFonts w:asciiTheme="majorHAnsi" w:hAnsiTheme="majorHAnsi" w:cs="Arial"/>
          <w:b/>
          <w:bCs/>
          <w:sz w:val="24"/>
          <w:szCs w:val="24"/>
        </w:rPr>
        <w:t>.</w:t>
      </w:r>
    </w:p>
    <w:p w14:paraId="793AB7AA" w14:textId="77777777" w:rsidR="00485397" w:rsidRPr="00627C7D"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w:t>
      </w:r>
      <w:r w:rsidRPr="00627C7D">
        <w:rPr>
          <w:rFonts w:ascii="Cambria" w:hAnsi="Cambria"/>
          <w:color w:val="000000"/>
          <w:sz w:val="24"/>
          <w:szCs w:val="24"/>
          <w:shd w:val="clear" w:color="auto" w:fill="FFFFFF"/>
        </w:rPr>
        <w:t xml:space="preserve"> może zostać wykluczony przez </w:t>
      </w:r>
      <w:r>
        <w:rPr>
          <w:rFonts w:ascii="Cambria" w:hAnsi="Cambria"/>
          <w:color w:val="000000"/>
          <w:sz w:val="24"/>
          <w:szCs w:val="24"/>
          <w:shd w:val="clear" w:color="auto" w:fill="FFFFFF"/>
        </w:rPr>
        <w:t>Zamawiającego</w:t>
      </w:r>
      <w:r w:rsidRPr="00627C7D">
        <w:rPr>
          <w:rFonts w:ascii="Cambria" w:hAnsi="Cambria"/>
          <w:color w:val="000000"/>
          <w:sz w:val="24"/>
          <w:szCs w:val="24"/>
          <w:shd w:val="clear" w:color="auto" w:fill="FFFFFF"/>
        </w:rPr>
        <w:t xml:space="preserve"> na każdym etapie postępowania o udzielenie zamówienia</w:t>
      </w:r>
    </w:p>
    <w:p w14:paraId="5CA4F3C3" w14:textId="77777777" w:rsidR="00485397" w:rsidRPr="00627C7D"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Cambria" w:hAnsi="Cambria"/>
          <w:sz w:val="24"/>
          <w:szCs w:val="24"/>
        </w:rPr>
      </w:pPr>
      <w:r>
        <w:rPr>
          <w:rFonts w:ascii="Cambria" w:hAnsi="Cambria"/>
          <w:color w:val="000000"/>
          <w:sz w:val="24"/>
          <w:szCs w:val="24"/>
        </w:rPr>
        <w:lastRenderedPageBreak/>
        <w:t>Wykonawca</w:t>
      </w:r>
      <w:r w:rsidRPr="00627C7D">
        <w:rPr>
          <w:rFonts w:ascii="Cambria" w:hAnsi="Cambria"/>
          <w:color w:val="000000"/>
          <w:sz w:val="24"/>
          <w:szCs w:val="24"/>
        </w:rPr>
        <w:t xml:space="preserve"> nie podlega wykluczeniu w okolicznościach określonych w art. 108 ust. 1 pkt 1, 2</w:t>
      </w:r>
      <w:r>
        <w:rPr>
          <w:rFonts w:ascii="Cambria" w:hAnsi="Cambria"/>
          <w:color w:val="000000"/>
          <w:sz w:val="24"/>
          <w:szCs w:val="24"/>
        </w:rPr>
        <w:t xml:space="preserve"> i </w:t>
      </w:r>
      <w:r w:rsidRPr="00627C7D">
        <w:rPr>
          <w:rFonts w:ascii="Cambria" w:hAnsi="Cambria"/>
          <w:color w:val="000000"/>
          <w:sz w:val="24"/>
          <w:szCs w:val="24"/>
        </w:rPr>
        <w:t xml:space="preserve">5 </w:t>
      </w:r>
      <w:r w:rsidRPr="00C41056">
        <w:rPr>
          <w:rFonts w:asciiTheme="majorHAnsi" w:hAnsiTheme="majorHAnsi" w:cs="Arial"/>
          <w:bCs/>
          <w:sz w:val="24"/>
          <w:szCs w:val="24"/>
        </w:rPr>
        <w:t>ustawy</w:t>
      </w:r>
      <w:r>
        <w:rPr>
          <w:rFonts w:asciiTheme="majorHAnsi" w:hAnsiTheme="majorHAnsi" w:cs="Arial"/>
          <w:bCs/>
          <w:sz w:val="24"/>
          <w:szCs w:val="24"/>
        </w:rPr>
        <w:t xml:space="preserve"> </w:t>
      </w:r>
      <w:proofErr w:type="spellStart"/>
      <w:r>
        <w:rPr>
          <w:rFonts w:asciiTheme="majorHAnsi" w:hAnsiTheme="majorHAnsi" w:cs="Arial"/>
          <w:bCs/>
          <w:sz w:val="24"/>
          <w:szCs w:val="24"/>
        </w:rPr>
        <w:t>Pzp</w:t>
      </w:r>
      <w:proofErr w:type="spellEnd"/>
      <w:r w:rsidRPr="00627C7D">
        <w:rPr>
          <w:rFonts w:ascii="Cambria" w:hAnsi="Cambria"/>
          <w:color w:val="000000"/>
          <w:sz w:val="24"/>
          <w:szCs w:val="24"/>
        </w:rPr>
        <w:t xml:space="preserve">, jeżeli udowodni </w:t>
      </w:r>
      <w:r>
        <w:rPr>
          <w:rFonts w:ascii="Cambria" w:hAnsi="Cambria"/>
          <w:color w:val="000000"/>
          <w:sz w:val="24"/>
          <w:szCs w:val="24"/>
        </w:rPr>
        <w:t>Z</w:t>
      </w:r>
      <w:r w:rsidRPr="00627C7D">
        <w:rPr>
          <w:rFonts w:ascii="Cambria" w:hAnsi="Cambria"/>
          <w:color w:val="000000"/>
          <w:sz w:val="24"/>
          <w:szCs w:val="24"/>
        </w:rPr>
        <w:t>amawiającemu, że spełnił łącznie następujące przesłanki:</w:t>
      </w:r>
    </w:p>
    <w:p w14:paraId="3F28552F" w14:textId="77777777" w:rsidR="00485397" w:rsidRPr="00627C7D" w:rsidRDefault="00485397" w:rsidP="00A15FBE">
      <w:pPr>
        <w:pStyle w:val="Akapitzlist"/>
        <w:numPr>
          <w:ilvl w:val="2"/>
          <w:numId w:val="33"/>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0958C1A5" w14:textId="77777777" w:rsidR="00485397" w:rsidRPr="00627C7D" w:rsidRDefault="00485397" w:rsidP="00A15FBE">
      <w:pPr>
        <w:pStyle w:val="Akapitzlist"/>
        <w:numPr>
          <w:ilvl w:val="2"/>
          <w:numId w:val="33"/>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Pr>
          <w:rFonts w:ascii="Cambria" w:hAnsi="Cambria"/>
          <w:color w:val="000000"/>
          <w:sz w:val="24"/>
          <w:szCs w:val="24"/>
        </w:rPr>
        <w:t>Zamawiający</w:t>
      </w:r>
      <w:r w:rsidRPr="00627C7D">
        <w:rPr>
          <w:rFonts w:ascii="Cambria" w:hAnsi="Cambria"/>
          <w:color w:val="000000"/>
          <w:sz w:val="24"/>
          <w:szCs w:val="24"/>
        </w:rPr>
        <w:t>m;</w:t>
      </w:r>
    </w:p>
    <w:p w14:paraId="2D099B0D" w14:textId="77777777" w:rsidR="00485397" w:rsidRPr="00627C7D" w:rsidRDefault="00485397" w:rsidP="00A15FBE">
      <w:pPr>
        <w:pStyle w:val="Akapitzlist"/>
        <w:numPr>
          <w:ilvl w:val="2"/>
          <w:numId w:val="33"/>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648E1FD5"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zerwał wszelkie powiązania z osobami lub podmiotami odpowiedzialnymi za nieprawidłowe postępowanie </w:t>
      </w:r>
      <w:r>
        <w:rPr>
          <w:rFonts w:ascii="Cambria" w:hAnsi="Cambria"/>
          <w:color w:val="000000"/>
          <w:sz w:val="24"/>
          <w:szCs w:val="24"/>
        </w:rPr>
        <w:t>Wykonawcy</w:t>
      </w:r>
      <w:r w:rsidRPr="00627C7D">
        <w:rPr>
          <w:rFonts w:ascii="Cambria" w:hAnsi="Cambria"/>
          <w:color w:val="000000"/>
          <w:sz w:val="24"/>
          <w:szCs w:val="24"/>
        </w:rPr>
        <w:t>,</w:t>
      </w:r>
    </w:p>
    <w:p w14:paraId="3B680D9D"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14:paraId="21DF14B5"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14:paraId="062A20F9"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utworzył struktury audytu wewnętrznego do monitorowania przestrzegania przepisów, wewnętrznych regulacji lub standardów,</w:t>
      </w:r>
    </w:p>
    <w:p w14:paraId="193FB34C"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14:paraId="3BCE1EFC" w14:textId="77777777" w:rsidR="00485397" w:rsidRPr="00294D19"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Cambria" w:hAnsi="Cambria" w:cs="Arial"/>
          <w:iCs/>
          <w:sz w:val="24"/>
          <w:szCs w:val="24"/>
        </w:rPr>
      </w:pPr>
      <w:r>
        <w:rPr>
          <w:rFonts w:ascii="Cambria" w:hAnsi="Cambria"/>
          <w:color w:val="000000"/>
          <w:sz w:val="24"/>
          <w:szCs w:val="24"/>
        </w:rPr>
        <w:t>Zamawiający</w:t>
      </w:r>
      <w:r w:rsidRPr="002A2687">
        <w:rPr>
          <w:rFonts w:ascii="Cambria" w:hAnsi="Cambria"/>
          <w:color w:val="000000"/>
          <w:sz w:val="24"/>
          <w:szCs w:val="24"/>
        </w:rPr>
        <w:t xml:space="preserve"> ocenia, czy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są wystarczające do wykazania jego rzetelności, uwzględniając wagę i szczególne okoliczności czynu </w:t>
      </w:r>
      <w:r>
        <w:rPr>
          <w:rFonts w:ascii="Cambria" w:hAnsi="Cambria"/>
          <w:color w:val="000000"/>
          <w:sz w:val="24"/>
          <w:szCs w:val="24"/>
        </w:rPr>
        <w:t>Wykonawcy</w:t>
      </w:r>
      <w:r w:rsidRPr="002A2687">
        <w:rPr>
          <w:rFonts w:ascii="Cambria" w:hAnsi="Cambria"/>
          <w:color w:val="000000"/>
          <w:sz w:val="24"/>
          <w:szCs w:val="24"/>
        </w:rPr>
        <w:t xml:space="preserve">. Jeżeli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nie są wystarczające do wykazania jego rzetelności, </w:t>
      </w:r>
      <w:r>
        <w:rPr>
          <w:rFonts w:ascii="Cambria" w:hAnsi="Cambria"/>
          <w:color w:val="000000"/>
          <w:sz w:val="24"/>
          <w:szCs w:val="24"/>
        </w:rPr>
        <w:t>Zamawiający</w:t>
      </w:r>
      <w:r w:rsidRPr="002A2687">
        <w:rPr>
          <w:rFonts w:ascii="Cambria" w:hAnsi="Cambria"/>
          <w:color w:val="000000"/>
          <w:sz w:val="24"/>
          <w:szCs w:val="24"/>
        </w:rPr>
        <w:t xml:space="preserve"> wyklucza </w:t>
      </w:r>
      <w:r>
        <w:rPr>
          <w:rFonts w:ascii="Cambria" w:hAnsi="Cambria"/>
          <w:color w:val="000000"/>
          <w:sz w:val="24"/>
          <w:szCs w:val="24"/>
        </w:rPr>
        <w:t>Wykonawcę.</w:t>
      </w:r>
    </w:p>
    <w:p w14:paraId="6D87821C" w14:textId="4418B613" w:rsidR="00485397" w:rsidRDefault="00485397" w:rsidP="00485397">
      <w:pPr>
        <w:spacing w:line="275" w:lineRule="auto"/>
        <w:ind w:left="560" w:right="20" w:hanging="565"/>
        <w:jc w:val="both"/>
        <w:rPr>
          <w:rFonts w:ascii="Cambria" w:eastAsia="Cambria" w:hAnsi="Cambria"/>
        </w:rPr>
      </w:pPr>
      <w:r>
        <w:rPr>
          <w:rFonts w:ascii="Cambria" w:eastAsia="Cambria" w:hAnsi="Cambria"/>
          <w:b/>
        </w:rPr>
        <w:t>7.6.</w:t>
      </w:r>
      <w:r>
        <w:rPr>
          <w:rFonts w:ascii="Cambria" w:eastAsia="Cambria" w:hAnsi="Cambria"/>
        </w:rPr>
        <w:t xml:space="preserve"> Wykonawca podlega wykluczeniu także w oparciu o podstawy wykluczenia wskazane art. 7 ustawy z dnia 13 kwietnia 2022 r. o szczególnych rozwiązaniach w zakresie przeciwdziałania wspieraniu agresji na Ukrainę oraz służących ochronie bezpieczeństwa narodowego (t. j. Dz. U. 202</w:t>
      </w:r>
      <w:r w:rsidR="00B075BD">
        <w:rPr>
          <w:rFonts w:ascii="Cambria" w:eastAsia="Cambria" w:hAnsi="Cambria"/>
        </w:rPr>
        <w:t>4</w:t>
      </w:r>
      <w:r>
        <w:rPr>
          <w:rFonts w:ascii="Cambria" w:eastAsia="Cambria" w:hAnsi="Cambria"/>
        </w:rPr>
        <w:t xml:space="preserve"> r., poz. </w:t>
      </w:r>
      <w:r w:rsidR="00B075BD">
        <w:rPr>
          <w:rFonts w:ascii="Cambria" w:eastAsia="Cambria" w:hAnsi="Cambria"/>
        </w:rPr>
        <w:t>507</w:t>
      </w:r>
      <w:r>
        <w:rPr>
          <w:rFonts w:ascii="Cambria" w:eastAsia="Cambria" w:hAnsi="Cambria"/>
        </w:rPr>
        <w:t xml:space="preserve"> z </w:t>
      </w:r>
      <w:proofErr w:type="spellStart"/>
      <w:r>
        <w:rPr>
          <w:rFonts w:ascii="Cambria" w:eastAsia="Cambria" w:hAnsi="Cambria"/>
        </w:rPr>
        <w:t>późn</w:t>
      </w:r>
      <w:proofErr w:type="spellEnd"/>
      <w:r>
        <w:rPr>
          <w:rFonts w:ascii="Cambria" w:eastAsia="Cambria" w:hAnsi="Cambria"/>
        </w:rPr>
        <w:t>. zm.).</w:t>
      </w:r>
    </w:p>
    <w:p w14:paraId="029760D7" w14:textId="77777777" w:rsidR="00485397" w:rsidRDefault="00485397" w:rsidP="00485397">
      <w:pPr>
        <w:spacing w:line="6" w:lineRule="exact"/>
      </w:pPr>
    </w:p>
    <w:p w14:paraId="046AC48B" w14:textId="77777777" w:rsidR="00485397" w:rsidRDefault="00485397" w:rsidP="00485397">
      <w:pPr>
        <w:spacing w:line="287" w:lineRule="auto"/>
        <w:ind w:left="560" w:right="20" w:hanging="565"/>
        <w:jc w:val="both"/>
        <w:rPr>
          <w:rFonts w:ascii="Cambria" w:eastAsia="Cambria" w:hAnsi="Cambria"/>
        </w:rPr>
      </w:pPr>
      <w:r>
        <w:rPr>
          <w:rFonts w:ascii="Cambria" w:eastAsia="Cambria" w:hAnsi="Cambria"/>
          <w:b/>
        </w:rPr>
        <w:t>7.7.</w:t>
      </w:r>
      <w:r>
        <w:rPr>
          <w:rFonts w:ascii="Cambria" w:eastAsia="Cambria" w:hAnsi="Cambria"/>
        </w:rPr>
        <w:t xml:space="preserve"> Zamawiający informuje, że wykluczeniu z postępowania na podstawie pkt 7.6 SWZ podlegają:</w:t>
      </w:r>
    </w:p>
    <w:p w14:paraId="0F02B0F7" w14:textId="77777777" w:rsidR="00485397" w:rsidRDefault="00485397" w:rsidP="00485397">
      <w:pPr>
        <w:spacing w:line="4" w:lineRule="exact"/>
      </w:pPr>
    </w:p>
    <w:p w14:paraId="754B9B21" w14:textId="77777777" w:rsidR="00485397" w:rsidRDefault="00485397" w:rsidP="00485397">
      <w:pPr>
        <w:spacing w:line="287" w:lineRule="auto"/>
        <w:ind w:left="840" w:hanging="285"/>
        <w:jc w:val="both"/>
        <w:rPr>
          <w:rFonts w:ascii="Cambria" w:eastAsia="Cambria" w:hAnsi="Cambria"/>
        </w:rPr>
      </w:pPr>
      <w:r>
        <w:rPr>
          <w:rFonts w:ascii="Cambria" w:eastAsia="Cambria" w:hAnsi="Cambria"/>
        </w:rPr>
        <w:t xml:space="preserve">1) 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xml:space="preserve">. zm.) albo wpisani na listę o której mowa w art. 2 ustawy z dnia 13 kwietnia 2022 r. o szczególnych rozwiązaniach w zakresie przeciwdziałania wspieraniu agresji na Ukrainę oraz służących ochronie bezpieczeństwa narodowego, na </w:t>
      </w:r>
      <w:r>
        <w:rPr>
          <w:rFonts w:ascii="Cambria" w:eastAsia="Cambria" w:hAnsi="Cambria"/>
        </w:rPr>
        <w:lastRenderedPageBreak/>
        <w:t>podstawie decyzji w sprawie wpisu na ww. listę rozstrzygającej o zastosowaniu środka, o którym mowa w art. 1 pkt 3 powołanej ustawy;</w:t>
      </w:r>
    </w:p>
    <w:p w14:paraId="708B46C5" w14:textId="77777777" w:rsidR="00485397" w:rsidRDefault="00485397" w:rsidP="00485397">
      <w:pPr>
        <w:spacing w:line="17" w:lineRule="exact"/>
      </w:pPr>
    </w:p>
    <w:p w14:paraId="2A26ECE1" w14:textId="77777777" w:rsidR="00485397" w:rsidRDefault="00485397" w:rsidP="00485397">
      <w:pPr>
        <w:spacing w:line="287" w:lineRule="auto"/>
        <w:ind w:left="560"/>
        <w:jc w:val="right"/>
      </w:pPr>
      <w:r>
        <w:rPr>
          <w:rFonts w:ascii="Cambria" w:eastAsia="Cambria" w:hAnsi="Cambria"/>
        </w:rPr>
        <w:t xml:space="preserve">2) wykonawcy, których beneficjentem rzeczywistym w rozumieniu ustawy z dnia 1 marca 2018 r. o przeciwdziałaniu praniu pieniędzy oraz finansowaniu terroryzmu (Dz. U. z 2023 r. poz. 1124) jest osoba wymieniona w wykazach określonych w rozporządzeniu Rady (WE) nr 765/2006 z dnia 18 maja 2006 r. dotyczącego środków ograniczających w związku z sytuacją na Białorusi </w:t>
      </w:r>
      <w:bookmarkStart w:id="13" w:name="page17"/>
      <w:bookmarkEnd w:id="13"/>
    </w:p>
    <w:p w14:paraId="325A2A36" w14:textId="77777777" w:rsidR="00485397" w:rsidRDefault="00485397" w:rsidP="00485397">
      <w:pPr>
        <w:spacing w:line="288" w:lineRule="auto"/>
        <w:ind w:left="840"/>
        <w:jc w:val="both"/>
        <w:rPr>
          <w:rFonts w:ascii="Cambria" w:eastAsia="Cambria" w:hAnsi="Cambria"/>
        </w:rPr>
      </w:pPr>
      <w:r>
        <w:rPr>
          <w:rFonts w:ascii="Cambria" w:eastAsia="Cambria" w:hAnsi="Cambria"/>
        </w:rPr>
        <w:t xml:space="preserve">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812357B" w14:textId="77777777" w:rsidR="00485397" w:rsidRDefault="00485397" w:rsidP="00485397">
      <w:pPr>
        <w:spacing w:line="338" w:lineRule="exact"/>
      </w:pPr>
    </w:p>
    <w:p w14:paraId="7D9A7DAE" w14:textId="77777777" w:rsidR="00485397" w:rsidRDefault="00485397" w:rsidP="0056752E">
      <w:pPr>
        <w:numPr>
          <w:ilvl w:val="0"/>
          <w:numId w:val="57"/>
        </w:numPr>
        <w:spacing w:line="0" w:lineRule="atLeast"/>
        <w:ind w:left="2205" w:right="-142" w:hanging="360"/>
        <w:rPr>
          <w:rFonts w:ascii="Cambria" w:eastAsia="Cambria" w:hAnsi="Cambria"/>
        </w:rPr>
      </w:pPr>
      <w:r>
        <w:rPr>
          <w:rFonts w:ascii="Cambria" w:eastAsia="Cambria" w:hAnsi="Cambria"/>
        </w:rPr>
        <w:t xml:space="preserve">wykonawcy, których jednostką dominującą w rozumieniu art. 3 ust. 1 pkt 37 </w:t>
      </w:r>
    </w:p>
    <w:p w14:paraId="2AD47FC9" w14:textId="77777777" w:rsidR="00485397" w:rsidRDefault="00485397" w:rsidP="00485397">
      <w:pPr>
        <w:spacing w:line="58" w:lineRule="exact"/>
      </w:pPr>
    </w:p>
    <w:p w14:paraId="35371A5C" w14:textId="77777777" w:rsidR="00485397" w:rsidRDefault="00485397" w:rsidP="00485397">
      <w:pPr>
        <w:spacing w:line="287" w:lineRule="auto"/>
        <w:ind w:left="840"/>
        <w:jc w:val="both"/>
        <w:rPr>
          <w:rFonts w:ascii="Cambria" w:eastAsia="Cambria" w:hAnsi="Cambria"/>
        </w:rPr>
      </w:pPr>
      <w:r>
        <w:rPr>
          <w:rFonts w:ascii="Cambria" w:eastAsia="Cambria" w:hAnsi="Cambria"/>
        </w:rPr>
        <w:t xml:space="preserve">ustawy z dnia 29 września 1994 r. o rachunkowości (Dz. U. z 2023 r. poz. 120 ze zm. )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1DFB1B2F" w14:textId="77777777" w:rsidR="00485397" w:rsidRDefault="00485397" w:rsidP="00485397">
      <w:pPr>
        <w:spacing w:line="18" w:lineRule="exact"/>
      </w:pPr>
    </w:p>
    <w:p w14:paraId="454E92CC" w14:textId="77777777" w:rsidR="00485397" w:rsidRDefault="00485397" w:rsidP="00485397">
      <w:pPr>
        <w:spacing w:line="0" w:lineRule="atLeast"/>
        <w:rPr>
          <w:rFonts w:ascii="Cambria" w:eastAsia="Cambria" w:hAnsi="Cambria"/>
        </w:rPr>
      </w:pPr>
      <w:r>
        <w:rPr>
          <w:rFonts w:ascii="Cambria" w:eastAsia="Cambria" w:hAnsi="Cambria"/>
          <w:b/>
        </w:rPr>
        <w:t>7.8.</w:t>
      </w:r>
      <w:r>
        <w:rPr>
          <w:rFonts w:ascii="Cambria" w:eastAsia="Cambria" w:hAnsi="Cambria"/>
        </w:rPr>
        <w:t xml:space="preserve"> Wykluczenie, o którym mowa w pkt 7.6 SWZ następuje na okres trwania ww.</w:t>
      </w:r>
    </w:p>
    <w:p w14:paraId="726262D7" w14:textId="77777777" w:rsidR="00485397" w:rsidRDefault="00485397" w:rsidP="00485397">
      <w:pPr>
        <w:spacing w:line="57" w:lineRule="exact"/>
      </w:pPr>
    </w:p>
    <w:p w14:paraId="4376BDED" w14:textId="77777777" w:rsidR="00485397" w:rsidRDefault="00485397" w:rsidP="00485397">
      <w:pPr>
        <w:spacing w:line="0" w:lineRule="atLeast"/>
        <w:ind w:left="560"/>
        <w:rPr>
          <w:rFonts w:ascii="Cambria" w:eastAsia="Cambria" w:hAnsi="Cambria"/>
        </w:rPr>
      </w:pPr>
      <w:r>
        <w:rPr>
          <w:rFonts w:ascii="Cambria" w:eastAsia="Cambria" w:hAnsi="Cambria"/>
        </w:rPr>
        <w:t>okoliczności.</w:t>
      </w:r>
    </w:p>
    <w:p w14:paraId="3D6115A0" w14:textId="77777777" w:rsidR="00485397" w:rsidRDefault="00485397" w:rsidP="00485397">
      <w:pPr>
        <w:spacing w:line="58" w:lineRule="exact"/>
      </w:pPr>
    </w:p>
    <w:p w14:paraId="50875D83" w14:textId="77777777" w:rsidR="00485397" w:rsidRDefault="00485397" w:rsidP="00485397">
      <w:pPr>
        <w:spacing w:line="285" w:lineRule="auto"/>
        <w:ind w:left="560" w:right="20" w:hanging="565"/>
        <w:jc w:val="both"/>
        <w:rPr>
          <w:rFonts w:ascii="Cambria" w:eastAsia="Cambria" w:hAnsi="Cambria"/>
        </w:rPr>
      </w:pPr>
      <w:r>
        <w:rPr>
          <w:rFonts w:ascii="Cambria" w:eastAsia="Cambria" w:hAnsi="Cambria"/>
          <w:b/>
        </w:rPr>
        <w:lastRenderedPageBreak/>
        <w:t>7.9.</w:t>
      </w:r>
      <w:r>
        <w:rPr>
          <w:rFonts w:ascii="Cambria" w:eastAsia="Cambria" w:hAnsi="Cambria"/>
        </w:rPr>
        <w:t xml:space="preserve"> W przypadku Wykonawcy wykluczonego na podstawie przesłanek wskazanych w pkt 7.7 SWZ, Zamawiający odrzuca ofertę takiego Wykonawcy.</w:t>
      </w:r>
    </w:p>
    <w:p w14:paraId="741B41E1" w14:textId="77777777" w:rsidR="00485397" w:rsidRDefault="00485397" w:rsidP="00485397">
      <w:pPr>
        <w:spacing w:line="6" w:lineRule="exact"/>
        <w:jc w:val="both"/>
      </w:pPr>
    </w:p>
    <w:p w14:paraId="54BB4607" w14:textId="77777777" w:rsidR="00485397" w:rsidRDefault="00485397" w:rsidP="00485397">
      <w:pPr>
        <w:spacing w:line="270" w:lineRule="auto"/>
        <w:jc w:val="both"/>
      </w:pPr>
      <w:r>
        <w:rPr>
          <w:rFonts w:ascii="Cambria" w:eastAsia="Cambria" w:hAnsi="Cambria"/>
          <w:b/>
        </w:rPr>
        <w:t>7.10.</w:t>
      </w:r>
      <w:r>
        <w:rPr>
          <w:rFonts w:ascii="Cambria" w:eastAsia="Cambria" w:hAnsi="Cambria"/>
        </w:rPr>
        <w:t xml:space="preserve"> Osoba lub podmiot podlegające wykluczeniu na podstawie rozdziału 7.6 SWZ, które  w  okresie  tego  wykluczenia  ubiegają  się  o  udzielenie  zamówienia </w:t>
      </w:r>
      <w:bookmarkStart w:id="14" w:name="page18"/>
      <w:bookmarkEnd w:id="14"/>
    </w:p>
    <w:p w14:paraId="2F7A6CF6" w14:textId="77777777" w:rsidR="00485397" w:rsidRDefault="00485397" w:rsidP="00485397">
      <w:pPr>
        <w:spacing w:line="287" w:lineRule="auto"/>
        <w:ind w:left="560" w:right="20"/>
        <w:jc w:val="both"/>
        <w:rPr>
          <w:rFonts w:ascii="Cambria" w:eastAsia="Cambria" w:hAnsi="Cambria"/>
        </w:rPr>
      </w:pPr>
      <w:r>
        <w:rPr>
          <w:rFonts w:ascii="Cambria" w:eastAsia="Cambria" w:hAnsi="Cambria"/>
        </w:rPr>
        <w:t>publicznego lub biorą udział w postępowaniu o udzielenie zamówienia publicznego, podlegają karze pieniężnej. Karę pieniężną, nakłada Prezes Urzędu Zamówień Publicznych, w drodze decyzji, w wysokości do 20 000 000,00 zł.</w:t>
      </w:r>
    </w:p>
    <w:p w14:paraId="06B2DADC" w14:textId="77777777" w:rsidR="00485397" w:rsidRDefault="00485397" w:rsidP="00485397">
      <w:pPr>
        <w:spacing w:line="2" w:lineRule="exact"/>
        <w:jc w:val="both"/>
      </w:pPr>
    </w:p>
    <w:p w14:paraId="1682D3F6" w14:textId="77777777" w:rsidR="00485397" w:rsidRDefault="00485397" w:rsidP="00485397">
      <w:pPr>
        <w:spacing w:line="0" w:lineRule="atLeast"/>
        <w:jc w:val="both"/>
        <w:rPr>
          <w:rFonts w:ascii="Cambria" w:eastAsia="Cambria" w:hAnsi="Cambria"/>
        </w:rPr>
      </w:pPr>
      <w:r>
        <w:rPr>
          <w:rFonts w:ascii="Cambria" w:eastAsia="Cambria" w:hAnsi="Cambria"/>
          <w:b/>
        </w:rPr>
        <w:t>7.11.</w:t>
      </w:r>
      <w:r>
        <w:rPr>
          <w:rFonts w:ascii="Cambria" w:eastAsia="Cambria" w:hAnsi="Cambria"/>
        </w:rPr>
        <w:t xml:space="preserve"> Sposób wykazania braku podstaw wykluczenia wskazano w rozdziale 8 SWZ.</w:t>
      </w:r>
    </w:p>
    <w:p w14:paraId="4F12B076" w14:textId="1B088380" w:rsidR="00495C0B" w:rsidRDefault="00495C0B" w:rsidP="00495C0B">
      <w:pPr>
        <w:pStyle w:val="Kolorowalistaakcent11"/>
        <w:tabs>
          <w:tab w:val="left" w:pos="567"/>
        </w:tabs>
        <w:autoSpaceDE w:val="0"/>
        <w:autoSpaceDN w:val="0"/>
        <w:adjustRightInd w:val="0"/>
        <w:spacing w:before="0" w:after="0" w:line="276" w:lineRule="auto"/>
        <w:ind w:left="567"/>
        <w:rPr>
          <w:rFonts w:ascii="Cambria" w:hAnsi="Cambria"/>
          <w:iCs/>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1757890A" w14:textId="77777777" w:rsidTr="00674295">
        <w:trPr>
          <w:jc w:val="center"/>
        </w:trPr>
        <w:tc>
          <w:tcPr>
            <w:tcW w:w="9060" w:type="dxa"/>
            <w:tcBorders>
              <w:bottom w:val="single" w:sz="4" w:space="0" w:color="auto"/>
            </w:tcBorders>
            <w:shd w:val="clear" w:color="auto" w:fill="D9D9D9" w:themeFill="background1" w:themeFillShade="D9"/>
          </w:tcPr>
          <w:p w14:paraId="0AA46308" w14:textId="01E7EEC5"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5F77F0A3" w14:textId="7B6E514C" w:rsidR="00D9784D" w:rsidRPr="00C6306E" w:rsidRDefault="00121D28"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OŚWIADCZENIU WSTĘPNYM I PODMIOTOWYCH ŚRODKACH</w:t>
            </w:r>
            <w:r w:rsidRPr="00983244">
              <w:rPr>
                <w:rFonts w:asciiTheme="majorHAnsi" w:hAnsiTheme="majorHAnsi"/>
                <w:b/>
                <w:sz w:val="26"/>
                <w:szCs w:val="26"/>
              </w:rPr>
              <w:t xml:space="preserve"> DOWODOWYCH</w:t>
            </w:r>
          </w:p>
        </w:tc>
      </w:tr>
    </w:tbl>
    <w:p w14:paraId="086E8E9F" w14:textId="77777777" w:rsidR="00F342B5" w:rsidRPr="00674295" w:rsidRDefault="00F342B5" w:rsidP="00A15FBE">
      <w:pPr>
        <w:pStyle w:val="Kolorowalistaakcent11"/>
        <w:numPr>
          <w:ilvl w:val="1"/>
          <w:numId w:val="21"/>
        </w:numPr>
        <w:autoSpaceDE w:val="0"/>
        <w:autoSpaceDN w:val="0"/>
        <w:adjustRightInd w:val="0"/>
        <w:spacing w:line="276" w:lineRule="auto"/>
        <w:ind w:left="709" w:hanging="709"/>
        <w:rPr>
          <w:rFonts w:asciiTheme="majorHAnsi" w:hAnsiTheme="majorHAnsi" w:cs="Arial"/>
          <w:b/>
          <w:sz w:val="24"/>
          <w:szCs w:val="24"/>
        </w:rPr>
      </w:pPr>
      <w:r>
        <w:rPr>
          <w:rFonts w:asciiTheme="majorHAnsi" w:hAnsiTheme="majorHAnsi" w:cs="Arial"/>
          <w:bCs/>
          <w:sz w:val="24"/>
          <w:szCs w:val="24"/>
        </w:rPr>
        <w:t>Wykonawca</w:t>
      </w:r>
      <w:r w:rsidRPr="00C97C80">
        <w:rPr>
          <w:rFonts w:asciiTheme="majorHAnsi" w:hAnsiTheme="majorHAnsi" w:cs="Arial"/>
          <w:bCs/>
          <w:sz w:val="24"/>
          <w:szCs w:val="24"/>
        </w:rPr>
        <w:t xml:space="preserve"> zobowiązany jest złożyć </w:t>
      </w:r>
      <w:r w:rsidRPr="00983244">
        <w:rPr>
          <w:rFonts w:asciiTheme="majorHAnsi" w:hAnsiTheme="majorHAnsi" w:cs="Arial"/>
          <w:b/>
          <w:sz w:val="24"/>
          <w:szCs w:val="24"/>
          <w:u w:val="single"/>
        </w:rPr>
        <w:t>wraz z ofertą</w:t>
      </w:r>
      <w:r w:rsidRPr="00C97C80">
        <w:rPr>
          <w:rFonts w:asciiTheme="majorHAnsi" w:hAnsiTheme="majorHAnsi" w:cs="Arial"/>
          <w:b/>
          <w:sz w:val="24"/>
          <w:szCs w:val="24"/>
        </w:rPr>
        <w:t xml:space="preserve"> </w:t>
      </w:r>
      <w:r w:rsidRPr="00C97C80">
        <w:rPr>
          <w:rFonts w:asciiTheme="majorHAnsi" w:hAnsiTheme="majorHAnsi" w:cs="Arial"/>
          <w:sz w:val="24"/>
          <w:szCs w:val="24"/>
        </w:rPr>
        <w:t>oświadczeni</w:t>
      </w:r>
      <w:r>
        <w:rPr>
          <w:rFonts w:asciiTheme="majorHAnsi" w:hAnsiTheme="majorHAnsi" w:cs="Arial"/>
          <w:sz w:val="24"/>
          <w:szCs w:val="24"/>
        </w:rPr>
        <w:t>a</w:t>
      </w:r>
      <w:r w:rsidRPr="00C97C80">
        <w:rPr>
          <w:rFonts w:asciiTheme="majorHAnsi" w:hAnsiTheme="majorHAnsi" w:cs="Arial"/>
          <w:sz w:val="24"/>
          <w:szCs w:val="24"/>
        </w:rPr>
        <w:t xml:space="preserve"> stanowiące wstępne potwierdzenie, że </w:t>
      </w:r>
      <w:r>
        <w:rPr>
          <w:rFonts w:asciiTheme="majorHAnsi" w:hAnsiTheme="majorHAnsi" w:cs="Arial"/>
          <w:sz w:val="24"/>
          <w:szCs w:val="24"/>
        </w:rPr>
        <w:t>Wykonawca na dzień składania ofert</w:t>
      </w:r>
      <w:r w:rsidRPr="00C97C80">
        <w:rPr>
          <w:rFonts w:asciiTheme="majorHAnsi" w:hAnsiTheme="majorHAnsi" w:cs="Arial"/>
          <w:sz w:val="24"/>
          <w:szCs w:val="24"/>
        </w:rPr>
        <w:t>:</w:t>
      </w:r>
    </w:p>
    <w:p w14:paraId="14622F13" w14:textId="77777777" w:rsidR="00F342B5" w:rsidRPr="00C97C80" w:rsidRDefault="00F342B5" w:rsidP="00A15FBE">
      <w:pPr>
        <w:pStyle w:val="Kolorowalistaakcent11"/>
        <w:numPr>
          <w:ilvl w:val="2"/>
          <w:numId w:val="22"/>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nie podlega wykluczeniu,</w:t>
      </w:r>
    </w:p>
    <w:p w14:paraId="15B4A00E" w14:textId="77777777" w:rsidR="00F342B5" w:rsidRPr="00C97C80" w:rsidRDefault="00F342B5" w:rsidP="00A15FBE">
      <w:pPr>
        <w:pStyle w:val="Kolorowalistaakcent11"/>
        <w:numPr>
          <w:ilvl w:val="2"/>
          <w:numId w:val="22"/>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spełnia warunki udziału w postępowaniu.</w:t>
      </w:r>
    </w:p>
    <w:p w14:paraId="4D6CFCBF" w14:textId="77777777" w:rsidR="00F342B5" w:rsidRDefault="00F342B5" w:rsidP="00A15FBE">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sidRPr="006528C1">
        <w:rPr>
          <w:rFonts w:asciiTheme="majorHAnsi" w:hAnsiTheme="majorHAnsi" w:cs="Arial"/>
          <w:b/>
          <w:bCs/>
          <w:color w:val="000000" w:themeColor="text1"/>
          <w:sz w:val="24"/>
          <w:szCs w:val="24"/>
        </w:rPr>
        <w:t>Oświadczenia należy złożyć wg</w:t>
      </w:r>
      <w:r w:rsidRPr="006528C1">
        <w:rPr>
          <w:rFonts w:asciiTheme="majorHAnsi" w:hAnsiTheme="majorHAnsi"/>
          <w:b/>
          <w:bCs/>
          <w:sz w:val="24"/>
          <w:szCs w:val="24"/>
        </w:rPr>
        <w:t xml:space="preserve"> wymogów załącznika nr 4 i 5 do SWZ</w:t>
      </w:r>
      <w:r w:rsidRPr="00674295">
        <w:rPr>
          <w:rFonts w:asciiTheme="majorHAnsi" w:hAnsiTheme="majorHAnsi"/>
          <w:bCs/>
          <w:sz w:val="24"/>
          <w:szCs w:val="24"/>
        </w:rPr>
        <w:t>.</w:t>
      </w:r>
    </w:p>
    <w:p w14:paraId="6929060C" w14:textId="77777777" w:rsidR="00F342B5" w:rsidRDefault="00F342B5" w:rsidP="00A15FBE">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w:t>
      </w:r>
      <w:r>
        <w:rPr>
          <w:rFonts w:asciiTheme="majorHAnsi" w:hAnsiTheme="majorHAnsi"/>
          <w:color w:val="000000"/>
          <w:sz w:val="24"/>
          <w:szCs w:val="24"/>
        </w:rPr>
        <w:t>Wykonawca</w:t>
      </w:r>
      <w:r w:rsidRPr="00674295">
        <w:rPr>
          <w:rFonts w:asciiTheme="majorHAnsi" w:hAnsiTheme="majorHAnsi"/>
          <w:color w:val="000000"/>
          <w:sz w:val="24"/>
          <w:szCs w:val="24"/>
        </w:rPr>
        <w:t xml:space="preserve"> nie złożył oświadczeń, o którym mowa w pkt 8.1 SWZ lub są one niekompletne lub zawierają błędy, </w:t>
      </w:r>
      <w:r>
        <w:rPr>
          <w:rFonts w:asciiTheme="majorHAnsi" w:hAnsiTheme="majorHAnsi"/>
          <w:color w:val="000000"/>
          <w:sz w:val="24"/>
          <w:szCs w:val="24"/>
        </w:rPr>
        <w:t>Zamawiający</w:t>
      </w:r>
      <w:r w:rsidRPr="00674295">
        <w:rPr>
          <w:rFonts w:asciiTheme="majorHAnsi" w:hAnsiTheme="majorHAnsi"/>
          <w:color w:val="000000"/>
          <w:sz w:val="24"/>
          <w:szCs w:val="24"/>
        </w:rPr>
        <w:t xml:space="preserve"> wezwie </w:t>
      </w:r>
      <w:r>
        <w:rPr>
          <w:rFonts w:asciiTheme="majorHAnsi" w:hAnsiTheme="majorHAnsi"/>
          <w:color w:val="000000"/>
          <w:sz w:val="24"/>
          <w:szCs w:val="24"/>
        </w:rPr>
        <w:t>Wykonawcę</w:t>
      </w:r>
      <w:r w:rsidRPr="00674295">
        <w:rPr>
          <w:rFonts w:asciiTheme="majorHAnsi" w:hAnsiTheme="majorHAnsi"/>
          <w:color w:val="000000"/>
          <w:sz w:val="24"/>
          <w:szCs w:val="24"/>
        </w:rPr>
        <w:t xml:space="preserve"> odpowiednio do ich złożenia, poprawienia lub uzupełnienia w wyznaczonym terminie, chyba że oferta </w:t>
      </w:r>
      <w:r>
        <w:rPr>
          <w:rFonts w:asciiTheme="majorHAnsi" w:hAnsiTheme="majorHAnsi"/>
          <w:color w:val="000000"/>
          <w:sz w:val="24"/>
          <w:szCs w:val="24"/>
        </w:rPr>
        <w:t>Wykonawcy</w:t>
      </w:r>
      <w:r w:rsidRPr="00674295">
        <w:rPr>
          <w:rFonts w:asciiTheme="majorHAnsi" w:hAnsiTheme="majorHAnsi"/>
          <w:color w:val="000000"/>
          <w:sz w:val="24"/>
          <w:szCs w:val="24"/>
        </w:rPr>
        <w:t xml:space="preserve"> podlega odrzuceniu bez względu na ich złożenie, uzupełnienie lub poprawienie lub zachodzą przesłanki unieważnienia postępowania.</w:t>
      </w:r>
    </w:p>
    <w:p w14:paraId="65D9F251" w14:textId="77777777" w:rsidR="00F342B5" w:rsidRDefault="00F342B5" w:rsidP="00A15FBE">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w:t>
      </w:r>
      <w:r w:rsidRPr="00674295">
        <w:rPr>
          <w:rFonts w:asciiTheme="majorHAnsi" w:hAnsiTheme="majorHAnsi"/>
          <w:color w:val="000000"/>
          <w:sz w:val="24"/>
          <w:szCs w:val="24"/>
        </w:rPr>
        <w:t xml:space="preserve"> może żądać od wykonawców wyjaśnień dotyczących treści złożonych oświadczeń, o których mowa w pkt 8.1 SWZ.</w:t>
      </w:r>
    </w:p>
    <w:p w14:paraId="75320635" w14:textId="77777777" w:rsidR="00F342B5" w:rsidRPr="00663481" w:rsidRDefault="00F342B5" w:rsidP="00A15FBE">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złożone przez </w:t>
      </w:r>
      <w:r>
        <w:rPr>
          <w:rFonts w:asciiTheme="majorHAnsi" w:hAnsiTheme="majorHAnsi"/>
          <w:color w:val="000000"/>
          <w:sz w:val="24"/>
          <w:szCs w:val="24"/>
        </w:rPr>
        <w:t>Wykonawcę</w:t>
      </w:r>
      <w:r w:rsidRPr="00674295">
        <w:rPr>
          <w:rFonts w:asciiTheme="majorHAnsi" w:hAnsiTheme="majorHAnsi"/>
          <w:color w:val="000000"/>
          <w:sz w:val="24"/>
          <w:szCs w:val="24"/>
        </w:rPr>
        <w:t xml:space="preserve"> oświadczenia, o którym mowa w pkt 8.1 SWZ budzą wątpliwości </w:t>
      </w:r>
      <w:r>
        <w:rPr>
          <w:rFonts w:asciiTheme="majorHAnsi" w:hAnsiTheme="majorHAnsi"/>
          <w:color w:val="000000"/>
          <w:sz w:val="24"/>
          <w:szCs w:val="24"/>
        </w:rPr>
        <w:t>Zamawiającego</w:t>
      </w:r>
      <w:r w:rsidRPr="00674295">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Pr>
          <w:rFonts w:asciiTheme="majorHAnsi" w:hAnsiTheme="majorHAnsi"/>
          <w:color w:val="000000"/>
          <w:sz w:val="24"/>
          <w:szCs w:val="24"/>
        </w:rPr>
        <w:t>Wykonawcę</w:t>
      </w:r>
      <w:r w:rsidRPr="00674295">
        <w:rPr>
          <w:rFonts w:asciiTheme="majorHAnsi" w:hAnsiTheme="majorHAnsi"/>
          <w:color w:val="000000"/>
          <w:sz w:val="24"/>
          <w:szCs w:val="24"/>
        </w:rPr>
        <w:t xml:space="preserve"> warunków udziału w postępowaniu, lub braku podstaw wykluczenia, o przedstawienie takich informacji lub dokumentów.</w:t>
      </w:r>
    </w:p>
    <w:p w14:paraId="6FB38AA9" w14:textId="77777777" w:rsidR="00663481" w:rsidRPr="00674295" w:rsidRDefault="00663481" w:rsidP="00663481">
      <w:pPr>
        <w:pStyle w:val="Kolorowalistaakcent11"/>
        <w:autoSpaceDE w:val="0"/>
        <w:autoSpaceDN w:val="0"/>
        <w:adjustRightInd w:val="0"/>
        <w:spacing w:line="276" w:lineRule="auto"/>
        <w:ind w:left="1418"/>
        <w:rPr>
          <w:rFonts w:asciiTheme="majorHAnsi" w:hAnsiTheme="majorHAnsi" w:cs="Arial"/>
          <w:b/>
          <w:sz w:val="24"/>
          <w:szCs w:val="24"/>
        </w:rPr>
      </w:pPr>
    </w:p>
    <w:p w14:paraId="1B2517F7" w14:textId="77777777" w:rsidR="00F342B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bookmarkStart w:id="15" w:name="_Hlk61070718"/>
      <w:r w:rsidRPr="007374B7">
        <w:rPr>
          <w:rFonts w:asciiTheme="majorHAnsi" w:hAnsiTheme="majorHAnsi"/>
          <w:color w:val="000000"/>
          <w:sz w:val="24"/>
          <w:szCs w:val="24"/>
        </w:rPr>
        <w:t xml:space="preserve">W przypadku, o którym mowa w </w:t>
      </w:r>
      <w:r>
        <w:rPr>
          <w:rFonts w:asciiTheme="majorHAnsi" w:hAnsiTheme="majorHAnsi"/>
          <w:color w:val="000000"/>
          <w:sz w:val="24"/>
          <w:szCs w:val="24"/>
        </w:rPr>
        <w:t>rozdziale 6.3 SWZ Wykonawcy</w:t>
      </w:r>
      <w:r w:rsidRPr="007374B7">
        <w:rPr>
          <w:rFonts w:asciiTheme="majorHAnsi" w:hAnsiTheme="majorHAnsi"/>
          <w:color w:val="000000"/>
          <w:sz w:val="24"/>
          <w:szCs w:val="24"/>
        </w:rPr>
        <w:t xml:space="preserve"> wspólnie ubiegający się o udzielenie zamówienia </w:t>
      </w:r>
      <w:r w:rsidRPr="00BF356E">
        <w:rPr>
          <w:rFonts w:asciiTheme="majorHAnsi" w:hAnsiTheme="majorHAnsi"/>
          <w:b/>
          <w:bCs/>
          <w:color w:val="000000"/>
          <w:sz w:val="24"/>
          <w:szCs w:val="24"/>
        </w:rPr>
        <w:t>dołączają do oferty</w:t>
      </w:r>
      <w:r w:rsidRPr="007374B7">
        <w:rPr>
          <w:rFonts w:asciiTheme="majorHAnsi" w:hAnsiTheme="majorHAnsi"/>
          <w:color w:val="000000"/>
          <w:sz w:val="24"/>
          <w:szCs w:val="24"/>
        </w:rPr>
        <w:t xml:space="preserve"> oświadczenie, z którego wynika, które roboty budowlane, dostawy lub usługi wykonają poszczególni </w:t>
      </w:r>
      <w:r>
        <w:rPr>
          <w:rFonts w:asciiTheme="majorHAnsi" w:hAnsiTheme="majorHAnsi"/>
          <w:color w:val="000000"/>
          <w:sz w:val="24"/>
          <w:szCs w:val="24"/>
        </w:rPr>
        <w:t>Wykonawcy.</w:t>
      </w:r>
    </w:p>
    <w:p w14:paraId="79152A2E" w14:textId="77777777" w:rsidR="00F342B5" w:rsidRPr="006528C1" w:rsidRDefault="00F342B5" w:rsidP="00A15FBE">
      <w:pPr>
        <w:pStyle w:val="Kolorowalistaakcent11"/>
        <w:numPr>
          <w:ilvl w:val="2"/>
          <w:numId w:val="10"/>
        </w:numPr>
        <w:autoSpaceDE w:val="0"/>
        <w:autoSpaceDN w:val="0"/>
        <w:adjustRightInd w:val="0"/>
        <w:spacing w:line="276" w:lineRule="auto"/>
        <w:ind w:hanging="11"/>
        <w:rPr>
          <w:rFonts w:asciiTheme="majorHAnsi" w:hAnsiTheme="majorHAnsi" w:cs="Arial"/>
          <w:b/>
          <w:bCs/>
          <w:sz w:val="24"/>
          <w:szCs w:val="24"/>
        </w:rPr>
      </w:pPr>
      <w:r w:rsidRPr="006528C1">
        <w:rPr>
          <w:rFonts w:asciiTheme="majorHAnsi" w:hAnsiTheme="majorHAnsi" w:cs="Arial"/>
          <w:b/>
          <w:bCs/>
          <w:color w:val="000000" w:themeColor="text1"/>
          <w:sz w:val="24"/>
          <w:szCs w:val="24"/>
        </w:rPr>
        <w:t>Oświadczenie należy złożyć wg</w:t>
      </w:r>
      <w:r w:rsidRPr="006528C1">
        <w:rPr>
          <w:rFonts w:asciiTheme="majorHAnsi" w:hAnsiTheme="majorHAnsi"/>
          <w:b/>
          <w:bCs/>
          <w:sz w:val="24"/>
          <w:szCs w:val="24"/>
        </w:rPr>
        <w:t xml:space="preserve"> wymogów załącznika nr 6 do SWZ.</w:t>
      </w:r>
    </w:p>
    <w:bookmarkEnd w:id="15"/>
    <w:p w14:paraId="69434C71" w14:textId="3358BD44" w:rsidR="00663481" w:rsidRPr="003341AF" w:rsidRDefault="00F342B5" w:rsidP="003341AF">
      <w:pPr>
        <w:pStyle w:val="Kolorowalistaakcent11"/>
        <w:numPr>
          <w:ilvl w:val="1"/>
          <w:numId w:val="10"/>
        </w:numPr>
        <w:tabs>
          <w:tab w:val="left" w:pos="709"/>
        </w:tabs>
        <w:autoSpaceDE w:val="0"/>
        <w:autoSpaceDN w:val="0"/>
        <w:adjustRightInd w:val="0"/>
        <w:spacing w:before="0" w:after="0" w:line="276" w:lineRule="auto"/>
        <w:ind w:left="709" w:hanging="709"/>
        <w:rPr>
          <w:rFonts w:asciiTheme="majorHAnsi" w:hAnsiTheme="majorHAnsi" w:cs="Arial"/>
          <w:sz w:val="24"/>
          <w:szCs w:val="24"/>
        </w:rPr>
      </w:pPr>
      <w:r w:rsidRPr="006528C1">
        <w:rPr>
          <w:rFonts w:asciiTheme="majorHAnsi" w:hAnsiTheme="majorHAnsi" w:cs="Arial"/>
          <w:sz w:val="24"/>
          <w:szCs w:val="24"/>
        </w:rPr>
        <w:t xml:space="preserve">Zamawiający </w:t>
      </w:r>
      <w:r w:rsidRPr="006528C1">
        <w:rPr>
          <w:rFonts w:asciiTheme="majorHAnsi" w:hAnsiTheme="majorHAnsi" w:cs="Arial"/>
          <w:b/>
          <w:bCs/>
          <w:sz w:val="24"/>
          <w:szCs w:val="24"/>
        </w:rPr>
        <w:t xml:space="preserve">wezwie </w:t>
      </w:r>
      <w:r w:rsidRPr="006528C1">
        <w:rPr>
          <w:rFonts w:asciiTheme="majorHAnsi" w:hAnsiTheme="majorHAnsi"/>
          <w:b/>
          <w:bCs/>
          <w:color w:val="000000"/>
          <w:sz w:val="24"/>
          <w:szCs w:val="24"/>
          <w:shd w:val="clear" w:color="auto" w:fill="FFFFFF"/>
        </w:rPr>
        <w:t>Wykonawcę</w:t>
      </w:r>
      <w:r w:rsidRPr="006528C1">
        <w:rPr>
          <w:rFonts w:asciiTheme="majorHAnsi" w:hAnsiTheme="maj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6C6056A6" w14:textId="77777777" w:rsidR="00F342B5" w:rsidRPr="00677BC6" w:rsidRDefault="00F342B5" w:rsidP="00F342B5">
      <w:pPr>
        <w:pStyle w:val="Kolorowalistaakcent11"/>
        <w:autoSpaceDE w:val="0"/>
        <w:autoSpaceDN w:val="0"/>
        <w:adjustRightInd w:val="0"/>
        <w:spacing w:line="276" w:lineRule="auto"/>
        <w:ind w:left="709"/>
        <w:rPr>
          <w:rFonts w:asciiTheme="majorHAnsi" w:hAnsiTheme="majorHAnsi" w:cs="Arial"/>
          <w:sz w:val="10"/>
          <w:szCs w:val="10"/>
        </w:rPr>
      </w:pPr>
    </w:p>
    <w:p w14:paraId="46E8FF43" w14:textId="77777777" w:rsidR="00F342B5" w:rsidRPr="00AB756C" w:rsidRDefault="00F342B5" w:rsidP="00A15FBE">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sidRPr="00FF15A2">
        <w:rPr>
          <w:rFonts w:asciiTheme="majorHAnsi" w:hAnsiTheme="majorHAnsi" w:cs="Verdana"/>
          <w:b/>
          <w:sz w:val="24"/>
          <w:szCs w:val="24"/>
        </w:rPr>
        <w:t>W celu potwierdzenia spełniania warunków udziału w postępowaniu:</w:t>
      </w:r>
    </w:p>
    <w:p w14:paraId="739588F9" w14:textId="6F8B677E" w:rsidR="00F342B5" w:rsidRPr="00061E1C" w:rsidRDefault="00B871DB" w:rsidP="00A15FBE">
      <w:pPr>
        <w:pStyle w:val="Akapitzlist"/>
        <w:numPr>
          <w:ilvl w:val="0"/>
          <w:numId w:val="40"/>
        </w:numPr>
        <w:spacing w:line="276" w:lineRule="auto"/>
        <w:ind w:left="1843" w:hanging="425"/>
        <w:rPr>
          <w:rFonts w:asciiTheme="majorHAnsi" w:hAnsiTheme="majorHAnsi"/>
          <w:sz w:val="24"/>
          <w:szCs w:val="24"/>
        </w:rPr>
      </w:pPr>
      <w:r w:rsidRPr="00B871DB">
        <w:rPr>
          <w:rFonts w:asciiTheme="majorHAnsi" w:hAnsiTheme="majorHAnsi" w:cs="Arial"/>
          <w:b/>
          <w:bCs/>
          <w:sz w:val="24"/>
          <w:szCs w:val="24"/>
        </w:rPr>
        <w:lastRenderedPageBreak/>
        <w:t xml:space="preserve">wykaz robót budowlanych wykonanych nie wcześniej niż w okresie ostatnich 5 lat przed terminem składania ofert, a jeżeli okres prowadzenia działalności jest krótszy –w tym okresie, wraz z podaniem ich rodzaju, wartości, daty i miejsca wykonania oraz podmiotów, na rzecz których roboty te zostały wykonane (sporządzonego zgodnie z </w:t>
      </w:r>
      <w:r w:rsidRPr="00B871DB">
        <w:rPr>
          <w:rFonts w:asciiTheme="majorHAnsi" w:hAnsiTheme="majorHAnsi" w:cs="Arial"/>
          <w:b/>
          <w:bCs/>
          <w:color w:val="FF0000"/>
          <w:sz w:val="24"/>
          <w:szCs w:val="24"/>
        </w:rPr>
        <w:t xml:space="preserve">Załącznikiem Nr </w:t>
      </w:r>
      <w:r w:rsidR="009E4400">
        <w:rPr>
          <w:rFonts w:asciiTheme="majorHAnsi" w:hAnsiTheme="majorHAnsi" w:cs="Arial"/>
          <w:b/>
          <w:bCs/>
          <w:color w:val="FF0000"/>
          <w:sz w:val="24"/>
          <w:szCs w:val="24"/>
        </w:rPr>
        <w:t>1</w:t>
      </w:r>
      <w:r w:rsidRPr="00B871DB">
        <w:rPr>
          <w:rFonts w:asciiTheme="majorHAnsi" w:hAnsiTheme="majorHAnsi" w:cs="Arial"/>
          <w:b/>
          <w:bCs/>
          <w:color w:val="FF0000"/>
          <w:sz w:val="24"/>
          <w:szCs w:val="24"/>
        </w:rPr>
        <w:t xml:space="preserve"> </w:t>
      </w:r>
      <w:r w:rsidRPr="00B871DB">
        <w:rPr>
          <w:rFonts w:asciiTheme="majorHAnsi" w:hAnsiTheme="majorHAnsi" w:cs="Arial"/>
          <w:b/>
          <w:bCs/>
          <w:sz w:val="24"/>
          <w:szCs w:val="24"/>
        </w:rPr>
        <w:t>do SWZ),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–inne odpowiednie dokumenty –</w:t>
      </w:r>
      <w:r w:rsidR="00F342B5" w:rsidRPr="00020443">
        <w:rPr>
          <w:rFonts w:ascii="Cambria" w:hAnsi="Cambria"/>
          <w:i/>
          <w:color w:val="000000"/>
          <w:sz w:val="24"/>
          <w:szCs w:val="24"/>
          <w:shd w:val="clear" w:color="auto" w:fill="FFFFFF"/>
        </w:rPr>
        <w:t>w odniesieniu do warunk</w:t>
      </w:r>
      <w:r w:rsidR="000533F7">
        <w:rPr>
          <w:rFonts w:ascii="Cambria" w:hAnsi="Cambria"/>
          <w:i/>
          <w:color w:val="000000"/>
          <w:sz w:val="24"/>
          <w:szCs w:val="24"/>
          <w:shd w:val="clear" w:color="auto" w:fill="FFFFFF"/>
        </w:rPr>
        <w:t>ów</w:t>
      </w:r>
      <w:r w:rsidR="00F342B5" w:rsidRPr="00020443">
        <w:rPr>
          <w:rFonts w:ascii="Cambria" w:hAnsi="Cambria"/>
          <w:i/>
          <w:color w:val="000000"/>
          <w:sz w:val="24"/>
          <w:szCs w:val="24"/>
          <w:shd w:val="clear" w:color="auto" w:fill="FFFFFF"/>
        </w:rPr>
        <w:t xml:space="preserve"> określonego w</w:t>
      </w:r>
      <w:r w:rsidR="00663481">
        <w:rPr>
          <w:rFonts w:ascii="Cambria" w:hAnsi="Cambria"/>
          <w:i/>
          <w:color w:val="000000"/>
          <w:sz w:val="24"/>
          <w:szCs w:val="24"/>
          <w:shd w:val="clear" w:color="auto" w:fill="FFFFFF"/>
        </w:rPr>
        <w:t xml:space="preserve"> </w:t>
      </w:r>
      <w:bookmarkStart w:id="16" w:name="_Hlk175810638"/>
      <w:r w:rsidR="00663481">
        <w:rPr>
          <w:rFonts w:ascii="Cambria" w:hAnsi="Cambria"/>
          <w:i/>
          <w:color w:val="000000"/>
          <w:sz w:val="24"/>
          <w:szCs w:val="24"/>
          <w:shd w:val="clear" w:color="auto" w:fill="FFFFFF"/>
        </w:rPr>
        <w:t xml:space="preserve">Rozdziale </w:t>
      </w:r>
      <w:bookmarkStart w:id="17" w:name="_Hlk175810611"/>
      <w:r w:rsidR="00663481">
        <w:rPr>
          <w:rFonts w:ascii="Cambria" w:hAnsi="Cambria"/>
          <w:i/>
          <w:color w:val="000000"/>
          <w:sz w:val="24"/>
          <w:szCs w:val="24"/>
          <w:shd w:val="clear" w:color="auto" w:fill="FFFFFF"/>
        </w:rPr>
        <w:t>6</w:t>
      </w:r>
      <w:r w:rsidR="00F342B5" w:rsidRPr="00020443">
        <w:rPr>
          <w:rFonts w:ascii="Cambria" w:hAnsi="Cambria"/>
          <w:i/>
          <w:color w:val="000000"/>
          <w:sz w:val="24"/>
          <w:szCs w:val="24"/>
          <w:shd w:val="clear" w:color="auto" w:fill="FFFFFF"/>
        </w:rPr>
        <w:t xml:space="preserve"> pkt 6.1.4. </w:t>
      </w:r>
      <w:r>
        <w:rPr>
          <w:rFonts w:ascii="Cambria" w:hAnsi="Cambria"/>
          <w:i/>
          <w:color w:val="000000"/>
          <w:sz w:val="24"/>
          <w:szCs w:val="24"/>
          <w:shd w:val="clear" w:color="auto" w:fill="FFFFFF"/>
        </w:rPr>
        <w:t xml:space="preserve"> </w:t>
      </w:r>
      <w:r w:rsidR="00F342B5" w:rsidRPr="00020443">
        <w:rPr>
          <w:rFonts w:ascii="Cambria" w:hAnsi="Cambria"/>
          <w:i/>
          <w:color w:val="000000"/>
          <w:sz w:val="24"/>
          <w:szCs w:val="24"/>
          <w:shd w:val="clear" w:color="auto" w:fill="FFFFFF"/>
        </w:rPr>
        <w:t>SWZ.</w:t>
      </w:r>
    </w:p>
    <w:bookmarkEnd w:id="17"/>
    <w:bookmarkEnd w:id="16"/>
    <w:p w14:paraId="4AB4BE47" w14:textId="77777777" w:rsidR="00F342B5" w:rsidRPr="003144CA" w:rsidRDefault="00F342B5" w:rsidP="00A15FBE">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 xml:space="preserve">W celu </w:t>
      </w:r>
      <w:r w:rsidRPr="00FF15A2">
        <w:rPr>
          <w:rFonts w:asciiTheme="majorHAnsi" w:hAnsiTheme="majorHAnsi" w:cs="Verdana"/>
          <w:b/>
          <w:sz w:val="24"/>
          <w:szCs w:val="24"/>
        </w:rPr>
        <w:t>potwierdzenia braku podstaw do wykluczenia z udziału w postępowaniu</w:t>
      </w:r>
      <w:r>
        <w:rPr>
          <w:rFonts w:asciiTheme="majorHAnsi" w:hAnsiTheme="majorHAnsi" w:cs="Verdana"/>
          <w:b/>
          <w:sz w:val="24"/>
          <w:szCs w:val="24"/>
        </w:rPr>
        <w:t>:</w:t>
      </w:r>
    </w:p>
    <w:p w14:paraId="12F49385" w14:textId="77777777" w:rsidR="00F342B5" w:rsidRDefault="00F342B5" w:rsidP="00663481">
      <w:pPr>
        <w:pStyle w:val="Kolorowalistaakcent11"/>
        <w:autoSpaceDE w:val="0"/>
        <w:autoSpaceDN w:val="0"/>
        <w:adjustRightInd w:val="0"/>
        <w:spacing w:before="0" w:after="0" w:line="240" w:lineRule="auto"/>
        <w:ind w:left="1418"/>
        <w:rPr>
          <w:rFonts w:asciiTheme="majorHAnsi" w:hAnsiTheme="majorHAnsi" w:cs="Arial"/>
          <w:bCs/>
          <w:i/>
          <w:iCs/>
          <w:sz w:val="24"/>
          <w:szCs w:val="24"/>
        </w:rPr>
      </w:pPr>
      <w:r w:rsidRPr="003144CA">
        <w:rPr>
          <w:rFonts w:asciiTheme="majorHAnsi" w:hAnsiTheme="majorHAnsi" w:cs="Verdana"/>
          <w:bCs/>
          <w:i/>
          <w:iCs/>
          <w:sz w:val="24"/>
          <w:szCs w:val="24"/>
        </w:rPr>
        <w:t xml:space="preserve">Zamawiający </w:t>
      </w:r>
      <w:r w:rsidRPr="003144CA">
        <w:rPr>
          <w:rFonts w:asciiTheme="majorHAnsi" w:hAnsiTheme="majorHAnsi" w:cs="Verdana"/>
          <w:bCs/>
          <w:i/>
          <w:iCs/>
          <w:sz w:val="24"/>
          <w:szCs w:val="24"/>
          <w:u w:val="single"/>
        </w:rPr>
        <w:t>nie wymaga</w:t>
      </w:r>
      <w:r w:rsidRPr="003144CA">
        <w:rPr>
          <w:rFonts w:asciiTheme="majorHAnsi" w:hAnsiTheme="majorHAnsi" w:cs="Verdana"/>
          <w:bCs/>
          <w:i/>
          <w:iCs/>
          <w:sz w:val="24"/>
          <w:szCs w:val="24"/>
        </w:rPr>
        <w:t xml:space="preserve"> złożenia przez Wykonawcę podmiotowych środków dowodowych </w:t>
      </w:r>
      <w:r>
        <w:rPr>
          <w:rFonts w:asciiTheme="majorHAnsi" w:hAnsiTheme="majorHAnsi" w:cs="Verdana"/>
          <w:bCs/>
          <w:i/>
          <w:iCs/>
          <w:sz w:val="24"/>
          <w:szCs w:val="24"/>
        </w:rPr>
        <w:t>w tym zakresie.</w:t>
      </w:r>
    </w:p>
    <w:p w14:paraId="4BCC141B" w14:textId="77777777" w:rsidR="00F342B5" w:rsidRDefault="00F342B5" w:rsidP="00663481">
      <w:pPr>
        <w:pStyle w:val="Kolorowalistaakcent11"/>
        <w:autoSpaceDE w:val="0"/>
        <w:autoSpaceDN w:val="0"/>
        <w:adjustRightInd w:val="0"/>
        <w:spacing w:before="0" w:after="0" w:line="240" w:lineRule="auto"/>
        <w:ind w:left="0"/>
        <w:rPr>
          <w:rFonts w:asciiTheme="majorHAnsi" w:hAnsiTheme="majorHAnsi" w:cs="Arial"/>
          <w:sz w:val="10"/>
          <w:szCs w:val="10"/>
        </w:rPr>
      </w:pPr>
    </w:p>
    <w:p w14:paraId="5F1E819F" w14:textId="77777777" w:rsidR="00663481" w:rsidRPr="00C6306E" w:rsidRDefault="00663481" w:rsidP="00663481">
      <w:pPr>
        <w:pStyle w:val="Kolorowalistaakcent11"/>
        <w:autoSpaceDE w:val="0"/>
        <w:autoSpaceDN w:val="0"/>
        <w:adjustRightInd w:val="0"/>
        <w:spacing w:before="0" w:after="0" w:line="240" w:lineRule="auto"/>
        <w:ind w:left="0"/>
        <w:rPr>
          <w:rFonts w:asciiTheme="majorHAnsi" w:hAnsiTheme="majorHAnsi" w:cs="Arial"/>
          <w:sz w:val="10"/>
          <w:szCs w:val="10"/>
        </w:rPr>
      </w:pPr>
    </w:p>
    <w:p w14:paraId="6F2C31E3" w14:textId="77777777" w:rsidR="00F342B5" w:rsidRPr="00173F63" w:rsidRDefault="00F342B5" w:rsidP="00A15FBE">
      <w:pPr>
        <w:pStyle w:val="Kolorowalistaakcent11"/>
        <w:numPr>
          <w:ilvl w:val="1"/>
          <w:numId w:val="10"/>
        </w:numPr>
        <w:autoSpaceDE w:val="0"/>
        <w:autoSpaceDN w:val="0"/>
        <w:adjustRightInd w:val="0"/>
        <w:spacing w:before="0" w:after="0" w:line="240" w:lineRule="auto"/>
        <w:ind w:left="709" w:hanging="709"/>
        <w:rPr>
          <w:rFonts w:asciiTheme="majorHAnsi" w:hAnsiTheme="majorHAnsi" w:cs="Arial"/>
          <w:sz w:val="24"/>
          <w:szCs w:val="24"/>
        </w:rPr>
      </w:pPr>
      <w:r w:rsidRPr="0009224D">
        <w:rPr>
          <w:rFonts w:ascii="Cambria" w:hAnsi="Cambria"/>
          <w:color w:val="000000"/>
          <w:sz w:val="24"/>
          <w:szCs w:val="24"/>
        </w:rPr>
        <w:t xml:space="preserve">Jeżeli jest to niezbędne do zapewnienia odpowiedniego przebiegu postępowania o udzielenie zamówienia, </w:t>
      </w:r>
      <w:r>
        <w:rPr>
          <w:rFonts w:ascii="Cambria" w:hAnsi="Cambria"/>
          <w:color w:val="000000"/>
          <w:sz w:val="24"/>
          <w:szCs w:val="24"/>
        </w:rPr>
        <w:t>Zamawiający</w:t>
      </w:r>
      <w:r w:rsidRPr="0009224D">
        <w:rPr>
          <w:rFonts w:ascii="Cambria" w:hAnsi="Cambria"/>
          <w:color w:val="000000"/>
          <w:sz w:val="24"/>
          <w:szCs w:val="24"/>
        </w:rPr>
        <w:t xml:space="preserve"> może na każdym etapie postępowania wezwać wykonawców do złożenia wszystkich lub niektórych podmiotowych środków dowodowych</w:t>
      </w:r>
      <w:r>
        <w:rPr>
          <w:rFonts w:ascii="Cambria" w:hAnsi="Cambria"/>
          <w:color w:val="000000"/>
          <w:sz w:val="24"/>
          <w:szCs w:val="24"/>
        </w:rPr>
        <w:t xml:space="preserve">, </w:t>
      </w:r>
      <w:r w:rsidRPr="00121D28">
        <w:rPr>
          <w:rFonts w:ascii="Cambria" w:hAnsi="Cambria"/>
          <w:color w:val="000000"/>
          <w:sz w:val="24"/>
          <w:szCs w:val="24"/>
        </w:rPr>
        <w:t xml:space="preserve">wskazanych w </w:t>
      </w:r>
      <w:r>
        <w:rPr>
          <w:rFonts w:ascii="Cambria" w:hAnsi="Cambria"/>
          <w:color w:val="000000"/>
          <w:sz w:val="24"/>
          <w:szCs w:val="24"/>
        </w:rPr>
        <w:t>pkt. 8.3.1 SWZ.</w:t>
      </w:r>
    </w:p>
    <w:p w14:paraId="0D82C8C1" w14:textId="77777777" w:rsidR="00F342B5" w:rsidRPr="00663481"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Wykonawca</w:t>
      </w:r>
      <w:r w:rsidRPr="00CF033D">
        <w:rPr>
          <w:rFonts w:asciiTheme="majorHAnsi" w:hAnsiTheme="majorHAnsi"/>
          <w:color w:val="000000"/>
          <w:sz w:val="24"/>
          <w:szCs w:val="24"/>
        </w:rPr>
        <w:t xml:space="preserve"> składa podmiotowe środki dowodowe na wezwanie</w:t>
      </w:r>
      <w:r>
        <w:rPr>
          <w:rFonts w:asciiTheme="majorHAnsi" w:hAnsiTheme="majorHAnsi"/>
          <w:color w:val="000000"/>
          <w:sz w:val="24"/>
          <w:szCs w:val="24"/>
        </w:rPr>
        <w:t xml:space="preserve"> Zamawiającego. Dokumenty te powinny być</w:t>
      </w:r>
      <w:r w:rsidRPr="00CF033D">
        <w:rPr>
          <w:rFonts w:asciiTheme="majorHAnsi" w:hAnsiTheme="majorHAnsi"/>
          <w:color w:val="000000"/>
          <w:sz w:val="24"/>
          <w:szCs w:val="24"/>
        </w:rPr>
        <w:t xml:space="preserve"> aktualne na dzień ich złożenia.</w:t>
      </w:r>
    </w:p>
    <w:p w14:paraId="6D5C4E2E" w14:textId="77777777" w:rsidR="00F342B5" w:rsidRPr="0009224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zachodzą uzasadnione podstawy do uznania, że złożone uprzednio podmiotowe środki dowodowe nie są już aktualne, </w:t>
      </w:r>
      <w:r>
        <w:rPr>
          <w:rFonts w:ascii="Cambria" w:hAnsi="Cambria"/>
          <w:color w:val="000000"/>
          <w:sz w:val="24"/>
          <w:szCs w:val="24"/>
        </w:rPr>
        <w:t>Zamawiający</w:t>
      </w:r>
      <w:r w:rsidRPr="0009224D">
        <w:rPr>
          <w:rFonts w:ascii="Cambria" w:hAnsi="Cambria"/>
          <w:color w:val="000000"/>
          <w:sz w:val="24"/>
          <w:szCs w:val="24"/>
        </w:rPr>
        <w:t xml:space="preserve"> może w każdym czasie wezwać </w:t>
      </w:r>
      <w:r>
        <w:rPr>
          <w:rFonts w:ascii="Cambria" w:hAnsi="Cambria"/>
          <w:color w:val="000000"/>
          <w:sz w:val="24"/>
          <w:szCs w:val="24"/>
        </w:rPr>
        <w:t>Wykonawcę</w:t>
      </w:r>
      <w:r w:rsidRPr="0009224D">
        <w:rPr>
          <w:rFonts w:ascii="Cambria" w:hAnsi="Cambria"/>
          <w:color w:val="000000"/>
          <w:sz w:val="24"/>
          <w:szCs w:val="24"/>
        </w:rPr>
        <w:t xml:space="preserve"> lub wykonawców do złożenia wszystkich lub niektórych podmiotowych środków dowodowych, aktualnych na dzień ich złożenia.</w:t>
      </w:r>
    </w:p>
    <w:p w14:paraId="09303226" w14:textId="77777777" w:rsidR="00F342B5" w:rsidRPr="00CF033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Cambria" w:hAnsi="Cambria"/>
          <w:color w:val="000000"/>
          <w:sz w:val="24"/>
          <w:szCs w:val="24"/>
        </w:rPr>
        <w:t>Zamawiający</w:t>
      </w:r>
      <w:r w:rsidRPr="0009224D">
        <w:rPr>
          <w:rFonts w:ascii="Cambria" w:hAnsi="Cambria"/>
          <w:color w:val="000000"/>
          <w:sz w:val="24"/>
          <w:szCs w:val="24"/>
        </w:rPr>
        <w:t xml:space="preserve"> nie </w:t>
      </w:r>
      <w:r>
        <w:rPr>
          <w:rFonts w:ascii="Cambria" w:hAnsi="Cambria"/>
          <w:color w:val="000000"/>
          <w:sz w:val="24"/>
          <w:szCs w:val="24"/>
        </w:rPr>
        <w:t xml:space="preserve">będzie </w:t>
      </w:r>
      <w:r w:rsidRPr="0009224D">
        <w:rPr>
          <w:rFonts w:ascii="Cambria" w:hAnsi="Cambria"/>
          <w:color w:val="000000"/>
          <w:sz w:val="24"/>
          <w:szCs w:val="24"/>
        </w:rPr>
        <w:t>wzywa</w:t>
      </w:r>
      <w:r>
        <w:rPr>
          <w:rFonts w:ascii="Cambria" w:hAnsi="Cambria"/>
          <w:color w:val="000000"/>
          <w:sz w:val="24"/>
          <w:szCs w:val="24"/>
        </w:rPr>
        <w:t>ł</w:t>
      </w:r>
      <w:r w:rsidRPr="0009224D">
        <w:rPr>
          <w:rFonts w:ascii="Cambria" w:hAnsi="Cambria"/>
          <w:color w:val="000000"/>
          <w:sz w:val="24"/>
          <w:szCs w:val="24"/>
        </w:rPr>
        <w:t xml:space="preserv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Cambria" w:hAnsi="Cambria"/>
          <w:color w:val="000000"/>
          <w:sz w:val="24"/>
          <w:szCs w:val="24"/>
        </w:rPr>
        <w:t>Wykonawca</w:t>
      </w:r>
      <w:r w:rsidRPr="0009224D">
        <w:rPr>
          <w:rFonts w:ascii="Cambria" w:hAnsi="Cambria"/>
          <w:color w:val="000000"/>
          <w:sz w:val="24"/>
          <w:szCs w:val="24"/>
        </w:rPr>
        <w:t xml:space="preserve"> wskazał w oświadczeniu, o którym mowa w </w:t>
      </w:r>
      <w:r>
        <w:rPr>
          <w:rFonts w:ascii="Cambria" w:hAnsi="Cambria"/>
          <w:color w:val="000000"/>
          <w:sz w:val="24"/>
          <w:szCs w:val="24"/>
        </w:rPr>
        <w:t xml:space="preserve">pkt 8.1 SWZ </w:t>
      </w:r>
      <w:r w:rsidRPr="0009224D">
        <w:rPr>
          <w:rFonts w:ascii="Cambria" w:hAnsi="Cambria"/>
          <w:color w:val="000000"/>
          <w:sz w:val="24"/>
          <w:szCs w:val="24"/>
        </w:rPr>
        <w:t>dane umożliwiające dostęp do tych środków.</w:t>
      </w:r>
    </w:p>
    <w:p w14:paraId="1900A3F7" w14:textId="77777777" w:rsidR="00F342B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w:t>
      </w:r>
      <w:r w:rsidRPr="00CF033D">
        <w:rPr>
          <w:rFonts w:asciiTheme="majorHAnsi" w:hAnsiTheme="majorHAnsi"/>
          <w:color w:val="000000"/>
          <w:sz w:val="24"/>
          <w:szCs w:val="24"/>
          <w:shd w:val="clear" w:color="auto" w:fill="FFFFFF"/>
        </w:rPr>
        <w:t xml:space="preserve"> nie jest zobowiązany do złożenia podmiotowych środków dowodowych, które </w:t>
      </w:r>
      <w:r>
        <w:rPr>
          <w:rFonts w:asciiTheme="majorHAnsi" w:hAnsiTheme="majorHAnsi"/>
          <w:color w:val="000000"/>
          <w:sz w:val="24"/>
          <w:szCs w:val="24"/>
          <w:shd w:val="clear" w:color="auto" w:fill="FFFFFF"/>
        </w:rPr>
        <w:t>Zamawiający</w:t>
      </w:r>
      <w:r w:rsidRPr="00CF033D">
        <w:rPr>
          <w:rFonts w:asciiTheme="majorHAnsi" w:hAnsiTheme="majorHAnsi"/>
          <w:color w:val="000000"/>
          <w:sz w:val="24"/>
          <w:szCs w:val="24"/>
          <w:shd w:val="clear" w:color="auto" w:fill="FFFFFF"/>
        </w:rPr>
        <w:t xml:space="preserve"> posiada, jeżeli </w:t>
      </w:r>
      <w:r>
        <w:rPr>
          <w:rFonts w:asciiTheme="majorHAnsi" w:hAnsiTheme="majorHAnsi"/>
          <w:color w:val="000000"/>
          <w:sz w:val="24"/>
          <w:szCs w:val="24"/>
          <w:shd w:val="clear" w:color="auto" w:fill="FFFFFF"/>
        </w:rPr>
        <w:t>Wykonawca</w:t>
      </w:r>
      <w:r w:rsidRPr="00CF033D">
        <w:rPr>
          <w:rFonts w:asciiTheme="majorHAnsi" w:hAnsiTheme="majorHAnsi"/>
          <w:color w:val="000000"/>
          <w:sz w:val="24"/>
          <w:szCs w:val="24"/>
          <w:shd w:val="clear" w:color="auto" w:fill="FFFFFF"/>
        </w:rPr>
        <w:t xml:space="preserve"> wskaże te środki oraz potwierdzi ich prawidłowość i aktualność.</w:t>
      </w:r>
    </w:p>
    <w:p w14:paraId="489EEB22" w14:textId="77777777" w:rsidR="00F342B5" w:rsidRPr="00CF033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w:t>
      </w:r>
      <w:r>
        <w:rPr>
          <w:rFonts w:asciiTheme="majorHAnsi" w:hAnsiTheme="majorHAnsi"/>
          <w:color w:val="000000"/>
          <w:sz w:val="24"/>
          <w:szCs w:val="24"/>
        </w:rPr>
        <w:t>Wykonawca</w:t>
      </w:r>
      <w:r w:rsidRPr="00CF033D">
        <w:rPr>
          <w:rFonts w:asciiTheme="majorHAnsi" w:hAnsiTheme="majorHAnsi"/>
          <w:color w:val="000000"/>
          <w:sz w:val="24"/>
          <w:szCs w:val="24"/>
        </w:rPr>
        <w:t xml:space="preserve"> nie złożył podmiotowych środków dowodowych lub są one niekompletne lub zawierają błędy, </w:t>
      </w:r>
      <w:r>
        <w:rPr>
          <w:rFonts w:asciiTheme="majorHAnsi" w:hAnsiTheme="majorHAnsi"/>
          <w:color w:val="000000"/>
          <w:sz w:val="24"/>
          <w:szCs w:val="24"/>
        </w:rPr>
        <w:t>Zamawiający</w:t>
      </w:r>
      <w:r w:rsidRPr="00CF033D">
        <w:rPr>
          <w:rFonts w:asciiTheme="majorHAnsi" w:hAnsiTheme="majorHAnsi"/>
          <w:color w:val="000000"/>
          <w:sz w:val="24"/>
          <w:szCs w:val="24"/>
        </w:rPr>
        <w:t xml:space="preserve"> w</w:t>
      </w:r>
      <w:r>
        <w:rPr>
          <w:rFonts w:asciiTheme="majorHAnsi" w:hAnsiTheme="majorHAnsi"/>
          <w:color w:val="000000"/>
          <w:sz w:val="24"/>
          <w:szCs w:val="24"/>
        </w:rPr>
        <w:t>ezwie</w:t>
      </w:r>
      <w:r w:rsidRPr="00CF033D">
        <w:rPr>
          <w:rFonts w:asciiTheme="majorHAnsi" w:hAnsiTheme="majorHAnsi"/>
          <w:color w:val="000000"/>
          <w:sz w:val="24"/>
          <w:szCs w:val="24"/>
        </w:rPr>
        <w:t xml:space="preserve"> </w:t>
      </w:r>
      <w:r>
        <w:rPr>
          <w:rFonts w:asciiTheme="majorHAnsi" w:hAnsiTheme="majorHAnsi"/>
          <w:color w:val="000000"/>
          <w:sz w:val="24"/>
          <w:szCs w:val="24"/>
        </w:rPr>
        <w:t>Wykonawcę</w:t>
      </w:r>
      <w:r w:rsidRPr="00CF033D">
        <w:rPr>
          <w:rFonts w:asciiTheme="majorHAnsi" w:hAnsiTheme="majorHAnsi"/>
          <w:color w:val="000000"/>
          <w:sz w:val="24"/>
          <w:szCs w:val="24"/>
        </w:rPr>
        <w:t xml:space="preserve"> odpowiednio do ich złożenia, poprawienia lub uzupełnienia w wyznaczonym terminie, chyba że oferta </w:t>
      </w:r>
      <w:r>
        <w:rPr>
          <w:rFonts w:asciiTheme="majorHAnsi" w:hAnsiTheme="majorHAnsi"/>
          <w:color w:val="000000"/>
          <w:sz w:val="24"/>
          <w:szCs w:val="24"/>
        </w:rPr>
        <w:t>Wykonawcy</w:t>
      </w:r>
      <w:r w:rsidRPr="00CF033D">
        <w:rPr>
          <w:rFonts w:asciiTheme="majorHAnsi" w:hAnsiTheme="majorHAnsi"/>
          <w:color w:val="000000"/>
          <w:sz w:val="24"/>
          <w:szCs w:val="24"/>
        </w:rPr>
        <w:t xml:space="preserve"> podlega odrzuceniu bez względu na ich </w:t>
      </w:r>
      <w:r w:rsidRPr="00CF033D">
        <w:rPr>
          <w:rFonts w:asciiTheme="majorHAnsi" w:hAnsiTheme="majorHAnsi"/>
          <w:color w:val="000000"/>
          <w:sz w:val="24"/>
          <w:szCs w:val="24"/>
        </w:rPr>
        <w:lastRenderedPageBreak/>
        <w:t>złożenie, uzupełnienie lub poprawienie lub zachodzą przesłanki unieważnienia postępowania.</w:t>
      </w:r>
    </w:p>
    <w:p w14:paraId="13AF5E3B" w14:textId="77777777" w:rsidR="00F342B5" w:rsidRPr="00CF033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w:t>
      </w:r>
      <w:r w:rsidRPr="00CF033D">
        <w:rPr>
          <w:rFonts w:asciiTheme="majorHAnsi" w:hAnsiTheme="majorHAnsi"/>
          <w:color w:val="000000"/>
          <w:sz w:val="24"/>
          <w:szCs w:val="24"/>
        </w:rPr>
        <w:t xml:space="preserve"> może żądać od wykonawców wyjaśnień dotyczących treści złożonych podmiotowych środków dowodowych.</w:t>
      </w:r>
    </w:p>
    <w:p w14:paraId="49BEBFF8" w14:textId="77777777" w:rsidR="00F342B5" w:rsidRPr="00CF033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złożone przez </w:t>
      </w:r>
      <w:r>
        <w:rPr>
          <w:rFonts w:asciiTheme="majorHAnsi" w:hAnsiTheme="majorHAnsi"/>
          <w:color w:val="000000"/>
          <w:sz w:val="24"/>
          <w:szCs w:val="24"/>
        </w:rPr>
        <w:t>Wykonawcę</w:t>
      </w:r>
      <w:r w:rsidRPr="00CF033D">
        <w:rPr>
          <w:rFonts w:asciiTheme="majorHAnsi" w:hAnsiTheme="majorHAnsi"/>
          <w:color w:val="000000"/>
          <w:sz w:val="24"/>
          <w:szCs w:val="24"/>
        </w:rPr>
        <w:t xml:space="preserve"> podmiotowe środki dowodowe budzą wątpliwości </w:t>
      </w:r>
      <w:r>
        <w:rPr>
          <w:rFonts w:asciiTheme="majorHAnsi" w:hAnsiTheme="majorHAnsi"/>
          <w:color w:val="000000"/>
          <w:sz w:val="24"/>
          <w:szCs w:val="24"/>
        </w:rPr>
        <w:t>Zamawiającego</w:t>
      </w:r>
      <w:r w:rsidRPr="00CF033D">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Pr>
          <w:rFonts w:asciiTheme="majorHAnsi" w:hAnsiTheme="majorHAnsi"/>
          <w:color w:val="000000"/>
          <w:sz w:val="24"/>
          <w:szCs w:val="24"/>
        </w:rPr>
        <w:t>Wykonawcę</w:t>
      </w:r>
      <w:r w:rsidRPr="00CF033D">
        <w:rPr>
          <w:rFonts w:asciiTheme="majorHAnsi" w:hAnsiTheme="majorHAnsi"/>
          <w:color w:val="000000"/>
          <w:sz w:val="24"/>
          <w:szCs w:val="24"/>
        </w:rPr>
        <w:t xml:space="preserve"> warunków udziału w postępowaniu, lub braku podstaw wykluczenia, o przedstawienie takich informacji lub dokumentów.</w:t>
      </w:r>
    </w:p>
    <w:p w14:paraId="35D77253" w14:textId="77777777" w:rsidR="00F342B5" w:rsidRPr="000F6647"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o których mowa w rozdziale 8.1 SWZ </w:t>
      </w:r>
      <w:r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Pr>
          <w:rFonts w:asciiTheme="majorHAnsi" w:hAnsiTheme="majorHAnsi"/>
          <w:color w:val="000000"/>
          <w:sz w:val="24"/>
          <w:szCs w:val="24"/>
          <w:shd w:val="clear" w:color="auto" w:fill="FFFFFF"/>
        </w:rPr>
        <w:t>.</w:t>
      </w:r>
    </w:p>
    <w:p w14:paraId="25499CD7" w14:textId="1A9F8E47" w:rsidR="00F342B5" w:rsidRPr="00431C9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Pr="000F6647">
        <w:rPr>
          <w:rFonts w:ascii="Cambria" w:hAnsi="Cambria"/>
          <w:color w:val="000000"/>
          <w:sz w:val="24"/>
          <w:szCs w:val="24"/>
          <w:shd w:val="clear" w:color="auto" w:fill="FFFFFF"/>
        </w:rPr>
        <w:t xml:space="preserve">sporządza się w postaci elektronicznej, w formatach danych określonych w przepisach wydanych na podstawie </w:t>
      </w:r>
      <w:r w:rsidRPr="000F6647">
        <w:rPr>
          <w:rFonts w:ascii="Cambria" w:hAnsi="Cambria"/>
          <w:sz w:val="24"/>
          <w:szCs w:val="24"/>
          <w:shd w:val="clear" w:color="auto" w:fill="FFFFFF"/>
        </w:rPr>
        <w:t>art. 18</w:t>
      </w:r>
      <w:r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w:t>
      </w:r>
      <w:r w:rsidR="00F30083">
        <w:rPr>
          <w:rFonts w:ascii="Cambria" w:hAnsi="Cambria"/>
          <w:color w:val="000000"/>
          <w:sz w:val="24"/>
          <w:szCs w:val="24"/>
          <w:shd w:val="clear" w:color="auto" w:fill="FFFFFF"/>
        </w:rPr>
        <w:t>4</w:t>
      </w:r>
      <w:r w:rsidRPr="000F6647">
        <w:rPr>
          <w:rFonts w:ascii="Cambria" w:hAnsi="Cambria"/>
          <w:color w:val="000000"/>
          <w:sz w:val="24"/>
          <w:szCs w:val="24"/>
          <w:shd w:val="clear" w:color="auto" w:fill="FFFFFF"/>
        </w:rPr>
        <w:t xml:space="preserve"> r. poz. </w:t>
      </w:r>
      <w:r w:rsidR="00F30083">
        <w:rPr>
          <w:rFonts w:ascii="Cambria" w:hAnsi="Cambria"/>
          <w:color w:val="000000"/>
          <w:sz w:val="24"/>
          <w:szCs w:val="24"/>
          <w:shd w:val="clear" w:color="auto" w:fill="FFFFFF"/>
        </w:rPr>
        <w:t>30</w:t>
      </w:r>
      <w:r w:rsidR="00054155">
        <w:rPr>
          <w:rFonts w:ascii="Cambria" w:hAnsi="Cambria"/>
          <w:color w:val="000000"/>
          <w:sz w:val="24"/>
          <w:szCs w:val="24"/>
          <w:shd w:val="clear" w:color="auto" w:fill="FFFFFF"/>
        </w:rPr>
        <w:t xml:space="preserve">7 </w:t>
      </w:r>
      <w:r>
        <w:rPr>
          <w:rFonts w:ascii="Cambria" w:hAnsi="Cambria"/>
          <w:color w:val="000000"/>
          <w:sz w:val="24"/>
          <w:szCs w:val="24"/>
          <w:shd w:val="clear" w:color="auto" w:fill="FFFFFF"/>
        </w:rPr>
        <w:t>ze zm.</w:t>
      </w:r>
      <w:r w:rsidRPr="000F6647">
        <w:rPr>
          <w:rFonts w:ascii="Cambria" w:hAnsi="Cambria"/>
          <w:color w:val="000000"/>
          <w:sz w:val="24"/>
          <w:szCs w:val="24"/>
          <w:shd w:val="clear" w:color="auto" w:fill="FFFFFF"/>
        </w:rPr>
        <w:t xml:space="preserve">), z zastrzeżeniem formatów, o których mowa w </w:t>
      </w:r>
      <w:r w:rsidRPr="000F6647">
        <w:rPr>
          <w:rFonts w:ascii="Cambria" w:hAnsi="Cambria"/>
          <w:sz w:val="24"/>
          <w:szCs w:val="24"/>
          <w:shd w:val="clear" w:color="auto" w:fill="FFFFFF"/>
        </w:rPr>
        <w:t>art. 66 ust. 1</w:t>
      </w:r>
      <w:r w:rsidRPr="000F6647">
        <w:rPr>
          <w:rFonts w:ascii="Cambria" w:hAnsi="Cambria"/>
          <w:color w:val="000000"/>
          <w:sz w:val="24"/>
          <w:szCs w:val="24"/>
          <w:shd w:val="clear" w:color="auto" w:fill="FFFFFF"/>
        </w:rPr>
        <w:t xml:space="preserve"> ustawy, z uwzględnieniem rodzaju przekazywanych danych.</w:t>
      </w:r>
    </w:p>
    <w:p w14:paraId="1412B0E9" w14:textId="77777777" w:rsidR="00F342B5" w:rsidRPr="00921010"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Theme="majorHAnsi" w:hAnsiTheme="majorHAnsi"/>
          <w:sz w:val="24"/>
          <w:szCs w:val="24"/>
          <w:shd w:val="clear" w:color="auto" w:fill="FFFFFF"/>
        </w:rPr>
        <w:t>przekazuje się wg następujących zasad:</w:t>
      </w:r>
    </w:p>
    <w:p w14:paraId="2C199517" w14:textId="77777777" w:rsidR="00F342B5" w:rsidRPr="00674295" w:rsidRDefault="00F342B5" w:rsidP="00A15FBE">
      <w:pPr>
        <w:pStyle w:val="Kolorowalistaakcent11"/>
        <w:numPr>
          <w:ilvl w:val="0"/>
          <w:numId w:val="26"/>
        </w:numPr>
        <w:autoSpaceDE w:val="0"/>
        <w:autoSpaceDN w:val="0"/>
        <w:adjustRightInd w:val="0"/>
        <w:spacing w:line="276" w:lineRule="auto"/>
        <w:ind w:left="993" w:hanging="284"/>
        <w:rPr>
          <w:rFonts w:ascii="Open Sans" w:hAnsi="Open Sans"/>
          <w:color w:val="000000"/>
          <w:sz w:val="24"/>
          <w:szCs w:val="24"/>
          <w:shd w:val="clear" w:color="auto" w:fill="FFFFFF"/>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zostały wystawione jako dokument elektroniczny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ten dokument elektroniczny;</w:t>
      </w:r>
    </w:p>
    <w:p w14:paraId="6C7960E7" w14:textId="77777777" w:rsidR="00F342B5" w:rsidRPr="00674295" w:rsidRDefault="00F342B5" w:rsidP="00A15FBE">
      <w:pPr>
        <w:pStyle w:val="Kolorowalistaakcent11"/>
        <w:numPr>
          <w:ilvl w:val="0"/>
          <w:numId w:val="26"/>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zostały wystawione jako dokument w postaci papierowej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674295">
        <w:rPr>
          <w:rStyle w:val="alb"/>
          <w:rFonts w:ascii="Cambria" w:hAnsi="Cambria"/>
          <w:color w:val="000000"/>
          <w:sz w:val="24"/>
          <w:szCs w:val="24"/>
        </w:rPr>
        <w:t> </w:t>
      </w:r>
    </w:p>
    <w:p w14:paraId="07877E0D" w14:textId="77777777" w:rsidR="00F342B5" w:rsidRPr="00674295" w:rsidRDefault="00F342B5" w:rsidP="00F342B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Pr>
          <w:rFonts w:ascii="Cambria" w:hAnsi="Cambria"/>
          <w:i/>
          <w:iCs/>
          <w:color w:val="000000"/>
          <w:sz w:val="24"/>
          <w:szCs w:val="24"/>
        </w:rPr>
        <w:t>Wykonawca</w:t>
      </w:r>
      <w:r w:rsidRPr="00674295">
        <w:rPr>
          <w:rFonts w:ascii="Cambria" w:hAnsi="Cambria"/>
          <w:i/>
          <w:iCs/>
          <w:color w:val="000000"/>
          <w:sz w:val="24"/>
          <w:szCs w:val="24"/>
        </w:rPr>
        <w:t xml:space="preserve">, </w:t>
      </w:r>
      <w:r>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lub pod</w:t>
      </w:r>
      <w:r>
        <w:rPr>
          <w:rFonts w:ascii="Cambria" w:hAnsi="Cambria"/>
          <w:i/>
          <w:iCs/>
          <w:color w:val="000000"/>
          <w:sz w:val="24"/>
          <w:szCs w:val="24"/>
        </w:rPr>
        <w:t>wykonawca</w:t>
      </w:r>
      <w:r w:rsidRPr="00674295">
        <w:rPr>
          <w:rFonts w:ascii="Cambria" w:hAnsi="Cambria"/>
          <w:i/>
          <w:iCs/>
          <w:color w:val="000000"/>
          <w:sz w:val="24"/>
          <w:szCs w:val="24"/>
        </w:rPr>
        <w:t>,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3FB5D36" w14:textId="77777777" w:rsidR="00F342B5" w:rsidRPr="00674295" w:rsidRDefault="00F342B5" w:rsidP="00A15FBE">
      <w:pPr>
        <w:pStyle w:val="Kolorowalistaakcent11"/>
        <w:numPr>
          <w:ilvl w:val="0"/>
          <w:numId w:val="26"/>
        </w:numPr>
        <w:autoSpaceDE w:val="0"/>
        <w:autoSpaceDN w:val="0"/>
        <w:adjustRightInd w:val="0"/>
        <w:spacing w:line="276" w:lineRule="auto"/>
        <w:ind w:left="993" w:hanging="284"/>
        <w:rPr>
          <w:rFonts w:ascii="Cambria" w:hAnsi="Cambria"/>
          <w:color w:val="000000"/>
          <w:sz w:val="24"/>
          <w:szCs w:val="24"/>
        </w:rPr>
      </w:pPr>
      <w:r w:rsidRPr="00674295">
        <w:rPr>
          <w:rFonts w:ascii="Cambria" w:hAnsi="Cambria"/>
          <w:color w:val="000000"/>
          <w:sz w:val="24"/>
          <w:szCs w:val="24"/>
        </w:rPr>
        <w:t xml:space="preserve">w przypadku, gdy nie zostały wystawione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je w postaci elektronicznej i opatruje się kwalifikowanym podpisem elektronicznym, podpisem zaufanym lub podpisem osobistym</w:t>
      </w:r>
      <w:r w:rsidRPr="00674295">
        <w:rPr>
          <w:rFonts w:ascii="Cambria" w:hAnsi="Cambria"/>
          <w:color w:val="000000"/>
          <w:sz w:val="24"/>
          <w:szCs w:val="24"/>
        </w:rPr>
        <w:t>.</w:t>
      </w:r>
    </w:p>
    <w:p w14:paraId="0D33CC11" w14:textId="77777777" w:rsidR="00F342B5" w:rsidRPr="00674295" w:rsidRDefault="00F342B5" w:rsidP="00A15FBE">
      <w:pPr>
        <w:pStyle w:val="Kolorowalistaakcent11"/>
        <w:numPr>
          <w:ilvl w:val="0"/>
          <w:numId w:val="26"/>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lastRenderedPageBreak/>
        <w:t>w przypadku</w:t>
      </w:r>
      <w:r>
        <w:rPr>
          <w:rFonts w:ascii="Cambria" w:hAnsi="Cambria"/>
          <w:color w:val="000000"/>
          <w:sz w:val="24"/>
          <w:szCs w:val="24"/>
        </w:rPr>
        <w:t>,</w:t>
      </w:r>
      <w:r w:rsidRPr="00674295">
        <w:rPr>
          <w:rFonts w:ascii="Cambria" w:hAnsi="Cambria"/>
          <w:color w:val="000000"/>
          <w:sz w:val="24"/>
          <w:szCs w:val="24"/>
        </w:rPr>
        <w:t xml:space="preserve"> gdy nie zostały </w:t>
      </w:r>
      <w:r w:rsidRPr="00674295">
        <w:rPr>
          <w:rFonts w:ascii="Cambria" w:hAnsi="Cambria"/>
          <w:color w:val="000000"/>
          <w:sz w:val="24"/>
          <w:szCs w:val="24"/>
          <w:shd w:val="clear" w:color="auto" w:fill="FFFFFF"/>
        </w:rPr>
        <w:t xml:space="preserve">wystawione </w:t>
      </w:r>
      <w:r w:rsidRPr="00674295">
        <w:rPr>
          <w:rFonts w:ascii="Cambria" w:hAnsi="Cambria"/>
          <w:color w:val="000000"/>
          <w:sz w:val="24"/>
          <w:szCs w:val="24"/>
        </w:rPr>
        <w:t xml:space="preserve">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a sporządzono je</w:t>
      </w:r>
      <w:r w:rsidRPr="00674295">
        <w:rPr>
          <w:rFonts w:ascii="Cambria" w:hAnsi="Cambria"/>
          <w:b/>
          <w:bCs/>
          <w:color w:val="000000"/>
          <w:sz w:val="24"/>
          <w:szCs w:val="24"/>
        </w:rPr>
        <w:t xml:space="preserve"> </w:t>
      </w:r>
      <w:r w:rsidRPr="00674295">
        <w:rPr>
          <w:rFonts w:ascii="Cambria" w:hAnsi="Cambria"/>
          <w:color w:val="000000"/>
          <w:sz w:val="24"/>
          <w:szCs w:val="24"/>
          <w:shd w:val="clear" w:color="auto" w:fill="FFFFFF"/>
        </w:rPr>
        <w:t xml:space="preserve">jako dokument w postaci papierowej i opatrzono własnoręcznym podpisem </w:t>
      </w:r>
      <w:r w:rsidRPr="00674295">
        <w:rPr>
          <w:rFonts w:ascii="Cambria" w:hAnsi="Cambria"/>
          <w:color w:val="000000"/>
          <w:sz w:val="24"/>
          <w:szCs w:val="24"/>
        </w:rPr>
        <w:t xml:space="preserve">-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674295">
        <w:rPr>
          <w:rStyle w:val="alb"/>
          <w:rFonts w:ascii="Cambria" w:hAnsi="Cambria"/>
          <w:color w:val="000000"/>
          <w:sz w:val="24"/>
          <w:szCs w:val="24"/>
        </w:rPr>
        <w:t> </w:t>
      </w:r>
    </w:p>
    <w:p w14:paraId="17286DF0" w14:textId="77777777" w:rsidR="00F342B5" w:rsidRDefault="00F342B5" w:rsidP="00F342B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Pr>
          <w:rFonts w:ascii="Cambria" w:hAnsi="Cambria"/>
          <w:i/>
          <w:iCs/>
          <w:color w:val="000000"/>
          <w:sz w:val="24"/>
          <w:szCs w:val="24"/>
        </w:rPr>
        <w:t>Wykonawca</w:t>
      </w:r>
      <w:r w:rsidRPr="00674295">
        <w:rPr>
          <w:rFonts w:ascii="Cambria" w:hAnsi="Cambria"/>
          <w:i/>
          <w:iCs/>
          <w:color w:val="000000"/>
          <w:sz w:val="24"/>
          <w:szCs w:val="24"/>
        </w:rPr>
        <w:t xml:space="preserve">, </w:t>
      </w:r>
      <w:r>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50E47CA" w14:textId="77777777" w:rsidR="00F342B5" w:rsidRPr="00674295" w:rsidRDefault="00F342B5" w:rsidP="00F342B5">
      <w:pPr>
        <w:pStyle w:val="Kolorowalistaakcent11"/>
        <w:autoSpaceDE w:val="0"/>
        <w:autoSpaceDN w:val="0"/>
        <w:adjustRightInd w:val="0"/>
        <w:spacing w:line="276" w:lineRule="auto"/>
        <w:ind w:left="993"/>
        <w:rPr>
          <w:rFonts w:ascii="Cambria" w:hAnsi="Cambria"/>
          <w:i/>
          <w:iCs/>
          <w:color w:val="000000"/>
          <w:sz w:val="10"/>
          <w:szCs w:val="10"/>
        </w:rPr>
      </w:pPr>
    </w:p>
    <w:p w14:paraId="0FE4BB52" w14:textId="77777777" w:rsidR="00F342B5" w:rsidRPr="00431C9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4F2EF56" w14:textId="77777777" w:rsidR="00F342B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wskazane w rozdziale 8.1 SWZ i </w:t>
      </w: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Theme="majorHAnsi" w:hAnsiTheme="majorHAnsi" w:cs="Arial"/>
          <w:sz w:val="24"/>
          <w:szCs w:val="24"/>
        </w:rPr>
        <w:t>przekazuje się środkiem komunikacji elektronicznej wskazanym w rozdziale 11 SWZ.</w:t>
      </w:r>
    </w:p>
    <w:p w14:paraId="06D49914" w14:textId="77777777" w:rsidR="00F342B5" w:rsidRPr="00921010" w:rsidRDefault="00F342B5" w:rsidP="00A15FBE">
      <w:pPr>
        <w:pStyle w:val="Kolorowalistaakcent11"/>
        <w:numPr>
          <w:ilvl w:val="1"/>
          <w:numId w:val="10"/>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W przypadku</w:t>
      </w:r>
      <w:r>
        <w:rPr>
          <w:rFonts w:ascii="Cambria" w:hAnsi="Cambria"/>
          <w:color w:val="000000"/>
          <w:sz w:val="24"/>
          <w:szCs w:val="24"/>
          <w:shd w:val="clear" w:color="auto" w:fill="FFFFFF"/>
        </w:rPr>
        <w:t>,</w:t>
      </w:r>
      <w:r w:rsidRPr="000F6647">
        <w:rPr>
          <w:rFonts w:ascii="Cambria" w:hAnsi="Cambria"/>
          <w:color w:val="000000"/>
          <w:sz w:val="24"/>
          <w:szCs w:val="24"/>
          <w:shd w:val="clear" w:color="auto" w:fill="FFFFFF"/>
        </w:rPr>
        <w:t xml:space="preserve"> gdy </w:t>
      </w:r>
      <w:r>
        <w:rPr>
          <w:rFonts w:ascii="Cambria" w:hAnsi="Cambria"/>
          <w:color w:val="000000"/>
          <w:sz w:val="24"/>
          <w:szCs w:val="24"/>
          <w:shd w:val="clear" w:color="auto" w:fill="FFFFFF"/>
        </w:rPr>
        <w:t xml:space="preserve">oświadczenia o których mowa w rozdziale 8.1 SWZ lub </w:t>
      </w: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zawierają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 zwalczaniu nieuczciwej konkurencji (Dz. U. z 202</w:t>
      </w:r>
      <w:r>
        <w:rPr>
          <w:rFonts w:ascii="Cambria" w:hAnsi="Cambria"/>
          <w:color w:val="000000"/>
          <w:sz w:val="24"/>
          <w:szCs w:val="24"/>
          <w:shd w:val="clear" w:color="auto" w:fill="FFFFFF"/>
        </w:rPr>
        <w:t>2r. poz. 1233</w:t>
      </w:r>
      <w:r w:rsidRPr="000F6647">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Wykonawca</w:t>
      </w:r>
      <w:r w:rsidRPr="000F6647">
        <w:rPr>
          <w:rFonts w:ascii="Cambria" w:hAnsi="Cambria"/>
          <w:color w:val="000000"/>
          <w:sz w:val="24"/>
          <w:szCs w:val="24"/>
          <w:shd w:val="clear" w:color="auto" w:fill="FFFFFF"/>
        </w:rPr>
        <w:t>, w celu utrzymania w poufności tych informacji, przekazuje je w wydzielonym i odpowiednio oznaczonym pliku.</w:t>
      </w:r>
    </w:p>
    <w:p w14:paraId="250137C9" w14:textId="77777777" w:rsidR="00F342B5" w:rsidRPr="00431C9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Pr="00921010">
        <w:rPr>
          <w:rFonts w:asciiTheme="majorHAnsi" w:hAnsiTheme="majorHAnsi"/>
          <w:color w:val="000000"/>
          <w:sz w:val="24"/>
          <w:szCs w:val="24"/>
          <w:shd w:val="clear" w:color="auto" w:fill="FFFFFF"/>
        </w:rPr>
        <w:t>sporządzone w języku obcym przekazuje się wraz z tłumaczeniem na język polski.</w:t>
      </w:r>
    </w:p>
    <w:p w14:paraId="3AC5D13E" w14:textId="77777777" w:rsidR="00F342B5" w:rsidRPr="00431C9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t xml:space="preserve">Dokumenty elektroniczne </w:t>
      </w:r>
      <w:r>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14:paraId="51F90C57" w14:textId="77777777" w:rsidR="00F342B5" w:rsidRPr="00404756" w:rsidRDefault="00F342B5" w:rsidP="00A15FBE">
      <w:pPr>
        <w:pStyle w:val="Akapitzlist"/>
        <w:numPr>
          <w:ilvl w:val="2"/>
          <w:numId w:val="35"/>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14:paraId="5A5B571F" w14:textId="77777777" w:rsidR="00F342B5" w:rsidRPr="00404756" w:rsidRDefault="00F342B5" w:rsidP="00A15FBE">
      <w:pPr>
        <w:pStyle w:val="Akapitzlist"/>
        <w:numPr>
          <w:ilvl w:val="2"/>
          <w:numId w:val="35"/>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elektronicznej, w szczególności przez wyświetlenie tej treści na monitorze ekranowym;</w:t>
      </w:r>
    </w:p>
    <w:p w14:paraId="7D2A2137" w14:textId="77777777" w:rsidR="00F342B5" w:rsidRPr="00404756" w:rsidRDefault="00F342B5" w:rsidP="00A15FBE">
      <w:pPr>
        <w:pStyle w:val="Akapitzlist"/>
        <w:numPr>
          <w:ilvl w:val="2"/>
          <w:numId w:val="35"/>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papierowej, w szczególności za pomocą wydruku;</w:t>
      </w:r>
    </w:p>
    <w:p w14:paraId="54493CD5" w14:textId="77777777" w:rsidR="00F342B5" w:rsidRDefault="00F342B5" w:rsidP="00A15FBE">
      <w:pPr>
        <w:pStyle w:val="Akapitzlist"/>
        <w:numPr>
          <w:ilvl w:val="2"/>
          <w:numId w:val="35"/>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lastRenderedPageBreak/>
        <w:t>zawierają dane w układzie niepozostawiającym wątpliwości co do treści i kontekstu zapisanych informacji.</w:t>
      </w:r>
    </w:p>
    <w:p w14:paraId="26FDA13B" w14:textId="77777777" w:rsidR="00B64FA7" w:rsidRPr="00163788" w:rsidRDefault="00B64FA7" w:rsidP="00163788">
      <w:pPr>
        <w:shd w:val="clear" w:color="auto" w:fill="FFFFFF"/>
        <w:spacing w:line="276" w:lineRule="auto"/>
        <w:rPr>
          <w:rFonts w:asciiTheme="majorHAnsi" w:hAnsiTheme="majorHAnsi"/>
          <w:color w:val="000000"/>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5F912C52" w14:textId="77777777" w:rsidTr="00BA3A6A">
        <w:trPr>
          <w:jc w:val="center"/>
        </w:trPr>
        <w:tc>
          <w:tcPr>
            <w:tcW w:w="9060" w:type="dxa"/>
            <w:tcBorders>
              <w:bottom w:val="single" w:sz="4" w:space="0" w:color="auto"/>
            </w:tcBorders>
            <w:shd w:val="clear" w:color="auto" w:fill="D9D9D9" w:themeFill="background1" w:themeFillShade="D9"/>
          </w:tcPr>
          <w:p w14:paraId="0DDDDB0B" w14:textId="77777777"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bookmarkStart w:id="18" w:name="_Hlk138665268"/>
          </w:p>
          <w:p w14:paraId="1328F690" w14:textId="77777777"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bookmarkStart w:id="19" w:name="_Hlk138665223"/>
            <w:r w:rsidRPr="00C6306E">
              <w:rPr>
                <w:rFonts w:asciiTheme="majorHAnsi" w:hAnsiTheme="majorHAnsi"/>
                <w:b/>
                <w:bCs/>
                <w:sz w:val="26"/>
                <w:szCs w:val="26"/>
              </w:rPr>
              <w:t>Rozdział 9</w:t>
            </w:r>
          </w:p>
          <w:p w14:paraId="2587A351" w14:textId="72560828" w:rsidR="00D9784D" w:rsidRPr="00C6306E" w:rsidRDefault="0057309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t xml:space="preserve">W ART. </w:t>
            </w:r>
            <w:r>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bookmarkEnd w:id="19"/>
          </w:p>
        </w:tc>
      </w:tr>
      <w:bookmarkEnd w:id="18"/>
    </w:tbl>
    <w:p w14:paraId="5F5E3415" w14:textId="77777777" w:rsidR="006773CD" w:rsidRPr="00C6306E"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14:paraId="74187A74" w14:textId="77777777" w:rsidR="0057309D" w:rsidRPr="008A21B5"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D14838">
        <w:rPr>
          <w:rFonts w:ascii="Cambria" w:hAnsi="Cambria"/>
          <w:color w:val="000000"/>
          <w:sz w:val="24"/>
          <w:szCs w:val="24"/>
          <w:shd w:val="clear" w:color="auto" w:fill="FFFFFF"/>
        </w:rPr>
        <w:t xml:space="preserve">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6A1EA1D5" w14:textId="77777777" w:rsidR="0057309D" w:rsidRPr="008A21B5"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4336596" w14:textId="77777777" w:rsidR="0057309D" w:rsidRPr="00D14838"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D14838">
        <w:rPr>
          <w:rFonts w:ascii="Cambria" w:hAnsi="Cambria"/>
          <w:color w:val="000000"/>
          <w:sz w:val="24"/>
          <w:szCs w:val="24"/>
          <w:shd w:val="clear" w:color="auto" w:fill="FFFFFF"/>
        </w:rPr>
        <w:t xml:space="preserve">W odniesieniu do warunków dotyczących wykształcenia, kwalifikacji zawodowych lub doświadczenia </w:t>
      </w:r>
      <w:r>
        <w:rPr>
          <w:rFonts w:ascii="Cambria" w:hAnsi="Cambria"/>
          <w:color w:val="000000"/>
          <w:sz w:val="24"/>
          <w:szCs w:val="24"/>
          <w:shd w:val="clear" w:color="auto" w:fill="FFFFFF"/>
        </w:rPr>
        <w:t>Wykonawcy</w:t>
      </w:r>
      <w:r w:rsidRPr="00D14838">
        <w:rPr>
          <w:rFonts w:ascii="Cambria" w:hAnsi="Cambria"/>
          <w:color w:val="000000"/>
          <w:sz w:val="24"/>
          <w:szCs w:val="24"/>
          <w:shd w:val="clear" w:color="auto" w:fill="FFFFFF"/>
        </w:rPr>
        <w:t xml:space="preserve"> mogą polegać na zdolnościach podmiotów udostępniających zasoby, </w:t>
      </w:r>
      <w:r w:rsidRPr="008A21B5">
        <w:rPr>
          <w:rFonts w:ascii="Cambria" w:hAnsi="Cambria"/>
          <w:b/>
          <w:bCs/>
          <w:color w:val="000000"/>
          <w:sz w:val="24"/>
          <w:szCs w:val="24"/>
          <w:shd w:val="clear" w:color="auto" w:fill="FFFFFF"/>
        </w:rPr>
        <w:t>jeśli podmioty te wykonają  usługi, do realizacji których te zdolności są wymagane.</w:t>
      </w:r>
      <w:r w:rsidRPr="00D14838">
        <w:rPr>
          <w:rFonts w:ascii="Cambria" w:hAnsi="Cambria"/>
          <w:color w:val="000000"/>
          <w:sz w:val="24"/>
          <w:szCs w:val="24"/>
          <w:shd w:val="clear" w:color="auto" w:fill="FFFFFF"/>
        </w:rPr>
        <w:t xml:space="preserve"> </w:t>
      </w:r>
    </w:p>
    <w:p w14:paraId="32CCF2FA" w14:textId="77777777" w:rsidR="0057309D" w:rsidRPr="00CE5016"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CE5016">
        <w:rPr>
          <w:rFonts w:ascii="Cambria" w:hAnsi="Cambria"/>
          <w:color w:val="000000"/>
          <w:sz w:val="24"/>
          <w:szCs w:val="24"/>
          <w:shd w:val="clear" w:color="auto" w:fill="FFFFFF"/>
        </w:rPr>
        <w:t xml:space="preserve">, który polega na zdolnościach lub sytuacji podmiotów udostępniających zasoby, składa </w:t>
      </w:r>
      <w:r w:rsidRPr="00CE5016">
        <w:rPr>
          <w:rFonts w:ascii="Cambria" w:hAnsi="Cambria"/>
          <w:b/>
          <w:bCs/>
          <w:color w:val="000000"/>
          <w:sz w:val="24"/>
          <w:szCs w:val="24"/>
          <w:shd w:val="clear" w:color="auto" w:fill="FFFFFF"/>
        </w:rPr>
        <w:t>wraz z ofertą</w:t>
      </w:r>
      <w:r w:rsidRPr="00CE5016">
        <w:rPr>
          <w:rFonts w:ascii="Cambria" w:hAnsi="Cambria"/>
          <w:color w:val="000000"/>
          <w:sz w:val="24"/>
          <w:szCs w:val="24"/>
          <w:shd w:val="clear" w:color="auto" w:fill="FFFFFF"/>
        </w:rPr>
        <w:t xml:space="preserve">, zobowiązanie podmiotu udostępniającego zasoby do oddania mu do dyspozycji niezbędnych zasobów na potrzeby realizacji danego zamówienia lub inny podmiotowy środek dowodowy potwierdzający, że </w:t>
      </w:r>
      <w:r>
        <w:rPr>
          <w:rFonts w:ascii="Cambria" w:hAnsi="Cambria"/>
          <w:color w:val="000000"/>
          <w:sz w:val="24"/>
          <w:szCs w:val="24"/>
          <w:shd w:val="clear" w:color="auto" w:fill="FFFFFF"/>
        </w:rPr>
        <w:t>Wykonawca</w:t>
      </w:r>
      <w:r w:rsidRPr="00CE5016">
        <w:rPr>
          <w:rFonts w:ascii="Cambria" w:hAnsi="Cambria"/>
          <w:color w:val="000000"/>
          <w:sz w:val="24"/>
          <w:szCs w:val="24"/>
          <w:shd w:val="clear" w:color="auto" w:fill="FFFFFF"/>
        </w:rPr>
        <w:t xml:space="preserve"> realizując zamówienie, będzie dysponował niezbędnymi zasobami tych podmiotów</w:t>
      </w:r>
      <w:r w:rsidRPr="00CE5016">
        <w:rPr>
          <w:rFonts w:ascii="Cambria" w:hAnsi="Cambria" w:cs="Arial"/>
          <w:sz w:val="24"/>
          <w:szCs w:val="24"/>
          <w:u w:val="single"/>
        </w:rPr>
        <w:t>.</w:t>
      </w:r>
    </w:p>
    <w:p w14:paraId="7B921F3B" w14:textId="77777777" w:rsidR="0057309D" w:rsidRPr="00CE5016" w:rsidRDefault="0057309D" w:rsidP="00A15FBE">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CE5016">
        <w:rPr>
          <w:rFonts w:asciiTheme="majorHAnsi" w:hAnsiTheme="majorHAnsi"/>
          <w:color w:val="000000"/>
          <w:sz w:val="24"/>
          <w:szCs w:val="24"/>
          <w:shd w:val="clear" w:color="auto" w:fill="FFFFFF"/>
        </w:rPr>
        <w:t xml:space="preserve">Zobowiązanie podmiotu udostępniającego zasoby, o którym mowa w </w:t>
      </w:r>
      <w:r>
        <w:rPr>
          <w:rFonts w:asciiTheme="majorHAnsi" w:hAnsiTheme="majorHAnsi"/>
          <w:color w:val="000000"/>
          <w:sz w:val="24"/>
          <w:szCs w:val="24"/>
          <w:shd w:val="clear" w:color="auto" w:fill="FFFFFF"/>
        </w:rPr>
        <w:t>pkt 9.4 SWZ</w:t>
      </w:r>
      <w:r w:rsidRPr="00CE5016">
        <w:rPr>
          <w:rFonts w:asciiTheme="majorHAnsi" w:hAnsiTheme="majorHAnsi"/>
          <w:color w:val="000000"/>
          <w:sz w:val="24"/>
          <w:szCs w:val="24"/>
          <w:shd w:val="clear" w:color="auto" w:fill="FFFFFF"/>
        </w:rPr>
        <w:t xml:space="preserve"> potwierdza, że stosunek łączący </w:t>
      </w:r>
      <w:r>
        <w:rPr>
          <w:rFonts w:asciiTheme="majorHAnsi" w:hAnsiTheme="majorHAnsi"/>
          <w:color w:val="000000"/>
          <w:sz w:val="24"/>
          <w:szCs w:val="24"/>
          <w:shd w:val="clear" w:color="auto" w:fill="FFFFFF"/>
        </w:rPr>
        <w:t>Wykonawcę</w:t>
      </w:r>
      <w:r w:rsidRPr="00CE5016">
        <w:rPr>
          <w:rFonts w:asciiTheme="majorHAnsi" w:hAnsiTheme="majorHAnsi"/>
          <w:color w:val="000000"/>
          <w:sz w:val="24"/>
          <w:szCs w:val="24"/>
          <w:shd w:val="clear" w:color="auto" w:fill="FFFFFF"/>
        </w:rPr>
        <w:t xml:space="preserve"> z podmiotami udostępniającymi zasoby gwarantuje rzeczywisty dostęp do tych zasobów oraz określa w szczególności:</w:t>
      </w:r>
    </w:p>
    <w:p w14:paraId="2FC52667" w14:textId="77777777" w:rsidR="0057309D" w:rsidRPr="00404756" w:rsidRDefault="0057309D" w:rsidP="00A15FBE">
      <w:pPr>
        <w:pStyle w:val="Akapitzlist"/>
        <w:numPr>
          <w:ilvl w:val="2"/>
          <w:numId w:val="54"/>
        </w:numPr>
        <w:shd w:val="clear" w:color="auto" w:fill="FFFFFF"/>
        <w:spacing w:before="72"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zakres dostępnych </w:t>
      </w:r>
      <w:r>
        <w:rPr>
          <w:rFonts w:asciiTheme="majorHAnsi" w:hAnsiTheme="majorHAnsi"/>
          <w:color w:val="000000"/>
          <w:sz w:val="24"/>
          <w:szCs w:val="24"/>
        </w:rPr>
        <w:t>Wykonawcy</w:t>
      </w:r>
      <w:r w:rsidRPr="00404756">
        <w:rPr>
          <w:rFonts w:asciiTheme="majorHAnsi" w:hAnsiTheme="majorHAnsi"/>
          <w:color w:val="000000"/>
          <w:sz w:val="24"/>
          <w:szCs w:val="24"/>
        </w:rPr>
        <w:t xml:space="preserve"> zasobów podmiotu udostępniającego zasoby;</w:t>
      </w:r>
    </w:p>
    <w:p w14:paraId="395EFC95" w14:textId="77777777" w:rsidR="0057309D" w:rsidRPr="00404756" w:rsidRDefault="0057309D" w:rsidP="00A15FBE">
      <w:pPr>
        <w:pStyle w:val="Akapitzlist"/>
        <w:numPr>
          <w:ilvl w:val="2"/>
          <w:numId w:val="54"/>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sposób i okres udostępnienia </w:t>
      </w:r>
      <w:r>
        <w:rPr>
          <w:rFonts w:asciiTheme="majorHAnsi" w:hAnsiTheme="majorHAnsi"/>
          <w:color w:val="000000"/>
          <w:sz w:val="24"/>
          <w:szCs w:val="24"/>
        </w:rPr>
        <w:t>Wykonawcy</w:t>
      </w:r>
      <w:r w:rsidRPr="00404756">
        <w:rPr>
          <w:rFonts w:asciiTheme="majorHAnsi" w:hAnsiTheme="majorHAnsi"/>
          <w:color w:val="000000"/>
          <w:sz w:val="24"/>
          <w:szCs w:val="24"/>
        </w:rPr>
        <w:t xml:space="preserve"> i wykorzystania przez niego zasobów podmiotu udostępniającego te zasoby przy wykonywaniu zamówienia;</w:t>
      </w:r>
    </w:p>
    <w:p w14:paraId="0C0CBEB1" w14:textId="77777777" w:rsidR="0057309D" w:rsidRPr="00404756" w:rsidRDefault="0057309D" w:rsidP="00A15FBE">
      <w:pPr>
        <w:pStyle w:val="Akapitzlist"/>
        <w:numPr>
          <w:ilvl w:val="2"/>
          <w:numId w:val="54"/>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czy i w jakim zakresie podmiot udostępniający zasoby, na zdolnościach którego </w:t>
      </w:r>
      <w:r>
        <w:rPr>
          <w:rFonts w:asciiTheme="majorHAnsi" w:hAnsiTheme="majorHAnsi"/>
          <w:color w:val="000000"/>
          <w:sz w:val="24"/>
          <w:szCs w:val="24"/>
        </w:rPr>
        <w:t>Wykonawca</w:t>
      </w:r>
      <w:r w:rsidRPr="00404756">
        <w:rPr>
          <w:rFonts w:asciiTheme="majorHAnsi" w:hAnsiTheme="majorHAnsi"/>
          <w:color w:val="000000"/>
          <w:sz w:val="24"/>
          <w:szCs w:val="24"/>
        </w:rPr>
        <w:t xml:space="preserve"> polega w odniesieniu do warunków udziału w postępowaniu dotyczących wykształcenia, kwalifikacji zawodowych lub doświadczenia, zrealizuje roboty budowlane lub usługi, których wskazane zdolności dotyczą.</w:t>
      </w:r>
    </w:p>
    <w:p w14:paraId="5FFC489E" w14:textId="77777777" w:rsidR="0057309D" w:rsidRPr="00CE5016"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w:t>
      </w:r>
      <w:r w:rsidRPr="00CE5016">
        <w:rPr>
          <w:rFonts w:ascii="Cambria" w:hAnsi="Cambria"/>
          <w:color w:val="000000"/>
          <w:sz w:val="24"/>
          <w:szCs w:val="24"/>
          <w:shd w:val="clear" w:color="auto" w:fill="FFFFFF"/>
        </w:rPr>
        <w:t xml:space="preserve"> oceni, czy udostępniane </w:t>
      </w:r>
      <w:r>
        <w:rPr>
          <w:rFonts w:ascii="Cambria" w:hAnsi="Cambria"/>
          <w:color w:val="000000"/>
          <w:sz w:val="24"/>
          <w:szCs w:val="24"/>
          <w:shd w:val="clear" w:color="auto" w:fill="FFFFFF"/>
        </w:rPr>
        <w:t>Wykonawcy</w:t>
      </w:r>
      <w:r w:rsidRPr="00CE5016">
        <w:rPr>
          <w:rFonts w:ascii="Cambria" w:hAnsi="Cambria"/>
          <w:color w:val="000000"/>
          <w:sz w:val="24"/>
          <w:szCs w:val="24"/>
          <w:shd w:val="clear" w:color="auto" w:fill="FFFFFF"/>
        </w:rPr>
        <w:t xml:space="preserve"> przez podmioty udostępniające zasoby zdolności techniczne lub zawodowe lub ich sytuacja finansowa lub </w:t>
      </w:r>
      <w:r w:rsidRPr="00CE5016">
        <w:rPr>
          <w:rFonts w:ascii="Cambria" w:hAnsi="Cambria"/>
          <w:color w:val="000000"/>
          <w:sz w:val="24"/>
          <w:szCs w:val="24"/>
          <w:shd w:val="clear" w:color="auto" w:fill="FFFFFF"/>
        </w:rPr>
        <w:lastRenderedPageBreak/>
        <w:t xml:space="preserve">ekonomiczna, pozwalają na wykazanie przez </w:t>
      </w:r>
      <w:r>
        <w:rPr>
          <w:rFonts w:ascii="Cambria" w:hAnsi="Cambria"/>
          <w:color w:val="000000"/>
          <w:sz w:val="24"/>
          <w:szCs w:val="24"/>
          <w:shd w:val="clear" w:color="auto" w:fill="FFFFFF"/>
        </w:rPr>
        <w:t>Wykonawcę</w:t>
      </w:r>
      <w:r w:rsidRPr="00CE5016">
        <w:rPr>
          <w:rFonts w:ascii="Cambria" w:hAnsi="Cambria"/>
          <w:color w:val="000000"/>
          <w:sz w:val="24"/>
          <w:szCs w:val="24"/>
          <w:shd w:val="clear" w:color="auto" w:fill="FFFFFF"/>
        </w:rPr>
        <w:t xml:space="preserve"> spełniania warunków udziału w postępowaniu, a także </w:t>
      </w:r>
      <w:r>
        <w:rPr>
          <w:rFonts w:ascii="Cambria" w:hAnsi="Cambria"/>
          <w:color w:val="000000"/>
          <w:sz w:val="24"/>
          <w:szCs w:val="24"/>
          <w:shd w:val="clear" w:color="auto" w:fill="FFFFFF"/>
        </w:rPr>
        <w:t>z</w:t>
      </w:r>
      <w:r w:rsidRPr="00CE5016">
        <w:rPr>
          <w:rFonts w:ascii="Cambria" w:hAnsi="Cambria"/>
          <w:color w:val="000000"/>
          <w:sz w:val="24"/>
          <w:szCs w:val="24"/>
          <w:shd w:val="clear" w:color="auto" w:fill="FFFFFF"/>
        </w:rPr>
        <w:t>bada, czy nie zachodzą</w:t>
      </w:r>
      <w:r>
        <w:rPr>
          <w:rFonts w:ascii="Cambria" w:hAnsi="Cambria"/>
          <w:color w:val="000000"/>
          <w:sz w:val="24"/>
          <w:szCs w:val="24"/>
          <w:shd w:val="clear" w:color="auto" w:fill="FFFFFF"/>
        </w:rPr>
        <w:t xml:space="preserve">, </w:t>
      </w:r>
      <w:r w:rsidRPr="00CE5016">
        <w:rPr>
          <w:rFonts w:ascii="Cambria" w:hAnsi="Cambria"/>
          <w:color w:val="000000"/>
          <w:sz w:val="24"/>
          <w:szCs w:val="24"/>
          <w:shd w:val="clear" w:color="auto" w:fill="FFFFFF"/>
        </w:rPr>
        <w:t xml:space="preserve">wobec tego podmiotu podstawy wykluczenia, które zostały przewidziane względem </w:t>
      </w:r>
      <w:r>
        <w:rPr>
          <w:rFonts w:ascii="Cambria" w:hAnsi="Cambria"/>
          <w:color w:val="000000"/>
          <w:sz w:val="24"/>
          <w:szCs w:val="24"/>
          <w:shd w:val="clear" w:color="auto" w:fill="FFFFFF"/>
        </w:rPr>
        <w:t>Wykonawcy</w:t>
      </w:r>
      <w:r w:rsidRPr="00CE5016">
        <w:rPr>
          <w:rFonts w:ascii="Cambria" w:hAnsi="Cambria" w:cs="Arial"/>
          <w:sz w:val="24"/>
          <w:szCs w:val="24"/>
        </w:rPr>
        <w:t>.</w:t>
      </w:r>
    </w:p>
    <w:p w14:paraId="6C7AB7B4" w14:textId="77777777" w:rsidR="0057309D" w:rsidRPr="008A21B5"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8A21B5">
        <w:rPr>
          <w:rFonts w:ascii="Cambria" w:hAnsi="Cambria"/>
          <w:color w:val="000000"/>
          <w:sz w:val="24"/>
          <w:szCs w:val="24"/>
          <w:shd w:val="clear" w:color="auto" w:fill="FFFFFF"/>
        </w:rPr>
        <w:t xml:space="preserve">Jeżeli zdolności techniczne lub zawodowe, sytuacja ekonomiczna lub finansowa podmiotu udostępniającego zasoby nie potwierdzają spełniania przez </w:t>
      </w:r>
      <w:r>
        <w:rPr>
          <w:rFonts w:ascii="Cambria" w:hAnsi="Cambria"/>
          <w:color w:val="000000"/>
          <w:sz w:val="24"/>
          <w:szCs w:val="24"/>
          <w:shd w:val="clear" w:color="auto" w:fill="FFFFFF"/>
        </w:rPr>
        <w:t>Wykonawcę</w:t>
      </w:r>
      <w:r w:rsidRPr="008A21B5">
        <w:rPr>
          <w:rFonts w:ascii="Cambria" w:hAnsi="Cambria"/>
          <w:color w:val="000000"/>
          <w:sz w:val="24"/>
          <w:szCs w:val="24"/>
          <w:shd w:val="clear" w:color="auto" w:fill="FFFFFF"/>
        </w:rPr>
        <w:t xml:space="preserve"> warunków udziału w postępowaniu lub zachodzą, wobec tego podmiotu podstawy wykluczenia, </w:t>
      </w:r>
      <w:r>
        <w:rPr>
          <w:rFonts w:ascii="Cambria" w:hAnsi="Cambria"/>
          <w:color w:val="000000"/>
          <w:sz w:val="24"/>
          <w:szCs w:val="24"/>
          <w:shd w:val="clear" w:color="auto" w:fill="FFFFFF"/>
        </w:rPr>
        <w:t>Zamawiający</w:t>
      </w:r>
      <w:r w:rsidRPr="008A21B5">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za</w:t>
      </w:r>
      <w:r w:rsidRPr="008A21B5">
        <w:rPr>
          <w:rFonts w:ascii="Cambria" w:hAnsi="Cambria"/>
          <w:color w:val="000000"/>
          <w:sz w:val="24"/>
          <w:szCs w:val="24"/>
          <w:shd w:val="clear" w:color="auto" w:fill="FFFFFF"/>
        </w:rPr>
        <w:t xml:space="preserve">żąda, aby </w:t>
      </w:r>
      <w:r>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w terminie określonym przez </w:t>
      </w:r>
      <w:r>
        <w:rPr>
          <w:rFonts w:ascii="Cambria" w:hAnsi="Cambria"/>
          <w:color w:val="000000"/>
          <w:sz w:val="24"/>
          <w:szCs w:val="24"/>
          <w:shd w:val="clear" w:color="auto" w:fill="FFFFFF"/>
        </w:rPr>
        <w:t>Zamawiającego</w:t>
      </w:r>
      <w:r w:rsidRPr="008A21B5">
        <w:rPr>
          <w:rFonts w:ascii="Cambria" w:hAnsi="Cambria"/>
          <w:color w:val="000000"/>
          <w:sz w:val="24"/>
          <w:szCs w:val="24"/>
          <w:shd w:val="clear" w:color="auto" w:fill="FFFFFF"/>
        </w:rPr>
        <w:t xml:space="preserve"> zastąpił ten podmiot innym podmiotem lub podmiotami albo wykazał, że samodzielnie spełnia warunki udziału w postępowaniu.</w:t>
      </w:r>
      <w:r w:rsidRPr="008A21B5">
        <w:rPr>
          <w:rFonts w:ascii="Cambria" w:hAnsi="Cambria" w:cs="Arial"/>
          <w:b/>
          <w:sz w:val="24"/>
          <w:szCs w:val="24"/>
        </w:rPr>
        <w:t xml:space="preserve"> </w:t>
      </w:r>
    </w:p>
    <w:p w14:paraId="3AE65A38" w14:textId="77777777" w:rsidR="0057309D" w:rsidRPr="005270DA"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w:t>
      </w:r>
      <w:r w:rsidRPr="005270DA">
        <w:rPr>
          <w:rFonts w:ascii="Cambria" w:hAnsi="Cambria"/>
          <w:color w:val="000000"/>
          <w:sz w:val="24"/>
          <w:szCs w:val="24"/>
          <w:shd w:val="clear" w:color="auto" w:fill="FFFFFF"/>
        </w:rPr>
        <w:t>, w przypadku polegania na zdolnościach lub sytuacji podmiotów udostępniających zasoby, przedstawia, wraz z oświadczeni</w:t>
      </w:r>
      <w:r>
        <w:rPr>
          <w:rFonts w:ascii="Cambria" w:hAnsi="Cambria"/>
          <w:color w:val="000000"/>
          <w:sz w:val="24"/>
          <w:szCs w:val="24"/>
          <w:shd w:val="clear" w:color="auto" w:fill="FFFFFF"/>
        </w:rPr>
        <w:t>ami</w:t>
      </w:r>
      <w:r w:rsidRPr="005270DA">
        <w:rPr>
          <w:rFonts w:ascii="Cambria" w:hAnsi="Cambria"/>
          <w:color w:val="000000"/>
          <w:sz w:val="24"/>
          <w:szCs w:val="24"/>
          <w:shd w:val="clear" w:color="auto" w:fill="FFFFFF"/>
        </w:rPr>
        <w:t xml:space="preserve">, o którym mowa w </w:t>
      </w:r>
      <w:r>
        <w:rPr>
          <w:rFonts w:ascii="Cambria" w:hAnsi="Cambria"/>
          <w:color w:val="000000"/>
          <w:sz w:val="24"/>
          <w:szCs w:val="24"/>
          <w:shd w:val="clear" w:color="auto" w:fill="FFFFFF"/>
        </w:rPr>
        <w:t>pkt 8.</w:t>
      </w:r>
      <w:r w:rsidRPr="005270DA">
        <w:rPr>
          <w:rFonts w:ascii="Cambria" w:hAnsi="Cambria"/>
          <w:color w:val="000000"/>
          <w:sz w:val="24"/>
          <w:szCs w:val="24"/>
          <w:shd w:val="clear" w:color="auto" w:fill="FFFFFF"/>
        </w:rPr>
        <w:t>1</w:t>
      </w:r>
      <w:r>
        <w:rPr>
          <w:rFonts w:ascii="Cambria" w:hAnsi="Cambria"/>
          <w:color w:val="000000"/>
          <w:sz w:val="24"/>
          <w:szCs w:val="24"/>
          <w:shd w:val="clear" w:color="auto" w:fill="FFFFFF"/>
        </w:rPr>
        <w:t xml:space="preserve"> SWZ</w:t>
      </w:r>
      <w:r w:rsidRPr="005270DA">
        <w:rPr>
          <w:rFonts w:ascii="Cambria" w:hAnsi="Cambria"/>
          <w:color w:val="000000"/>
          <w:sz w:val="24"/>
          <w:szCs w:val="24"/>
          <w:shd w:val="clear" w:color="auto" w:fill="FFFFFF"/>
        </w:rPr>
        <w:t xml:space="preserve"> także oświadczeni</w:t>
      </w:r>
      <w:r>
        <w:rPr>
          <w:rFonts w:ascii="Cambria" w:hAnsi="Cambria"/>
          <w:color w:val="000000"/>
          <w:sz w:val="24"/>
          <w:szCs w:val="24"/>
          <w:shd w:val="clear" w:color="auto" w:fill="FFFFFF"/>
        </w:rPr>
        <w:t>a</w:t>
      </w:r>
      <w:r w:rsidRPr="005270DA">
        <w:rPr>
          <w:rFonts w:ascii="Cambria" w:hAnsi="Cambria"/>
          <w:color w:val="000000"/>
          <w:sz w:val="24"/>
          <w:szCs w:val="24"/>
          <w:shd w:val="clear" w:color="auto" w:fill="FFFFFF"/>
        </w:rPr>
        <w:t xml:space="preserve"> podmiotu udostępniającego zasoby, potwierdzające brak podstaw wykluczenia tego podmiotu oraz odpowiednio spełnianie warunków udziału w postępowaniu w zakresie, w jakim </w:t>
      </w:r>
      <w:r>
        <w:rPr>
          <w:rFonts w:ascii="Cambria" w:hAnsi="Cambria"/>
          <w:color w:val="000000"/>
          <w:sz w:val="24"/>
          <w:szCs w:val="24"/>
          <w:shd w:val="clear" w:color="auto" w:fill="FFFFFF"/>
        </w:rPr>
        <w:t>Wykonawca</w:t>
      </w:r>
      <w:r w:rsidRPr="005270DA">
        <w:rPr>
          <w:rFonts w:ascii="Cambria" w:hAnsi="Cambria"/>
          <w:color w:val="000000"/>
          <w:sz w:val="24"/>
          <w:szCs w:val="24"/>
          <w:shd w:val="clear" w:color="auto" w:fill="FFFFFF"/>
        </w:rPr>
        <w:t xml:space="preserve"> powołuje się na jego zasoby.</w:t>
      </w:r>
    </w:p>
    <w:p w14:paraId="321FEA7D" w14:textId="77777777" w:rsidR="0057309D" w:rsidRPr="00C70762"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Zamawiający</w:t>
      </w:r>
      <w:r w:rsidRPr="00C70762">
        <w:rPr>
          <w:rFonts w:ascii="Cambria" w:hAnsi="Cambria"/>
          <w:color w:val="000000"/>
          <w:sz w:val="24"/>
          <w:szCs w:val="24"/>
        </w:rPr>
        <w:t xml:space="preserve"> </w:t>
      </w:r>
      <w:r w:rsidRPr="00C70762">
        <w:rPr>
          <w:rFonts w:ascii="Cambria" w:hAnsi="Cambria"/>
          <w:b/>
          <w:bCs/>
          <w:color w:val="000000"/>
          <w:sz w:val="24"/>
          <w:szCs w:val="24"/>
        </w:rPr>
        <w:t>nie żąda</w:t>
      </w:r>
      <w:r w:rsidRPr="00C70762">
        <w:rPr>
          <w:rFonts w:ascii="Cambria" w:hAnsi="Cambria"/>
          <w:color w:val="000000"/>
          <w:sz w:val="24"/>
          <w:szCs w:val="24"/>
        </w:rPr>
        <w:t xml:space="preserve"> wskazania przez </w:t>
      </w:r>
      <w:r>
        <w:rPr>
          <w:rFonts w:ascii="Cambria" w:hAnsi="Cambria"/>
          <w:color w:val="000000"/>
          <w:sz w:val="24"/>
          <w:szCs w:val="24"/>
        </w:rPr>
        <w:t>Wykonawcę</w:t>
      </w:r>
      <w:r w:rsidRPr="00C70762">
        <w:rPr>
          <w:rFonts w:ascii="Cambria" w:hAnsi="Cambria"/>
          <w:color w:val="000000"/>
          <w:sz w:val="24"/>
          <w:szCs w:val="24"/>
        </w:rPr>
        <w:t>, w ofercie, części zamówienia, których wykonanie zamierza powierzyć podwykonawcom, którzy nie są podmiotami udostępniającymi zasoby, oraz podania nazw ewentualnych podwykonawców.</w:t>
      </w:r>
    </w:p>
    <w:p w14:paraId="0D739694" w14:textId="77777777" w:rsidR="0057309D" w:rsidRPr="00C70762"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 xml:space="preserve">W przypadku zamówień na usługi, które mają być wykonane w miejscu podlegającym bezpośredniemu nadzorowi </w:t>
      </w:r>
      <w:r>
        <w:rPr>
          <w:rFonts w:ascii="Cambria" w:hAnsi="Cambria"/>
          <w:color w:val="000000"/>
          <w:sz w:val="24"/>
          <w:szCs w:val="24"/>
        </w:rPr>
        <w:t>Zamawiającego</w:t>
      </w:r>
      <w:r w:rsidRPr="00C70762">
        <w:rPr>
          <w:rFonts w:ascii="Cambria" w:hAnsi="Cambria"/>
          <w:color w:val="000000"/>
          <w:sz w:val="24"/>
          <w:szCs w:val="24"/>
        </w:rPr>
        <w:t xml:space="preserve">, </w:t>
      </w:r>
      <w:r>
        <w:rPr>
          <w:rFonts w:ascii="Cambria" w:hAnsi="Cambria"/>
          <w:color w:val="000000"/>
          <w:sz w:val="24"/>
          <w:szCs w:val="24"/>
        </w:rPr>
        <w:t>Zamawiający</w:t>
      </w:r>
      <w:r w:rsidRPr="00C70762">
        <w:rPr>
          <w:rFonts w:ascii="Cambria" w:hAnsi="Cambria"/>
          <w:color w:val="000000"/>
          <w:sz w:val="24"/>
          <w:szCs w:val="24"/>
        </w:rPr>
        <w:t xml:space="preserve"> będzie żądał, aby przed przystąpieniem do wykonania zamówienia </w:t>
      </w:r>
      <w:r>
        <w:rPr>
          <w:rFonts w:ascii="Cambria" w:hAnsi="Cambria"/>
          <w:color w:val="000000"/>
          <w:sz w:val="24"/>
          <w:szCs w:val="24"/>
        </w:rPr>
        <w:t>Wykonawca</w:t>
      </w:r>
      <w:r w:rsidRPr="00C70762">
        <w:rPr>
          <w:rFonts w:ascii="Cambria" w:hAnsi="Cambria"/>
          <w:color w:val="000000"/>
          <w:sz w:val="24"/>
          <w:szCs w:val="24"/>
        </w:rPr>
        <w:t xml:space="preserve"> podał nazwy, dane kontaktowe oraz przedstawicieli, podwykonawców zaangażowanych w takie  usługi, jeżeli są już znani. </w:t>
      </w:r>
    </w:p>
    <w:p w14:paraId="26646516" w14:textId="77777777" w:rsidR="0057309D" w:rsidRPr="0057309D"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w:t>
      </w:r>
      <w:r w:rsidRPr="00C70762">
        <w:rPr>
          <w:rFonts w:ascii="Cambria" w:hAnsi="Cambria"/>
          <w:color w:val="000000"/>
          <w:sz w:val="24"/>
          <w:szCs w:val="24"/>
        </w:rPr>
        <w:t xml:space="preserve"> będzie zobowiązany do zawiadamiania </w:t>
      </w:r>
      <w:r>
        <w:rPr>
          <w:rFonts w:ascii="Cambria" w:hAnsi="Cambria"/>
          <w:color w:val="000000"/>
          <w:sz w:val="24"/>
          <w:szCs w:val="24"/>
        </w:rPr>
        <w:t>Zamawiającego</w:t>
      </w:r>
      <w:r w:rsidRPr="00C70762">
        <w:rPr>
          <w:rFonts w:ascii="Cambria" w:hAnsi="Cambria"/>
          <w:color w:val="000000"/>
          <w:sz w:val="24"/>
          <w:szCs w:val="24"/>
        </w:rPr>
        <w:t xml:space="preserve"> o wszelkich zmianach w odniesieniu do informacji, o których mowa w pkt 9.1</w:t>
      </w:r>
      <w:r>
        <w:rPr>
          <w:rFonts w:ascii="Cambria" w:hAnsi="Cambria"/>
          <w:color w:val="000000"/>
          <w:sz w:val="24"/>
          <w:szCs w:val="24"/>
        </w:rPr>
        <w:t xml:space="preserve"> SWZ</w:t>
      </w:r>
      <w:r w:rsidRPr="00C70762">
        <w:rPr>
          <w:rFonts w:ascii="Cambria" w:hAnsi="Cambria"/>
          <w:color w:val="000000"/>
          <w:sz w:val="24"/>
          <w:szCs w:val="24"/>
        </w:rPr>
        <w:t>, w trakcie realizacji zamówienia, a także przekaże wymagane informacje na temat nowych podwykonawców, którym w późniejszym okresie zamierza powierzyć realizację  usług.</w:t>
      </w:r>
    </w:p>
    <w:p w14:paraId="5DB2289C" w14:textId="77777777" w:rsidR="0057309D" w:rsidRDefault="0057309D" w:rsidP="0057309D">
      <w:pPr>
        <w:pStyle w:val="Akapitzlist"/>
        <w:autoSpaceDE w:val="0"/>
        <w:autoSpaceDN w:val="0"/>
        <w:adjustRightInd w:val="0"/>
        <w:spacing w:before="0" w:after="0" w:line="276" w:lineRule="auto"/>
        <w:ind w:left="709"/>
        <w:rPr>
          <w:rFonts w:ascii="Cambria" w:hAnsi="Cambria"/>
          <w:color w:val="000000"/>
          <w:sz w:val="24"/>
          <w:szCs w:val="24"/>
        </w:rPr>
      </w:pPr>
    </w:p>
    <w:p w14:paraId="4A79B44D" w14:textId="77777777" w:rsidR="0057309D" w:rsidRDefault="0057309D" w:rsidP="0057309D">
      <w:pPr>
        <w:pStyle w:val="Akapitzlist"/>
        <w:autoSpaceDE w:val="0"/>
        <w:autoSpaceDN w:val="0"/>
        <w:adjustRightInd w:val="0"/>
        <w:spacing w:before="0" w:after="0" w:line="276" w:lineRule="auto"/>
        <w:ind w:left="709"/>
        <w:rPr>
          <w:rFonts w:ascii="Cambria" w:hAnsi="Cambria" w:cs="Arial"/>
          <w:sz w:val="24"/>
          <w:szCs w:val="24"/>
        </w:rPr>
      </w:pPr>
    </w:p>
    <w:p w14:paraId="6294EA75" w14:textId="77777777" w:rsidR="00C7663C" w:rsidRDefault="00C7663C" w:rsidP="0057309D">
      <w:pPr>
        <w:pStyle w:val="Akapitzlist"/>
        <w:autoSpaceDE w:val="0"/>
        <w:autoSpaceDN w:val="0"/>
        <w:adjustRightInd w:val="0"/>
        <w:spacing w:before="0" w:after="0" w:line="276" w:lineRule="auto"/>
        <w:ind w:left="709"/>
        <w:rPr>
          <w:rFonts w:ascii="Cambria" w:hAnsi="Cambria" w:cs="Arial"/>
          <w:sz w:val="24"/>
          <w:szCs w:val="24"/>
        </w:rPr>
      </w:pPr>
    </w:p>
    <w:p w14:paraId="69906545" w14:textId="77777777" w:rsidR="00C7663C" w:rsidRDefault="00C7663C" w:rsidP="0057309D">
      <w:pPr>
        <w:pStyle w:val="Akapitzlist"/>
        <w:autoSpaceDE w:val="0"/>
        <w:autoSpaceDN w:val="0"/>
        <w:adjustRightInd w:val="0"/>
        <w:spacing w:before="0" w:after="0" w:line="276" w:lineRule="auto"/>
        <w:ind w:left="709"/>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57309D" w:rsidRPr="00C6306E" w14:paraId="033EB04D" w14:textId="77777777" w:rsidTr="00525BF8">
        <w:trPr>
          <w:jc w:val="center"/>
        </w:trPr>
        <w:tc>
          <w:tcPr>
            <w:tcW w:w="9060" w:type="dxa"/>
            <w:tcBorders>
              <w:bottom w:val="single" w:sz="4" w:space="0" w:color="auto"/>
            </w:tcBorders>
            <w:shd w:val="clear" w:color="auto" w:fill="D9D9D9" w:themeFill="background1" w:themeFillShade="D9"/>
          </w:tcPr>
          <w:p w14:paraId="60DC2731" w14:textId="77777777" w:rsidR="0057309D" w:rsidRPr="00C6306E" w:rsidRDefault="0057309D" w:rsidP="00525BF8">
            <w:pPr>
              <w:suppressAutoHyphens/>
              <w:spacing w:line="276" w:lineRule="auto"/>
              <w:contextualSpacing/>
              <w:jc w:val="center"/>
              <w:textAlignment w:val="baseline"/>
              <w:rPr>
                <w:rFonts w:asciiTheme="majorHAnsi" w:hAnsiTheme="majorHAnsi"/>
                <w:sz w:val="10"/>
                <w:szCs w:val="10"/>
              </w:rPr>
            </w:pPr>
          </w:p>
          <w:p w14:paraId="78D86734" w14:textId="20C969D9" w:rsidR="0057309D" w:rsidRPr="00C6306E" w:rsidRDefault="0057309D" w:rsidP="00525BF8">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 xml:space="preserve">Rozdział </w:t>
            </w:r>
            <w:r>
              <w:rPr>
                <w:rFonts w:asciiTheme="majorHAnsi" w:hAnsiTheme="majorHAnsi"/>
                <w:b/>
                <w:bCs/>
                <w:sz w:val="26"/>
                <w:szCs w:val="26"/>
              </w:rPr>
              <w:t>10</w:t>
            </w:r>
          </w:p>
          <w:p w14:paraId="20FC1F04" w14:textId="35EB123B" w:rsidR="0057309D" w:rsidRPr="00C6306E" w:rsidRDefault="0057309D" w:rsidP="00525BF8">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t>
            </w:r>
            <w:r>
              <w:rPr>
                <w:rFonts w:asciiTheme="majorHAnsi" w:hAnsiTheme="majorHAnsi"/>
                <w:b/>
                <w:sz w:val="26"/>
                <w:szCs w:val="26"/>
              </w:rPr>
              <w:t>WSPÓLNIE UBIEGAJĄCYCH SIĘ O UDZIELENIE ZAMÓWIENIA</w:t>
            </w:r>
          </w:p>
        </w:tc>
      </w:tr>
    </w:tbl>
    <w:p w14:paraId="32A4D74B" w14:textId="77777777" w:rsidR="0057309D" w:rsidRPr="0057309D" w:rsidRDefault="0057309D" w:rsidP="0057309D">
      <w:pPr>
        <w:widowControl w:val="0"/>
        <w:spacing w:line="276" w:lineRule="auto"/>
        <w:outlineLvl w:val="3"/>
        <w:rPr>
          <w:rFonts w:asciiTheme="majorHAnsi" w:hAnsiTheme="majorHAnsi" w:cs="Arial"/>
          <w:bCs/>
        </w:rPr>
      </w:pPr>
    </w:p>
    <w:p w14:paraId="054A6143" w14:textId="7C835074" w:rsidR="00601DF1" w:rsidRPr="00601DF1" w:rsidRDefault="006528C1" w:rsidP="00A15FBE">
      <w:pPr>
        <w:pStyle w:val="Akapitzlist"/>
        <w:widowControl w:val="0"/>
        <w:numPr>
          <w:ilvl w:val="1"/>
          <w:numId w:val="12"/>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Wykonawcy</w:t>
      </w:r>
      <w:r w:rsidR="00D9784D" w:rsidRPr="00601DF1">
        <w:rPr>
          <w:rFonts w:asciiTheme="majorHAnsi" w:hAnsiTheme="majorHAnsi" w:cs="Arial"/>
          <w:bCs/>
          <w:sz w:val="24"/>
          <w:szCs w:val="24"/>
        </w:rPr>
        <w:t xml:space="preserve"> </w:t>
      </w:r>
      <w:r w:rsidR="00601DF1" w:rsidRPr="00601DF1">
        <w:rPr>
          <w:rFonts w:asciiTheme="majorHAnsi" w:hAnsiTheme="majorHAnsi"/>
          <w:color w:val="000000"/>
          <w:sz w:val="24"/>
          <w:szCs w:val="24"/>
        </w:rPr>
        <w:t xml:space="preserve">mogą wspólnie ubiegać się o udzielenie zamówienia. W takim przypadku, </w:t>
      </w:r>
      <w:r>
        <w:rPr>
          <w:rFonts w:asciiTheme="majorHAnsi" w:hAnsiTheme="majorHAnsi"/>
          <w:color w:val="000000"/>
          <w:sz w:val="24"/>
          <w:szCs w:val="24"/>
        </w:rPr>
        <w:t>Wykonawcy</w:t>
      </w:r>
      <w:r w:rsidR="00601DF1" w:rsidRPr="00601DF1">
        <w:rPr>
          <w:rFonts w:asciiTheme="majorHAnsi" w:hAnsiTheme="majorHAnsi"/>
          <w:color w:val="000000"/>
          <w:sz w:val="24"/>
          <w:szCs w:val="24"/>
        </w:rPr>
        <w:t xml:space="preserve"> ustanawiają pełnomocnika do reprezentowania ich w postępowaniu o udzielenie zamówienia albo do reprezentowania w postępowaniu i zawarcia umowy w sprawie zamówienia publicznego.</w:t>
      </w:r>
    </w:p>
    <w:p w14:paraId="072B4A17" w14:textId="77777777" w:rsidR="0009695E" w:rsidRPr="00C6306E" w:rsidRDefault="0009695E" w:rsidP="00A15FBE">
      <w:pPr>
        <w:pStyle w:val="Akapitzlist"/>
        <w:widowControl w:val="0"/>
        <w:numPr>
          <w:ilvl w:val="1"/>
          <w:numId w:val="12"/>
        </w:numPr>
        <w:spacing w:line="276" w:lineRule="auto"/>
        <w:ind w:left="0" w:firstLine="0"/>
        <w:outlineLvl w:val="3"/>
        <w:rPr>
          <w:rFonts w:asciiTheme="majorHAnsi" w:hAnsiTheme="majorHAnsi" w:cs="Arial"/>
          <w:bCs/>
          <w:sz w:val="24"/>
          <w:szCs w:val="24"/>
        </w:rPr>
      </w:pPr>
      <w:r w:rsidRPr="00C6306E">
        <w:rPr>
          <w:rFonts w:asciiTheme="majorHAnsi" w:hAnsiTheme="majorHAnsi" w:cs="Arial"/>
          <w:bCs/>
          <w:sz w:val="24"/>
          <w:szCs w:val="24"/>
        </w:rPr>
        <w:t>W przypadku Wykonawców wspólnie ubiegających się o udzielenie zamówienia:</w:t>
      </w:r>
    </w:p>
    <w:p w14:paraId="22C60297" w14:textId="403E6703" w:rsidR="0009695E" w:rsidRPr="008A5A82" w:rsidRDefault="0009695E" w:rsidP="00A15FBE">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AE6D9A">
        <w:rPr>
          <w:rFonts w:asciiTheme="majorHAnsi" w:hAnsiTheme="majorHAnsi" w:cs="Arial"/>
          <w:bCs/>
          <w:sz w:val="24"/>
          <w:szCs w:val="24"/>
        </w:rPr>
        <w:t>oświadczeni</w:t>
      </w:r>
      <w:r w:rsidR="00147CFB">
        <w:rPr>
          <w:rFonts w:asciiTheme="majorHAnsi" w:hAnsiTheme="majorHAnsi" w:cs="Arial"/>
          <w:bCs/>
          <w:sz w:val="24"/>
          <w:szCs w:val="24"/>
        </w:rPr>
        <w:t>e</w:t>
      </w:r>
      <w:r w:rsidRPr="00AE6D9A">
        <w:rPr>
          <w:rFonts w:asciiTheme="majorHAnsi" w:hAnsiTheme="majorHAnsi" w:cs="Arial"/>
          <w:bCs/>
          <w:sz w:val="24"/>
          <w:szCs w:val="24"/>
        </w:rPr>
        <w:t xml:space="preserve"> o który</w:t>
      </w:r>
      <w:r w:rsidR="00373A31">
        <w:rPr>
          <w:rFonts w:asciiTheme="majorHAnsi" w:hAnsiTheme="majorHAnsi" w:cs="Arial"/>
          <w:bCs/>
          <w:sz w:val="24"/>
          <w:szCs w:val="24"/>
        </w:rPr>
        <w:t>m</w:t>
      </w:r>
      <w:r w:rsidRPr="00AE6D9A">
        <w:rPr>
          <w:rFonts w:asciiTheme="majorHAnsi" w:hAnsiTheme="majorHAnsi" w:cs="Arial"/>
          <w:bCs/>
          <w:sz w:val="24"/>
          <w:szCs w:val="24"/>
        </w:rPr>
        <w:t xml:space="preserve"> mowa w pkt. 8.1 </w:t>
      </w:r>
      <w:r w:rsidR="00A435B8">
        <w:rPr>
          <w:rFonts w:asciiTheme="majorHAnsi" w:hAnsiTheme="majorHAnsi" w:cs="Arial"/>
          <w:bCs/>
          <w:sz w:val="24"/>
          <w:szCs w:val="24"/>
        </w:rPr>
        <w:t>SWZ</w:t>
      </w:r>
      <w:r w:rsidRPr="00AE6D9A">
        <w:rPr>
          <w:rFonts w:asciiTheme="majorHAnsi" w:hAnsiTheme="majorHAnsi" w:cs="Arial"/>
          <w:bCs/>
          <w:sz w:val="24"/>
          <w:szCs w:val="24"/>
        </w:rPr>
        <w:t xml:space="preserve"> </w:t>
      </w:r>
      <w:r w:rsidRPr="00534BDE">
        <w:rPr>
          <w:rFonts w:asciiTheme="majorHAnsi" w:hAnsiTheme="majorHAnsi" w:cs="Arial"/>
          <w:b/>
          <w:bCs/>
          <w:sz w:val="24"/>
          <w:szCs w:val="24"/>
          <w:u w:val="single"/>
        </w:rPr>
        <w:t xml:space="preserve">składa </w:t>
      </w:r>
      <w:r w:rsidRPr="00534BDE">
        <w:rPr>
          <w:rFonts w:asciiTheme="majorHAnsi" w:hAnsiTheme="majorHAnsi" w:cs="Arial"/>
          <w:b/>
          <w:sz w:val="24"/>
          <w:szCs w:val="24"/>
          <w:u w:val="single"/>
        </w:rPr>
        <w:t>z ofertą</w:t>
      </w:r>
      <w:r w:rsidRPr="00534BDE">
        <w:rPr>
          <w:rFonts w:asciiTheme="majorHAnsi" w:hAnsiTheme="majorHAnsi" w:cs="Arial"/>
          <w:b/>
          <w:bCs/>
          <w:sz w:val="24"/>
          <w:szCs w:val="24"/>
        </w:rPr>
        <w:t xml:space="preserve"> każdy </w:t>
      </w:r>
      <w:r w:rsidRPr="00534BDE">
        <w:rPr>
          <w:rFonts w:asciiTheme="majorHAnsi" w:hAnsiTheme="majorHAnsi" w:cs="Arial"/>
          <w:b/>
          <w:bCs/>
          <w:sz w:val="24"/>
          <w:szCs w:val="24"/>
        </w:rPr>
        <w:br/>
      </w:r>
      <w:r w:rsidRPr="00534BDE">
        <w:rPr>
          <w:rFonts w:asciiTheme="majorHAnsi" w:hAnsiTheme="majorHAnsi" w:cs="Arial"/>
          <w:b/>
          <w:bCs/>
          <w:sz w:val="24"/>
          <w:szCs w:val="24"/>
        </w:rPr>
        <w:lastRenderedPageBreak/>
        <w:t>z Wykonawców wspólnie ubiegających się o zamówienie</w:t>
      </w:r>
      <w:r w:rsidRPr="00AE6D9A">
        <w:rPr>
          <w:rFonts w:asciiTheme="majorHAnsi" w:hAnsiTheme="majorHAnsi" w:cs="Arial"/>
          <w:bCs/>
          <w:sz w:val="24"/>
          <w:szCs w:val="24"/>
        </w:rPr>
        <w:t xml:space="preserve">. </w:t>
      </w:r>
      <w:r w:rsidRPr="00AE6D9A">
        <w:rPr>
          <w:rFonts w:asciiTheme="majorHAnsi" w:hAnsiTheme="majorHAnsi"/>
          <w:color w:val="000000"/>
          <w:sz w:val="24"/>
          <w:szCs w:val="24"/>
          <w:shd w:val="clear" w:color="auto" w:fill="FFFFFF"/>
        </w:rPr>
        <w:t>Oświadczeni</w:t>
      </w:r>
      <w:r w:rsidR="00147CFB">
        <w:rPr>
          <w:rFonts w:asciiTheme="majorHAnsi" w:hAnsiTheme="majorHAnsi"/>
          <w:color w:val="000000"/>
          <w:sz w:val="24"/>
          <w:szCs w:val="24"/>
          <w:shd w:val="clear" w:color="auto" w:fill="FFFFFF"/>
        </w:rPr>
        <w:t>a</w:t>
      </w:r>
      <w:r w:rsidRPr="00AE6D9A">
        <w:rPr>
          <w:rFonts w:asciiTheme="majorHAnsi" w:hAnsiTheme="majorHAnsi"/>
          <w:color w:val="000000"/>
          <w:sz w:val="24"/>
          <w:szCs w:val="24"/>
          <w:shd w:val="clear" w:color="auto" w:fill="FFFFFF"/>
        </w:rPr>
        <w:t xml:space="preserve"> te potwierdzają brak podstaw wykluczenia </w:t>
      </w:r>
      <w:r w:rsidR="00147CFB">
        <w:rPr>
          <w:rFonts w:asciiTheme="majorHAnsi" w:hAnsiTheme="majorHAnsi"/>
          <w:color w:val="000000"/>
          <w:sz w:val="24"/>
          <w:szCs w:val="24"/>
          <w:shd w:val="clear" w:color="auto" w:fill="FFFFFF"/>
        </w:rPr>
        <w:t>Wykonawców</w:t>
      </w:r>
      <w:ins w:id="20" w:author="Robert Słowikowski" w:date="2021-03-25T13:25:00Z">
        <w:r w:rsidR="00E11703">
          <w:rPr>
            <w:rFonts w:asciiTheme="majorHAnsi" w:hAnsiTheme="majorHAnsi"/>
            <w:color w:val="000000"/>
            <w:sz w:val="24"/>
            <w:szCs w:val="24"/>
            <w:shd w:val="clear" w:color="auto" w:fill="FFFFFF"/>
          </w:rPr>
          <w:t>.</w:t>
        </w:r>
      </w:ins>
    </w:p>
    <w:p w14:paraId="43A0B935" w14:textId="77777777" w:rsidR="008A5A82" w:rsidRPr="0009695E" w:rsidRDefault="008A5A82" w:rsidP="008A5A82">
      <w:pPr>
        <w:pStyle w:val="Akapitzlist"/>
        <w:widowControl w:val="0"/>
        <w:numPr>
          <w:ilvl w:val="0"/>
          <w:numId w:val="8"/>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w</w:t>
      </w:r>
      <w:r w:rsidRPr="0009695E">
        <w:rPr>
          <w:rFonts w:asciiTheme="majorHAnsi" w:hAnsiTheme="majorHAnsi"/>
          <w:color w:val="000000"/>
          <w:sz w:val="24"/>
          <w:szCs w:val="24"/>
        </w:rPr>
        <w:t xml:space="preserve"> przypadku, o którym mowa w rozdziale 6.3 SWZ </w:t>
      </w:r>
      <w:r>
        <w:rPr>
          <w:rFonts w:asciiTheme="majorHAnsi" w:hAnsiTheme="majorHAnsi"/>
          <w:color w:val="000000"/>
          <w:sz w:val="24"/>
          <w:szCs w:val="24"/>
        </w:rPr>
        <w:t>Wykonawcy</w:t>
      </w:r>
      <w:r w:rsidRPr="0009695E">
        <w:rPr>
          <w:rFonts w:asciiTheme="majorHAnsi" w:hAnsiTheme="majorHAnsi"/>
          <w:color w:val="000000"/>
          <w:sz w:val="24"/>
          <w:szCs w:val="24"/>
        </w:rPr>
        <w:t xml:space="preserve"> wspólnie ubiegający się o udzielenie zamówienia </w:t>
      </w:r>
      <w:r w:rsidRPr="0009695E">
        <w:rPr>
          <w:rFonts w:asciiTheme="majorHAnsi" w:hAnsiTheme="majorHAnsi"/>
          <w:b/>
          <w:bCs/>
          <w:color w:val="000000"/>
          <w:sz w:val="24"/>
          <w:szCs w:val="24"/>
        </w:rPr>
        <w:t>dołączają do oferty</w:t>
      </w:r>
      <w:r w:rsidRPr="0009695E">
        <w:rPr>
          <w:rFonts w:asciiTheme="majorHAnsi" w:hAnsiTheme="majorHAnsi"/>
          <w:color w:val="000000"/>
          <w:sz w:val="24"/>
          <w:szCs w:val="24"/>
        </w:rPr>
        <w:t xml:space="preserve"> oświadczenie, z którego wynika, które roboty budowlane, dostawy lub usługi wykonają poszczególni </w:t>
      </w:r>
      <w:r>
        <w:rPr>
          <w:rFonts w:asciiTheme="majorHAnsi" w:hAnsiTheme="majorHAnsi"/>
          <w:color w:val="000000"/>
          <w:sz w:val="24"/>
          <w:szCs w:val="24"/>
        </w:rPr>
        <w:t>Wykonawcy</w:t>
      </w:r>
      <w:r w:rsidRPr="0009695E">
        <w:rPr>
          <w:rFonts w:asciiTheme="majorHAnsi" w:hAnsiTheme="majorHAnsi"/>
          <w:color w:val="000000"/>
          <w:sz w:val="24"/>
          <w:szCs w:val="24"/>
        </w:rPr>
        <w:t xml:space="preserve">. </w:t>
      </w:r>
      <w:r w:rsidRPr="0009695E">
        <w:rPr>
          <w:rFonts w:asciiTheme="majorHAnsi" w:hAnsiTheme="majorHAnsi" w:cs="Arial"/>
          <w:color w:val="000000" w:themeColor="text1"/>
          <w:sz w:val="24"/>
          <w:szCs w:val="24"/>
        </w:rPr>
        <w:t>Oświadczenie należy złożyć wg</w:t>
      </w:r>
      <w:r w:rsidRPr="0009695E">
        <w:rPr>
          <w:rFonts w:asciiTheme="majorHAnsi" w:hAnsiTheme="majorHAnsi"/>
          <w:sz w:val="24"/>
          <w:szCs w:val="24"/>
        </w:rPr>
        <w:t xml:space="preserve"> wymogów </w:t>
      </w:r>
      <w:r w:rsidRPr="0009695E">
        <w:rPr>
          <w:rFonts w:asciiTheme="majorHAnsi" w:hAnsiTheme="majorHAnsi"/>
          <w:bCs/>
          <w:sz w:val="24"/>
          <w:szCs w:val="24"/>
        </w:rPr>
        <w:t xml:space="preserve">załącznika nr 6 do SWZ. Oświadczenie </w:t>
      </w:r>
      <w:r w:rsidRPr="00734841">
        <w:rPr>
          <w:rFonts w:asciiTheme="majorHAnsi" w:hAnsiTheme="majorHAnsi"/>
          <w:bCs/>
          <w:sz w:val="24"/>
          <w:szCs w:val="24"/>
        </w:rPr>
        <w:t xml:space="preserve">to jest podmiotowym </w:t>
      </w:r>
      <w:r w:rsidRPr="0009695E">
        <w:rPr>
          <w:rFonts w:asciiTheme="majorHAnsi" w:hAnsiTheme="majorHAnsi"/>
          <w:bCs/>
          <w:sz w:val="24"/>
          <w:szCs w:val="24"/>
        </w:rPr>
        <w:t>środkiem dowodowym.</w:t>
      </w:r>
    </w:p>
    <w:p w14:paraId="0B0B17E7" w14:textId="3512E2CA" w:rsidR="008A5A82" w:rsidRPr="008A5A82" w:rsidRDefault="008A5A82" w:rsidP="008A5A82">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166114">
        <w:rPr>
          <w:rFonts w:asciiTheme="majorHAnsi" w:hAnsiTheme="majorHAnsi" w:cs="Arial"/>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1E0305A6" w14:textId="2F622A1E" w:rsidR="0009695E" w:rsidRPr="0009695E" w:rsidRDefault="0009695E" w:rsidP="00A15FBE">
      <w:pPr>
        <w:pStyle w:val="Akapitzlist"/>
        <w:widowControl w:val="0"/>
        <w:numPr>
          <w:ilvl w:val="1"/>
          <w:numId w:val="12"/>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 xml:space="preserve">ykonawców wspólnie ubiegających się o udzielenie zamówienia, </w:t>
      </w:r>
      <w:r w:rsidR="006528C1">
        <w:rPr>
          <w:rFonts w:ascii="Cambria" w:hAnsi="Cambria"/>
          <w:color w:val="000000"/>
          <w:sz w:val="24"/>
          <w:szCs w:val="24"/>
          <w:shd w:val="clear" w:color="auto" w:fill="FFFFFF"/>
        </w:rPr>
        <w:t>Zamawiający</w:t>
      </w:r>
      <w:r w:rsidRPr="0009695E">
        <w:rPr>
          <w:rFonts w:ascii="Cambria" w:hAnsi="Cambria"/>
          <w:color w:val="000000"/>
          <w:sz w:val="24"/>
          <w:szCs w:val="24"/>
          <w:shd w:val="clear" w:color="auto" w:fill="FFFFFF"/>
        </w:rPr>
        <w:t xml:space="preserve"> może żądać przed zawarciem umowy w sprawie zamówienia publicznego kopii umowy regulującej współpracę tych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p w14:paraId="1F6308EC" w14:textId="77777777" w:rsidR="00166114" w:rsidRDefault="00166114"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4889894" w14:textId="77777777" w:rsidTr="00534BDE">
        <w:trPr>
          <w:trHeight w:val="2106"/>
          <w:jc w:val="center"/>
        </w:trPr>
        <w:tc>
          <w:tcPr>
            <w:tcW w:w="9072" w:type="dxa"/>
            <w:tcBorders>
              <w:bottom w:val="single" w:sz="4" w:space="0" w:color="auto"/>
            </w:tcBorders>
            <w:shd w:val="clear" w:color="auto" w:fill="D9D9D9" w:themeFill="background1" w:themeFillShade="D9"/>
          </w:tcPr>
          <w:p w14:paraId="54AA1B12" w14:textId="77777777" w:rsidR="00D9784D" w:rsidRPr="0057309D" w:rsidRDefault="00D9784D" w:rsidP="00627C7D">
            <w:pPr>
              <w:suppressAutoHyphens/>
              <w:spacing w:line="276" w:lineRule="auto"/>
              <w:contextualSpacing/>
              <w:jc w:val="center"/>
              <w:textAlignment w:val="baseline"/>
              <w:rPr>
                <w:rFonts w:asciiTheme="majorHAnsi" w:hAnsiTheme="majorHAnsi"/>
                <w:sz w:val="26"/>
                <w:szCs w:val="26"/>
              </w:rPr>
            </w:pPr>
            <w:r w:rsidRPr="0057309D">
              <w:rPr>
                <w:rFonts w:asciiTheme="majorHAnsi" w:hAnsiTheme="majorHAnsi"/>
                <w:sz w:val="26"/>
                <w:szCs w:val="26"/>
              </w:rPr>
              <w:t>Rozdział 11</w:t>
            </w:r>
          </w:p>
          <w:p w14:paraId="1CDD656C" w14:textId="2A33D642"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w:t>
            </w:r>
            <w:r w:rsidR="006528C1">
              <w:rPr>
                <w:rFonts w:asciiTheme="majorHAnsi" w:hAnsiTheme="majorHAnsi"/>
                <w:b/>
                <w:sz w:val="26"/>
                <w:szCs w:val="26"/>
              </w:rPr>
              <w:t>ZAMAWIAJĄCY</w:t>
            </w:r>
            <w:r w:rsidRPr="00983244">
              <w:rPr>
                <w:rFonts w:asciiTheme="majorHAnsi" w:hAnsiTheme="majorHAnsi"/>
                <w:b/>
                <w:sz w:val="26"/>
                <w:szCs w:val="26"/>
              </w:rPr>
              <w:t xml:space="preserve"> BĘDZIE KOMUNIKOWAŁ SIĘ Z </w:t>
            </w:r>
            <w:r w:rsidR="006528C1">
              <w:rPr>
                <w:rFonts w:asciiTheme="majorHAnsi" w:hAnsiTheme="majorHAnsi"/>
                <w:b/>
                <w:sz w:val="26"/>
                <w:szCs w:val="26"/>
              </w:rPr>
              <w:t>WYKONAWCA</w:t>
            </w:r>
            <w:r w:rsidRPr="00983244">
              <w:rPr>
                <w:rFonts w:asciiTheme="majorHAnsi" w:hAnsiTheme="majorHAnsi"/>
                <w:b/>
                <w:sz w:val="26"/>
                <w:szCs w:val="26"/>
              </w:rPr>
              <w:t xml:space="preserve">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14:paraId="43EE8457" w14:textId="77777777" w:rsidR="005B7A64" w:rsidRPr="00783193" w:rsidRDefault="005B7A64" w:rsidP="005B7A64">
      <w:pPr>
        <w:pStyle w:val="Kolorowalistaakcent11"/>
        <w:widowControl w:val="0"/>
        <w:suppressAutoHyphens/>
        <w:spacing w:line="276" w:lineRule="auto"/>
        <w:ind w:left="0"/>
        <w:jc w:val="center"/>
        <w:outlineLvl w:val="3"/>
        <w:rPr>
          <w:rFonts w:asciiTheme="majorHAnsi" w:hAnsiTheme="majorHAnsi"/>
          <w:b/>
          <w:sz w:val="24"/>
          <w:szCs w:val="24"/>
        </w:rPr>
      </w:pPr>
      <w:r w:rsidRPr="00783193">
        <w:rPr>
          <w:rFonts w:asciiTheme="majorHAnsi" w:hAnsiTheme="majorHAnsi"/>
          <w:b/>
          <w:sz w:val="24"/>
          <w:szCs w:val="24"/>
        </w:rPr>
        <w:t>Wymagania ogólne</w:t>
      </w:r>
    </w:p>
    <w:p w14:paraId="028A0AC4" w14:textId="33AFC0E4" w:rsidR="00A41592" w:rsidRPr="00AF469D" w:rsidRDefault="00A41592" w:rsidP="00A41592">
      <w:pPr>
        <w:spacing w:line="274" w:lineRule="auto"/>
        <w:ind w:left="700" w:right="180" w:hanging="707"/>
        <w:jc w:val="both"/>
        <w:rPr>
          <w:rFonts w:ascii="Cambria" w:eastAsia="Cambria" w:hAnsi="Cambria" w:cs="Arial"/>
          <w:color w:val="0070C0"/>
          <w:szCs w:val="20"/>
          <w:u w:val="single"/>
        </w:rPr>
      </w:pPr>
      <w:r w:rsidRPr="00A41592">
        <w:rPr>
          <w:rFonts w:ascii="Cambria" w:eastAsia="Cambria" w:hAnsi="Cambria" w:cs="Arial"/>
          <w:b/>
          <w:bCs/>
          <w:szCs w:val="20"/>
        </w:rPr>
        <w:t>11.1</w:t>
      </w:r>
      <w:r>
        <w:rPr>
          <w:rFonts w:ascii="Cambria" w:eastAsia="Cambria" w:hAnsi="Cambria" w:cs="Arial"/>
          <w:b/>
          <w:bCs/>
          <w:szCs w:val="20"/>
        </w:rPr>
        <w:t>.</w:t>
      </w:r>
      <w:r>
        <w:rPr>
          <w:rFonts w:ascii="Cambria" w:eastAsia="Cambria" w:hAnsi="Cambria" w:cs="Arial"/>
          <w:szCs w:val="20"/>
        </w:rPr>
        <w:t xml:space="preserve"> </w:t>
      </w:r>
      <w:r w:rsidRPr="00AF469D">
        <w:rPr>
          <w:rFonts w:ascii="Cambria" w:eastAsia="Cambria" w:hAnsi="Cambria" w:cs="Arial"/>
          <w:szCs w:val="20"/>
        </w:rPr>
        <w:t>W postępowaniu o udzielenie zamówienia publicznego komunikacja między Zamawiającym, a Wykonawcami odbywa się przy użyciu Platformy e-Zamówienia, która jest dostępna pod adresem</w:t>
      </w:r>
      <w:r w:rsidRPr="00AF469D">
        <w:rPr>
          <w:rFonts w:ascii="Cambria" w:eastAsia="Cambria" w:hAnsi="Cambria" w:cs="Arial"/>
          <w:color w:val="0070C0"/>
          <w:szCs w:val="20"/>
        </w:rPr>
        <w:t xml:space="preserve"> </w:t>
      </w:r>
      <w:hyperlink r:id="rId21" w:history="1">
        <w:r w:rsidRPr="00AF469D">
          <w:rPr>
            <w:rFonts w:ascii="Cambria" w:eastAsia="Cambria" w:hAnsi="Cambria" w:cs="Arial"/>
            <w:color w:val="0070C0"/>
            <w:szCs w:val="20"/>
            <w:u w:val="single"/>
          </w:rPr>
          <w:t>https://ezamowienia.gov.pl</w:t>
        </w:r>
      </w:hyperlink>
    </w:p>
    <w:p w14:paraId="04CBA04D" w14:textId="77777777" w:rsidR="00A41592" w:rsidRPr="00AF469D" w:rsidRDefault="00A41592" w:rsidP="00A41592">
      <w:pPr>
        <w:spacing w:line="5" w:lineRule="exact"/>
        <w:rPr>
          <w:rFonts w:cs="Arial"/>
          <w:sz w:val="20"/>
          <w:szCs w:val="20"/>
        </w:rPr>
      </w:pPr>
    </w:p>
    <w:p w14:paraId="12D16C11" w14:textId="77777777" w:rsidR="00A41592" w:rsidRPr="00AF469D" w:rsidRDefault="00A41592" w:rsidP="00A41592">
      <w:pPr>
        <w:spacing w:line="0" w:lineRule="atLeast"/>
        <w:rPr>
          <w:rFonts w:ascii="Cambria" w:eastAsia="Cambria" w:hAnsi="Cambria" w:cs="Arial"/>
          <w:szCs w:val="20"/>
        </w:rPr>
      </w:pPr>
      <w:r w:rsidRPr="00AF469D">
        <w:rPr>
          <w:rFonts w:ascii="Cambria" w:eastAsia="Cambria" w:hAnsi="Cambria" w:cs="Arial"/>
          <w:b/>
          <w:szCs w:val="20"/>
        </w:rPr>
        <w:t>11.2.</w:t>
      </w:r>
      <w:r w:rsidRPr="00AF469D">
        <w:rPr>
          <w:rFonts w:ascii="Cambria" w:eastAsia="Cambria" w:hAnsi="Cambria" w:cs="Arial"/>
          <w:szCs w:val="20"/>
        </w:rPr>
        <w:t xml:space="preserve"> Korzystanie z Platformy e-Zamówienia jest bezpłatne.</w:t>
      </w:r>
    </w:p>
    <w:p w14:paraId="072B743A" w14:textId="77777777" w:rsidR="00A41592" w:rsidRPr="00AF469D" w:rsidRDefault="00A41592" w:rsidP="00A41592">
      <w:pPr>
        <w:spacing w:line="43" w:lineRule="exact"/>
        <w:rPr>
          <w:rFonts w:cs="Arial"/>
          <w:sz w:val="20"/>
          <w:szCs w:val="20"/>
        </w:rPr>
      </w:pPr>
    </w:p>
    <w:p w14:paraId="2916982C" w14:textId="34458196" w:rsidR="00A41592" w:rsidRPr="00AF469D" w:rsidRDefault="00A41592" w:rsidP="00A41592">
      <w:pPr>
        <w:spacing w:line="0" w:lineRule="atLeast"/>
        <w:rPr>
          <w:rFonts w:ascii="Cambria" w:eastAsia="Cambria" w:hAnsi="Cambria" w:cs="Arial"/>
          <w:szCs w:val="20"/>
        </w:rPr>
      </w:pPr>
      <w:r w:rsidRPr="00AF469D">
        <w:rPr>
          <w:rFonts w:ascii="Cambria" w:eastAsia="Cambria" w:hAnsi="Cambria" w:cs="Arial"/>
          <w:b/>
          <w:szCs w:val="20"/>
        </w:rPr>
        <w:t>11.3.</w:t>
      </w:r>
      <w:r w:rsidRPr="00AF469D">
        <w:rPr>
          <w:rFonts w:ascii="Cambria" w:eastAsia="Cambria" w:hAnsi="Cambria" w:cs="Arial"/>
          <w:szCs w:val="20"/>
        </w:rPr>
        <w:t xml:space="preserve"> Zamawiający </w:t>
      </w:r>
      <w:r w:rsidR="00C3208C">
        <w:rPr>
          <w:rFonts w:ascii="Cambria" w:eastAsia="Cambria" w:hAnsi="Cambria" w:cs="Arial"/>
          <w:szCs w:val="20"/>
        </w:rPr>
        <w:t xml:space="preserve">w zakresie merytorycznym </w:t>
      </w:r>
      <w:r w:rsidRPr="00AF469D">
        <w:rPr>
          <w:rFonts w:ascii="Cambria" w:eastAsia="Cambria" w:hAnsi="Cambria" w:cs="Arial"/>
          <w:szCs w:val="20"/>
        </w:rPr>
        <w:t>wyznacza następujące osoby do kontaktu z Wykonawcami</w:t>
      </w:r>
      <w:r w:rsidR="00C3208C">
        <w:rPr>
          <w:rFonts w:ascii="Cambria" w:eastAsia="Cambria" w:hAnsi="Cambria" w:cs="Arial"/>
          <w:szCs w:val="20"/>
        </w:rPr>
        <w:t xml:space="preserve"> </w:t>
      </w:r>
      <w:r w:rsidRPr="00AF469D">
        <w:rPr>
          <w:rFonts w:ascii="Cambria" w:eastAsia="Cambria" w:hAnsi="Cambria" w:cs="Arial"/>
          <w:szCs w:val="20"/>
        </w:rPr>
        <w:t>:</w:t>
      </w:r>
    </w:p>
    <w:p w14:paraId="62D88991" w14:textId="77777777" w:rsidR="00A41592" w:rsidRPr="00AF469D" w:rsidRDefault="00A41592" w:rsidP="00A41592">
      <w:pPr>
        <w:spacing w:line="43" w:lineRule="exact"/>
        <w:rPr>
          <w:rFonts w:cs="Arial"/>
          <w:sz w:val="20"/>
          <w:szCs w:val="20"/>
        </w:rPr>
      </w:pPr>
    </w:p>
    <w:p w14:paraId="28225D00" w14:textId="7DD223F8" w:rsidR="00A41592" w:rsidRDefault="00485397" w:rsidP="00A41592">
      <w:pPr>
        <w:spacing w:line="0" w:lineRule="atLeast"/>
        <w:ind w:left="700"/>
        <w:rPr>
          <w:rFonts w:ascii="Cambria" w:eastAsia="Cambria" w:hAnsi="Cambria" w:cs="Arial"/>
          <w:szCs w:val="20"/>
        </w:rPr>
      </w:pPr>
      <w:r>
        <w:rPr>
          <w:rFonts w:ascii="Cambria" w:eastAsia="Cambria" w:hAnsi="Cambria" w:cs="Arial"/>
          <w:szCs w:val="20"/>
        </w:rPr>
        <w:t xml:space="preserve">1) </w:t>
      </w:r>
      <w:r w:rsidR="00A41592">
        <w:rPr>
          <w:rFonts w:ascii="Cambria" w:eastAsia="Cambria" w:hAnsi="Cambria" w:cs="Arial"/>
          <w:szCs w:val="20"/>
        </w:rPr>
        <w:t xml:space="preserve">Anna </w:t>
      </w:r>
      <w:r w:rsidR="00734841">
        <w:rPr>
          <w:rFonts w:ascii="Cambria" w:eastAsia="Cambria" w:hAnsi="Cambria" w:cs="Arial"/>
          <w:szCs w:val="20"/>
        </w:rPr>
        <w:t>Przybyłek</w:t>
      </w:r>
      <w:r w:rsidR="00A41592" w:rsidRPr="00AF469D">
        <w:rPr>
          <w:rFonts w:ascii="Cambria" w:eastAsia="Cambria" w:hAnsi="Cambria" w:cs="Arial"/>
          <w:szCs w:val="20"/>
        </w:rPr>
        <w:t xml:space="preserve">, </w:t>
      </w:r>
      <w:r w:rsidRPr="009146CD">
        <w:rPr>
          <w:iCs/>
          <w:color w:val="000000"/>
          <w:u w:color="000000"/>
          <w:lang w:bidi="pl-PL"/>
        </w:rPr>
        <w:t xml:space="preserve">– Naczelnik </w:t>
      </w:r>
      <w:bookmarkStart w:id="21" w:name="_Hlk167187393"/>
      <w:r w:rsidRPr="009146CD">
        <w:rPr>
          <w:iCs/>
          <w:color w:val="000000"/>
          <w:u w:color="000000"/>
          <w:lang w:bidi="pl-PL"/>
        </w:rPr>
        <w:t xml:space="preserve">Wydziału </w:t>
      </w:r>
      <w:r w:rsidR="00734841">
        <w:rPr>
          <w:iCs/>
          <w:color w:val="000000"/>
          <w:u w:color="000000"/>
          <w:lang w:bidi="pl-PL"/>
        </w:rPr>
        <w:t>Obsługi</w:t>
      </w:r>
      <w:r w:rsidRPr="00AF469D">
        <w:rPr>
          <w:rFonts w:ascii="Cambria" w:eastAsia="Cambria" w:hAnsi="Cambria" w:cs="Arial"/>
          <w:szCs w:val="20"/>
        </w:rPr>
        <w:t xml:space="preserve"> </w:t>
      </w:r>
      <w:r w:rsidR="00A41592" w:rsidRPr="00AF469D">
        <w:rPr>
          <w:rFonts w:ascii="Cambria" w:eastAsia="Cambria" w:hAnsi="Cambria" w:cs="Arial"/>
          <w:szCs w:val="20"/>
        </w:rPr>
        <w:t xml:space="preserve">tel. </w:t>
      </w:r>
      <w:r w:rsidR="00A41592">
        <w:rPr>
          <w:rFonts w:ascii="Cambria" w:eastAsia="Cambria" w:hAnsi="Cambria" w:cs="Arial"/>
          <w:szCs w:val="20"/>
        </w:rPr>
        <w:t>44 724 21 27</w:t>
      </w:r>
      <w:r w:rsidR="00A41592" w:rsidRPr="00AF469D">
        <w:rPr>
          <w:rFonts w:ascii="Cambria" w:eastAsia="Cambria" w:hAnsi="Cambria" w:cs="Arial"/>
          <w:szCs w:val="20"/>
        </w:rPr>
        <w:t xml:space="preserve"> w.</w:t>
      </w:r>
      <w:r w:rsidR="00734841">
        <w:rPr>
          <w:rFonts w:ascii="Cambria" w:eastAsia="Cambria" w:hAnsi="Cambria" w:cs="Arial"/>
          <w:szCs w:val="20"/>
        </w:rPr>
        <w:t>336</w:t>
      </w:r>
      <w:r w:rsidR="00A41592" w:rsidRPr="00AF469D">
        <w:rPr>
          <w:rFonts w:ascii="Cambria" w:eastAsia="Cambria" w:hAnsi="Cambria" w:cs="Arial"/>
          <w:szCs w:val="20"/>
        </w:rPr>
        <w:t>, email:</w:t>
      </w:r>
      <w:r w:rsidR="00A41592" w:rsidRPr="00AF469D">
        <w:rPr>
          <w:rFonts w:ascii="Cambria" w:eastAsia="Cambria" w:hAnsi="Cambria" w:cs="Arial"/>
          <w:color w:val="0070C0"/>
          <w:szCs w:val="20"/>
        </w:rPr>
        <w:t xml:space="preserve"> </w:t>
      </w:r>
      <w:hyperlink r:id="rId22" w:history="1">
        <w:r w:rsidR="00734841" w:rsidRPr="00C6715D">
          <w:rPr>
            <w:rStyle w:val="Hipercze"/>
            <w:rFonts w:ascii="Cambria" w:eastAsia="Cambria" w:hAnsi="Cambria" w:cs="Arial"/>
            <w:szCs w:val="20"/>
          </w:rPr>
          <w:t>aprzybylek@powiat-tomaszowski.pl</w:t>
        </w:r>
      </w:hyperlink>
      <w:bookmarkEnd w:id="21"/>
    </w:p>
    <w:p w14:paraId="4718058C" w14:textId="18DAD098" w:rsidR="00485397" w:rsidRPr="009146CD" w:rsidRDefault="00485397" w:rsidP="00485397">
      <w:pPr>
        <w:spacing w:before="120" w:after="120"/>
        <w:ind w:left="283" w:firstLine="227"/>
        <w:jc w:val="both"/>
        <w:rPr>
          <w:iCs/>
          <w:color w:val="000000"/>
          <w:u w:color="000000"/>
          <w:lang w:bidi="pl-PL"/>
        </w:rPr>
      </w:pPr>
      <w:r w:rsidRPr="00151AE2">
        <w:rPr>
          <w:color w:val="000000"/>
          <w:u w:color="000000"/>
          <w:lang w:bidi="pl-PL"/>
        </w:rPr>
        <w:t>2) </w:t>
      </w:r>
      <w:r w:rsidR="00734841">
        <w:rPr>
          <w:iCs/>
          <w:color w:val="000000"/>
          <w:u w:color="000000"/>
          <w:lang w:bidi="pl-PL"/>
        </w:rPr>
        <w:t>Małgorzata Kuźba</w:t>
      </w:r>
      <w:r w:rsidRPr="009146CD">
        <w:rPr>
          <w:iCs/>
          <w:color w:val="000000"/>
          <w:u w:color="000000"/>
          <w:lang w:bidi="pl-PL"/>
        </w:rPr>
        <w:t xml:space="preserve"> – Z-ca Naczelnika Wydziału Inwestycji i Pozyskiwania Środków Pomocowych</w:t>
      </w:r>
      <w:r w:rsidRPr="00AF469D">
        <w:rPr>
          <w:rFonts w:ascii="Cambria" w:eastAsia="Cambria" w:hAnsi="Cambria" w:cs="Arial"/>
          <w:szCs w:val="20"/>
        </w:rPr>
        <w:t xml:space="preserve"> tel. </w:t>
      </w:r>
      <w:r>
        <w:rPr>
          <w:rFonts w:ascii="Cambria" w:eastAsia="Cambria" w:hAnsi="Cambria" w:cs="Arial"/>
          <w:szCs w:val="20"/>
        </w:rPr>
        <w:t>44 724 21 27</w:t>
      </w:r>
      <w:r w:rsidRPr="00AF469D">
        <w:rPr>
          <w:rFonts w:ascii="Cambria" w:eastAsia="Cambria" w:hAnsi="Cambria" w:cs="Arial"/>
          <w:szCs w:val="20"/>
        </w:rPr>
        <w:t xml:space="preserve"> w.</w:t>
      </w:r>
      <w:r w:rsidR="00734841">
        <w:rPr>
          <w:rFonts w:ascii="Cambria" w:eastAsia="Cambria" w:hAnsi="Cambria" w:cs="Arial"/>
          <w:szCs w:val="20"/>
        </w:rPr>
        <w:t>433</w:t>
      </w:r>
      <w:r w:rsidRPr="00AF469D">
        <w:rPr>
          <w:rFonts w:ascii="Cambria" w:eastAsia="Cambria" w:hAnsi="Cambria" w:cs="Arial"/>
          <w:szCs w:val="20"/>
        </w:rPr>
        <w:t>, email:</w:t>
      </w:r>
      <w:r w:rsidRPr="00AF469D">
        <w:rPr>
          <w:rFonts w:ascii="Cambria" w:eastAsia="Cambria" w:hAnsi="Cambria" w:cs="Arial"/>
          <w:color w:val="0070C0"/>
          <w:szCs w:val="20"/>
        </w:rPr>
        <w:t xml:space="preserve"> </w:t>
      </w:r>
      <w:hyperlink r:id="rId23" w:history="1">
        <w:r w:rsidR="00DA602F" w:rsidRPr="00C6715D">
          <w:rPr>
            <w:rStyle w:val="Hipercze"/>
            <w:rFonts w:ascii="Cambria" w:eastAsia="Cambria" w:hAnsi="Cambria" w:cs="Arial"/>
            <w:szCs w:val="20"/>
          </w:rPr>
          <w:t>mkuzba@powiat-tomaszowski.pl</w:t>
        </w:r>
      </w:hyperlink>
    </w:p>
    <w:p w14:paraId="25C6C22C" w14:textId="77777777" w:rsidR="00485397" w:rsidRDefault="00485397" w:rsidP="00A41592">
      <w:pPr>
        <w:spacing w:line="0" w:lineRule="atLeast"/>
        <w:ind w:left="700"/>
        <w:rPr>
          <w:rStyle w:val="Hipercze"/>
          <w:rFonts w:ascii="Cambria" w:eastAsia="Cambria" w:hAnsi="Cambria" w:cs="Arial"/>
          <w:color w:val="4F81BD" w:themeColor="accent1"/>
          <w:szCs w:val="20"/>
        </w:rPr>
      </w:pPr>
    </w:p>
    <w:p w14:paraId="4D257359" w14:textId="7B680D80" w:rsidR="00C3208C" w:rsidRDefault="00C3208C" w:rsidP="00A41592">
      <w:pPr>
        <w:spacing w:line="0" w:lineRule="atLeast"/>
        <w:ind w:left="700"/>
        <w:rPr>
          <w:rFonts w:ascii="Cambria" w:eastAsia="Cambria" w:hAnsi="Cambria" w:cs="Arial"/>
          <w:szCs w:val="20"/>
        </w:rPr>
      </w:pPr>
      <w:r>
        <w:rPr>
          <w:rFonts w:ascii="Cambria" w:eastAsia="Cambria" w:hAnsi="Cambria" w:cs="Arial"/>
          <w:szCs w:val="20"/>
        </w:rPr>
        <w:t xml:space="preserve">W zakresie formalnym: Monika </w:t>
      </w:r>
      <w:proofErr w:type="spellStart"/>
      <w:r>
        <w:rPr>
          <w:rFonts w:ascii="Cambria" w:eastAsia="Cambria" w:hAnsi="Cambria" w:cs="Arial"/>
          <w:szCs w:val="20"/>
        </w:rPr>
        <w:t>Cajdler</w:t>
      </w:r>
      <w:proofErr w:type="spellEnd"/>
      <w:r>
        <w:rPr>
          <w:rFonts w:ascii="Cambria" w:eastAsia="Cambria" w:hAnsi="Cambria" w:cs="Arial"/>
          <w:szCs w:val="20"/>
        </w:rPr>
        <w:t xml:space="preserve"> </w:t>
      </w:r>
      <w:r w:rsidR="00485397">
        <w:rPr>
          <w:rFonts w:ascii="Cambria" w:eastAsia="Cambria" w:hAnsi="Cambria" w:cs="Arial"/>
          <w:szCs w:val="20"/>
        </w:rPr>
        <w:t xml:space="preserve">Naczelnik Wydziału Zamówień Publicznych, </w:t>
      </w:r>
      <w:r>
        <w:rPr>
          <w:rFonts w:ascii="Cambria" w:eastAsia="Cambria" w:hAnsi="Cambria" w:cs="Arial"/>
          <w:szCs w:val="20"/>
        </w:rPr>
        <w:t xml:space="preserve">tel. 44 724 21 27 wew. 215, e-mail: </w:t>
      </w:r>
      <w:hyperlink r:id="rId24" w:history="1">
        <w:r w:rsidRPr="00C65A9A">
          <w:rPr>
            <w:rStyle w:val="Hipercze"/>
            <w:rFonts w:ascii="Cambria" w:eastAsia="Cambria" w:hAnsi="Cambria" w:cs="Arial"/>
            <w:szCs w:val="20"/>
          </w:rPr>
          <w:t>zamowienia@powiat-tomaszowski.pl</w:t>
        </w:r>
      </w:hyperlink>
      <w:r>
        <w:rPr>
          <w:rFonts w:ascii="Cambria" w:eastAsia="Cambria" w:hAnsi="Cambria" w:cs="Arial"/>
          <w:szCs w:val="20"/>
        </w:rPr>
        <w:t xml:space="preserve"> </w:t>
      </w:r>
    </w:p>
    <w:p w14:paraId="1014CE08" w14:textId="77777777" w:rsidR="00485397" w:rsidRPr="00AF469D" w:rsidRDefault="00485397" w:rsidP="00A41592">
      <w:pPr>
        <w:spacing w:line="0" w:lineRule="atLeast"/>
        <w:ind w:left="700"/>
        <w:rPr>
          <w:rFonts w:ascii="Cambria" w:eastAsia="Cambria" w:hAnsi="Cambria" w:cs="Arial"/>
          <w:color w:val="0070C0"/>
          <w:szCs w:val="20"/>
          <w:u w:val="single"/>
        </w:rPr>
      </w:pPr>
    </w:p>
    <w:p w14:paraId="1A28157F" w14:textId="77777777" w:rsidR="00A41592" w:rsidRPr="00AF469D" w:rsidRDefault="00A41592" w:rsidP="00A41592">
      <w:pPr>
        <w:spacing w:line="44" w:lineRule="exact"/>
        <w:rPr>
          <w:rFonts w:cs="Arial"/>
          <w:sz w:val="20"/>
          <w:szCs w:val="20"/>
        </w:rPr>
      </w:pPr>
    </w:p>
    <w:p w14:paraId="0ECD77AA" w14:textId="77777777" w:rsidR="00A41592" w:rsidRPr="00AF469D" w:rsidRDefault="00A41592" w:rsidP="00A41592">
      <w:pPr>
        <w:spacing w:line="275" w:lineRule="auto"/>
        <w:ind w:left="700" w:right="180" w:hanging="707"/>
        <w:jc w:val="both"/>
        <w:rPr>
          <w:rFonts w:ascii="Cambria" w:eastAsia="Cambria" w:hAnsi="Cambria" w:cs="Arial"/>
          <w:i/>
          <w:color w:val="000000"/>
          <w:szCs w:val="20"/>
        </w:rPr>
      </w:pPr>
      <w:r w:rsidRPr="00AF469D">
        <w:rPr>
          <w:rFonts w:ascii="Cambria" w:eastAsia="Cambria" w:hAnsi="Cambria" w:cs="Arial"/>
          <w:b/>
          <w:szCs w:val="20"/>
        </w:rPr>
        <w:t>11.4.</w:t>
      </w:r>
      <w:r w:rsidRPr="00AF469D">
        <w:rPr>
          <w:rFonts w:ascii="Cambria" w:eastAsia="Cambria" w:hAnsi="Cambria" w:cs="Arial"/>
          <w:szCs w:val="20"/>
        </w:rPr>
        <w:t xml:space="preserve"> Wykonawca zamierzający wziąć udział w postępowaniu o udzielenie zamówienia publicznego musi posiadać konto podmiotu </w:t>
      </w:r>
      <w:r w:rsidRPr="00AF469D">
        <w:rPr>
          <w:rFonts w:ascii="Cambria" w:eastAsia="Cambria" w:hAnsi="Cambria" w:cs="Arial"/>
          <w:i/>
          <w:szCs w:val="20"/>
        </w:rPr>
        <w:t>„Wykonawca”</w:t>
      </w:r>
      <w:r w:rsidRPr="00AF469D">
        <w:rPr>
          <w:rFonts w:ascii="Cambria" w:eastAsia="Cambria" w:hAnsi="Cambria" w:cs="Arial"/>
          <w:szCs w:val="20"/>
        </w:rPr>
        <w:t xml:space="preserve"> na Platformie e-Zamówienia. Szczegółowe informacje na temat zakładania kont podmiotów oraz zasady i warunki korzystania z Platformy e-Zamówienia określa Regulamin Platformy e-Zamówienia, dostępny na stronie internetowej</w:t>
      </w:r>
      <w:r w:rsidRPr="00AF469D">
        <w:rPr>
          <w:rFonts w:ascii="Cambria" w:eastAsia="Cambria" w:hAnsi="Cambria" w:cs="Arial"/>
          <w:color w:val="0070C0"/>
          <w:szCs w:val="20"/>
          <w:u w:val="single"/>
        </w:rPr>
        <w:t xml:space="preserve"> </w:t>
      </w:r>
      <w:hyperlink r:id="rId25" w:anchor="regulamin-serwisu" w:history="1">
        <w:r w:rsidRPr="00AF469D">
          <w:rPr>
            <w:rFonts w:ascii="Cambria" w:eastAsia="Cambria" w:hAnsi="Cambria" w:cs="Arial"/>
            <w:color w:val="0070C0"/>
            <w:szCs w:val="20"/>
            <w:u w:val="single"/>
          </w:rPr>
          <w:t>https://ezamowienia.gov.pl/pl/regulamin/#regulamin-serwisu</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oraz informacje zamieszczone w zakładce </w:t>
      </w:r>
      <w:r w:rsidRPr="00AF469D">
        <w:rPr>
          <w:rFonts w:ascii="Cambria" w:eastAsia="Cambria" w:hAnsi="Cambria" w:cs="Arial"/>
          <w:i/>
          <w:color w:val="000000"/>
          <w:szCs w:val="20"/>
        </w:rPr>
        <w:t>„Centrum Pomocy”.</w:t>
      </w:r>
    </w:p>
    <w:p w14:paraId="7B747604" w14:textId="77777777" w:rsidR="00A41592" w:rsidRPr="00AF469D" w:rsidRDefault="00A41592" w:rsidP="00A41592">
      <w:pPr>
        <w:spacing w:line="7" w:lineRule="exact"/>
        <w:rPr>
          <w:rFonts w:cs="Arial"/>
          <w:sz w:val="20"/>
          <w:szCs w:val="20"/>
        </w:rPr>
      </w:pPr>
    </w:p>
    <w:p w14:paraId="3DE07FAC" w14:textId="77777777" w:rsidR="00A41592" w:rsidRPr="00AF469D" w:rsidRDefault="00A41592" w:rsidP="00A41592">
      <w:pPr>
        <w:spacing w:line="275" w:lineRule="auto"/>
        <w:ind w:left="700" w:right="160" w:hanging="707"/>
        <w:jc w:val="both"/>
        <w:rPr>
          <w:rFonts w:ascii="Cambria" w:eastAsia="Cambria" w:hAnsi="Cambria" w:cs="Arial"/>
          <w:szCs w:val="20"/>
        </w:rPr>
      </w:pPr>
      <w:r w:rsidRPr="00AF469D">
        <w:rPr>
          <w:rFonts w:ascii="Cambria" w:eastAsia="Cambria" w:hAnsi="Cambria" w:cs="Arial"/>
          <w:b/>
          <w:szCs w:val="20"/>
        </w:rPr>
        <w:t>11.5.</w:t>
      </w:r>
      <w:r w:rsidRPr="00AF469D">
        <w:rPr>
          <w:rFonts w:ascii="Cambria" w:eastAsia="Cambria" w:hAnsi="Cambria" w:cs="Arial"/>
          <w:szCs w:val="20"/>
        </w:rPr>
        <w:t xml:space="preserve"> Przeglądanie i pobieranie publicznej treści dokumentacji postępowania nie wymaga posiadania konta na Platformie e-Zamówienia ani logowania do Platformy e-Zamówienia.</w:t>
      </w:r>
    </w:p>
    <w:p w14:paraId="688ECC03" w14:textId="77777777" w:rsidR="00A41592" w:rsidRPr="000E0983" w:rsidRDefault="00A41592" w:rsidP="00A41592">
      <w:pPr>
        <w:spacing w:line="276" w:lineRule="auto"/>
        <w:ind w:left="680" w:firstLine="29"/>
        <w:jc w:val="both"/>
        <w:rPr>
          <w:rFonts w:ascii="Cambria" w:eastAsia="Cambria" w:hAnsi="Cambria" w:cs="Arial"/>
          <w:szCs w:val="20"/>
        </w:rPr>
      </w:pPr>
      <w:r w:rsidRPr="00AF469D">
        <w:rPr>
          <w:rFonts w:ascii="Cambria" w:eastAsia="Cambria" w:hAnsi="Cambria" w:cs="Arial"/>
          <w:szCs w:val="20"/>
        </w:rPr>
        <w:t>Sposób</w:t>
      </w:r>
      <w:r w:rsidRPr="00AF469D">
        <w:rPr>
          <w:rFonts w:cs="Arial"/>
          <w:sz w:val="20"/>
          <w:szCs w:val="20"/>
        </w:rPr>
        <w:t xml:space="preserve"> </w:t>
      </w:r>
      <w:r w:rsidRPr="00AF469D">
        <w:rPr>
          <w:rFonts w:ascii="Cambria" w:eastAsia="Cambria" w:hAnsi="Cambria" w:cs="Arial"/>
          <w:szCs w:val="20"/>
        </w:rPr>
        <w:t>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93589D2" w14:textId="77777777" w:rsidR="00A41592" w:rsidRPr="00AF469D" w:rsidRDefault="00A41592" w:rsidP="00A41592">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6</w:t>
      </w:r>
      <w:r w:rsidRPr="00C3208C">
        <w:rPr>
          <w:rFonts w:ascii="Cambria" w:eastAsia="Cambria" w:hAnsi="Cambria" w:cs="Arial"/>
          <w:b/>
          <w:sz w:val="22"/>
          <w:szCs w:val="22"/>
        </w:rPr>
        <w:t>.</w:t>
      </w:r>
      <w:r w:rsidRPr="00C3208C">
        <w:rPr>
          <w:rFonts w:ascii="Cambria" w:eastAsia="Cambria" w:hAnsi="Cambria" w:cs="Arial"/>
          <w:sz w:val="22"/>
          <w:szCs w:val="22"/>
        </w:rPr>
        <w:t xml:space="preserve"> 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w:t>
      </w:r>
      <w:r w:rsidRPr="00AF469D">
        <w:rPr>
          <w:rFonts w:ascii="Cambria" w:eastAsia="Cambria" w:hAnsi="Cambria" w:cs="Arial"/>
          <w:szCs w:val="20"/>
        </w:rPr>
        <w:t xml:space="preserve"> formatów, o których mowa w art. 66 ust. 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ww. regulacje nie będą miały bezpośredniego zastosowania.</w:t>
      </w:r>
    </w:p>
    <w:p w14:paraId="25F52B5C" w14:textId="77777777" w:rsidR="00A41592" w:rsidRPr="00AF469D" w:rsidRDefault="00A41592" w:rsidP="00A41592">
      <w:pPr>
        <w:spacing w:line="10" w:lineRule="exact"/>
        <w:rPr>
          <w:rFonts w:cs="Arial"/>
          <w:sz w:val="20"/>
          <w:szCs w:val="20"/>
        </w:rPr>
      </w:pPr>
    </w:p>
    <w:p w14:paraId="498D3BBE" w14:textId="77777777" w:rsidR="00A41592" w:rsidRPr="00AF469D" w:rsidRDefault="00A41592" w:rsidP="00A41592">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7</w:t>
      </w:r>
      <w:r w:rsidRPr="00AF469D">
        <w:rPr>
          <w:rFonts w:ascii="Cambria" w:eastAsia="Cambria" w:hAnsi="Cambria" w:cs="Arial"/>
          <w:b/>
          <w:szCs w:val="20"/>
        </w:rPr>
        <w:t>.</w:t>
      </w:r>
      <w:r w:rsidRPr="00AF469D">
        <w:rPr>
          <w:rFonts w:ascii="Cambria" w:eastAsia="Cambria" w:hAnsi="Cambria" w:cs="Arial"/>
          <w:szCs w:val="20"/>
        </w:rPr>
        <w:t xml:space="preserve"> Informacje, oświadczenia lub dokumenty, inne niż wymienione w § 2 ust. 1 rozporządzenia, o którym mowa w pkt 11.6 SWZ, przekazywane w postępowaniu sporządza się w postaci elektronicznej:</w:t>
      </w:r>
    </w:p>
    <w:p w14:paraId="4A39C143" w14:textId="77777777" w:rsidR="00A41592" w:rsidRPr="00AF469D" w:rsidRDefault="00A41592" w:rsidP="00A41592">
      <w:pPr>
        <w:spacing w:line="5" w:lineRule="exact"/>
        <w:rPr>
          <w:rFonts w:cs="Arial"/>
          <w:sz w:val="20"/>
          <w:szCs w:val="20"/>
        </w:rPr>
      </w:pPr>
    </w:p>
    <w:p w14:paraId="24B80DFE" w14:textId="77777777" w:rsidR="00A41592" w:rsidRPr="000E0983" w:rsidRDefault="00A41592" w:rsidP="00A15FBE">
      <w:pPr>
        <w:pStyle w:val="Akapitzlist"/>
        <w:numPr>
          <w:ilvl w:val="0"/>
          <w:numId w:val="47"/>
        </w:numPr>
        <w:tabs>
          <w:tab w:val="left" w:pos="980"/>
        </w:tabs>
        <w:spacing w:line="275" w:lineRule="auto"/>
        <w:ind w:hanging="360"/>
        <w:rPr>
          <w:rFonts w:ascii="Cambria" w:eastAsia="Cambria" w:hAnsi="Cambria" w:cs="Arial"/>
          <w:sz w:val="24"/>
          <w:szCs w:val="24"/>
        </w:rPr>
      </w:pPr>
      <w:r w:rsidRPr="000E0983">
        <w:rPr>
          <w:rFonts w:ascii="Cambria" w:eastAsia="Cambria" w:hAnsi="Cambria" w:cs="Arial"/>
          <w:sz w:val="24"/>
          <w:szCs w:val="24"/>
        </w:rPr>
        <w:t>w formatach danych określonych w przepisach rozporządzenia Rady Ministrów w sprawie Krajowych Ram Interoperacyjności z uwzględnieniem rodzaju przekazywanych danych (i przekazuje się jako załącznik), lub</w:t>
      </w:r>
    </w:p>
    <w:p w14:paraId="43FD9D45" w14:textId="77777777" w:rsidR="00A41592" w:rsidRPr="000E0983" w:rsidRDefault="00A41592" w:rsidP="00A41592">
      <w:pPr>
        <w:spacing w:line="5" w:lineRule="exact"/>
        <w:rPr>
          <w:rFonts w:cs="Arial"/>
        </w:rPr>
      </w:pPr>
    </w:p>
    <w:p w14:paraId="73872B4B" w14:textId="77777777" w:rsidR="00A41592" w:rsidRPr="000E0983" w:rsidRDefault="00A41592" w:rsidP="00A15FBE">
      <w:pPr>
        <w:pStyle w:val="Akapitzlist"/>
        <w:numPr>
          <w:ilvl w:val="0"/>
          <w:numId w:val="47"/>
        </w:numPr>
        <w:tabs>
          <w:tab w:val="left" w:pos="980"/>
        </w:tabs>
        <w:spacing w:line="275" w:lineRule="auto"/>
        <w:ind w:hanging="360"/>
        <w:rPr>
          <w:rFonts w:ascii="Cambria" w:eastAsia="Cambria" w:hAnsi="Cambria" w:cs="Arial"/>
          <w:sz w:val="24"/>
          <w:szCs w:val="24"/>
        </w:rPr>
      </w:pPr>
      <w:r w:rsidRPr="000E0983">
        <w:rPr>
          <w:rFonts w:ascii="Cambria" w:eastAsia="Cambria" w:hAnsi="Cambria" w:cs="Arial"/>
          <w:sz w:val="24"/>
          <w:szCs w:val="24"/>
        </w:rPr>
        <w:t xml:space="preserve">jako tekst wpisany bezpośrednio do wiadomości przekazywanej przy użyciu środków komunikacji elektronicznej (np. w treści wiadomości e-mail lub w treści </w:t>
      </w:r>
      <w:r w:rsidRPr="000E0983">
        <w:rPr>
          <w:rFonts w:ascii="Cambria" w:eastAsia="Cambria" w:hAnsi="Cambria" w:cs="Arial"/>
          <w:i/>
          <w:sz w:val="24"/>
          <w:szCs w:val="24"/>
        </w:rPr>
        <w:t>„Formularza do komunikacji”</w:t>
      </w:r>
      <w:r w:rsidRPr="000E0983">
        <w:rPr>
          <w:rFonts w:ascii="Cambria" w:eastAsia="Cambria" w:hAnsi="Cambria" w:cs="Arial"/>
          <w:sz w:val="24"/>
          <w:szCs w:val="24"/>
        </w:rPr>
        <w:t>).</w:t>
      </w:r>
    </w:p>
    <w:p w14:paraId="2394C42C" w14:textId="77777777" w:rsidR="00A41592" w:rsidRPr="00AF469D" w:rsidRDefault="00A41592" w:rsidP="00A41592">
      <w:pPr>
        <w:spacing w:line="44" w:lineRule="exact"/>
        <w:rPr>
          <w:rFonts w:cs="Arial"/>
          <w:sz w:val="20"/>
          <w:szCs w:val="20"/>
        </w:rPr>
      </w:pPr>
    </w:p>
    <w:p w14:paraId="1D36A36E" w14:textId="77777777" w:rsidR="00A41592" w:rsidRPr="00AF469D" w:rsidRDefault="00A41592" w:rsidP="00A41592">
      <w:pPr>
        <w:spacing w:line="275" w:lineRule="auto"/>
        <w:ind w:left="680" w:hanging="707"/>
        <w:jc w:val="both"/>
        <w:rPr>
          <w:rFonts w:ascii="Cambria" w:eastAsia="Cambria" w:hAnsi="Cambria" w:cs="Arial"/>
          <w:i/>
          <w:szCs w:val="20"/>
        </w:rPr>
      </w:pPr>
      <w:r w:rsidRPr="00AF469D">
        <w:rPr>
          <w:rFonts w:ascii="Cambria" w:eastAsia="Cambria" w:hAnsi="Cambria" w:cs="Arial"/>
          <w:b/>
          <w:szCs w:val="20"/>
        </w:rPr>
        <w:t>11.</w:t>
      </w:r>
      <w:r>
        <w:rPr>
          <w:rFonts w:ascii="Cambria" w:eastAsia="Cambria" w:hAnsi="Cambria" w:cs="Arial"/>
          <w:b/>
          <w:szCs w:val="20"/>
        </w:rPr>
        <w:t>8</w:t>
      </w:r>
      <w:r w:rsidRPr="00AF469D">
        <w:rPr>
          <w:rFonts w:ascii="Cambria" w:eastAsia="Cambria" w:hAnsi="Cambria" w:cs="Arial"/>
          <w:b/>
          <w:szCs w:val="20"/>
        </w:rPr>
        <w:t>.</w:t>
      </w:r>
      <w:r w:rsidRPr="00AF469D">
        <w:rPr>
          <w:rFonts w:ascii="Cambria" w:eastAsia="Cambria" w:hAnsi="Cambria" w:cs="Arial"/>
          <w:szCs w:val="20"/>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w:t>
      </w:r>
      <w:r w:rsidRPr="00AF469D">
        <w:rPr>
          <w:rFonts w:ascii="Cambria" w:eastAsia="Cambria" w:hAnsi="Cambria" w:cs="Arial"/>
          <w:i/>
          <w:szCs w:val="20"/>
        </w:rPr>
        <w:t>„Dokument stanowiący tajemnicę przedsiębiorstwa”.</w:t>
      </w:r>
    </w:p>
    <w:p w14:paraId="54286576" w14:textId="77777777" w:rsidR="00A41592" w:rsidRPr="00AF469D" w:rsidRDefault="00A41592" w:rsidP="00A41592">
      <w:pPr>
        <w:spacing w:line="7" w:lineRule="exact"/>
        <w:rPr>
          <w:rFonts w:cs="Arial"/>
          <w:sz w:val="20"/>
          <w:szCs w:val="20"/>
        </w:rPr>
      </w:pPr>
    </w:p>
    <w:p w14:paraId="2CC94A0B" w14:textId="77777777" w:rsidR="00A41592" w:rsidRPr="00AF469D" w:rsidRDefault="00A41592" w:rsidP="00A41592">
      <w:pPr>
        <w:spacing w:line="276"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9</w:t>
      </w:r>
      <w:r w:rsidRPr="00AF469D">
        <w:rPr>
          <w:rFonts w:ascii="Cambria" w:eastAsia="Cambria" w:hAnsi="Cambria" w:cs="Arial"/>
          <w:b/>
          <w:szCs w:val="20"/>
        </w:rPr>
        <w:t>.</w:t>
      </w:r>
      <w:r w:rsidRPr="00AF469D">
        <w:rPr>
          <w:rFonts w:ascii="Cambria" w:eastAsia="Cambria" w:hAnsi="Cambria" w:cs="Arial"/>
          <w:szCs w:val="20"/>
        </w:rPr>
        <w:t xml:space="preserve"> Komunikacja w postępowaniu, </w:t>
      </w:r>
      <w:r w:rsidRPr="00AF469D">
        <w:rPr>
          <w:rFonts w:ascii="Cambria" w:eastAsia="Cambria" w:hAnsi="Cambria" w:cs="Arial"/>
          <w:b/>
          <w:szCs w:val="20"/>
          <w:u w:val="single"/>
        </w:rPr>
        <w:t>z wyłączeniem składania ofert</w:t>
      </w:r>
      <w:r w:rsidRPr="00AF469D">
        <w:rPr>
          <w:rFonts w:ascii="Cambria" w:eastAsia="Cambria" w:hAnsi="Cambria" w:cs="Arial"/>
          <w:b/>
          <w:szCs w:val="20"/>
        </w:rPr>
        <w:t xml:space="preserve"> (sposób składania ofert opisano w rozdziale 13 SWZ)</w:t>
      </w:r>
      <w:r w:rsidRPr="00AF469D">
        <w:rPr>
          <w:rFonts w:ascii="Cambria" w:eastAsia="Cambria" w:hAnsi="Cambria" w:cs="Arial"/>
          <w:szCs w:val="20"/>
        </w:rPr>
        <w:t xml:space="preserve"> odbywa się drogą elektroniczną za pośrednictwem formularzy do komunikacji dostępnych w zakładce</w:t>
      </w:r>
      <w:r w:rsidRPr="00AF469D">
        <w:rPr>
          <w:rFonts w:ascii="Cambria" w:eastAsia="Cambria" w:hAnsi="Cambria" w:cs="Arial"/>
          <w:i/>
          <w:szCs w:val="20"/>
        </w:rPr>
        <w:t xml:space="preserve"> „Formularze” („Formularze do komunikacji”).</w:t>
      </w:r>
      <w:r w:rsidRPr="00AF469D">
        <w:rPr>
          <w:rFonts w:ascii="Cambria" w:eastAsia="Cambria" w:hAnsi="Cambria" w:cs="Arial"/>
          <w:szCs w:val="20"/>
        </w:rPr>
        <w:t xml:space="preserve">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odbywa się w szczególności przekazywanie wezwań i zawiadomień,</w:t>
      </w:r>
    </w:p>
    <w:p w14:paraId="412A4A3C" w14:textId="77777777" w:rsidR="00A41592" w:rsidRPr="00AF469D" w:rsidRDefault="00A41592" w:rsidP="00A41592">
      <w:pPr>
        <w:spacing w:line="275" w:lineRule="auto"/>
        <w:ind w:left="680" w:right="20"/>
        <w:jc w:val="both"/>
        <w:rPr>
          <w:rFonts w:ascii="Cambria" w:eastAsia="Cambria" w:hAnsi="Cambria" w:cs="Arial"/>
          <w:szCs w:val="20"/>
        </w:rPr>
      </w:pPr>
      <w:r w:rsidRPr="00AF469D">
        <w:rPr>
          <w:rFonts w:ascii="Cambria" w:eastAsia="Cambria" w:hAnsi="Cambria" w:cs="Arial"/>
          <w:szCs w:val="20"/>
        </w:rPr>
        <w:lastRenderedPageBreak/>
        <w:t>zadawanie pytań i udzielanie odpowiedzi. Formularze do komunikacji umożliwiają również dołączenie załącznika do przesyłanej wiadomości (przycisk „dodaj załącznik”).</w:t>
      </w:r>
    </w:p>
    <w:p w14:paraId="0E6EA928" w14:textId="77777777" w:rsidR="00A41592" w:rsidRPr="00AF469D" w:rsidRDefault="00A41592" w:rsidP="00A41592">
      <w:pPr>
        <w:spacing w:line="5" w:lineRule="exact"/>
        <w:rPr>
          <w:rFonts w:cs="Arial"/>
          <w:sz w:val="20"/>
          <w:szCs w:val="20"/>
        </w:rPr>
      </w:pPr>
    </w:p>
    <w:p w14:paraId="465C1057" w14:textId="77777777" w:rsidR="00A41592" w:rsidRPr="00AF469D" w:rsidRDefault="00A41592" w:rsidP="00A41592">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0</w:t>
      </w:r>
      <w:r w:rsidRPr="00AF469D">
        <w:rPr>
          <w:rFonts w:ascii="Cambria" w:eastAsia="Cambria" w:hAnsi="Cambria" w:cs="Arial"/>
          <w:b/>
          <w:szCs w:val="20"/>
        </w:rPr>
        <w:t>.</w:t>
      </w:r>
      <w:r w:rsidRPr="00AF469D">
        <w:rPr>
          <w:rFonts w:ascii="Cambria" w:eastAsia="Cambria" w:hAnsi="Cambria" w:cs="Arial"/>
          <w:szCs w:val="20"/>
        </w:rPr>
        <w:t xml:space="preserve"> Możliwość korzystania w postępowaniu z „</w:t>
      </w:r>
      <w:r w:rsidRPr="00AF469D">
        <w:rPr>
          <w:rFonts w:ascii="Cambria" w:eastAsia="Cambria" w:hAnsi="Cambria" w:cs="Arial"/>
          <w:i/>
          <w:szCs w:val="20"/>
        </w:rPr>
        <w:t>Formularzy do komunikacji”</w:t>
      </w:r>
      <w:r w:rsidRPr="00AF469D">
        <w:rPr>
          <w:rFonts w:ascii="Cambria" w:eastAsia="Cambria" w:hAnsi="Cambria" w:cs="Arial"/>
          <w:szCs w:val="20"/>
        </w:rPr>
        <w:t xml:space="preserve"> w pełnym zakresie wymaga posiadania konta „Wykonawcy” na Platformie e-Zamówienia oraz zalogowania się na Platformie e-Zamówienia. Do korzystania z </w:t>
      </w:r>
      <w:r w:rsidRPr="00AF469D">
        <w:rPr>
          <w:rFonts w:ascii="Cambria" w:eastAsia="Cambria" w:hAnsi="Cambria" w:cs="Arial"/>
          <w:i/>
          <w:szCs w:val="20"/>
        </w:rPr>
        <w:t>„Formularzy do komunikacji”</w:t>
      </w:r>
      <w:r w:rsidRPr="00AF469D">
        <w:rPr>
          <w:rFonts w:ascii="Cambria" w:eastAsia="Cambria" w:hAnsi="Cambria" w:cs="Arial"/>
          <w:szCs w:val="20"/>
        </w:rPr>
        <w:t xml:space="preserve"> służących do zadawania pytań dotyczących treści dokumentów zamówienia wystarczające jest posiadanie tzw. konta uproszczonego na Platformie e-Zamówienia.</w:t>
      </w:r>
    </w:p>
    <w:p w14:paraId="54EBA4E8" w14:textId="77777777" w:rsidR="00A41592" w:rsidRPr="00AF469D" w:rsidRDefault="00A41592" w:rsidP="00A41592">
      <w:pPr>
        <w:spacing w:line="8" w:lineRule="exact"/>
        <w:rPr>
          <w:rFonts w:cs="Arial"/>
          <w:sz w:val="20"/>
          <w:szCs w:val="20"/>
        </w:rPr>
      </w:pPr>
    </w:p>
    <w:p w14:paraId="6F22472C" w14:textId="77777777" w:rsidR="00A41592" w:rsidRPr="00AF469D" w:rsidRDefault="00A41592" w:rsidP="00A41592">
      <w:pPr>
        <w:spacing w:line="274" w:lineRule="auto"/>
        <w:ind w:left="680" w:right="20" w:hanging="707"/>
        <w:jc w:val="both"/>
        <w:rPr>
          <w:rFonts w:ascii="Cambria" w:eastAsia="Cambria" w:hAnsi="Cambria" w:cs="Arial"/>
          <w:i/>
          <w:szCs w:val="20"/>
        </w:rPr>
      </w:pPr>
      <w:r w:rsidRPr="00AF469D">
        <w:rPr>
          <w:rFonts w:ascii="Cambria" w:eastAsia="Cambria" w:hAnsi="Cambria" w:cs="Arial"/>
          <w:b/>
          <w:szCs w:val="20"/>
        </w:rPr>
        <w:t>11.1</w:t>
      </w:r>
      <w:r>
        <w:rPr>
          <w:rFonts w:ascii="Cambria" w:eastAsia="Cambria" w:hAnsi="Cambria" w:cs="Arial"/>
          <w:b/>
          <w:szCs w:val="20"/>
        </w:rPr>
        <w:t>1</w:t>
      </w:r>
      <w:r w:rsidRPr="00AF469D">
        <w:rPr>
          <w:rFonts w:ascii="Cambria" w:eastAsia="Cambria" w:hAnsi="Cambria" w:cs="Arial"/>
          <w:b/>
          <w:szCs w:val="20"/>
        </w:rPr>
        <w:t>.</w:t>
      </w:r>
      <w:r w:rsidRPr="00AF469D">
        <w:rPr>
          <w:rFonts w:ascii="Cambria" w:eastAsia="Cambria" w:hAnsi="Cambria" w:cs="Arial"/>
          <w:szCs w:val="20"/>
        </w:rPr>
        <w:t xml:space="preserve"> Wszystkie wysłane i odebrane w postępowaniu przez wykonawcę wiadomości widoczne są po zalogowaniu w podglądzie postępowania w zakładce</w:t>
      </w:r>
      <w:r w:rsidRPr="00AF469D">
        <w:rPr>
          <w:rFonts w:ascii="Cambria" w:eastAsia="Cambria" w:hAnsi="Cambria" w:cs="Arial"/>
          <w:i/>
          <w:szCs w:val="20"/>
        </w:rPr>
        <w:t xml:space="preserve"> „Komunikacja”.</w:t>
      </w:r>
    </w:p>
    <w:p w14:paraId="11115C99" w14:textId="77777777" w:rsidR="00A41592" w:rsidRPr="00AF469D" w:rsidRDefault="00A41592" w:rsidP="00A41592">
      <w:pPr>
        <w:spacing w:line="6" w:lineRule="exact"/>
        <w:rPr>
          <w:rFonts w:cs="Arial"/>
          <w:sz w:val="20"/>
          <w:szCs w:val="20"/>
        </w:rPr>
      </w:pPr>
    </w:p>
    <w:p w14:paraId="621A0590" w14:textId="77777777" w:rsidR="00A41592" w:rsidRPr="00AF469D" w:rsidRDefault="00A41592" w:rsidP="00A41592">
      <w:pPr>
        <w:spacing w:line="275" w:lineRule="auto"/>
        <w:ind w:left="680" w:right="2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2</w:t>
      </w:r>
      <w:r w:rsidRPr="00AF469D">
        <w:rPr>
          <w:rFonts w:ascii="Cambria" w:eastAsia="Cambria" w:hAnsi="Cambria" w:cs="Arial"/>
          <w:b/>
          <w:szCs w:val="20"/>
        </w:rPr>
        <w:t>.</w:t>
      </w:r>
      <w:r w:rsidRPr="00AF469D">
        <w:rPr>
          <w:rFonts w:ascii="Cambria" w:eastAsia="Cambria" w:hAnsi="Cambria" w:cs="Arial"/>
          <w:szCs w:val="20"/>
        </w:rPr>
        <w:t xml:space="preserve"> Maksymalny rozmiar plików przesyłanych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wynosi 150 MB (wielkość ta dotyczy plików przesyłanych jako załączniki do jednego formularza).</w:t>
      </w:r>
    </w:p>
    <w:p w14:paraId="1B54570E" w14:textId="77777777" w:rsidR="00A41592" w:rsidRPr="00AF469D" w:rsidRDefault="00A41592" w:rsidP="00A41592">
      <w:pPr>
        <w:spacing w:line="5" w:lineRule="exact"/>
        <w:rPr>
          <w:rFonts w:cs="Arial"/>
          <w:sz w:val="20"/>
          <w:szCs w:val="20"/>
        </w:rPr>
      </w:pPr>
    </w:p>
    <w:p w14:paraId="0D9C8397" w14:textId="77777777" w:rsidR="00A41592" w:rsidRPr="00AF469D" w:rsidRDefault="00A41592" w:rsidP="00A41592">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3</w:t>
      </w:r>
      <w:r w:rsidRPr="00AF469D">
        <w:rPr>
          <w:rFonts w:ascii="Cambria" w:eastAsia="Cambria" w:hAnsi="Cambria" w:cs="Arial"/>
          <w:b/>
          <w:szCs w:val="20"/>
        </w:rPr>
        <w:t>.</w:t>
      </w:r>
      <w:r w:rsidRPr="00AF469D">
        <w:rPr>
          <w:rFonts w:ascii="Cambria" w:eastAsia="Cambria" w:hAnsi="Cambria" w:cs="Arial"/>
          <w:szCs w:val="20"/>
        </w:rPr>
        <w:t xml:space="preserve"> Minimalne wymagania techniczne dotyczące sprzętu używanego w celu korzystania z usług Platformy e-Zamówienia oraz informacje dotyczące specyfikacji połączenia określa § 12 Regulamin Platformy e-Zamówienia, a mianowicie:</w:t>
      </w:r>
    </w:p>
    <w:p w14:paraId="4870E09E" w14:textId="77777777" w:rsidR="00A41592" w:rsidRPr="00AF469D" w:rsidRDefault="00A41592" w:rsidP="00A41592">
      <w:pPr>
        <w:spacing w:line="4" w:lineRule="exact"/>
        <w:rPr>
          <w:rFonts w:cs="Arial"/>
          <w:sz w:val="20"/>
          <w:szCs w:val="20"/>
        </w:rPr>
      </w:pPr>
    </w:p>
    <w:p w14:paraId="2D65E00C" w14:textId="77777777" w:rsidR="00A41592" w:rsidRPr="00AF469D" w:rsidRDefault="00A41592" w:rsidP="00A41592">
      <w:pPr>
        <w:spacing w:line="275" w:lineRule="auto"/>
        <w:ind w:left="426" w:hanging="426"/>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.1. W celu prawidłowego korzystania z usług Platformy e-Zamówienia wymagany jest:</w:t>
      </w:r>
    </w:p>
    <w:p w14:paraId="3850ED40" w14:textId="77777777" w:rsidR="00A41592" w:rsidRPr="00AF469D" w:rsidRDefault="00A41592" w:rsidP="00A41592">
      <w:pPr>
        <w:spacing w:line="2" w:lineRule="exact"/>
        <w:ind w:left="993" w:hanging="316"/>
        <w:rPr>
          <w:rFonts w:cs="Arial"/>
          <w:sz w:val="20"/>
          <w:szCs w:val="20"/>
        </w:rPr>
      </w:pPr>
    </w:p>
    <w:p w14:paraId="13AA6F45" w14:textId="77777777" w:rsidR="00A41592" w:rsidRPr="000E0983" w:rsidRDefault="00A41592" w:rsidP="00A15FBE">
      <w:pPr>
        <w:pStyle w:val="Akapitzlist"/>
        <w:numPr>
          <w:ilvl w:val="1"/>
          <w:numId w:val="42"/>
        </w:numPr>
        <w:tabs>
          <w:tab w:val="left" w:pos="1820"/>
        </w:tabs>
        <w:spacing w:line="0" w:lineRule="atLeast"/>
        <w:ind w:left="993" w:hanging="316"/>
        <w:rPr>
          <w:rFonts w:ascii="Cambria" w:eastAsia="Cambria" w:hAnsi="Cambria" w:cs="Arial"/>
          <w:sz w:val="24"/>
          <w:szCs w:val="24"/>
        </w:rPr>
      </w:pPr>
      <w:r w:rsidRPr="000E0983">
        <w:rPr>
          <w:rFonts w:ascii="Cambria" w:eastAsia="Cambria" w:hAnsi="Cambria" w:cs="Arial"/>
          <w:sz w:val="24"/>
          <w:szCs w:val="24"/>
        </w:rPr>
        <w:t>Komputer PC:</w:t>
      </w:r>
    </w:p>
    <w:p w14:paraId="0C7B5454" w14:textId="77777777" w:rsidR="00A41592" w:rsidRPr="00AF469D" w:rsidRDefault="00A41592" w:rsidP="00A41592">
      <w:pPr>
        <w:spacing w:line="43" w:lineRule="exact"/>
        <w:ind w:left="993" w:hanging="316"/>
        <w:rPr>
          <w:rFonts w:ascii="Cambria" w:eastAsia="Cambria" w:hAnsi="Cambria" w:cs="Arial"/>
          <w:szCs w:val="20"/>
        </w:rPr>
      </w:pPr>
    </w:p>
    <w:p w14:paraId="725EDF13" w14:textId="77777777" w:rsidR="00A41592" w:rsidRPr="006B0EAD" w:rsidRDefault="00A41592" w:rsidP="00A41592">
      <w:pPr>
        <w:tabs>
          <w:tab w:val="left" w:pos="2100"/>
        </w:tabs>
        <w:spacing w:line="0" w:lineRule="atLeast"/>
        <w:ind w:left="993" w:hanging="316"/>
        <w:rPr>
          <w:rFonts w:ascii="Symbol" w:eastAsia="Symbol" w:hAnsi="Symbol" w:cs="Arial"/>
          <w:szCs w:val="20"/>
          <w:lang w:val="en-US"/>
        </w:rPr>
      </w:pPr>
      <w:r w:rsidRPr="006B0EAD">
        <w:rPr>
          <w:rFonts w:ascii="Cambria" w:eastAsia="Cambria" w:hAnsi="Cambria" w:cs="Arial"/>
          <w:szCs w:val="20"/>
          <w:lang w:val="en-US"/>
        </w:rPr>
        <w:t xml:space="preserve">- </w:t>
      </w:r>
      <w:proofErr w:type="spellStart"/>
      <w:r w:rsidRPr="006B0EAD">
        <w:rPr>
          <w:rFonts w:ascii="Cambria" w:eastAsia="Cambria" w:hAnsi="Cambria" w:cs="Arial"/>
          <w:szCs w:val="20"/>
          <w:lang w:val="en-US"/>
        </w:rPr>
        <w:t>parametry</w:t>
      </w:r>
      <w:proofErr w:type="spellEnd"/>
      <w:r w:rsidRPr="006B0EAD">
        <w:rPr>
          <w:rFonts w:ascii="Cambria" w:eastAsia="Cambria" w:hAnsi="Cambria" w:cs="Arial"/>
          <w:szCs w:val="20"/>
          <w:lang w:val="en-US"/>
        </w:rPr>
        <w:t xml:space="preserve"> minimum: Intel Core2 Duo, 2 GB RAM, HD,</w:t>
      </w:r>
    </w:p>
    <w:p w14:paraId="3CA0BD76" w14:textId="77777777" w:rsidR="00A41592" w:rsidRPr="006B0EAD" w:rsidRDefault="00A41592" w:rsidP="00A41592">
      <w:pPr>
        <w:spacing w:line="56" w:lineRule="exact"/>
        <w:ind w:left="993" w:hanging="316"/>
        <w:rPr>
          <w:rFonts w:ascii="Symbol" w:eastAsia="Symbol" w:hAnsi="Symbol" w:cs="Arial"/>
          <w:szCs w:val="20"/>
          <w:lang w:val="en-US"/>
        </w:rPr>
      </w:pPr>
    </w:p>
    <w:p w14:paraId="7D911E85" w14:textId="77777777" w:rsidR="00A41592" w:rsidRPr="00AF469D" w:rsidRDefault="00A41592" w:rsidP="00A41592">
      <w:pPr>
        <w:tabs>
          <w:tab w:val="left" w:pos="2100"/>
        </w:tabs>
        <w:spacing w:line="261" w:lineRule="auto"/>
        <w:ind w:left="993" w:right="20" w:hanging="316"/>
        <w:rPr>
          <w:rFonts w:ascii="Symbol" w:eastAsia="Symbol" w:hAnsi="Symbol" w:cs="Arial"/>
          <w:szCs w:val="20"/>
        </w:rPr>
      </w:pPr>
      <w:r>
        <w:rPr>
          <w:rFonts w:ascii="Cambria" w:eastAsia="Cambria" w:hAnsi="Cambria" w:cs="Arial"/>
          <w:szCs w:val="20"/>
        </w:rPr>
        <w:t xml:space="preserve">- </w:t>
      </w:r>
      <w:r w:rsidRPr="00AF469D">
        <w:rPr>
          <w:rFonts w:ascii="Cambria" w:eastAsia="Cambria" w:hAnsi="Cambria" w:cs="Arial"/>
          <w:szCs w:val="20"/>
        </w:rPr>
        <w:t xml:space="preserve">zainstalowany jedne z poniższych systemów operacyjnych: MS Windows 7 lub nowszy, OSX/Mac OS 10.10, </w:t>
      </w:r>
      <w:proofErr w:type="spellStart"/>
      <w:r w:rsidRPr="00AF469D">
        <w:rPr>
          <w:rFonts w:ascii="Cambria" w:eastAsia="Cambria" w:hAnsi="Cambria" w:cs="Arial"/>
          <w:szCs w:val="20"/>
        </w:rPr>
        <w:t>Ubuntu</w:t>
      </w:r>
      <w:proofErr w:type="spellEnd"/>
      <w:r w:rsidRPr="00AF469D">
        <w:rPr>
          <w:rFonts w:ascii="Cambria" w:eastAsia="Cambria" w:hAnsi="Cambria" w:cs="Arial"/>
          <w:szCs w:val="20"/>
        </w:rPr>
        <w:t xml:space="preserve"> 14.04,</w:t>
      </w:r>
    </w:p>
    <w:p w14:paraId="434CDF89" w14:textId="77777777" w:rsidR="00A41592" w:rsidRPr="00AF469D" w:rsidRDefault="00A41592" w:rsidP="00A41592">
      <w:pPr>
        <w:spacing w:line="33" w:lineRule="exact"/>
        <w:ind w:left="993" w:hanging="316"/>
        <w:rPr>
          <w:rFonts w:ascii="Symbol" w:eastAsia="Symbol" w:hAnsi="Symbol" w:cs="Arial"/>
          <w:szCs w:val="20"/>
        </w:rPr>
      </w:pPr>
    </w:p>
    <w:p w14:paraId="77285120" w14:textId="77777777" w:rsidR="00A41592" w:rsidRPr="000E0983" w:rsidRDefault="00A41592" w:rsidP="00A41592">
      <w:pPr>
        <w:tabs>
          <w:tab w:val="left" w:pos="2100"/>
        </w:tabs>
        <w:spacing w:line="261" w:lineRule="auto"/>
        <w:ind w:left="993" w:right="20" w:hanging="316"/>
        <w:jc w:val="both"/>
        <w:rPr>
          <w:rFonts w:ascii="Symbol" w:eastAsia="Symbol" w:hAnsi="Symbol" w:cs="Arial"/>
          <w:szCs w:val="20"/>
        </w:rPr>
      </w:pPr>
      <w:r>
        <w:rPr>
          <w:rFonts w:ascii="Cambria" w:eastAsia="Cambria" w:hAnsi="Cambria" w:cs="Arial"/>
          <w:szCs w:val="20"/>
        </w:rPr>
        <w:t xml:space="preserve">- </w:t>
      </w:r>
      <w:r w:rsidRPr="00AF469D">
        <w:rPr>
          <w:rFonts w:ascii="Cambria" w:eastAsia="Cambria" w:hAnsi="Cambria" w:cs="Arial"/>
          <w:szCs w:val="20"/>
        </w:rPr>
        <w:t xml:space="preserve">zainstalowana jedna z poniższych przeglądarek: Chrome 66.0 lub nowsza, </w:t>
      </w:r>
      <w:proofErr w:type="spellStart"/>
      <w:r w:rsidRPr="00AF469D">
        <w:rPr>
          <w:rFonts w:ascii="Cambria" w:eastAsia="Cambria" w:hAnsi="Cambria" w:cs="Arial"/>
          <w:szCs w:val="20"/>
        </w:rPr>
        <w:t>Firefox</w:t>
      </w:r>
      <w:proofErr w:type="spellEnd"/>
      <w:r w:rsidRPr="00AF469D">
        <w:rPr>
          <w:rFonts w:ascii="Cambria" w:eastAsia="Cambria" w:hAnsi="Cambria" w:cs="Arial"/>
          <w:szCs w:val="20"/>
        </w:rPr>
        <w:t xml:space="preserve"> 59.0 lub nowszy, Safari 11.1 lub nowsza, Edge 14.0</w:t>
      </w:r>
      <w:r>
        <w:rPr>
          <w:rFonts w:ascii="Cambria" w:eastAsia="Cambria" w:hAnsi="Cambria" w:cs="Arial"/>
          <w:szCs w:val="20"/>
        </w:rPr>
        <w:t xml:space="preserve"> </w:t>
      </w:r>
      <w:r>
        <w:rPr>
          <w:rFonts w:ascii="Symbol" w:eastAsia="Symbol" w:hAnsi="Symbol" w:cs="Arial"/>
          <w:szCs w:val="20"/>
        </w:rPr>
        <w:t xml:space="preserve"> </w:t>
      </w:r>
      <w:r w:rsidRPr="00AF469D">
        <w:rPr>
          <w:rFonts w:ascii="Cambria" w:eastAsia="Cambria" w:hAnsi="Cambria" w:cs="Arial"/>
          <w:szCs w:val="20"/>
        </w:rPr>
        <w:t>i nowsze,</w:t>
      </w:r>
    </w:p>
    <w:p w14:paraId="60BD27F7" w14:textId="77777777" w:rsidR="00A41592" w:rsidRPr="00AF469D" w:rsidRDefault="00A41592" w:rsidP="00A41592">
      <w:pPr>
        <w:spacing w:line="43" w:lineRule="exact"/>
        <w:ind w:left="993" w:hanging="316"/>
        <w:rPr>
          <w:rFonts w:cs="Arial"/>
          <w:sz w:val="20"/>
          <w:szCs w:val="20"/>
        </w:rPr>
      </w:pPr>
    </w:p>
    <w:p w14:paraId="53B32BEF" w14:textId="77777777" w:rsidR="00A41592" w:rsidRPr="00AF469D" w:rsidRDefault="00A41592" w:rsidP="00A41592">
      <w:pPr>
        <w:spacing w:line="0" w:lineRule="atLeast"/>
        <w:ind w:left="993" w:hanging="316"/>
        <w:rPr>
          <w:rFonts w:ascii="Cambria" w:eastAsia="Cambria" w:hAnsi="Cambria" w:cs="Arial"/>
          <w:szCs w:val="20"/>
        </w:rPr>
      </w:pPr>
      <w:r w:rsidRPr="00AF469D">
        <w:rPr>
          <w:rFonts w:ascii="Cambria" w:eastAsia="Cambria" w:hAnsi="Cambria" w:cs="Arial"/>
          <w:szCs w:val="20"/>
        </w:rPr>
        <w:t>albo</w:t>
      </w:r>
    </w:p>
    <w:p w14:paraId="1BA95DAC" w14:textId="77777777" w:rsidR="00A41592" w:rsidRPr="00AF469D" w:rsidRDefault="00A41592" w:rsidP="00A41592">
      <w:pPr>
        <w:spacing w:line="43" w:lineRule="exact"/>
        <w:ind w:left="993" w:hanging="316"/>
        <w:rPr>
          <w:rFonts w:cs="Arial"/>
          <w:sz w:val="20"/>
          <w:szCs w:val="20"/>
        </w:rPr>
      </w:pPr>
    </w:p>
    <w:p w14:paraId="4B7B4DE6" w14:textId="77777777" w:rsidR="00A41592" w:rsidRPr="000E0983" w:rsidRDefault="00A41592" w:rsidP="00A15FBE">
      <w:pPr>
        <w:pStyle w:val="Akapitzlist"/>
        <w:numPr>
          <w:ilvl w:val="1"/>
          <w:numId w:val="42"/>
        </w:numPr>
        <w:tabs>
          <w:tab w:val="left" w:pos="1820"/>
        </w:tabs>
        <w:spacing w:before="240" w:line="0" w:lineRule="atLeast"/>
        <w:ind w:left="851" w:hanging="284"/>
        <w:rPr>
          <w:rFonts w:ascii="Cambria" w:eastAsia="Cambria" w:hAnsi="Cambria" w:cs="Arial"/>
        </w:rPr>
      </w:pPr>
      <w:r w:rsidRPr="000E0983">
        <w:rPr>
          <w:rFonts w:ascii="Cambria" w:eastAsia="Cambria" w:hAnsi="Cambria" w:cs="Arial"/>
        </w:rPr>
        <w:t xml:space="preserve"> Tablet/Telefon:</w:t>
      </w:r>
    </w:p>
    <w:p w14:paraId="54685628" w14:textId="77777777" w:rsidR="00A41592" w:rsidRPr="00AF469D" w:rsidRDefault="00A41592" w:rsidP="00A41592">
      <w:pPr>
        <w:spacing w:line="58" w:lineRule="exact"/>
        <w:ind w:left="993" w:hanging="316"/>
        <w:rPr>
          <w:rFonts w:ascii="Cambria" w:eastAsia="Cambria" w:hAnsi="Cambria" w:cs="Arial"/>
          <w:szCs w:val="20"/>
        </w:rPr>
      </w:pPr>
    </w:p>
    <w:p w14:paraId="41BE220F" w14:textId="77777777" w:rsidR="00A41592" w:rsidRPr="00AF469D" w:rsidRDefault="00A41592" w:rsidP="00A41592">
      <w:pPr>
        <w:tabs>
          <w:tab w:val="left" w:pos="2100"/>
        </w:tabs>
        <w:spacing w:line="261" w:lineRule="auto"/>
        <w:ind w:left="993" w:right="20" w:hanging="316"/>
        <w:rPr>
          <w:rFonts w:ascii="Symbol" w:eastAsia="Symbol" w:hAnsi="Symbol" w:cs="Arial"/>
          <w:szCs w:val="20"/>
        </w:rPr>
      </w:pPr>
      <w:r>
        <w:rPr>
          <w:rFonts w:ascii="Cambria" w:eastAsia="Cambria" w:hAnsi="Cambria" w:cs="Arial"/>
          <w:szCs w:val="20"/>
        </w:rPr>
        <w:t xml:space="preserve">- </w:t>
      </w:r>
      <w:r w:rsidRPr="00AF469D">
        <w:rPr>
          <w:rFonts w:ascii="Cambria" w:eastAsia="Cambria" w:hAnsi="Cambria" w:cs="Arial"/>
          <w:szCs w:val="20"/>
        </w:rPr>
        <w:t xml:space="preserve">parametry minimum: 4 rdzenie procesora, 2GB RAM, Android 6.0 </w:t>
      </w:r>
      <w:proofErr w:type="spellStart"/>
      <w:r w:rsidRPr="00AF469D">
        <w:rPr>
          <w:rFonts w:ascii="Cambria" w:eastAsia="Cambria" w:hAnsi="Cambria" w:cs="Arial"/>
          <w:szCs w:val="20"/>
        </w:rPr>
        <w:t>Marshmallow</w:t>
      </w:r>
      <w:proofErr w:type="spellEnd"/>
      <w:r w:rsidRPr="00AF469D">
        <w:rPr>
          <w:rFonts w:ascii="Cambria" w:eastAsia="Cambria" w:hAnsi="Cambria" w:cs="Arial"/>
          <w:szCs w:val="20"/>
        </w:rPr>
        <w:t>, iOS 10.3,</w:t>
      </w:r>
    </w:p>
    <w:p w14:paraId="362D7802" w14:textId="77777777" w:rsidR="00A41592" w:rsidRPr="00AF469D" w:rsidRDefault="00A41592" w:rsidP="00A41592">
      <w:pPr>
        <w:spacing w:line="19" w:lineRule="exact"/>
        <w:ind w:left="993" w:hanging="316"/>
        <w:rPr>
          <w:rFonts w:ascii="Symbol" w:eastAsia="Symbol" w:hAnsi="Symbol" w:cs="Arial"/>
          <w:szCs w:val="20"/>
        </w:rPr>
      </w:pPr>
    </w:p>
    <w:p w14:paraId="0961C769" w14:textId="77777777" w:rsidR="00A41592" w:rsidRPr="00AF469D" w:rsidRDefault="00A41592" w:rsidP="00A41592">
      <w:pPr>
        <w:tabs>
          <w:tab w:val="left" w:pos="2100"/>
        </w:tabs>
        <w:spacing w:line="0" w:lineRule="atLeast"/>
        <w:ind w:left="993" w:hanging="316"/>
        <w:rPr>
          <w:rFonts w:ascii="Symbol" w:eastAsia="Symbol" w:hAnsi="Symbol" w:cs="Arial"/>
          <w:szCs w:val="20"/>
        </w:rPr>
      </w:pPr>
      <w:r>
        <w:rPr>
          <w:rFonts w:ascii="Cambria" w:eastAsia="Cambria" w:hAnsi="Cambria" w:cs="Arial"/>
          <w:szCs w:val="20"/>
        </w:rPr>
        <w:t xml:space="preserve">- </w:t>
      </w:r>
      <w:r w:rsidRPr="00AF469D">
        <w:rPr>
          <w:rFonts w:ascii="Cambria" w:eastAsia="Cambria" w:hAnsi="Cambria" w:cs="Arial"/>
          <w:szCs w:val="20"/>
        </w:rPr>
        <w:t>przeglądarka Chrome 61 lub nowa</w:t>
      </w:r>
    </w:p>
    <w:p w14:paraId="072BC317" w14:textId="77777777" w:rsidR="00A41592" w:rsidRPr="00AF469D" w:rsidRDefault="00A41592" w:rsidP="00A41592">
      <w:pPr>
        <w:spacing w:line="42" w:lineRule="exact"/>
        <w:rPr>
          <w:rFonts w:cs="Arial"/>
          <w:sz w:val="20"/>
          <w:szCs w:val="20"/>
        </w:rPr>
      </w:pPr>
    </w:p>
    <w:p w14:paraId="34E808D2" w14:textId="77777777" w:rsidR="00A41592" w:rsidRPr="00AF469D" w:rsidRDefault="00A41592" w:rsidP="00A41592">
      <w:pPr>
        <w:spacing w:line="275" w:lineRule="auto"/>
        <w:ind w:left="851" w:right="20" w:hanging="851"/>
        <w:jc w:val="both"/>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 xml:space="preserve">.2. Dla skorzystania z pełnej funkcjonalności może być konieczne włączenie w przeglądarce obsługi protokołu bezpiecznej transmisji danych SSL, obsługi Java </w:t>
      </w:r>
      <w:proofErr w:type="spellStart"/>
      <w:r w:rsidRPr="00AF469D">
        <w:rPr>
          <w:rFonts w:ascii="Cambria" w:eastAsia="Cambria" w:hAnsi="Cambria" w:cs="Arial"/>
          <w:szCs w:val="20"/>
        </w:rPr>
        <w:t>Script</w:t>
      </w:r>
      <w:proofErr w:type="spellEnd"/>
      <w:r w:rsidRPr="00AF469D">
        <w:rPr>
          <w:rFonts w:ascii="Cambria" w:eastAsia="Cambria" w:hAnsi="Cambria" w:cs="Arial"/>
          <w:szCs w:val="20"/>
        </w:rPr>
        <w:t xml:space="preserve">, oraz </w:t>
      </w:r>
      <w:proofErr w:type="spellStart"/>
      <w:r w:rsidRPr="00AF469D">
        <w:rPr>
          <w:rFonts w:ascii="Cambria" w:eastAsia="Cambria" w:hAnsi="Cambria" w:cs="Arial"/>
          <w:szCs w:val="20"/>
        </w:rPr>
        <w:t>cookies</w:t>
      </w:r>
      <w:proofErr w:type="spellEnd"/>
      <w:r w:rsidRPr="00AF469D">
        <w:rPr>
          <w:rFonts w:ascii="Cambria" w:eastAsia="Cambria" w:hAnsi="Cambria" w:cs="Arial"/>
          <w:szCs w:val="20"/>
        </w:rPr>
        <w:t>;</w:t>
      </w:r>
    </w:p>
    <w:p w14:paraId="44A7345C" w14:textId="77777777" w:rsidR="00A41592" w:rsidRPr="00AF469D" w:rsidRDefault="00A41592" w:rsidP="00A41592">
      <w:pPr>
        <w:spacing w:line="5" w:lineRule="exact"/>
        <w:ind w:left="851"/>
        <w:rPr>
          <w:rFonts w:cs="Arial"/>
          <w:sz w:val="20"/>
          <w:szCs w:val="20"/>
        </w:rPr>
      </w:pPr>
    </w:p>
    <w:p w14:paraId="5D907F9E" w14:textId="77777777" w:rsidR="00A41592" w:rsidRPr="00AF469D" w:rsidRDefault="00A41592" w:rsidP="00A41592">
      <w:pPr>
        <w:spacing w:line="273" w:lineRule="auto"/>
        <w:ind w:left="851" w:right="20" w:hanging="851"/>
        <w:jc w:val="both"/>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.3. Specyfikacja połączenia, formatu przesyłanych danych oraz kodowania i oznaczania czasu odbioru danych:</w:t>
      </w:r>
    </w:p>
    <w:p w14:paraId="0B7CB435" w14:textId="77777777" w:rsidR="00A41592" w:rsidRPr="000E0983" w:rsidRDefault="00A41592" w:rsidP="00A41592">
      <w:pPr>
        <w:pStyle w:val="Akapitzlist"/>
        <w:tabs>
          <w:tab w:val="left" w:pos="1840"/>
        </w:tabs>
        <w:spacing w:line="275" w:lineRule="auto"/>
        <w:ind w:right="20"/>
        <w:rPr>
          <w:rFonts w:ascii="Cambria" w:eastAsia="Cambria" w:hAnsi="Cambria" w:cs="Arial"/>
          <w:sz w:val="24"/>
          <w:szCs w:val="24"/>
        </w:rPr>
      </w:pPr>
      <w:r w:rsidRPr="000E0983">
        <w:rPr>
          <w:rFonts w:ascii="Cambria" w:eastAsia="Cambria" w:hAnsi="Cambria" w:cs="Arial"/>
          <w:sz w:val="24"/>
          <w:szCs w:val="24"/>
        </w:rPr>
        <w:t>a)specyfikacja połączenia – formularze udostępnione są za pomocą protokołu TLS 1.2,</w:t>
      </w:r>
    </w:p>
    <w:p w14:paraId="4A1A06A2" w14:textId="77777777" w:rsidR="00A41592" w:rsidRPr="000E0983" w:rsidRDefault="00A41592" w:rsidP="00A41592">
      <w:pPr>
        <w:spacing w:line="3" w:lineRule="exact"/>
        <w:rPr>
          <w:rFonts w:ascii="Cambria" w:eastAsia="Cambria" w:hAnsi="Cambria" w:cs="Arial"/>
        </w:rPr>
      </w:pPr>
    </w:p>
    <w:p w14:paraId="637D433A" w14:textId="77777777" w:rsidR="00A41592" w:rsidRPr="000E0983" w:rsidRDefault="00A41592" w:rsidP="00A41592">
      <w:pPr>
        <w:pStyle w:val="Akapitzlist"/>
        <w:tabs>
          <w:tab w:val="left" w:pos="1840"/>
        </w:tabs>
        <w:spacing w:line="275" w:lineRule="auto"/>
        <w:ind w:right="20"/>
        <w:rPr>
          <w:rFonts w:ascii="Cambria" w:eastAsia="Cambria" w:hAnsi="Cambria" w:cs="Arial"/>
          <w:sz w:val="24"/>
          <w:szCs w:val="24"/>
        </w:rPr>
      </w:pPr>
      <w:r w:rsidRPr="000E0983">
        <w:rPr>
          <w:rFonts w:ascii="Cambria" w:eastAsia="Cambria" w:hAnsi="Cambria" w:cs="Arial"/>
          <w:sz w:val="24"/>
          <w:szCs w:val="24"/>
        </w:rPr>
        <w:t>b)format danych oraz kodowanie: formularze dostępne są w formacie HTML z kodowaniem UTF-8,</w:t>
      </w:r>
    </w:p>
    <w:p w14:paraId="5788E1C2" w14:textId="77777777" w:rsidR="00A41592" w:rsidRPr="000E0983" w:rsidRDefault="00A41592" w:rsidP="00A41592">
      <w:pPr>
        <w:spacing w:line="1" w:lineRule="exact"/>
        <w:rPr>
          <w:rFonts w:ascii="Cambria" w:eastAsia="Cambria" w:hAnsi="Cambria" w:cs="Arial"/>
        </w:rPr>
      </w:pPr>
    </w:p>
    <w:p w14:paraId="3949B993" w14:textId="77777777" w:rsidR="00A41592" w:rsidRPr="000E0983" w:rsidRDefault="00A41592" w:rsidP="00A41592">
      <w:pPr>
        <w:pStyle w:val="Akapitzlist"/>
        <w:tabs>
          <w:tab w:val="left" w:pos="1840"/>
        </w:tabs>
        <w:spacing w:line="0" w:lineRule="atLeast"/>
        <w:rPr>
          <w:rFonts w:ascii="Cambria" w:eastAsia="Cambria" w:hAnsi="Cambria" w:cs="Arial"/>
          <w:sz w:val="24"/>
          <w:szCs w:val="24"/>
        </w:rPr>
      </w:pPr>
      <w:r w:rsidRPr="000E0983">
        <w:rPr>
          <w:rFonts w:ascii="Cambria" w:eastAsia="Cambria" w:hAnsi="Cambria" w:cs="Arial"/>
          <w:sz w:val="24"/>
          <w:szCs w:val="24"/>
        </w:rPr>
        <w:lastRenderedPageBreak/>
        <w:t xml:space="preserve">c)oznaczenia czasu odbioru danych: wszelkie operacje opierają </w:t>
      </w:r>
      <w:proofErr w:type="spellStart"/>
      <w:r w:rsidRPr="000E0983">
        <w:rPr>
          <w:rFonts w:ascii="Cambria" w:eastAsia="Cambria" w:hAnsi="Cambria" w:cs="Arial"/>
          <w:sz w:val="24"/>
          <w:szCs w:val="24"/>
        </w:rPr>
        <w:t>sięo</w:t>
      </w:r>
      <w:proofErr w:type="spellEnd"/>
      <w:r w:rsidRPr="000E0983">
        <w:rPr>
          <w:rFonts w:ascii="Cambria" w:eastAsia="Cambria" w:hAnsi="Cambria" w:cs="Arial"/>
          <w:sz w:val="24"/>
          <w:szCs w:val="24"/>
        </w:rPr>
        <w:t xml:space="preserve"> czas serwera i dane zapisywane są z dokładnością co do sekundy.</w:t>
      </w:r>
    </w:p>
    <w:p w14:paraId="5C611E08" w14:textId="77777777" w:rsidR="00A41592" w:rsidRPr="000E0983" w:rsidRDefault="00A41592" w:rsidP="00A41592">
      <w:pPr>
        <w:pStyle w:val="Akapitzlist"/>
        <w:tabs>
          <w:tab w:val="left" w:pos="1840"/>
        </w:tabs>
        <w:spacing w:line="0" w:lineRule="atLeast"/>
        <w:ind w:left="709" w:hanging="851"/>
        <w:rPr>
          <w:rFonts w:ascii="Cambria" w:eastAsia="Cambria" w:hAnsi="Cambria" w:cs="Arial"/>
          <w:sz w:val="24"/>
          <w:szCs w:val="24"/>
        </w:rPr>
      </w:pPr>
      <w:r w:rsidRPr="000E0983">
        <w:rPr>
          <w:rFonts w:ascii="Cambria" w:eastAsia="Cambria" w:hAnsi="Cambria" w:cs="Arial"/>
          <w:sz w:val="24"/>
          <w:szCs w:val="24"/>
        </w:rPr>
        <w:t xml:space="preserve"> </w:t>
      </w:r>
      <w:r w:rsidRPr="000E0983">
        <w:rPr>
          <w:rFonts w:ascii="Cambria" w:eastAsia="Cambria" w:hAnsi="Cambria" w:cs="Arial"/>
          <w:b/>
          <w:sz w:val="24"/>
          <w:szCs w:val="24"/>
        </w:rPr>
        <w:t>11.1</w:t>
      </w:r>
      <w:r>
        <w:rPr>
          <w:rFonts w:ascii="Cambria" w:eastAsia="Cambria" w:hAnsi="Cambria" w:cs="Arial"/>
          <w:b/>
          <w:sz w:val="24"/>
          <w:szCs w:val="24"/>
        </w:rPr>
        <w:t>4</w:t>
      </w:r>
      <w:r w:rsidRPr="000E0983">
        <w:rPr>
          <w:rFonts w:ascii="Cambria" w:eastAsia="Cambria" w:hAnsi="Cambria" w:cs="Arial"/>
          <w:b/>
          <w:sz w:val="24"/>
          <w:szCs w:val="24"/>
        </w:rPr>
        <w:t>.</w:t>
      </w:r>
      <w:r w:rsidRPr="000E0983">
        <w:rPr>
          <w:rFonts w:ascii="Cambria" w:eastAsia="Cambria" w:hAnsi="Cambria" w:cs="Arial"/>
          <w:sz w:val="24"/>
          <w:szCs w:val="24"/>
        </w:rPr>
        <w:t xml:space="preserve"> W przypadku problemów technicznych i awarii związanych z funkcjonowaniem</w:t>
      </w:r>
    </w:p>
    <w:p w14:paraId="14CA0CC0" w14:textId="77777777" w:rsidR="00A41592" w:rsidRPr="00AF469D" w:rsidRDefault="00A41592" w:rsidP="00A41592">
      <w:pPr>
        <w:spacing w:line="5" w:lineRule="exact"/>
        <w:rPr>
          <w:rFonts w:cs="Arial"/>
          <w:sz w:val="20"/>
          <w:szCs w:val="20"/>
        </w:rPr>
      </w:pPr>
    </w:p>
    <w:p w14:paraId="2657CE2F" w14:textId="77777777" w:rsidR="00A41592" w:rsidRPr="00AF469D" w:rsidRDefault="00A41592" w:rsidP="00A41592">
      <w:pPr>
        <w:spacing w:line="275" w:lineRule="auto"/>
        <w:ind w:left="700" w:right="20"/>
        <w:jc w:val="both"/>
        <w:rPr>
          <w:rFonts w:ascii="Cambria" w:eastAsia="Cambria" w:hAnsi="Cambria" w:cs="Arial"/>
          <w:szCs w:val="20"/>
        </w:rPr>
      </w:pPr>
      <w:r w:rsidRPr="00AF469D">
        <w:rPr>
          <w:rFonts w:ascii="Cambria" w:eastAsia="Cambria" w:hAnsi="Cambria" w:cs="Arial"/>
          <w:szCs w:val="20"/>
        </w:rPr>
        <w:t>Platformy e-Zamówienia użytkownicy mogą skorzystać ze wsparcia technicznego dostępnego pod numerem telefonu (32) 77 88 999 lub drogą elektroniczną</w:t>
      </w:r>
    </w:p>
    <w:p w14:paraId="118DAFE7" w14:textId="77777777" w:rsidR="00A41592" w:rsidRPr="00AF469D" w:rsidRDefault="00A41592" w:rsidP="00A41592">
      <w:pPr>
        <w:spacing w:line="2" w:lineRule="exact"/>
        <w:rPr>
          <w:rFonts w:cs="Arial"/>
          <w:sz w:val="20"/>
          <w:szCs w:val="20"/>
        </w:rPr>
      </w:pPr>
    </w:p>
    <w:tbl>
      <w:tblPr>
        <w:tblW w:w="10034" w:type="dxa"/>
        <w:tblLayout w:type="fixed"/>
        <w:tblCellMar>
          <w:left w:w="0" w:type="dxa"/>
          <w:right w:w="0" w:type="dxa"/>
        </w:tblCellMar>
        <w:tblLook w:val="0000" w:firstRow="0" w:lastRow="0" w:firstColumn="0" w:lastColumn="0" w:noHBand="0" w:noVBand="0"/>
      </w:tblPr>
      <w:tblGrid>
        <w:gridCol w:w="1700"/>
        <w:gridCol w:w="1880"/>
        <w:gridCol w:w="500"/>
        <w:gridCol w:w="1610"/>
        <w:gridCol w:w="680"/>
        <w:gridCol w:w="620"/>
        <w:gridCol w:w="1655"/>
        <w:gridCol w:w="609"/>
        <w:gridCol w:w="780"/>
      </w:tblGrid>
      <w:tr w:rsidR="00A41592" w:rsidRPr="00AF469D" w14:paraId="5F8ABD1B" w14:textId="77777777" w:rsidTr="00A41592">
        <w:trPr>
          <w:trHeight w:val="281"/>
        </w:trPr>
        <w:tc>
          <w:tcPr>
            <w:tcW w:w="1700" w:type="dxa"/>
            <w:shd w:val="clear" w:color="auto" w:fill="auto"/>
            <w:vAlign w:val="bottom"/>
          </w:tcPr>
          <w:p w14:paraId="03A1E7B2" w14:textId="77777777" w:rsidR="00A41592" w:rsidRPr="00AF469D" w:rsidRDefault="00A41592" w:rsidP="00525BF8">
            <w:pPr>
              <w:spacing w:line="0" w:lineRule="atLeast"/>
              <w:ind w:left="700"/>
              <w:rPr>
                <w:rFonts w:ascii="Cambria" w:eastAsia="Cambria" w:hAnsi="Cambria" w:cs="Arial"/>
                <w:szCs w:val="20"/>
              </w:rPr>
            </w:pPr>
            <w:r w:rsidRPr="00AF469D">
              <w:rPr>
                <w:rFonts w:ascii="Cambria" w:eastAsia="Cambria" w:hAnsi="Cambria" w:cs="Arial"/>
                <w:szCs w:val="20"/>
              </w:rPr>
              <w:t>poprzez</w:t>
            </w:r>
          </w:p>
        </w:tc>
        <w:tc>
          <w:tcPr>
            <w:tcW w:w="1880" w:type="dxa"/>
            <w:shd w:val="clear" w:color="auto" w:fill="auto"/>
            <w:vAlign w:val="bottom"/>
          </w:tcPr>
          <w:p w14:paraId="754242AC" w14:textId="77777777" w:rsidR="00A41592" w:rsidRPr="00AF469D" w:rsidRDefault="00A41592" w:rsidP="00525BF8">
            <w:pPr>
              <w:spacing w:line="0" w:lineRule="atLeast"/>
              <w:ind w:left="400"/>
              <w:rPr>
                <w:rFonts w:ascii="Cambria" w:eastAsia="Cambria" w:hAnsi="Cambria" w:cs="Arial"/>
                <w:szCs w:val="20"/>
              </w:rPr>
            </w:pPr>
            <w:r w:rsidRPr="00AF469D">
              <w:rPr>
                <w:rFonts w:ascii="Cambria" w:eastAsia="Cambria" w:hAnsi="Cambria" w:cs="Arial"/>
                <w:szCs w:val="20"/>
              </w:rPr>
              <w:t>formularz</w:t>
            </w:r>
          </w:p>
        </w:tc>
        <w:tc>
          <w:tcPr>
            <w:tcW w:w="2790" w:type="dxa"/>
            <w:gridSpan w:val="3"/>
            <w:shd w:val="clear" w:color="auto" w:fill="auto"/>
            <w:vAlign w:val="bottom"/>
          </w:tcPr>
          <w:p w14:paraId="0A04A45E" w14:textId="77777777" w:rsidR="00A41592" w:rsidRPr="00AF469D" w:rsidRDefault="00A41592" w:rsidP="00525BF8">
            <w:pPr>
              <w:spacing w:line="0" w:lineRule="atLeast"/>
              <w:ind w:left="100"/>
              <w:rPr>
                <w:rFonts w:ascii="Cambria" w:eastAsia="Cambria" w:hAnsi="Cambria" w:cs="Arial"/>
                <w:szCs w:val="20"/>
              </w:rPr>
            </w:pPr>
            <w:r w:rsidRPr="00AF469D">
              <w:rPr>
                <w:rFonts w:ascii="Cambria" w:eastAsia="Cambria" w:hAnsi="Cambria" w:cs="Arial"/>
                <w:szCs w:val="20"/>
              </w:rPr>
              <w:t>udostępniony</w:t>
            </w:r>
          </w:p>
        </w:tc>
        <w:tc>
          <w:tcPr>
            <w:tcW w:w="620" w:type="dxa"/>
            <w:shd w:val="clear" w:color="auto" w:fill="auto"/>
            <w:vAlign w:val="bottom"/>
          </w:tcPr>
          <w:p w14:paraId="6F226291" w14:textId="77777777" w:rsidR="00A41592" w:rsidRPr="00AF469D" w:rsidRDefault="00A41592" w:rsidP="00525BF8">
            <w:pPr>
              <w:spacing w:line="0" w:lineRule="atLeast"/>
              <w:ind w:left="120"/>
              <w:rPr>
                <w:rFonts w:ascii="Cambria" w:eastAsia="Cambria" w:hAnsi="Cambria" w:cs="Arial"/>
                <w:szCs w:val="20"/>
              </w:rPr>
            </w:pPr>
            <w:r w:rsidRPr="00AF469D">
              <w:rPr>
                <w:rFonts w:ascii="Cambria" w:eastAsia="Cambria" w:hAnsi="Cambria" w:cs="Arial"/>
                <w:szCs w:val="20"/>
              </w:rPr>
              <w:t>na</w:t>
            </w:r>
          </w:p>
        </w:tc>
        <w:tc>
          <w:tcPr>
            <w:tcW w:w="1655" w:type="dxa"/>
            <w:shd w:val="clear" w:color="auto" w:fill="auto"/>
            <w:vAlign w:val="bottom"/>
          </w:tcPr>
          <w:p w14:paraId="152C4C44" w14:textId="77777777" w:rsidR="00A41592" w:rsidRPr="00AF469D" w:rsidRDefault="00A41592" w:rsidP="00525BF8">
            <w:pPr>
              <w:spacing w:line="0" w:lineRule="atLeast"/>
              <w:ind w:left="320"/>
              <w:rPr>
                <w:rFonts w:ascii="Cambria" w:eastAsia="Cambria" w:hAnsi="Cambria" w:cs="Arial"/>
                <w:szCs w:val="20"/>
              </w:rPr>
            </w:pPr>
            <w:r w:rsidRPr="00AF469D">
              <w:rPr>
                <w:rFonts w:ascii="Cambria" w:eastAsia="Cambria" w:hAnsi="Cambria" w:cs="Arial"/>
                <w:szCs w:val="20"/>
              </w:rPr>
              <w:t>stronie</w:t>
            </w:r>
          </w:p>
        </w:tc>
        <w:tc>
          <w:tcPr>
            <w:tcW w:w="1384" w:type="dxa"/>
            <w:gridSpan w:val="2"/>
            <w:shd w:val="clear" w:color="auto" w:fill="auto"/>
            <w:vAlign w:val="bottom"/>
          </w:tcPr>
          <w:p w14:paraId="5F767C48" w14:textId="77777777" w:rsidR="00A41592" w:rsidRPr="00AF469D" w:rsidRDefault="00A41592" w:rsidP="00525BF8">
            <w:pPr>
              <w:spacing w:line="0" w:lineRule="atLeast"/>
              <w:jc w:val="right"/>
              <w:rPr>
                <w:rFonts w:ascii="Cambria" w:eastAsia="Cambria" w:hAnsi="Cambria" w:cs="Arial"/>
                <w:szCs w:val="20"/>
              </w:rPr>
            </w:pPr>
            <w:r w:rsidRPr="00AF469D">
              <w:rPr>
                <w:rFonts w:ascii="Cambria" w:eastAsia="Cambria" w:hAnsi="Cambria" w:cs="Arial"/>
                <w:szCs w:val="20"/>
              </w:rPr>
              <w:t>internetowej</w:t>
            </w:r>
          </w:p>
        </w:tc>
      </w:tr>
      <w:tr w:rsidR="00A41592" w:rsidRPr="00AF469D" w14:paraId="5CB0D074" w14:textId="77777777" w:rsidTr="00A41592">
        <w:trPr>
          <w:trHeight w:val="324"/>
        </w:trPr>
        <w:tc>
          <w:tcPr>
            <w:tcW w:w="8645" w:type="dxa"/>
            <w:gridSpan w:val="7"/>
            <w:shd w:val="clear" w:color="auto" w:fill="auto"/>
            <w:vAlign w:val="bottom"/>
          </w:tcPr>
          <w:p w14:paraId="6885A4AD" w14:textId="77777777" w:rsidR="00A41592" w:rsidRPr="00AF469D" w:rsidRDefault="00007FA3" w:rsidP="00525BF8">
            <w:pPr>
              <w:spacing w:line="0" w:lineRule="atLeast"/>
              <w:ind w:left="700"/>
              <w:rPr>
                <w:rFonts w:ascii="Cambria" w:eastAsia="Cambria" w:hAnsi="Cambria" w:cs="Arial"/>
                <w:i/>
                <w:color w:val="000000"/>
                <w:szCs w:val="20"/>
              </w:rPr>
            </w:pPr>
            <w:hyperlink r:id="rId26" w:history="1">
              <w:r w:rsidR="00A41592" w:rsidRPr="00AF469D">
                <w:rPr>
                  <w:rFonts w:ascii="Cambria" w:eastAsia="Cambria" w:hAnsi="Cambria" w:cs="Arial"/>
                  <w:color w:val="0070C0"/>
                  <w:szCs w:val="20"/>
                  <w:u w:val="single"/>
                </w:rPr>
                <w:t>https://ezamowienia.gov.pl</w:t>
              </w:r>
              <w:r w:rsidR="00A41592" w:rsidRPr="00AF469D">
                <w:rPr>
                  <w:rFonts w:ascii="Cambria" w:eastAsia="Cambria" w:hAnsi="Cambria" w:cs="Arial"/>
                  <w:color w:val="000000"/>
                  <w:szCs w:val="20"/>
                </w:rPr>
                <w:t xml:space="preserve"> </w:t>
              </w:r>
            </w:hyperlink>
            <w:r w:rsidR="00A41592" w:rsidRPr="00AF469D">
              <w:rPr>
                <w:rFonts w:ascii="Cambria" w:eastAsia="Cambria" w:hAnsi="Cambria" w:cs="Arial"/>
                <w:color w:val="000000"/>
                <w:szCs w:val="20"/>
              </w:rPr>
              <w:t xml:space="preserve">w zakładce </w:t>
            </w:r>
            <w:r w:rsidR="00A41592" w:rsidRPr="00AF469D">
              <w:rPr>
                <w:rFonts w:ascii="Cambria" w:eastAsia="Cambria" w:hAnsi="Cambria" w:cs="Arial"/>
                <w:i/>
                <w:color w:val="000000"/>
                <w:szCs w:val="20"/>
              </w:rPr>
              <w:t>„Zgłoś problem”.</w:t>
            </w:r>
          </w:p>
        </w:tc>
        <w:tc>
          <w:tcPr>
            <w:tcW w:w="604" w:type="dxa"/>
            <w:shd w:val="clear" w:color="auto" w:fill="auto"/>
            <w:vAlign w:val="bottom"/>
          </w:tcPr>
          <w:p w14:paraId="6A0B61F4" w14:textId="77777777" w:rsidR="00A41592" w:rsidRPr="00AF469D" w:rsidRDefault="00A41592" w:rsidP="00525BF8">
            <w:pPr>
              <w:spacing w:line="0" w:lineRule="atLeast"/>
              <w:rPr>
                <w:rFonts w:cs="Arial"/>
                <w:szCs w:val="20"/>
              </w:rPr>
            </w:pPr>
          </w:p>
        </w:tc>
        <w:tc>
          <w:tcPr>
            <w:tcW w:w="780" w:type="dxa"/>
            <w:shd w:val="clear" w:color="auto" w:fill="auto"/>
            <w:vAlign w:val="bottom"/>
          </w:tcPr>
          <w:p w14:paraId="51B9B710" w14:textId="77777777" w:rsidR="00A41592" w:rsidRPr="00AF469D" w:rsidRDefault="00A41592" w:rsidP="00525BF8">
            <w:pPr>
              <w:spacing w:line="0" w:lineRule="atLeast"/>
              <w:rPr>
                <w:rFonts w:cs="Arial"/>
                <w:szCs w:val="20"/>
              </w:rPr>
            </w:pPr>
          </w:p>
        </w:tc>
      </w:tr>
      <w:tr w:rsidR="00A41592" w:rsidRPr="00AF469D" w14:paraId="06CE5342" w14:textId="77777777" w:rsidTr="00A41592">
        <w:trPr>
          <w:trHeight w:val="322"/>
        </w:trPr>
        <w:tc>
          <w:tcPr>
            <w:tcW w:w="4080" w:type="dxa"/>
            <w:gridSpan w:val="3"/>
            <w:shd w:val="clear" w:color="auto" w:fill="auto"/>
            <w:vAlign w:val="bottom"/>
          </w:tcPr>
          <w:p w14:paraId="0639E4B6" w14:textId="77777777" w:rsidR="00A41592" w:rsidRPr="00AF469D" w:rsidRDefault="00A41592" w:rsidP="00525BF8">
            <w:pPr>
              <w:spacing w:line="0" w:lineRule="atLeast"/>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5</w:t>
            </w:r>
            <w:r w:rsidRPr="00AF469D">
              <w:rPr>
                <w:rFonts w:ascii="Cambria" w:eastAsia="Cambria" w:hAnsi="Cambria" w:cs="Arial"/>
                <w:b/>
                <w:szCs w:val="20"/>
              </w:rPr>
              <w:t>.</w:t>
            </w:r>
            <w:r w:rsidRPr="00AF469D">
              <w:rPr>
                <w:rFonts w:ascii="Cambria" w:eastAsia="Cambria" w:hAnsi="Cambria" w:cs="Arial"/>
                <w:szCs w:val="20"/>
              </w:rPr>
              <w:t xml:space="preserve"> W szczególnie uzasadnionych</w:t>
            </w:r>
          </w:p>
        </w:tc>
        <w:tc>
          <w:tcPr>
            <w:tcW w:w="2290" w:type="dxa"/>
            <w:gridSpan w:val="2"/>
            <w:shd w:val="clear" w:color="auto" w:fill="auto"/>
            <w:vAlign w:val="bottom"/>
          </w:tcPr>
          <w:p w14:paraId="7607C32D" w14:textId="77777777" w:rsidR="00A41592" w:rsidRPr="00AF469D" w:rsidRDefault="00A41592" w:rsidP="00525BF8">
            <w:pPr>
              <w:spacing w:line="0" w:lineRule="atLeast"/>
              <w:rPr>
                <w:rFonts w:ascii="Cambria" w:eastAsia="Cambria" w:hAnsi="Cambria" w:cs="Arial"/>
                <w:szCs w:val="20"/>
              </w:rPr>
            </w:pPr>
            <w:r w:rsidRPr="00AF469D">
              <w:rPr>
                <w:rFonts w:ascii="Cambria" w:eastAsia="Cambria" w:hAnsi="Cambria" w:cs="Arial"/>
                <w:szCs w:val="20"/>
              </w:rPr>
              <w:t>przypadkach</w:t>
            </w:r>
          </w:p>
        </w:tc>
        <w:tc>
          <w:tcPr>
            <w:tcW w:w="2275" w:type="dxa"/>
            <w:gridSpan w:val="2"/>
            <w:shd w:val="clear" w:color="auto" w:fill="auto"/>
            <w:vAlign w:val="bottom"/>
          </w:tcPr>
          <w:p w14:paraId="22D783DE" w14:textId="77777777" w:rsidR="00A41592" w:rsidRPr="00AF469D" w:rsidRDefault="00A41592" w:rsidP="00525BF8">
            <w:pPr>
              <w:spacing w:line="0" w:lineRule="atLeast"/>
              <w:ind w:left="40"/>
              <w:rPr>
                <w:rFonts w:ascii="Cambria" w:eastAsia="Cambria" w:hAnsi="Cambria" w:cs="Arial"/>
                <w:szCs w:val="20"/>
              </w:rPr>
            </w:pPr>
            <w:r w:rsidRPr="00AF469D">
              <w:rPr>
                <w:rFonts w:ascii="Cambria" w:eastAsia="Cambria" w:hAnsi="Cambria" w:cs="Arial"/>
                <w:szCs w:val="20"/>
              </w:rPr>
              <w:t>uniemożliwiających</w:t>
            </w:r>
          </w:p>
        </w:tc>
        <w:tc>
          <w:tcPr>
            <w:tcW w:w="1384" w:type="dxa"/>
            <w:gridSpan w:val="2"/>
            <w:shd w:val="clear" w:color="auto" w:fill="auto"/>
            <w:vAlign w:val="bottom"/>
          </w:tcPr>
          <w:p w14:paraId="40EAB27E" w14:textId="77777777" w:rsidR="00A41592" w:rsidRPr="00AF469D" w:rsidRDefault="00A41592" w:rsidP="00525BF8">
            <w:pPr>
              <w:spacing w:line="0" w:lineRule="atLeast"/>
              <w:jc w:val="right"/>
              <w:rPr>
                <w:rFonts w:ascii="Cambria" w:eastAsia="Cambria" w:hAnsi="Cambria" w:cs="Arial"/>
                <w:szCs w:val="20"/>
              </w:rPr>
            </w:pPr>
            <w:r w:rsidRPr="00AF469D">
              <w:rPr>
                <w:rFonts w:ascii="Cambria" w:eastAsia="Cambria" w:hAnsi="Cambria" w:cs="Arial"/>
                <w:szCs w:val="20"/>
              </w:rPr>
              <w:t>komunikację</w:t>
            </w:r>
          </w:p>
        </w:tc>
      </w:tr>
      <w:tr w:rsidR="00A41592" w:rsidRPr="00AF469D" w14:paraId="66A6E6EE" w14:textId="77777777" w:rsidTr="00A41592">
        <w:trPr>
          <w:trHeight w:val="324"/>
        </w:trPr>
        <w:tc>
          <w:tcPr>
            <w:tcW w:w="10034" w:type="dxa"/>
            <w:gridSpan w:val="9"/>
            <w:shd w:val="clear" w:color="auto" w:fill="auto"/>
            <w:vAlign w:val="bottom"/>
          </w:tcPr>
          <w:p w14:paraId="345CC965" w14:textId="77777777" w:rsidR="00A41592" w:rsidRPr="00AF469D" w:rsidRDefault="00A41592" w:rsidP="00525BF8">
            <w:pPr>
              <w:spacing w:line="0" w:lineRule="atLeast"/>
              <w:ind w:left="700"/>
              <w:rPr>
                <w:rFonts w:ascii="Cambria" w:eastAsia="Cambria" w:hAnsi="Cambria" w:cs="Arial"/>
                <w:szCs w:val="20"/>
              </w:rPr>
            </w:pPr>
            <w:r w:rsidRPr="00AF469D">
              <w:rPr>
                <w:rFonts w:ascii="Cambria" w:eastAsia="Cambria" w:hAnsi="Cambria" w:cs="Arial"/>
                <w:szCs w:val="20"/>
              </w:rPr>
              <w:t>Wykonawcy i Zamawiającego za pośrednictwem Platformy e-Zamówienia,</w:t>
            </w:r>
          </w:p>
        </w:tc>
      </w:tr>
      <w:tr w:rsidR="00A41592" w:rsidRPr="00AF469D" w14:paraId="1BE95179" w14:textId="77777777" w:rsidTr="00A41592">
        <w:trPr>
          <w:trHeight w:val="324"/>
        </w:trPr>
        <w:tc>
          <w:tcPr>
            <w:tcW w:w="10034" w:type="dxa"/>
            <w:gridSpan w:val="9"/>
            <w:shd w:val="clear" w:color="auto" w:fill="auto"/>
            <w:vAlign w:val="bottom"/>
          </w:tcPr>
          <w:p w14:paraId="2BF61DFE" w14:textId="77777777" w:rsidR="00A41592" w:rsidRPr="00AF469D" w:rsidRDefault="00A41592" w:rsidP="00525BF8">
            <w:pPr>
              <w:spacing w:line="0" w:lineRule="atLeast"/>
              <w:ind w:left="700"/>
              <w:rPr>
                <w:rFonts w:ascii="Cambria" w:eastAsia="Cambria" w:hAnsi="Cambria" w:cs="Arial"/>
                <w:szCs w:val="20"/>
              </w:rPr>
            </w:pPr>
            <w:r w:rsidRPr="00AF469D">
              <w:rPr>
                <w:rFonts w:ascii="Cambria" w:eastAsia="Cambria" w:hAnsi="Cambria" w:cs="Arial"/>
                <w:szCs w:val="20"/>
              </w:rPr>
              <w:t>Zamawiający dopuszcza komunikację za pomocą poczty elektronicznej na adres</w:t>
            </w:r>
          </w:p>
        </w:tc>
      </w:tr>
      <w:tr w:rsidR="00A41592" w:rsidRPr="00AF469D" w14:paraId="1DD2D0BB" w14:textId="77777777" w:rsidTr="00A41592">
        <w:trPr>
          <w:trHeight w:val="324"/>
        </w:trPr>
        <w:tc>
          <w:tcPr>
            <w:tcW w:w="1700" w:type="dxa"/>
            <w:shd w:val="clear" w:color="auto" w:fill="auto"/>
            <w:vAlign w:val="bottom"/>
          </w:tcPr>
          <w:p w14:paraId="60E74B46" w14:textId="77777777" w:rsidR="00A41592" w:rsidRPr="00AF469D" w:rsidRDefault="00A41592" w:rsidP="00525BF8">
            <w:pPr>
              <w:spacing w:line="0" w:lineRule="atLeast"/>
              <w:ind w:left="700"/>
              <w:rPr>
                <w:rFonts w:ascii="Cambria" w:eastAsia="Cambria" w:hAnsi="Cambria" w:cs="Arial"/>
                <w:szCs w:val="20"/>
              </w:rPr>
            </w:pPr>
            <w:r w:rsidRPr="00AF469D">
              <w:rPr>
                <w:rFonts w:ascii="Cambria" w:eastAsia="Cambria" w:hAnsi="Cambria" w:cs="Arial"/>
                <w:szCs w:val="20"/>
              </w:rPr>
              <w:t>e-mail:</w:t>
            </w:r>
          </w:p>
        </w:tc>
        <w:tc>
          <w:tcPr>
            <w:tcW w:w="3990" w:type="dxa"/>
            <w:gridSpan w:val="3"/>
            <w:shd w:val="clear" w:color="auto" w:fill="auto"/>
            <w:vAlign w:val="bottom"/>
          </w:tcPr>
          <w:p w14:paraId="243F9EBD" w14:textId="77777777" w:rsidR="00A41592" w:rsidRPr="00AF469D" w:rsidRDefault="00007FA3" w:rsidP="00525BF8">
            <w:pPr>
              <w:spacing w:line="0" w:lineRule="atLeast"/>
              <w:ind w:left="80"/>
              <w:rPr>
                <w:rFonts w:ascii="Cambria" w:eastAsia="Cambria" w:hAnsi="Cambria" w:cs="Arial"/>
                <w:color w:val="0070C0"/>
                <w:szCs w:val="20"/>
                <w:u w:val="single"/>
              </w:rPr>
            </w:pPr>
            <w:hyperlink r:id="rId27" w:history="1">
              <w:r w:rsidR="00A41592" w:rsidRPr="00AF469D">
                <w:rPr>
                  <w:rStyle w:val="Hipercze"/>
                  <w:rFonts w:ascii="Cambria" w:eastAsia="Cambria" w:hAnsi="Cambria" w:cs="Arial"/>
                  <w:szCs w:val="20"/>
                </w:rPr>
                <w:t>zamowienia@</w:t>
              </w:r>
              <w:r w:rsidR="00A41592" w:rsidRPr="0055463F">
                <w:rPr>
                  <w:rStyle w:val="Hipercze"/>
                  <w:rFonts w:ascii="Cambria" w:eastAsia="Cambria" w:hAnsi="Cambria" w:cs="Arial"/>
                  <w:szCs w:val="20"/>
                </w:rPr>
                <w:t>powiat-tomaszowski</w:t>
              </w:r>
              <w:r w:rsidR="00A41592" w:rsidRPr="00AF469D">
                <w:rPr>
                  <w:rStyle w:val="Hipercze"/>
                  <w:rFonts w:ascii="Cambria" w:eastAsia="Cambria" w:hAnsi="Cambria" w:cs="Arial"/>
                  <w:szCs w:val="20"/>
                </w:rPr>
                <w:t>.pl</w:t>
              </w:r>
            </w:hyperlink>
          </w:p>
        </w:tc>
        <w:tc>
          <w:tcPr>
            <w:tcW w:w="680" w:type="dxa"/>
            <w:shd w:val="clear" w:color="auto" w:fill="auto"/>
            <w:vAlign w:val="bottom"/>
          </w:tcPr>
          <w:p w14:paraId="37B97820" w14:textId="77777777" w:rsidR="00A41592" w:rsidRPr="00AF469D" w:rsidRDefault="00A41592" w:rsidP="00525BF8">
            <w:pPr>
              <w:spacing w:line="0" w:lineRule="atLeast"/>
              <w:ind w:left="200"/>
              <w:rPr>
                <w:rFonts w:ascii="Cambria" w:eastAsia="Cambria" w:hAnsi="Cambria" w:cs="Arial"/>
                <w:b/>
                <w:szCs w:val="20"/>
              </w:rPr>
            </w:pPr>
            <w:r w:rsidRPr="00AF469D">
              <w:rPr>
                <w:rFonts w:ascii="Cambria" w:eastAsia="Cambria" w:hAnsi="Cambria" w:cs="Arial"/>
                <w:b/>
                <w:szCs w:val="20"/>
              </w:rPr>
              <w:t>(nie</w:t>
            </w:r>
          </w:p>
        </w:tc>
        <w:tc>
          <w:tcPr>
            <w:tcW w:w="2884" w:type="dxa"/>
            <w:gridSpan w:val="3"/>
            <w:shd w:val="clear" w:color="auto" w:fill="auto"/>
            <w:vAlign w:val="bottom"/>
          </w:tcPr>
          <w:p w14:paraId="614237B1" w14:textId="77777777" w:rsidR="00A41592" w:rsidRPr="00AF469D" w:rsidRDefault="00A41592" w:rsidP="00525BF8">
            <w:pPr>
              <w:spacing w:line="0" w:lineRule="atLeast"/>
              <w:ind w:left="340"/>
              <w:rPr>
                <w:rFonts w:ascii="Cambria" w:eastAsia="Cambria" w:hAnsi="Cambria" w:cs="Arial"/>
                <w:b/>
                <w:szCs w:val="20"/>
              </w:rPr>
            </w:pPr>
            <w:r w:rsidRPr="00AF469D">
              <w:rPr>
                <w:rFonts w:ascii="Cambria" w:eastAsia="Cambria" w:hAnsi="Cambria" w:cs="Arial"/>
                <w:b/>
                <w:szCs w:val="20"/>
              </w:rPr>
              <w:t>dotyczy   składania</w:t>
            </w:r>
          </w:p>
        </w:tc>
        <w:tc>
          <w:tcPr>
            <w:tcW w:w="780" w:type="dxa"/>
            <w:shd w:val="clear" w:color="auto" w:fill="auto"/>
            <w:vAlign w:val="bottom"/>
          </w:tcPr>
          <w:p w14:paraId="445F79DC" w14:textId="77777777" w:rsidR="00A41592" w:rsidRPr="00AF469D" w:rsidRDefault="00A41592" w:rsidP="00525BF8">
            <w:pPr>
              <w:spacing w:line="0" w:lineRule="atLeast"/>
              <w:jc w:val="right"/>
              <w:rPr>
                <w:rFonts w:ascii="Cambria" w:eastAsia="Cambria" w:hAnsi="Cambria" w:cs="Arial"/>
                <w:b/>
                <w:szCs w:val="20"/>
              </w:rPr>
            </w:pPr>
            <w:r w:rsidRPr="00AF469D">
              <w:rPr>
                <w:rFonts w:ascii="Cambria" w:eastAsia="Cambria" w:hAnsi="Cambria" w:cs="Arial"/>
                <w:b/>
                <w:szCs w:val="20"/>
              </w:rPr>
              <w:t>ofert</w:t>
            </w:r>
          </w:p>
        </w:tc>
      </w:tr>
      <w:tr w:rsidR="00A41592" w:rsidRPr="00AF469D" w14:paraId="696F18D8" w14:textId="77777777" w:rsidTr="00A41592">
        <w:trPr>
          <w:trHeight w:val="324"/>
        </w:trPr>
        <w:tc>
          <w:tcPr>
            <w:tcW w:w="3580" w:type="dxa"/>
            <w:gridSpan w:val="2"/>
            <w:shd w:val="clear" w:color="auto" w:fill="auto"/>
            <w:vAlign w:val="bottom"/>
          </w:tcPr>
          <w:p w14:paraId="3B9E4750" w14:textId="77777777" w:rsidR="00A41592" w:rsidRPr="00AF469D" w:rsidRDefault="00A41592" w:rsidP="00525BF8">
            <w:pPr>
              <w:spacing w:line="0" w:lineRule="atLeast"/>
              <w:ind w:left="700"/>
              <w:rPr>
                <w:rFonts w:ascii="Cambria" w:eastAsia="Cambria" w:hAnsi="Cambria" w:cs="Arial"/>
                <w:b/>
                <w:szCs w:val="20"/>
              </w:rPr>
            </w:pPr>
            <w:r w:rsidRPr="00AF469D">
              <w:rPr>
                <w:rFonts w:ascii="Cambria" w:eastAsia="Cambria" w:hAnsi="Cambria" w:cs="Arial"/>
                <w:b/>
                <w:szCs w:val="20"/>
              </w:rPr>
              <w:t>w postępowaniu).</w:t>
            </w:r>
          </w:p>
        </w:tc>
        <w:tc>
          <w:tcPr>
            <w:tcW w:w="500" w:type="dxa"/>
            <w:shd w:val="clear" w:color="auto" w:fill="auto"/>
            <w:vAlign w:val="bottom"/>
          </w:tcPr>
          <w:p w14:paraId="42229670" w14:textId="77777777" w:rsidR="00A41592" w:rsidRPr="00AF469D" w:rsidRDefault="00A41592" w:rsidP="00525BF8">
            <w:pPr>
              <w:spacing w:line="0" w:lineRule="atLeast"/>
              <w:rPr>
                <w:rFonts w:cs="Arial"/>
                <w:szCs w:val="20"/>
              </w:rPr>
            </w:pPr>
          </w:p>
        </w:tc>
        <w:tc>
          <w:tcPr>
            <w:tcW w:w="1610" w:type="dxa"/>
            <w:shd w:val="clear" w:color="auto" w:fill="auto"/>
            <w:vAlign w:val="bottom"/>
          </w:tcPr>
          <w:p w14:paraId="43F22060" w14:textId="77777777" w:rsidR="00A41592" w:rsidRPr="00AF469D" w:rsidRDefault="00A41592" w:rsidP="00525BF8">
            <w:pPr>
              <w:spacing w:line="0" w:lineRule="atLeast"/>
              <w:rPr>
                <w:rFonts w:cs="Arial"/>
                <w:szCs w:val="20"/>
              </w:rPr>
            </w:pPr>
          </w:p>
        </w:tc>
        <w:tc>
          <w:tcPr>
            <w:tcW w:w="680" w:type="dxa"/>
            <w:shd w:val="clear" w:color="auto" w:fill="auto"/>
            <w:vAlign w:val="bottom"/>
          </w:tcPr>
          <w:p w14:paraId="3AD0ECF9" w14:textId="77777777" w:rsidR="00A41592" w:rsidRPr="00AF469D" w:rsidRDefault="00A41592" w:rsidP="00525BF8">
            <w:pPr>
              <w:spacing w:line="0" w:lineRule="atLeast"/>
              <w:rPr>
                <w:rFonts w:cs="Arial"/>
                <w:szCs w:val="20"/>
              </w:rPr>
            </w:pPr>
          </w:p>
        </w:tc>
        <w:tc>
          <w:tcPr>
            <w:tcW w:w="620" w:type="dxa"/>
            <w:shd w:val="clear" w:color="auto" w:fill="auto"/>
            <w:vAlign w:val="bottom"/>
          </w:tcPr>
          <w:p w14:paraId="7C1FEE16" w14:textId="77777777" w:rsidR="00A41592" w:rsidRPr="00AF469D" w:rsidRDefault="00A41592" w:rsidP="00525BF8">
            <w:pPr>
              <w:spacing w:line="0" w:lineRule="atLeast"/>
              <w:rPr>
                <w:rFonts w:cs="Arial"/>
                <w:szCs w:val="20"/>
              </w:rPr>
            </w:pPr>
          </w:p>
        </w:tc>
        <w:tc>
          <w:tcPr>
            <w:tcW w:w="1655" w:type="dxa"/>
            <w:shd w:val="clear" w:color="auto" w:fill="auto"/>
            <w:vAlign w:val="bottom"/>
          </w:tcPr>
          <w:p w14:paraId="6FFDB5D4" w14:textId="77777777" w:rsidR="00A41592" w:rsidRPr="00AF469D" w:rsidRDefault="00A41592" w:rsidP="00525BF8">
            <w:pPr>
              <w:spacing w:line="0" w:lineRule="atLeast"/>
              <w:rPr>
                <w:rFonts w:cs="Arial"/>
                <w:szCs w:val="20"/>
              </w:rPr>
            </w:pPr>
          </w:p>
        </w:tc>
        <w:tc>
          <w:tcPr>
            <w:tcW w:w="604" w:type="dxa"/>
            <w:shd w:val="clear" w:color="auto" w:fill="auto"/>
            <w:vAlign w:val="bottom"/>
          </w:tcPr>
          <w:p w14:paraId="73357F52" w14:textId="77777777" w:rsidR="00A41592" w:rsidRPr="00AF469D" w:rsidRDefault="00A41592" w:rsidP="00525BF8">
            <w:pPr>
              <w:spacing w:line="0" w:lineRule="atLeast"/>
              <w:rPr>
                <w:rFonts w:cs="Arial"/>
                <w:szCs w:val="20"/>
              </w:rPr>
            </w:pPr>
          </w:p>
        </w:tc>
        <w:tc>
          <w:tcPr>
            <w:tcW w:w="780" w:type="dxa"/>
            <w:shd w:val="clear" w:color="auto" w:fill="auto"/>
            <w:vAlign w:val="bottom"/>
          </w:tcPr>
          <w:p w14:paraId="66626FFD" w14:textId="77777777" w:rsidR="00A41592" w:rsidRPr="00AF469D" w:rsidRDefault="00A41592" w:rsidP="00525BF8">
            <w:pPr>
              <w:spacing w:line="0" w:lineRule="atLeast"/>
              <w:rPr>
                <w:rFonts w:cs="Arial"/>
                <w:szCs w:val="20"/>
              </w:rPr>
            </w:pPr>
          </w:p>
        </w:tc>
      </w:tr>
      <w:tr w:rsidR="00A41592" w:rsidRPr="00AF469D" w14:paraId="022D4553" w14:textId="77777777" w:rsidTr="00A41592">
        <w:trPr>
          <w:trHeight w:val="324"/>
        </w:trPr>
        <w:tc>
          <w:tcPr>
            <w:tcW w:w="3580" w:type="dxa"/>
            <w:gridSpan w:val="2"/>
            <w:shd w:val="clear" w:color="auto" w:fill="auto"/>
            <w:vAlign w:val="bottom"/>
          </w:tcPr>
          <w:p w14:paraId="661911CC" w14:textId="77777777" w:rsidR="00A41592" w:rsidRPr="00AF469D" w:rsidRDefault="00A41592" w:rsidP="00525BF8">
            <w:pPr>
              <w:spacing w:line="0" w:lineRule="atLeast"/>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6</w:t>
            </w:r>
            <w:r w:rsidRPr="00AF469D">
              <w:rPr>
                <w:rFonts w:ascii="Cambria" w:eastAsia="Cambria" w:hAnsi="Cambria" w:cs="Arial"/>
                <w:b/>
                <w:szCs w:val="20"/>
              </w:rPr>
              <w:t>.</w:t>
            </w:r>
            <w:r w:rsidRPr="00AF469D">
              <w:rPr>
                <w:rFonts w:ascii="Cambria" w:eastAsia="Cambria" w:hAnsi="Cambria" w:cs="Arial"/>
                <w:szCs w:val="20"/>
              </w:rPr>
              <w:t xml:space="preserve"> Przy porozumiewaniu się</w:t>
            </w:r>
          </w:p>
        </w:tc>
        <w:tc>
          <w:tcPr>
            <w:tcW w:w="2110" w:type="dxa"/>
            <w:gridSpan w:val="2"/>
            <w:shd w:val="clear" w:color="auto" w:fill="auto"/>
            <w:vAlign w:val="bottom"/>
          </w:tcPr>
          <w:p w14:paraId="6ACCBE8F" w14:textId="77777777" w:rsidR="00A41592" w:rsidRPr="00AF469D" w:rsidRDefault="00A41592" w:rsidP="00525BF8">
            <w:pPr>
              <w:spacing w:line="0" w:lineRule="atLeast"/>
              <w:ind w:left="80"/>
              <w:rPr>
                <w:rFonts w:ascii="Cambria" w:eastAsia="Cambria" w:hAnsi="Cambria" w:cs="Arial"/>
                <w:szCs w:val="20"/>
              </w:rPr>
            </w:pPr>
            <w:r w:rsidRPr="00AF469D">
              <w:rPr>
                <w:rFonts w:ascii="Cambria" w:eastAsia="Cambria" w:hAnsi="Cambria" w:cs="Arial"/>
                <w:szCs w:val="20"/>
              </w:rPr>
              <w:t>w ramach</w:t>
            </w:r>
          </w:p>
        </w:tc>
        <w:tc>
          <w:tcPr>
            <w:tcW w:w="1300" w:type="dxa"/>
            <w:gridSpan w:val="2"/>
            <w:shd w:val="clear" w:color="auto" w:fill="auto"/>
            <w:vAlign w:val="bottom"/>
          </w:tcPr>
          <w:p w14:paraId="4BB77307" w14:textId="77777777" w:rsidR="00A41592" w:rsidRPr="00AF469D" w:rsidRDefault="00A41592" w:rsidP="00525BF8">
            <w:pPr>
              <w:spacing w:line="0" w:lineRule="atLeast"/>
              <w:ind w:left="60"/>
              <w:rPr>
                <w:rFonts w:ascii="Cambria" w:eastAsia="Cambria" w:hAnsi="Cambria" w:cs="Arial"/>
                <w:szCs w:val="20"/>
              </w:rPr>
            </w:pPr>
            <w:r w:rsidRPr="00AF469D">
              <w:rPr>
                <w:rFonts w:ascii="Cambria" w:eastAsia="Cambria" w:hAnsi="Cambria" w:cs="Arial"/>
                <w:szCs w:val="20"/>
              </w:rPr>
              <w:t>niniejszego</w:t>
            </w:r>
          </w:p>
        </w:tc>
        <w:tc>
          <w:tcPr>
            <w:tcW w:w="1655" w:type="dxa"/>
            <w:shd w:val="clear" w:color="auto" w:fill="auto"/>
            <w:vAlign w:val="bottom"/>
          </w:tcPr>
          <w:p w14:paraId="57C4AFC7" w14:textId="77777777" w:rsidR="00A41592" w:rsidRPr="00AF469D" w:rsidRDefault="00A41592" w:rsidP="00525BF8">
            <w:pPr>
              <w:spacing w:line="0" w:lineRule="atLeast"/>
              <w:ind w:left="80"/>
              <w:rPr>
                <w:rFonts w:ascii="Cambria" w:eastAsia="Cambria" w:hAnsi="Cambria" w:cs="Arial"/>
                <w:szCs w:val="20"/>
              </w:rPr>
            </w:pPr>
            <w:r w:rsidRPr="00AF469D">
              <w:rPr>
                <w:rFonts w:ascii="Cambria" w:eastAsia="Cambria" w:hAnsi="Cambria" w:cs="Arial"/>
                <w:szCs w:val="20"/>
              </w:rPr>
              <w:t>postępowania</w:t>
            </w:r>
          </w:p>
        </w:tc>
        <w:tc>
          <w:tcPr>
            <w:tcW w:w="1384" w:type="dxa"/>
            <w:gridSpan w:val="2"/>
            <w:shd w:val="clear" w:color="auto" w:fill="auto"/>
            <w:vAlign w:val="bottom"/>
          </w:tcPr>
          <w:p w14:paraId="2F985623" w14:textId="77777777" w:rsidR="00A41592" w:rsidRPr="00AF469D" w:rsidRDefault="00A41592" w:rsidP="00525BF8">
            <w:pPr>
              <w:spacing w:line="0" w:lineRule="atLeast"/>
              <w:jc w:val="right"/>
              <w:rPr>
                <w:rFonts w:ascii="Cambria" w:eastAsia="Cambria" w:hAnsi="Cambria" w:cs="Arial"/>
                <w:szCs w:val="20"/>
              </w:rPr>
            </w:pPr>
            <w:r w:rsidRPr="00AF469D">
              <w:rPr>
                <w:rFonts w:ascii="Cambria" w:eastAsia="Cambria" w:hAnsi="Cambria" w:cs="Arial"/>
                <w:szCs w:val="20"/>
              </w:rPr>
              <w:t>Wykonawcy</w:t>
            </w:r>
          </w:p>
        </w:tc>
      </w:tr>
      <w:tr w:rsidR="00A41592" w:rsidRPr="00AF469D" w14:paraId="1CDC140F" w14:textId="77777777" w:rsidTr="00A41592">
        <w:trPr>
          <w:trHeight w:val="322"/>
        </w:trPr>
        <w:tc>
          <w:tcPr>
            <w:tcW w:w="8645" w:type="dxa"/>
            <w:gridSpan w:val="7"/>
            <w:shd w:val="clear" w:color="auto" w:fill="auto"/>
            <w:vAlign w:val="bottom"/>
          </w:tcPr>
          <w:p w14:paraId="1DC93501" w14:textId="651A3220" w:rsidR="00A41592" w:rsidRPr="00AF469D" w:rsidRDefault="00A41592" w:rsidP="00525BF8">
            <w:pPr>
              <w:spacing w:line="0" w:lineRule="atLeast"/>
              <w:ind w:left="700"/>
              <w:rPr>
                <w:rFonts w:ascii="Cambria" w:eastAsia="Cambria" w:hAnsi="Cambria" w:cs="Arial"/>
                <w:b/>
                <w:szCs w:val="20"/>
              </w:rPr>
            </w:pPr>
            <w:r w:rsidRPr="00AF469D">
              <w:rPr>
                <w:rFonts w:ascii="Cambria" w:eastAsia="Cambria" w:hAnsi="Cambria" w:cs="Arial"/>
                <w:szCs w:val="20"/>
              </w:rPr>
              <w:t xml:space="preserve">powinni posługiwać się znakiem postępowania: </w:t>
            </w:r>
            <w:r>
              <w:rPr>
                <w:rFonts w:ascii="Cambria" w:eastAsia="Cambria" w:hAnsi="Cambria" w:cs="Arial"/>
                <w:b/>
                <w:szCs w:val="20"/>
              </w:rPr>
              <w:t>ZP.272.</w:t>
            </w:r>
            <w:r w:rsidR="00D27477">
              <w:rPr>
                <w:rFonts w:ascii="Cambria" w:eastAsia="Cambria" w:hAnsi="Cambria" w:cs="Arial"/>
                <w:b/>
                <w:szCs w:val="20"/>
              </w:rPr>
              <w:t>2</w:t>
            </w:r>
            <w:r w:rsidR="00280FA4">
              <w:rPr>
                <w:rFonts w:ascii="Cambria" w:eastAsia="Cambria" w:hAnsi="Cambria" w:cs="Arial"/>
                <w:b/>
                <w:szCs w:val="20"/>
              </w:rPr>
              <w:t>7</w:t>
            </w:r>
            <w:r>
              <w:rPr>
                <w:rFonts w:ascii="Cambria" w:eastAsia="Cambria" w:hAnsi="Cambria" w:cs="Arial"/>
                <w:b/>
                <w:szCs w:val="20"/>
              </w:rPr>
              <w:t>.202</w:t>
            </w:r>
            <w:r w:rsidR="00485397">
              <w:rPr>
                <w:rFonts w:ascii="Cambria" w:eastAsia="Cambria" w:hAnsi="Cambria" w:cs="Arial"/>
                <w:b/>
                <w:szCs w:val="20"/>
              </w:rPr>
              <w:t>4</w:t>
            </w:r>
            <w:r w:rsidRPr="00AF469D">
              <w:rPr>
                <w:rFonts w:ascii="Cambria" w:eastAsia="Cambria" w:hAnsi="Cambria" w:cs="Arial"/>
                <w:b/>
                <w:szCs w:val="20"/>
              </w:rPr>
              <w:t>.</w:t>
            </w:r>
          </w:p>
        </w:tc>
        <w:tc>
          <w:tcPr>
            <w:tcW w:w="604" w:type="dxa"/>
            <w:shd w:val="clear" w:color="auto" w:fill="auto"/>
            <w:vAlign w:val="bottom"/>
          </w:tcPr>
          <w:p w14:paraId="4B033584" w14:textId="77777777" w:rsidR="00A41592" w:rsidRPr="00AF469D" w:rsidRDefault="00A41592" w:rsidP="00525BF8">
            <w:pPr>
              <w:spacing w:line="0" w:lineRule="atLeast"/>
              <w:rPr>
                <w:rFonts w:cs="Arial"/>
                <w:szCs w:val="20"/>
              </w:rPr>
            </w:pPr>
          </w:p>
        </w:tc>
        <w:tc>
          <w:tcPr>
            <w:tcW w:w="780" w:type="dxa"/>
            <w:shd w:val="clear" w:color="auto" w:fill="auto"/>
            <w:vAlign w:val="bottom"/>
          </w:tcPr>
          <w:p w14:paraId="5528E4BD" w14:textId="77777777" w:rsidR="00A41592" w:rsidRPr="00AF469D" w:rsidRDefault="00A41592" w:rsidP="00525BF8">
            <w:pPr>
              <w:spacing w:line="0" w:lineRule="atLeast"/>
              <w:rPr>
                <w:rFonts w:cs="Arial"/>
                <w:szCs w:val="20"/>
              </w:rPr>
            </w:pPr>
          </w:p>
        </w:tc>
      </w:tr>
      <w:tr w:rsidR="00A41592" w:rsidRPr="00AF469D" w14:paraId="631F04D6" w14:textId="77777777" w:rsidTr="00A41592">
        <w:trPr>
          <w:trHeight w:val="324"/>
        </w:trPr>
        <w:tc>
          <w:tcPr>
            <w:tcW w:w="1700" w:type="dxa"/>
            <w:shd w:val="clear" w:color="auto" w:fill="auto"/>
            <w:vAlign w:val="bottom"/>
          </w:tcPr>
          <w:p w14:paraId="41FA3E6B" w14:textId="706187AD" w:rsidR="00A41592" w:rsidRPr="00AF469D" w:rsidRDefault="00A41592" w:rsidP="00525BF8">
            <w:pPr>
              <w:spacing w:line="0" w:lineRule="atLeast"/>
              <w:rPr>
                <w:rFonts w:ascii="Cambria" w:eastAsia="Cambria" w:hAnsi="Cambria" w:cs="Arial"/>
                <w:b/>
                <w:szCs w:val="20"/>
              </w:rPr>
            </w:pPr>
            <w:r w:rsidRPr="00AF469D">
              <w:rPr>
                <w:rFonts w:ascii="Cambria" w:eastAsia="Cambria" w:hAnsi="Cambria" w:cs="Arial"/>
                <w:b/>
                <w:szCs w:val="20"/>
              </w:rPr>
              <w:t>11.1</w:t>
            </w:r>
            <w:r>
              <w:rPr>
                <w:rFonts w:ascii="Cambria" w:eastAsia="Cambria" w:hAnsi="Cambria" w:cs="Arial"/>
                <w:b/>
                <w:szCs w:val="20"/>
              </w:rPr>
              <w:t>7</w:t>
            </w:r>
            <w:r w:rsidRPr="00AF469D">
              <w:rPr>
                <w:rFonts w:ascii="Cambria" w:eastAsia="Cambria" w:hAnsi="Cambria" w:cs="Arial"/>
                <w:b/>
                <w:szCs w:val="20"/>
              </w:rPr>
              <w:t>.</w:t>
            </w:r>
            <w:r>
              <w:rPr>
                <w:rFonts w:ascii="Cambria" w:eastAsia="Cambria" w:hAnsi="Cambria" w:cs="Arial"/>
                <w:b/>
                <w:szCs w:val="20"/>
              </w:rPr>
              <w:t xml:space="preserve"> </w:t>
            </w:r>
            <w:r w:rsidRPr="00AF469D">
              <w:rPr>
                <w:rFonts w:ascii="Cambria" w:eastAsia="Cambria" w:hAnsi="Cambria" w:cs="Arial"/>
                <w:b/>
                <w:szCs w:val="20"/>
              </w:rPr>
              <w:t>UWAGA:</w:t>
            </w:r>
          </w:p>
        </w:tc>
        <w:tc>
          <w:tcPr>
            <w:tcW w:w="1880" w:type="dxa"/>
            <w:shd w:val="clear" w:color="auto" w:fill="auto"/>
            <w:vAlign w:val="bottom"/>
          </w:tcPr>
          <w:p w14:paraId="383966D6" w14:textId="77777777" w:rsidR="00A41592" w:rsidRPr="00AF469D" w:rsidRDefault="00A41592" w:rsidP="00525BF8">
            <w:pPr>
              <w:spacing w:line="0" w:lineRule="atLeast"/>
              <w:ind w:left="260"/>
              <w:rPr>
                <w:rFonts w:ascii="Cambria" w:eastAsia="Cambria" w:hAnsi="Cambria" w:cs="Arial"/>
                <w:b/>
                <w:szCs w:val="20"/>
              </w:rPr>
            </w:pPr>
            <w:r w:rsidRPr="00AF469D">
              <w:rPr>
                <w:rFonts w:ascii="Cambria" w:eastAsia="Cambria" w:hAnsi="Cambria" w:cs="Arial"/>
                <w:b/>
                <w:szCs w:val="20"/>
              </w:rPr>
              <w:t>Zamawiający</w:t>
            </w:r>
          </w:p>
        </w:tc>
        <w:tc>
          <w:tcPr>
            <w:tcW w:w="500" w:type="dxa"/>
            <w:shd w:val="clear" w:color="auto" w:fill="auto"/>
            <w:vAlign w:val="bottom"/>
          </w:tcPr>
          <w:p w14:paraId="0D2B0307" w14:textId="77777777" w:rsidR="00A41592" w:rsidRPr="00AF469D" w:rsidRDefault="00A41592" w:rsidP="00525BF8">
            <w:pPr>
              <w:spacing w:line="0" w:lineRule="atLeast"/>
              <w:ind w:left="140"/>
              <w:rPr>
                <w:rFonts w:ascii="Cambria" w:eastAsia="Cambria" w:hAnsi="Cambria" w:cs="Arial"/>
                <w:b/>
                <w:w w:val="97"/>
                <w:szCs w:val="20"/>
              </w:rPr>
            </w:pPr>
            <w:r w:rsidRPr="00AF469D">
              <w:rPr>
                <w:rFonts w:ascii="Cambria" w:eastAsia="Cambria" w:hAnsi="Cambria" w:cs="Arial"/>
                <w:b/>
                <w:w w:val="97"/>
                <w:szCs w:val="20"/>
              </w:rPr>
              <w:t>nie</w:t>
            </w:r>
          </w:p>
        </w:tc>
        <w:tc>
          <w:tcPr>
            <w:tcW w:w="4565" w:type="dxa"/>
            <w:gridSpan w:val="4"/>
            <w:shd w:val="clear" w:color="auto" w:fill="auto"/>
            <w:vAlign w:val="bottom"/>
          </w:tcPr>
          <w:p w14:paraId="461FCA81" w14:textId="77777777" w:rsidR="00A41592" w:rsidRPr="00AF469D" w:rsidRDefault="00A41592" w:rsidP="00525BF8">
            <w:pPr>
              <w:spacing w:line="0" w:lineRule="atLeast"/>
              <w:ind w:left="320"/>
              <w:rPr>
                <w:rFonts w:ascii="Cambria" w:eastAsia="Cambria" w:hAnsi="Cambria" w:cs="Arial"/>
                <w:b/>
                <w:szCs w:val="20"/>
              </w:rPr>
            </w:pPr>
            <w:r w:rsidRPr="00AF469D">
              <w:rPr>
                <w:rFonts w:ascii="Cambria" w:eastAsia="Cambria" w:hAnsi="Cambria" w:cs="Arial"/>
                <w:b/>
                <w:szCs w:val="20"/>
              </w:rPr>
              <w:t>ponosi   odpowiedzialności</w:t>
            </w:r>
          </w:p>
        </w:tc>
        <w:tc>
          <w:tcPr>
            <w:tcW w:w="604" w:type="dxa"/>
            <w:shd w:val="clear" w:color="auto" w:fill="auto"/>
            <w:vAlign w:val="bottom"/>
          </w:tcPr>
          <w:p w14:paraId="4CA8A216" w14:textId="77777777" w:rsidR="00A41592" w:rsidRPr="00AF469D" w:rsidRDefault="00A41592" w:rsidP="00525BF8">
            <w:pPr>
              <w:spacing w:line="0" w:lineRule="atLeast"/>
              <w:rPr>
                <w:rFonts w:ascii="Cambria" w:eastAsia="Cambria" w:hAnsi="Cambria" w:cs="Arial"/>
                <w:b/>
                <w:szCs w:val="20"/>
              </w:rPr>
            </w:pPr>
            <w:r w:rsidRPr="00AF469D">
              <w:rPr>
                <w:rFonts w:ascii="Cambria" w:eastAsia="Cambria" w:hAnsi="Cambria" w:cs="Arial"/>
                <w:b/>
                <w:szCs w:val="20"/>
              </w:rPr>
              <w:t>za</w:t>
            </w:r>
          </w:p>
        </w:tc>
        <w:tc>
          <w:tcPr>
            <w:tcW w:w="780" w:type="dxa"/>
            <w:shd w:val="clear" w:color="auto" w:fill="auto"/>
            <w:vAlign w:val="bottom"/>
          </w:tcPr>
          <w:p w14:paraId="7C5EFD0E" w14:textId="77777777" w:rsidR="00A41592" w:rsidRPr="00AF469D" w:rsidRDefault="00A41592" w:rsidP="00525BF8">
            <w:pPr>
              <w:spacing w:line="0" w:lineRule="atLeast"/>
              <w:jc w:val="right"/>
              <w:rPr>
                <w:rFonts w:ascii="Cambria" w:eastAsia="Cambria" w:hAnsi="Cambria" w:cs="Arial"/>
                <w:b/>
                <w:szCs w:val="20"/>
              </w:rPr>
            </w:pPr>
            <w:r w:rsidRPr="00AF469D">
              <w:rPr>
                <w:rFonts w:ascii="Cambria" w:eastAsia="Cambria" w:hAnsi="Cambria" w:cs="Arial"/>
                <w:b/>
                <w:szCs w:val="20"/>
              </w:rPr>
              <w:t>błędy</w:t>
            </w:r>
          </w:p>
        </w:tc>
      </w:tr>
    </w:tbl>
    <w:p w14:paraId="38095E3C" w14:textId="77777777" w:rsidR="00A41592" w:rsidRPr="00AF469D" w:rsidRDefault="00A41592" w:rsidP="00A41592">
      <w:pPr>
        <w:spacing w:line="44" w:lineRule="exact"/>
        <w:rPr>
          <w:rFonts w:cs="Arial"/>
          <w:sz w:val="20"/>
          <w:szCs w:val="20"/>
        </w:rPr>
      </w:pPr>
    </w:p>
    <w:p w14:paraId="5A70EB21" w14:textId="77777777" w:rsidR="00A41592" w:rsidRPr="00AF469D" w:rsidRDefault="00A41592" w:rsidP="00A41592">
      <w:pPr>
        <w:spacing w:line="275" w:lineRule="auto"/>
        <w:ind w:left="700" w:right="20"/>
        <w:jc w:val="both"/>
        <w:rPr>
          <w:rFonts w:ascii="Cambria" w:eastAsia="Cambria" w:hAnsi="Cambria" w:cs="Arial"/>
          <w:b/>
          <w:szCs w:val="20"/>
        </w:rPr>
      </w:pPr>
      <w:r w:rsidRPr="00AF469D">
        <w:rPr>
          <w:rFonts w:ascii="Cambria" w:eastAsia="Cambria" w:hAnsi="Cambria" w:cs="Arial"/>
          <w:b/>
          <w:szCs w:val="20"/>
        </w:rPr>
        <w:t>w transmisji danych, w tym błędy spowodowane awariami systemów</w:t>
      </w:r>
      <w:r>
        <w:rPr>
          <w:rFonts w:ascii="Cambria" w:eastAsia="Cambria" w:hAnsi="Cambria" w:cs="Arial"/>
          <w:b/>
          <w:szCs w:val="20"/>
        </w:rPr>
        <w:t xml:space="preserve"> </w:t>
      </w:r>
      <w:r w:rsidRPr="00AF469D">
        <w:rPr>
          <w:rFonts w:ascii="Cambria" w:eastAsia="Cambria" w:hAnsi="Cambria" w:cs="Arial"/>
          <w:b/>
          <w:szCs w:val="20"/>
        </w:rPr>
        <w:t>teleinformatycznych, systemów zasilania lub też okolicznościami zależnymi od operatora zapewniającego transmisję danych.</w:t>
      </w:r>
    </w:p>
    <w:p w14:paraId="66C9E8A1" w14:textId="6AEE4B9E" w:rsidR="005B7A64" w:rsidRDefault="005B7A64" w:rsidP="00627C7D">
      <w:pPr>
        <w:pStyle w:val="Kolorowalistaakcent11"/>
        <w:widowControl w:val="0"/>
        <w:suppressAutoHyphens/>
        <w:spacing w:line="276" w:lineRule="auto"/>
        <w:ind w:left="0"/>
        <w:outlineLvl w:val="3"/>
        <w:rPr>
          <w:rFonts w:asciiTheme="majorHAnsi" w:hAnsiTheme="majorHAnsi"/>
          <w:b/>
          <w:sz w:val="24"/>
          <w:szCs w:val="24"/>
          <w:highlight w:val="yellow"/>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2F66C55C" w14:textId="77777777" w:rsidTr="00534BDE">
        <w:trPr>
          <w:jc w:val="center"/>
        </w:trPr>
        <w:tc>
          <w:tcPr>
            <w:tcW w:w="9072" w:type="dxa"/>
            <w:tcBorders>
              <w:bottom w:val="single" w:sz="4" w:space="0" w:color="auto"/>
            </w:tcBorders>
            <w:shd w:val="clear" w:color="auto" w:fill="D9D9D9" w:themeFill="background1" w:themeFillShade="D9"/>
          </w:tcPr>
          <w:p w14:paraId="4D8EA666"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7492662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5CE908C0" w14:textId="77777777" w:rsidR="00295E49" w:rsidRPr="00295E49" w:rsidRDefault="00295E49" w:rsidP="00295E49">
      <w:pPr>
        <w:widowControl w:val="0"/>
        <w:spacing w:line="276" w:lineRule="auto"/>
        <w:outlineLvl w:val="3"/>
        <w:rPr>
          <w:rFonts w:asciiTheme="majorHAnsi" w:hAnsiTheme="majorHAnsi" w:cs="Arial"/>
          <w:bCs/>
        </w:rPr>
      </w:pPr>
    </w:p>
    <w:p w14:paraId="7905F3A1" w14:textId="0BB7FC8C" w:rsidR="00A41592" w:rsidRPr="005660A1" w:rsidRDefault="00D27477" w:rsidP="005660A1">
      <w:pPr>
        <w:tabs>
          <w:tab w:val="left" w:pos="709"/>
        </w:tabs>
        <w:spacing w:before="20" w:after="40" w:line="276" w:lineRule="auto"/>
        <w:contextualSpacing/>
        <w:jc w:val="both"/>
        <w:rPr>
          <w:rFonts w:asciiTheme="majorHAnsi" w:eastAsia="SimSun" w:hAnsiTheme="majorHAnsi" w:cs="Arial"/>
          <w:lang w:eastAsia="zh-CN"/>
        </w:rPr>
      </w:pPr>
      <w:r>
        <w:rPr>
          <w:rStyle w:val="Teksttreci"/>
          <w:rFonts w:asciiTheme="majorHAnsi" w:hAnsiTheme="majorHAnsi"/>
          <w:sz w:val="24"/>
        </w:rPr>
        <w:t>Zamawiający nie wymaga wadium.</w:t>
      </w:r>
    </w:p>
    <w:p w14:paraId="72CEF515" w14:textId="3E8F103F" w:rsidR="00D9784D" w:rsidRPr="005660A1" w:rsidRDefault="00D9784D" w:rsidP="00295E49">
      <w:pPr>
        <w:pStyle w:val="Kolorowalistaakcent11"/>
        <w:tabs>
          <w:tab w:val="left" w:pos="709"/>
        </w:tabs>
        <w:spacing w:line="276" w:lineRule="auto"/>
        <w:ind w:left="0"/>
        <w:rPr>
          <w:rFonts w:asciiTheme="majorHAnsi" w:hAnsiTheme="majorHAnsi" w:cs="Arial"/>
          <w:sz w:val="24"/>
          <w:szCs w:val="24"/>
        </w:rPr>
      </w:pPr>
    </w:p>
    <w:p w14:paraId="36B98F0B" w14:textId="77777777" w:rsidR="00E51C18" w:rsidRPr="00C6306E" w:rsidRDefault="00E51C18" w:rsidP="00E51C18">
      <w:pPr>
        <w:pStyle w:val="Kolorowalistaakcent11"/>
        <w:tabs>
          <w:tab w:val="left" w:pos="709"/>
        </w:tabs>
        <w:spacing w:line="276" w:lineRule="auto"/>
        <w:ind w:left="708"/>
        <w:rPr>
          <w:rFonts w:asciiTheme="majorHAnsi" w:hAnsiTheme="majorHAnsi"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5693E390" w14:textId="77777777" w:rsidTr="00C3698A">
        <w:tc>
          <w:tcPr>
            <w:tcW w:w="8964" w:type="dxa"/>
            <w:tcBorders>
              <w:bottom w:val="single" w:sz="4" w:space="0" w:color="auto"/>
            </w:tcBorders>
            <w:shd w:val="clear" w:color="auto" w:fill="D9D9D9" w:themeFill="background1" w:themeFillShade="D9"/>
          </w:tcPr>
          <w:p w14:paraId="089D226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0F3DF2AF"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14:paraId="028DE9CD" w14:textId="77777777"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tbl>
      <w:tblPr>
        <w:tblW w:w="0" w:type="auto"/>
        <w:tblInd w:w="10" w:type="dxa"/>
        <w:tblLayout w:type="fixed"/>
        <w:tblCellMar>
          <w:left w:w="0" w:type="dxa"/>
          <w:right w:w="0" w:type="dxa"/>
        </w:tblCellMar>
        <w:tblLook w:val="0000" w:firstRow="0" w:lastRow="0" w:firstColumn="0" w:lastColumn="0" w:noHBand="0" w:noVBand="0"/>
      </w:tblPr>
      <w:tblGrid>
        <w:gridCol w:w="2100"/>
        <w:gridCol w:w="2880"/>
        <w:gridCol w:w="1020"/>
        <w:gridCol w:w="800"/>
        <w:gridCol w:w="1660"/>
        <w:gridCol w:w="580"/>
      </w:tblGrid>
      <w:tr w:rsidR="00BF46AC" w:rsidRPr="00AF469D" w14:paraId="7EA6F18A" w14:textId="77777777" w:rsidTr="00525BF8">
        <w:trPr>
          <w:trHeight w:val="565"/>
        </w:trPr>
        <w:tc>
          <w:tcPr>
            <w:tcW w:w="6800" w:type="dxa"/>
            <w:gridSpan w:val="4"/>
            <w:shd w:val="clear" w:color="auto" w:fill="auto"/>
            <w:vAlign w:val="bottom"/>
          </w:tcPr>
          <w:p w14:paraId="6B377C5A" w14:textId="77777777" w:rsidR="00BF46AC" w:rsidRPr="00AF469D" w:rsidRDefault="00BF46AC" w:rsidP="00525BF8">
            <w:pPr>
              <w:spacing w:line="0" w:lineRule="atLeast"/>
              <w:ind w:left="100"/>
              <w:rPr>
                <w:rFonts w:ascii="Cambria" w:eastAsia="Cambria" w:hAnsi="Cambria" w:cs="Arial"/>
                <w:szCs w:val="20"/>
              </w:rPr>
            </w:pPr>
            <w:r>
              <w:rPr>
                <w:rFonts w:ascii="Cambria" w:eastAsia="Cambria" w:hAnsi="Cambria" w:cs="Arial"/>
                <w:szCs w:val="20"/>
              </w:rPr>
              <w:t xml:space="preserve">13.1. </w:t>
            </w:r>
            <w:r w:rsidRPr="00AF469D">
              <w:rPr>
                <w:rFonts w:ascii="Cambria" w:eastAsia="Cambria" w:hAnsi="Cambria" w:cs="Arial"/>
                <w:szCs w:val="20"/>
              </w:rPr>
              <w:t xml:space="preserve">Każdy Wykonawca może złożyć </w:t>
            </w:r>
            <w:r w:rsidRPr="00AF469D">
              <w:rPr>
                <w:rFonts w:ascii="Cambria" w:eastAsia="Cambria" w:hAnsi="Cambria" w:cs="Arial"/>
                <w:b/>
                <w:szCs w:val="20"/>
              </w:rPr>
              <w:t>jedną ofertę</w:t>
            </w:r>
            <w:r w:rsidRPr="00AF469D">
              <w:rPr>
                <w:rFonts w:ascii="Cambria" w:eastAsia="Cambria" w:hAnsi="Cambria" w:cs="Arial"/>
                <w:szCs w:val="20"/>
              </w:rPr>
              <w:t>.</w:t>
            </w:r>
          </w:p>
        </w:tc>
        <w:tc>
          <w:tcPr>
            <w:tcW w:w="1660" w:type="dxa"/>
            <w:shd w:val="clear" w:color="auto" w:fill="auto"/>
            <w:vAlign w:val="bottom"/>
          </w:tcPr>
          <w:p w14:paraId="4AAA7F28" w14:textId="77777777" w:rsidR="00BF46AC" w:rsidRPr="00AF469D" w:rsidRDefault="00BF46AC" w:rsidP="00525BF8">
            <w:pPr>
              <w:spacing w:line="0" w:lineRule="atLeast"/>
              <w:rPr>
                <w:rFonts w:cs="Arial"/>
                <w:szCs w:val="20"/>
              </w:rPr>
            </w:pPr>
          </w:p>
        </w:tc>
        <w:tc>
          <w:tcPr>
            <w:tcW w:w="580" w:type="dxa"/>
            <w:shd w:val="clear" w:color="auto" w:fill="auto"/>
            <w:vAlign w:val="bottom"/>
          </w:tcPr>
          <w:p w14:paraId="09DD021E" w14:textId="77777777" w:rsidR="00BF46AC" w:rsidRPr="00AF469D" w:rsidRDefault="00BF46AC" w:rsidP="00525BF8">
            <w:pPr>
              <w:spacing w:line="0" w:lineRule="atLeast"/>
              <w:rPr>
                <w:rFonts w:cs="Arial"/>
                <w:szCs w:val="20"/>
              </w:rPr>
            </w:pPr>
          </w:p>
        </w:tc>
      </w:tr>
      <w:tr w:rsidR="00BF46AC" w:rsidRPr="00AF469D" w14:paraId="23565F93" w14:textId="77777777" w:rsidTr="00525BF8">
        <w:trPr>
          <w:trHeight w:val="322"/>
        </w:trPr>
        <w:tc>
          <w:tcPr>
            <w:tcW w:w="6800" w:type="dxa"/>
            <w:gridSpan w:val="4"/>
            <w:shd w:val="clear" w:color="auto" w:fill="auto"/>
            <w:vAlign w:val="bottom"/>
          </w:tcPr>
          <w:p w14:paraId="658D479F" w14:textId="77777777" w:rsidR="00BF46AC" w:rsidRPr="00AF469D" w:rsidRDefault="00BF46AC" w:rsidP="00525BF8">
            <w:pPr>
              <w:spacing w:line="0" w:lineRule="atLeast"/>
              <w:ind w:left="100"/>
              <w:rPr>
                <w:rFonts w:ascii="Cambria" w:eastAsia="Cambria" w:hAnsi="Cambria" w:cs="Arial"/>
                <w:szCs w:val="20"/>
              </w:rPr>
            </w:pPr>
            <w:r>
              <w:rPr>
                <w:rFonts w:ascii="Cambria" w:eastAsia="Cambria" w:hAnsi="Cambria" w:cs="Arial"/>
                <w:szCs w:val="20"/>
              </w:rPr>
              <w:t xml:space="preserve">13.2. </w:t>
            </w:r>
            <w:r w:rsidRPr="00AF469D">
              <w:rPr>
                <w:rFonts w:ascii="Cambria" w:eastAsia="Cambria" w:hAnsi="Cambria" w:cs="Arial"/>
                <w:szCs w:val="20"/>
              </w:rPr>
              <w:t>Oferta musi być sporządzona w języku polskim.</w:t>
            </w:r>
          </w:p>
        </w:tc>
        <w:tc>
          <w:tcPr>
            <w:tcW w:w="1660" w:type="dxa"/>
            <w:shd w:val="clear" w:color="auto" w:fill="auto"/>
            <w:vAlign w:val="bottom"/>
          </w:tcPr>
          <w:p w14:paraId="78018EC7" w14:textId="77777777" w:rsidR="00BF46AC" w:rsidRPr="00AF469D" w:rsidRDefault="00BF46AC" w:rsidP="00525BF8">
            <w:pPr>
              <w:spacing w:line="0" w:lineRule="atLeast"/>
              <w:rPr>
                <w:rFonts w:cs="Arial"/>
                <w:szCs w:val="20"/>
              </w:rPr>
            </w:pPr>
          </w:p>
        </w:tc>
        <w:tc>
          <w:tcPr>
            <w:tcW w:w="580" w:type="dxa"/>
            <w:shd w:val="clear" w:color="auto" w:fill="auto"/>
            <w:vAlign w:val="bottom"/>
          </w:tcPr>
          <w:p w14:paraId="6ECF5756" w14:textId="77777777" w:rsidR="00BF46AC" w:rsidRPr="00AF469D" w:rsidRDefault="00BF46AC" w:rsidP="00525BF8">
            <w:pPr>
              <w:spacing w:line="0" w:lineRule="atLeast"/>
              <w:rPr>
                <w:rFonts w:cs="Arial"/>
                <w:szCs w:val="20"/>
              </w:rPr>
            </w:pPr>
          </w:p>
        </w:tc>
      </w:tr>
      <w:tr w:rsidR="00BF46AC" w:rsidRPr="00AF469D" w14:paraId="07D6734E" w14:textId="77777777" w:rsidTr="00525BF8">
        <w:trPr>
          <w:trHeight w:val="285"/>
        </w:trPr>
        <w:tc>
          <w:tcPr>
            <w:tcW w:w="9040" w:type="dxa"/>
            <w:gridSpan w:val="6"/>
            <w:shd w:val="clear" w:color="auto" w:fill="auto"/>
            <w:vAlign w:val="bottom"/>
          </w:tcPr>
          <w:p w14:paraId="439D6271" w14:textId="77777777" w:rsidR="00BF46AC" w:rsidRPr="00AF469D" w:rsidRDefault="00BF46AC" w:rsidP="00525BF8">
            <w:pPr>
              <w:spacing w:line="0" w:lineRule="atLeast"/>
              <w:ind w:left="100"/>
              <w:rPr>
                <w:rFonts w:ascii="Cambria" w:eastAsia="Cambria" w:hAnsi="Cambria" w:cs="Arial"/>
                <w:b/>
                <w:szCs w:val="20"/>
              </w:rPr>
            </w:pPr>
            <w:r>
              <w:rPr>
                <w:rFonts w:ascii="Cambria" w:eastAsia="Cambria" w:hAnsi="Cambria" w:cs="Arial"/>
                <w:b/>
                <w:szCs w:val="20"/>
              </w:rPr>
              <w:t xml:space="preserve">13.3. </w:t>
            </w:r>
            <w:r w:rsidRPr="00AF469D">
              <w:rPr>
                <w:rFonts w:ascii="Cambria" w:eastAsia="Cambria" w:hAnsi="Cambria" w:cs="Arial"/>
                <w:b/>
                <w:szCs w:val="20"/>
              </w:rPr>
              <w:t>Ofertę składa się, pod rygorem nieważności, w formie elektronicznej lub w</w:t>
            </w:r>
          </w:p>
        </w:tc>
      </w:tr>
      <w:tr w:rsidR="00BF46AC" w:rsidRPr="00AF469D" w14:paraId="7B561213" w14:textId="77777777" w:rsidTr="00525BF8">
        <w:trPr>
          <w:trHeight w:val="20"/>
        </w:trPr>
        <w:tc>
          <w:tcPr>
            <w:tcW w:w="2100" w:type="dxa"/>
            <w:shd w:val="clear" w:color="auto" w:fill="auto"/>
            <w:vAlign w:val="bottom"/>
          </w:tcPr>
          <w:p w14:paraId="49121A2D" w14:textId="77777777" w:rsidR="00BF46AC" w:rsidRPr="00AF469D" w:rsidRDefault="00BF46AC" w:rsidP="00525BF8">
            <w:pPr>
              <w:spacing w:line="20" w:lineRule="exact"/>
              <w:rPr>
                <w:rFonts w:cs="Arial"/>
                <w:sz w:val="1"/>
                <w:szCs w:val="20"/>
              </w:rPr>
            </w:pPr>
          </w:p>
        </w:tc>
        <w:tc>
          <w:tcPr>
            <w:tcW w:w="2880" w:type="dxa"/>
            <w:shd w:val="clear" w:color="auto" w:fill="000000"/>
            <w:vAlign w:val="bottom"/>
          </w:tcPr>
          <w:p w14:paraId="56831BF2" w14:textId="77777777" w:rsidR="00BF46AC" w:rsidRPr="00AF469D" w:rsidRDefault="00BF46AC" w:rsidP="00525BF8">
            <w:pPr>
              <w:spacing w:line="20" w:lineRule="exact"/>
              <w:rPr>
                <w:rFonts w:cs="Arial"/>
                <w:sz w:val="1"/>
                <w:szCs w:val="20"/>
              </w:rPr>
            </w:pPr>
          </w:p>
        </w:tc>
        <w:tc>
          <w:tcPr>
            <w:tcW w:w="1020" w:type="dxa"/>
            <w:shd w:val="clear" w:color="auto" w:fill="auto"/>
            <w:vAlign w:val="bottom"/>
          </w:tcPr>
          <w:p w14:paraId="7ED3E675" w14:textId="77777777" w:rsidR="00BF46AC" w:rsidRPr="00AF469D" w:rsidRDefault="00BF46AC" w:rsidP="00525BF8">
            <w:pPr>
              <w:spacing w:line="20" w:lineRule="exact"/>
              <w:rPr>
                <w:rFonts w:cs="Arial"/>
                <w:sz w:val="1"/>
                <w:szCs w:val="20"/>
              </w:rPr>
            </w:pPr>
          </w:p>
        </w:tc>
        <w:tc>
          <w:tcPr>
            <w:tcW w:w="2460" w:type="dxa"/>
            <w:gridSpan w:val="2"/>
            <w:shd w:val="clear" w:color="auto" w:fill="auto"/>
            <w:vAlign w:val="bottom"/>
          </w:tcPr>
          <w:p w14:paraId="223D04A7" w14:textId="77777777" w:rsidR="00BF46AC" w:rsidRPr="00AF469D" w:rsidRDefault="00BF46AC" w:rsidP="00525BF8">
            <w:pPr>
              <w:spacing w:line="20" w:lineRule="exact"/>
              <w:rPr>
                <w:rFonts w:cs="Arial"/>
                <w:sz w:val="1"/>
                <w:szCs w:val="20"/>
              </w:rPr>
            </w:pPr>
          </w:p>
        </w:tc>
        <w:tc>
          <w:tcPr>
            <w:tcW w:w="580" w:type="dxa"/>
            <w:shd w:val="clear" w:color="auto" w:fill="auto"/>
            <w:vAlign w:val="bottom"/>
          </w:tcPr>
          <w:p w14:paraId="19E82EBF" w14:textId="77777777" w:rsidR="00BF46AC" w:rsidRPr="00AF469D" w:rsidRDefault="00BF46AC" w:rsidP="00525BF8">
            <w:pPr>
              <w:spacing w:line="20" w:lineRule="exact"/>
              <w:rPr>
                <w:rFonts w:cs="Arial"/>
                <w:sz w:val="1"/>
                <w:szCs w:val="20"/>
              </w:rPr>
            </w:pPr>
          </w:p>
        </w:tc>
      </w:tr>
      <w:tr w:rsidR="00BF46AC" w:rsidRPr="00AF469D" w14:paraId="1AA48C06" w14:textId="77777777" w:rsidTr="00525BF8">
        <w:trPr>
          <w:trHeight w:val="344"/>
        </w:trPr>
        <w:tc>
          <w:tcPr>
            <w:tcW w:w="9040" w:type="dxa"/>
            <w:gridSpan w:val="6"/>
            <w:shd w:val="clear" w:color="auto" w:fill="auto"/>
            <w:vAlign w:val="bottom"/>
          </w:tcPr>
          <w:p w14:paraId="3000680D" w14:textId="77777777" w:rsidR="00BF46AC" w:rsidRPr="00AF469D" w:rsidRDefault="00BF46AC" w:rsidP="00525BF8">
            <w:pPr>
              <w:spacing w:line="0" w:lineRule="atLeast"/>
              <w:ind w:left="100"/>
              <w:rPr>
                <w:rFonts w:ascii="Cambria" w:eastAsia="Cambria" w:hAnsi="Cambria" w:cs="Arial"/>
                <w:b/>
                <w:szCs w:val="20"/>
              </w:rPr>
            </w:pPr>
            <w:r w:rsidRPr="00AF469D">
              <w:rPr>
                <w:rFonts w:ascii="Cambria" w:eastAsia="Cambria" w:hAnsi="Cambria" w:cs="Arial"/>
                <w:b/>
                <w:szCs w:val="20"/>
              </w:rPr>
              <w:t>postaci  elektronicznej  opatrzonej  podpisem  zaufanym  lub  podpisem</w:t>
            </w:r>
          </w:p>
        </w:tc>
      </w:tr>
      <w:tr w:rsidR="00BF46AC" w:rsidRPr="00AF469D" w14:paraId="4ED05A66" w14:textId="77777777" w:rsidTr="00525BF8">
        <w:trPr>
          <w:trHeight w:val="324"/>
        </w:trPr>
        <w:tc>
          <w:tcPr>
            <w:tcW w:w="9040" w:type="dxa"/>
            <w:gridSpan w:val="6"/>
            <w:shd w:val="clear" w:color="auto" w:fill="auto"/>
            <w:vAlign w:val="bottom"/>
          </w:tcPr>
          <w:p w14:paraId="359C78BA" w14:textId="77777777" w:rsidR="00BF46AC" w:rsidRPr="00AF469D" w:rsidRDefault="00BF46AC" w:rsidP="00525BF8">
            <w:pPr>
              <w:spacing w:line="0" w:lineRule="atLeast"/>
              <w:ind w:left="100"/>
              <w:rPr>
                <w:rFonts w:ascii="Cambria" w:eastAsia="Cambria" w:hAnsi="Cambria" w:cs="Arial"/>
                <w:szCs w:val="20"/>
              </w:rPr>
            </w:pPr>
            <w:r w:rsidRPr="00AF469D">
              <w:rPr>
                <w:rFonts w:ascii="Cambria" w:eastAsia="Cambria" w:hAnsi="Cambria" w:cs="Arial"/>
                <w:b/>
                <w:szCs w:val="20"/>
              </w:rPr>
              <w:t>osobistym</w:t>
            </w:r>
            <w:r w:rsidRPr="00AF469D">
              <w:rPr>
                <w:rFonts w:ascii="Cambria" w:eastAsia="Cambria" w:hAnsi="Cambria" w:cs="Arial"/>
                <w:szCs w:val="20"/>
              </w:rPr>
              <w:t xml:space="preserve"> w formatach danych określonych w przepisach wydanych na</w:t>
            </w:r>
          </w:p>
        </w:tc>
      </w:tr>
      <w:tr w:rsidR="00BF46AC" w:rsidRPr="00AF469D" w14:paraId="7ED7A031" w14:textId="77777777" w:rsidTr="00525BF8">
        <w:trPr>
          <w:trHeight w:val="324"/>
        </w:trPr>
        <w:tc>
          <w:tcPr>
            <w:tcW w:w="9040" w:type="dxa"/>
            <w:gridSpan w:val="6"/>
            <w:shd w:val="clear" w:color="auto" w:fill="auto"/>
            <w:vAlign w:val="bottom"/>
          </w:tcPr>
          <w:p w14:paraId="2A28EB4D" w14:textId="77777777" w:rsidR="00BF46AC" w:rsidRPr="00AF469D" w:rsidRDefault="00BF46AC" w:rsidP="00525BF8">
            <w:pPr>
              <w:spacing w:line="0" w:lineRule="atLeast"/>
              <w:ind w:left="100"/>
              <w:rPr>
                <w:rFonts w:ascii="Cambria" w:eastAsia="Cambria" w:hAnsi="Cambria" w:cs="Arial"/>
                <w:szCs w:val="20"/>
              </w:rPr>
            </w:pPr>
            <w:r w:rsidRPr="00AF469D">
              <w:rPr>
                <w:rFonts w:ascii="Cambria" w:eastAsia="Cambria" w:hAnsi="Cambria" w:cs="Arial"/>
                <w:szCs w:val="20"/>
              </w:rPr>
              <w:t>podstawie art. 18 ustawy z dnia 17 lutego 2005 r. o informatyzacji działalności</w:t>
            </w:r>
          </w:p>
        </w:tc>
      </w:tr>
      <w:tr w:rsidR="00BF46AC" w:rsidRPr="00AF469D" w14:paraId="1E2CF8B4" w14:textId="77777777" w:rsidTr="00525BF8">
        <w:trPr>
          <w:trHeight w:val="322"/>
        </w:trPr>
        <w:tc>
          <w:tcPr>
            <w:tcW w:w="9040" w:type="dxa"/>
            <w:gridSpan w:val="6"/>
            <w:shd w:val="clear" w:color="auto" w:fill="auto"/>
            <w:vAlign w:val="bottom"/>
          </w:tcPr>
          <w:p w14:paraId="312972FC" w14:textId="4053C8FB" w:rsidR="00BF46AC" w:rsidRPr="00AF469D" w:rsidRDefault="00BF46AC" w:rsidP="00525BF8">
            <w:pPr>
              <w:spacing w:line="0" w:lineRule="atLeast"/>
              <w:ind w:left="100"/>
              <w:rPr>
                <w:rFonts w:ascii="Cambria" w:eastAsia="Cambria" w:hAnsi="Cambria" w:cs="Arial"/>
                <w:szCs w:val="20"/>
              </w:rPr>
            </w:pPr>
            <w:r w:rsidRPr="00AF469D">
              <w:rPr>
                <w:rFonts w:ascii="Cambria" w:eastAsia="Cambria" w:hAnsi="Cambria" w:cs="Arial"/>
                <w:szCs w:val="20"/>
              </w:rPr>
              <w:t>podmiotów realizujących zadania publiczne (Dz. U. z 202</w:t>
            </w:r>
            <w:r w:rsidR="001333E1">
              <w:rPr>
                <w:rFonts w:ascii="Cambria" w:eastAsia="Cambria" w:hAnsi="Cambria" w:cs="Arial"/>
                <w:szCs w:val="20"/>
              </w:rPr>
              <w:t>4</w:t>
            </w:r>
            <w:r w:rsidRPr="00AF469D">
              <w:rPr>
                <w:rFonts w:ascii="Cambria" w:eastAsia="Cambria" w:hAnsi="Cambria" w:cs="Arial"/>
                <w:szCs w:val="20"/>
              </w:rPr>
              <w:t xml:space="preserve"> r. poz. </w:t>
            </w:r>
            <w:r w:rsidR="001333E1">
              <w:rPr>
                <w:rFonts w:ascii="Cambria" w:eastAsia="Cambria" w:hAnsi="Cambria" w:cs="Arial"/>
                <w:szCs w:val="20"/>
              </w:rPr>
              <w:t>30</w:t>
            </w:r>
            <w:r w:rsidR="00054155">
              <w:rPr>
                <w:rFonts w:ascii="Cambria" w:eastAsia="Cambria" w:hAnsi="Cambria" w:cs="Arial"/>
                <w:szCs w:val="20"/>
              </w:rPr>
              <w:t>7</w:t>
            </w:r>
            <w:r w:rsidRPr="00AF469D">
              <w:rPr>
                <w:rFonts w:ascii="Cambria" w:eastAsia="Cambria" w:hAnsi="Cambria" w:cs="Arial"/>
                <w:szCs w:val="20"/>
              </w:rPr>
              <w:t xml:space="preserve"> ze zm.),</w:t>
            </w:r>
          </w:p>
        </w:tc>
      </w:tr>
      <w:tr w:rsidR="00BF46AC" w:rsidRPr="00AF469D" w14:paraId="4EFF50CA" w14:textId="77777777" w:rsidTr="00525BF8">
        <w:trPr>
          <w:trHeight w:val="324"/>
        </w:trPr>
        <w:tc>
          <w:tcPr>
            <w:tcW w:w="6800" w:type="dxa"/>
            <w:gridSpan w:val="4"/>
            <w:shd w:val="clear" w:color="auto" w:fill="auto"/>
            <w:vAlign w:val="bottom"/>
          </w:tcPr>
          <w:p w14:paraId="3E4DCBFC" w14:textId="77777777" w:rsidR="00BF46AC" w:rsidRPr="00AF469D" w:rsidRDefault="00BF46AC" w:rsidP="00525BF8">
            <w:pPr>
              <w:spacing w:line="0" w:lineRule="atLeast"/>
              <w:ind w:left="100"/>
              <w:rPr>
                <w:rFonts w:ascii="Cambria" w:eastAsia="Cambria" w:hAnsi="Cambria" w:cs="Arial"/>
                <w:szCs w:val="20"/>
              </w:rPr>
            </w:pPr>
            <w:r w:rsidRPr="00AF469D">
              <w:rPr>
                <w:rFonts w:ascii="Cambria" w:eastAsia="Cambria" w:hAnsi="Cambria" w:cs="Arial"/>
                <w:szCs w:val="20"/>
              </w:rPr>
              <w:t>z zastrzeżeniem formatów, o których mowa w art. 66 ust.</w:t>
            </w:r>
          </w:p>
        </w:tc>
        <w:tc>
          <w:tcPr>
            <w:tcW w:w="2240" w:type="dxa"/>
            <w:gridSpan w:val="2"/>
            <w:shd w:val="clear" w:color="auto" w:fill="auto"/>
            <w:vAlign w:val="bottom"/>
          </w:tcPr>
          <w:p w14:paraId="49975E09" w14:textId="77777777" w:rsidR="00BF46AC" w:rsidRPr="00AF469D" w:rsidRDefault="00BF46AC" w:rsidP="00525BF8">
            <w:pPr>
              <w:spacing w:line="0" w:lineRule="atLeast"/>
              <w:ind w:firstLine="282"/>
              <w:rPr>
                <w:rFonts w:ascii="Cambria" w:eastAsia="Cambria" w:hAnsi="Cambria" w:cs="Arial"/>
                <w:szCs w:val="20"/>
              </w:rPr>
            </w:pPr>
            <w:r w:rsidRPr="00AF469D">
              <w:rPr>
                <w:rFonts w:ascii="Cambria" w:eastAsia="Cambria" w:hAnsi="Cambria" w:cs="Arial"/>
                <w:szCs w:val="20"/>
              </w:rPr>
              <w:t xml:space="preserve">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w:t>
            </w:r>
          </w:p>
        </w:tc>
      </w:tr>
      <w:tr w:rsidR="00BF46AC" w:rsidRPr="00AF469D" w14:paraId="187745FF" w14:textId="77777777" w:rsidTr="00525BF8">
        <w:trPr>
          <w:trHeight w:val="286"/>
        </w:trPr>
        <w:tc>
          <w:tcPr>
            <w:tcW w:w="9040" w:type="dxa"/>
            <w:gridSpan w:val="6"/>
            <w:shd w:val="clear" w:color="auto" w:fill="auto"/>
            <w:vAlign w:val="bottom"/>
          </w:tcPr>
          <w:p w14:paraId="33CB4733" w14:textId="77777777" w:rsidR="00BF46AC" w:rsidRPr="00AF469D" w:rsidRDefault="00BF46AC" w:rsidP="00525BF8">
            <w:pPr>
              <w:spacing w:line="0" w:lineRule="atLeast"/>
              <w:ind w:left="100"/>
              <w:rPr>
                <w:rFonts w:ascii="Cambria" w:eastAsia="Cambria" w:hAnsi="Cambria" w:cs="Arial"/>
                <w:szCs w:val="20"/>
              </w:rPr>
            </w:pPr>
            <w:r w:rsidRPr="00AF469D">
              <w:rPr>
                <w:rFonts w:ascii="Cambria" w:eastAsia="Cambria" w:hAnsi="Cambria" w:cs="Arial"/>
                <w:szCs w:val="20"/>
              </w:rPr>
              <w:t>z uwzględnieniem rodzaju przekazywanych danych. Zamawiający preferuje</w:t>
            </w:r>
          </w:p>
        </w:tc>
      </w:tr>
    </w:tbl>
    <w:p w14:paraId="32C512A4" w14:textId="77777777" w:rsidR="00BF46AC" w:rsidRPr="00AF469D" w:rsidRDefault="00BF46AC" w:rsidP="00BF46AC">
      <w:pPr>
        <w:spacing w:line="0" w:lineRule="atLeast"/>
        <w:ind w:left="720"/>
        <w:rPr>
          <w:rFonts w:ascii="Cambria" w:eastAsia="Cambria" w:hAnsi="Cambria" w:cs="Arial"/>
          <w:szCs w:val="20"/>
          <w:u w:val="single"/>
        </w:rPr>
      </w:pPr>
      <w:r w:rsidRPr="00AF469D">
        <w:rPr>
          <w:rFonts w:ascii="Cambria" w:eastAsia="Cambria" w:hAnsi="Cambria" w:cs="Arial"/>
          <w:szCs w:val="20"/>
          <w:u w:val="single"/>
        </w:rPr>
        <w:t>w szczególności następujące formaty przesłanych danych: .pdf, .</w:t>
      </w:r>
      <w:proofErr w:type="spellStart"/>
      <w:r w:rsidRPr="00AF469D">
        <w:rPr>
          <w:rFonts w:ascii="Cambria" w:eastAsia="Cambria" w:hAnsi="Cambria" w:cs="Arial"/>
          <w:szCs w:val="20"/>
          <w:u w:val="single"/>
        </w:rPr>
        <w:t>docx</w:t>
      </w:r>
      <w:proofErr w:type="spellEnd"/>
      <w:r w:rsidRPr="00AF469D">
        <w:rPr>
          <w:rFonts w:ascii="Cambria" w:eastAsia="Cambria" w:hAnsi="Cambria" w:cs="Arial"/>
          <w:szCs w:val="20"/>
          <w:u w:val="single"/>
        </w:rPr>
        <w:t>, zip.</w:t>
      </w:r>
    </w:p>
    <w:p w14:paraId="4D68F099" w14:textId="77777777" w:rsidR="00BF46AC" w:rsidRPr="00AF469D" w:rsidRDefault="00BF46AC" w:rsidP="00BF46AC">
      <w:pPr>
        <w:spacing w:line="44" w:lineRule="exact"/>
        <w:rPr>
          <w:rFonts w:cs="Arial"/>
          <w:sz w:val="20"/>
          <w:szCs w:val="20"/>
        </w:rPr>
      </w:pPr>
    </w:p>
    <w:p w14:paraId="4DE30150" w14:textId="77777777" w:rsidR="00BF46AC" w:rsidRPr="00AF469D" w:rsidRDefault="00BF46AC" w:rsidP="00BF46AC">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13.4.</w:t>
      </w:r>
      <w:r w:rsidRPr="00AF469D">
        <w:rPr>
          <w:rFonts w:ascii="Cambria" w:eastAsia="Cambria" w:hAnsi="Cambria" w:cs="Arial"/>
          <w:szCs w:val="20"/>
        </w:rPr>
        <w:t xml:space="preserve"> Każdy dokument składający się na ofertę lub złożony wraz z ofertą sporządzony w języku innym niż polski musi być złożony wraz z tłumaczeniem na język polski.</w:t>
      </w:r>
    </w:p>
    <w:p w14:paraId="18B62AD7" w14:textId="77777777" w:rsidR="00BF46AC" w:rsidRPr="00AF469D" w:rsidRDefault="00BF46AC" w:rsidP="00BF46AC">
      <w:pPr>
        <w:spacing w:line="2" w:lineRule="exact"/>
        <w:rPr>
          <w:rFonts w:cs="Arial"/>
          <w:sz w:val="20"/>
          <w:szCs w:val="20"/>
        </w:rPr>
      </w:pPr>
    </w:p>
    <w:p w14:paraId="1F96263E" w14:textId="77777777" w:rsidR="00BF46AC" w:rsidRPr="00AF469D" w:rsidRDefault="00BF46AC" w:rsidP="00BF46AC">
      <w:pPr>
        <w:spacing w:line="0" w:lineRule="atLeast"/>
        <w:rPr>
          <w:rFonts w:ascii="Cambria" w:eastAsia="Cambria" w:hAnsi="Cambria" w:cs="Arial"/>
          <w:szCs w:val="20"/>
        </w:rPr>
      </w:pPr>
      <w:r w:rsidRPr="00AF469D">
        <w:rPr>
          <w:rFonts w:ascii="Cambria" w:eastAsia="Cambria" w:hAnsi="Cambria" w:cs="Arial"/>
          <w:b/>
          <w:szCs w:val="20"/>
        </w:rPr>
        <w:t>13.5.</w:t>
      </w:r>
      <w:r w:rsidRPr="00AF469D">
        <w:rPr>
          <w:rFonts w:ascii="Cambria" w:eastAsia="Cambria" w:hAnsi="Cambria" w:cs="Arial"/>
          <w:szCs w:val="20"/>
        </w:rPr>
        <w:t xml:space="preserve">  Treść oferty musi być zgodna z treścią SWZ.</w:t>
      </w:r>
    </w:p>
    <w:p w14:paraId="5E45CB79" w14:textId="77777777" w:rsidR="00BF46AC" w:rsidRPr="00AF469D" w:rsidRDefault="00BF46AC" w:rsidP="00BF46AC">
      <w:pPr>
        <w:spacing w:line="44" w:lineRule="exact"/>
        <w:rPr>
          <w:rFonts w:cs="Arial"/>
          <w:sz w:val="20"/>
          <w:szCs w:val="20"/>
        </w:rPr>
      </w:pPr>
    </w:p>
    <w:p w14:paraId="369BCE94" w14:textId="77777777" w:rsidR="00BF46AC" w:rsidRPr="00AF469D" w:rsidRDefault="00BF46AC" w:rsidP="00BF46AC">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13.6.</w:t>
      </w:r>
      <w:r w:rsidRPr="00AF469D">
        <w:rPr>
          <w:rFonts w:ascii="Cambria" w:eastAsia="Cambria" w:hAnsi="Cambria" w:cs="Arial"/>
          <w:szCs w:val="20"/>
        </w:rPr>
        <w:t xml:space="preserve"> Wykonawca ponosi wszelkie koszty związane z przygotowaniem i złożeniem oferty.</w:t>
      </w:r>
    </w:p>
    <w:p w14:paraId="1250D3A4" w14:textId="77777777" w:rsidR="00BF46AC" w:rsidRPr="00AF469D" w:rsidRDefault="00BF46AC" w:rsidP="00BF46AC">
      <w:pPr>
        <w:spacing w:line="1" w:lineRule="exact"/>
        <w:rPr>
          <w:rFonts w:cs="Arial"/>
          <w:sz w:val="20"/>
          <w:szCs w:val="20"/>
        </w:rPr>
      </w:pPr>
    </w:p>
    <w:p w14:paraId="41D4062E" w14:textId="77777777" w:rsidR="00BF46AC" w:rsidRPr="00AF469D" w:rsidRDefault="00BF46AC" w:rsidP="00BF46AC">
      <w:pPr>
        <w:spacing w:line="275" w:lineRule="auto"/>
        <w:ind w:left="720" w:hanging="719"/>
        <w:jc w:val="both"/>
        <w:rPr>
          <w:rFonts w:ascii="Cambria" w:eastAsia="Cambria" w:hAnsi="Cambria" w:cs="Arial"/>
          <w:szCs w:val="20"/>
        </w:rPr>
      </w:pPr>
      <w:r w:rsidRPr="00AF469D">
        <w:rPr>
          <w:rFonts w:ascii="Cambria" w:eastAsia="Cambria" w:hAnsi="Cambria" w:cs="Arial"/>
          <w:b/>
          <w:szCs w:val="20"/>
        </w:rPr>
        <w:lastRenderedPageBreak/>
        <w:t>13.7.</w:t>
      </w:r>
      <w:r w:rsidRPr="00AF469D">
        <w:rPr>
          <w:rFonts w:ascii="Cambria" w:eastAsia="Cambria" w:hAnsi="Cambria" w:cs="Arial"/>
          <w:szCs w:val="20"/>
        </w:rPr>
        <w:t xml:space="preserve">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F469D">
        <w:rPr>
          <w:rFonts w:ascii="Cambria" w:eastAsia="Cambria" w:hAnsi="Cambria" w:cs="Arial"/>
          <w:szCs w:val="20"/>
        </w:rPr>
        <w:t>drag&amp;drop</w:t>
      </w:r>
      <w:proofErr w:type="spellEnd"/>
      <w:r w:rsidRPr="00AF469D">
        <w:rPr>
          <w:rFonts w:ascii="Cambria" w:eastAsia="Cambria" w:hAnsi="Cambria" w:cs="Arial"/>
          <w:szCs w:val="20"/>
        </w:rPr>
        <w:t xml:space="preserve"> („przeciągnij” i „upuść”) służące do dodawania plików.</w:t>
      </w:r>
    </w:p>
    <w:p w14:paraId="7DFDF71D" w14:textId="77777777" w:rsidR="00BF46AC" w:rsidRPr="00AF469D" w:rsidRDefault="00BF46AC" w:rsidP="00BF46AC">
      <w:pPr>
        <w:spacing w:line="8" w:lineRule="exact"/>
        <w:rPr>
          <w:rFonts w:cs="Arial"/>
          <w:sz w:val="20"/>
          <w:szCs w:val="20"/>
        </w:rPr>
      </w:pPr>
    </w:p>
    <w:p w14:paraId="12FDFCAA" w14:textId="77777777" w:rsidR="00BF46AC" w:rsidRPr="00AF469D" w:rsidRDefault="00BF46AC" w:rsidP="00BF46AC">
      <w:pPr>
        <w:spacing w:line="275" w:lineRule="auto"/>
        <w:ind w:left="720" w:hanging="719"/>
        <w:jc w:val="both"/>
        <w:rPr>
          <w:rFonts w:ascii="Cambria" w:eastAsia="Cambria" w:hAnsi="Cambria" w:cs="Arial"/>
          <w:szCs w:val="20"/>
        </w:rPr>
      </w:pPr>
      <w:r w:rsidRPr="00AF469D">
        <w:rPr>
          <w:rFonts w:ascii="Cambria" w:eastAsia="Cambria" w:hAnsi="Cambria" w:cs="Arial"/>
          <w:b/>
          <w:szCs w:val="20"/>
        </w:rPr>
        <w:t>13.8.</w:t>
      </w:r>
      <w:r w:rsidRPr="00AF469D">
        <w:rPr>
          <w:rFonts w:ascii="Cambria" w:eastAsia="Cambria" w:hAnsi="Cambria" w:cs="Arial"/>
          <w:szCs w:val="20"/>
        </w:rPr>
        <w:t xml:space="preserve"> 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34D2B33E" w14:textId="77777777" w:rsidR="00BF46AC" w:rsidRPr="00AF469D" w:rsidRDefault="00BF46AC" w:rsidP="00BF46AC">
      <w:pPr>
        <w:spacing w:line="6" w:lineRule="exact"/>
        <w:rPr>
          <w:rFonts w:cs="Arial"/>
          <w:sz w:val="20"/>
          <w:szCs w:val="20"/>
        </w:rPr>
      </w:pPr>
    </w:p>
    <w:p w14:paraId="12330ED1" w14:textId="77777777" w:rsidR="00BF46AC" w:rsidRPr="00AF469D" w:rsidRDefault="00BF46AC" w:rsidP="00BF46AC">
      <w:pPr>
        <w:spacing w:line="275" w:lineRule="auto"/>
        <w:ind w:left="720" w:hanging="719"/>
        <w:jc w:val="both"/>
        <w:rPr>
          <w:rFonts w:ascii="Cambria" w:eastAsia="Cambria" w:hAnsi="Cambria" w:cs="Arial"/>
          <w:szCs w:val="20"/>
        </w:rPr>
      </w:pPr>
      <w:r w:rsidRPr="00AF469D">
        <w:rPr>
          <w:rFonts w:ascii="Cambria" w:eastAsia="Cambria" w:hAnsi="Cambria" w:cs="Arial"/>
          <w:b/>
          <w:szCs w:val="20"/>
        </w:rPr>
        <w:t>13.9. Formularz</w:t>
      </w:r>
      <w:r w:rsidRPr="00AF469D">
        <w:rPr>
          <w:rFonts w:cs="Arial"/>
          <w:sz w:val="20"/>
          <w:szCs w:val="20"/>
        </w:rPr>
        <w:t xml:space="preserve"> </w:t>
      </w:r>
      <w:r w:rsidRPr="00AF469D">
        <w:rPr>
          <w:rFonts w:ascii="Cambria" w:eastAsia="Cambria" w:hAnsi="Cambria" w:cs="Arial"/>
          <w:b/>
          <w:szCs w:val="20"/>
        </w:rPr>
        <w:t>ofertowy podpisuje się kwalifikowanym podpisem elektronicznym, podpisem zaufanym lub podpisem osobistym</w:t>
      </w:r>
      <w:r w:rsidRPr="00AF469D">
        <w:rPr>
          <w:rFonts w:ascii="Cambria" w:eastAsia="Cambria" w:hAnsi="Cambria" w:cs="Arial"/>
          <w:szCs w:val="20"/>
        </w:rPr>
        <w:t>.</w:t>
      </w:r>
    </w:p>
    <w:p w14:paraId="4BCC31BB" w14:textId="77777777" w:rsidR="00BF46AC" w:rsidRPr="00AF469D" w:rsidRDefault="00BF46AC" w:rsidP="00BF46AC">
      <w:pPr>
        <w:spacing w:line="3" w:lineRule="exact"/>
        <w:rPr>
          <w:rFonts w:cs="Arial"/>
          <w:sz w:val="20"/>
          <w:szCs w:val="20"/>
        </w:rPr>
      </w:pPr>
    </w:p>
    <w:p w14:paraId="739CA98C" w14:textId="77777777" w:rsidR="00BF46AC" w:rsidRPr="00AF469D" w:rsidRDefault="00BF46AC" w:rsidP="00BF46AC">
      <w:pPr>
        <w:spacing w:line="275" w:lineRule="auto"/>
        <w:ind w:left="720"/>
        <w:jc w:val="both"/>
        <w:rPr>
          <w:rFonts w:ascii="Cambria" w:eastAsia="Cambria" w:hAnsi="Cambria" w:cs="Arial"/>
          <w:b/>
          <w:i/>
          <w:szCs w:val="20"/>
          <w:u w:val="single"/>
        </w:rPr>
      </w:pPr>
      <w:r w:rsidRPr="00AF469D">
        <w:rPr>
          <w:rFonts w:ascii="Cambria" w:eastAsia="Cambria" w:hAnsi="Cambria" w:cs="Arial"/>
          <w:b/>
          <w:szCs w:val="20"/>
        </w:rPr>
        <w:t xml:space="preserve">Rekomendowanym wariantem podpisu jest typ wewnętrzny. </w:t>
      </w:r>
      <w:r w:rsidRPr="00AF469D">
        <w:rPr>
          <w:rFonts w:ascii="Cambria" w:eastAsia="Cambria" w:hAnsi="Cambria" w:cs="Arial"/>
          <w:b/>
          <w:szCs w:val="20"/>
          <w:u w:val="single"/>
        </w:rPr>
        <w:t xml:space="preserve">Podpis formularza ofertowego wariantem podpisu w typie zewnętrznym również jest możliwy, tylko w tym przypadku, powstały oddzielny plik podpisu dla tego formularza należy załączyć w polu </w:t>
      </w:r>
      <w:r w:rsidRPr="00AF469D">
        <w:rPr>
          <w:rFonts w:ascii="Cambria" w:eastAsia="Cambria" w:hAnsi="Cambria" w:cs="Arial"/>
          <w:b/>
          <w:i/>
          <w:szCs w:val="20"/>
          <w:u w:val="single"/>
        </w:rPr>
        <w:t>„Załączniki i inne dokumenty przedstawione w ofercie przez Wykonawcę”.</w:t>
      </w:r>
    </w:p>
    <w:p w14:paraId="5C215F29" w14:textId="77777777" w:rsidR="00BF46AC" w:rsidRPr="00AF469D" w:rsidRDefault="00BF46AC" w:rsidP="00BF46AC">
      <w:pPr>
        <w:spacing w:line="6" w:lineRule="exact"/>
        <w:rPr>
          <w:rFonts w:cs="Arial"/>
          <w:sz w:val="20"/>
          <w:szCs w:val="20"/>
        </w:rPr>
      </w:pPr>
    </w:p>
    <w:p w14:paraId="074C991D" w14:textId="77777777" w:rsidR="00BF46AC" w:rsidRPr="00AF469D" w:rsidRDefault="00BF46AC" w:rsidP="00BF46AC">
      <w:pPr>
        <w:spacing w:line="275" w:lineRule="auto"/>
        <w:ind w:left="720" w:hanging="719"/>
        <w:jc w:val="both"/>
        <w:rPr>
          <w:rFonts w:ascii="Cambria" w:eastAsia="Cambria" w:hAnsi="Cambria" w:cs="Arial"/>
          <w:szCs w:val="20"/>
        </w:rPr>
      </w:pPr>
      <w:r w:rsidRPr="00AF469D">
        <w:rPr>
          <w:rFonts w:ascii="Cambria" w:eastAsia="Cambria" w:hAnsi="Cambria" w:cs="Arial"/>
          <w:b/>
          <w:szCs w:val="20"/>
        </w:rPr>
        <w:t>13.10.</w:t>
      </w:r>
      <w:r w:rsidRPr="00AF469D">
        <w:rPr>
          <w:rFonts w:ascii="Cambria" w:eastAsia="Cambria" w:hAnsi="Cambria" w:cs="Arial"/>
          <w:szCs w:val="20"/>
        </w:rPr>
        <w:t xml:space="preserve"> Pozostałe dokumenty wchodzące w skład oferty lub składane wraz z ofertą, które są zgodne z ustawą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09AB29F" w14:textId="77777777" w:rsidR="00BF46AC" w:rsidRPr="00AF469D" w:rsidRDefault="00BF46AC" w:rsidP="00BF46AC">
      <w:pPr>
        <w:spacing w:line="17" w:lineRule="exact"/>
        <w:rPr>
          <w:rFonts w:cs="Arial"/>
          <w:sz w:val="20"/>
          <w:szCs w:val="20"/>
        </w:rPr>
      </w:pPr>
    </w:p>
    <w:tbl>
      <w:tblPr>
        <w:tblW w:w="9100" w:type="dxa"/>
        <w:tblLayout w:type="fixed"/>
        <w:tblCellMar>
          <w:left w:w="0" w:type="dxa"/>
          <w:right w:w="0" w:type="dxa"/>
        </w:tblCellMar>
        <w:tblLook w:val="0000" w:firstRow="0" w:lastRow="0" w:firstColumn="0" w:lastColumn="0" w:noHBand="0" w:noVBand="0"/>
      </w:tblPr>
      <w:tblGrid>
        <w:gridCol w:w="7580"/>
        <w:gridCol w:w="1520"/>
      </w:tblGrid>
      <w:tr w:rsidR="00BF46AC" w:rsidRPr="00AF469D" w14:paraId="27835850" w14:textId="77777777" w:rsidTr="00525BF8">
        <w:trPr>
          <w:trHeight w:val="281"/>
        </w:trPr>
        <w:tc>
          <w:tcPr>
            <w:tcW w:w="7580" w:type="dxa"/>
            <w:shd w:val="clear" w:color="auto" w:fill="auto"/>
            <w:vAlign w:val="bottom"/>
          </w:tcPr>
          <w:p w14:paraId="69C3435E" w14:textId="77777777" w:rsidR="00BF46AC" w:rsidRPr="00AF469D" w:rsidRDefault="00BF46AC" w:rsidP="00525BF8">
            <w:pPr>
              <w:spacing w:line="0" w:lineRule="atLeast"/>
              <w:rPr>
                <w:rFonts w:ascii="Cambria" w:eastAsia="Cambria" w:hAnsi="Cambria" w:cs="Arial"/>
                <w:szCs w:val="20"/>
              </w:rPr>
            </w:pPr>
            <w:r w:rsidRPr="00AF469D">
              <w:rPr>
                <w:rFonts w:ascii="Cambria" w:eastAsia="Cambria" w:hAnsi="Cambria" w:cs="Arial"/>
                <w:b/>
                <w:szCs w:val="20"/>
              </w:rPr>
              <w:t>13.11.</w:t>
            </w:r>
            <w:r w:rsidRPr="00AF469D">
              <w:rPr>
                <w:rFonts w:ascii="Cambria" w:eastAsia="Cambria" w:hAnsi="Cambria" w:cs="Arial"/>
                <w:szCs w:val="20"/>
              </w:rPr>
              <w:t xml:space="preserve"> W  przypadku  przekazywania  dokumentu  elektronicznego</w:t>
            </w:r>
          </w:p>
        </w:tc>
        <w:tc>
          <w:tcPr>
            <w:tcW w:w="1520" w:type="dxa"/>
            <w:shd w:val="clear" w:color="auto" w:fill="auto"/>
            <w:vAlign w:val="bottom"/>
          </w:tcPr>
          <w:p w14:paraId="02FC638A" w14:textId="77777777" w:rsidR="00BF46AC" w:rsidRPr="00AF469D" w:rsidRDefault="00BF46AC" w:rsidP="00525BF8">
            <w:pPr>
              <w:spacing w:line="0" w:lineRule="atLeast"/>
              <w:jc w:val="right"/>
              <w:rPr>
                <w:rFonts w:ascii="Cambria" w:eastAsia="Cambria" w:hAnsi="Cambria" w:cs="Arial"/>
                <w:szCs w:val="20"/>
              </w:rPr>
            </w:pPr>
            <w:r w:rsidRPr="00AF469D">
              <w:rPr>
                <w:rFonts w:ascii="Cambria" w:eastAsia="Cambria" w:hAnsi="Cambria" w:cs="Arial"/>
                <w:szCs w:val="20"/>
              </w:rPr>
              <w:t>w  formacie</w:t>
            </w:r>
          </w:p>
        </w:tc>
      </w:tr>
    </w:tbl>
    <w:p w14:paraId="74DFAADC" w14:textId="77777777" w:rsidR="00BF46AC" w:rsidRPr="00AF469D" w:rsidRDefault="00BF46AC" w:rsidP="00BF46AC">
      <w:pPr>
        <w:spacing w:line="276" w:lineRule="auto"/>
        <w:ind w:left="720" w:right="20"/>
        <w:jc w:val="both"/>
        <w:rPr>
          <w:rFonts w:ascii="Cambria" w:eastAsia="Cambria" w:hAnsi="Cambria" w:cs="Arial"/>
          <w:szCs w:val="20"/>
        </w:rPr>
      </w:pPr>
      <w:r w:rsidRPr="00AF469D">
        <w:rPr>
          <w:rFonts w:ascii="Cambria" w:eastAsia="Cambria" w:hAnsi="Cambria" w:cs="Arial"/>
          <w:szCs w:val="20"/>
        </w:rPr>
        <w:t>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3AABACC" w14:textId="77777777" w:rsidR="00BF46AC" w:rsidRPr="00AF469D" w:rsidRDefault="00BF46AC" w:rsidP="00BF46AC">
      <w:pPr>
        <w:spacing w:line="2" w:lineRule="exact"/>
        <w:rPr>
          <w:rFonts w:cs="Arial"/>
          <w:sz w:val="20"/>
          <w:szCs w:val="20"/>
        </w:rPr>
      </w:pPr>
    </w:p>
    <w:p w14:paraId="07CD0E23" w14:textId="77777777" w:rsidR="00BF46AC" w:rsidRPr="00AF469D" w:rsidRDefault="00BF46AC" w:rsidP="00BF46AC">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13.12.</w:t>
      </w:r>
      <w:r w:rsidRPr="00AF469D">
        <w:rPr>
          <w:rFonts w:ascii="Cambria" w:eastAsia="Cambria" w:hAnsi="Cambria" w:cs="Arial"/>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0A40903" w14:textId="77777777" w:rsidR="00BF46AC" w:rsidRPr="00AF469D" w:rsidRDefault="00BF46AC" w:rsidP="00BF46AC">
      <w:pPr>
        <w:spacing w:line="6" w:lineRule="exact"/>
        <w:rPr>
          <w:rFonts w:cs="Arial"/>
          <w:sz w:val="20"/>
          <w:szCs w:val="20"/>
        </w:rPr>
      </w:pPr>
    </w:p>
    <w:p w14:paraId="0FFAB00E" w14:textId="77777777" w:rsidR="00BF46AC" w:rsidRPr="00AF469D" w:rsidRDefault="00BF46AC" w:rsidP="00BF46AC">
      <w:pPr>
        <w:spacing w:line="273" w:lineRule="auto"/>
        <w:ind w:left="720" w:right="20" w:hanging="719"/>
        <w:jc w:val="both"/>
        <w:rPr>
          <w:rFonts w:ascii="Cambria" w:eastAsia="Cambria" w:hAnsi="Cambria" w:cs="Arial"/>
          <w:szCs w:val="20"/>
        </w:rPr>
      </w:pPr>
      <w:r w:rsidRPr="00AF469D">
        <w:rPr>
          <w:rFonts w:ascii="Cambria" w:eastAsia="Cambria" w:hAnsi="Cambria" w:cs="Arial"/>
          <w:b/>
          <w:szCs w:val="20"/>
        </w:rPr>
        <w:lastRenderedPageBreak/>
        <w:t>13.13.</w:t>
      </w:r>
      <w:r w:rsidRPr="00AF469D">
        <w:rPr>
          <w:rFonts w:ascii="Cambria" w:eastAsia="Cambria" w:hAnsi="Cambria" w:cs="Arial"/>
          <w:szCs w:val="20"/>
        </w:rPr>
        <w:t xml:space="preserve"> Maksymalny łączny rozmiar plików stanowiących ofertę lub składanych wraz z ofertą to 250 MB.</w:t>
      </w:r>
    </w:p>
    <w:p w14:paraId="1F40B525" w14:textId="77777777" w:rsidR="00BF46AC" w:rsidRPr="00AF469D" w:rsidRDefault="00BF46AC" w:rsidP="00BF46AC">
      <w:pPr>
        <w:spacing w:line="4" w:lineRule="exact"/>
        <w:rPr>
          <w:rFonts w:cs="Arial"/>
          <w:sz w:val="20"/>
          <w:szCs w:val="20"/>
        </w:rPr>
      </w:pPr>
    </w:p>
    <w:p w14:paraId="10721ECA" w14:textId="77777777" w:rsidR="00BF46AC" w:rsidRPr="00AF469D" w:rsidRDefault="00BF46AC" w:rsidP="00BF46AC">
      <w:pPr>
        <w:spacing w:line="0" w:lineRule="atLeast"/>
        <w:rPr>
          <w:rFonts w:ascii="Cambria" w:eastAsia="Cambria" w:hAnsi="Cambria" w:cs="Arial"/>
          <w:szCs w:val="20"/>
        </w:rPr>
      </w:pPr>
      <w:r w:rsidRPr="00AF469D">
        <w:rPr>
          <w:rFonts w:ascii="Cambria" w:eastAsia="Cambria" w:hAnsi="Cambria" w:cs="Arial"/>
          <w:b/>
          <w:szCs w:val="20"/>
        </w:rPr>
        <w:t>13.14.</w:t>
      </w:r>
      <w:r w:rsidRPr="00AF469D">
        <w:rPr>
          <w:rFonts w:ascii="Cambria" w:eastAsia="Cambria" w:hAnsi="Cambria" w:cs="Arial"/>
          <w:szCs w:val="20"/>
        </w:rPr>
        <w:t xml:space="preserve"> Na potrzeby oceny ofert oferta musi zawierać:</w:t>
      </w:r>
    </w:p>
    <w:p w14:paraId="0513F6C4" w14:textId="77777777" w:rsidR="00BF46AC" w:rsidRPr="00AF469D" w:rsidRDefault="00BF46AC" w:rsidP="00BF46AC">
      <w:pPr>
        <w:spacing w:line="44" w:lineRule="exact"/>
        <w:rPr>
          <w:rFonts w:cs="Arial"/>
          <w:sz w:val="20"/>
          <w:szCs w:val="20"/>
        </w:rPr>
      </w:pPr>
    </w:p>
    <w:p w14:paraId="79D8E6BA" w14:textId="1D11187D" w:rsidR="00BF46AC" w:rsidRPr="001F7A0C" w:rsidRDefault="00BF46AC" w:rsidP="00A15FBE">
      <w:pPr>
        <w:numPr>
          <w:ilvl w:val="0"/>
          <w:numId w:val="48"/>
        </w:numPr>
        <w:tabs>
          <w:tab w:val="left" w:pos="1000"/>
        </w:tabs>
        <w:spacing w:line="275" w:lineRule="auto"/>
        <w:ind w:left="500" w:right="20" w:hanging="500"/>
        <w:jc w:val="both"/>
        <w:rPr>
          <w:rFonts w:ascii="Cambria" w:eastAsia="Cambria" w:hAnsi="Cambria" w:cs="Arial"/>
          <w:szCs w:val="20"/>
        </w:rPr>
      </w:pPr>
      <w:r w:rsidRPr="00AF469D">
        <w:rPr>
          <w:rFonts w:ascii="Cambria" w:eastAsia="Cambria" w:hAnsi="Cambria" w:cs="Arial"/>
          <w:b/>
          <w:szCs w:val="20"/>
        </w:rPr>
        <w:t>Formularz ofertowy</w:t>
      </w:r>
      <w:r w:rsidRPr="00AF469D">
        <w:rPr>
          <w:rFonts w:ascii="Cambria" w:eastAsia="Cambria" w:hAnsi="Cambria" w:cs="Arial"/>
          <w:szCs w:val="20"/>
        </w:rPr>
        <w:t xml:space="preserve"> – do wykorzystania wzór (druk), stanowiący </w:t>
      </w:r>
      <w:r w:rsidRPr="00AF469D">
        <w:rPr>
          <w:rFonts w:ascii="Cambria" w:eastAsia="Cambria" w:hAnsi="Cambria" w:cs="Arial"/>
          <w:b/>
          <w:szCs w:val="20"/>
        </w:rPr>
        <w:t>Załącznik nr 3 do SWZ</w:t>
      </w:r>
      <w:r>
        <w:rPr>
          <w:rFonts w:ascii="Cambria" w:eastAsia="Cambria" w:hAnsi="Cambria" w:cs="Arial"/>
          <w:b/>
          <w:szCs w:val="20"/>
        </w:rPr>
        <w:t xml:space="preserve"> </w:t>
      </w:r>
      <w:r w:rsidR="001F7A0C">
        <w:rPr>
          <w:rFonts w:ascii="Cambria" w:eastAsia="Cambria" w:hAnsi="Cambria" w:cs="Arial"/>
          <w:szCs w:val="20"/>
        </w:rPr>
        <w:t xml:space="preserve"> </w:t>
      </w:r>
      <w:r w:rsidRPr="001F7A0C">
        <w:rPr>
          <w:rFonts w:ascii="Cambria" w:eastAsia="Cambria" w:hAnsi="Cambria" w:cs="Arial"/>
          <w:szCs w:val="20"/>
        </w:rPr>
        <w:t>(przy czym Wykonawca może sporządzić ofertę wg innego wzorca, powinna ona wówczas obejmować dane wymagane dla oferty w SWZ i załącznikach);</w:t>
      </w:r>
    </w:p>
    <w:p w14:paraId="11186695" w14:textId="77777777" w:rsidR="00BF46AC" w:rsidRDefault="00BF46AC" w:rsidP="00A15FBE">
      <w:pPr>
        <w:numPr>
          <w:ilvl w:val="0"/>
          <w:numId w:val="48"/>
        </w:numPr>
        <w:tabs>
          <w:tab w:val="left" w:pos="1000"/>
        </w:tabs>
        <w:spacing w:line="275" w:lineRule="auto"/>
        <w:ind w:left="500" w:right="20" w:hanging="500"/>
        <w:jc w:val="both"/>
        <w:rPr>
          <w:rFonts w:ascii="Cambria" w:eastAsia="Cambria" w:hAnsi="Cambria" w:cs="Arial"/>
          <w:szCs w:val="20"/>
        </w:rPr>
      </w:pPr>
      <w:r w:rsidRPr="00375667">
        <w:rPr>
          <w:rFonts w:ascii="Cambria" w:eastAsia="Cambria" w:hAnsi="Cambria" w:cs="Arial"/>
          <w:b/>
          <w:szCs w:val="20"/>
        </w:rPr>
        <w:t>Oświadczenie</w:t>
      </w:r>
      <w:r w:rsidRPr="00375667">
        <w:rPr>
          <w:rFonts w:cs="Arial"/>
          <w:sz w:val="20"/>
          <w:szCs w:val="20"/>
        </w:rPr>
        <w:t xml:space="preserve"> </w:t>
      </w:r>
      <w:r w:rsidRPr="00375667">
        <w:rPr>
          <w:rFonts w:ascii="Cambria" w:eastAsia="Cambria" w:hAnsi="Cambria" w:cs="Arial"/>
          <w:b/>
          <w:szCs w:val="20"/>
        </w:rPr>
        <w:t xml:space="preserve">wykonawcy/wykonawcy wspólnie ubiegającego się o udzielenie zamówienia składane na podstawie art. 125 ust. 1 ustawy </w:t>
      </w:r>
      <w:proofErr w:type="spellStart"/>
      <w:r w:rsidRPr="00375667">
        <w:rPr>
          <w:rFonts w:ascii="Cambria" w:eastAsia="Cambria" w:hAnsi="Cambria" w:cs="Arial"/>
          <w:b/>
          <w:szCs w:val="20"/>
        </w:rPr>
        <w:t>Pzp</w:t>
      </w:r>
      <w:proofErr w:type="spellEnd"/>
      <w:r w:rsidRPr="00375667">
        <w:rPr>
          <w:rFonts w:ascii="Cambria" w:eastAsia="Cambria" w:hAnsi="Cambria" w:cs="Arial"/>
          <w:szCs w:val="20"/>
        </w:rPr>
        <w:t>, o którym mowa w rozdziale 8.1 SWZ;</w:t>
      </w:r>
    </w:p>
    <w:p w14:paraId="70242317" w14:textId="77777777" w:rsidR="00BF46AC" w:rsidRPr="00375667" w:rsidRDefault="00BF46AC" w:rsidP="00A15FBE">
      <w:pPr>
        <w:numPr>
          <w:ilvl w:val="0"/>
          <w:numId w:val="48"/>
        </w:numPr>
        <w:tabs>
          <w:tab w:val="left" w:pos="1000"/>
        </w:tabs>
        <w:spacing w:line="275" w:lineRule="auto"/>
        <w:ind w:left="500" w:right="20" w:hanging="500"/>
        <w:jc w:val="both"/>
        <w:rPr>
          <w:rFonts w:ascii="Cambria" w:eastAsia="Cambria" w:hAnsi="Cambria" w:cs="Arial"/>
          <w:szCs w:val="20"/>
        </w:rPr>
      </w:pPr>
      <w:r w:rsidRPr="00375667">
        <w:rPr>
          <w:rFonts w:ascii="Cambria" w:eastAsia="Cambria" w:hAnsi="Cambria" w:cs="Arial"/>
          <w:b/>
          <w:szCs w:val="20"/>
        </w:rPr>
        <w:t>Oświadczenie</w:t>
      </w:r>
      <w:r w:rsidRPr="00375667">
        <w:rPr>
          <w:rFonts w:ascii="Cambria" w:eastAsia="Cambria" w:hAnsi="Cambria" w:cs="Arial"/>
          <w:szCs w:val="20"/>
        </w:rPr>
        <w:t xml:space="preserve">, o których mowa w pkt 8.2 SWZ </w:t>
      </w:r>
      <w:r w:rsidRPr="00375667">
        <w:rPr>
          <w:rFonts w:ascii="Cambria" w:eastAsia="Cambria" w:hAnsi="Cambria" w:cs="Arial"/>
          <w:i/>
          <w:szCs w:val="20"/>
        </w:rPr>
        <w:t>(jeżeli dotyczy);</w:t>
      </w:r>
    </w:p>
    <w:p w14:paraId="356315B4" w14:textId="77777777" w:rsidR="00BF46AC" w:rsidRPr="00375667" w:rsidRDefault="00BF46AC" w:rsidP="00A15FBE">
      <w:pPr>
        <w:numPr>
          <w:ilvl w:val="0"/>
          <w:numId w:val="48"/>
        </w:numPr>
        <w:tabs>
          <w:tab w:val="left" w:pos="1000"/>
        </w:tabs>
        <w:spacing w:line="275" w:lineRule="auto"/>
        <w:ind w:left="500" w:right="20" w:hanging="500"/>
        <w:jc w:val="both"/>
        <w:rPr>
          <w:rFonts w:ascii="Cambria" w:eastAsia="Cambria" w:hAnsi="Cambria" w:cs="Arial"/>
          <w:szCs w:val="20"/>
        </w:rPr>
      </w:pPr>
      <w:r w:rsidRPr="00375667">
        <w:rPr>
          <w:rFonts w:ascii="Cambria" w:eastAsia="Cambria" w:hAnsi="Cambria" w:cs="Arial"/>
          <w:b/>
          <w:szCs w:val="20"/>
        </w:rPr>
        <w:t>Zobowiązanie lub inne dokumenty</w:t>
      </w:r>
      <w:r w:rsidRPr="00375667">
        <w:rPr>
          <w:rFonts w:ascii="Cambria" w:eastAsia="Cambria" w:hAnsi="Cambria" w:cs="Arial"/>
          <w:szCs w:val="20"/>
        </w:rPr>
        <w:t xml:space="preserve">, o których mowa w pkt 9.4 SWZ </w:t>
      </w:r>
      <w:r w:rsidRPr="00375667">
        <w:rPr>
          <w:rFonts w:ascii="Cambria" w:eastAsia="Cambria" w:hAnsi="Cambria" w:cs="Arial"/>
          <w:i/>
          <w:szCs w:val="20"/>
        </w:rPr>
        <w:t>(jeżeli dotyczy).</w:t>
      </w:r>
    </w:p>
    <w:p w14:paraId="3544670B" w14:textId="77777777" w:rsidR="00BF46AC" w:rsidRPr="00AF469D" w:rsidRDefault="00BF46AC" w:rsidP="00BF46AC">
      <w:pPr>
        <w:spacing w:line="41" w:lineRule="exact"/>
        <w:rPr>
          <w:rFonts w:ascii="Cambria" w:eastAsia="Cambria" w:hAnsi="Cambria" w:cs="Arial"/>
          <w:szCs w:val="20"/>
        </w:rPr>
      </w:pPr>
    </w:p>
    <w:p w14:paraId="1C31E3DF" w14:textId="77777777" w:rsidR="00BF46AC" w:rsidRPr="00AF469D" w:rsidRDefault="00BF46AC" w:rsidP="00A15FBE">
      <w:pPr>
        <w:numPr>
          <w:ilvl w:val="0"/>
          <w:numId w:val="48"/>
        </w:numPr>
        <w:tabs>
          <w:tab w:val="left" w:pos="1000"/>
        </w:tabs>
        <w:spacing w:line="275" w:lineRule="auto"/>
        <w:ind w:left="500" w:right="20" w:hanging="500"/>
        <w:rPr>
          <w:rFonts w:ascii="Cambria" w:eastAsia="Cambria" w:hAnsi="Cambria" w:cs="Arial"/>
          <w:szCs w:val="20"/>
        </w:rPr>
      </w:pPr>
      <w:r w:rsidRPr="00AF469D">
        <w:rPr>
          <w:rFonts w:ascii="Cambria" w:eastAsia="Cambria" w:hAnsi="Cambria" w:cs="Arial"/>
          <w:b/>
          <w:szCs w:val="20"/>
        </w:rPr>
        <w:t xml:space="preserve">Oświadczenie podmiotu udostępniającego zasoby składane na podstawie art. 125 ust. 1 ustawy </w:t>
      </w:r>
      <w:proofErr w:type="spellStart"/>
      <w:r w:rsidRPr="00AF469D">
        <w:rPr>
          <w:rFonts w:ascii="Cambria" w:eastAsia="Cambria" w:hAnsi="Cambria" w:cs="Arial"/>
          <w:b/>
          <w:szCs w:val="20"/>
        </w:rPr>
        <w:t>Pzp</w:t>
      </w:r>
      <w:proofErr w:type="spellEnd"/>
      <w:r w:rsidRPr="00AF469D">
        <w:rPr>
          <w:rFonts w:ascii="Cambria" w:eastAsia="Cambria" w:hAnsi="Cambria" w:cs="Arial"/>
          <w:szCs w:val="20"/>
        </w:rPr>
        <w:t xml:space="preserve">, o którym mowa w pkt. 9.8 SWZ </w:t>
      </w:r>
      <w:r w:rsidRPr="00AF469D">
        <w:rPr>
          <w:rFonts w:ascii="Cambria" w:eastAsia="Cambria" w:hAnsi="Cambria" w:cs="Arial"/>
          <w:b/>
          <w:i/>
          <w:szCs w:val="20"/>
        </w:rPr>
        <w:t>(jeżeli dotyczy)</w:t>
      </w:r>
      <w:r w:rsidRPr="00AF469D">
        <w:rPr>
          <w:rFonts w:ascii="Cambria" w:eastAsia="Cambria" w:hAnsi="Cambria" w:cs="Arial"/>
          <w:b/>
          <w:szCs w:val="20"/>
        </w:rPr>
        <w:t>,</w:t>
      </w:r>
    </w:p>
    <w:p w14:paraId="40FF9171" w14:textId="77777777" w:rsidR="00BF46AC" w:rsidRPr="00AF469D" w:rsidRDefault="00BF46AC" w:rsidP="00BF46AC">
      <w:pPr>
        <w:spacing w:line="41" w:lineRule="exact"/>
        <w:rPr>
          <w:rFonts w:ascii="Cambria" w:eastAsia="Cambria" w:hAnsi="Cambria" w:cs="Arial"/>
          <w:szCs w:val="20"/>
        </w:rPr>
      </w:pPr>
    </w:p>
    <w:p w14:paraId="277B7511" w14:textId="77777777" w:rsidR="00BF46AC" w:rsidRPr="00AF469D" w:rsidRDefault="00BF46AC" w:rsidP="00A15FBE">
      <w:pPr>
        <w:numPr>
          <w:ilvl w:val="0"/>
          <w:numId w:val="48"/>
        </w:numPr>
        <w:tabs>
          <w:tab w:val="left" w:pos="1000"/>
        </w:tabs>
        <w:spacing w:line="275" w:lineRule="auto"/>
        <w:ind w:left="500" w:hanging="500"/>
        <w:rPr>
          <w:rFonts w:ascii="Cambria" w:eastAsia="Cambria" w:hAnsi="Cambria" w:cs="Arial"/>
          <w:szCs w:val="20"/>
        </w:rPr>
      </w:pPr>
      <w:r w:rsidRPr="00AF469D">
        <w:rPr>
          <w:rFonts w:ascii="Cambria" w:eastAsia="Cambria" w:hAnsi="Cambria" w:cs="Arial"/>
          <w:b/>
          <w:szCs w:val="20"/>
        </w:rPr>
        <w:t>Potwierdzenie umocowania do działania w imieniu Wykonawcy lub podmiotu udostępniającego zasoby:</w:t>
      </w:r>
    </w:p>
    <w:p w14:paraId="4646DEEC" w14:textId="77777777" w:rsidR="00BF46AC" w:rsidRPr="00AF469D" w:rsidRDefault="00BF46AC" w:rsidP="00BF46AC">
      <w:pPr>
        <w:spacing w:line="44" w:lineRule="exact"/>
        <w:rPr>
          <w:rFonts w:cs="Arial"/>
          <w:sz w:val="20"/>
          <w:szCs w:val="20"/>
        </w:rPr>
      </w:pPr>
    </w:p>
    <w:p w14:paraId="27E2E418" w14:textId="77777777" w:rsidR="00BF46AC" w:rsidRPr="00AF469D" w:rsidRDefault="00BF46AC" w:rsidP="00A15FBE">
      <w:pPr>
        <w:numPr>
          <w:ilvl w:val="0"/>
          <w:numId w:val="49"/>
        </w:numPr>
        <w:tabs>
          <w:tab w:val="left" w:pos="709"/>
        </w:tabs>
        <w:spacing w:line="274" w:lineRule="auto"/>
        <w:ind w:left="720" w:right="20" w:hanging="360"/>
        <w:jc w:val="both"/>
        <w:rPr>
          <w:rFonts w:ascii="Cambria" w:eastAsia="Cambria" w:hAnsi="Cambria" w:cs="Arial"/>
          <w:szCs w:val="20"/>
        </w:rPr>
      </w:pPr>
      <w:r w:rsidRPr="00AF469D">
        <w:rPr>
          <w:rFonts w:ascii="Cambria" w:eastAsia="Cambria" w:hAnsi="Cambria" w:cs="Arial"/>
          <w:szCs w:val="20"/>
        </w:rPr>
        <w:t>Zamawiający w celu potwierdzenia, że osoba działająca w imieniu Wykonawcy lub podmiotu udostępniającego zasoby jest umocowana do jego reprezentowania, żąda złożenia wraz z ofertą odpisu lub informacji</w:t>
      </w:r>
    </w:p>
    <w:p w14:paraId="465536D3" w14:textId="77777777" w:rsidR="00BF46AC" w:rsidRPr="00AF469D" w:rsidRDefault="00BF46AC" w:rsidP="00BF46AC">
      <w:pPr>
        <w:spacing w:line="6" w:lineRule="exact"/>
        <w:rPr>
          <w:rFonts w:cs="Arial"/>
          <w:sz w:val="20"/>
          <w:szCs w:val="20"/>
        </w:rPr>
      </w:pPr>
    </w:p>
    <w:p w14:paraId="4E2508C7" w14:textId="77777777" w:rsidR="00BF46AC" w:rsidRPr="00AF469D" w:rsidRDefault="00BF46AC" w:rsidP="00BF46AC">
      <w:pPr>
        <w:spacing w:line="275" w:lineRule="auto"/>
        <w:ind w:left="1360" w:right="20"/>
        <w:rPr>
          <w:rFonts w:ascii="Cambria" w:eastAsia="Cambria" w:hAnsi="Cambria" w:cs="Arial"/>
          <w:szCs w:val="20"/>
        </w:rPr>
      </w:pPr>
      <w:r w:rsidRPr="00AF469D">
        <w:rPr>
          <w:rFonts w:ascii="Cambria" w:eastAsia="Cambria" w:hAnsi="Cambria" w:cs="Arial"/>
          <w:szCs w:val="20"/>
        </w:rPr>
        <w:t>z Krajowego Rejestru Sądowego, Centralnej Ewidencji I Informacji o Działalności Gospodarczej lub innego właściwego rejestru;</w:t>
      </w:r>
    </w:p>
    <w:p w14:paraId="7DCEA91C" w14:textId="77777777" w:rsidR="00BF46AC" w:rsidRPr="00AF469D" w:rsidRDefault="00BF46AC" w:rsidP="00BF46AC">
      <w:pPr>
        <w:spacing w:line="42" w:lineRule="exact"/>
        <w:rPr>
          <w:rFonts w:cs="Arial"/>
          <w:sz w:val="20"/>
          <w:szCs w:val="20"/>
        </w:rPr>
      </w:pPr>
    </w:p>
    <w:p w14:paraId="7C3A89CF" w14:textId="77777777" w:rsidR="00BF46AC" w:rsidRPr="00AF469D" w:rsidRDefault="00BF46AC" w:rsidP="00A15FBE">
      <w:pPr>
        <w:numPr>
          <w:ilvl w:val="0"/>
          <w:numId w:val="50"/>
        </w:numPr>
        <w:tabs>
          <w:tab w:val="left" w:pos="567"/>
        </w:tabs>
        <w:spacing w:line="275" w:lineRule="auto"/>
        <w:ind w:left="1212" w:hanging="360"/>
        <w:jc w:val="both"/>
        <w:rPr>
          <w:rFonts w:ascii="Cambria" w:eastAsia="Cambria" w:hAnsi="Cambria" w:cs="Arial"/>
          <w:szCs w:val="20"/>
        </w:rPr>
      </w:pPr>
      <w:r w:rsidRPr="00AF469D">
        <w:rPr>
          <w:rFonts w:ascii="Cambria" w:eastAsia="Cambria" w:hAnsi="Cambria" w:cs="Arial"/>
          <w:szCs w:val="2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6CC5C71A" w14:textId="77777777" w:rsidR="00BF46AC" w:rsidRPr="00AF469D" w:rsidRDefault="00BF46AC" w:rsidP="00BF46AC">
      <w:pPr>
        <w:spacing w:line="44" w:lineRule="exact"/>
        <w:rPr>
          <w:rFonts w:ascii="Cambria" w:eastAsia="Cambria" w:hAnsi="Cambria" w:cs="Arial"/>
          <w:szCs w:val="20"/>
        </w:rPr>
      </w:pPr>
    </w:p>
    <w:p w14:paraId="7A7428DA" w14:textId="77777777" w:rsidR="00BF46AC" w:rsidRPr="00375667" w:rsidRDefault="00BF46AC" w:rsidP="00A15FBE">
      <w:pPr>
        <w:numPr>
          <w:ilvl w:val="0"/>
          <w:numId w:val="50"/>
        </w:numPr>
        <w:tabs>
          <w:tab w:val="left" w:pos="709"/>
        </w:tabs>
        <w:spacing w:line="275" w:lineRule="auto"/>
        <w:ind w:left="1212" w:right="20" w:hanging="360"/>
        <w:jc w:val="both"/>
        <w:rPr>
          <w:rFonts w:ascii="Cambria" w:eastAsia="Cambria" w:hAnsi="Cambria" w:cs="Arial"/>
          <w:szCs w:val="20"/>
        </w:rPr>
      </w:pPr>
      <w:r w:rsidRPr="00AF469D">
        <w:rPr>
          <w:rFonts w:ascii="Cambria" w:eastAsia="Cambria" w:hAnsi="Cambria" w:cs="Arial"/>
          <w:szCs w:val="20"/>
        </w:rPr>
        <w:t>jeżeli w imieniu Wykonawcy lub podmiotu udostępniającego zasoby działa osoba, której umocowanie do jego reprezentowania nie wynika</w:t>
      </w:r>
      <w:r>
        <w:rPr>
          <w:rFonts w:ascii="Cambria" w:eastAsia="Cambria" w:hAnsi="Cambria" w:cs="Arial"/>
          <w:szCs w:val="20"/>
        </w:rPr>
        <w:t xml:space="preserve"> </w:t>
      </w:r>
      <w:r w:rsidRPr="00375667">
        <w:rPr>
          <w:rFonts w:ascii="Cambria" w:eastAsia="Cambria" w:hAnsi="Cambria"/>
        </w:rPr>
        <w:t>z dokumentów, o których mowa w lit a), Zamawiający żąda od Wykonawcy lub podmiotu udostępniającego zasoby złożenia wraz z ofertą pełnomocnictwa lub innego dokumentu potwierdzającego umocowanie do reprezentowania Wykonawcy.</w:t>
      </w:r>
    </w:p>
    <w:p w14:paraId="55502F80" w14:textId="77777777" w:rsidR="00BF46AC" w:rsidRDefault="00BF46AC" w:rsidP="00BF46AC">
      <w:pPr>
        <w:spacing w:line="45" w:lineRule="exact"/>
      </w:pPr>
    </w:p>
    <w:p w14:paraId="003B2888" w14:textId="77777777" w:rsidR="00BF46AC" w:rsidRDefault="00BF46AC" w:rsidP="00A15FBE">
      <w:pPr>
        <w:numPr>
          <w:ilvl w:val="0"/>
          <w:numId w:val="51"/>
        </w:numPr>
        <w:tabs>
          <w:tab w:val="left" w:pos="980"/>
        </w:tabs>
        <w:spacing w:line="275" w:lineRule="auto"/>
        <w:jc w:val="both"/>
        <w:rPr>
          <w:rFonts w:ascii="Cambria" w:eastAsia="Cambria" w:hAnsi="Cambria"/>
        </w:rPr>
      </w:pPr>
      <w:r>
        <w:rPr>
          <w:rFonts w:ascii="Cambria" w:eastAsia="Cambria" w:hAnsi="Cambria"/>
          <w:b/>
        </w:rPr>
        <w:t>Pełnomocnictwo</w:t>
      </w:r>
      <w:r>
        <w:rPr>
          <w:rFonts w:ascii="Cambria" w:eastAsia="Cambria" w:hAnsi="Cambria"/>
        </w:rPr>
        <w:t xml:space="preserve"> do reprezentowania wykonawców wspólnie ubiegających się o udzielenie zamówienia w postępowaniu o udzielenie zamówienia albo do reprezentowania ich w postępowaniu i zawarcia umowy w sprawie zamówienia publicznego </w:t>
      </w:r>
      <w:r>
        <w:rPr>
          <w:rFonts w:ascii="Cambria" w:eastAsia="Cambria" w:hAnsi="Cambria"/>
          <w:b/>
          <w:i/>
        </w:rPr>
        <w:t>(jeżeli dotyczy)</w:t>
      </w:r>
      <w:r>
        <w:rPr>
          <w:rFonts w:ascii="Cambria" w:eastAsia="Cambria" w:hAnsi="Cambria"/>
        </w:rPr>
        <w:t>.</w:t>
      </w:r>
    </w:p>
    <w:p w14:paraId="788E9383" w14:textId="77777777" w:rsidR="00BF46AC" w:rsidRDefault="00BF46AC" w:rsidP="00BF46AC">
      <w:pPr>
        <w:spacing w:line="45" w:lineRule="exact"/>
      </w:pPr>
    </w:p>
    <w:p w14:paraId="10BE0BF2" w14:textId="6BC45DAF" w:rsidR="00BF46AC" w:rsidRDefault="00BF46AC" w:rsidP="00BF46AC">
      <w:pPr>
        <w:spacing w:line="276" w:lineRule="auto"/>
        <w:ind w:left="680" w:hanging="719"/>
        <w:jc w:val="both"/>
        <w:rPr>
          <w:rFonts w:ascii="Cambria" w:eastAsia="Cambria" w:hAnsi="Cambria"/>
        </w:rPr>
      </w:pPr>
      <w:r>
        <w:rPr>
          <w:rFonts w:ascii="Cambria" w:eastAsia="Cambria" w:hAnsi="Cambria"/>
          <w:b/>
        </w:rPr>
        <w:t>13.15.</w:t>
      </w:r>
      <w:r>
        <w:rPr>
          <w:rFonts w:ascii="Cambria" w:eastAsia="Cambria" w:hAnsi="Cambria"/>
        </w:rPr>
        <w:t xml:space="preserve"> Pełnomocnictwo o którym mowa w rozdziale 13.17 pkt 5) lit c) i pkt 6)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w:t>
      </w:r>
      <w:r w:rsidR="001333E1">
        <w:rPr>
          <w:rFonts w:ascii="Cambria" w:eastAsia="Cambria" w:hAnsi="Cambria"/>
        </w:rPr>
        <w:t>4</w:t>
      </w:r>
      <w:r>
        <w:rPr>
          <w:rFonts w:ascii="Cambria" w:eastAsia="Cambria" w:hAnsi="Cambria"/>
        </w:rPr>
        <w:t xml:space="preserve"> r. poz. </w:t>
      </w:r>
      <w:r w:rsidR="001333E1">
        <w:rPr>
          <w:rFonts w:ascii="Cambria" w:eastAsia="Cambria" w:hAnsi="Cambria"/>
        </w:rPr>
        <w:t>30</w:t>
      </w:r>
      <w:r w:rsidR="00054155">
        <w:rPr>
          <w:rFonts w:ascii="Cambria" w:eastAsia="Cambria" w:hAnsi="Cambria"/>
        </w:rPr>
        <w:t>7</w:t>
      </w:r>
      <w:r>
        <w:rPr>
          <w:rFonts w:ascii="Cambria" w:eastAsia="Cambria" w:hAnsi="Cambria"/>
        </w:rPr>
        <w:t xml:space="preserve"> ze zm.), z zastrzeżeniem formatów, o których mowa w art. 66 ust. 1 ustawy, z uwzględnieniem rodzaju przekazywanych danych.</w:t>
      </w:r>
    </w:p>
    <w:p w14:paraId="65DCEE72" w14:textId="77777777" w:rsidR="00BF46AC" w:rsidRDefault="00BF46AC" w:rsidP="00BF46AC">
      <w:pPr>
        <w:spacing w:line="2" w:lineRule="exact"/>
      </w:pPr>
    </w:p>
    <w:p w14:paraId="67B479B5" w14:textId="77777777" w:rsidR="00BF46AC" w:rsidRDefault="00BF46AC" w:rsidP="00BF46AC">
      <w:pPr>
        <w:spacing w:line="275" w:lineRule="auto"/>
        <w:ind w:left="680" w:hanging="719"/>
        <w:jc w:val="both"/>
        <w:rPr>
          <w:rFonts w:ascii="Cambria" w:eastAsia="Cambria" w:hAnsi="Cambria"/>
        </w:rPr>
      </w:pPr>
      <w:r>
        <w:rPr>
          <w:rFonts w:ascii="Cambria" w:eastAsia="Cambria" w:hAnsi="Cambria"/>
          <w:b/>
        </w:rPr>
        <w:lastRenderedPageBreak/>
        <w:t>13.16.</w:t>
      </w:r>
      <w:r>
        <w:rPr>
          <w:rFonts w:ascii="Cambria" w:eastAsia="Cambria" w:hAnsi="Cambria"/>
        </w:rPr>
        <w:t xml:space="preserve"> Wszelkie informacje stanowiące </w:t>
      </w:r>
      <w:r>
        <w:rPr>
          <w:rFonts w:ascii="Cambria" w:eastAsia="Cambria" w:hAnsi="Cambria"/>
          <w:b/>
        </w:rPr>
        <w:t>tajemnicę przedsiębiorstwa</w:t>
      </w:r>
      <w:r>
        <w:rPr>
          <w:rFonts w:ascii="Cambria" w:eastAsia="Cambria" w:hAnsi="Cambria"/>
        </w:rPr>
        <w:t xml:space="preserve"> w rozumieniu ustawy z dnia 16 kwietnia 1993 r. o zwalczaniu nieuczciwej konkurencji (Dz. U. z 2022 r. poz. 1233 ze zm.), które Wykonawca zastrzeże jako tajemnicę przedsiębiorstwa, powinny zostać </w:t>
      </w:r>
      <w:r>
        <w:rPr>
          <w:rFonts w:ascii="Cambria" w:eastAsia="Cambria" w:hAnsi="Cambria"/>
          <w:b/>
        </w:rPr>
        <w:t>złożone w osobnym pliku</w:t>
      </w:r>
      <w:r>
        <w:rPr>
          <w:rFonts w:ascii="Cambria" w:eastAsia="Cambria" w:hAnsi="Cambria"/>
        </w:rPr>
        <w:t xml:space="preserve"> wraz z jednoczesnym zaznaczeniem polecenia </w:t>
      </w:r>
      <w:r>
        <w:rPr>
          <w:rFonts w:ascii="Cambria" w:eastAsia="Cambria" w:hAnsi="Cambria"/>
          <w:i/>
        </w:rPr>
        <w:t>„Dokument stanowiący tajemnicę przedsiębiorstwa”</w:t>
      </w:r>
      <w:r>
        <w:rPr>
          <w:rFonts w:ascii="Cambria" w:eastAsia="Cambria" w:hAnsi="Cambria"/>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11ADFCFB" w14:textId="77777777" w:rsidR="00BF46AC" w:rsidRDefault="00BF46AC" w:rsidP="00BF46AC">
      <w:pPr>
        <w:spacing w:line="19" w:lineRule="exact"/>
      </w:pPr>
    </w:p>
    <w:p w14:paraId="5ACEF60F" w14:textId="77777777" w:rsidR="00BF46AC" w:rsidRDefault="00BF46AC" w:rsidP="00BF46AC">
      <w:pPr>
        <w:spacing w:line="275" w:lineRule="auto"/>
        <w:ind w:left="680" w:hanging="719"/>
        <w:jc w:val="both"/>
        <w:rPr>
          <w:rFonts w:ascii="Cambria" w:eastAsia="Cambria" w:hAnsi="Cambria"/>
        </w:rPr>
      </w:pPr>
      <w:r>
        <w:rPr>
          <w:rFonts w:ascii="Cambria" w:eastAsia="Cambria" w:hAnsi="Cambria"/>
          <w:b/>
        </w:rPr>
        <w:t>13.17.</w:t>
      </w:r>
      <w:r>
        <w:rPr>
          <w:rFonts w:ascii="Cambria" w:eastAsia="Cambria" w:hAnsi="Cambria"/>
        </w:rPr>
        <w:t xml:space="preserve"> Wykonawca nie może zastrzec informacji, o których mowa w art. 222 ust. 5 ustawy </w:t>
      </w:r>
      <w:proofErr w:type="spellStart"/>
      <w:r>
        <w:rPr>
          <w:rFonts w:ascii="Cambria" w:eastAsia="Cambria" w:hAnsi="Cambria"/>
        </w:rPr>
        <w:t>Pzp</w:t>
      </w:r>
      <w:proofErr w:type="spellEnd"/>
      <w:r>
        <w:rPr>
          <w:rFonts w:ascii="Cambria" w:eastAsia="Cambria" w:hAnsi="Cambria"/>
        </w:rPr>
        <w:t>.</w:t>
      </w:r>
    </w:p>
    <w:p w14:paraId="50C28539" w14:textId="77777777" w:rsidR="00BF46AC" w:rsidRDefault="00BF46AC" w:rsidP="00BF46AC">
      <w:pPr>
        <w:spacing w:line="3" w:lineRule="exact"/>
      </w:pPr>
    </w:p>
    <w:p w14:paraId="517DCB80" w14:textId="77777777" w:rsidR="00BF46AC" w:rsidRDefault="00BF46AC" w:rsidP="00BF46AC">
      <w:pPr>
        <w:spacing w:line="275" w:lineRule="auto"/>
        <w:ind w:left="680" w:hanging="719"/>
        <w:jc w:val="both"/>
        <w:rPr>
          <w:rFonts w:ascii="Cambria" w:eastAsia="Cambria" w:hAnsi="Cambria"/>
        </w:rPr>
      </w:pPr>
      <w:r>
        <w:rPr>
          <w:rFonts w:ascii="Cambria" w:eastAsia="Cambria" w:hAnsi="Cambria"/>
          <w:b/>
        </w:rPr>
        <w:t>13.18.</w:t>
      </w:r>
      <w:r>
        <w:rPr>
          <w:rFonts w:ascii="Cambria" w:eastAsia="Cambria" w:hAnsi="Cambria"/>
        </w:rPr>
        <w:t xml:space="preserve"> Oświadczenia i dokumenty, o których mowa w pkt. 13.14 SWZ sporządza się pod rygorem nieważności w postaci elektronicznej i opatruje się kwalifikowanym podpisem elektronicznym lub podpisem zaufanym lud podpisem zaufanym lub podpisem osobistym.</w:t>
      </w:r>
    </w:p>
    <w:p w14:paraId="4BB6B0A5" w14:textId="77777777" w:rsidR="00C3698A" w:rsidRPr="00C6306E" w:rsidRDefault="00C3698A" w:rsidP="00C3698A">
      <w:pPr>
        <w:pStyle w:val="Akapitzlist"/>
        <w:widowControl w:val="0"/>
        <w:spacing w:line="276" w:lineRule="auto"/>
        <w:ind w:left="500"/>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21E381E5" w14:textId="77777777" w:rsidTr="00C3698A">
        <w:tc>
          <w:tcPr>
            <w:tcW w:w="8964" w:type="dxa"/>
            <w:tcBorders>
              <w:bottom w:val="single" w:sz="4" w:space="0" w:color="auto"/>
            </w:tcBorders>
            <w:shd w:val="clear" w:color="auto" w:fill="D9D9D9" w:themeFill="background1" w:themeFillShade="D9"/>
          </w:tcPr>
          <w:p w14:paraId="719FCB33"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1A434610"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248A3A66" w14:textId="77777777" w:rsidR="00BF46AC" w:rsidRPr="00AF469D" w:rsidRDefault="00BF46AC" w:rsidP="00A15FBE">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Pr>
          <w:rFonts w:ascii="Cambria" w:eastAsia="Cambria" w:hAnsi="Cambria"/>
          <w:sz w:val="24"/>
        </w:rPr>
        <w:t>Wykonawca składa ofertę za pomocą Platformy e-Zamówienia dostępnej pod adresem:</w:t>
      </w:r>
      <w:r>
        <w:rPr>
          <w:rFonts w:ascii="Cambria" w:eastAsia="Cambria" w:hAnsi="Cambria"/>
          <w:color w:val="0070C0"/>
          <w:sz w:val="24"/>
        </w:rPr>
        <w:t xml:space="preserve"> </w:t>
      </w:r>
      <w:hyperlink r:id="rId28" w:history="1">
        <w:r>
          <w:rPr>
            <w:rFonts w:ascii="Cambria" w:eastAsia="Cambria" w:hAnsi="Cambria"/>
            <w:color w:val="0070C0"/>
            <w:sz w:val="24"/>
            <w:u w:val="single"/>
          </w:rPr>
          <w:t>https://ezamowienia.gov.pl</w:t>
        </w:r>
      </w:hyperlink>
    </w:p>
    <w:p w14:paraId="65EF0ED4" w14:textId="5898323F" w:rsidR="00BF46AC" w:rsidRPr="00B6142F" w:rsidRDefault="00BF46AC" w:rsidP="00A15FBE">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sidRPr="00C6306E">
        <w:rPr>
          <w:rFonts w:asciiTheme="majorHAnsi" w:hAnsiTheme="majorHAnsi" w:cs="Arial"/>
          <w:bCs/>
          <w:sz w:val="24"/>
          <w:szCs w:val="24"/>
        </w:rPr>
        <w:t xml:space="preserve">Termin składania </w:t>
      </w:r>
      <w:r w:rsidRPr="00C6306E">
        <w:rPr>
          <w:rFonts w:asciiTheme="majorHAnsi" w:hAnsiTheme="majorHAnsi" w:cs="Arial"/>
          <w:bCs/>
          <w:color w:val="000000" w:themeColor="text1"/>
          <w:sz w:val="24"/>
          <w:szCs w:val="24"/>
        </w:rPr>
        <w:t>ofert</w:t>
      </w:r>
      <w:r>
        <w:rPr>
          <w:rFonts w:asciiTheme="majorHAnsi" w:hAnsiTheme="majorHAnsi" w:cs="Arial"/>
          <w:bCs/>
          <w:color w:val="000000" w:themeColor="text1"/>
          <w:sz w:val="24"/>
          <w:szCs w:val="24"/>
        </w:rPr>
        <w:t>:</w:t>
      </w:r>
      <w:r w:rsidRPr="00C6306E">
        <w:rPr>
          <w:rFonts w:asciiTheme="majorHAnsi" w:hAnsiTheme="majorHAnsi" w:cs="Arial"/>
          <w:bCs/>
          <w:color w:val="000000" w:themeColor="text1"/>
          <w:sz w:val="24"/>
          <w:szCs w:val="24"/>
        </w:rPr>
        <w:t xml:space="preserve"> </w:t>
      </w:r>
      <w:r>
        <w:rPr>
          <w:rFonts w:asciiTheme="majorHAnsi" w:hAnsiTheme="majorHAnsi" w:cs="Arial"/>
          <w:bCs/>
          <w:color w:val="000000" w:themeColor="text1"/>
          <w:sz w:val="24"/>
          <w:szCs w:val="24"/>
        </w:rPr>
        <w:t xml:space="preserve"> </w:t>
      </w:r>
      <w:r w:rsidR="00B348A1">
        <w:rPr>
          <w:rFonts w:asciiTheme="majorHAnsi" w:hAnsiTheme="majorHAnsi" w:cs="Arial"/>
          <w:b/>
          <w:color w:val="FF0000"/>
          <w:sz w:val="24"/>
          <w:szCs w:val="24"/>
        </w:rPr>
        <w:t>16.09.</w:t>
      </w:r>
      <w:r>
        <w:rPr>
          <w:rFonts w:asciiTheme="majorHAnsi" w:hAnsiTheme="majorHAnsi" w:cs="Arial"/>
          <w:b/>
          <w:bCs/>
          <w:color w:val="FF0000"/>
          <w:sz w:val="24"/>
          <w:szCs w:val="24"/>
        </w:rPr>
        <w:t>202</w:t>
      </w:r>
      <w:r w:rsidR="00140B31">
        <w:rPr>
          <w:rFonts w:asciiTheme="majorHAnsi" w:hAnsiTheme="majorHAnsi" w:cs="Arial"/>
          <w:b/>
          <w:bCs/>
          <w:color w:val="FF0000"/>
          <w:sz w:val="24"/>
          <w:szCs w:val="24"/>
        </w:rPr>
        <w:t>4</w:t>
      </w:r>
      <w:r>
        <w:rPr>
          <w:rFonts w:asciiTheme="majorHAnsi" w:hAnsiTheme="majorHAnsi" w:cs="Arial"/>
          <w:b/>
          <w:bCs/>
          <w:color w:val="FF0000"/>
          <w:sz w:val="24"/>
          <w:szCs w:val="24"/>
        </w:rPr>
        <w:t>r.</w:t>
      </w:r>
      <w:r w:rsidRPr="00C65B15">
        <w:rPr>
          <w:rFonts w:asciiTheme="majorHAnsi" w:hAnsiTheme="majorHAnsi" w:cs="Arial"/>
          <w:b/>
          <w:bCs/>
          <w:color w:val="FF0000"/>
          <w:sz w:val="24"/>
          <w:szCs w:val="24"/>
        </w:rPr>
        <w:t xml:space="preserve"> </w:t>
      </w:r>
      <w:r>
        <w:rPr>
          <w:rFonts w:asciiTheme="majorHAnsi" w:hAnsiTheme="majorHAnsi" w:cs="Arial"/>
          <w:b/>
          <w:bCs/>
          <w:color w:val="000000" w:themeColor="text1"/>
          <w:sz w:val="24"/>
          <w:szCs w:val="24"/>
        </w:rPr>
        <w:t>do godz. 12:00</w:t>
      </w:r>
    </w:p>
    <w:p w14:paraId="1F18C890" w14:textId="50A78C82" w:rsidR="00BF46AC" w:rsidRDefault="00BF46AC" w:rsidP="00A15FBE">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sidRPr="00B6142F">
        <w:rPr>
          <w:rFonts w:asciiTheme="majorHAnsi" w:hAnsiTheme="majorHAnsi" w:cs="Arial"/>
          <w:bCs/>
          <w:sz w:val="24"/>
          <w:szCs w:val="24"/>
        </w:rPr>
        <w:t xml:space="preserve">Termin otwarcia </w:t>
      </w:r>
      <w:r w:rsidRPr="00B6142F">
        <w:rPr>
          <w:rFonts w:asciiTheme="majorHAnsi" w:hAnsiTheme="majorHAnsi" w:cs="Arial"/>
          <w:bCs/>
          <w:color w:val="000000" w:themeColor="text1"/>
          <w:sz w:val="24"/>
          <w:szCs w:val="24"/>
        </w:rPr>
        <w:t>ofert</w:t>
      </w:r>
      <w:r w:rsidR="001813FF">
        <w:rPr>
          <w:rFonts w:asciiTheme="majorHAnsi" w:hAnsiTheme="majorHAnsi" w:cs="Arial"/>
          <w:bCs/>
          <w:color w:val="000000" w:themeColor="text1"/>
          <w:sz w:val="24"/>
          <w:szCs w:val="24"/>
        </w:rPr>
        <w:t xml:space="preserve">: </w:t>
      </w:r>
      <w:r w:rsidR="00B348A1">
        <w:rPr>
          <w:rFonts w:asciiTheme="majorHAnsi" w:hAnsiTheme="majorHAnsi" w:cs="Arial"/>
          <w:b/>
          <w:color w:val="FF0000"/>
          <w:sz w:val="24"/>
          <w:szCs w:val="24"/>
        </w:rPr>
        <w:t>16.09.</w:t>
      </w:r>
      <w:r w:rsidRPr="001813FF">
        <w:rPr>
          <w:rFonts w:asciiTheme="majorHAnsi" w:hAnsiTheme="majorHAnsi" w:cs="Arial"/>
          <w:b/>
          <w:color w:val="FF0000"/>
          <w:sz w:val="24"/>
          <w:szCs w:val="24"/>
        </w:rPr>
        <w:t>202</w:t>
      </w:r>
      <w:r w:rsidR="00C41A99">
        <w:rPr>
          <w:rFonts w:asciiTheme="majorHAnsi" w:hAnsiTheme="majorHAnsi" w:cs="Arial"/>
          <w:b/>
          <w:color w:val="FF0000"/>
          <w:sz w:val="24"/>
          <w:szCs w:val="24"/>
        </w:rPr>
        <w:t>4</w:t>
      </w:r>
      <w:r w:rsidRPr="001813FF">
        <w:rPr>
          <w:rFonts w:asciiTheme="majorHAnsi" w:hAnsiTheme="majorHAnsi" w:cs="Arial"/>
          <w:b/>
          <w:color w:val="FF0000"/>
          <w:sz w:val="24"/>
          <w:szCs w:val="24"/>
        </w:rPr>
        <w:t>r</w:t>
      </w:r>
      <w:r>
        <w:rPr>
          <w:rFonts w:asciiTheme="majorHAnsi" w:hAnsiTheme="majorHAnsi" w:cs="Arial"/>
          <w:b/>
          <w:color w:val="FF0000"/>
          <w:sz w:val="24"/>
          <w:szCs w:val="24"/>
        </w:rPr>
        <w:t>.</w:t>
      </w:r>
      <w:r w:rsidRPr="00E75CDF">
        <w:rPr>
          <w:rFonts w:asciiTheme="majorHAnsi" w:hAnsiTheme="majorHAnsi" w:cs="Arial"/>
          <w:b/>
          <w:color w:val="000000" w:themeColor="text1"/>
          <w:sz w:val="24"/>
          <w:szCs w:val="24"/>
        </w:rPr>
        <w:t xml:space="preserve"> </w:t>
      </w:r>
      <w:r>
        <w:rPr>
          <w:rFonts w:asciiTheme="majorHAnsi" w:hAnsiTheme="majorHAnsi" w:cs="Arial"/>
          <w:b/>
          <w:color w:val="000000" w:themeColor="text1"/>
          <w:sz w:val="24"/>
          <w:szCs w:val="24"/>
        </w:rPr>
        <w:t xml:space="preserve"> </w:t>
      </w:r>
      <w:r w:rsidRPr="00E75CDF">
        <w:rPr>
          <w:rFonts w:asciiTheme="majorHAnsi" w:hAnsiTheme="majorHAnsi" w:cs="Arial"/>
          <w:b/>
          <w:color w:val="000000" w:themeColor="text1"/>
          <w:sz w:val="24"/>
          <w:szCs w:val="24"/>
        </w:rPr>
        <w:t xml:space="preserve">godz. </w:t>
      </w:r>
      <w:r>
        <w:rPr>
          <w:rFonts w:asciiTheme="majorHAnsi" w:hAnsiTheme="majorHAnsi" w:cs="Arial"/>
          <w:b/>
          <w:color w:val="000000" w:themeColor="text1"/>
          <w:sz w:val="24"/>
          <w:szCs w:val="24"/>
        </w:rPr>
        <w:t>12:30</w:t>
      </w:r>
    </w:p>
    <w:p w14:paraId="14D30538" w14:textId="77777777" w:rsidR="00BF46AC" w:rsidRPr="00E75CDF" w:rsidRDefault="00BF46AC" w:rsidP="00A15FBE">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Pr>
          <w:rFonts w:ascii="Cambria" w:eastAsia="Cambria" w:hAnsi="Cambria"/>
          <w:sz w:val="24"/>
        </w:rPr>
        <w:t>Oferta może być złożona tylko do upływu terminu składania ofert.</w:t>
      </w:r>
    </w:p>
    <w:p w14:paraId="7E7C0510" w14:textId="77777777" w:rsidR="00BF46AC" w:rsidRPr="00AF469D" w:rsidRDefault="00BF46AC" w:rsidP="00A15FBE">
      <w:pPr>
        <w:pStyle w:val="Akapitzlist"/>
        <w:numPr>
          <w:ilvl w:val="1"/>
          <w:numId w:val="13"/>
        </w:numPr>
        <w:spacing w:line="275" w:lineRule="auto"/>
        <w:ind w:right="440"/>
        <w:rPr>
          <w:rFonts w:ascii="Cambria" w:eastAsia="Cambria" w:hAnsi="Cambria"/>
          <w:sz w:val="24"/>
          <w:szCs w:val="24"/>
        </w:rPr>
      </w:pPr>
      <w:r w:rsidRPr="00AF469D">
        <w:rPr>
          <w:rFonts w:ascii="Cambria" w:eastAsia="Cambria" w:hAnsi="Cambria"/>
          <w:sz w:val="24"/>
          <w:szCs w:val="24"/>
        </w:rPr>
        <w:t>Wykonawca może przed upływem terminu składania ofert wycofać ofertę. Wykonawca wycofuje ofertę w zakładce „Oferty/wnioski” używając przycisku „Wycofaj ofertę”.</w:t>
      </w:r>
    </w:p>
    <w:p w14:paraId="76DB4134" w14:textId="77777777" w:rsidR="00BF46AC" w:rsidRDefault="00BF46AC" w:rsidP="00525BF8">
      <w:pPr>
        <w:spacing w:line="5" w:lineRule="exact"/>
      </w:pPr>
    </w:p>
    <w:p w14:paraId="5461549C" w14:textId="77777777" w:rsidR="00BF46AC" w:rsidRDefault="00BF46AC" w:rsidP="00525BF8">
      <w:pPr>
        <w:spacing w:line="275" w:lineRule="auto"/>
        <w:ind w:left="740" w:right="440" w:hanging="719"/>
        <w:jc w:val="both"/>
        <w:rPr>
          <w:rFonts w:ascii="Cambria" w:eastAsia="Cambria" w:hAnsi="Cambria"/>
        </w:rPr>
      </w:pPr>
      <w:r>
        <w:rPr>
          <w:rFonts w:ascii="Cambria" w:eastAsia="Cambria" w:hAnsi="Cambria"/>
          <w:b/>
        </w:rPr>
        <w:t>14.6.</w:t>
      </w:r>
      <w:r>
        <w:rPr>
          <w:rFonts w:ascii="Cambria" w:eastAsia="Cambria" w:hAnsi="Cambria"/>
        </w:rPr>
        <w:t xml:space="preserve"> Zamawiający,</w:t>
      </w:r>
      <w:r>
        <w:t xml:space="preserve"> </w:t>
      </w:r>
      <w:r>
        <w:rPr>
          <w:rFonts w:ascii="Cambria" w:eastAsia="Cambria" w:hAnsi="Cambria"/>
        </w:rPr>
        <w:t>najpóźniej przed otwarciem ofert, udostępnia na stronie internetowej prowadzonego postępowania informację o kwocie, jaką zamierza przeznaczyć na sfinansowanie zamówienia.</w:t>
      </w:r>
    </w:p>
    <w:p w14:paraId="34F7D417" w14:textId="77777777" w:rsidR="00BF46AC" w:rsidRDefault="00BF46AC" w:rsidP="00525BF8">
      <w:pPr>
        <w:spacing w:line="2" w:lineRule="exact"/>
      </w:pPr>
    </w:p>
    <w:p w14:paraId="22905405" w14:textId="77777777" w:rsidR="00BF46AC" w:rsidRDefault="00BF46AC" w:rsidP="00525BF8">
      <w:pPr>
        <w:spacing w:line="275" w:lineRule="auto"/>
        <w:ind w:left="740" w:right="420" w:hanging="719"/>
        <w:jc w:val="both"/>
        <w:rPr>
          <w:rFonts w:ascii="Cambria" w:eastAsia="Cambria" w:hAnsi="Cambria"/>
        </w:rPr>
      </w:pPr>
      <w:r>
        <w:rPr>
          <w:rFonts w:ascii="Cambria" w:eastAsia="Cambria" w:hAnsi="Cambria"/>
          <w:b/>
        </w:rPr>
        <w:t>14.7.</w:t>
      </w:r>
      <w:r>
        <w:rPr>
          <w:rFonts w:ascii="Cambria" w:eastAsia="Cambria" w:hAnsi="Cambria"/>
        </w:rPr>
        <w:t xml:space="preserve"> Otwarcie ofert następuje poprzez użycie mechanizmu do odszyfrowania ofert dostępnego po zalogowaniu w zakładce „</w:t>
      </w:r>
      <w:r>
        <w:rPr>
          <w:rFonts w:ascii="Cambria" w:eastAsia="Cambria" w:hAnsi="Cambria"/>
          <w:i/>
        </w:rPr>
        <w:t>Oferty/wnioski”</w:t>
      </w:r>
      <w:r>
        <w:rPr>
          <w:rFonts w:ascii="Cambria" w:eastAsia="Cambria" w:hAnsi="Cambria"/>
        </w:rPr>
        <w:t>.</w:t>
      </w:r>
    </w:p>
    <w:p w14:paraId="15F3F93E" w14:textId="77777777" w:rsidR="00BF46AC" w:rsidRDefault="00BF46AC" w:rsidP="00525BF8">
      <w:pPr>
        <w:spacing w:line="3" w:lineRule="exact"/>
      </w:pPr>
    </w:p>
    <w:p w14:paraId="4BAD868E" w14:textId="77777777" w:rsidR="00BF46AC" w:rsidRDefault="00BF46AC" w:rsidP="00525BF8">
      <w:pPr>
        <w:spacing w:line="275" w:lineRule="auto"/>
        <w:ind w:left="740" w:right="440" w:hanging="719"/>
        <w:jc w:val="both"/>
        <w:rPr>
          <w:rFonts w:ascii="Cambria" w:eastAsia="Cambria" w:hAnsi="Cambria"/>
        </w:rPr>
      </w:pPr>
      <w:r>
        <w:rPr>
          <w:rFonts w:ascii="Cambria" w:eastAsia="Cambria" w:hAnsi="Cambria"/>
          <w:b/>
        </w:rPr>
        <w:t>14.8.</w:t>
      </w:r>
      <w:r>
        <w:rPr>
          <w:rFonts w:ascii="Cambria" w:eastAsia="Cambria" w:hAnsi="Cambria"/>
        </w:rPr>
        <w:t xml:space="preserve"> Zamawiający, niezwłocznie po otwarciu ofert, udostępnia na stronie internetowej prowadzonego postępowania informacje o:</w:t>
      </w:r>
    </w:p>
    <w:p w14:paraId="5B0FD6EB" w14:textId="77777777" w:rsidR="00BF46AC" w:rsidRDefault="00BF46AC" w:rsidP="00525BF8">
      <w:pPr>
        <w:spacing w:line="25" w:lineRule="exact"/>
      </w:pPr>
    </w:p>
    <w:p w14:paraId="09B4CD57" w14:textId="77777777" w:rsidR="00BF46AC" w:rsidRDefault="00BF46AC" w:rsidP="00A15FBE">
      <w:pPr>
        <w:numPr>
          <w:ilvl w:val="0"/>
          <w:numId w:val="52"/>
        </w:numPr>
        <w:tabs>
          <w:tab w:val="left" w:pos="1020"/>
        </w:tabs>
        <w:spacing w:line="274" w:lineRule="auto"/>
        <w:ind w:left="360" w:right="440" w:hanging="360"/>
        <w:jc w:val="both"/>
        <w:rPr>
          <w:rFonts w:ascii="Cambria" w:eastAsia="Cambria" w:hAnsi="Cambria"/>
        </w:rPr>
      </w:pPr>
      <w:r>
        <w:rPr>
          <w:rFonts w:ascii="Cambria" w:eastAsia="Cambria" w:hAnsi="Cambria"/>
        </w:rPr>
        <w:t>nazwach albo imionach i nazwiskach oraz siedzibach lub miejscach prowadzonej działalności gospodarczej albo miejscach zamieszkania wykonawców, których oferty zostały otwarte;</w:t>
      </w:r>
    </w:p>
    <w:p w14:paraId="78363F85" w14:textId="77777777" w:rsidR="00BF46AC" w:rsidRDefault="00BF46AC" w:rsidP="00525BF8">
      <w:pPr>
        <w:spacing w:line="4" w:lineRule="exact"/>
        <w:rPr>
          <w:rFonts w:ascii="Cambria" w:eastAsia="Cambria" w:hAnsi="Cambria"/>
        </w:rPr>
      </w:pPr>
    </w:p>
    <w:p w14:paraId="542FC501" w14:textId="77777777" w:rsidR="00BF46AC" w:rsidRDefault="00BF46AC" w:rsidP="00A15FBE">
      <w:pPr>
        <w:numPr>
          <w:ilvl w:val="0"/>
          <w:numId w:val="52"/>
        </w:numPr>
        <w:tabs>
          <w:tab w:val="left" w:pos="1020"/>
        </w:tabs>
        <w:spacing w:line="0" w:lineRule="atLeast"/>
        <w:ind w:left="360" w:hanging="360"/>
        <w:rPr>
          <w:rFonts w:ascii="Cambria" w:eastAsia="Cambria" w:hAnsi="Cambria"/>
        </w:rPr>
      </w:pPr>
      <w:r>
        <w:rPr>
          <w:rFonts w:ascii="Cambria" w:eastAsia="Cambria" w:hAnsi="Cambria"/>
        </w:rPr>
        <w:lastRenderedPageBreak/>
        <w:t>cenach lub kosztach zawartych w ofertach.</w:t>
      </w:r>
    </w:p>
    <w:p w14:paraId="47A5A296" w14:textId="77777777" w:rsidR="00BF46AC" w:rsidRDefault="00BF46AC" w:rsidP="00525BF8">
      <w:pPr>
        <w:spacing w:line="42" w:lineRule="exact"/>
      </w:pPr>
    </w:p>
    <w:p w14:paraId="385B2B8F" w14:textId="77777777" w:rsidR="00BF46AC" w:rsidRDefault="00BF46AC" w:rsidP="00525BF8">
      <w:pPr>
        <w:spacing w:line="275" w:lineRule="auto"/>
        <w:ind w:left="720" w:right="440" w:hanging="707"/>
        <w:jc w:val="both"/>
        <w:rPr>
          <w:rFonts w:ascii="Cambria" w:eastAsia="Cambria" w:hAnsi="Cambria"/>
        </w:rPr>
      </w:pPr>
      <w:r>
        <w:rPr>
          <w:rFonts w:ascii="Cambria" w:eastAsia="Cambria" w:hAnsi="Cambria"/>
          <w:b/>
        </w:rPr>
        <w:t>14.9.</w:t>
      </w:r>
      <w:r>
        <w:rPr>
          <w:rFonts w:ascii="Cambria" w:eastAsia="Cambria" w:hAnsi="Cambria"/>
        </w:rPr>
        <w:t xml:space="preserve"> Zamawiający odrzuca ofertę, jeżeli została złożona po terminie składania ofert, o którym mowa w pkt. 14.2 SWZ.</w:t>
      </w:r>
    </w:p>
    <w:p w14:paraId="1CA2E957" w14:textId="77777777" w:rsidR="00BF46AC" w:rsidRDefault="00BF46AC" w:rsidP="00525BF8">
      <w:pPr>
        <w:spacing w:line="44" w:lineRule="exact"/>
      </w:pPr>
    </w:p>
    <w:p w14:paraId="30DE60A9" w14:textId="77777777" w:rsidR="00BF46AC" w:rsidRDefault="00BF46AC" w:rsidP="00BF46AC">
      <w:pPr>
        <w:spacing w:line="274" w:lineRule="auto"/>
        <w:ind w:left="720" w:right="440" w:hanging="707"/>
        <w:jc w:val="both"/>
        <w:rPr>
          <w:rFonts w:ascii="Cambria" w:eastAsia="Cambria" w:hAnsi="Cambria"/>
        </w:rPr>
      </w:pPr>
      <w:r>
        <w:rPr>
          <w:rFonts w:ascii="Cambria" w:eastAsia="Cambria" w:hAnsi="Cambria"/>
          <w:b/>
        </w:rPr>
        <w:t>14.10.</w:t>
      </w:r>
      <w:r>
        <w:rPr>
          <w:rFonts w:ascii="Cambria" w:eastAsia="Cambria" w:hAnsi="Cambria"/>
        </w:rPr>
        <w:t xml:space="preserve"> W przypadku wystąpienia awarii systemu teleinformatycznego, która spowoduje brak możliwości otwarcia ofert w terminie określonym przez Zamawiającego, otwarcie ofert nastąpi niezwłocznie po usunięciu awarii.</w:t>
      </w: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39F5490A" w14:textId="77777777" w:rsidTr="0046682B">
        <w:trPr>
          <w:trHeight w:val="652"/>
        </w:trPr>
        <w:tc>
          <w:tcPr>
            <w:tcW w:w="8964" w:type="dxa"/>
            <w:tcBorders>
              <w:bottom w:val="single" w:sz="4" w:space="0" w:color="auto"/>
            </w:tcBorders>
            <w:shd w:val="clear" w:color="auto" w:fill="D9D9D9" w:themeFill="background1" w:themeFillShade="D9"/>
          </w:tcPr>
          <w:p w14:paraId="4EFAEBD5"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0B363754"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5624B59B" w14:textId="3177BEB6" w:rsidR="00BF46AC" w:rsidRPr="002152DC" w:rsidRDefault="00BF46AC" w:rsidP="00A15FBE">
      <w:pPr>
        <w:pStyle w:val="Akapitzlist"/>
        <w:widowControl w:val="0"/>
        <w:numPr>
          <w:ilvl w:val="1"/>
          <w:numId w:val="14"/>
        </w:numPr>
        <w:spacing w:line="276" w:lineRule="auto"/>
        <w:outlineLvl w:val="3"/>
        <w:rPr>
          <w:rFonts w:asciiTheme="majorHAnsi" w:hAnsiTheme="majorHAnsi" w:cs="Arial"/>
          <w:bCs/>
          <w:sz w:val="24"/>
          <w:szCs w:val="24"/>
        </w:rPr>
      </w:pPr>
      <w:r>
        <w:rPr>
          <w:rFonts w:asciiTheme="majorHAnsi" w:hAnsiTheme="majorHAnsi" w:cs="Arial"/>
          <w:bCs/>
          <w:sz w:val="24"/>
          <w:szCs w:val="24"/>
        </w:rPr>
        <w:t>Wykonawca</w:t>
      </w:r>
      <w:r w:rsidRPr="002152DC">
        <w:rPr>
          <w:rFonts w:asciiTheme="majorHAnsi" w:hAnsiTheme="majorHAnsi" w:cs="Arial"/>
          <w:bCs/>
          <w:sz w:val="24"/>
          <w:szCs w:val="24"/>
        </w:rPr>
        <w:t xml:space="preserve"> jest związany ofertą </w:t>
      </w:r>
      <w:r w:rsidRPr="00C605DA">
        <w:rPr>
          <w:rFonts w:asciiTheme="majorHAnsi" w:hAnsiTheme="majorHAnsi" w:cs="Arial"/>
          <w:b/>
          <w:sz w:val="24"/>
          <w:szCs w:val="24"/>
        </w:rPr>
        <w:t xml:space="preserve">do dnia </w:t>
      </w:r>
      <w:r w:rsidR="00B348A1">
        <w:rPr>
          <w:rFonts w:asciiTheme="majorHAnsi" w:hAnsiTheme="majorHAnsi" w:cs="Arial"/>
          <w:b/>
          <w:sz w:val="24"/>
          <w:szCs w:val="24"/>
        </w:rPr>
        <w:t>15.10.</w:t>
      </w:r>
      <w:r>
        <w:rPr>
          <w:rFonts w:asciiTheme="majorHAnsi" w:hAnsiTheme="majorHAnsi" w:cs="Arial"/>
          <w:b/>
          <w:sz w:val="24"/>
          <w:szCs w:val="24"/>
        </w:rPr>
        <w:t>202</w:t>
      </w:r>
      <w:r w:rsidR="00C41A99">
        <w:rPr>
          <w:rFonts w:asciiTheme="majorHAnsi" w:hAnsiTheme="majorHAnsi" w:cs="Arial"/>
          <w:b/>
          <w:sz w:val="24"/>
          <w:szCs w:val="24"/>
        </w:rPr>
        <w:t>4</w:t>
      </w:r>
      <w:r>
        <w:rPr>
          <w:rFonts w:asciiTheme="majorHAnsi" w:hAnsiTheme="majorHAnsi" w:cs="Arial"/>
          <w:b/>
          <w:sz w:val="24"/>
          <w:szCs w:val="24"/>
        </w:rPr>
        <w:t>r.</w:t>
      </w:r>
    </w:p>
    <w:p w14:paraId="5957D67F" w14:textId="77777777" w:rsidR="00BF46AC" w:rsidRPr="002152DC" w:rsidRDefault="00BF46AC" w:rsidP="00A15FBE">
      <w:pPr>
        <w:pStyle w:val="Akapitzlist"/>
        <w:widowControl w:val="0"/>
        <w:numPr>
          <w:ilvl w:val="1"/>
          <w:numId w:val="14"/>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 SWZ</w:t>
      </w:r>
      <w:r w:rsidRPr="002152DC">
        <w:rPr>
          <w:rFonts w:ascii="Cambria" w:hAnsi="Cambria"/>
          <w:color w:val="000000"/>
          <w:sz w:val="24"/>
          <w:szCs w:val="24"/>
        </w:rPr>
        <w:t xml:space="preserve">, </w:t>
      </w:r>
      <w:r>
        <w:rPr>
          <w:rFonts w:ascii="Cambria" w:hAnsi="Cambria"/>
          <w:color w:val="000000"/>
          <w:sz w:val="24"/>
          <w:szCs w:val="24"/>
        </w:rPr>
        <w:t>Zamawiający</w:t>
      </w:r>
      <w:r w:rsidRPr="002152DC">
        <w:rPr>
          <w:rFonts w:ascii="Cambria" w:hAnsi="Cambria"/>
          <w:color w:val="000000"/>
          <w:sz w:val="24"/>
          <w:szCs w:val="24"/>
        </w:rPr>
        <w:t xml:space="preserve">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w:t>
      </w:r>
      <w:r>
        <w:rPr>
          <w:rFonts w:ascii="Cambria" w:hAnsi="Cambria"/>
          <w:color w:val="000000"/>
          <w:sz w:val="24"/>
          <w:szCs w:val="24"/>
        </w:rPr>
        <w:t>z niego okres, nie dłuższy niż 3</w:t>
      </w:r>
      <w:r w:rsidRPr="002152DC">
        <w:rPr>
          <w:rFonts w:ascii="Cambria" w:hAnsi="Cambria"/>
          <w:color w:val="000000"/>
          <w:sz w:val="24"/>
          <w:szCs w:val="24"/>
        </w:rPr>
        <w:t>0 dni.</w:t>
      </w:r>
    </w:p>
    <w:p w14:paraId="19CCA227" w14:textId="77777777" w:rsidR="00BF46AC" w:rsidRPr="0046682B" w:rsidRDefault="00BF46AC" w:rsidP="00A15FBE">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Przedłużenie terminu związania ofertą, o którym mowa w pkt. 15.2 SWZ, wymaga złożenia przez </w:t>
      </w:r>
      <w:r>
        <w:rPr>
          <w:rFonts w:ascii="Cambria" w:hAnsi="Cambria" w:cs="Arial"/>
          <w:bCs/>
          <w:sz w:val="24"/>
          <w:szCs w:val="24"/>
        </w:rPr>
        <w:t>Wykonawcę</w:t>
      </w:r>
      <w:r w:rsidRPr="0046682B">
        <w:rPr>
          <w:rFonts w:ascii="Cambria" w:hAnsi="Cambria" w:cs="Arial"/>
          <w:bCs/>
          <w:sz w:val="24"/>
          <w:szCs w:val="24"/>
        </w:rPr>
        <w:t xml:space="preserve"> pisemnego oświadczenia o wyrażeniu zgody na przedłużenie terminu związania ofertą.</w:t>
      </w:r>
    </w:p>
    <w:p w14:paraId="3F9CD8D2" w14:textId="54F6D871" w:rsidR="002152DC" w:rsidRPr="001333E1" w:rsidRDefault="00BF46AC" w:rsidP="001333E1">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W przypadku, gdy </w:t>
      </w:r>
      <w:r>
        <w:rPr>
          <w:rFonts w:ascii="Cambria" w:hAnsi="Cambria" w:cs="Arial"/>
          <w:bCs/>
          <w:sz w:val="24"/>
          <w:szCs w:val="24"/>
        </w:rPr>
        <w:t>Zamawiający</w:t>
      </w:r>
      <w:r w:rsidRPr="0046682B">
        <w:rPr>
          <w:rFonts w:ascii="Cambria" w:hAnsi="Cambria" w:cs="Arial"/>
          <w:bCs/>
          <w:sz w:val="24"/>
          <w:szCs w:val="24"/>
        </w:rPr>
        <w:t xml:space="preserve"> żąda wniesienia wadium, przedłużenie terminu związania ofertą, o którym mowa pkt. 15.2 SWZ, następuje wraz z przedłużeniem okresu ważności wadium albo jeżeli nie jest to możliwe, z wniesieniem nowego wadium na przedłużony okres związania ofertą.</w:t>
      </w: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3567F140" w14:textId="77777777" w:rsidTr="0046682B">
        <w:trPr>
          <w:jc w:val="center"/>
        </w:trPr>
        <w:tc>
          <w:tcPr>
            <w:tcW w:w="9060" w:type="dxa"/>
            <w:tcBorders>
              <w:bottom w:val="single" w:sz="4" w:space="0" w:color="auto"/>
            </w:tcBorders>
            <w:shd w:val="clear" w:color="auto" w:fill="D9D9D9" w:themeFill="background1" w:themeFillShade="D9"/>
          </w:tcPr>
          <w:p w14:paraId="532BAD64"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14:paraId="4DA7B217"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6F9EF65E" w14:textId="77777777" w:rsidR="00D9784D" w:rsidRPr="009A105C"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508CB7D5" w14:textId="77777777" w:rsidR="00BF46AC" w:rsidRPr="00EA008D"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sidRPr="00EA008D">
        <w:rPr>
          <w:rFonts w:asciiTheme="majorHAnsi" w:hAnsiTheme="majorHAnsi" w:cs="Arial"/>
          <w:bCs/>
          <w:sz w:val="24"/>
          <w:szCs w:val="24"/>
        </w:rPr>
        <w:t xml:space="preserve">Obowiązującą formą wynagrodzenia za wykonanie przez </w:t>
      </w:r>
      <w:r>
        <w:rPr>
          <w:rFonts w:asciiTheme="majorHAnsi" w:hAnsiTheme="majorHAnsi" w:cs="Arial"/>
          <w:bCs/>
          <w:sz w:val="24"/>
          <w:szCs w:val="24"/>
        </w:rPr>
        <w:t>Wykonawcę</w:t>
      </w:r>
      <w:r w:rsidRPr="00EA008D">
        <w:rPr>
          <w:rFonts w:asciiTheme="majorHAnsi" w:hAnsiTheme="majorHAnsi" w:cs="Arial"/>
          <w:bCs/>
          <w:sz w:val="24"/>
          <w:szCs w:val="24"/>
        </w:rPr>
        <w:t xml:space="preserve"> przedmiotu zamówienia będzie </w:t>
      </w:r>
      <w:r w:rsidRPr="00EA008D">
        <w:rPr>
          <w:rFonts w:asciiTheme="majorHAnsi" w:hAnsiTheme="majorHAnsi" w:cs="Arial"/>
          <w:b/>
          <w:bCs/>
          <w:sz w:val="24"/>
          <w:szCs w:val="24"/>
        </w:rPr>
        <w:t xml:space="preserve">wynagrodzenie </w:t>
      </w:r>
      <w:r w:rsidRPr="00EA008D">
        <w:rPr>
          <w:rFonts w:asciiTheme="majorHAnsi" w:hAnsiTheme="majorHAnsi" w:cs="Arial"/>
          <w:bCs/>
          <w:sz w:val="24"/>
          <w:szCs w:val="24"/>
        </w:rPr>
        <w:t xml:space="preserve"> wskazane w </w:t>
      </w:r>
      <w:r w:rsidRPr="009D3CE5">
        <w:rPr>
          <w:rFonts w:asciiTheme="majorHAnsi" w:hAnsiTheme="majorHAnsi" w:cs="Arial"/>
          <w:b/>
          <w:sz w:val="24"/>
          <w:szCs w:val="24"/>
        </w:rPr>
        <w:t>Formularzu ofertowym – Załącznik Nr 3 do SWZ</w:t>
      </w:r>
      <w:r w:rsidRPr="00EA008D">
        <w:rPr>
          <w:rFonts w:asciiTheme="majorHAnsi" w:hAnsiTheme="majorHAnsi" w:cs="Arial"/>
          <w:bCs/>
          <w:sz w:val="24"/>
          <w:szCs w:val="24"/>
        </w:rPr>
        <w:t xml:space="preserve">. Cena  obejmuje wszystkie koszty i składniki związane z wykonaniem zamówienia w zakresie wynikającym z opisu przedmiotu zamówienia. </w:t>
      </w:r>
    </w:p>
    <w:p w14:paraId="41753787" w14:textId="77777777" w:rsidR="00BF46AC" w:rsidRPr="00C6306E"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Pr="00C6306E">
        <w:rPr>
          <w:rFonts w:asciiTheme="majorHAnsi" w:hAnsiTheme="majorHAnsi" w:cs="Arial"/>
          <w:bCs/>
          <w:sz w:val="24"/>
          <w:szCs w:val="24"/>
        </w:rPr>
        <w:t>en</w:t>
      </w:r>
      <w:r>
        <w:rPr>
          <w:rFonts w:asciiTheme="majorHAnsi" w:hAnsiTheme="majorHAnsi" w:cs="Arial"/>
          <w:bCs/>
          <w:sz w:val="24"/>
          <w:szCs w:val="24"/>
        </w:rPr>
        <w:t>a</w:t>
      </w:r>
      <w:r w:rsidRPr="00C6306E">
        <w:rPr>
          <w:rFonts w:asciiTheme="majorHAnsi" w:hAnsiTheme="majorHAnsi" w:cs="Arial"/>
          <w:bCs/>
          <w:sz w:val="24"/>
          <w:szCs w:val="24"/>
        </w:rPr>
        <w:t xml:space="preserve"> winna uwzględniać wymagania </w:t>
      </w:r>
      <w:r>
        <w:rPr>
          <w:rFonts w:asciiTheme="majorHAnsi" w:hAnsiTheme="majorHAnsi" w:cs="Arial"/>
          <w:bCs/>
          <w:sz w:val="24"/>
          <w:szCs w:val="24"/>
        </w:rPr>
        <w:t>wskazane w  SWZ i we wzorze umowy</w:t>
      </w:r>
      <w:r w:rsidRPr="00C6306E">
        <w:rPr>
          <w:rFonts w:asciiTheme="majorHAnsi" w:hAnsiTheme="majorHAnsi" w:cs="Arial"/>
          <w:bCs/>
          <w:sz w:val="24"/>
          <w:szCs w:val="24"/>
        </w:rPr>
        <w:t>.</w:t>
      </w:r>
    </w:p>
    <w:p w14:paraId="48E00504" w14:textId="77777777" w:rsidR="00BF46AC"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p>
    <w:p w14:paraId="552D5586" w14:textId="77777777" w:rsidR="00BF46AC" w:rsidRPr="00C6306E" w:rsidRDefault="00BF46AC" w:rsidP="00A15FBE">
      <w:pPr>
        <w:pStyle w:val="Akapitzlist"/>
        <w:widowControl w:val="0"/>
        <w:numPr>
          <w:ilvl w:val="1"/>
          <w:numId w:val="27"/>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podając </w:t>
      </w:r>
      <w:r w:rsidRPr="00C6306E">
        <w:rPr>
          <w:rFonts w:asciiTheme="majorHAnsi" w:hAnsiTheme="majorHAnsi" w:cs="Arial"/>
          <w:bCs/>
          <w:sz w:val="24"/>
          <w:szCs w:val="24"/>
        </w:rPr>
        <w:t xml:space="preserve">cenę brutto </w:t>
      </w:r>
      <w:r>
        <w:rPr>
          <w:rFonts w:asciiTheme="majorHAnsi" w:hAnsiTheme="majorHAnsi" w:cs="Arial"/>
          <w:bCs/>
          <w:sz w:val="24"/>
          <w:szCs w:val="24"/>
        </w:rPr>
        <w:t>stanowiącą sumę wartości netto i wysokości podatku VAT</w:t>
      </w:r>
      <w:r w:rsidRPr="00C6306E">
        <w:rPr>
          <w:rFonts w:asciiTheme="majorHAnsi" w:hAnsiTheme="majorHAnsi" w:cs="Arial"/>
          <w:bCs/>
          <w:sz w:val="24"/>
          <w:szCs w:val="24"/>
        </w:rPr>
        <w:t>.</w:t>
      </w:r>
    </w:p>
    <w:p w14:paraId="4736E52C" w14:textId="77777777" w:rsidR="00BF46AC" w:rsidRPr="00C6306E"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przedmiotu zamówienia opisanego w niniejszej specyfikacji dokonywane będą w złotych polskich.</w:t>
      </w:r>
    </w:p>
    <w:p w14:paraId="2002AD9E" w14:textId="4CA18BCA" w:rsidR="00BF46AC" w:rsidRPr="00062FE2"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r>
      <w:r w:rsidRPr="00062FE2">
        <w:rPr>
          <w:rFonts w:ascii="Cambria" w:hAnsi="Cambria"/>
          <w:color w:val="000000"/>
          <w:sz w:val="24"/>
          <w:szCs w:val="24"/>
        </w:rPr>
        <w:t xml:space="preserve">u </w:t>
      </w:r>
      <w:r>
        <w:rPr>
          <w:rFonts w:ascii="Cambria" w:hAnsi="Cambria"/>
          <w:color w:val="000000"/>
          <w:sz w:val="24"/>
          <w:szCs w:val="24"/>
        </w:rPr>
        <w:t>Z</w:t>
      </w:r>
      <w:r w:rsidRPr="00062FE2">
        <w:rPr>
          <w:rFonts w:ascii="Cambria" w:hAnsi="Cambria"/>
          <w:color w:val="000000"/>
          <w:sz w:val="24"/>
          <w:szCs w:val="24"/>
        </w:rPr>
        <w:t xml:space="preserve">amawiającego obowiązku podatkowego zgodnie z ustawą z dnia 11 marca 2004 r. o podatku od towarów i </w:t>
      </w:r>
      <w:r w:rsidRPr="00020443">
        <w:rPr>
          <w:rFonts w:ascii="Cambria" w:hAnsi="Cambria"/>
          <w:color w:val="000000"/>
          <w:sz w:val="24"/>
          <w:szCs w:val="24"/>
        </w:rPr>
        <w:t>usług (</w:t>
      </w:r>
      <w:proofErr w:type="spellStart"/>
      <w:r w:rsidRPr="00020443">
        <w:rPr>
          <w:rFonts w:ascii="Cambria" w:hAnsi="Cambria"/>
          <w:color w:val="000000"/>
          <w:sz w:val="24"/>
          <w:szCs w:val="24"/>
        </w:rPr>
        <w:t>t.j</w:t>
      </w:r>
      <w:proofErr w:type="spellEnd"/>
      <w:r w:rsidRPr="00020443">
        <w:rPr>
          <w:rFonts w:ascii="Cambria" w:hAnsi="Cambria"/>
          <w:color w:val="000000"/>
          <w:sz w:val="24"/>
          <w:szCs w:val="24"/>
        </w:rPr>
        <w:t>. Dz. U. z 202</w:t>
      </w:r>
      <w:r w:rsidR="001333E1">
        <w:rPr>
          <w:rFonts w:ascii="Cambria" w:hAnsi="Cambria"/>
          <w:color w:val="000000"/>
          <w:sz w:val="24"/>
          <w:szCs w:val="24"/>
        </w:rPr>
        <w:t>4</w:t>
      </w:r>
      <w:r w:rsidRPr="00020443">
        <w:rPr>
          <w:rFonts w:ascii="Cambria" w:hAnsi="Cambria"/>
          <w:color w:val="000000"/>
          <w:sz w:val="24"/>
          <w:szCs w:val="24"/>
        </w:rPr>
        <w:t xml:space="preserve"> r. poz. </w:t>
      </w:r>
      <w:r w:rsidR="001333E1">
        <w:rPr>
          <w:rFonts w:ascii="Cambria" w:hAnsi="Cambria"/>
          <w:color w:val="000000"/>
          <w:sz w:val="24"/>
          <w:szCs w:val="24"/>
        </w:rPr>
        <w:t>368</w:t>
      </w:r>
      <w:r w:rsidRPr="00020443">
        <w:rPr>
          <w:rFonts w:ascii="Cambria" w:hAnsi="Cambria"/>
          <w:color w:val="000000"/>
          <w:sz w:val="24"/>
          <w:szCs w:val="24"/>
        </w:rPr>
        <w:t xml:space="preserve">, z </w:t>
      </w:r>
      <w:proofErr w:type="spellStart"/>
      <w:r w:rsidRPr="00020443">
        <w:rPr>
          <w:rFonts w:ascii="Cambria" w:hAnsi="Cambria"/>
          <w:color w:val="000000"/>
          <w:sz w:val="24"/>
          <w:szCs w:val="24"/>
        </w:rPr>
        <w:t>późn</w:t>
      </w:r>
      <w:proofErr w:type="spellEnd"/>
      <w:r w:rsidRPr="00020443">
        <w:rPr>
          <w:rFonts w:ascii="Cambria" w:hAnsi="Cambria"/>
          <w:color w:val="000000"/>
          <w:sz w:val="24"/>
          <w:szCs w:val="24"/>
        </w:rPr>
        <w:t>. zm.), dla celów zastosowania kryterium ceny lub kosztu zamawiający dolicza do przedstawionej</w:t>
      </w:r>
      <w:r w:rsidRPr="00062FE2">
        <w:rPr>
          <w:rFonts w:ascii="Cambria" w:hAnsi="Cambria"/>
          <w:color w:val="000000"/>
          <w:sz w:val="24"/>
          <w:szCs w:val="24"/>
        </w:rPr>
        <w:t xml:space="preserve"> w tej ofercie ceny kwotę podatku od towarów i usług, którą miałby obowiązek rozliczyć.</w:t>
      </w:r>
    </w:p>
    <w:p w14:paraId="21CB37B4" w14:textId="77777777" w:rsidR="00BF46AC" w:rsidRPr="00062FE2"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W ofercie</w:t>
      </w:r>
      <w:r>
        <w:rPr>
          <w:rFonts w:ascii="Cambria" w:hAnsi="Cambria"/>
          <w:color w:val="000000"/>
          <w:sz w:val="24"/>
          <w:szCs w:val="24"/>
        </w:rPr>
        <w:t>, o której mowa w pkt. 16.5 SWZ Wykonawca</w:t>
      </w:r>
      <w:r w:rsidRPr="00062FE2">
        <w:rPr>
          <w:rFonts w:ascii="Cambria" w:hAnsi="Cambria"/>
          <w:color w:val="000000"/>
          <w:sz w:val="24"/>
          <w:szCs w:val="24"/>
        </w:rPr>
        <w:t xml:space="preserve"> ma obowiązek:</w:t>
      </w:r>
    </w:p>
    <w:p w14:paraId="0C24BBCD" w14:textId="77777777" w:rsidR="00BF46AC" w:rsidRPr="00062FE2" w:rsidRDefault="00BF46AC" w:rsidP="00A15FBE">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poinformowania </w:t>
      </w:r>
      <w:r>
        <w:rPr>
          <w:rFonts w:ascii="Cambria" w:hAnsi="Cambria"/>
          <w:color w:val="000000"/>
          <w:sz w:val="24"/>
          <w:szCs w:val="24"/>
        </w:rPr>
        <w:t>Zamawiającego</w:t>
      </w:r>
      <w:r w:rsidRPr="00062FE2">
        <w:rPr>
          <w:rFonts w:ascii="Cambria" w:hAnsi="Cambria"/>
          <w:color w:val="000000"/>
          <w:sz w:val="24"/>
          <w:szCs w:val="24"/>
        </w:rPr>
        <w:t xml:space="preserve">, że wybór jego oferty będzie prowadził do powstania u </w:t>
      </w:r>
      <w:r>
        <w:rPr>
          <w:rFonts w:ascii="Cambria" w:hAnsi="Cambria"/>
          <w:color w:val="000000"/>
          <w:sz w:val="24"/>
          <w:szCs w:val="24"/>
        </w:rPr>
        <w:t>Zamawiającego</w:t>
      </w:r>
      <w:r w:rsidRPr="00062FE2">
        <w:rPr>
          <w:rFonts w:ascii="Cambria" w:hAnsi="Cambria"/>
          <w:color w:val="000000"/>
          <w:sz w:val="24"/>
          <w:szCs w:val="24"/>
        </w:rPr>
        <w:t xml:space="preserve"> obowiązku podatkowego;</w:t>
      </w:r>
    </w:p>
    <w:p w14:paraId="78455EEB" w14:textId="77777777" w:rsidR="00BF46AC" w:rsidRPr="00062FE2" w:rsidRDefault="00BF46AC" w:rsidP="00A15FBE">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lastRenderedPageBreak/>
        <w:t>wskazania nazwy (rodzaju) usługi, których dostawa lub świadczenie będą prowadziły do powstania obowiązku podatkowego;</w:t>
      </w:r>
    </w:p>
    <w:p w14:paraId="18574719" w14:textId="77777777" w:rsidR="00BF46AC" w:rsidRPr="00062FE2" w:rsidRDefault="00BF46AC" w:rsidP="00A15FBE">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wartości usługi objęte</w:t>
      </w:r>
      <w:r>
        <w:rPr>
          <w:rFonts w:ascii="Cambria" w:hAnsi="Cambria"/>
          <w:color w:val="000000"/>
          <w:sz w:val="24"/>
          <w:szCs w:val="24"/>
        </w:rPr>
        <w:t>j</w:t>
      </w:r>
      <w:r w:rsidRPr="00062FE2">
        <w:rPr>
          <w:rFonts w:ascii="Cambria" w:hAnsi="Cambria"/>
          <w:color w:val="000000"/>
          <w:sz w:val="24"/>
          <w:szCs w:val="24"/>
        </w:rPr>
        <w:t xml:space="preserve"> obowiązkiem podatkowym </w:t>
      </w:r>
      <w:r>
        <w:rPr>
          <w:rFonts w:ascii="Cambria" w:hAnsi="Cambria"/>
          <w:color w:val="000000"/>
          <w:sz w:val="24"/>
          <w:szCs w:val="24"/>
        </w:rPr>
        <w:t>Zamawiającego</w:t>
      </w:r>
      <w:r w:rsidRPr="00062FE2">
        <w:rPr>
          <w:rFonts w:ascii="Cambria" w:hAnsi="Cambria"/>
          <w:color w:val="000000"/>
          <w:sz w:val="24"/>
          <w:szCs w:val="24"/>
        </w:rPr>
        <w:t>, bez kwoty podatku;</w:t>
      </w:r>
    </w:p>
    <w:p w14:paraId="674F48F2" w14:textId="77777777" w:rsidR="00BF46AC" w:rsidRPr="00062FE2" w:rsidRDefault="00BF46AC" w:rsidP="00A15FBE">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stawki podatku  usług, która zgodnie z wiedzą </w:t>
      </w:r>
      <w:r>
        <w:rPr>
          <w:rFonts w:ascii="Cambria" w:hAnsi="Cambria"/>
          <w:color w:val="000000"/>
          <w:sz w:val="24"/>
          <w:szCs w:val="24"/>
        </w:rPr>
        <w:t>Wykonawcy</w:t>
      </w:r>
      <w:r w:rsidRPr="00062FE2">
        <w:rPr>
          <w:rFonts w:ascii="Cambria" w:hAnsi="Cambria"/>
          <w:color w:val="000000"/>
          <w:sz w:val="24"/>
          <w:szCs w:val="24"/>
        </w:rPr>
        <w:t>, będzie miała zastosowanie.</w:t>
      </w:r>
    </w:p>
    <w:p w14:paraId="67AE54F6" w14:textId="77777777" w:rsidR="00BF46AC" w:rsidRPr="00C6306E" w:rsidRDefault="00BF46AC" w:rsidP="00A15FBE">
      <w:pPr>
        <w:pStyle w:val="Kolorowalistaakcent11"/>
        <w:widowControl w:val="0"/>
        <w:numPr>
          <w:ilvl w:val="1"/>
          <w:numId w:val="15"/>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 xml:space="preserve">W Formularzu oferty </w:t>
      </w:r>
      <w:r>
        <w:rPr>
          <w:rFonts w:asciiTheme="majorHAnsi" w:hAnsiTheme="majorHAnsi" w:cs="Arial"/>
          <w:sz w:val="24"/>
          <w:szCs w:val="24"/>
        </w:rPr>
        <w:t>Wykonawca</w:t>
      </w:r>
      <w:r w:rsidRPr="00C6306E">
        <w:rPr>
          <w:rFonts w:asciiTheme="majorHAnsi" w:hAnsiTheme="majorHAnsi" w:cs="Arial"/>
          <w:sz w:val="24"/>
          <w:szCs w:val="24"/>
        </w:rPr>
        <w:t xml:space="preserve">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25FE5489" w14:textId="77777777" w:rsidR="00BF46AC" w:rsidRDefault="00BF46AC" w:rsidP="00A15FBE">
      <w:pPr>
        <w:pStyle w:val="Kolorowalistaakcent11"/>
        <w:widowControl w:val="0"/>
        <w:numPr>
          <w:ilvl w:val="1"/>
          <w:numId w:val="15"/>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Pr="00C6306E">
        <w:rPr>
          <w:rFonts w:asciiTheme="majorHAnsi" w:hAnsiTheme="majorHAnsi" w:cs="Arial"/>
          <w:b/>
          <w:sz w:val="24"/>
          <w:szCs w:val="24"/>
        </w:rPr>
        <w:t xml:space="preserve">Załącznik Nr 2 do </w:t>
      </w:r>
      <w:r>
        <w:rPr>
          <w:rFonts w:asciiTheme="majorHAnsi" w:hAnsiTheme="majorHAnsi" w:cs="Arial"/>
          <w:b/>
          <w:sz w:val="24"/>
          <w:szCs w:val="24"/>
        </w:rPr>
        <w:t>SWZ</w:t>
      </w:r>
      <w:r w:rsidRPr="00C6306E">
        <w:rPr>
          <w:rFonts w:asciiTheme="majorHAnsi" w:hAnsiTheme="majorHAnsi" w:cs="Arial"/>
          <w:b/>
          <w:sz w:val="24"/>
          <w:szCs w:val="24"/>
        </w:rPr>
        <w:t>.</w:t>
      </w:r>
      <w:r w:rsidRPr="00C6306E">
        <w:rPr>
          <w:rFonts w:asciiTheme="majorHAnsi" w:hAnsiTheme="majorHAnsi" w:cs="Arial"/>
          <w:b/>
          <w:bCs/>
        </w:rPr>
        <w:t xml:space="preserve"> </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12E376C" w14:textId="77777777" w:rsidTr="0046682B">
        <w:trPr>
          <w:jc w:val="center"/>
        </w:trPr>
        <w:tc>
          <w:tcPr>
            <w:tcW w:w="9072" w:type="dxa"/>
            <w:tcBorders>
              <w:bottom w:val="single" w:sz="4" w:space="0" w:color="auto"/>
            </w:tcBorders>
            <w:shd w:val="clear" w:color="auto" w:fill="D9D9D9" w:themeFill="background1" w:themeFillShade="D9"/>
          </w:tcPr>
          <w:p w14:paraId="40A69240" w14:textId="5222ACD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14:paraId="5145788A" w14:textId="2A5154D3"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0052C48A" w14:textId="77777777" w:rsidR="00A37469" w:rsidRPr="00020443" w:rsidRDefault="00A37469" w:rsidP="00A15FBE">
      <w:pPr>
        <w:pStyle w:val="Listanumerowana2"/>
        <w:numPr>
          <w:ilvl w:val="1"/>
          <w:numId w:val="28"/>
        </w:numPr>
        <w:suppressAutoHyphens/>
        <w:spacing w:line="276" w:lineRule="auto"/>
        <w:ind w:left="709" w:hanging="709"/>
        <w:rPr>
          <w:rFonts w:asciiTheme="majorHAnsi" w:hAnsiTheme="majorHAnsi"/>
          <w:sz w:val="24"/>
        </w:rPr>
      </w:pPr>
      <w:r w:rsidRPr="003144CA">
        <w:rPr>
          <w:rFonts w:ascii="Cambria" w:hAnsi="Cambria"/>
          <w:color w:val="000000" w:themeColor="text1"/>
          <w:sz w:val="24"/>
        </w:rPr>
        <w:t>Zamawiający dokona oceny ofert, które nie zostały odrzucone, na podstawie następujących kryteriów oceny ofert:</w:t>
      </w:r>
    </w:p>
    <w:p w14:paraId="03180AD0" w14:textId="77777777" w:rsidR="00A37469" w:rsidRPr="0037298C"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4191"/>
        <w:gridCol w:w="3349"/>
      </w:tblGrid>
      <w:tr w:rsidR="00A37469" w:rsidRPr="005A2DD5" w14:paraId="30D54407" w14:textId="77777777" w:rsidTr="00A37469">
        <w:tc>
          <w:tcPr>
            <w:tcW w:w="818" w:type="dxa"/>
            <w:shd w:val="pct10" w:color="auto" w:fill="auto"/>
          </w:tcPr>
          <w:p w14:paraId="4C638B84"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Lp.</w:t>
            </w:r>
          </w:p>
        </w:tc>
        <w:tc>
          <w:tcPr>
            <w:tcW w:w="4191" w:type="dxa"/>
            <w:shd w:val="pct10" w:color="auto" w:fill="auto"/>
          </w:tcPr>
          <w:p w14:paraId="21EC2939"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rPr>
                <w:rFonts w:ascii="Cambria" w:hAnsi="Cambria"/>
                <w:b/>
                <w:color w:val="000000" w:themeColor="text1"/>
                <w:sz w:val="24"/>
                <w:szCs w:val="24"/>
              </w:rPr>
            </w:pPr>
            <w:r w:rsidRPr="005A2DD5">
              <w:rPr>
                <w:rFonts w:ascii="Cambria" w:hAnsi="Cambria"/>
                <w:b/>
                <w:color w:val="000000" w:themeColor="text1"/>
                <w:sz w:val="24"/>
                <w:szCs w:val="24"/>
              </w:rPr>
              <w:t>Nazwa kryterium</w:t>
            </w:r>
          </w:p>
        </w:tc>
        <w:tc>
          <w:tcPr>
            <w:tcW w:w="3349" w:type="dxa"/>
            <w:shd w:val="pct10" w:color="auto" w:fill="auto"/>
          </w:tcPr>
          <w:p w14:paraId="7BF63ED4"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Znaczenie kryterium (w %)</w:t>
            </w:r>
          </w:p>
        </w:tc>
      </w:tr>
      <w:tr w:rsidR="00A37469" w:rsidRPr="005A2DD5" w14:paraId="19B5D7B3" w14:textId="77777777" w:rsidTr="00A37469">
        <w:tc>
          <w:tcPr>
            <w:tcW w:w="818" w:type="dxa"/>
            <w:shd w:val="clear" w:color="auto" w:fill="auto"/>
            <w:vAlign w:val="center"/>
          </w:tcPr>
          <w:p w14:paraId="009F8183"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1</w:t>
            </w:r>
          </w:p>
        </w:tc>
        <w:tc>
          <w:tcPr>
            <w:tcW w:w="4191" w:type="dxa"/>
            <w:shd w:val="clear" w:color="auto" w:fill="auto"/>
          </w:tcPr>
          <w:p w14:paraId="02381E37"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r w:rsidRPr="005A2DD5">
              <w:rPr>
                <w:rFonts w:ascii="Cambria" w:hAnsi="Cambria"/>
                <w:color w:val="000000" w:themeColor="text1"/>
                <w:sz w:val="24"/>
                <w:szCs w:val="24"/>
              </w:rPr>
              <w:t>Cena (C)</w:t>
            </w:r>
          </w:p>
        </w:tc>
        <w:tc>
          <w:tcPr>
            <w:tcW w:w="3349" w:type="dxa"/>
            <w:shd w:val="clear" w:color="auto" w:fill="auto"/>
          </w:tcPr>
          <w:p w14:paraId="3DEBCA1F" w14:textId="77777777"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724955">
              <w:rPr>
                <w:rFonts w:ascii="Cambria" w:hAnsi="Cambria"/>
                <w:color w:val="000000" w:themeColor="text1"/>
                <w:sz w:val="24"/>
                <w:szCs w:val="24"/>
              </w:rPr>
              <w:t>60</w:t>
            </w:r>
          </w:p>
        </w:tc>
      </w:tr>
      <w:tr w:rsidR="00A37469" w:rsidRPr="005A2DD5" w14:paraId="564B349C" w14:textId="77777777" w:rsidTr="00A37469">
        <w:tc>
          <w:tcPr>
            <w:tcW w:w="818" w:type="dxa"/>
            <w:shd w:val="clear" w:color="auto" w:fill="auto"/>
            <w:vAlign w:val="center"/>
          </w:tcPr>
          <w:p w14:paraId="70209D61"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2</w:t>
            </w:r>
          </w:p>
        </w:tc>
        <w:tc>
          <w:tcPr>
            <w:tcW w:w="4191" w:type="dxa"/>
            <w:shd w:val="clear" w:color="auto" w:fill="auto"/>
          </w:tcPr>
          <w:p w14:paraId="2E428AA6" w14:textId="624B959F" w:rsidR="00A37469" w:rsidRPr="005A2DD5" w:rsidRDefault="00280FA4" w:rsidP="009557B3">
            <w:pPr>
              <w:tabs>
                <w:tab w:val="left" w:pos="709"/>
                <w:tab w:val="left" w:pos="1276"/>
                <w:tab w:val="left" w:pos="1418"/>
              </w:tabs>
              <w:suppressAutoHyphens/>
              <w:spacing w:line="276" w:lineRule="auto"/>
              <w:jc w:val="both"/>
              <w:rPr>
                <w:rFonts w:ascii="Cambria" w:hAnsi="Cambria"/>
                <w:color w:val="000000" w:themeColor="text1"/>
              </w:rPr>
            </w:pPr>
            <w:r>
              <w:rPr>
                <w:iCs/>
              </w:rPr>
              <w:t>Gwarancja</w:t>
            </w:r>
            <w:r w:rsidR="00D1279C" w:rsidRPr="007709AD">
              <w:rPr>
                <w:i/>
              </w:rPr>
              <w:t xml:space="preserve"> </w:t>
            </w:r>
            <w:r w:rsidR="00A37469" w:rsidRPr="005A2DD5">
              <w:rPr>
                <w:rFonts w:ascii="Cambria" w:hAnsi="Cambria"/>
                <w:color w:val="000000" w:themeColor="text1"/>
              </w:rPr>
              <w:t>(G)</w:t>
            </w:r>
          </w:p>
        </w:tc>
        <w:tc>
          <w:tcPr>
            <w:tcW w:w="3349" w:type="dxa"/>
            <w:shd w:val="clear" w:color="auto" w:fill="auto"/>
          </w:tcPr>
          <w:p w14:paraId="49CDD83F" w14:textId="77777777"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p>
          <w:p w14:paraId="78EDCFD6" w14:textId="77777777"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724955">
              <w:rPr>
                <w:rFonts w:ascii="Cambria" w:hAnsi="Cambria"/>
                <w:color w:val="000000" w:themeColor="text1"/>
                <w:sz w:val="24"/>
                <w:szCs w:val="24"/>
              </w:rPr>
              <w:t>40</w:t>
            </w:r>
          </w:p>
        </w:tc>
      </w:tr>
    </w:tbl>
    <w:p w14:paraId="1E2E25DB" w14:textId="77777777" w:rsidR="00A37469" w:rsidRPr="0037298C"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14:paraId="6B6F0C96" w14:textId="77777777" w:rsidR="00A37469"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24"/>
          <w:szCs w:val="24"/>
        </w:rPr>
      </w:pPr>
      <w:r w:rsidRPr="005A2DD5">
        <w:rPr>
          <w:rFonts w:ascii="Cambria" w:hAnsi="Cambria"/>
          <w:color w:val="000000" w:themeColor="text1"/>
          <w:sz w:val="24"/>
          <w:szCs w:val="24"/>
        </w:rPr>
        <w:t>Zamawiający dokona oceny ofert przyznając punkty w ramach poszczególnych kryteriów oceny ofert, przyjmując zasadę, że 1% = 1 punkt.</w:t>
      </w:r>
    </w:p>
    <w:p w14:paraId="1E42C204"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14:paraId="0219E01C" w14:textId="77777777" w:rsidR="00A37469" w:rsidRPr="003144CA" w:rsidRDefault="00A37469" w:rsidP="00A15FBE">
      <w:pPr>
        <w:pStyle w:val="Akapitzlist"/>
        <w:numPr>
          <w:ilvl w:val="1"/>
          <w:numId w:val="41"/>
        </w:numPr>
        <w:tabs>
          <w:tab w:val="left" w:pos="709"/>
          <w:tab w:val="left" w:pos="1276"/>
          <w:tab w:val="left" w:pos="1418"/>
        </w:tabs>
        <w:suppressAutoHyphens/>
        <w:spacing w:line="276" w:lineRule="auto"/>
        <w:rPr>
          <w:rFonts w:ascii="Cambria" w:hAnsi="Cambria"/>
          <w:color w:val="000000" w:themeColor="text1"/>
          <w:sz w:val="24"/>
          <w:szCs w:val="24"/>
        </w:rPr>
      </w:pPr>
      <w:r w:rsidRPr="003144CA">
        <w:rPr>
          <w:rFonts w:ascii="Cambria" w:hAnsi="Cambria"/>
          <w:color w:val="000000" w:themeColor="text1"/>
          <w:sz w:val="24"/>
          <w:szCs w:val="24"/>
        </w:rPr>
        <w:t xml:space="preserve">Punkty za kryterium </w:t>
      </w:r>
      <w:r w:rsidRPr="003144CA">
        <w:rPr>
          <w:rFonts w:ascii="Cambria" w:hAnsi="Cambria"/>
          <w:b/>
          <w:color w:val="000000" w:themeColor="text1"/>
          <w:sz w:val="24"/>
          <w:szCs w:val="24"/>
        </w:rPr>
        <w:t>„Cena”</w:t>
      </w:r>
      <w:r w:rsidRPr="003144CA">
        <w:rPr>
          <w:rFonts w:ascii="Cambria" w:hAnsi="Cambria"/>
          <w:color w:val="000000" w:themeColor="text1"/>
          <w:sz w:val="24"/>
          <w:szCs w:val="24"/>
        </w:rPr>
        <w:t xml:space="preserve"> zostaną obliczone według wzoru:</w:t>
      </w:r>
    </w:p>
    <w:p w14:paraId="35B73EAE"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i/>
          <w:color w:val="000000" w:themeColor="text1"/>
          <w:sz w:val="24"/>
          <w:szCs w:val="24"/>
        </w:rPr>
        <w:tab/>
      </w:r>
      <w:r w:rsidRPr="003144CA">
        <w:rPr>
          <w:rFonts w:ascii="Cambria" w:hAnsi="Cambria"/>
          <w:b/>
          <w:i/>
          <w:color w:val="000000" w:themeColor="text1"/>
          <w:sz w:val="24"/>
          <w:szCs w:val="24"/>
        </w:rPr>
        <w:tab/>
      </w:r>
      <w:proofErr w:type="spellStart"/>
      <w:r w:rsidRPr="003144CA">
        <w:rPr>
          <w:rFonts w:ascii="Cambria" w:hAnsi="Cambria"/>
          <w:b/>
          <w:i/>
          <w:color w:val="000000" w:themeColor="text1"/>
          <w:sz w:val="24"/>
          <w:szCs w:val="24"/>
        </w:rPr>
        <w:t>C</w:t>
      </w:r>
      <w:r w:rsidRPr="003144CA">
        <w:rPr>
          <w:rFonts w:ascii="Cambria" w:hAnsi="Cambria"/>
          <w:b/>
          <w:i/>
          <w:color w:val="000000" w:themeColor="text1"/>
          <w:sz w:val="24"/>
          <w:szCs w:val="24"/>
          <w:vertAlign w:val="subscript"/>
        </w:rPr>
        <w:t>n</w:t>
      </w:r>
      <w:proofErr w:type="spellEnd"/>
    </w:p>
    <w:p w14:paraId="51EC6F01"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P</w:t>
      </w:r>
      <w:r>
        <w:rPr>
          <w:rFonts w:ascii="Cambria" w:hAnsi="Cambria"/>
          <w:b/>
          <w:i/>
          <w:color w:val="000000" w:themeColor="text1"/>
          <w:sz w:val="24"/>
          <w:szCs w:val="24"/>
          <w:vertAlign w:val="subscript"/>
        </w:rPr>
        <w:t>C</w:t>
      </w:r>
      <w:r w:rsidRPr="003144CA">
        <w:rPr>
          <w:rFonts w:ascii="Cambria" w:hAnsi="Cambria"/>
          <w:b/>
          <w:i/>
          <w:color w:val="000000" w:themeColor="text1"/>
          <w:sz w:val="24"/>
          <w:szCs w:val="24"/>
        </w:rPr>
        <w:t xml:space="preserve"> = </w:t>
      </w:r>
      <w:r w:rsidRPr="003144CA">
        <w:rPr>
          <w:rFonts w:ascii="Cambria" w:hAnsi="Cambria"/>
          <w:b/>
          <w:i/>
          <w:color w:val="000000" w:themeColor="text1"/>
          <w:sz w:val="24"/>
          <w:szCs w:val="24"/>
        </w:rPr>
        <w:tab/>
        <w:t xml:space="preserve">------- x 60 pkt </w:t>
      </w:r>
    </w:p>
    <w:p w14:paraId="766B6961"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b/>
          <w:i/>
          <w:color w:val="000000" w:themeColor="text1"/>
          <w:sz w:val="24"/>
          <w:szCs w:val="24"/>
        </w:rPr>
        <w:tab/>
      </w:r>
      <w:proofErr w:type="spellStart"/>
      <w:r w:rsidRPr="003144CA">
        <w:rPr>
          <w:rFonts w:ascii="Cambria" w:hAnsi="Cambria"/>
          <w:b/>
          <w:i/>
          <w:color w:val="000000" w:themeColor="text1"/>
          <w:sz w:val="24"/>
          <w:szCs w:val="24"/>
        </w:rPr>
        <w:t>C</w:t>
      </w:r>
      <w:r w:rsidRPr="003144CA">
        <w:rPr>
          <w:rFonts w:ascii="Cambria" w:hAnsi="Cambria"/>
          <w:b/>
          <w:i/>
          <w:color w:val="000000" w:themeColor="text1"/>
          <w:sz w:val="24"/>
          <w:szCs w:val="24"/>
          <w:vertAlign w:val="subscript"/>
        </w:rPr>
        <w:t>b</w:t>
      </w:r>
      <w:proofErr w:type="spellEnd"/>
    </w:p>
    <w:p w14:paraId="11B69D49" w14:textId="77777777" w:rsidR="00A37469" w:rsidRPr="005A2DD5" w:rsidRDefault="00A37469" w:rsidP="00A37469">
      <w:pPr>
        <w:tabs>
          <w:tab w:val="left" w:pos="709"/>
          <w:tab w:val="left" w:pos="1276"/>
          <w:tab w:val="left" w:pos="1418"/>
        </w:tabs>
        <w:suppressAutoHyphens/>
        <w:spacing w:line="276" w:lineRule="auto"/>
        <w:rPr>
          <w:rFonts w:ascii="Cambria" w:hAnsi="Cambria"/>
          <w:color w:val="000000" w:themeColor="text1"/>
        </w:rPr>
      </w:pPr>
      <w:r w:rsidRPr="003C670B">
        <w:rPr>
          <w:rFonts w:ascii="Cambria" w:hAnsi="Cambria"/>
          <w:b/>
          <w:color w:val="000000" w:themeColor="text1"/>
        </w:rPr>
        <w:tab/>
      </w:r>
      <w:r w:rsidRPr="005A2DD5">
        <w:rPr>
          <w:rFonts w:ascii="Cambria" w:hAnsi="Cambria"/>
          <w:color w:val="000000" w:themeColor="text1"/>
        </w:rPr>
        <w:t>gdzie,</w:t>
      </w:r>
    </w:p>
    <w:p w14:paraId="25BCB47D" w14:textId="77777777" w:rsidR="00A37469" w:rsidRPr="005A2DD5" w:rsidRDefault="00A37469" w:rsidP="00A37469">
      <w:pPr>
        <w:pStyle w:val="Bezodstpw"/>
        <w:spacing w:line="276" w:lineRule="auto"/>
        <w:ind w:left="708"/>
        <w:jc w:val="both"/>
        <w:rPr>
          <w:rFonts w:ascii="Cambria" w:hAnsi="Cambria"/>
          <w:color w:val="000000" w:themeColor="text1"/>
          <w:sz w:val="24"/>
          <w:szCs w:val="24"/>
        </w:rPr>
      </w:pPr>
      <w:r>
        <w:rPr>
          <w:rFonts w:ascii="Cambria" w:hAnsi="Cambria"/>
          <w:b/>
          <w:color w:val="000000" w:themeColor="text1"/>
          <w:sz w:val="24"/>
          <w:szCs w:val="24"/>
        </w:rPr>
        <w:t>P</w:t>
      </w:r>
      <w:r>
        <w:rPr>
          <w:rFonts w:ascii="Cambria" w:hAnsi="Cambria"/>
          <w:b/>
          <w:color w:val="000000" w:themeColor="text1"/>
          <w:sz w:val="24"/>
          <w:szCs w:val="24"/>
          <w:vertAlign w:val="subscript"/>
        </w:rPr>
        <w:t xml:space="preserve">C </w:t>
      </w:r>
      <w:r w:rsidRPr="003C670B">
        <w:rPr>
          <w:rFonts w:ascii="Cambria" w:hAnsi="Cambria"/>
          <w:b/>
          <w:color w:val="000000" w:themeColor="text1"/>
          <w:sz w:val="24"/>
          <w:szCs w:val="24"/>
        </w:rPr>
        <w:t>-</w:t>
      </w:r>
      <w:r w:rsidRPr="005A2DD5">
        <w:rPr>
          <w:rFonts w:ascii="Cambria" w:hAnsi="Cambria"/>
          <w:color w:val="000000" w:themeColor="text1"/>
          <w:sz w:val="24"/>
          <w:szCs w:val="24"/>
        </w:rPr>
        <w:t xml:space="preserve"> ilość punktów za kryterium cena,</w:t>
      </w:r>
    </w:p>
    <w:p w14:paraId="5364F760" w14:textId="77777777" w:rsidR="00A37469" w:rsidRPr="005A2DD5" w:rsidRDefault="00A37469" w:rsidP="00A37469">
      <w:pPr>
        <w:pStyle w:val="Bezodstpw"/>
        <w:spacing w:line="276" w:lineRule="auto"/>
        <w:ind w:left="708"/>
        <w:jc w:val="both"/>
        <w:rPr>
          <w:rFonts w:ascii="Cambria" w:hAnsi="Cambria"/>
          <w:color w:val="000000" w:themeColor="text1"/>
          <w:sz w:val="24"/>
          <w:szCs w:val="24"/>
        </w:rPr>
      </w:pPr>
      <w:proofErr w:type="spellStart"/>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n</w:t>
      </w:r>
      <w:proofErr w:type="spellEnd"/>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najniższa cena ofertowa spośród ofert nieodrzuconych,</w:t>
      </w:r>
    </w:p>
    <w:p w14:paraId="63730127" w14:textId="77777777" w:rsidR="00A37469" w:rsidRPr="005A2DD5" w:rsidRDefault="00A37469" w:rsidP="00A37469">
      <w:pPr>
        <w:pStyle w:val="Bezodstpw"/>
        <w:spacing w:line="276" w:lineRule="auto"/>
        <w:ind w:left="708"/>
        <w:jc w:val="both"/>
        <w:rPr>
          <w:rFonts w:ascii="Cambria" w:hAnsi="Cambria"/>
          <w:color w:val="000000" w:themeColor="text1"/>
          <w:sz w:val="24"/>
          <w:szCs w:val="24"/>
        </w:rPr>
      </w:pPr>
      <w:proofErr w:type="spellStart"/>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b</w:t>
      </w:r>
      <w:proofErr w:type="spellEnd"/>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cena oferty badanej.</w:t>
      </w:r>
    </w:p>
    <w:p w14:paraId="4E0028DB" w14:textId="77777777" w:rsidR="00A37469" w:rsidRPr="00913C80" w:rsidRDefault="00A37469" w:rsidP="00A37469">
      <w:pPr>
        <w:pStyle w:val="Bezodstpw"/>
        <w:spacing w:line="276" w:lineRule="auto"/>
        <w:ind w:left="708"/>
        <w:jc w:val="both"/>
        <w:rPr>
          <w:rFonts w:ascii="Cambria" w:hAnsi="Cambria"/>
          <w:color w:val="000000" w:themeColor="text1"/>
          <w:sz w:val="10"/>
          <w:szCs w:val="10"/>
        </w:rPr>
      </w:pPr>
    </w:p>
    <w:p w14:paraId="772C44C7" w14:textId="77777777" w:rsidR="00A37469" w:rsidRPr="005A2DD5" w:rsidRDefault="00A37469" w:rsidP="00A37469">
      <w:pPr>
        <w:pStyle w:val="Akapitzlist"/>
        <w:spacing w:before="0" w:after="0" w:line="276" w:lineRule="auto"/>
        <w:ind w:left="708"/>
        <w:rPr>
          <w:rFonts w:ascii="Cambria" w:hAnsi="Cambria"/>
          <w:color w:val="000000" w:themeColor="text1"/>
          <w:sz w:val="24"/>
          <w:szCs w:val="24"/>
        </w:rPr>
      </w:pPr>
      <w:r w:rsidRPr="005A2DD5">
        <w:rPr>
          <w:rFonts w:ascii="Cambria" w:hAnsi="Cambria"/>
          <w:color w:val="000000" w:themeColor="text1"/>
          <w:sz w:val="24"/>
          <w:szCs w:val="24"/>
        </w:rPr>
        <w:t>W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xml:space="preserve">, oferta z najniższą ceną otrzyma </w:t>
      </w:r>
      <w:r>
        <w:rPr>
          <w:rFonts w:ascii="Cambria" w:hAnsi="Cambria"/>
          <w:color w:val="000000" w:themeColor="text1"/>
          <w:sz w:val="24"/>
          <w:szCs w:val="24"/>
        </w:rPr>
        <w:t>6</w:t>
      </w:r>
      <w:r w:rsidRPr="005A2DD5">
        <w:rPr>
          <w:rFonts w:ascii="Cambria" w:hAnsi="Cambria"/>
          <w:color w:val="000000" w:themeColor="text1"/>
          <w:sz w:val="24"/>
          <w:szCs w:val="24"/>
        </w:rPr>
        <w:t>0 punktów a pozostałe oferty po matematycznym przeliczeniu w odniesieniu do najniższej ceny odpowiednio mniej. Końcowy wynik powyższego działania zostanie zaokrąglony do dwóch miejsc po przecinku.</w:t>
      </w:r>
    </w:p>
    <w:p w14:paraId="785783B8" w14:textId="77777777" w:rsidR="00A37469" w:rsidRPr="0037298C" w:rsidRDefault="00A37469" w:rsidP="00A37469">
      <w:pPr>
        <w:pStyle w:val="Akapitzlist"/>
        <w:spacing w:before="0" w:after="0" w:line="276" w:lineRule="auto"/>
        <w:ind w:left="708"/>
        <w:rPr>
          <w:rFonts w:ascii="Cambria" w:hAnsi="Cambria"/>
          <w:color w:val="000000" w:themeColor="text1"/>
          <w:sz w:val="10"/>
          <w:szCs w:val="10"/>
        </w:rPr>
      </w:pPr>
    </w:p>
    <w:p w14:paraId="28440193" w14:textId="77777777" w:rsidR="00280FA4" w:rsidRPr="00280FA4" w:rsidRDefault="00A37469" w:rsidP="00280FA4">
      <w:pPr>
        <w:pStyle w:val="Listanumerowana2"/>
        <w:numPr>
          <w:ilvl w:val="1"/>
          <w:numId w:val="41"/>
        </w:numPr>
        <w:tabs>
          <w:tab w:val="left" w:pos="360"/>
        </w:tabs>
        <w:spacing w:line="276" w:lineRule="auto"/>
        <w:contextualSpacing/>
        <w:rPr>
          <w:rFonts w:ascii="Times New Roman" w:hAnsi="Times New Roman"/>
          <w:b/>
          <w:bCs/>
          <w:color w:val="000000" w:themeColor="text1"/>
          <w:sz w:val="24"/>
        </w:rPr>
      </w:pPr>
      <w:r w:rsidRPr="00280FA4">
        <w:rPr>
          <w:rFonts w:ascii="Cambria" w:hAnsi="Cambria"/>
          <w:color w:val="000000" w:themeColor="text1"/>
          <w:sz w:val="24"/>
        </w:rPr>
        <w:t xml:space="preserve">Kryterium </w:t>
      </w:r>
      <w:r w:rsidRPr="00280FA4">
        <w:rPr>
          <w:rFonts w:ascii="Cambria" w:hAnsi="Cambria"/>
          <w:b/>
          <w:color w:val="000000" w:themeColor="text1"/>
          <w:sz w:val="24"/>
        </w:rPr>
        <w:t>„</w:t>
      </w:r>
      <w:r w:rsidR="00280FA4" w:rsidRPr="00280FA4">
        <w:rPr>
          <w:rFonts w:ascii="Times New Roman" w:hAnsi="Times New Roman"/>
          <w:b/>
          <w:bCs/>
          <w:i/>
          <w:sz w:val="24"/>
        </w:rPr>
        <w:t>Gwarancja</w:t>
      </w:r>
      <w:r w:rsidRPr="00280FA4">
        <w:rPr>
          <w:rFonts w:ascii="Times New Roman" w:hAnsi="Times New Roman"/>
          <w:b/>
          <w:bCs/>
          <w:color w:val="000000" w:themeColor="text1"/>
          <w:sz w:val="24"/>
        </w:rPr>
        <w:t>”</w:t>
      </w:r>
      <w:r w:rsidR="00280FA4" w:rsidRPr="00280FA4">
        <w:rPr>
          <w:rFonts w:ascii="Times New Roman" w:hAnsi="Times New Roman"/>
          <w:b/>
          <w:bCs/>
          <w:color w:val="000000" w:themeColor="text1"/>
          <w:sz w:val="24"/>
        </w:rPr>
        <w:t xml:space="preserve"> to długość okresu gwarancji na roboty budowlane oraz zamontowane materiały i urządzenia. Minimalna wymagana gwarancja to 60 miesięcy. </w:t>
      </w:r>
    </w:p>
    <w:p w14:paraId="53FD2657" w14:textId="77777777" w:rsidR="00280FA4" w:rsidRPr="00280FA4" w:rsidRDefault="00280FA4" w:rsidP="00280FA4">
      <w:pPr>
        <w:pStyle w:val="Listanumerowana2"/>
        <w:numPr>
          <w:ilvl w:val="0"/>
          <w:numId w:val="0"/>
        </w:numPr>
        <w:tabs>
          <w:tab w:val="left" w:pos="360"/>
        </w:tabs>
        <w:spacing w:line="276" w:lineRule="auto"/>
        <w:ind w:left="720"/>
        <w:contextualSpacing/>
        <w:rPr>
          <w:rFonts w:ascii="Times New Roman" w:hAnsi="Times New Roman"/>
          <w:b/>
          <w:bCs/>
          <w:color w:val="000000" w:themeColor="text1"/>
          <w:sz w:val="24"/>
        </w:rPr>
      </w:pPr>
      <w:r w:rsidRPr="00280FA4">
        <w:rPr>
          <w:rFonts w:ascii="Times New Roman" w:hAnsi="Times New Roman"/>
          <w:b/>
          <w:bCs/>
          <w:color w:val="000000" w:themeColor="text1"/>
          <w:sz w:val="24"/>
        </w:rPr>
        <w:t>W przypadku zaoferowania długości okresu gwarancji poniżej 60 miesięcy oferta zostanie odrzucona.</w:t>
      </w:r>
    </w:p>
    <w:p w14:paraId="31B4AB74" w14:textId="77777777" w:rsidR="00280FA4" w:rsidRPr="00280FA4" w:rsidRDefault="00280FA4" w:rsidP="00280FA4">
      <w:pPr>
        <w:pStyle w:val="Listanumerowana2"/>
        <w:numPr>
          <w:ilvl w:val="0"/>
          <w:numId w:val="0"/>
        </w:numPr>
        <w:tabs>
          <w:tab w:val="left" w:pos="360"/>
        </w:tabs>
        <w:spacing w:line="276" w:lineRule="auto"/>
        <w:ind w:left="720"/>
        <w:contextualSpacing/>
        <w:rPr>
          <w:rFonts w:ascii="Times New Roman" w:hAnsi="Times New Roman"/>
          <w:b/>
          <w:bCs/>
          <w:color w:val="000000" w:themeColor="text1"/>
          <w:sz w:val="24"/>
        </w:rPr>
      </w:pPr>
      <w:r w:rsidRPr="00280FA4">
        <w:rPr>
          <w:rFonts w:ascii="Times New Roman" w:hAnsi="Times New Roman"/>
          <w:b/>
          <w:bCs/>
          <w:color w:val="000000" w:themeColor="text1"/>
          <w:sz w:val="24"/>
        </w:rPr>
        <w:t>Punkty za kryterium „Gwarancja” zostaną odpowiednio przyznane:</w:t>
      </w:r>
    </w:p>
    <w:p w14:paraId="7B223E6E" w14:textId="77777777" w:rsidR="00280FA4" w:rsidRPr="00280FA4" w:rsidRDefault="00280FA4" w:rsidP="00280FA4">
      <w:pPr>
        <w:pStyle w:val="Listanumerowana2"/>
        <w:numPr>
          <w:ilvl w:val="0"/>
          <w:numId w:val="0"/>
        </w:numPr>
        <w:tabs>
          <w:tab w:val="left" w:pos="360"/>
        </w:tabs>
        <w:spacing w:line="276" w:lineRule="auto"/>
        <w:ind w:left="720"/>
        <w:contextualSpacing/>
        <w:rPr>
          <w:rFonts w:ascii="Times New Roman" w:hAnsi="Times New Roman"/>
          <w:b/>
          <w:bCs/>
          <w:color w:val="000000" w:themeColor="text1"/>
          <w:sz w:val="24"/>
        </w:rPr>
      </w:pPr>
      <w:r w:rsidRPr="00280FA4">
        <w:rPr>
          <w:rFonts w:ascii="Times New Roman" w:hAnsi="Times New Roman"/>
          <w:b/>
          <w:bCs/>
          <w:color w:val="000000" w:themeColor="text1"/>
          <w:sz w:val="24"/>
        </w:rPr>
        <w:lastRenderedPageBreak/>
        <w:t>60 miesięcy – 0 pkt</w:t>
      </w:r>
    </w:p>
    <w:p w14:paraId="6BC1F220" w14:textId="77777777" w:rsidR="00280FA4" w:rsidRPr="00280FA4" w:rsidRDefault="00280FA4" w:rsidP="00280FA4">
      <w:pPr>
        <w:pStyle w:val="Listanumerowana2"/>
        <w:numPr>
          <w:ilvl w:val="0"/>
          <w:numId w:val="0"/>
        </w:numPr>
        <w:tabs>
          <w:tab w:val="left" w:pos="360"/>
        </w:tabs>
        <w:spacing w:line="276" w:lineRule="auto"/>
        <w:ind w:left="720"/>
        <w:contextualSpacing/>
        <w:rPr>
          <w:rFonts w:ascii="Times New Roman" w:hAnsi="Times New Roman"/>
          <w:b/>
          <w:bCs/>
          <w:color w:val="000000" w:themeColor="text1"/>
          <w:sz w:val="24"/>
        </w:rPr>
      </w:pPr>
      <w:r w:rsidRPr="00280FA4">
        <w:rPr>
          <w:rFonts w:ascii="Times New Roman" w:hAnsi="Times New Roman"/>
          <w:b/>
          <w:bCs/>
          <w:color w:val="000000" w:themeColor="text1"/>
          <w:sz w:val="24"/>
        </w:rPr>
        <w:t>72 miesiące – 10 pkt</w:t>
      </w:r>
    </w:p>
    <w:p w14:paraId="0A72B2AF" w14:textId="77777777" w:rsidR="00280FA4" w:rsidRPr="00280FA4" w:rsidRDefault="00280FA4" w:rsidP="00280FA4">
      <w:pPr>
        <w:pStyle w:val="Listanumerowana2"/>
        <w:numPr>
          <w:ilvl w:val="0"/>
          <w:numId w:val="0"/>
        </w:numPr>
        <w:tabs>
          <w:tab w:val="left" w:pos="360"/>
        </w:tabs>
        <w:spacing w:line="276" w:lineRule="auto"/>
        <w:ind w:left="720"/>
        <w:contextualSpacing/>
        <w:rPr>
          <w:rFonts w:ascii="Times New Roman" w:hAnsi="Times New Roman"/>
          <w:b/>
          <w:bCs/>
          <w:color w:val="000000" w:themeColor="text1"/>
          <w:sz w:val="24"/>
        </w:rPr>
      </w:pPr>
      <w:r w:rsidRPr="00280FA4">
        <w:rPr>
          <w:rFonts w:ascii="Times New Roman" w:hAnsi="Times New Roman"/>
          <w:b/>
          <w:bCs/>
          <w:color w:val="000000" w:themeColor="text1"/>
          <w:sz w:val="24"/>
        </w:rPr>
        <w:t>84 miesiące – 25 pkt</w:t>
      </w:r>
    </w:p>
    <w:p w14:paraId="5BBA9558" w14:textId="77777777" w:rsidR="00280FA4" w:rsidRDefault="00280FA4" w:rsidP="00280FA4">
      <w:pPr>
        <w:pStyle w:val="Listanumerowana2"/>
        <w:numPr>
          <w:ilvl w:val="0"/>
          <w:numId w:val="0"/>
        </w:numPr>
        <w:tabs>
          <w:tab w:val="left" w:pos="360"/>
        </w:tabs>
        <w:spacing w:line="276" w:lineRule="auto"/>
        <w:ind w:left="720"/>
        <w:contextualSpacing/>
        <w:rPr>
          <w:rFonts w:ascii="Times New Roman" w:hAnsi="Times New Roman"/>
          <w:b/>
          <w:bCs/>
          <w:color w:val="000000" w:themeColor="text1"/>
          <w:sz w:val="24"/>
        </w:rPr>
      </w:pPr>
      <w:r w:rsidRPr="00280FA4">
        <w:rPr>
          <w:rFonts w:ascii="Times New Roman" w:hAnsi="Times New Roman"/>
          <w:b/>
          <w:bCs/>
          <w:color w:val="000000" w:themeColor="text1"/>
          <w:sz w:val="24"/>
        </w:rPr>
        <w:t>96 miesięcy – 40 pkt</w:t>
      </w:r>
    </w:p>
    <w:p w14:paraId="76339601" w14:textId="77777777" w:rsidR="00A37469" w:rsidRPr="005A2DD5" w:rsidRDefault="00A37469" w:rsidP="00A37469">
      <w:pPr>
        <w:pStyle w:val="Akapitzlist"/>
        <w:tabs>
          <w:tab w:val="left" w:pos="851"/>
        </w:tabs>
        <w:autoSpaceDE w:val="0"/>
        <w:autoSpaceDN w:val="0"/>
        <w:adjustRightInd w:val="0"/>
        <w:spacing w:after="0" w:line="276" w:lineRule="auto"/>
        <w:ind w:left="360"/>
        <w:jc w:val="center"/>
        <w:rPr>
          <w:rFonts w:ascii="Cambria" w:eastAsia="Calibri" w:hAnsi="Cambria" w:cs="Helvetica"/>
          <w:b/>
          <w:bCs/>
          <w:color w:val="000000" w:themeColor="text1"/>
          <w:sz w:val="24"/>
          <w:szCs w:val="24"/>
        </w:rPr>
      </w:pPr>
      <w:r w:rsidRPr="005A2DD5">
        <w:rPr>
          <w:rFonts w:ascii="Cambria" w:eastAsia="Calibri" w:hAnsi="Cambria" w:cs="Helvetica"/>
          <w:b/>
          <w:bCs/>
          <w:color w:val="000000" w:themeColor="text1"/>
          <w:sz w:val="24"/>
          <w:szCs w:val="24"/>
        </w:rPr>
        <w:t>Uwaga:</w:t>
      </w:r>
    </w:p>
    <w:tbl>
      <w:tblPr>
        <w:tblW w:w="0" w:type="auto"/>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2"/>
      </w:tblGrid>
      <w:tr w:rsidR="00A37469" w:rsidRPr="005A2DD5" w14:paraId="2D37299B" w14:textId="77777777" w:rsidTr="00537F60">
        <w:tc>
          <w:tcPr>
            <w:tcW w:w="8466" w:type="dxa"/>
            <w:tcBorders>
              <w:bottom w:val="single" w:sz="4" w:space="0" w:color="auto"/>
            </w:tcBorders>
            <w:shd w:val="clear" w:color="auto" w:fill="auto"/>
          </w:tcPr>
          <w:p w14:paraId="340E8CAA" w14:textId="1561B2F5" w:rsidR="00A37469" w:rsidRPr="00BD79D4" w:rsidRDefault="00A37469" w:rsidP="009557B3">
            <w:pPr>
              <w:autoSpaceDE w:val="0"/>
              <w:autoSpaceDN w:val="0"/>
              <w:adjustRightInd w:val="0"/>
              <w:spacing w:line="276" w:lineRule="auto"/>
              <w:jc w:val="both"/>
              <w:rPr>
                <w:rFonts w:ascii="Cambria" w:eastAsia="Calibri" w:hAnsi="Cambria" w:cs="Helvetica"/>
                <w:b/>
                <w:color w:val="000000" w:themeColor="text1"/>
              </w:rPr>
            </w:pPr>
            <w:r w:rsidRPr="005A2DD5">
              <w:rPr>
                <w:rFonts w:ascii="Cambria" w:eastAsia="Calibri" w:hAnsi="Cambria" w:cs="Helvetica"/>
                <w:color w:val="000000" w:themeColor="text1"/>
              </w:rPr>
              <w:t xml:space="preserve">Zamawiający określa minimalną oraz maksymalną długość okresu gwarancji, </w:t>
            </w:r>
            <w:r w:rsidRPr="005A2DD5">
              <w:rPr>
                <w:rFonts w:ascii="Cambria" w:eastAsia="Calibri" w:hAnsi="Cambria" w:cs="Helvetica"/>
                <w:color w:val="000000" w:themeColor="text1"/>
              </w:rPr>
              <w:br/>
              <w:t>w przedziale od</w:t>
            </w:r>
            <w:r w:rsidR="00C41A99">
              <w:rPr>
                <w:rFonts w:ascii="Cambria" w:eastAsia="Calibri" w:hAnsi="Cambria" w:cs="Helvetica"/>
                <w:color w:val="000000" w:themeColor="text1"/>
              </w:rPr>
              <w:t xml:space="preserve"> </w:t>
            </w:r>
            <w:r w:rsidR="00D1279C">
              <w:rPr>
                <w:rFonts w:ascii="Cambria" w:eastAsia="Calibri" w:hAnsi="Cambria" w:cs="Helvetica"/>
                <w:color w:val="000000" w:themeColor="text1"/>
              </w:rPr>
              <w:t>60</w:t>
            </w:r>
            <w:r w:rsidR="00C3208C">
              <w:rPr>
                <w:rFonts w:ascii="Cambria" w:eastAsia="Calibri" w:hAnsi="Cambria" w:cs="Helvetica"/>
                <w:color w:val="000000" w:themeColor="text1"/>
              </w:rPr>
              <w:t xml:space="preserve"> </w:t>
            </w:r>
            <w:r w:rsidRPr="005A2DD5">
              <w:rPr>
                <w:rFonts w:ascii="Cambria" w:eastAsia="Calibri" w:hAnsi="Cambria" w:cs="Helvetica"/>
                <w:color w:val="000000" w:themeColor="text1"/>
              </w:rPr>
              <w:t xml:space="preserve">miesięcy do </w:t>
            </w:r>
            <w:r w:rsidR="00D1279C">
              <w:rPr>
                <w:rFonts w:ascii="Cambria" w:eastAsia="Calibri" w:hAnsi="Cambria" w:cs="Helvetica"/>
                <w:color w:val="000000" w:themeColor="text1"/>
              </w:rPr>
              <w:t>96</w:t>
            </w:r>
            <w:r w:rsidRPr="005A2DD5">
              <w:rPr>
                <w:rFonts w:ascii="Cambria" w:eastAsia="Calibri" w:hAnsi="Cambria" w:cs="Helvetica"/>
                <w:color w:val="000000" w:themeColor="text1"/>
              </w:rPr>
              <w:t xml:space="preserve"> miesięcy. </w:t>
            </w:r>
            <w:r w:rsidRPr="005A2DD5">
              <w:rPr>
                <w:rFonts w:ascii="Cambria" w:eastAsia="Calibri" w:hAnsi="Cambria" w:cs="Helvetica"/>
                <w:b/>
                <w:color w:val="000000" w:themeColor="text1"/>
              </w:rPr>
              <w:t xml:space="preserve">W przypadku zaoferowania przez Wykonawcę długości gwarancji krótszego niż </w:t>
            </w:r>
            <w:r w:rsidR="00D1279C">
              <w:rPr>
                <w:rFonts w:ascii="Cambria" w:eastAsia="Calibri" w:hAnsi="Cambria" w:cs="Helvetica"/>
                <w:b/>
                <w:color w:val="000000" w:themeColor="text1"/>
              </w:rPr>
              <w:t>60</w:t>
            </w:r>
            <w:r w:rsidRPr="005A2DD5">
              <w:rPr>
                <w:rFonts w:ascii="Cambria" w:eastAsia="Calibri" w:hAnsi="Cambria" w:cs="Helvetica"/>
                <w:b/>
                <w:color w:val="000000" w:themeColor="text1"/>
              </w:rPr>
              <w:t xml:space="preserve"> m-</w:t>
            </w:r>
            <w:proofErr w:type="spellStart"/>
            <w:r w:rsidRPr="005A2DD5">
              <w:rPr>
                <w:rFonts w:ascii="Cambria" w:eastAsia="Calibri" w:hAnsi="Cambria" w:cs="Helvetica"/>
                <w:b/>
                <w:color w:val="000000" w:themeColor="text1"/>
              </w:rPr>
              <w:t>cy</w:t>
            </w:r>
            <w:proofErr w:type="spellEnd"/>
            <w:r w:rsidRPr="005A2DD5">
              <w:rPr>
                <w:rFonts w:ascii="Cambria" w:eastAsia="Calibri" w:hAnsi="Cambria" w:cs="Helvetica"/>
                <w:b/>
                <w:color w:val="000000" w:themeColor="text1"/>
              </w:rPr>
              <w:t>, Zamawiający ofertę odrzuci</w:t>
            </w:r>
            <w:r w:rsidRPr="005A2DD5">
              <w:rPr>
                <w:rFonts w:ascii="Cambria" w:eastAsia="Calibri" w:hAnsi="Cambria" w:cs="Helvetica"/>
                <w:color w:val="000000" w:themeColor="text1"/>
              </w:rPr>
              <w:t xml:space="preserve">. </w:t>
            </w:r>
            <w:r w:rsidRPr="005A2DD5">
              <w:rPr>
                <w:rFonts w:ascii="Cambria" w:eastAsia="Calibri" w:hAnsi="Cambria" w:cs="Helvetica"/>
                <w:b/>
                <w:color w:val="000000" w:themeColor="text1"/>
              </w:rPr>
              <w:t xml:space="preserve">W przypadku, gdy Wykonawca w ogóle nie wskaże w ofercie oferowanego okresu gwarancji </w:t>
            </w:r>
            <w:r>
              <w:rPr>
                <w:rFonts w:ascii="Cambria" w:eastAsia="Calibri" w:hAnsi="Cambria" w:cs="Helvetica"/>
                <w:b/>
                <w:color w:val="000000" w:themeColor="text1"/>
              </w:rPr>
              <w:t>Z</w:t>
            </w:r>
            <w:r w:rsidRPr="005A2DD5">
              <w:rPr>
                <w:rFonts w:ascii="Cambria" w:eastAsia="Calibri" w:hAnsi="Cambria" w:cs="Helvetica"/>
                <w:b/>
                <w:color w:val="000000" w:themeColor="text1"/>
              </w:rPr>
              <w:t xml:space="preserve">amawiający przyjmie, </w:t>
            </w:r>
            <w:r w:rsidRPr="005A2DD5">
              <w:rPr>
                <w:rFonts w:ascii="Cambria" w:eastAsia="Calibri" w:hAnsi="Cambria" w:cs="Helvetica"/>
                <w:b/>
                <w:color w:val="000000" w:themeColor="text1"/>
              </w:rPr>
              <w:br/>
              <w:t>że Wykonawca nie oferuje gwarancji, i ofertę odrzuci.</w:t>
            </w:r>
            <w:r w:rsidRPr="005A2DD5">
              <w:rPr>
                <w:rFonts w:ascii="Cambria" w:eastAsia="Calibri" w:hAnsi="Cambria" w:cs="Helvetica"/>
                <w:color w:val="000000" w:themeColor="text1"/>
              </w:rPr>
              <w:t xml:space="preserve"> Wykonawca może zaproponować długość okresu gwarancji dłuższy niż wyznaczony maksymalny </w:t>
            </w:r>
            <w:r w:rsidR="00D1279C">
              <w:rPr>
                <w:rFonts w:ascii="Cambria" w:eastAsia="Calibri" w:hAnsi="Cambria" w:cs="Helvetica"/>
                <w:color w:val="000000" w:themeColor="text1"/>
              </w:rPr>
              <w:t>96</w:t>
            </w:r>
            <w:r w:rsidRPr="005A2DD5">
              <w:rPr>
                <w:rFonts w:ascii="Cambria" w:eastAsia="Calibri" w:hAnsi="Cambria" w:cs="Helvetica"/>
                <w:color w:val="000000" w:themeColor="text1"/>
              </w:rPr>
              <w:t xml:space="preserve"> miesięcy, jednak w tym przypadku Zamawiający przyjmie do obliczeń wartość </w:t>
            </w:r>
            <w:r w:rsidR="00D1279C">
              <w:rPr>
                <w:rFonts w:ascii="Cambria" w:eastAsia="Calibri" w:hAnsi="Cambria" w:cs="Helvetica"/>
                <w:color w:val="000000" w:themeColor="text1"/>
              </w:rPr>
              <w:t>96</w:t>
            </w:r>
            <w:r w:rsidRPr="005A2DD5">
              <w:rPr>
                <w:rFonts w:ascii="Cambria" w:eastAsia="Calibri" w:hAnsi="Cambria" w:cs="Helvetica"/>
                <w:color w:val="000000" w:themeColor="text1"/>
              </w:rPr>
              <w:t xml:space="preserve"> m-</w:t>
            </w:r>
            <w:proofErr w:type="spellStart"/>
            <w:r w:rsidRPr="005A2DD5">
              <w:rPr>
                <w:rFonts w:ascii="Cambria" w:eastAsia="Calibri" w:hAnsi="Cambria" w:cs="Helvetica"/>
                <w:color w:val="000000" w:themeColor="text1"/>
              </w:rPr>
              <w:t>cy</w:t>
            </w:r>
            <w:proofErr w:type="spellEnd"/>
            <w:r w:rsidRPr="005A2DD5">
              <w:rPr>
                <w:rFonts w:ascii="Cambria" w:eastAsia="Calibri" w:hAnsi="Cambria" w:cs="Helvetica"/>
                <w:color w:val="000000" w:themeColor="text1"/>
              </w:rPr>
              <w:t xml:space="preserve"> - najdłuższy przyjęty w kryterium oceny ofert </w:t>
            </w:r>
            <w:r w:rsidRPr="00D1279C">
              <w:rPr>
                <w:rFonts w:ascii="Cambria" w:eastAsia="Calibri" w:hAnsi="Cambria" w:cs="Helvetica"/>
                <w:b/>
                <w:bCs/>
                <w:color w:val="000000" w:themeColor="text1"/>
              </w:rPr>
              <w:t>„</w:t>
            </w:r>
            <w:r w:rsidR="00D728CB">
              <w:rPr>
                <w:b/>
                <w:bCs/>
                <w:i/>
              </w:rPr>
              <w:t>Gwarancja</w:t>
            </w:r>
            <w:r w:rsidRPr="00D1279C">
              <w:rPr>
                <w:rFonts w:ascii="Cambria" w:eastAsia="Calibri" w:hAnsi="Cambria" w:cs="Helvetica"/>
                <w:b/>
                <w:bCs/>
                <w:color w:val="000000" w:themeColor="text1"/>
              </w:rPr>
              <w:t>”.</w:t>
            </w:r>
            <w:r w:rsidRPr="005A2DD5">
              <w:rPr>
                <w:rFonts w:ascii="Cambria" w:eastAsia="Calibri" w:hAnsi="Cambria" w:cs="Helvetica"/>
                <w:color w:val="000000" w:themeColor="text1"/>
              </w:rPr>
              <w:t xml:space="preserve"> </w:t>
            </w:r>
          </w:p>
        </w:tc>
      </w:tr>
    </w:tbl>
    <w:p w14:paraId="1E72C9C1" w14:textId="77777777" w:rsidR="00A37469" w:rsidRPr="007C1D98" w:rsidRDefault="00A37469" w:rsidP="00A15FBE">
      <w:pPr>
        <w:pStyle w:val="Listanumerowana2"/>
        <w:numPr>
          <w:ilvl w:val="1"/>
          <w:numId w:val="41"/>
        </w:numPr>
        <w:ind w:left="709" w:hanging="709"/>
        <w:rPr>
          <w:rFonts w:ascii="Cambria" w:hAnsi="Cambria"/>
          <w:sz w:val="24"/>
        </w:rPr>
      </w:pPr>
      <w:r w:rsidRPr="007C1D98">
        <w:rPr>
          <w:rFonts w:ascii="Cambria" w:hAnsi="Cambria"/>
          <w:sz w:val="24"/>
        </w:rPr>
        <w:t>Za najkorzystniejszą ofertę zostanie uznana oferta, która otrzyma największą ilość punktów (</w:t>
      </w:r>
      <w:r>
        <w:rPr>
          <w:rFonts w:ascii="Cambria" w:hAnsi="Cambria"/>
          <w:sz w:val="24"/>
        </w:rPr>
        <w:t>P</w:t>
      </w:r>
      <w:r>
        <w:rPr>
          <w:rFonts w:ascii="Cambria" w:hAnsi="Cambria"/>
          <w:sz w:val="24"/>
          <w:vertAlign w:val="subscript"/>
        </w:rPr>
        <w:t>O</w:t>
      </w:r>
      <w:r w:rsidRPr="007C1D98">
        <w:rPr>
          <w:rFonts w:ascii="Cambria" w:hAnsi="Cambria"/>
          <w:sz w:val="24"/>
        </w:rPr>
        <w:t>) obliczoną na podstawie wzoru:</w:t>
      </w:r>
    </w:p>
    <w:p w14:paraId="34B2A15E" w14:textId="77777777" w:rsidR="00A37469" w:rsidRPr="00913C80" w:rsidRDefault="00A37469" w:rsidP="00A37469">
      <w:pPr>
        <w:pStyle w:val="Akapitzlist"/>
        <w:tabs>
          <w:tab w:val="left" w:pos="993"/>
        </w:tabs>
        <w:autoSpaceDE w:val="0"/>
        <w:autoSpaceDN w:val="0"/>
        <w:adjustRightInd w:val="0"/>
        <w:spacing w:after="0"/>
        <w:ind w:left="993"/>
        <w:jc w:val="center"/>
        <w:rPr>
          <w:rFonts w:ascii="Cambria" w:hAnsi="Cambria" w:cs="Helvetica"/>
          <w:b/>
          <w:bCs/>
          <w:color w:val="000000"/>
          <w:sz w:val="10"/>
          <w:szCs w:val="10"/>
        </w:rPr>
      </w:pPr>
    </w:p>
    <w:p w14:paraId="43E56C17" w14:textId="77777777" w:rsidR="00A37469" w:rsidRPr="007C1D98" w:rsidRDefault="00A37469" w:rsidP="00A37469">
      <w:pPr>
        <w:pStyle w:val="Akapitzlist"/>
        <w:tabs>
          <w:tab w:val="left" w:pos="993"/>
        </w:tabs>
        <w:autoSpaceDE w:val="0"/>
        <w:autoSpaceDN w:val="0"/>
        <w:adjustRightInd w:val="0"/>
        <w:spacing w:after="0"/>
        <w:ind w:left="993"/>
        <w:jc w:val="center"/>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O</w:t>
      </w:r>
      <w:r w:rsidRPr="007C1D98">
        <w:rPr>
          <w:rFonts w:ascii="Cambria" w:hAnsi="Cambria" w:cs="Helvetica"/>
          <w:b/>
          <w:bCs/>
          <w:color w:val="000000"/>
          <w:sz w:val="24"/>
          <w:szCs w:val="24"/>
        </w:rPr>
        <w:t xml:space="preserve"> = </w:t>
      </w:r>
      <w:r>
        <w:rPr>
          <w:rFonts w:ascii="Cambria" w:hAnsi="Cambria" w:cs="Helvetica"/>
          <w:b/>
          <w:bCs/>
          <w:color w:val="000000"/>
          <w:sz w:val="24"/>
          <w:szCs w:val="24"/>
        </w:rPr>
        <w:t>P</w:t>
      </w:r>
      <w:r>
        <w:rPr>
          <w:rFonts w:ascii="Cambria" w:hAnsi="Cambria" w:cs="Helvetica"/>
          <w:b/>
          <w:bCs/>
          <w:color w:val="000000"/>
          <w:sz w:val="24"/>
          <w:szCs w:val="24"/>
          <w:vertAlign w:val="subscript"/>
        </w:rPr>
        <w:t>C</w:t>
      </w:r>
      <w:r w:rsidRPr="007C1D98">
        <w:rPr>
          <w:rFonts w:ascii="Cambria" w:hAnsi="Cambria" w:cs="Helvetica"/>
          <w:b/>
          <w:bCs/>
          <w:color w:val="000000"/>
          <w:sz w:val="24"/>
          <w:szCs w:val="24"/>
        </w:rPr>
        <w:t xml:space="preserve"> + </w:t>
      </w:r>
      <w:r>
        <w:rPr>
          <w:rFonts w:ascii="Cambria" w:hAnsi="Cambria" w:cs="Helvetica"/>
          <w:b/>
          <w:bCs/>
          <w:color w:val="000000"/>
          <w:sz w:val="24"/>
          <w:szCs w:val="24"/>
        </w:rPr>
        <w:t>P</w:t>
      </w:r>
      <w:r>
        <w:rPr>
          <w:rFonts w:ascii="Cambria" w:hAnsi="Cambria" w:cs="Helvetica"/>
          <w:b/>
          <w:bCs/>
          <w:color w:val="000000"/>
          <w:sz w:val="24"/>
          <w:szCs w:val="24"/>
          <w:vertAlign w:val="subscript"/>
        </w:rPr>
        <w:t>G</w:t>
      </w:r>
      <w:r w:rsidRPr="007C1D98">
        <w:rPr>
          <w:rFonts w:ascii="Cambria" w:hAnsi="Cambria" w:cs="Helvetica"/>
          <w:b/>
          <w:bCs/>
          <w:color w:val="000000"/>
          <w:sz w:val="24"/>
          <w:szCs w:val="24"/>
        </w:rPr>
        <w:t xml:space="preserve"> </w:t>
      </w:r>
    </w:p>
    <w:p w14:paraId="53707922" w14:textId="77777777"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u w:val="single"/>
        </w:rPr>
      </w:pPr>
      <w:r w:rsidRPr="007C1D98">
        <w:rPr>
          <w:rFonts w:ascii="Cambria" w:hAnsi="Cambria" w:cs="Helvetica"/>
          <w:bCs/>
          <w:color w:val="000000"/>
          <w:sz w:val="24"/>
          <w:szCs w:val="24"/>
          <w:u w:val="single"/>
        </w:rPr>
        <w:t xml:space="preserve">gdzie: </w:t>
      </w:r>
    </w:p>
    <w:p w14:paraId="1CE3F1D5" w14:textId="77777777"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O </w:t>
      </w:r>
      <w:r w:rsidRPr="007C1D98">
        <w:rPr>
          <w:rFonts w:ascii="Cambria" w:hAnsi="Cambria" w:cs="Helvetica"/>
          <w:bCs/>
          <w:color w:val="000000"/>
          <w:sz w:val="24"/>
          <w:szCs w:val="24"/>
        </w:rPr>
        <w:t xml:space="preserve">- łączna ilość punktów oferty ocenianej, </w:t>
      </w:r>
    </w:p>
    <w:p w14:paraId="6FC1421B" w14:textId="77777777"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C </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„Cena”</w:t>
      </w:r>
      <w:r>
        <w:rPr>
          <w:rFonts w:ascii="Cambria" w:hAnsi="Cambria" w:cs="Helvetica"/>
          <w:bCs/>
          <w:color w:val="000000"/>
          <w:sz w:val="24"/>
          <w:szCs w:val="24"/>
        </w:rPr>
        <w:t>,</w:t>
      </w:r>
    </w:p>
    <w:p w14:paraId="6411FBD2" w14:textId="3964EDA8" w:rsidR="00A37469" w:rsidRPr="00D1279C" w:rsidRDefault="00A37469" w:rsidP="00A37469">
      <w:pPr>
        <w:pStyle w:val="Akapitzlist"/>
        <w:tabs>
          <w:tab w:val="left" w:pos="709"/>
        </w:tabs>
        <w:autoSpaceDE w:val="0"/>
        <w:autoSpaceDN w:val="0"/>
        <w:adjustRightInd w:val="0"/>
        <w:spacing w:after="0" w:line="276" w:lineRule="auto"/>
        <w:ind w:left="709"/>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G </w:t>
      </w:r>
      <w:r w:rsidRPr="007C1D98">
        <w:rPr>
          <w:rFonts w:ascii="Cambria" w:hAnsi="Cambria" w:cs="Helvetica"/>
          <w:bCs/>
          <w:color w:val="000000"/>
          <w:sz w:val="24"/>
          <w:szCs w:val="24"/>
        </w:rPr>
        <w:t xml:space="preserve">- liczba punktów uzyskanych w kryterium </w:t>
      </w:r>
      <w:r w:rsidRPr="00D1279C">
        <w:rPr>
          <w:rFonts w:ascii="Cambria" w:hAnsi="Cambria" w:cs="Helvetica"/>
          <w:b/>
          <w:bCs/>
          <w:color w:val="000000"/>
          <w:sz w:val="24"/>
          <w:szCs w:val="24"/>
        </w:rPr>
        <w:t>„</w:t>
      </w:r>
      <w:r w:rsidR="00D728CB">
        <w:rPr>
          <w:rFonts w:ascii="Times New Roman" w:hAnsi="Times New Roman"/>
          <w:b/>
          <w:bCs/>
          <w:i/>
          <w:sz w:val="24"/>
          <w:szCs w:val="24"/>
        </w:rPr>
        <w:t>Gwarancja</w:t>
      </w:r>
      <w:r w:rsidRPr="00D1279C">
        <w:rPr>
          <w:rFonts w:ascii="Cambria" w:hAnsi="Cambria" w:cs="Helvetica"/>
          <w:b/>
          <w:bCs/>
          <w:color w:val="000000"/>
          <w:sz w:val="24"/>
          <w:szCs w:val="24"/>
        </w:rPr>
        <w:t>”.</w:t>
      </w:r>
    </w:p>
    <w:p w14:paraId="5A1E9A41" w14:textId="434DB6EA" w:rsidR="00D9784D" w:rsidRPr="00C6306E"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5616FA0B" w14:textId="77777777" w:rsidTr="00CB2EDF">
        <w:trPr>
          <w:jc w:val="center"/>
        </w:trPr>
        <w:tc>
          <w:tcPr>
            <w:tcW w:w="9070" w:type="dxa"/>
            <w:tcBorders>
              <w:bottom w:val="single" w:sz="4" w:space="0" w:color="auto"/>
            </w:tcBorders>
            <w:shd w:val="clear" w:color="auto" w:fill="D9D9D9" w:themeFill="background1" w:themeFillShade="D9"/>
          </w:tcPr>
          <w:p w14:paraId="631088B4" w14:textId="0BB81FEA"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8</w:t>
            </w:r>
          </w:p>
          <w:p w14:paraId="0C593A1C" w14:textId="1994D8D6"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62E75F9D" w14:textId="77777777" w:rsidR="003E6A2E" w:rsidRPr="000405D0" w:rsidRDefault="003E6A2E" w:rsidP="00A15FBE">
      <w:pPr>
        <w:pStyle w:val="Akapitzlist"/>
        <w:numPr>
          <w:ilvl w:val="1"/>
          <w:numId w:val="38"/>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w:t>
      </w:r>
      <w:r w:rsidRPr="000405D0">
        <w:rPr>
          <w:rFonts w:ascii="Cambria" w:hAnsi="Cambria" w:cs="Arial"/>
          <w:color w:val="000000" w:themeColor="text1"/>
          <w:sz w:val="24"/>
          <w:szCs w:val="24"/>
        </w:rPr>
        <w:t xml:space="preserve"> wybiera najkorzystniejszą ofertę w terminie związania ofertą.</w:t>
      </w:r>
    </w:p>
    <w:p w14:paraId="614BF734" w14:textId="77777777" w:rsidR="003E6A2E" w:rsidRPr="00A37469" w:rsidRDefault="003E6A2E" w:rsidP="00A15FBE">
      <w:pPr>
        <w:pStyle w:val="Listanumerowana2"/>
        <w:widowControl w:val="0"/>
        <w:numPr>
          <w:ilvl w:val="1"/>
          <w:numId w:val="38"/>
        </w:numPr>
        <w:tabs>
          <w:tab w:val="left" w:pos="993"/>
        </w:tabs>
        <w:spacing w:line="276" w:lineRule="auto"/>
        <w:ind w:left="709" w:hanging="709"/>
        <w:rPr>
          <w:rFonts w:ascii="Cambria" w:hAnsi="Cambria" w:cs="Arial"/>
          <w:b/>
          <w:bCs/>
          <w:color w:val="000000" w:themeColor="text1"/>
          <w:sz w:val="24"/>
        </w:rPr>
      </w:pPr>
      <w:r w:rsidRPr="00A37469">
        <w:rPr>
          <w:rFonts w:ascii="Cambria" w:hAnsi="Cambria" w:cs="Arial"/>
          <w:b/>
          <w:bCs/>
          <w:color w:val="000000" w:themeColor="text1"/>
          <w:sz w:val="24"/>
        </w:rPr>
        <w:t xml:space="preserve">Jeżeli termin związania ofertą upłynął przed wyborem najkorzystniejszej oferty, </w:t>
      </w:r>
      <w:r w:rsidRPr="00A37469">
        <w:rPr>
          <w:rFonts w:ascii="Cambria" w:hAnsi="Cambria" w:cs="Arial"/>
          <w:b/>
          <w:bCs/>
          <w:color w:val="000000" w:themeColor="text1"/>
          <w:sz w:val="24"/>
          <w:u w:val="single"/>
        </w:rPr>
        <w:t>Zamawiający wzywa Wykonawcę, którego oferta otrzymała najwyższą ocenę, do wyrażenia, w wyznaczonym przez Zamawiającego terminie, pisemnej zgody na wybór jego oferty</w:t>
      </w:r>
      <w:r w:rsidRPr="00A37469">
        <w:rPr>
          <w:rFonts w:ascii="Cambria" w:hAnsi="Cambria" w:cs="Arial"/>
          <w:b/>
          <w:bCs/>
          <w:color w:val="000000" w:themeColor="text1"/>
          <w:sz w:val="24"/>
        </w:rPr>
        <w:t>.</w:t>
      </w:r>
    </w:p>
    <w:p w14:paraId="3A5778AE" w14:textId="77777777" w:rsidR="003E6A2E" w:rsidRPr="000405D0" w:rsidRDefault="003E6A2E" w:rsidP="00A15FBE">
      <w:pPr>
        <w:pStyle w:val="Listanumerowana2"/>
        <w:widowControl w:val="0"/>
        <w:numPr>
          <w:ilvl w:val="1"/>
          <w:numId w:val="38"/>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w:t>
      </w:r>
      <w:proofErr w:type="spellStart"/>
      <w:r w:rsidRPr="000405D0">
        <w:rPr>
          <w:rFonts w:ascii="Cambria" w:hAnsi="Cambria"/>
          <w:color w:val="000000"/>
          <w:sz w:val="24"/>
        </w:rPr>
        <w:t>Pzp</w:t>
      </w:r>
      <w:proofErr w:type="spellEnd"/>
      <w:r w:rsidRPr="000405D0">
        <w:rPr>
          <w:rFonts w:ascii="Cambria" w:hAnsi="Cambria"/>
          <w:color w:val="000000"/>
          <w:sz w:val="24"/>
        </w:rPr>
        <w:t xml:space="preserve">, </w:t>
      </w:r>
      <w:r>
        <w:rPr>
          <w:rFonts w:ascii="Cambria" w:hAnsi="Cambria"/>
          <w:color w:val="000000"/>
          <w:sz w:val="24"/>
        </w:rPr>
        <w:t>Zamawiający</w:t>
      </w:r>
      <w:r w:rsidRPr="000405D0">
        <w:rPr>
          <w:rFonts w:ascii="Cambria" w:hAnsi="Cambria"/>
          <w:color w:val="000000"/>
          <w:sz w:val="24"/>
        </w:rPr>
        <w:t xml:space="preserve">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48BD8F8A" w14:textId="77777777" w:rsidR="003E6A2E" w:rsidRPr="004E0737" w:rsidRDefault="003E6A2E" w:rsidP="00A15FBE">
      <w:pPr>
        <w:pStyle w:val="Akapitzlist"/>
        <w:numPr>
          <w:ilvl w:val="0"/>
          <w:numId w:val="37"/>
        </w:numPr>
        <w:tabs>
          <w:tab w:val="left" w:pos="1134"/>
          <w:tab w:val="left" w:pos="1276"/>
        </w:tabs>
        <w:suppressAutoHyphens/>
        <w:spacing w:line="276" w:lineRule="auto"/>
        <w:ind w:left="1134" w:hanging="425"/>
        <w:rPr>
          <w:rFonts w:ascii="Cambria" w:hAnsi="Cambria"/>
          <w:color w:val="000000"/>
          <w:sz w:val="22"/>
          <w:szCs w:val="22"/>
        </w:rPr>
      </w:pPr>
      <w:r w:rsidRPr="004E0737">
        <w:rPr>
          <w:rFonts w:ascii="Cambria" w:hAnsi="Cambria"/>
          <w:color w:val="000000"/>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B38834A" w14:textId="77777777" w:rsidR="003E6A2E" w:rsidRPr="000405D0" w:rsidRDefault="003E6A2E" w:rsidP="00A15FBE">
      <w:pPr>
        <w:pStyle w:val="Akapitzlist"/>
        <w:numPr>
          <w:ilvl w:val="0"/>
          <w:numId w:val="37"/>
        </w:numPr>
        <w:tabs>
          <w:tab w:val="left" w:pos="1134"/>
          <w:tab w:val="left" w:pos="1276"/>
        </w:tabs>
        <w:suppressAutoHyphens/>
        <w:spacing w:line="276" w:lineRule="auto"/>
        <w:ind w:left="1134" w:hanging="425"/>
        <w:rPr>
          <w:rFonts w:ascii="Cambria" w:hAnsi="Cambria"/>
          <w:color w:val="000000"/>
          <w:sz w:val="24"/>
          <w:szCs w:val="24"/>
        </w:rPr>
      </w:pPr>
      <w:r>
        <w:rPr>
          <w:rFonts w:ascii="Cambria" w:hAnsi="Cambria"/>
          <w:color w:val="000000"/>
          <w:sz w:val="24"/>
          <w:szCs w:val="24"/>
        </w:rPr>
        <w:t>Wykonawca</w:t>
      </w:r>
      <w:r w:rsidRPr="000405D0">
        <w:rPr>
          <w:rFonts w:ascii="Cambria" w:hAnsi="Cambria"/>
          <w:color w:val="000000"/>
          <w:sz w:val="24"/>
          <w:szCs w:val="24"/>
        </w:rPr>
        <w:t>ch, których oferty zostały odrzucone.</w:t>
      </w:r>
    </w:p>
    <w:p w14:paraId="321185C6" w14:textId="77777777" w:rsidR="003E6A2E" w:rsidRPr="000405D0" w:rsidRDefault="003E6A2E" w:rsidP="00525BF8">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14:paraId="6545D93D" w14:textId="77777777" w:rsidR="003E6A2E" w:rsidRPr="00212A54" w:rsidRDefault="003E6A2E" w:rsidP="00A15FBE">
      <w:pPr>
        <w:pStyle w:val="Akapitzlist"/>
        <w:numPr>
          <w:ilvl w:val="1"/>
          <w:numId w:val="38"/>
        </w:numPr>
        <w:tabs>
          <w:tab w:val="left" w:pos="709"/>
          <w:tab w:val="left" w:pos="1276"/>
          <w:tab w:val="left" w:pos="1418"/>
        </w:tabs>
        <w:suppressAutoHyphens/>
        <w:spacing w:line="276" w:lineRule="auto"/>
        <w:ind w:left="709" w:hanging="709"/>
        <w:rPr>
          <w:rFonts w:ascii="Cambria" w:hAnsi="Cambria"/>
          <w:color w:val="000000"/>
          <w:sz w:val="24"/>
          <w:szCs w:val="24"/>
        </w:rPr>
      </w:pPr>
      <w:r w:rsidRPr="00212A54">
        <w:rPr>
          <w:rFonts w:ascii="Cambria" w:hAnsi="Cambria" w:cs="Arial"/>
          <w:bCs/>
          <w:color w:val="000000" w:themeColor="text1"/>
          <w:sz w:val="24"/>
          <w:szCs w:val="24"/>
        </w:rPr>
        <w:t xml:space="preserve">Zamawiający udostępnia niezwłocznie informacje, o których mowa w pkt </w:t>
      </w:r>
      <w:r w:rsidRPr="00212A54">
        <w:rPr>
          <w:rFonts w:ascii="Cambria" w:hAnsi="Cambria"/>
          <w:color w:val="000000"/>
          <w:sz w:val="24"/>
          <w:szCs w:val="24"/>
        </w:rPr>
        <w:t xml:space="preserve">18.3 </w:t>
      </w:r>
      <w:r>
        <w:rPr>
          <w:rFonts w:ascii="Cambria" w:hAnsi="Cambria"/>
          <w:color w:val="000000"/>
          <w:sz w:val="24"/>
          <w:szCs w:val="24"/>
        </w:rPr>
        <w:br/>
      </w:r>
      <w:proofErr w:type="spellStart"/>
      <w:r w:rsidRPr="00212A54">
        <w:rPr>
          <w:rFonts w:ascii="Cambria" w:hAnsi="Cambria"/>
          <w:color w:val="000000"/>
          <w:sz w:val="24"/>
          <w:szCs w:val="24"/>
        </w:rPr>
        <w:t>tiret</w:t>
      </w:r>
      <w:proofErr w:type="spellEnd"/>
      <w:r w:rsidRPr="00212A54">
        <w:rPr>
          <w:rFonts w:ascii="Cambria" w:hAnsi="Cambria"/>
          <w:color w:val="000000"/>
          <w:sz w:val="24"/>
          <w:szCs w:val="24"/>
        </w:rPr>
        <w:t xml:space="preserve"> pierwszy SWZ</w:t>
      </w:r>
      <w:r w:rsidRPr="00212A54">
        <w:rPr>
          <w:rFonts w:ascii="Cambria" w:hAnsi="Cambria" w:cs="Arial"/>
          <w:bCs/>
          <w:color w:val="000000" w:themeColor="text1"/>
          <w:sz w:val="24"/>
          <w:szCs w:val="24"/>
        </w:rPr>
        <w:t>, na stronie internetowej prowadzonego p</w:t>
      </w:r>
      <w:r>
        <w:rPr>
          <w:rFonts w:ascii="Cambria" w:hAnsi="Cambria" w:cs="Arial"/>
          <w:bCs/>
          <w:color w:val="000000" w:themeColor="text1"/>
          <w:sz w:val="24"/>
          <w:szCs w:val="24"/>
        </w:rPr>
        <w:t>ostępowania.</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15C76440" w14:textId="77777777" w:rsidTr="00CA622A">
        <w:trPr>
          <w:trHeight w:val="1015"/>
          <w:jc w:val="center"/>
        </w:trPr>
        <w:tc>
          <w:tcPr>
            <w:tcW w:w="9072" w:type="dxa"/>
            <w:tcBorders>
              <w:bottom w:val="single" w:sz="4" w:space="0" w:color="auto"/>
            </w:tcBorders>
            <w:shd w:val="clear" w:color="auto" w:fill="D9D9D9" w:themeFill="background1" w:themeFillShade="D9"/>
          </w:tcPr>
          <w:p w14:paraId="424D5A83" w14:textId="6B5B1C59"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 xml:space="preserve">Rozdział </w:t>
            </w:r>
            <w:r w:rsidR="00451E97">
              <w:rPr>
                <w:rFonts w:asciiTheme="majorHAnsi" w:hAnsiTheme="majorHAnsi"/>
                <w:sz w:val="26"/>
                <w:szCs w:val="26"/>
              </w:rPr>
              <w:t>19</w:t>
            </w:r>
          </w:p>
          <w:p w14:paraId="2C961C46" w14:textId="11B9E0E1"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52688771" w14:textId="3CF2647E" w:rsidR="00451E97" w:rsidRDefault="00D9784D" w:rsidP="00A15FBE">
      <w:pPr>
        <w:pStyle w:val="Kolorowalistaakcent11"/>
        <w:widowControl w:val="0"/>
        <w:numPr>
          <w:ilvl w:val="1"/>
          <w:numId w:val="29"/>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 xml:space="preserve">W przypadku, gdy zostanie wybrana jako najkorzystniejsza oferta Wykonawców wspólnie ubiegających się o udzielenie zamówienia, </w:t>
      </w:r>
      <w:r w:rsidR="006528C1">
        <w:rPr>
          <w:rFonts w:asciiTheme="majorHAnsi" w:hAnsiTheme="majorHAnsi"/>
          <w:sz w:val="24"/>
          <w:szCs w:val="24"/>
        </w:rPr>
        <w:t>Wykonawca</w:t>
      </w:r>
      <w:r w:rsidRPr="00C6306E">
        <w:rPr>
          <w:rFonts w:asciiTheme="majorHAnsi" w:hAnsiTheme="majorHAnsi"/>
          <w:sz w:val="24"/>
          <w:szCs w:val="24"/>
        </w:rPr>
        <w:t xml:space="preserve"> przed podpisaniem umowy na wezwanie </w:t>
      </w:r>
      <w:r w:rsidR="006528C1">
        <w:rPr>
          <w:rFonts w:asciiTheme="majorHAnsi" w:hAnsiTheme="majorHAnsi"/>
          <w:sz w:val="24"/>
          <w:szCs w:val="24"/>
        </w:rPr>
        <w:t>Zamawiającego</w:t>
      </w:r>
      <w:r w:rsidRPr="00C6306E">
        <w:rPr>
          <w:rFonts w:asciiTheme="majorHAnsi" w:hAnsiTheme="majorHAnsi"/>
          <w:sz w:val="24"/>
          <w:szCs w:val="24"/>
        </w:rPr>
        <w:t xml:space="preserve"> przedłoży umowę regulującą współpracę Wykonawców.</w:t>
      </w:r>
    </w:p>
    <w:p w14:paraId="766AE039" w14:textId="08D8004D" w:rsidR="00451E97" w:rsidRDefault="00D9784D" w:rsidP="00A15FBE">
      <w:pPr>
        <w:pStyle w:val="Kolorowalistaakcent11"/>
        <w:widowControl w:val="0"/>
        <w:numPr>
          <w:ilvl w:val="1"/>
          <w:numId w:val="29"/>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6528C1">
        <w:rPr>
          <w:rFonts w:asciiTheme="majorHAnsi" w:hAnsiTheme="majorHAnsi"/>
          <w:sz w:val="24"/>
          <w:szCs w:val="24"/>
        </w:rPr>
        <w:t>Wykonawcę</w:t>
      </w:r>
      <w:r w:rsidRPr="00451E97">
        <w:rPr>
          <w:rFonts w:asciiTheme="majorHAnsi" w:hAnsiTheme="majorHAnsi"/>
          <w:sz w:val="24"/>
          <w:szCs w:val="24"/>
        </w:rPr>
        <w:t xml:space="preserve"> przy podpisywaniu umowy powinny posiadać ze sobą dokumenty potwierdzające ich umocowanie do reprezentowania </w:t>
      </w:r>
      <w:r w:rsidR="006528C1">
        <w:rPr>
          <w:rFonts w:asciiTheme="majorHAnsi" w:hAnsiTheme="majorHAnsi"/>
          <w:sz w:val="24"/>
          <w:szCs w:val="24"/>
        </w:rPr>
        <w:t>Wykonawcy</w:t>
      </w:r>
      <w:r w:rsidRPr="00451E97">
        <w:rPr>
          <w:rFonts w:asciiTheme="majorHAnsi" w:hAnsiTheme="majorHAnsi"/>
          <w:sz w:val="24"/>
          <w:szCs w:val="24"/>
        </w:rPr>
        <w:t>, o ile umocowanie to nie będzie wynikać z dokumentów załączonych do oferty.</w:t>
      </w:r>
    </w:p>
    <w:p w14:paraId="38618C1C" w14:textId="2E89B0E0" w:rsidR="00451E97" w:rsidRDefault="00D9784D" w:rsidP="00A15FBE">
      <w:pPr>
        <w:pStyle w:val="Kolorowalistaakcent11"/>
        <w:widowControl w:val="0"/>
        <w:numPr>
          <w:ilvl w:val="1"/>
          <w:numId w:val="29"/>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sidR="00451E97">
        <w:rPr>
          <w:rFonts w:asciiTheme="majorHAnsi" w:hAnsiTheme="majorHAnsi"/>
          <w:sz w:val="24"/>
          <w:szCs w:val="24"/>
        </w:rPr>
        <w:t>19</w:t>
      </w:r>
      <w:r w:rsidR="000405D0">
        <w:rPr>
          <w:rFonts w:asciiTheme="majorHAnsi" w:hAnsiTheme="majorHAnsi"/>
          <w:sz w:val="24"/>
          <w:szCs w:val="24"/>
        </w:rPr>
        <w:t xml:space="preserve">.1 </w:t>
      </w:r>
      <w:r w:rsidR="006A5D91">
        <w:rPr>
          <w:rFonts w:asciiTheme="majorHAnsi" w:hAnsiTheme="majorHAnsi"/>
          <w:sz w:val="24"/>
          <w:szCs w:val="24"/>
        </w:rPr>
        <w:t xml:space="preserve">i 19.2 </w:t>
      </w:r>
      <w:r w:rsidR="000405D0">
        <w:rPr>
          <w:rFonts w:asciiTheme="majorHAnsi" w:hAnsiTheme="majorHAnsi"/>
          <w:sz w:val="24"/>
          <w:szCs w:val="24"/>
        </w:rPr>
        <w:t>SWZ</w:t>
      </w:r>
      <w:r w:rsidRPr="00451E97">
        <w:rPr>
          <w:rFonts w:asciiTheme="majorHAnsi" w:hAnsiTheme="majorHAnsi"/>
          <w:sz w:val="24"/>
          <w:szCs w:val="24"/>
        </w:rPr>
        <w:t xml:space="preserve"> </w:t>
      </w:r>
      <w:r w:rsidR="006528C1">
        <w:rPr>
          <w:rFonts w:asciiTheme="majorHAnsi" w:hAnsiTheme="majorHAnsi"/>
          <w:sz w:val="24"/>
          <w:szCs w:val="24"/>
        </w:rPr>
        <w:t>Zamawiający</w:t>
      </w:r>
      <w:r w:rsidRPr="00451E97">
        <w:rPr>
          <w:rFonts w:asciiTheme="majorHAnsi" w:hAnsiTheme="majorHAnsi"/>
          <w:sz w:val="24"/>
          <w:szCs w:val="24"/>
        </w:rPr>
        <w:t xml:space="preserve"> powiadomi </w:t>
      </w:r>
      <w:r w:rsidR="006528C1">
        <w:rPr>
          <w:rFonts w:asciiTheme="majorHAnsi" w:hAnsiTheme="majorHAnsi"/>
          <w:sz w:val="24"/>
          <w:szCs w:val="24"/>
        </w:rPr>
        <w:t>Wykonawcę</w:t>
      </w:r>
      <w:r w:rsidRPr="00451E97">
        <w:rPr>
          <w:rFonts w:asciiTheme="majorHAnsi" w:hAnsiTheme="majorHAnsi"/>
          <w:sz w:val="24"/>
          <w:szCs w:val="24"/>
        </w:rPr>
        <w:t xml:space="preserve"> odrębnym pismem.</w:t>
      </w:r>
    </w:p>
    <w:p w14:paraId="235F8590" w14:textId="293291E2" w:rsidR="000405D0" w:rsidRPr="0040381C" w:rsidRDefault="006528C1" w:rsidP="00A15FBE">
      <w:pPr>
        <w:pStyle w:val="Kolorowalistaakcent11"/>
        <w:widowControl w:val="0"/>
        <w:numPr>
          <w:ilvl w:val="1"/>
          <w:numId w:val="29"/>
        </w:numPr>
        <w:suppressAutoHyphens/>
        <w:spacing w:line="276" w:lineRule="auto"/>
        <w:ind w:left="851" w:hanging="851"/>
        <w:outlineLvl w:val="3"/>
        <w:rPr>
          <w:rFonts w:asciiTheme="majorHAnsi" w:hAnsiTheme="majorHAnsi"/>
          <w:sz w:val="24"/>
          <w:szCs w:val="24"/>
        </w:rPr>
      </w:pPr>
      <w:r>
        <w:rPr>
          <w:rFonts w:asciiTheme="majorHAnsi" w:hAnsiTheme="majorHAnsi"/>
          <w:sz w:val="24"/>
          <w:szCs w:val="24"/>
        </w:rPr>
        <w:t>Wykonawca</w:t>
      </w:r>
      <w:r w:rsidR="00D9784D" w:rsidRPr="00451E97">
        <w:rPr>
          <w:rFonts w:asciiTheme="majorHAnsi" w:hAnsiTheme="majorHAnsi"/>
          <w:sz w:val="24"/>
          <w:szCs w:val="24"/>
        </w:rPr>
        <w:t xml:space="preserve"> zobowiązany jest do wniesienia zabezpieczenia należytego wykonania umowy na warunkach określonych w rozdziale 2</w:t>
      </w:r>
      <w:r w:rsidR="00451E97">
        <w:rPr>
          <w:rFonts w:asciiTheme="majorHAnsi" w:hAnsiTheme="majorHAnsi"/>
          <w:sz w:val="24"/>
          <w:szCs w:val="24"/>
        </w:rPr>
        <w:t xml:space="preserve">0 </w:t>
      </w:r>
      <w:r w:rsidR="00D9784D" w:rsidRPr="00451E97">
        <w:rPr>
          <w:rFonts w:asciiTheme="majorHAnsi" w:hAnsiTheme="majorHAnsi"/>
          <w:sz w:val="24"/>
          <w:szCs w:val="24"/>
        </w:rPr>
        <w:t xml:space="preserve">niniejszej </w:t>
      </w:r>
      <w:r w:rsidR="00A435B8">
        <w:rPr>
          <w:rFonts w:asciiTheme="majorHAnsi" w:hAnsiTheme="majorHAnsi"/>
          <w:sz w:val="24"/>
          <w:szCs w:val="24"/>
        </w:rPr>
        <w:t>SWZ</w:t>
      </w:r>
      <w:r w:rsidR="00D9784D" w:rsidRPr="00451E97">
        <w:rPr>
          <w:rFonts w:asciiTheme="majorHAnsi" w:hAnsiTheme="majorHAnsi"/>
          <w:sz w:val="24"/>
          <w:szCs w:val="24"/>
        </w:rPr>
        <w:t>.</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0C00BC1A" w14:textId="77777777" w:rsidTr="000405D0">
        <w:trPr>
          <w:jc w:val="center"/>
        </w:trPr>
        <w:tc>
          <w:tcPr>
            <w:tcW w:w="9072" w:type="dxa"/>
            <w:tcBorders>
              <w:bottom w:val="single" w:sz="4" w:space="0" w:color="auto"/>
            </w:tcBorders>
            <w:shd w:val="clear" w:color="auto" w:fill="D9D9D9" w:themeFill="background1" w:themeFillShade="D9"/>
          </w:tcPr>
          <w:p w14:paraId="0F07EA85" w14:textId="70B0EE42"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14:paraId="3DBCB88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4E391116" w14:textId="5F1533F0" w:rsidR="005052D9" w:rsidRPr="005052D9" w:rsidRDefault="006528C1" w:rsidP="00A15FBE">
      <w:pPr>
        <w:pStyle w:val="Kolorowalistaakcent11"/>
        <w:numPr>
          <w:ilvl w:val="1"/>
          <w:numId w:val="30"/>
        </w:numPr>
        <w:autoSpaceDE w:val="0"/>
        <w:autoSpaceDN w:val="0"/>
        <w:adjustRightInd w:val="0"/>
        <w:spacing w:line="276" w:lineRule="auto"/>
        <w:ind w:left="709" w:hanging="709"/>
        <w:rPr>
          <w:rFonts w:asciiTheme="majorHAnsi" w:hAnsiTheme="majorHAnsi" w:cs="Helvetica"/>
          <w:bCs/>
          <w:sz w:val="24"/>
          <w:szCs w:val="24"/>
        </w:rPr>
      </w:pPr>
      <w:r>
        <w:rPr>
          <w:rFonts w:asciiTheme="majorHAnsi" w:hAnsiTheme="majorHAnsi" w:cs="Helvetica"/>
          <w:bCs/>
          <w:sz w:val="24"/>
          <w:szCs w:val="24"/>
        </w:rPr>
        <w:t>Wykonawca</w:t>
      </w:r>
      <w:r w:rsidR="00B437D1" w:rsidRPr="005052D9">
        <w:rPr>
          <w:rFonts w:asciiTheme="majorHAnsi" w:hAnsiTheme="majorHAnsi" w:cs="Helvetica"/>
          <w:bCs/>
          <w:sz w:val="24"/>
          <w:szCs w:val="24"/>
        </w:rPr>
        <w:t>, którego oferta zostanie uznana za najkorzystniejszą, zobowiązany będzie do wniesienia zabezpieczenia należytego wykonania umowy w wysokości</w:t>
      </w:r>
      <w:r w:rsidR="00B437D1" w:rsidRPr="005052D9">
        <w:rPr>
          <w:rFonts w:asciiTheme="majorHAnsi" w:hAnsiTheme="majorHAnsi" w:cs="Helvetica"/>
          <w:bCs/>
          <w:sz w:val="24"/>
          <w:szCs w:val="24"/>
        </w:rPr>
        <w:br/>
      </w:r>
      <w:r w:rsidR="00A37469">
        <w:rPr>
          <w:rFonts w:asciiTheme="majorHAnsi" w:hAnsiTheme="majorHAnsi" w:cs="Helvetica"/>
          <w:b/>
          <w:bCs/>
          <w:sz w:val="24"/>
          <w:szCs w:val="24"/>
        </w:rPr>
        <w:t>5</w:t>
      </w:r>
      <w:r w:rsidR="00B437D1" w:rsidRPr="005052D9">
        <w:rPr>
          <w:rFonts w:asciiTheme="majorHAnsi" w:hAnsiTheme="majorHAnsi" w:cs="Helvetica"/>
          <w:b/>
          <w:bCs/>
          <w:sz w:val="24"/>
          <w:szCs w:val="24"/>
        </w:rPr>
        <w:t xml:space="preserve"> % ceny brutto oferty (z podatkiem VAT).</w:t>
      </w:r>
    </w:p>
    <w:p w14:paraId="718B09B5" w14:textId="7780A034" w:rsidR="00430F97" w:rsidRPr="005052D9" w:rsidRDefault="00430F97" w:rsidP="00A15FBE">
      <w:pPr>
        <w:pStyle w:val="Kolorowalistaakcent11"/>
        <w:numPr>
          <w:ilvl w:val="1"/>
          <w:numId w:val="30"/>
        </w:numPr>
        <w:autoSpaceDE w:val="0"/>
        <w:autoSpaceDN w:val="0"/>
        <w:adjustRightInd w:val="0"/>
        <w:spacing w:line="276" w:lineRule="auto"/>
        <w:ind w:left="709" w:hanging="709"/>
        <w:rPr>
          <w:rFonts w:asciiTheme="majorHAnsi" w:hAnsiTheme="majorHAnsi" w:cs="Helvetica"/>
          <w:bCs/>
          <w:sz w:val="24"/>
          <w:szCs w:val="24"/>
        </w:rPr>
      </w:pPr>
      <w:r w:rsidRPr="005052D9">
        <w:rPr>
          <w:rFonts w:asciiTheme="majorHAnsi" w:hAnsiTheme="majorHAnsi" w:cs="Helvetica"/>
          <w:bCs/>
          <w:sz w:val="24"/>
          <w:szCs w:val="24"/>
        </w:rPr>
        <w:t xml:space="preserve">Zabezpieczenie należytego wykonania umowy może być wniesione według wyboru </w:t>
      </w:r>
      <w:r w:rsidR="006528C1">
        <w:rPr>
          <w:rFonts w:asciiTheme="majorHAnsi" w:hAnsiTheme="majorHAnsi" w:cs="Helvetica"/>
          <w:bCs/>
          <w:sz w:val="24"/>
          <w:szCs w:val="24"/>
        </w:rPr>
        <w:t>Wykonawcy</w:t>
      </w:r>
      <w:r w:rsidRPr="005052D9">
        <w:rPr>
          <w:rFonts w:asciiTheme="majorHAnsi" w:hAnsiTheme="majorHAnsi" w:cs="Helvetica"/>
          <w:bCs/>
          <w:sz w:val="24"/>
          <w:szCs w:val="24"/>
        </w:rPr>
        <w:t xml:space="preserve"> w jednej lub w kilku następujących formach:</w:t>
      </w:r>
    </w:p>
    <w:p w14:paraId="7E005C43" w14:textId="77777777" w:rsidR="00430F97" w:rsidRPr="005052D9" w:rsidRDefault="00430F97" w:rsidP="00A15FBE">
      <w:pPr>
        <w:pStyle w:val="Kolorowalistaakcent11"/>
        <w:numPr>
          <w:ilvl w:val="1"/>
          <w:numId w:val="19"/>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5052D9">
        <w:rPr>
          <w:rFonts w:asciiTheme="majorHAnsi" w:hAnsiTheme="majorHAnsi" w:cs="Helvetica"/>
          <w:bCs/>
          <w:sz w:val="24"/>
          <w:szCs w:val="24"/>
        </w:rPr>
        <w:t>pieniądzu,</w:t>
      </w:r>
    </w:p>
    <w:p w14:paraId="6EE06BC0" w14:textId="77777777" w:rsidR="00430F97" w:rsidRPr="00C6306E" w:rsidRDefault="00430F97" w:rsidP="00A15FBE">
      <w:pPr>
        <w:pStyle w:val="Kolorowalistaakcent11"/>
        <w:numPr>
          <w:ilvl w:val="1"/>
          <w:numId w:val="19"/>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poręczeniach bankowych lub poręczeniach spółdzielczej kasy oszczędnościowo-kredytowej, z tym, że poręczenie kasy jest zawsze zobowiązaniem pieniężnym,</w:t>
      </w:r>
    </w:p>
    <w:p w14:paraId="172AA316" w14:textId="77777777" w:rsidR="000405D0" w:rsidRDefault="00430F97" w:rsidP="00A15FBE">
      <w:pPr>
        <w:pStyle w:val="Kolorowalistaakcent11"/>
        <w:numPr>
          <w:ilvl w:val="1"/>
          <w:numId w:val="19"/>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 xml:space="preserve">gwarancjach bankowych, </w:t>
      </w:r>
    </w:p>
    <w:p w14:paraId="329296DE" w14:textId="1A458C7D" w:rsidR="00430F97" w:rsidRPr="00C6306E" w:rsidRDefault="00430F97" w:rsidP="00A15FBE">
      <w:pPr>
        <w:pStyle w:val="Kolorowalistaakcent11"/>
        <w:numPr>
          <w:ilvl w:val="1"/>
          <w:numId w:val="19"/>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gwarancjach ubezpieczeniowych</w:t>
      </w:r>
      <w:r w:rsidR="000405D0">
        <w:rPr>
          <w:rFonts w:asciiTheme="majorHAnsi" w:hAnsiTheme="majorHAnsi" w:cs="Helvetica"/>
          <w:bCs/>
          <w:sz w:val="24"/>
          <w:szCs w:val="24"/>
        </w:rPr>
        <w:t>,</w:t>
      </w:r>
    </w:p>
    <w:p w14:paraId="3CB28EB4" w14:textId="19672955" w:rsidR="00430F97" w:rsidRPr="00C6306E" w:rsidRDefault="00430F97" w:rsidP="00A15FBE">
      <w:pPr>
        <w:pStyle w:val="Kolorowalistaakcent11"/>
        <w:numPr>
          <w:ilvl w:val="1"/>
          <w:numId w:val="19"/>
        </w:numPr>
        <w:tabs>
          <w:tab w:val="left" w:pos="993"/>
        </w:tabs>
        <w:autoSpaceDE w:val="0"/>
        <w:autoSpaceDN w:val="0"/>
        <w:adjustRightInd w:val="0"/>
        <w:spacing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poręczeniach udzielanych przez podmioty, o których mowa w art. 6b ust. 5 pkt 2 ustawy z dnia 9 listopada 2000 r. o utworzeniu Polskiej Agencji Rozwoju Przedsiębiorczości</w:t>
      </w:r>
      <w:r w:rsidR="00107981">
        <w:rPr>
          <w:rFonts w:asciiTheme="majorHAnsi" w:hAnsiTheme="majorHAnsi" w:cs="Helvetica"/>
          <w:bCs/>
          <w:sz w:val="24"/>
          <w:szCs w:val="24"/>
        </w:rPr>
        <w:t>.</w:t>
      </w:r>
    </w:p>
    <w:p w14:paraId="291950E1" w14:textId="63997403" w:rsidR="00D9784D" w:rsidRPr="00C6306E" w:rsidRDefault="00D9784D" w:rsidP="00A15FBE">
      <w:pPr>
        <w:pStyle w:val="Kolorowalistaakcent11"/>
        <w:numPr>
          <w:ilvl w:val="1"/>
          <w:numId w:val="30"/>
        </w:numPr>
        <w:tabs>
          <w:tab w:val="left" w:pos="709"/>
        </w:tabs>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Helvetica"/>
          <w:bCs/>
          <w:sz w:val="24"/>
          <w:szCs w:val="24"/>
        </w:rPr>
        <w:t xml:space="preserve">Zabezpieczenie wnoszone w pieniądzu wpłaca się przelewem na rachunek bankowy </w:t>
      </w:r>
      <w:r w:rsidR="006528C1">
        <w:rPr>
          <w:rFonts w:asciiTheme="majorHAnsi" w:hAnsiTheme="majorHAnsi" w:cs="Helvetica"/>
          <w:bCs/>
          <w:sz w:val="24"/>
          <w:szCs w:val="24"/>
        </w:rPr>
        <w:t>Zamawiającego</w:t>
      </w:r>
      <w:r w:rsidRPr="00C6306E">
        <w:rPr>
          <w:rFonts w:asciiTheme="majorHAnsi" w:hAnsiTheme="majorHAnsi" w:cs="Helvetica"/>
          <w:bCs/>
          <w:sz w:val="24"/>
          <w:szCs w:val="24"/>
        </w:rPr>
        <w:t>:</w:t>
      </w:r>
    </w:p>
    <w:p w14:paraId="7B6D7679" w14:textId="77777777" w:rsidR="00337575" w:rsidRPr="00C6306E" w:rsidRDefault="00337575" w:rsidP="00337575">
      <w:pPr>
        <w:tabs>
          <w:tab w:val="left" w:pos="851"/>
        </w:tabs>
        <w:spacing w:line="276" w:lineRule="auto"/>
        <w:ind w:left="720"/>
        <w:jc w:val="both"/>
        <w:rPr>
          <w:rFonts w:asciiTheme="majorHAnsi" w:eastAsia="Calibri" w:hAnsiTheme="majorHAnsi" w:cs="Arial"/>
          <w:b/>
          <w:color w:val="000000"/>
        </w:rPr>
      </w:pPr>
      <w:r w:rsidRPr="00C6306E">
        <w:rPr>
          <w:rFonts w:asciiTheme="majorHAnsi" w:eastAsia="Calibri" w:hAnsiTheme="majorHAnsi" w:cs="Arial"/>
          <w:color w:val="000000"/>
        </w:rPr>
        <w:t>nr konta:</w:t>
      </w:r>
      <w:r w:rsidRPr="00C6306E">
        <w:rPr>
          <w:rFonts w:asciiTheme="majorHAnsi" w:eastAsia="Calibri" w:hAnsiTheme="majorHAnsi" w:cs="Arial"/>
          <w:b/>
          <w:color w:val="000000"/>
        </w:rPr>
        <w:t xml:space="preserve"> </w:t>
      </w:r>
      <w:r w:rsidRPr="0005001B">
        <w:rPr>
          <w:rFonts w:asciiTheme="majorHAnsi" w:eastAsia="Calibri" w:hAnsiTheme="majorHAnsi" w:cs="Arial"/>
          <w:b/>
          <w:color w:val="000000"/>
        </w:rPr>
        <w:t>63 1560 0013 2000 1462 1000 0016</w:t>
      </w:r>
    </w:p>
    <w:p w14:paraId="316703C2" w14:textId="1B859357" w:rsidR="00337575" w:rsidRPr="00C6306E" w:rsidRDefault="00337575" w:rsidP="00337575">
      <w:pPr>
        <w:pStyle w:val="Kolorowalistaakcent11"/>
        <w:spacing w:before="0" w:after="0" w:line="276" w:lineRule="auto"/>
        <w:ind w:left="709"/>
        <w:rPr>
          <w:rFonts w:asciiTheme="majorHAnsi" w:hAnsiTheme="majorHAnsi" w:cs="Arial"/>
          <w:bCs/>
          <w:i/>
          <w:sz w:val="24"/>
          <w:szCs w:val="24"/>
          <w:lang w:eastAsia="pl-PL"/>
        </w:rPr>
      </w:pPr>
      <w:r w:rsidRPr="00C6306E">
        <w:rPr>
          <w:rFonts w:asciiTheme="majorHAnsi" w:hAnsiTheme="majorHAnsi" w:cs="Arial"/>
          <w:b/>
          <w:bCs/>
          <w:sz w:val="24"/>
          <w:szCs w:val="24"/>
          <w:lang w:eastAsia="pl-PL"/>
        </w:rPr>
        <w:t>z adnotacją „</w:t>
      </w:r>
      <w:r>
        <w:rPr>
          <w:rFonts w:asciiTheme="majorHAnsi" w:hAnsiTheme="majorHAnsi" w:cs="Arial"/>
          <w:b/>
          <w:bCs/>
          <w:sz w:val="24"/>
          <w:szCs w:val="24"/>
          <w:lang w:eastAsia="pl-PL"/>
        </w:rPr>
        <w:t>ZNWU</w:t>
      </w:r>
      <w:r w:rsidRPr="00C6306E">
        <w:rPr>
          <w:rFonts w:asciiTheme="majorHAnsi" w:hAnsiTheme="majorHAnsi" w:cs="Arial"/>
          <w:b/>
          <w:bCs/>
          <w:sz w:val="24"/>
          <w:szCs w:val="24"/>
          <w:lang w:eastAsia="pl-PL"/>
        </w:rPr>
        <w:t xml:space="preserve">– </w:t>
      </w:r>
      <w:r w:rsidRPr="0005001B">
        <w:rPr>
          <w:rFonts w:asciiTheme="majorHAnsi" w:hAnsiTheme="majorHAnsi" w:cs="Arial"/>
          <w:b/>
          <w:bCs/>
          <w:sz w:val="24"/>
          <w:szCs w:val="24"/>
          <w:lang w:eastAsia="pl-PL"/>
        </w:rPr>
        <w:t xml:space="preserve">Znak sprawy: </w:t>
      </w:r>
      <w:r w:rsidRPr="0005001B">
        <w:rPr>
          <w:rFonts w:asciiTheme="majorHAnsi" w:hAnsiTheme="majorHAnsi"/>
          <w:b/>
          <w:bCs/>
          <w:sz w:val="24"/>
          <w:szCs w:val="24"/>
        </w:rPr>
        <w:t>ZP.272.</w:t>
      </w:r>
      <w:r w:rsidR="00D1279C">
        <w:rPr>
          <w:rFonts w:asciiTheme="majorHAnsi" w:hAnsiTheme="majorHAnsi"/>
          <w:b/>
          <w:bCs/>
          <w:sz w:val="24"/>
          <w:szCs w:val="24"/>
        </w:rPr>
        <w:t>2</w:t>
      </w:r>
      <w:r w:rsidR="00D728CB">
        <w:rPr>
          <w:rFonts w:asciiTheme="majorHAnsi" w:hAnsiTheme="majorHAnsi"/>
          <w:b/>
          <w:bCs/>
          <w:sz w:val="24"/>
          <w:szCs w:val="24"/>
        </w:rPr>
        <w:t>7</w:t>
      </w:r>
      <w:r w:rsidRPr="0005001B">
        <w:rPr>
          <w:rFonts w:asciiTheme="majorHAnsi" w:hAnsiTheme="majorHAnsi"/>
          <w:b/>
          <w:bCs/>
          <w:sz w:val="24"/>
          <w:szCs w:val="24"/>
        </w:rPr>
        <w:t>.202</w:t>
      </w:r>
      <w:r w:rsidR="00E362F1">
        <w:rPr>
          <w:rFonts w:asciiTheme="majorHAnsi" w:hAnsiTheme="majorHAnsi"/>
          <w:b/>
          <w:bCs/>
          <w:sz w:val="24"/>
          <w:szCs w:val="24"/>
        </w:rPr>
        <w:t>4</w:t>
      </w:r>
      <w:r w:rsidRPr="0005001B">
        <w:rPr>
          <w:rFonts w:asciiTheme="majorHAnsi" w:hAnsiTheme="majorHAnsi"/>
          <w:b/>
          <w:bCs/>
          <w:sz w:val="24"/>
          <w:szCs w:val="24"/>
        </w:rPr>
        <w:t>”</w:t>
      </w:r>
    </w:p>
    <w:p w14:paraId="2A70C409" w14:textId="00DCD7E7" w:rsidR="00430F97" w:rsidRPr="00292BC1" w:rsidRDefault="00430F97"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Helvetica"/>
          <w:bCs/>
          <w:sz w:val="24"/>
          <w:szCs w:val="24"/>
        </w:rPr>
        <w:t xml:space="preserve">Zabezpieczenie należytego wykonania umowy musi być wniesione najpóźniej w dniu podpisania umowy przez </w:t>
      </w:r>
      <w:r w:rsidR="006528C1">
        <w:rPr>
          <w:rFonts w:asciiTheme="majorHAnsi" w:hAnsiTheme="majorHAnsi" w:cs="Helvetica"/>
          <w:bCs/>
          <w:sz w:val="24"/>
          <w:szCs w:val="24"/>
        </w:rPr>
        <w:t>Zamawiającego</w:t>
      </w:r>
      <w:r w:rsidRPr="00C6306E">
        <w:rPr>
          <w:rFonts w:asciiTheme="majorHAnsi" w:hAnsiTheme="majorHAnsi" w:cs="Helvetica"/>
          <w:bCs/>
          <w:sz w:val="24"/>
          <w:szCs w:val="24"/>
        </w:rPr>
        <w:t xml:space="preserve">, przed jej podpisaniem. Wniesienie zabezpieczenia w pieniądzu będzie uznane za skuteczne, jeżeli rachunek </w:t>
      </w:r>
      <w:r w:rsidR="006528C1">
        <w:rPr>
          <w:rFonts w:asciiTheme="majorHAnsi" w:hAnsiTheme="majorHAnsi" w:cs="Helvetica"/>
          <w:bCs/>
          <w:sz w:val="24"/>
          <w:szCs w:val="24"/>
        </w:rPr>
        <w:t>Zamawiającego</w:t>
      </w:r>
      <w:r w:rsidRPr="00C6306E">
        <w:rPr>
          <w:rFonts w:asciiTheme="majorHAnsi" w:hAnsiTheme="majorHAnsi" w:cs="Helvetica"/>
          <w:bCs/>
          <w:sz w:val="24"/>
          <w:szCs w:val="24"/>
        </w:rPr>
        <w:t xml:space="preserve"> zostanie uznany kwotą zabezpieczenia najpóźniej w dniu podpisania umowy przez </w:t>
      </w:r>
      <w:r w:rsidR="006528C1">
        <w:rPr>
          <w:rFonts w:asciiTheme="majorHAnsi" w:hAnsiTheme="majorHAnsi" w:cs="Helvetica"/>
          <w:bCs/>
          <w:sz w:val="24"/>
          <w:szCs w:val="24"/>
        </w:rPr>
        <w:t>Zamawiającego</w:t>
      </w:r>
      <w:r w:rsidRPr="00C6306E">
        <w:rPr>
          <w:rFonts w:asciiTheme="majorHAnsi" w:hAnsiTheme="majorHAnsi" w:cs="Helvetica"/>
          <w:bCs/>
          <w:sz w:val="24"/>
          <w:szCs w:val="24"/>
        </w:rPr>
        <w:t xml:space="preserve"> </w:t>
      </w:r>
      <w:r w:rsidRPr="00107981">
        <w:rPr>
          <w:rFonts w:asciiTheme="majorHAnsi" w:hAnsiTheme="majorHAnsi" w:cs="Helvetica"/>
          <w:bCs/>
          <w:sz w:val="24"/>
          <w:szCs w:val="24"/>
        </w:rPr>
        <w:t xml:space="preserve">i </w:t>
      </w:r>
      <w:r w:rsidR="006528C1">
        <w:rPr>
          <w:rFonts w:asciiTheme="majorHAnsi" w:hAnsiTheme="majorHAnsi" w:cs="Helvetica"/>
          <w:bCs/>
          <w:sz w:val="24"/>
          <w:szCs w:val="24"/>
        </w:rPr>
        <w:t>Wykonawcę</w:t>
      </w:r>
      <w:r w:rsidRPr="00107981">
        <w:rPr>
          <w:rFonts w:asciiTheme="majorHAnsi" w:hAnsiTheme="majorHAnsi" w:cs="Helvetica"/>
          <w:bCs/>
          <w:sz w:val="24"/>
          <w:szCs w:val="24"/>
        </w:rPr>
        <w:t>, przed jej podpisaniem.</w:t>
      </w:r>
      <w:r w:rsidR="00107981" w:rsidRPr="00107981">
        <w:rPr>
          <w:rFonts w:asciiTheme="majorHAnsi" w:hAnsiTheme="majorHAnsi" w:cs="Helvetica"/>
          <w:bCs/>
          <w:sz w:val="24"/>
          <w:szCs w:val="24"/>
        </w:rPr>
        <w:t xml:space="preserve"> </w:t>
      </w:r>
      <w:r w:rsidR="00107981" w:rsidRPr="00107981">
        <w:rPr>
          <w:rFonts w:asciiTheme="majorHAnsi" w:hAnsiTheme="majorHAnsi"/>
          <w:color w:val="000000"/>
          <w:sz w:val="24"/>
          <w:szCs w:val="24"/>
          <w:shd w:val="clear" w:color="auto" w:fill="FFFFFF"/>
        </w:rPr>
        <w:t xml:space="preserve">W </w:t>
      </w:r>
      <w:r w:rsidR="00107981" w:rsidRPr="00107981">
        <w:rPr>
          <w:rFonts w:asciiTheme="majorHAnsi" w:hAnsiTheme="majorHAnsi"/>
          <w:color w:val="000000"/>
          <w:sz w:val="24"/>
          <w:szCs w:val="24"/>
          <w:shd w:val="clear" w:color="auto" w:fill="FFFFFF"/>
        </w:rPr>
        <w:lastRenderedPageBreak/>
        <w:t xml:space="preserve">przypadku wniesienia wadium w pieniądzu </w:t>
      </w:r>
      <w:r w:rsidR="006528C1">
        <w:rPr>
          <w:rFonts w:asciiTheme="majorHAnsi" w:hAnsiTheme="majorHAnsi"/>
          <w:color w:val="000000"/>
          <w:sz w:val="24"/>
          <w:szCs w:val="24"/>
          <w:shd w:val="clear" w:color="auto" w:fill="FFFFFF"/>
        </w:rPr>
        <w:t>Wykonawca</w:t>
      </w:r>
      <w:r w:rsidR="00107981" w:rsidRPr="00107981">
        <w:rPr>
          <w:rFonts w:asciiTheme="majorHAnsi" w:hAnsiTheme="majorHAnsi"/>
          <w:color w:val="000000"/>
          <w:sz w:val="24"/>
          <w:szCs w:val="24"/>
          <w:shd w:val="clear" w:color="auto" w:fill="FFFFFF"/>
        </w:rPr>
        <w:t xml:space="preserve"> może wyrazić zgodę na zaliczenie kwoty wadium na poczet zabezpieczenia.</w:t>
      </w:r>
    </w:p>
    <w:p w14:paraId="56E138A9" w14:textId="3FA0BDB3" w:rsidR="00A37528" w:rsidRPr="00C6306E" w:rsidRDefault="00107981"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107981">
        <w:rPr>
          <w:rFonts w:asciiTheme="majorHAnsi" w:hAnsiTheme="majorHAnsi"/>
          <w:color w:val="000000"/>
          <w:sz w:val="24"/>
          <w:szCs w:val="24"/>
          <w:shd w:val="clear" w:color="auto" w:fill="FFFFFF"/>
        </w:rPr>
        <w:t>Zabezpieczenie służy pokryciu roszczeń z tytułu niewykonania lub nienależytego wykonania umowy.</w:t>
      </w:r>
      <w:r>
        <w:rPr>
          <w:rFonts w:asciiTheme="majorHAnsi" w:hAnsiTheme="majorHAnsi"/>
          <w:color w:val="000000"/>
          <w:sz w:val="24"/>
          <w:szCs w:val="24"/>
          <w:shd w:val="clear" w:color="auto" w:fill="FFFFFF"/>
        </w:rPr>
        <w:t xml:space="preserve"> </w:t>
      </w:r>
      <w:r w:rsidR="009F1E21" w:rsidRPr="00C6306E">
        <w:rPr>
          <w:rFonts w:asciiTheme="majorHAnsi" w:hAnsiTheme="majorHAnsi" w:cs="Calibri"/>
          <w:color w:val="000000"/>
          <w:sz w:val="24"/>
          <w:szCs w:val="24"/>
        </w:rPr>
        <w:t>Kwota stanowiąca 70% zabezpieczenia należytego wykonania umowy, zostanie zwrócona w terminie 30 dni od dnia podpisania protokołu odbioru końcowego.</w:t>
      </w:r>
    </w:p>
    <w:p w14:paraId="6501A934" w14:textId="5A7EBC72" w:rsidR="00A37528" w:rsidRPr="00C6306E" w:rsidRDefault="009F1E21"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Calibri"/>
          <w:color w:val="000000"/>
          <w:sz w:val="24"/>
          <w:szCs w:val="24"/>
        </w:rPr>
        <w:t>Kwota pozostawiona na zabezpieczenie roszczeń z tytułu rękojmi za wady fizyczne</w:t>
      </w:r>
      <w:r w:rsidR="00107981">
        <w:rPr>
          <w:rFonts w:asciiTheme="majorHAnsi" w:hAnsiTheme="majorHAnsi" w:cs="Calibri"/>
          <w:color w:val="000000"/>
          <w:sz w:val="24"/>
          <w:szCs w:val="24"/>
        </w:rPr>
        <w:t xml:space="preserve"> i gwarancji</w:t>
      </w:r>
      <w:r w:rsidRPr="00C6306E">
        <w:rPr>
          <w:rFonts w:asciiTheme="majorHAnsi" w:hAnsiTheme="majorHAnsi" w:cs="Calibri"/>
          <w:color w:val="000000"/>
          <w:sz w:val="24"/>
          <w:szCs w:val="24"/>
        </w:rPr>
        <w:t xml:space="preserve">, wynosząca 30% wartości zabezpieczenia należytego wykonania umowy, zostanie zwrócona nie później niż w 15 dniu po </w:t>
      </w:r>
      <w:r w:rsidR="00A37469" w:rsidRPr="00C6306E">
        <w:rPr>
          <w:rFonts w:asciiTheme="majorHAnsi" w:hAnsiTheme="majorHAnsi" w:cs="Calibri"/>
          <w:color w:val="000000"/>
          <w:sz w:val="24"/>
          <w:szCs w:val="24"/>
        </w:rPr>
        <w:t>upływie</w:t>
      </w:r>
      <w:r w:rsidR="00A37469">
        <w:rPr>
          <w:rFonts w:asciiTheme="majorHAnsi" w:hAnsiTheme="majorHAnsi" w:cs="Calibri"/>
          <w:color w:val="000000"/>
          <w:sz w:val="24"/>
          <w:szCs w:val="24"/>
        </w:rPr>
        <w:t xml:space="preserve"> </w:t>
      </w:r>
      <w:r w:rsidR="00C71B17">
        <w:rPr>
          <w:rFonts w:asciiTheme="majorHAnsi" w:hAnsiTheme="majorHAnsi" w:cs="Calibri"/>
          <w:color w:val="000000"/>
          <w:sz w:val="24"/>
          <w:szCs w:val="24"/>
        </w:rPr>
        <w:t>okresu gwarancji.</w:t>
      </w:r>
    </w:p>
    <w:p w14:paraId="1E33FEFC" w14:textId="10EEE4F4" w:rsidR="009F1E21" w:rsidRPr="00C6306E" w:rsidRDefault="009F1E21"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Calibri"/>
          <w:color w:val="000000"/>
          <w:sz w:val="24"/>
          <w:szCs w:val="24"/>
        </w:rPr>
        <w:t xml:space="preserve">W trakcie realizacji umowy </w:t>
      </w:r>
      <w:r w:rsidR="006528C1">
        <w:rPr>
          <w:rFonts w:asciiTheme="majorHAnsi" w:hAnsiTheme="majorHAnsi" w:cs="Calibri"/>
          <w:color w:val="000000"/>
          <w:sz w:val="24"/>
          <w:szCs w:val="24"/>
        </w:rPr>
        <w:t>Wykonawca</w:t>
      </w:r>
      <w:r w:rsidRPr="00C6306E">
        <w:rPr>
          <w:rFonts w:asciiTheme="majorHAnsi" w:hAnsiTheme="majorHAnsi" w:cs="Calibri"/>
          <w:color w:val="000000"/>
          <w:sz w:val="24"/>
          <w:szCs w:val="24"/>
        </w:rPr>
        <w:t xml:space="preserve">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6187C3C" w14:textId="13DF9275" w:rsidR="00430F97" w:rsidRPr="00C6306E" w:rsidRDefault="00430F97"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Helvetica"/>
          <w:bCs/>
          <w:sz w:val="24"/>
          <w:szCs w:val="24"/>
        </w:rPr>
        <w:t xml:space="preserve">W sytuacji, gdy wystąpi konieczność przedłużenia terminu realizacji umowy, </w:t>
      </w:r>
      <w:r w:rsidR="006528C1">
        <w:rPr>
          <w:rFonts w:asciiTheme="majorHAnsi" w:hAnsiTheme="majorHAnsi" w:cs="Helvetica"/>
          <w:bCs/>
          <w:sz w:val="24"/>
          <w:szCs w:val="24"/>
        </w:rPr>
        <w:t>Wykonawca</w:t>
      </w:r>
      <w:r w:rsidRPr="00C6306E">
        <w:rPr>
          <w:rFonts w:asciiTheme="majorHAnsi" w:hAnsiTheme="majorHAnsi" w:cs="Helvetica"/>
          <w:bCs/>
          <w:sz w:val="24"/>
          <w:szCs w:val="24"/>
        </w:rPr>
        <w:t xml:space="preserve"> przed zawarciem aneksu, zobowiązany jest do przedłużenia terminu ważności wniesionego zabezpieczenia </w:t>
      </w:r>
      <w:r w:rsidR="005052D9">
        <w:rPr>
          <w:rFonts w:asciiTheme="majorHAnsi" w:hAnsiTheme="majorHAnsi" w:cs="Helvetica"/>
          <w:bCs/>
          <w:sz w:val="24"/>
          <w:szCs w:val="24"/>
        </w:rPr>
        <w:t>wniesionego w formie innej niż pieniężna</w:t>
      </w:r>
      <w:r w:rsidRPr="00C6306E">
        <w:rPr>
          <w:rFonts w:asciiTheme="majorHAnsi" w:hAnsiTheme="majorHAnsi" w:cs="Helvetica"/>
          <w:bCs/>
          <w:sz w:val="24"/>
          <w:szCs w:val="24"/>
        </w:rPr>
        <w:t xml:space="preserve">, albo jeśli nie jest to możliwe, do wniesienia nowego zabezpieczenia, na warunkach zaakceptowanych przez </w:t>
      </w:r>
      <w:r w:rsidR="006528C1">
        <w:rPr>
          <w:rFonts w:asciiTheme="majorHAnsi" w:hAnsiTheme="majorHAnsi" w:cs="Helvetica"/>
          <w:bCs/>
          <w:sz w:val="24"/>
          <w:szCs w:val="24"/>
        </w:rPr>
        <w:t>Zamawiającego</w:t>
      </w:r>
      <w:r w:rsidRPr="00C6306E">
        <w:rPr>
          <w:rFonts w:asciiTheme="majorHAnsi" w:hAnsiTheme="majorHAnsi" w:cs="Helvetica"/>
          <w:bCs/>
          <w:sz w:val="24"/>
          <w:szCs w:val="24"/>
        </w:rPr>
        <w:t>, na okres wynikający z aneksu do umowy.</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3D9163C4" w14:textId="77777777" w:rsidTr="006A5D91">
        <w:trPr>
          <w:jc w:val="center"/>
        </w:trPr>
        <w:tc>
          <w:tcPr>
            <w:tcW w:w="9072" w:type="dxa"/>
            <w:tcBorders>
              <w:bottom w:val="single" w:sz="4" w:space="0" w:color="auto"/>
            </w:tcBorders>
            <w:shd w:val="clear" w:color="auto" w:fill="D9D9D9" w:themeFill="background1" w:themeFillShade="D9"/>
          </w:tcPr>
          <w:p w14:paraId="3ACA760A" w14:textId="6D6AD735"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2D9">
              <w:rPr>
                <w:rFonts w:asciiTheme="majorHAnsi" w:hAnsiTheme="majorHAnsi"/>
                <w:sz w:val="26"/>
                <w:szCs w:val="26"/>
              </w:rPr>
              <w:t>1</w:t>
            </w:r>
          </w:p>
          <w:p w14:paraId="79189826" w14:textId="6B1590D4"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14:paraId="3F91D088" w14:textId="0EA1196C"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14:paraId="041F3DC5" w14:textId="643EDCE6"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14:paraId="2BA312AA" w14:textId="1A169122" w:rsidR="005052D9" w:rsidRDefault="005052D9" w:rsidP="00A15FBE">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 xml:space="preserve">Załącznik </w:t>
      </w:r>
      <w:r w:rsidRPr="00663481">
        <w:rPr>
          <w:rFonts w:asciiTheme="majorHAnsi" w:hAnsiTheme="majorHAnsi"/>
          <w:b/>
          <w:sz w:val="24"/>
          <w:szCs w:val="24"/>
        </w:rPr>
        <w:t>Nr 2</w:t>
      </w:r>
      <w:r w:rsidRPr="00C6306E">
        <w:rPr>
          <w:rFonts w:asciiTheme="majorHAnsi" w:hAnsiTheme="majorHAnsi"/>
          <w:b/>
          <w:sz w:val="24"/>
          <w:szCs w:val="24"/>
        </w:rPr>
        <w:t xml:space="preserve"> do </w:t>
      </w:r>
      <w:r w:rsidR="00A435B8">
        <w:rPr>
          <w:rFonts w:asciiTheme="majorHAnsi" w:hAnsiTheme="majorHAnsi"/>
          <w:b/>
          <w:sz w:val="24"/>
          <w:szCs w:val="24"/>
        </w:rPr>
        <w:t>SWZ</w:t>
      </w:r>
      <w:r w:rsidRPr="00C6306E">
        <w:rPr>
          <w:rFonts w:asciiTheme="majorHAnsi" w:hAnsiTheme="majorHAnsi"/>
          <w:sz w:val="24"/>
          <w:szCs w:val="24"/>
        </w:rPr>
        <w:t>.</w:t>
      </w:r>
    </w:p>
    <w:p w14:paraId="109DD00A" w14:textId="1F6DBC23" w:rsidR="00D9784D" w:rsidRDefault="006528C1" w:rsidP="00A15FBE">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Pr>
          <w:rFonts w:asciiTheme="majorHAnsi" w:hAnsiTheme="majorHAnsi"/>
          <w:sz w:val="24"/>
          <w:szCs w:val="24"/>
        </w:rPr>
        <w:t>Zamawiający</w:t>
      </w:r>
      <w:r w:rsidR="00D9784D" w:rsidRPr="007F1F51">
        <w:rPr>
          <w:rFonts w:asciiTheme="majorHAnsi" w:hAnsiTheme="majorHAnsi"/>
          <w:sz w:val="24"/>
          <w:szCs w:val="24"/>
        </w:rPr>
        <w:t xml:space="preserve"> przewiduje możliwości wprowadzenia zmian do zawartej umowy, na podstawie art. </w:t>
      </w:r>
      <w:r w:rsidR="007F1F51">
        <w:rPr>
          <w:rFonts w:asciiTheme="majorHAnsi" w:hAnsiTheme="majorHAnsi"/>
          <w:sz w:val="24"/>
          <w:szCs w:val="24"/>
        </w:rPr>
        <w:t>454-455</w:t>
      </w:r>
      <w:r w:rsidR="00D9784D" w:rsidRPr="007F1F51">
        <w:rPr>
          <w:rFonts w:asciiTheme="majorHAnsi" w:hAnsiTheme="majorHAnsi"/>
          <w:sz w:val="24"/>
          <w:szCs w:val="24"/>
        </w:rPr>
        <w:t xml:space="preserve"> ustawy</w:t>
      </w:r>
      <w:r w:rsidR="000405D0">
        <w:rPr>
          <w:rFonts w:asciiTheme="majorHAnsi" w:hAnsiTheme="majorHAnsi"/>
          <w:sz w:val="24"/>
          <w:szCs w:val="24"/>
        </w:rPr>
        <w:t xml:space="preserve"> </w:t>
      </w:r>
      <w:proofErr w:type="spellStart"/>
      <w:r w:rsidR="000405D0">
        <w:rPr>
          <w:rFonts w:asciiTheme="majorHAnsi" w:hAnsiTheme="majorHAnsi"/>
          <w:sz w:val="24"/>
          <w:szCs w:val="24"/>
        </w:rPr>
        <w:t>Pzp</w:t>
      </w:r>
      <w:proofErr w:type="spellEnd"/>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99367B" w:rsidRPr="007F1F51">
        <w:rPr>
          <w:rFonts w:asciiTheme="majorHAnsi" w:hAnsiTheme="majorHAnsi"/>
          <w:sz w:val="24"/>
          <w:szCs w:val="24"/>
        </w:rPr>
        <w:t xml:space="preserve"> </w:t>
      </w:r>
      <w:r w:rsidR="00D9784D" w:rsidRPr="007F1F51">
        <w:rPr>
          <w:rFonts w:asciiTheme="majorHAnsi" w:hAnsiTheme="majorHAnsi"/>
          <w:sz w:val="24"/>
          <w:szCs w:val="24"/>
        </w:rPr>
        <w:t>Umowy.</w:t>
      </w:r>
    </w:p>
    <w:tbl>
      <w:tblPr>
        <w:tblW w:w="0" w:type="auto"/>
        <w:jc w:val="center"/>
        <w:tblBorders>
          <w:bottom w:val="single" w:sz="4" w:space="0" w:color="auto"/>
        </w:tblBorders>
        <w:tblLook w:val="04A0" w:firstRow="1" w:lastRow="0" w:firstColumn="1" w:lastColumn="0" w:noHBand="0" w:noVBand="1"/>
      </w:tblPr>
      <w:tblGrid>
        <w:gridCol w:w="9072"/>
      </w:tblGrid>
      <w:tr w:rsidR="006708E0" w:rsidRPr="00C6306E" w14:paraId="6C5E5AB1" w14:textId="77777777" w:rsidTr="000405D0">
        <w:trPr>
          <w:trHeight w:val="507"/>
          <w:jc w:val="center"/>
        </w:trPr>
        <w:tc>
          <w:tcPr>
            <w:tcW w:w="9072" w:type="dxa"/>
            <w:shd w:val="clear" w:color="auto" w:fill="D9D9D9" w:themeFill="background1" w:themeFillShade="D9"/>
          </w:tcPr>
          <w:p w14:paraId="1142CEE0" w14:textId="076C9AFE" w:rsidR="006708E0" w:rsidRPr="00C6306E"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sidR="00195461">
              <w:rPr>
                <w:rFonts w:asciiTheme="majorHAnsi" w:hAnsiTheme="majorHAnsi"/>
                <w:color w:val="000000"/>
                <w:sz w:val="26"/>
                <w:szCs w:val="26"/>
              </w:rPr>
              <w:t>2</w:t>
            </w:r>
          </w:p>
          <w:p w14:paraId="4B07268A" w14:textId="77777777" w:rsidR="006708E0" w:rsidRPr="00C6306E" w:rsidRDefault="006708E0" w:rsidP="00627C7D">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14:paraId="5669F187" w14:textId="77777777" w:rsidR="00A518EF" w:rsidRPr="00C6306E" w:rsidRDefault="00A518EF" w:rsidP="00A518EF">
      <w:pPr>
        <w:spacing w:line="276" w:lineRule="auto"/>
        <w:jc w:val="both"/>
        <w:rPr>
          <w:rFonts w:asciiTheme="majorHAnsi" w:hAnsiTheme="majorHAnsi" w:cs="Arial"/>
          <w:b/>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Pr>
          <w:rFonts w:asciiTheme="majorHAnsi" w:hAnsiTheme="majorHAnsi" w:cs="Arial"/>
        </w:rPr>
        <w:br/>
      </w:r>
      <w:r w:rsidRPr="00C6306E">
        <w:rPr>
          <w:rFonts w:asciiTheme="majorHAnsi" w:hAnsiTheme="majorHAnsi" w:cs="Arial"/>
        </w:rPr>
        <w:t xml:space="preserve">danych oraz uchylenia dyrektywy 95/46/WE (ogólne rozporządzenie o ochronie danych) (Dz. Urz. UE L 119 z 04.05.2016, str. 1), dalej </w:t>
      </w:r>
      <w:r w:rsidRPr="00C6306E">
        <w:rPr>
          <w:rFonts w:asciiTheme="majorHAnsi" w:hAnsiTheme="majorHAnsi" w:cs="Arial"/>
          <w:i/>
          <w:iCs/>
        </w:rPr>
        <w:t>„RODO”,</w:t>
      </w:r>
      <w:r w:rsidRPr="00C6306E">
        <w:rPr>
          <w:rFonts w:asciiTheme="majorHAnsi" w:hAnsiTheme="majorHAnsi" w:cs="Arial"/>
        </w:rPr>
        <w:t xml:space="preserve"> </w:t>
      </w:r>
      <w:r>
        <w:rPr>
          <w:rFonts w:asciiTheme="majorHAnsi" w:hAnsiTheme="majorHAnsi" w:cs="Arial"/>
          <w:b/>
        </w:rPr>
        <w:t>Zamawiający</w:t>
      </w:r>
      <w:r w:rsidRPr="00C6306E">
        <w:rPr>
          <w:rFonts w:asciiTheme="majorHAnsi" w:hAnsiTheme="majorHAnsi" w:cs="Arial"/>
          <w:b/>
        </w:rPr>
        <w:t xml:space="preserve"> </w:t>
      </w:r>
      <w:r w:rsidRPr="00C6306E">
        <w:rPr>
          <w:rFonts w:asciiTheme="majorHAnsi" w:hAnsiTheme="majorHAnsi" w:cs="Arial"/>
          <w:b/>
        </w:rPr>
        <w:br/>
        <w:t xml:space="preserve">informuje, że: </w:t>
      </w:r>
    </w:p>
    <w:p w14:paraId="3963AF5F" w14:textId="77777777" w:rsidR="00A518EF" w:rsidRPr="00C6306E" w:rsidRDefault="00A518EF" w:rsidP="00A15FBE">
      <w:pPr>
        <w:pStyle w:val="Akapitzlist"/>
        <w:numPr>
          <w:ilvl w:val="0"/>
          <w:numId w:val="18"/>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Jest administratorem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oraz osób, których dane </w:t>
      </w: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przekazał w niniejszym postępowaniu</w:t>
      </w:r>
      <w:r w:rsidRPr="00C6306E">
        <w:rPr>
          <w:rFonts w:asciiTheme="majorHAnsi" w:hAnsiTheme="majorHAnsi" w:cs="Arial"/>
          <w:i/>
          <w:sz w:val="24"/>
          <w:szCs w:val="24"/>
        </w:rPr>
        <w:t>;</w:t>
      </w:r>
    </w:p>
    <w:p w14:paraId="404B957F" w14:textId="03EBED1C" w:rsidR="00A518EF" w:rsidRPr="00A518EF" w:rsidRDefault="00A518EF" w:rsidP="00D1279C">
      <w:pPr>
        <w:autoSpaceDE w:val="0"/>
        <w:autoSpaceDN w:val="0"/>
        <w:adjustRightInd w:val="0"/>
        <w:spacing w:after="120"/>
        <w:jc w:val="both"/>
        <w:rPr>
          <w:bCs/>
        </w:rPr>
      </w:pPr>
      <w:r w:rsidRPr="00792739">
        <w:rPr>
          <w:rFonts w:asciiTheme="majorHAnsi" w:hAnsiTheme="majorHAnsi" w:cs="Arial"/>
        </w:rPr>
        <w:t>dane osobowe Wykonawcy przetwarzane będą na podstawie art. 6 ust. 1 lit. c</w:t>
      </w:r>
      <w:r w:rsidRPr="00792739">
        <w:rPr>
          <w:rFonts w:asciiTheme="majorHAnsi" w:hAnsiTheme="majorHAnsi" w:cs="Arial"/>
          <w:i/>
        </w:rPr>
        <w:t xml:space="preserve"> </w:t>
      </w:r>
      <w:r w:rsidRPr="00792739">
        <w:rPr>
          <w:rFonts w:asciiTheme="majorHAnsi" w:hAnsiTheme="majorHAnsi" w:cs="Arial"/>
        </w:rPr>
        <w:t xml:space="preserve">RODO w celu związanym z postępowaniem o udzielenie zamówienia publicznego </w:t>
      </w:r>
      <w:r w:rsidRPr="00792739">
        <w:rPr>
          <w:rFonts w:asciiTheme="majorHAnsi" w:hAnsiTheme="majorHAnsi" w:cs="Arial"/>
        </w:rPr>
        <w:br/>
        <w:t>na zadanie pn</w:t>
      </w:r>
      <w:r w:rsidRPr="006B42A9">
        <w:rPr>
          <w:rFonts w:asciiTheme="majorHAnsi" w:hAnsiTheme="majorHAnsi" w:cs="Arial"/>
          <w:b/>
          <w:bCs/>
        </w:rPr>
        <w:t>.:</w:t>
      </w:r>
      <w:r w:rsidR="00FE542C" w:rsidRPr="00FE542C">
        <w:rPr>
          <w:b/>
          <w:sz w:val="32"/>
          <w:szCs w:val="32"/>
        </w:rPr>
        <w:t xml:space="preserve"> </w:t>
      </w:r>
      <w:r w:rsidR="00FE542C" w:rsidRPr="00D1279C">
        <w:rPr>
          <w:b/>
        </w:rPr>
        <w:t>„</w:t>
      </w:r>
      <w:r w:rsidR="00D728CB" w:rsidRPr="00D728CB">
        <w:rPr>
          <w:b/>
        </w:rPr>
        <w:t>Modernizacja dachu na budynku Starostwa Powiatowego w Tomaszowie Mazowieckim”-dotyczy etapu 2 i 3</w:t>
      </w:r>
      <w:r w:rsidR="00FE542C" w:rsidRPr="00D1279C">
        <w:rPr>
          <w:b/>
        </w:rPr>
        <w:t>”</w:t>
      </w:r>
      <w:r w:rsidR="00FE542C">
        <w:rPr>
          <w:b/>
        </w:rPr>
        <w:t xml:space="preserve"> </w:t>
      </w:r>
      <w:r w:rsidRPr="006B42A9">
        <w:rPr>
          <w:rFonts w:asciiTheme="majorHAnsi" w:hAnsiTheme="majorHAnsi" w:cs="Arial"/>
          <w:b/>
          <w:bCs/>
        </w:rPr>
        <w:t xml:space="preserve"> </w:t>
      </w:r>
      <w:r w:rsidRPr="00792739">
        <w:rPr>
          <w:rFonts w:asciiTheme="majorHAnsi" w:hAnsiTheme="majorHAnsi" w:cs="Arial"/>
        </w:rPr>
        <w:t>prowadzonym w</w:t>
      </w:r>
      <w:r>
        <w:rPr>
          <w:rFonts w:asciiTheme="majorHAnsi" w:hAnsiTheme="majorHAnsi" w:cs="Arial"/>
        </w:rPr>
        <w:t> </w:t>
      </w:r>
      <w:r w:rsidRPr="00792739">
        <w:rPr>
          <w:rFonts w:asciiTheme="majorHAnsi" w:hAnsiTheme="majorHAnsi" w:cs="Arial"/>
        </w:rPr>
        <w:t>trybie podstawowym;</w:t>
      </w:r>
    </w:p>
    <w:p w14:paraId="2EB2F5A4" w14:textId="77777777" w:rsidR="00A518EF" w:rsidRPr="009D5805" w:rsidRDefault="00A518EF" w:rsidP="00A518EF">
      <w:pPr>
        <w:autoSpaceDE w:val="0"/>
        <w:autoSpaceDN w:val="0"/>
        <w:adjustRightInd w:val="0"/>
        <w:ind w:left="426"/>
        <w:jc w:val="both"/>
        <w:rPr>
          <w:rFonts w:asciiTheme="majorHAnsi" w:hAnsiTheme="majorHAnsi" w:cs="Arial"/>
        </w:rPr>
      </w:pPr>
      <w:r>
        <w:rPr>
          <w:rFonts w:asciiTheme="majorHAnsi" w:hAnsiTheme="majorHAnsi" w:cs="Arial"/>
        </w:rPr>
        <w:t xml:space="preserve">2) dane kontaktowe Inspektora Ochrony Danych: </w:t>
      </w:r>
      <w:hyperlink r:id="rId29" w:history="1">
        <w:r w:rsidRPr="00C95A67">
          <w:rPr>
            <w:rStyle w:val="Hipercze"/>
            <w:rFonts w:asciiTheme="majorHAnsi" w:hAnsiTheme="majorHAnsi" w:cs="Arial"/>
          </w:rPr>
          <w:t>iod@powiat-tomaszowski.pl</w:t>
        </w:r>
      </w:hyperlink>
      <w:r>
        <w:rPr>
          <w:rFonts w:asciiTheme="majorHAnsi" w:hAnsiTheme="majorHAnsi" w:cs="Arial"/>
        </w:rPr>
        <w:t xml:space="preserve"> </w:t>
      </w:r>
    </w:p>
    <w:p w14:paraId="22865984" w14:textId="50304D74" w:rsidR="00A518EF" w:rsidRPr="00C6306E" w:rsidRDefault="00A518EF" w:rsidP="00A15FBE">
      <w:pPr>
        <w:pStyle w:val="Akapitzlist"/>
        <w:numPr>
          <w:ilvl w:val="0"/>
          <w:numId w:val="53"/>
        </w:numPr>
        <w:spacing w:before="0" w:after="0" w:line="276" w:lineRule="auto"/>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w:t>
      </w:r>
      <w:r>
        <w:rPr>
          <w:rFonts w:asciiTheme="majorHAnsi" w:eastAsia="Times New Roman" w:hAnsiTheme="majorHAnsi" w:cs="Arial"/>
          <w:sz w:val="24"/>
          <w:szCs w:val="24"/>
          <w:lang w:eastAsia="pl-PL"/>
        </w:rPr>
        <w:t>1</w:t>
      </w:r>
      <w:r w:rsidRPr="00C6306E">
        <w:rPr>
          <w:rFonts w:asciiTheme="majorHAnsi" w:eastAsia="Times New Roman" w:hAnsiTheme="majorHAnsi" w:cs="Arial"/>
          <w:sz w:val="24"/>
          <w:szCs w:val="24"/>
          <w:lang w:eastAsia="pl-PL"/>
        </w:rPr>
        <w:t xml:space="preserve">8 oraz art. </w:t>
      </w:r>
      <w:r>
        <w:rPr>
          <w:rFonts w:asciiTheme="majorHAnsi" w:eastAsia="Times New Roman" w:hAnsiTheme="majorHAnsi" w:cs="Arial"/>
          <w:sz w:val="24"/>
          <w:szCs w:val="24"/>
          <w:lang w:eastAsia="pl-PL"/>
        </w:rPr>
        <w:lastRenderedPageBreak/>
        <w:t xml:space="preserve">74 </w:t>
      </w:r>
      <w:r w:rsidRPr="00C6306E">
        <w:rPr>
          <w:rFonts w:asciiTheme="majorHAnsi" w:eastAsia="Times New Roman" w:hAnsiTheme="majorHAnsi" w:cs="Arial"/>
          <w:sz w:val="24"/>
          <w:szCs w:val="24"/>
          <w:lang w:eastAsia="pl-PL"/>
        </w:rPr>
        <w:t xml:space="preserve">ustawy </w:t>
      </w:r>
      <w:r w:rsidRPr="00FF3F5F">
        <w:rPr>
          <w:rFonts w:asciiTheme="majorHAnsi" w:eastAsia="Times New Roman" w:hAnsiTheme="majorHAnsi" w:cs="Arial"/>
          <w:sz w:val="24"/>
          <w:szCs w:val="24"/>
          <w:lang w:eastAsia="pl-PL"/>
        </w:rPr>
        <w:t xml:space="preserve">z </w:t>
      </w:r>
      <w:r w:rsidRPr="00FF3F5F">
        <w:rPr>
          <w:rFonts w:asciiTheme="majorHAnsi" w:hAnsiTheme="majorHAnsi" w:cs="Arial"/>
          <w:bCs/>
          <w:sz w:val="24"/>
          <w:szCs w:val="24"/>
        </w:rPr>
        <w:t>dnia 11 września 2019 r. Prawo zamówień publicznych</w:t>
      </w:r>
      <w:r>
        <w:rPr>
          <w:rFonts w:asciiTheme="majorHAnsi" w:hAnsiTheme="majorHAnsi" w:cs="Arial"/>
          <w:bCs/>
          <w:sz w:val="24"/>
          <w:szCs w:val="24"/>
        </w:rPr>
        <w:t xml:space="preserve"> </w:t>
      </w:r>
      <w:r>
        <w:rPr>
          <w:rFonts w:asciiTheme="majorHAnsi" w:eastAsia="Times New Roman" w:hAnsiTheme="majorHAnsi" w:cs="Arial"/>
          <w:sz w:val="24"/>
          <w:szCs w:val="24"/>
          <w:lang w:eastAsia="pl-PL"/>
        </w:rPr>
        <w:t>(Dz. U. z 202</w:t>
      </w:r>
      <w:r w:rsidR="001333E1">
        <w:rPr>
          <w:rFonts w:asciiTheme="majorHAnsi" w:eastAsia="Times New Roman" w:hAnsiTheme="majorHAnsi" w:cs="Arial"/>
          <w:sz w:val="24"/>
          <w:szCs w:val="24"/>
          <w:lang w:eastAsia="pl-PL"/>
        </w:rPr>
        <w:t>3</w:t>
      </w:r>
      <w:r w:rsidRPr="00C6306E">
        <w:rPr>
          <w:rFonts w:asciiTheme="majorHAnsi" w:eastAsia="Times New Roman" w:hAnsiTheme="majorHAnsi" w:cs="Arial"/>
          <w:sz w:val="24"/>
          <w:szCs w:val="24"/>
          <w:lang w:eastAsia="pl-PL"/>
        </w:rPr>
        <w:t xml:space="preserve"> r. poz. </w:t>
      </w:r>
      <w:r w:rsidR="001333E1">
        <w:rPr>
          <w:rFonts w:asciiTheme="majorHAnsi" w:eastAsia="Times New Roman" w:hAnsiTheme="majorHAnsi" w:cs="Arial"/>
          <w:sz w:val="24"/>
          <w:szCs w:val="24"/>
          <w:lang w:eastAsia="pl-PL"/>
        </w:rPr>
        <w:t>1605 ze zm.</w:t>
      </w:r>
      <w:r w:rsidRPr="00C6306E">
        <w:rPr>
          <w:rFonts w:asciiTheme="majorHAnsi" w:eastAsia="Times New Roman" w:hAnsiTheme="majorHAnsi" w:cs="Arial"/>
          <w:sz w:val="24"/>
          <w:szCs w:val="24"/>
          <w:lang w:eastAsia="pl-PL"/>
        </w:rPr>
        <w:t xml:space="preserve">), dalej „ustawa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1724D4A1" w14:textId="77777777" w:rsidR="00A518EF" w:rsidRPr="00A94987" w:rsidRDefault="00A518EF" w:rsidP="00A15FBE">
      <w:pPr>
        <w:pStyle w:val="Akapitzlist"/>
        <w:numPr>
          <w:ilvl w:val="0"/>
          <w:numId w:val="53"/>
        </w:numPr>
        <w:spacing w:before="0" w:after="0" w:line="276" w:lineRule="auto"/>
        <w:ind w:left="851" w:hanging="426"/>
        <w:rPr>
          <w:rFonts w:asciiTheme="majorHAnsi" w:eastAsia="Times New Roman" w:hAnsiTheme="majorHAnsi" w:cs="Arial"/>
          <w:sz w:val="24"/>
          <w:szCs w:val="24"/>
          <w:lang w:eastAsia="pl-PL"/>
        </w:rPr>
      </w:pPr>
      <w:r w:rsidRPr="00A94987">
        <w:rPr>
          <w:rFonts w:asciiTheme="majorHAnsi" w:eastAsia="Times New Roman" w:hAnsiTheme="majorHAnsi" w:cs="Arial"/>
          <w:sz w:val="24"/>
          <w:szCs w:val="24"/>
          <w:lang w:eastAsia="pl-PL"/>
        </w:rPr>
        <w:t xml:space="preserve">dane osobowe Wykonawcy będą przechowywane, zgodnie z art. 78 ust. 1 ustawy </w:t>
      </w:r>
      <w:proofErr w:type="spellStart"/>
      <w:r w:rsidRPr="00A94987">
        <w:rPr>
          <w:rFonts w:asciiTheme="majorHAnsi" w:eastAsia="Times New Roman" w:hAnsiTheme="majorHAnsi" w:cs="Arial"/>
          <w:sz w:val="24"/>
          <w:szCs w:val="24"/>
          <w:lang w:eastAsia="pl-PL"/>
        </w:rPr>
        <w:t>Pzp</w:t>
      </w:r>
      <w:proofErr w:type="spellEnd"/>
      <w:r w:rsidRPr="00A94987">
        <w:rPr>
          <w:rFonts w:asciiTheme="majorHAnsi" w:eastAsia="Times New Roman" w:hAnsiTheme="majorHAnsi" w:cs="Arial"/>
          <w:sz w:val="24"/>
          <w:szCs w:val="24"/>
          <w:lang w:eastAsia="pl-PL"/>
        </w:rPr>
        <w:t>, przez okres 4 lat od dnia zakończenia postępowania o udzielenie zamówienia, w sposób gwarantujący jego nienaruszalność.</w:t>
      </w:r>
    </w:p>
    <w:p w14:paraId="7AFDD663" w14:textId="77777777" w:rsidR="00A518EF" w:rsidRPr="00C6306E" w:rsidRDefault="00A518EF" w:rsidP="00A15FBE">
      <w:pPr>
        <w:pStyle w:val="Akapitzlist"/>
        <w:numPr>
          <w:ilvl w:val="0"/>
          <w:numId w:val="53"/>
        </w:numPr>
        <w:spacing w:before="0" w:after="0" w:line="276" w:lineRule="auto"/>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t>
      </w:r>
      <w:r>
        <w:rPr>
          <w:rFonts w:asciiTheme="majorHAnsi" w:eastAsia="Times New Roman" w:hAnsiTheme="majorHAnsi" w:cs="Arial"/>
          <w:sz w:val="24"/>
          <w:szCs w:val="24"/>
          <w:lang w:eastAsia="pl-PL"/>
        </w:rPr>
        <w:t>Wykonawcę</w:t>
      </w:r>
      <w:r w:rsidRPr="00C6306E">
        <w:rPr>
          <w:rFonts w:asciiTheme="majorHAnsi" w:eastAsia="Times New Roman" w:hAnsiTheme="majorHAnsi" w:cs="Arial"/>
          <w:sz w:val="24"/>
          <w:szCs w:val="24"/>
          <w:lang w:eastAsia="pl-PL"/>
        </w:rPr>
        <w:t xml:space="preserve"> danych osobowych bezpośrednio go dotyczących jest wymogiem ustawowym określonym w przepisach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związanym z udziałem w postępowaniu o udzielenie zamówienia publicznego; konsekwencje niepodania określonych danych wynikają z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7716931D" w14:textId="77777777" w:rsidR="00A518EF" w:rsidRPr="00C6306E" w:rsidRDefault="00A518EF" w:rsidP="00A15FBE">
      <w:pPr>
        <w:pStyle w:val="Akapitzlist"/>
        <w:numPr>
          <w:ilvl w:val="0"/>
          <w:numId w:val="53"/>
        </w:numPr>
        <w:spacing w:before="0" w:after="0" w:line="276" w:lineRule="auto"/>
        <w:ind w:left="851"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w odniesieniu do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decyzje nie będą podejmowane w sposób zautomatyzowany, stosowanie do art. 22 RODO;</w:t>
      </w:r>
    </w:p>
    <w:p w14:paraId="3816C92E" w14:textId="77777777" w:rsidR="00A518EF" w:rsidRPr="00C6306E" w:rsidRDefault="00A518EF" w:rsidP="00A15FBE">
      <w:pPr>
        <w:pStyle w:val="Akapitzlist"/>
        <w:numPr>
          <w:ilvl w:val="0"/>
          <w:numId w:val="53"/>
        </w:numPr>
        <w:spacing w:before="0" w:after="0" w:line="276" w:lineRule="auto"/>
        <w:ind w:left="426" w:firstLine="0"/>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posiada:</w:t>
      </w:r>
    </w:p>
    <w:p w14:paraId="5D30B71C" w14:textId="77777777" w:rsidR="00A518EF" w:rsidRPr="00C6306E" w:rsidRDefault="00A518EF" w:rsidP="00A15FBE">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15 RODO prawo dostępu do danych osobowych dotyczących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w:t>
      </w:r>
    </w:p>
    <w:p w14:paraId="30ED9F5D" w14:textId="77777777" w:rsidR="00A518EF" w:rsidRPr="00C6306E" w:rsidRDefault="00A518EF" w:rsidP="00A15FBE">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 xml:space="preserve">publicznego ani zmianą postanowień umowy w zakresie niezgodnym z ustawą </w:t>
      </w:r>
      <w:proofErr w:type="spellStart"/>
      <w:r w:rsidRPr="00C6306E">
        <w:rPr>
          <w:rFonts w:asciiTheme="majorHAnsi" w:hAnsiTheme="majorHAnsi" w:cs="Arial"/>
          <w:sz w:val="24"/>
          <w:szCs w:val="24"/>
        </w:rPr>
        <w:t>Pzp</w:t>
      </w:r>
      <w:proofErr w:type="spellEnd"/>
      <w:r w:rsidRPr="00C6306E">
        <w:rPr>
          <w:rFonts w:asciiTheme="majorHAnsi" w:hAnsiTheme="majorHAnsi" w:cs="Arial"/>
          <w:sz w:val="24"/>
          <w:szCs w:val="24"/>
        </w:rPr>
        <w:t xml:space="preserve"> oraz nie narusza integralności protokołu oraz jego załączników</w:t>
      </w:r>
      <w:r w:rsidRPr="00C6306E">
        <w:rPr>
          <w:rFonts w:asciiTheme="majorHAnsi" w:eastAsia="Times New Roman" w:hAnsiTheme="majorHAnsi" w:cs="Arial"/>
          <w:sz w:val="24"/>
          <w:szCs w:val="24"/>
          <w:lang w:eastAsia="pl-PL"/>
        </w:rPr>
        <w:t>;</w:t>
      </w:r>
    </w:p>
    <w:p w14:paraId="270785BC" w14:textId="77777777" w:rsidR="00A518EF" w:rsidRPr="00C6306E" w:rsidRDefault="00A518EF" w:rsidP="00A15FBE">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66A233B1" w14:textId="77777777" w:rsidR="00A518EF" w:rsidRPr="00C6306E" w:rsidRDefault="00A518EF" w:rsidP="00A15FBE">
      <w:pPr>
        <w:pStyle w:val="Akapitzlist"/>
        <w:numPr>
          <w:ilvl w:val="0"/>
          <w:numId w:val="16"/>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prawo do wniesienia skargi do Prezesa Urzędu Ochrony Danych Osobowych, gdy </w:t>
      </w: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uzna, że przetwarzanie jego danych osobowych narusza przepisy RODO;</w:t>
      </w:r>
    </w:p>
    <w:p w14:paraId="77A6088E" w14:textId="77777777" w:rsidR="00A518EF" w:rsidRPr="00C6306E" w:rsidRDefault="00A518EF" w:rsidP="00A15FBE">
      <w:pPr>
        <w:pStyle w:val="Akapitzlist"/>
        <w:numPr>
          <w:ilvl w:val="0"/>
          <w:numId w:val="53"/>
        </w:numPr>
        <w:spacing w:before="0" w:after="0" w:line="276"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nie przysługuje:</w:t>
      </w:r>
    </w:p>
    <w:p w14:paraId="37A32812" w14:textId="77777777" w:rsidR="00A518EF" w:rsidRPr="00C6306E" w:rsidRDefault="00A518EF" w:rsidP="00A15FBE">
      <w:pPr>
        <w:pStyle w:val="Akapitzlist"/>
        <w:numPr>
          <w:ilvl w:val="0"/>
          <w:numId w:val="17"/>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14:paraId="09451761" w14:textId="77777777" w:rsidR="00A518EF" w:rsidRPr="00C6306E" w:rsidRDefault="00A518EF" w:rsidP="00A15FBE">
      <w:pPr>
        <w:pStyle w:val="Akapitzlist"/>
        <w:numPr>
          <w:ilvl w:val="0"/>
          <w:numId w:val="17"/>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14:paraId="3A9E99BD" w14:textId="77777777" w:rsidR="00A518EF" w:rsidRPr="00C6306E" w:rsidRDefault="00A518EF" w:rsidP="00A15FBE">
      <w:pPr>
        <w:pStyle w:val="Akapitzlist"/>
        <w:numPr>
          <w:ilvl w:val="0"/>
          <w:numId w:val="17"/>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jest art. 6 ust. 1 lit. c RODO. </w:t>
      </w:r>
    </w:p>
    <w:p w14:paraId="717CB5A8" w14:textId="77777777" w:rsidR="00A518EF" w:rsidRPr="00C6306E" w:rsidRDefault="00A518EF" w:rsidP="00A518EF">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 przypadku, gdy wykonanie obowiązków, o których mowa w art. 15 ust. 1-3 rozporządzenia 2016/679, wymagałoby niewspółmiernie dużego wysiłku, </w:t>
      </w:r>
      <w:r>
        <w:rPr>
          <w:rFonts w:asciiTheme="majorHAnsi" w:hAnsiTheme="majorHAnsi"/>
        </w:rPr>
        <w:t>Zamawiający</w:t>
      </w:r>
      <w:r w:rsidRPr="00C6306E">
        <w:rPr>
          <w:rFonts w:asciiTheme="majorHAnsi" w:hAnsiTheme="majorHAnsi"/>
        </w:rPr>
        <w:t xml:space="preserve"> może żądać od osoby, której dane dotyczą, wskazania dodatkowych informacji mających na celu sprecyzowanie żądania, w szczególności podania nazwy lub daty postępowania o udzielenie zamówienia publicznego lub konkursu.</w:t>
      </w:r>
    </w:p>
    <w:p w14:paraId="5851F19B" w14:textId="77777777" w:rsidR="00A518EF" w:rsidRPr="00C6306E" w:rsidRDefault="00A518EF" w:rsidP="00A518EF">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C6306E">
        <w:rPr>
          <w:rFonts w:asciiTheme="majorHAnsi" w:hAnsiTheme="majorHAnsi"/>
        </w:rPr>
        <w:br/>
        <w:t>z ustawą.</w:t>
      </w:r>
    </w:p>
    <w:p w14:paraId="5AAE9FA6" w14:textId="77777777" w:rsidR="00A518EF" w:rsidRPr="00C6306E" w:rsidRDefault="00A518EF" w:rsidP="00A518EF">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lastRenderedPageBreak/>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782F830F" w14:textId="77777777" w:rsidR="00A518EF" w:rsidRPr="00C6306E" w:rsidRDefault="00A518EF" w:rsidP="00A518EF">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 xml:space="preserve">W przypadku danych osobowych zamieszczonych przez </w:t>
      </w:r>
      <w:r>
        <w:rPr>
          <w:rFonts w:asciiTheme="majorHAnsi" w:hAnsiTheme="majorHAnsi"/>
          <w:shd w:val="clear" w:color="auto" w:fill="FFFFFF"/>
        </w:rPr>
        <w:t>Zamawiającego</w:t>
      </w:r>
      <w:r w:rsidRPr="00C6306E">
        <w:rPr>
          <w:rFonts w:asciiTheme="majorHAnsi" w:hAnsiTheme="majorHAnsi"/>
          <w:shd w:val="clear" w:color="auto" w:fill="FFFFFF"/>
        </w:rPr>
        <w:t xml:space="preserve"> w Biuletynie Zamówień Publicznych, prawa, o których mowa w art. 15 i art. 16 rozporządzenia 2016/679, są wykonywane w drodze żądania skierowanego do </w:t>
      </w:r>
      <w:r>
        <w:rPr>
          <w:rFonts w:asciiTheme="majorHAnsi" w:hAnsiTheme="majorHAnsi"/>
          <w:shd w:val="clear" w:color="auto" w:fill="FFFFFF"/>
        </w:rPr>
        <w:t>Zamawiającego</w:t>
      </w:r>
      <w:r w:rsidRPr="00C6306E">
        <w:rPr>
          <w:rFonts w:asciiTheme="majorHAnsi" w:hAnsiTheme="majorHAnsi"/>
          <w:shd w:val="clear" w:color="auto" w:fill="FFFFFF"/>
        </w:rPr>
        <w:t>.</w:t>
      </w:r>
    </w:p>
    <w:p w14:paraId="2DD06E9F" w14:textId="77777777" w:rsidR="00470482" w:rsidRPr="00C6306E" w:rsidRDefault="00470482"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C6306E" w14:paraId="5763A675" w14:textId="77777777" w:rsidTr="000405D0">
        <w:trPr>
          <w:jc w:val="center"/>
        </w:trPr>
        <w:tc>
          <w:tcPr>
            <w:tcW w:w="9072" w:type="dxa"/>
            <w:tcBorders>
              <w:bottom w:val="single" w:sz="4" w:space="0" w:color="auto"/>
            </w:tcBorders>
            <w:shd w:val="clear" w:color="auto" w:fill="D9D9D9" w:themeFill="background1" w:themeFillShade="D9"/>
          </w:tcPr>
          <w:p w14:paraId="758438AA" w14:textId="4FF7C2E4"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14:paraId="6C7ECBF7" w14:textId="77777777"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4477C0ED" w14:textId="77777777" w:rsidR="00A518EF"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41312B20" w14:textId="77777777" w:rsidR="00A518EF" w:rsidRPr="00432D57"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16503B1A" w14:textId="77777777" w:rsidR="00A518EF"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Pr="00CC1FD8">
        <w:rPr>
          <w:rFonts w:asciiTheme="majorHAnsi" w:hAnsiTheme="majorHAnsi"/>
        </w:rPr>
        <w:t> </w:t>
      </w:r>
      <w:r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Pr>
          <w:rFonts w:asciiTheme="majorHAnsi" w:hAnsiTheme="majorHAnsi"/>
          <w:sz w:val="24"/>
          <w:szCs w:val="24"/>
        </w:rPr>
        <w:t xml:space="preserve"> ustawy </w:t>
      </w:r>
      <w:proofErr w:type="spellStart"/>
      <w:r>
        <w:rPr>
          <w:rFonts w:asciiTheme="majorHAnsi" w:hAnsiTheme="majorHAnsi"/>
          <w:sz w:val="24"/>
          <w:szCs w:val="24"/>
        </w:rPr>
        <w:t>Pzp</w:t>
      </w:r>
      <w:proofErr w:type="spellEnd"/>
      <w:r w:rsidRPr="00CC1FD8">
        <w:rPr>
          <w:rFonts w:asciiTheme="majorHAnsi" w:hAnsiTheme="majorHAnsi"/>
          <w:sz w:val="24"/>
          <w:szCs w:val="24"/>
        </w:rPr>
        <w:t xml:space="preserve"> oraz Rzecznikowi Małych i Średnich Przedsiębiorców.</w:t>
      </w:r>
    </w:p>
    <w:p w14:paraId="1EF80B12" w14:textId="77777777" w:rsidR="00A518EF" w:rsidRPr="00CC1FD8"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Pr="00CC1FD8">
        <w:rPr>
          <w:rFonts w:asciiTheme="majorHAnsi" w:hAnsiTheme="majorHAnsi"/>
          <w:color w:val="000000"/>
          <w:sz w:val="24"/>
          <w:szCs w:val="24"/>
        </w:rPr>
        <w:t>przysługuje na:</w:t>
      </w:r>
    </w:p>
    <w:p w14:paraId="2CCD74FA" w14:textId="77777777" w:rsidR="00A518EF" w:rsidRPr="00CC1FD8" w:rsidRDefault="00A518EF" w:rsidP="00525BF8">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610D6094" w14:textId="77777777" w:rsidR="00A518EF" w:rsidRPr="00BD5F7F" w:rsidRDefault="00A518EF" w:rsidP="00525BF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593EEBB9" w14:textId="77777777" w:rsidR="00A518EF" w:rsidRPr="00BD5F7F" w:rsidRDefault="00A518EF" w:rsidP="00525BF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5DE60FDE" w14:textId="77777777" w:rsidR="00A518EF" w:rsidRPr="00BD5F7F"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DFB948F" w14:textId="77777777" w:rsidR="00A518EF" w:rsidRPr="00BD5F7F"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Pr>
          <w:rFonts w:asciiTheme="majorHAnsi" w:hAnsiTheme="majorHAnsi"/>
          <w:color w:val="000000"/>
          <w:sz w:val="24"/>
          <w:szCs w:val="24"/>
        </w:rPr>
        <w:t>.</w:t>
      </w:r>
    </w:p>
    <w:p w14:paraId="177F14C8" w14:textId="77777777" w:rsidR="00A518EF" w:rsidRPr="00BD5F7F" w:rsidRDefault="00A518EF" w:rsidP="00525BF8">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Odwołanie wnosi się w terminie:</w:t>
      </w:r>
    </w:p>
    <w:p w14:paraId="014D068A" w14:textId="77777777" w:rsidR="00A518EF" w:rsidRPr="00BD5F7F" w:rsidRDefault="00A518EF" w:rsidP="00525BF8">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0300935C" w14:textId="77777777" w:rsidR="00A518EF" w:rsidRPr="00BD5F7F" w:rsidRDefault="00A518EF" w:rsidP="00525BF8">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lastRenderedPageBreak/>
        <w:t>b)</w:t>
      </w:r>
      <w:r>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4821DEE1" w14:textId="77777777" w:rsidR="00A518EF" w:rsidRPr="00BD5F7F" w:rsidRDefault="00A518EF" w:rsidP="00525BF8">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Pr>
          <w:rFonts w:asciiTheme="majorHAnsi" w:hAnsiTheme="majorHAnsi"/>
          <w:color w:val="000000"/>
          <w:sz w:val="24"/>
          <w:szCs w:val="24"/>
        </w:rPr>
        <w:t>.</w:t>
      </w:r>
    </w:p>
    <w:p w14:paraId="56703464" w14:textId="77777777" w:rsidR="00A518EF" w:rsidRPr="00BD5F7F" w:rsidRDefault="00A518EF" w:rsidP="00525BF8">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2996B8F8" w14:textId="77777777" w:rsidR="00A518EF" w:rsidRPr="00BD5F7F" w:rsidRDefault="00A518EF" w:rsidP="00525BF8">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1642D75D" w14:textId="77777777" w:rsidR="00A518EF" w:rsidRPr="00BD5F7F" w:rsidRDefault="00A518EF" w:rsidP="00525BF8">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1D4CD963" w14:textId="77777777" w:rsidR="00A518EF" w:rsidRPr="00BD5F7F" w:rsidRDefault="00A518EF" w:rsidP="00525BF8">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14:paraId="283C7333" w14:textId="77777777" w:rsidR="00A518EF" w:rsidRPr="00BD5F7F" w:rsidRDefault="00A518EF" w:rsidP="00525BF8">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321C22E7" w14:textId="77777777" w:rsidR="00A518EF" w:rsidRPr="006A1C25" w:rsidRDefault="00A518EF" w:rsidP="00525BF8">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7C73B44F" w14:textId="77777777" w:rsidR="00A518EF" w:rsidRPr="006A1C25"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7DD923F8"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0E45E93E"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2B11A4A6"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5EE645D3"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4311A178"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166C4F10"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lastRenderedPageBreak/>
        <w:t>6)</w:t>
      </w:r>
      <w:r>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5421E3D1"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332D9BF3"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77C476A4"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470868B7"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28A60721"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046C3DE1"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478E9FC1" w14:textId="77777777" w:rsidR="00A518EF" w:rsidRPr="006A1C25" w:rsidRDefault="00A518EF" w:rsidP="00525BF8">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45937FBC"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46983A38"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58FE57E6" w14:textId="77777777" w:rsidR="00A518EF" w:rsidRPr="00BD5F7F" w:rsidRDefault="00A518EF" w:rsidP="00525BF8">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Pr="00BD5F7F">
        <w:rPr>
          <w:rFonts w:ascii="Cambria" w:hAnsi="Cambria"/>
          <w:color w:val="000000"/>
          <w:sz w:val="24"/>
          <w:szCs w:val="24"/>
        </w:rPr>
        <w:t>.</w:t>
      </w:r>
    </w:p>
    <w:p w14:paraId="2667ABDB" w14:textId="16B2DA04" w:rsidR="00B64D01" w:rsidRDefault="00A518EF" w:rsidP="005338C8">
      <w:pPr>
        <w:pStyle w:val="Kolorowalistaakcent11"/>
        <w:widowControl w:val="0"/>
        <w:numPr>
          <w:ilvl w:val="1"/>
          <w:numId w:val="32"/>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14:paraId="6DD4294D" w14:textId="77777777" w:rsidR="005338C8" w:rsidRDefault="005338C8" w:rsidP="005338C8">
      <w:pPr>
        <w:pStyle w:val="Kolorowalistaakcent11"/>
        <w:widowControl w:val="0"/>
        <w:shd w:val="clear" w:color="auto" w:fill="FFFFFF"/>
        <w:suppressAutoHyphens/>
        <w:spacing w:line="360" w:lineRule="atLeast"/>
        <w:ind w:left="709"/>
        <w:outlineLvl w:val="3"/>
        <w:rPr>
          <w:rFonts w:asciiTheme="majorHAnsi" w:hAnsiTheme="majorHAnsi"/>
          <w:sz w:val="24"/>
          <w:szCs w:val="24"/>
        </w:rPr>
      </w:pPr>
    </w:p>
    <w:p w14:paraId="08A9CD42" w14:textId="77777777" w:rsidR="005338C8" w:rsidRPr="005338C8" w:rsidRDefault="005338C8" w:rsidP="005338C8">
      <w:pPr>
        <w:pStyle w:val="Kolorowalistaakcent11"/>
        <w:widowControl w:val="0"/>
        <w:shd w:val="clear" w:color="auto" w:fill="FFFFFF"/>
        <w:suppressAutoHyphens/>
        <w:spacing w:line="360" w:lineRule="atLeast"/>
        <w:ind w:left="709"/>
        <w:outlineLvl w:val="3"/>
        <w:rPr>
          <w:rFonts w:asciiTheme="majorHAnsi" w:hAnsiTheme="majorHAnsi"/>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505199" w:rsidRPr="00C6306E" w14:paraId="57187826" w14:textId="77777777" w:rsidTr="000405D0">
        <w:trPr>
          <w:trHeight w:val="507"/>
          <w:jc w:val="center"/>
        </w:trPr>
        <w:tc>
          <w:tcPr>
            <w:tcW w:w="9072" w:type="dxa"/>
            <w:tcBorders>
              <w:bottom w:val="single" w:sz="4" w:space="0" w:color="auto"/>
            </w:tcBorders>
            <w:shd w:val="clear" w:color="auto" w:fill="D9D9D9" w:themeFill="background1" w:themeFillShade="D9"/>
          </w:tcPr>
          <w:p w14:paraId="0E527410" w14:textId="2F0143B5" w:rsidR="00505199" w:rsidRPr="00C6306E" w:rsidRDefault="00505199" w:rsidP="001B764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14:paraId="0C3B3978" w14:textId="535F448A" w:rsidR="00505199" w:rsidRPr="00C6306E" w:rsidRDefault="00505199" w:rsidP="001B764C">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14:paraId="3D33711C" w14:textId="5835F83B" w:rsidR="003C649E" w:rsidRPr="00212A54" w:rsidRDefault="006528C1" w:rsidP="00A15FBE">
      <w:pPr>
        <w:pStyle w:val="Kolorowalistaakcent11"/>
        <w:widowControl w:val="0"/>
        <w:numPr>
          <w:ilvl w:val="1"/>
          <w:numId w:val="44"/>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212A54">
        <w:rPr>
          <w:rFonts w:asciiTheme="majorHAnsi" w:hAnsiTheme="majorHAnsi"/>
          <w:color w:val="000000"/>
          <w:sz w:val="24"/>
          <w:szCs w:val="24"/>
        </w:rPr>
        <w:t>Zamawiający</w:t>
      </w:r>
      <w:r w:rsidR="003C649E" w:rsidRPr="00212A54">
        <w:rPr>
          <w:rFonts w:asciiTheme="majorHAnsi" w:hAnsiTheme="majorHAnsi"/>
          <w:color w:val="000000"/>
          <w:sz w:val="24"/>
          <w:szCs w:val="24"/>
        </w:rPr>
        <w:t xml:space="preserve"> stosownie do art. </w:t>
      </w:r>
      <w:r w:rsidR="000B6958" w:rsidRPr="00212A54">
        <w:rPr>
          <w:rFonts w:asciiTheme="majorHAnsi" w:hAnsiTheme="majorHAnsi"/>
          <w:color w:val="000000"/>
          <w:sz w:val="24"/>
          <w:szCs w:val="24"/>
        </w:rPr>
        <w:t>95</w:t>
      </w:r>
      <w:r w:rsidR="003C649E" w:rsidRPr="00212A54">
        <w:rPr>
          <w:rFonts w:asciiTheme="majorHAnsi" w:hAnsiTheme="majorHAnsi"/>
          <w:color w:val="000000"/>
          <w:sz w:val="24"/>
          <w:szCs w:val="24"/>
        </w:rPr>
        <w:t xml:space="preserve"> ust. </w:t>
      </w:r>
      <w:r w:rsidR="000B6958" w:rsidRPr="00212A54">
        <w:rPr>
          <w:rFonts w:asciiTheme="majorHAnsi" w:hAnsiTheme="majorHAnsi"/>
          <w:color w:val="000000"/>
          <w:sz w:val="24"/>
          <w:szCs w:val="24"/>
        </w:rPr>
        <w:t>1</w:t>
      </w:r>
      <w:r w:rsidR="003C649E" w:rsidRPr="00212A54">
        <w:rPr>
          <w:rFonts w:asciiTheme="majorHAnsi" w:hAnsiTheme="majorHAnsi"/>
          <w:color w:val="000000"/>
          <w:sz w:val="24"/>
          <w:szCs w:val="24"/>
        </w:rPr>
        <w:t xml:space="preserve"> ustawy </w:t>
      </w:r>
      <w:proofErr w:type="spellStart"/>
      <w:r w:rsidR="003C649E" w:rsidRPr="00212A54">
        <w:rPr>
          <w:rFonts w:asciiTheme="majorHAnsi" w:hAnsiTheme="majorHAnsi"/>
          <w:color w:val="000000"/>
          <w:sz w:val="24"/>
          <w:szCs w:val="24"/>
        </w:rPr>
        <w:t>Pzp</w:t>
      </w:r>
      <w:proofErr w:type="spellEnd"/>
      <w:r w:rsidR="003C649E" w:rsidRPr="00212A54">
        <w:rPr>
          <w:rFonts w:asciiTheme="majorHAnsi" w:hAnsiTheme="majorHAnsi"/>
          <w:color w:val="000000"/>
          <w:sz w:val="24"/>
          <w:szCs w:val="24"/>
        </w:rPr>
        <w:t>, określa obowiązek</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zatrudnienia na podstawie umowy o pracę osób wykonujących następujące</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czynności w zakresie</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realizacji zamówienia:</w:t>
      </w:r>
      <w:r w:rsidR="00A37469" w:rsidRPr="00A37469">
        <w:t xml:space="preserve"> </w:t>
      </w:r>
      <w:r w:rsidR="00A37469" w:rsidRPr="00212A54">
        <w:rPr>
          <w:rFonts w:asciiTheme="majorHAnsi" w:hAnsiTheme="majorHAnsi"/>
          <w:b/>
          <w:bCs/>
          <w:color w:val="000000"/>
          <w:sz w:val="24"/>
          <w:szCs w:val="24"/>
        </w:rPr>
        <w:t>wykonywanie prac fizycznych przy realizacji robót budowlanych, operatorzy sprzętu i prace fizyczne instalacyjno-montażowe objęte zakresem zamówienia.</w:t>
      </w:r>
    </w:p>
    <w:p w14:paraId="2E8B44F3" w14:textId="4E572159" w:rsidR="000B6958" w:rsidRPr="000405D0" w:rsidRDefault="003C649E" w:rsidP="00212A54">
      <w:pPr>
        <w:pStyle w:val="Kolorowalistaakcent11"/>
        <w:widowControl w:val="0"/>
        <w:shd w:val="clear" w:color="auto" w:fill="FFFFFF"/>
        <w:suppressAutoHyphens/>
        <w:spacing w:before="0" w:after="0" w:line="276" w:lineRule="auto"/>
        <w:ind w:left="709"/>
        <w:outlineLvl w:val="3"/>
        <w:rPr>
          <w:rFonts w:asciiTheme="majorHAnsi" w:hAnsiTheme="majorHAnsi"/>
          <w:i/>
          <w:color w:val="000000"/>
          <w:sz w:val="24"/>
          <w:szCs w:val="24"/>
        </w:rPr>
      </w:pPr>
      <w:r w:rsidRPr="000405D0">
        <w:rPr>
          <w:rFonts w:asciiTheme="majorHAnsi" w:hAnsiTheme="majorHAnsi"/>
          <w:i/>
          <w:color w:val="000000"/>
          <w:sz w:val="24"/>
          <w:szCs w:val="24"/>
        </w:rPr>
        <w:t>(obowiązek ten nie dotyczy sytuacji, gdy prace te będą wykonywane samodzielnie</w:t>
      </w:r>
      <w:r w:rsidR="000B6958" w:rsidRPr="000405D0">
        <w:rPr>
          <w:rFonts w:asciiTheme="majorHAnsi" w:hAnsiTheme="majorHAnsi"/>
          <w:i/>
          <w:color w:val="000000"/>
          <w:sz w:val="24"/>
          <w:szCs w:val="24"/>
        </w:rPr>
        <w:t xml:space="preserve"> </w:t>
      </w:r>
      <w:r w:rsidR="00212A54">
        <w:rPr>
          <w:rFonts w:asciiTheme="majorHAnsi" w:hAnsiTheme="majorHAnsi"/>
          <w:i/>
          <w:color w:val="000000"/>
          <w:sz w:val="24"/>
          <w:szCs w:val="24"/>
        </w:rPr>
        <w:br/>
      </w:r>
      <w:r w:rsidRPr="000405D0">
        <w:rPr>
          <w:rFonts w:asciiTheme="majorHAnsi" w:hAnsiTheme="majorHAnsi"/>
          <w:i/>
          <w:color w:val="000000"/>
          <w:sz w:val="24"/>
          <w:szCs w:val="24"/>
        </w:rPr>
        <w:t>i osobiście przez osoby fizyczne prowadzące działalność gospodarczą w postaci tzw.</w:t>
      </w:r>
      <w:r w:rsidR="000B6958" w:rsidRPr="000405D0">
        <w:rPr>
          <w:rFonts w:asciiTheme="majorHAnsi" w:hAnsiTheme="majorHAnsi"/>
          <w:i/>
          <w:color w:val="000000"/>
          <w:sz w:val="24"/>
          <w:szCs w:val="24"/>
        </w:rPr>
        <w:t xml:space="preserve"> </w:t>
      </w:r>
      <w:r w:rsidRPr="000405D0">
        <w:rPr>
          <w:rFonts w:asciiTheme="majorHAnsi" w:hAnsiTheme="majorHAnsi"/>
          <w:i/>
          <w:color w:val="000000"/>
          <w:sz w:val="24"/>
          <w:szCs w:val="24"/>
        </w:rPr>
        <w:t>samozatrudnienia, jako pod</w:t>
      </w:r>
      <w:r w:rsidR="00A37469">
        <w:rPr>
          <w:rFonts w:asciiTheme="majorHAnsi" w:hAnsiTheme="majorHAnsi"/>
          <w:i/>
          <w:color w:val="000000"/>
          <w:sz w:val="24"/>
          <w:szCs w:val="24"/>
        </w:rPr>
        <w:t>w</w:t>
      </w:r>
      <w:r w:rsidR="006528C1">
        <w:rPr>
          <w:rFonts w:asciiTheme="majorHAnsi" w:hAnsiTheme="majorHAnsi"/>
          <w:i/>
          <w:color w:val="000000"/>
          <w:sz w:val="24"/>
          <w:szCs w:val="24"/>
        </w:rPr>
        <w:t>ykonawcy</w:t>
      </w:r>
      <w:r w:rsidRPr="000405D0">
        <w:rPr>
          <w:rFonts w:asciiTheme="majorHAnsi" w:hAnsiTheme="majorHAnsi"/>
          <w:i/>
          <w:color w:val="000000"/>
          <w:sz w:val="24"/>
          <w:szCs w:val="24"/>
        </w:rPr>
        <w:t>).</w:t>
      </w:r>
      <w:r w:rsidR="000B6958" w:rsidRPr="000405D0">
        <w:rPr>
          <w:rFonts w:asciiTheme="majorHAnsi" w:hAnsiTheme="majorHAnsi"/>
          <w:i/>
          <w:color w:val="000000"/>
          <w:sz w:val="24"/>
          <w:szCs w:val="24"/>
        </w:rPr>
        <w:t xml:space="preserve"> </w:t>
      </w:r>
    </w:p>
    <w:p w14:paraId="1756231F" w14:textId="45359AE8" w:rsidR="007734EC" w:rsidRPr="007650EA" w:rsidRDefault="003C649E" w:rsidP="00A15FBE">
      <w:pPr>
        <w:pStyle w:val="Kolorowalistaakcent11"/>
        <w:widowControl w:val="0"/>
        <w:numPr>
          <w:ilvl w:val="1"/>
          <w:numId w:val="44"/>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3C649E">
        <w:rPr>
          <w:rFonts w:asciiTheme="majorHAnsi" w:hAnsiTheme="majorHAnsi"/>
          <w:color w:val="000000"/>
          <w:sz w:val="24"/>
          <w:szCs w:val="24"/>
        </w:rPr>
        <w:t>Szczegółowy sposób dokumentowania zatrudnienia ww. osób, uprawnienia</w:t>
      </w:r>
      <w:r w:rsidR="000B6958">
        <w:rPr>
          <w:rFonts w:asciiTheme="majorHAnsi" w:hAnsiTheme="majorHAnsi"/>
          <w:color w:val="000000"/>
          <w:sz w:val="24"/>
          <w:szCs w:val="24"/>
        </w:rPr>
        <w:t xml:space="preserve"> </w:t>
      </w:r>
      <w:r w:rsidR="006528C1">
        <w:rPr>
          <w:rFonts w:asciiTheme="majorHAnsi" w:hAnsiTheme="majorHAnsi"/>
          <w:color w:val="000000"/>
          <w:sz w:val="24"/>
          <w:szCs w:val="24"/>
        </w:rPr>
        <w:t>Zamawiającego</w:t>
      </w:r>
      <w:r w:rsidRPr="003C649E">
        <w:rPr>
          <w:rFonts w:asciiTheme="majorHAnsi" w:hAnsiTheme="majorHAnsi"/>
          <w:color w:val="000000"/>
          <w:sz w:val="24"/>
          <w:szCs w:val="24"/>
        </w:rPr>
        <w:t xml:space="preserve"> w zakresie kontroli spełniania przez </w:t>
      </w:r>
      <w:r w:rsidR="006528C1">
        <w:rPr>
          <w:rFonts w:asciiTheme="majorHAnsi" w:hAnsiTheme="majorHAnsi"/>
          <w:color w:val="000000"/>
          <w:sz w:val="24"/>
          <w:szCs w:val="24"/>
        </w:rPr>
        <w:t>Wykonawcę</w:t>
      </w:r>
      <w:r w:rsidRPr="003C649E">
        <w:rPr>
          <w:rFonts w:asciiTheme="majorHAnsi" w:hAnsiTheme="majorHAnsi"/>
          <w:color w:val="000000"/>
          <w:sz w:val="24"/>
          <w:szCs w:val="24"/>
        </w:rPr>
        <w:t xml:space="preserve"> wymagań,</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o których mowa w art. </w:t>
      </w:r>
      <w:r w:rsidR="000405D0">
        <w:rPr>
          <w:rFonts w:asciiTheme="majorHAnsi" w:hAnsiTheme="majorHAnsi"/>
          <w:color w:val="000000"/>
          <w:sz w:val="24"/>
          <w:szCs w:val="24"/>
        </w:rPr>
        <w:t>95</w:t>
      </w:r>
      <w:r w:rsidRPr="003C649E">
        <w:rPr>
          <w:rFonts w:asciiTheme="majorHAnsi" w:hAnsiTheme="majorHAnsi"/>
          <w:color w:val="000000"/>
          <w:sz w:val="24"/>
          <w:szCs w:val="24"/>
        </w:rPr>
        <w:t xml:space="preserve"> ust. </w:t>
      </w:r>
      <w:r w:rsidR="000405D0">
        <w:rPr>
          <w:rFonts w:asciiTheme="majorHAnsi" w:hAnsiTheme="majorHAnsi"/>
          <w:color w:val="000000"/>
          <w:sz w:val="24"/>
          <w:szCs w:val="24"/>
        </w:rPr>
        <w:t>1</w:t>
      </w:r>
      <w:r w:rsidRPr="003C649E">
        <w:rPr>
          <w:rFonts w:asciiTheme="majorHAnsi" w:hAnsiTheme="majorHAnsi"/>
          <w:color w:val="000000"/>
          <w:sz w:val="24"/>
          <w:szCs w:val="24"/>
        </w:rPr>
        <w:t xml:space="preserve"> ustawy </w:t>
      </w:r>
      <w:proofErr w:type="spellStart"/>
      <w:r w:rsidRPr="003C649E">
        <w:rPr>
          <w:rFonts w:asciiTheme="majorHAnsi" w:hAnsiTheme="majorHAnsi"/>
          <w:color w:val="000000"/>
          <w:sz w:val="24"/>
          <w:szCs w:val="24"/>
        </w:rPr>
        <w:t>Pzp</w:t>
      </w:r>
      <w:proofErr w:type="spellEnd"/>
      <w:r w:rsidRPr="003C649E">
        <w:rPr>
          <w:rFonts w:asciiTheme="majorHAnsi" w:hAnsiTheme="majorHAnsi"/>
          <w:color w:val="000000"/>
          <w:sz w:val="24"/>
          <w:szCs w:val="24"/>
        </w:rPr>
        <w:t xml:space="preserve"> oraz sankcji z tytułu</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niespełnienia tych wymagań, rodzaju czynności niezbędnych do realizacji</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zamówienia, których dotyczą wymagania zatrudnienia na podstawie umowy o</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pracę przez </w:t>
      </w:r>
      <w:r w:rsidR="006528C1">
        <w:rPr>
          <w:rFonts w:asciiTheme="majorHAnsi" w:hAnsiTheme="majorHAnsi"/>
          <w:color w:val="000000"/>
          <w:sz w:val="24"/>
          <w:szCs w:val="24"/>
        </w:rPr>
        <w:t>Wykonawcę</w:t>
      </w:r>
      <w:r w:rsidRPr="003C649E">
        <w:rPr>
          <w:rFonts w:asciiTheme="majorHAnsi" w:hAnsiTheme="majorHAnsi"/>
          <w:color w:val="000000"/>
          <w:sz w:val="24"/>
          <w:szCs w:val="24"/>
        </w:rPr>
        <w:t xml:space="preserve"> lub po</w:t>
      </w:r>
      <w:r w:rsidR="00A37469">
        <w:rPr>
          <w:rFonts w:asciiTheme="majorHAnsi" w:hAnsiTheme="majorHAnsi"/>
          <w:color w:val="000000"/>
          <w:sz w:val="24"/>
          <w:szCs w:val="24"/>
        </w:rPr>
        <w:t>dw</w:t>
      </w:r>
      <w:r w:rsidR="006528C1">
        <w:rPr>
          <w:rFonts w:asciiTheme="majorHAnsi" w:hAnsiTheme="majorHAnsi"/>
          <w:color w:val="000000"/>
          <w:sz w:val="24"/>
          <w:szCs w:val="24"/>
        </w:rPr>
        <w:t>ykonawcę</w:t>
      </w:r>
      <w:r w:rsidRPr="003C649E">
        <w:rPr>
          <w:rFonts w:asciiTheme="majorHAnsi" w:hAnsiTheme="majorHAnsi"/>
          <w:color w:val="000000"/>
          <w:sz w:val="24"/>
          <w:szCs w:val="24"/>
        </w:rPr>
        <w:t xml:space="preserve"> osób wykonujących czynności</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w trakcie realizacji zamówienia zawarte są </w:t>
      </w:r>
      <w:r w:rsidR="00A37469">
        <w:rPr>
          <w:rFonts w:asciiTheme="majorHAnsi" w:hAnsiTheme="majorHAnsi"/>
          <w:color w:val="000000"/>
          <w:sz w:val="24"/>
          <w:szCs w:val="24"/>
        </w:rPr>
        <w:t xml:space="preserve">w </w:t>
      </w:r>
      <w:r w:rsidRPr="003C649E">
        <w:rPr>
          <w:rFonts w:asciiTheme="majorHAnsi" w:hAnsiTheme="majorHAnsi"/>
          <w:color w:val="000000"/>
          <w:sz w:val="24"/>
          <w:szCs w:val="24"/>
        </w:rPr>
        <w:t>Proje</w:t>
      </w:r>
      <w:r w:rsidR="00A37469">
        <w:rPr>
          <w:rFonts w:asciiTheme="majorHAnsi" w:hAnsiTheme="majorHAnsi"/>
          <w:color w:val="000000"/>
          <w:sz w:val="24"/>
          <w:szCs w:val="24"/>
        </w:rPr>
        <w:t>kcie</w:t>
      </w:r>
      <w:r w:rsidRPr="003C649E">
        <w:rPr>
          <w:rFonts w:asciiTheme="majorHAnsi" w:hAnsiTheme="majorHAnsi"/>
          <w:color w:val="000000"/>
          <w:sz w:val="24"/>
          <w:szCs w:val="24"/>
        </w:rPr>
        <w:t xml:space="preserve"> </w:t>
      </w:r>
      <w:r w:rsidR="000B6958">
        <w:rPr>
          <w:rFonts w:asciiTheme="majorHAnsi" w:hAnsiTheme="majorHAnsi"/>
          <w:color w:val="000000"/>
          <w:sz w:val="24"/>
          <w:szCs w:val="24"/>
        </w:rPr>
        <w:t>U</w:t>
      </w:r>
      <w:r w:rsidRPr="003C649E">
        <w:rPr>
          <w:rFonts w:asciiTheme="majorHAnsi" w:hAnsiTheme="majorHAnsi"/>
          <w:color w:val="000000"/>
          <w:sz w:val="24"/>
          <w:szCs w:val="24"/>
        </w:rPr>
        <w:t>mow</w:t>
      </w:r>
      <w:r w:rsidR="000B6958">
        <w:rPr>
          <w:rFonts w:asciiTheme="majorHAnsi" w:hAnsiTheme="majorHAnsi"/>
          <w:color w:val="000000"/>
          <w:sz w:val="24"/>
          <w:szCs w:val="24"/>
        </w:rPr>
        <w:t>y</w:t>
      </w:r>
      <w:r w:rsidRPr="003C649E">
        <w:rPr>
          <w:rFonts w:asciiTheme="majorHAnsi" w:hAnsiTheme="majorHAnsi"/>
          <w:color w:val="000000"/>
          <w:sz w:val="24"/>
          <w:szCs w:val="24"/>
        </w:rPr>
        <w:t>.</w:t>
      </w: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5FD4B59F" w14:textId="77777777" w:rsidTr="000405D0">
        <w:trPr>
          <w:trHeight w:val="507"/>
          <w:jc w:val="center"/>
        </w:trPr>
        <w:tc>
          <w:tcPr>
            <w:tcW w:w="9070" w:type="dxa"/>
            <w:tcBorders>
              <w:bottom w:val="single" w:sz="4" w:space="0" w:color="auto"/>
            </w:tcBorders>
            <w:shd w:val="clear" w:color="auto" w:fill="D9D9D9" w:themeFill="background1" w:themeFillShade="D9"/>
          </w:tcPr>
          <w:p w14:paraId="5FC16736" w14:textId="3722B649"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2</w:t>
            </w:r>
            <w:r w:rsidR="00505199">
              <w:rPr>
                <w:rFonts w:asciiTheme="majorHAnsi" w:hAnsiTheme="majorHAnsi"/>
                <w:sz w:val="26"/>
                <w:szCs w:val="26"/>
              </w:rPr>
              <w:t>5</w:t>
            </w:r>
          </w:p>
          <w:p w14:paraId="19A1660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7E4877BD" w14:textId="77777777" w:rsidR="00D9784D" w:rsidRDefault="00D9784D" w:rsidP="005338C8">
      <w:pPr>
        <w:spacing w:line="276" w:lineRule="auto"/>
        <w:rPr>
          <w:rFonts w:asciiTheme="majorHAnsi" w:hAnsiTheme="majorHAnsi" w:cs="Arial"/>
          <w:bCs/>
        </w:rPr>
      </w:pPr>
    </w:p>
    <w:p w14:paraId="6519B8FD"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częściowych.</w:t>
      </w:r>
    </w:p>
    <w:p w14:paraId="26DAC15D"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14:paraId="3138E580"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14:paraId="6EC93BBC"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b/>
          <w:sz w:val="24"/>
          <w:szCs w:val="24"/>
        </w:rPr>
        <w:t xml:space="preserve"> </w:t>
      </w:r>
      <w:r w:rsidRPr="000405D0">
        <w:rPr>
          <w:rFonts w:asciiTheme="majorHAnsi" w:eastAsia="Cambria" w:hAnsiTheme="majorHAnsi" w:cs="Cambria"/>
          <w:sz w:val="24"/>
          <w:szCs w:val="24"/>
        </w:rPr>
        <w:t xml:space="preserve">zamówień, o których mowa w art. 214 ust. 1 pkt 7 i 8 ustawy </w:t>
      </w:r>
      <w:proofErr w:type="spellStart"/>
      <w:r w:rsidRPr="000405D0">
        <w:rPr>
          <w:rFonts w:asciiTheme="majorHAnsi" w:eastAsia="Cambria" w:hAnsiTheme="majorHAnsi" w:cs="Cambria"/>
          <w:sz w:val="24"/>
          <w:szCs w:val="24"/>
        </w:rPr>
        <w:t>Pzp</w:t>
      </w:r>
      <w:proofErr w:type="spellEnd"/>
      <w:r w:rsidRPr="000405D0">
        <w:rPr>
          <w:rFonts w:asciiTheme="majorHAnsi" w:eastAsia="Cambria" w:hAnsiTheme="majorHAnsi" w:cs="Cambria"/>
          <w:sz w:val="24"/>
          <w:szCs w:val="24"/>
        </w:rPr>
        <w:t>.</w:t>
      </w:r>
    </w:p>
    <w:p w14:paraId="39058C24"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wymaga</w:t>
      </w:r>
      <w:r w:rsidRPr="00837D27">
        <w:rPr>
          <w:rFonts w:asciiTheme="majorHAnsi" w:eastAsia="Cambria" w:hAnsiTheme="majorHAnsi" w:cs="Cambria"/>
          <w:sz w:val="24"/>
          <w:szCs w:val="24"/>
        </w:rPr>
        <w:t xml:space="preserve"> przeprowadzenia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wizji lokalnej lub sprawdzenia przez niego dokumentów niezbędnych do realizacji zamówienia, </w:t>
      </w:r>
      <w:r w:rsidRPr="00837D27">
        <w:rPr>
          <w:rFonts w:asciiTheme="majorHAnsi" w:eastAsia="Cambria" w:hAnsiTheme="majorHAnsi" w:cs="Cambria"/>
          <w:sz w:val="24"/>
          <w:szCs w:val="24"/>
        </w:rPr>
        <w:br/>
        <w:t xml:space="preserve">o których mowa w art. 131 ust. 2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24DE09D6"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rozliczenia między </w:t>
      </w: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m a Wykonawcą </w:t>
      </w:r>
      <w:r w:rsidRPr="00837D27">
        <w:rPr>
          <w:rFonts w:asciiTheme="majorHAnsi" w:eastAsia="Cambria" w:hAnsiTheme="majorHAnsi" w:cs="Cambria"/>
          <w:sz w:val="24"/>
          <w:szCs w:val="24"/>
        </w:rPr>
        <w:br/>
        <w:t>w walutach obcych.</w:t>
      </w:r>
    </w:p>
    <w:p w14:paraId="752C1887"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zwrotu kosztów udziału w postępowaniu.</w:t>
      </w:r>
    </w:p>
    <w:p w14:paraId="37B5DF51"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obowiązku osobistego wykonania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kluczowych zadań zgodnie z art. 60 i art. 121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5744EC08"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zawarcia umowy ramowej.</w:t>
      </w:r>
    </w:p>
    <w:p w14:paraId="0A1FE54C"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1E90ED3B" w14:textId="5840E80F" w:rsidR="00B64D01" w:rsidRPr="00DA602F" w:rsidRDefault="00A518EF" w:rsidP="00B64D01">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stawia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4C7B2EA8" w14:textId="77777777" w:rsidR="00ED14C5" w:rsidRPr="00212A54" w:rsidRDefault="00ED14C5" w:rsidP="00627C7D">
      <w:pPr>
        <w:spacing w:line="276" w:lineRule="auto"/>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593D40C0" w14:textId="77777777" w:rsidTr="00837D27">
        <w:trPr>
          <w:trHeight w:val="507"/>
          <w:jc w:val="center"/>
        </w:trPr>
        <w:tc>
          <w:tcPr>
            <w:tcW w:w="9072" w:type="dxa"/>
            <w:tcBorders>
              <w:bottom w:val="single" w:sz="4" w:space="0" w:color="auto"/>
            </w:tcBorders>
            <w:shd w:val="clear" w:color="auto" w:fill="D9D9D9" w:themeFill="background1" w:themeFillShade="D9"/>
          </w:tcPr>
          <w:p w14:paraId="2CB9C69D" w14:textId="2D969766"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6</w:t>
            </w:r>
          </w:p>
          <w:p w14:paraId="6E0537DE" w14:textId="5EDCD463"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14:paraId="5CC9F72E" w14:textId="441CE957" w:rsidR="0032584E" w:rsidRPr="00C6306E" w:rsidRDefault="0032584E" w:rsidP="007650EA">
      <w:pPr>
        <w:spacing w:line="276" w:lineRule="auto"/>
        <w:rPr>
          <w:rFonts w:asciiTheme="majorHAnsi" w:hAnsiTheme="majorHAnsi" w:cs="Arial"/>
          <w:u w:val="single"/>
        </w:rPr>
      </w:pPr>
      <w:r w:rsidRPr="00C6306E">
        <w:rPr>
          <w:rFonts w:asciiTheme="majorHAnsi" w:hAnsiTheme="majorHAnsi" w:cs="Arial"/>
          <w:u w:val="single"/>
        </w:rPr>
        <w:t xml:space="preserve">Integralną częścią </w:t>
      </w:r>
      <w:r w:rsidR="00A435B8">
        <w:rPr>
          <w:rFonts w:asciiTheme="majorHAnsi" w:hAnsiTheme="majorHAnsi" w:cs="Arial"/>
          <w:u w:val="single"/>
        </w:rPr>
        <w:t>SWZ</w:t>
      </w:r>
      <w:r w:rsidRPr="00C6306E">
        <w:rPr>
          <w:rFonts w:asciiTheme="majorHAnsi" w:hAnsiTheme="majorHAnsi" w:cs="Arial"/>
          <w:u w:val="single"/>
        </w:rPr>
        <w:t xml:space="preserve"> są załączniki:</w:t>
      </w:r>
    </w:p>
    <w:bookmarkEnd w:id="0"/>
    <w:p w14:paraId="0E11CFEC" w14:textId="47860EAE" w:rsidR="00A518EF" w:rsidRDefault="00A518EF" w:rsidP="00D42223">
      <w:pPr>
        <w:spacing w:line="276" w:lineRule="auto"/>
        <w:ind w:left="1701" w:hanging="1701"/>
        <w:jc w:val="both"/>
        <w:rPr>
          <w:rFonts w:ascii="Cambria" w:hAnsi="Cambria" w:cs="Arial"/>
          <w:color w:val="000000"/>
        </w:rPr>
      </w:pPr>
      <w:r>
        <w:rPr>
          <w:rFonts w:ascii="Cambria" w:hAnsi="Cambria" w:cs="Arial"/>
          <w:color w:val="000000"/>
        </w:rPr>
        <w:t xml:space="preserve">Załącznik Nr 1 – </w:t>
      </w:r>
      <w:bookmarkStart w:id="22" w:name="_Hlk138405739"/>
      <w:r w:rsidR="003341AF">
        <w:rPr>
          <w:rFonts w:ascii="Cambria" w:hAnsi="Cambria" w:cs="Arial"/>
          <w:color w:val="000000"/>
        </w:rPr>
        <w:t>wzór wykazu robót budowlanych</w:t>
      </w:r>
    </w:p>
    <w:bookmarkEnd w:id="22"/>
    <w:p w14:paraId="5C6259DD" w14:textId="77777777" w:rsidR="00A518EF" w:rsidRPr="00837D27" w:rsidRDefault="00A518EF" w:rsidP="00A518EF">
      <w:pPr>
        <w:spacing w:line="276" w:lineRule="auto"/>
        <w:ind w:left="2832" w:hanging="2832"/>
        <w:jc w:val="both"/>
        <w:rPr>
          <w:rFonts w:asciiTheme="majorHAnsi" w:hAnsiTheme="majorHAnsi" w:cs="Arial"/>
        </w:rPr>
      </w:pPr>
      <w:r w:rsidRPr="00837D27">
        <w:rPr>
          <w:rFonts w:asciiTheme="majorHAnsi" w:hAnsiTheme="majorHAnsi" w:cs="Arial"/>
        </w:rPr>
        <w:t xml:space="preserve">Załącznik Nr </w:t>
      </w:r>
      <w:r>
        <w:rPr>
          <w:rFonts w:asciiTheme="majorHAnsi" w:hAnsiTheme="majorHAnsi" w:cs="Arial"/>
        </w:rPr>
        <w:t>2</w:t>
      </w:r>
      <w:r w:rsidRPr="00837D27">
        <w:rPr>
          <w:rFonts w:asciiTheme="majorHAnsi" w:hAnsiTheme="majorHAnsi" w:cs="Arial"/>
        </w:rPr>
        <w:t xml:space="preserve"> –</w:t>
      </w:r>
      <w:r w:rsidRPr="009A4497">
        <w:rPr>
          <w:rFonts w:asciiTheme="majorHAnsi" w:hAnsiTheme="majorHAnsi" w:cs="Arial"/>
        </w:rPr>
        <w:t xml:space="preserve"> </w:t>
      </w:r>
      <w:r w:rsidRPr="00837D27">
        <w:rPr>
          <w:rFonts w:asciiTheme="majorHAnsi" w:hAnsiTheme="majorHAnsi" w:cs="Arial"/>
        </w:rPr>
        <w:t>Projekt umowy.</w:t>
      </w:r>
    </w:p>
    <w:p w14:paraId="441E57EA" w14:textId="77777777" w:rsidR="00A518EF" w:rsidRPr="000C7CF7" w:rsidRDefault="00A518EF" w:rsidP="00A518EF">
      <w:pPr>
        <w:spacing w:line="276" w:lineRule="auto"/>
        <w:ind w:left="1418" w:hanging="2832"/>
        <w:jc w:val="both"/>
        <w:rPr>
          <w:rFonts w:asciiTheme="majorHAnsi" w:hAnsiTheme="majorHAnsi" w:cs="Arial"/>
        </w:rPr>
      </w:pPr>
      <w:r>
        <w:rPr>
          <w:rFonts w:asciiTheme="majorHAnsi" w:hAnsiTheme="majorHAnsi" w:cs="Arial"/>
        </w:rPr>
        <w:t xml:space="preserve">                           </w:t>
      </w:r>
      <w:r w:rsidRPr="00837D27">
        <w:rPr>
          <w:rFonts w:asciiTheme="majorHAnsi" w:hAnsiTheme="majorHAnsi" w:cs="Arial"/>
          <w:color w:val="000000" w:themeColor="text1"/>
        </w:rPr>
        <w:t xml:space="preserve">Załącznik Nr 3 – </w:t>
      </w:r>
      <w:r>
        <w:rPr>
          <w:rFonts w:asciiTheme="majorHAnsi" w:hAnsiTheme="majorHAnsi" w:cs="Arial"/>
          <w:color w:val="000000" w:themeColor="text1"/>
        </w:rPr>
        <w:t xml:space="preserve"> </w:t>
      </w:r>
      <w:r w:rsidRPr="00837D27">
        <w:rPr>
          <w:rFonts w:asciiTheme="majorHAnsi" w:hAnsiTheme="majorHAnsi" w:cs="Arial"/>
          <w:color w:val="000000" w:themeColor="text1"/>
        </w:rPr>
        <w:t>Wzór Formularza ofertowego.</w:t>
      </w:r>
    </w:p>
    <w:p w14:paraId="5B1F83AC" w14:textId="77777777" w:rsidR="00A518EF" w:rsidRPr="00837D27" w:rsidRDefault="00A518EF" w:rsidP="00A518EF">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Pr>
          <w:rFonts w:asciiTheme="majorHAnsi" w:hAnsiTheme="majorHAnsi" w:cs="Arial"/>
          <w:color w:val="000000" w:themeColor="text1"/>
        </w:rPr>
        <w:t>4</w:t>
      </w:r>
      <w:r w:rsidRPr="00837D27">
        <w:rPr>
          <w:rFonts w:asciiTheme="majorHAnsi" w:hAnsiTheme="majorHAnsi" w:cs="Arial"/>
          <w:color w:val="000000" w:themeColor="text1"/>
        </w:rPr>
        <w:t xml:space="preserve"> –</w:t>
      </w:r>
      <w:r>
        <w:rPr>
          <w:rFonts w:asciiTheme="majorHAnsi" w:hAnsiTheme="majorHAnsi" w:cs="Arial"/>
          <w:color w:val="000000" w:themeColor="text1"/>
        </w:rPr>
        <w:t xml:space="preserve"> </w:t>
      </w:r>
      <w:r w:rsidRPr="00837D27">
        <w:rPr>
          <w:rFonts w:asciiTheme="majorHAnsi" w:hAnsiTheme="majorHAnsi" w:cs="Arial"/>
          <w:color w:val="000000" w:themeColor="text1"/>
        </w:rPr>
        <w:t>Wzór oświadczenia o braku podstaw do wykluczenia.</w:t>
      </w:r>
    </w:p>
    <w:p w14:paraId="630B4B41" w14:textId="77777777" w:rsidR="00A518EF" w:rsidRPr="00837D27" w:rsidRDefault="00A518EF" w:rsidP="00A518EF">
      <w:pPr>
        <w:spacing w:line="276" w:lineRule="auto"/>
        <w:ind w:left="2552" w:hanging="2552"/>
        <w:rPr>
          <w:rFonts w:asciiTheme="majorHAnsi" w:hAnsiTheme="majorHAnsi" w:cs="Arial"/>
          <w:color w:val="000000" w:themeColor="text1"/>
        </w:rPr>
      </w:pPr>
      <w:r>
        <w:rPr>
          <w:rFonts w:asciiTheme="majorHAnsi" w:hAnsiTheme="majorHAnsi" w:cs="Arial"/>
          <w:color w:val="000000" w:themeColor="text1"/>
        </w:rPr>
        <w:t>Załącznik Nr 5</w:t>
      </w:r>
      <w:r w:rsidRPr="00837D27">
        <w:rPr>
          <w:rFonts w:asciiTheme="majorHAnsi" w:hAnsiTheme="majorHAnsi" w:cs="Arial"/>
          <w:color w:val="000000" w:themeColor="text1"/>
        </w:rPr>
        <w:t xml:space="preserve"> </w:t>
      </w:r>
      <w:r>
        <w:rPr>
          <w:rFonts w:asciiTheme="majorHAnsi" w:hAnsiTheme="majorHAnsi" w:cs="Arial"/>
          <w:color w:val="000000" w:themeColor="text1"/>
        </w:rPr>
        <w:t xml:space="preserve">- </w:t>
      </w:r>
      <w:r w:rsidRPr="00837D27">
        <w:rPr>
          <w:rFonts w:asciiTheme="majorHAnsi" w:hAnsiTheme="majorHAnsi" w:cs="Arial"/>
          <w:color w:val="000000" w:themeColor="text1"/>
        </w:rPr>
        <w:t>Wzór oświadczenia o spełnianiu warunków udziału w postępowaniu.</w:t>
      </w:r>
    </w:p>
    <w:p w14:paraId="6E310350" w14:textId="6959116A" w:rsidR="00DA602F" w:rsidRDefault="00A518EF" w:rsidP="00DA602F">
      <w:pPr>
        <w:spacing w:line="276" w:lineRule="auto"/>
        <w:ind w:left="1560" w:hanging="1840"/>
        <w:jc w:val="both"/>
        <w:rPr>
          <w:rFonts w:asciiTheme="majorHAnsi" w:hAnsiTheme="majorHAnsi" w:cs="Arial"/>
          <w:i/>
          <w:iCs/>
          <w:color w:val="000000" w:themeColor="text1"/>
        </w:rPr>
      </w:pPr>
      <w:r>
        <w:rPr>
          <w:rFonts w:ascii="Cambria" w:hAnsi="Cambria" w:cs="Arial"/>
          <w:color w:val="000000"/>
        </w:rPr>
        <w:t xml:space="preserve">      </w:t>
      </w:r>
      <w:r w:rsidRPr="008C3DDE">
        <w:rPr>
          <w:rFonts w:ascii="Cambria" w:hAnsi="Cambria" w:cs="Arial"/>
          <w:color w:val="000000"/>
        </w:rPr>
        <w:t xml:space="preserve">Załącznik Nr </w:t>
      </w:r>
      <w:r>
        <w:rPr>
          <w:rFonts w:ascii="Cambria" w:hAnsi="Cambria" w:cs="Arial"/>
          <w:color w:val="000000"/>
        </w:rPr>
        <w:t>6</w:t>
      </w:r>
      <w:r w:rsidRPr="008C3DDE">
        <w:rPr>
          <w:rFonts w:ascii="Cambria" w:hAnsi="Cambria" w:cs="Arial"/>
          <w:color w:val="000000"/>
        </w:rPr>
        <w:t xml:space="preserve"> – </w:t>
      </w:r>
      <w:r w:rsidRPr="00837D27">
        <w:rPr>
          <w:rFonts w:asciiTheme="majorHAnsi" w:hAnsiTheme="majorHAnsi" w:cs="Arial"/>
          <w:color w:val="000000" w:themeColor="text1"/>
        </w:rPr>
        <w:t xml:space="preserve">Wzór </w:t>
      </w:r>
      <w:r>
        <w:rPr>
          <w:rFonts w:asciiTheme="majorHAnsi" w:hAnsiTheme="majorHAnsi" w:cs="Arial"/>
          <w:color w:val="000000" w:themeColor="text1"/>
        </w:rPr>
        <w:t>oś</w:t>
      </w:r>
      <w:r w:rsidRPr="00837D27">
        <w:rPr>
          <w:rFonts w:asciiTheme="majorHAnsi" w:hAnsiTheme="majorHAnsi" w:cs="Arial"/>
          <w:color w:val="000000" w:themeColor="text1"/>
        </w:rPr>
        <w:t>wiadczenia wykonawców wspóln</w:t>
      </w:r>
      <w:r>
        <w:rPr>
          <w:rFonts w:asciiTheme="majorHAnsi" w:hAnsiTheme="majorHAnsi" w:cs="Arial"/>
          <w:color w:val="000000" w:themeColor="text1"/>
        </w:rPr>
        <w:t xml:space="preserve">ie ubiegających się o udzielenie </w:t>
      </w:r>
      <w:r w:rsidRPr="00837D27">
        <w:rPr>
          <w:rFonts w:asciiTheme="majorHAnsi" w:hAnsiTheme="majorHAnsi" w:cs="Arial"/>
          <w:color w:val="000000" w:themeColor="text1"/>
        </w:rPr>
        <w:t>zamówienia</w:t>
      </w:r>
      <w:r>
        <w:rPr>
          <w:rFonts w:asciiTheme="majorHAnsi" w:hAnsiTheme="majorHAnsi" w:cs="Arial"/>
          <w:color w:val="000000" w:themeColor="text1"/>
        </w:rPr>
        <w:t xml:space="preserve"> </w:t>
      </w:r>
      <w:r w:rsidRPr="00020443">
        <w:rPr>
          <w:rFonts w:asciiTheme="majorHAnsi" w:hAnsiTheme="majorHAnsi" w:cs="Arial"/>
          <w:i/>
          <w:iCs/>
          <w:color w:val="000000" w:themeColor="text1"/>
        </w:rPr>
        <w:t>– jeżeli dotyczy.</w:t>
      </w:r>
    </w:p>
    <w:p w14:paraId="7E57587E" w14:textId="7BA6577C" w:rsidR="00EE2D7D" w:rsidRDefault="00EE2D7D" w:rsidP="00EE2D7D">
      <w:pPr>
        <w:spacing w:line="276" w:lineRule="auto"/>
        <w:ind w:left="1560" w:hanging="1560"/>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Pr>
          <w:rFonts w:asciiTheme="majorHAnsi" w:hAnsiTheme="majorHAnsi" w:cs="Arial"/>
          <w:color w:val="000000" w:themeColor="text1"/>
        </w:rPr>
        <w:t>7 – rysunek podział dachu</w:t>
      </w:r>
    </w:p>
    <w:p w14:paraId="72439BD7" w14:textId="4A190DAE" w:rsidR="00EE2D7D" w:rsidRDefault="00EE2D7D" w:rsidP="00EE2D7D">
      <w:pPr>
        <w:spacing w:line="276" w:lineRule="auto"/>
        <w:ind w:left="1560" w:hanging="1560"/>
        <w:jc w:val="both"/>
        <w:rPr>
          <w:rFonts w:asciiTheme="majorHAnsi" w:hAnsiTheme="majorHAnsi" w:cs="Arial"/>
          <w:color w:val="000000" w:themeColor="text1"/>
        </w:rPr>
      </w:pPr>
      <w:r>
        <w:rPr>
          <w:rFonts w:asciiTheme="majorHAnsi" w:hAnsiTheme="majorHAnsi" w:cs="Arial"/>
          <w:color w:val="000000" w:themeColor="text1"/>
        </w:rPr>
        <w:t xml:space="preserve">Załącznik Nr 8 </w:t>
      </w:r>
      <w:r w:rsidR="005338C8">
        <w:rPr>
          <w:rFonts w:asciiTheme="majorHAnsi" w:hAnsiTheme="majorHAnsi" w:cs="Arial"/>
          <w:color w:val="000000" w:themeColor="text1"/>
        </w:rPr>
        <w:t>–</w:t>
      </w:r>
      <w:r>
        <w:rPr>
          <w:rFonts w:asciiTheme="majorHAnsi" w:hAnsiTheme="majorHAnsi" w:cs="Arial"/>
          <w:color w:val="000000" w:themeColor="text1"/>
        </w:rPr>
        <w:t xml:space="preserve"> </w:t>
      </w:r>
      <w:r w:rsidR="005338C8">
        <w:rPr>
          <w:rFonts w:asciiTheme="majorHAnsi" w:hAnsiTheme="majorHAnsi" w:cs="Arial"/>
          <w:color w:val="000000" w:themeColor="text1"/>
        </w:rPr>
        <w:t>Przedmiar robót</w:t>
      </w:r>
    </w:p>
    <w:p w14:paraId="0EB594C2" w14:textId="3559E0A2" w:rsidR="005338C8" w:rsidRDefault="005338C8" w:rsidP="00EE2D7D">
      <w:pPr>
        <w:spacing w:line="276" w:lineRule="auto"/>
        <w:ind w:left="1560" w:hanging="1560"/>
        <w:jc w:val="both"/>
        <w:rPr>
          <w:rFonts w:asciiTheme="majorHAnsi" w:hAnsiTheme="majorHAnsi" w:cs="Arial"/>
          <w:color w:val="000000" w:themeColor="text1"/>
        </w:rPr>
      </w:pPr>
      <w:r>
        <w:rPr>
          <w:rFonts w:asciiTheme="majorHAnsi" w:hAnsiTheme="majorHAnsi" w:cs="Arial"/>
          <w:color w:val="000000" w:themeColor="text1"/>
        </w:rPr>
        <w:t>Załącznik Nr 9 – Projekt techniczno-wykonawczy pokrycia dachu wraz z termomodernizacją – branża konstrukcyjna</w:t>
      </w:r>
    </w:p>
    <w:p w14:paraId="13C948D1" w14:textId="34FF961A" w:rsidR="005338C8" w:rsidRDefault="005338C8" w:rsidP="005338C8">
      <w:pPr>
        <w:spacing w:line="276" w:lineRule="auto"/>
        <w:ind w:left="1560" w:hanging="1560"/>
        <w:jc w:val="both"/>
        <w:rPr>
          <w:rFonts w:asciiTheme="majorHAnsi" w:hAnsiTheme="majorHAnsi" w:cs="Arial"/>
          <w:color w:val="000000" w:themeColor="text1"/>
        </w:rPr>
      </w:pPr>
      <w:r>
        <w:rPr>
          <w:rFonts w:asciiTheme="majorHAnsi" w:hAnsiTheme="majorHAnsi" w:cs="Arial"/>
          <w:color w:val="000000" w:themeColor="text1"/>
        </w:rPr>
        <w:t xml:space="preserve">Załącznik Nr 10 - </w:t>
      </w:r>
      <w:r w:rsidRPr="005338C8">
        <w:rPr>
          <w:rFonts w:asciiTheme="majorHAnsi" w:hAnsiTheme="majorHAnsi" w:cs="Arial"/>
          <w:color w:val="000000" w:themeColor="text1"/>
        </w:rPr>
        <w:t>Projekt techniczno-wykonawczy-branżą elektryczna</w:t>
      </w:r>
    </w:p>
    <w:p w14:paraId="2605DEC7" w14:textId="027D2F32" w:rsidR="005338C8" w:rsidRDefault="005338C8" w:rsidP="005338C8">
      <w:pPr>
        <w:spacing w:line="276" w:lineRule="auto"/>
        <w:ind w:left="1560" w:hanging="1560"/>
        <w:jc w:val="both"/>
        <w:rPr>
          <w:rFonts w:asciiTheme="majorHAnsi" w:hAnsiTheme="majorHAnsi" w:cs="Arial"/>
          <w:color w:val="000000" w:themeColor="text1"/>
        </w:rPr>
      </w:pPr>
      <w:r>
        <w:rPr>
          <w:rFonts w:asciiTheme="majorHAnsi" w:hAnsiTheme="majorHAnsi" w:cs="Arial"/>
          <w:color w:val="000000" w:themeColor="text1"/>
        </w:rPr>
        <w:t xml:space="preserve">Załącznik Nr 11 - </w:t>
      </w:r>
      <w:r w:rsidRPr="005338C8">
        <w:rPr>
          <w:rFonts w:asciiTheme="majorHAnsi" w:hAnsiTheme="majorHAnsi" w:cs="Arial"/>
          <w:color w:val="000000" w:themeColor="text1"/>
        </w:rPr>
        <w:t>Specyfikacja techniczna wykonania i odbioru robót budowlanych (STWIOR)</w:t>
      </w:r>
    </w:p>
    <w:p w14:paraId="603FCA73" w14:textId="0D5BA53E" w:rsidR="005338C8" w:rsidRPr="005338C8" w:rsidRDefault="005338C8" w:rsidP="005338C8">
      <w:pPr>
        <w:spacing w:line="276" w:lineRule="auto"/>
        <w:ind w:left="1560" w:hanging="1560"/>
        <w:jc w:val="both"/>
        <w:rPr>
          <w:rFonts w:asciiTheme="majorHAnsi" w:hAnsiTheme="majorHAnsi" w:cs="Arial"/>
          <w:color w:val="000000" w:themeColor="text1"/>
        </w:rPr>
      </w:pPr>
      <w:r>
        <w:rPr>
          <w:rFonts w:asciiTheme="majorHAnsi" w:hAnsiTheme="majorHAnsi" w:cs="Arial"/>
          <w:color w:val="000000" w:themeColor="text1"/>
        </w:rPr>
        <w:t>Załącznik Nr 12 - Rysunki</w:t>
      </w:r>
    </w:p>
    <w:p w14:paraId="37F45532" w14:textId="5F9525F1" w:rsidR="00EE2D7D" w:rsidRDefault="005338C8" w:rsidP="005338C8">
      <w:pPr>
        <w:spacing w:line="276" w:lineRule="auto"/>
        <w:jc w:val="both"/>
        <w:rPr>
          <w:rFonts w:asciiTheme="majorHAnsi" w:hAnsiTheme="majorHAnsi" w:cs="Arial"/>
          <w:i/>
          <w:iCs/>
          <w:color w:val="000000" w:themeColor="text1"/>
        </w:rPr>
      </w:pPr>
      <w:r w:rsidRPr="005338C8">
        <w:rPr>
          <w:rFonts w:asciiTheme="majorHAnsi" w:hAnsiTheme="majorHAnsi" w:cs="Arial"/>
          <w:color w:val="000000" w:themeColor="text1"/>
        </w:rPr>
        <w:tab/>
      </w:r>
    </w:p>
    <w:p w14:paraId="7E4E259C" w14:textId="77DD76D9" w:rsidR="00DA602F" w:rsidRPr="00DA602F" w:rsidRDefault="00DA602F" w:rsidP="00DA602F">
      <w:pPr>
        <w:spacing w:line="276" w:lineRule="auto"/>
        <w:ind w:left="1418" w:hanging="1418"/>
        <w:jc w:val="both"/>
        <w:rPr>
          <w:rFonts w:cstheme="minorHAnsi"/>
          <w:i/>
          <w:color w:val="000000"/>
          <w:u w:color="000000"/>
        </w:rPr>
      </w:pPr>
    </w:p>
    <w:sectPr w:rsidR="00DA602F" w:rsidRPr="00DA602F" w:rsidSect="003B38CA">
      <w:headerReference w:type="even" r:id="rId30"/>
      <w:headerReference w:type="default" r:id="rId31"/>
      <w:footerReference w:type="even" r:id="rId32"/>
      <w:footerReference w:type="default" r:id="rId33"/>
      <w:headerReference w:type="first" r:id="rId34"/>
      <w:footerReference w:type="first" r:id="rId35"/>
      <w:pgSz w:w="11906" w:h="16838" w:code="9"/>
      <w:pgMar w:top="1179" w:right="1417" w:bottom="1417" w:left="1417" w:header="396" w:footer="119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73785" w14:textId="77777777" w:rsidR="00AE64E0" w:rsidRDefault="00AE64E0">
      <w:r>
        <w:separator/>
      </w:r>
    </w:p>
  </w:endnote>
  <w:endnote w:type="continuationSeparator" w:id="0">
    <w:p w14:paraId="014F110A" w14:textId="77777777" w:rsidR="00AE64E0" w:rsidRDefault="00AE6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charset w:val="EE"/>
    <w:family w:val="roman"/>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F19C2" w14:textId="30DAB5A0" w:rsidR="00D16FEC" w:rsidRDefault="00D16FEC">
    <w:pPr>
      <w:pStyle w:val="Stopka"/>
      <w:jc w:val="center"/>
    </w:pPr>
    <w:r>
      <w:rPr>
        <w:noProof/>
      </w:rPr>
      <mc:AlternateContent>
        <mc:Choice Requires="wpg">
          <w:drawing>
            <wp:anchor distT="0" distB="0" distL="114300" distR="114300" simplePos="0" relativeHeight="251657216" behindDoc="0" locked="0" layoutInCell="1" allowOverlap="1" wp14:anchorId="1482CA5C" wp14:editId="18B347EB">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1332E115" w14:textId="77777777" w:rsidR="00D16FEC" w:rsidRDefault="00D16FEC" w:rsidP="00C51DF4">
                            <w:pPr>
                              <w:widowControl w:val="0"/>
                              <w:rPr>
                                <w:rFonts w:ascii="Arial" w:hAnsi="Arial" w:cs="Arial"/>
                                <w:sz w:val="14"/>
                                <w:szCs w:val="14"/>
                              </w:rPr>
                            </w:pPr>
                          </w:p>
                          <w:p w14:paraId="21F1955C" w14:textId="77777777" w:rsidR="00D16FEC" w:rsidRDefault="00D16FEC"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D16FEC" w:rsidRPr="00E11A36" w:rsidRDefault="00D16FEC"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D16FEC" w:rsidRPr="00E11A36" w:rsidRDefault="00D16FEC"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D16FEC" w:rsidRDefault="00D16FEC"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D16FEC" w:rsidRDefault="00D16FEC"/>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7981F56" w14:textId="77777777" w:rsidR="00D16FEC" w:rsidRDefault="00D16FEC" w:rsidP="00C51DF4">
                            <w:pPr>
                              <w:widowControl w:val="0"/>
                              <w:rPr>
                                <w:rFonts w:ascii="Arial" w:hAnsi="Arial" w:cs="Arial"/>
                                <w:sz w:val="14"/>
                                <w:szCs w:val="14"/>
                              </w:rPr>
                            </w:pPr>
                          </w:p>
                          <w:p w14:paraId="21F71164" w14:textId="77777777" w:rsidR="00D16FEC" w:rsidRPr="003074FC" w:rsidRDefault="00D16FEC"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D16FEC" w:rsidRPr="003074FC" w:rsidRDefault="00D16FEC"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D16FEC" w:rsidRPr="003074FC" w:rsidRDefault="00D16FEC"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D16FEC" w:rsidRPr="00BC0929" w:rsidRDefault="00D16FEC"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482CA5C"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HBsIh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1332E115" w14:textId="77777777" w:rsidR="00D16FEC" w:rsidRDefault="00D16FEC" w:rsidP="00C51DF4">
                      <w:pPr>
                        <w:widowControl w:val="0"/>
                        <w:rPr>
                          <w:rFonts w:ascii="Arial" w:hAnsi="Arial" w:cs="Arial"/>
                          <w:sz w:val="14"/>
                          <w:szCs w:val="14"/>
                        </w:rPr>
                      </w:pPr>
                    </w:p>
                    <w:p w14:paraId="21F1955C" w14:textId="77777777" w:rsidR="00D16FEC" w:rsidRDefault="00D16FEC"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D16FEC" w:rsidRPr="00E11A36" w:rsidRDefault="00D16FEC"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D16FEC" w:rsidRPr="00E11A36" w:rsidRDefault="00D16FEC"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D16FEC" w:rsidRDefault="00D16FEC"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D16FEC" w:rsidRDefault="00D16FEC"/>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77981F56" w14:textId="77777777" w:rsidR="00D16FEC" w:rsidRDefault="00D16FEC" w:rsidP="00C51DF4">
                      <w:pPr>
                        <w:widowControl w:val="0"/>
                        <w:rPr>
                          <w:rFonts w:ascii="Arial" w:hAnsi="Arial" w:cs="Arial"/>
                          <w:sz w:val="14"/>
                          <w:szCs w:val="14"/>
                        </w:rPr>
                      </w:pPr>
                    </w:p>
                    <w:p w14:paraId="21F71164" w14:textId="77777777" w:rsidR="00D16FEC" w:rsidRPr="003074FC" w:rsidRDefault="00D16FEC"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D16FEC" w:rsidRPr="003074FC" w:rsidRDefault="00D16FEC"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D16FEC" w:rsidRPr="003074FC" w:rsidRDefault="00D16FEC"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D16FEC" w:rsidRPr="00BC0929" w:rsidRDefault="00D16FEC"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899D72D" wp14:editId="04200FC2">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7E48292" w14:textId="77777777" w:rsidR="00D16FEC" w:rsidRPr="00FD3B32" w:rsidRDefault="00D16FEC"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D16FEC" w:rsidRPr="00FD3B32" w:rsidRDefault="00D16FEC"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D16FEC" w:rsidRDefault="00D16FEC" w:rsidP="00C51DF4">
                          <w:pPr>
                            <w:pStyle w:val="Stopka"/>
                          </w:pPr>
                        </w:p>
                        <w:p w14:paraId="56B8FE84" w14:textId="77777777" w:rsidR="00D16FEC" w:rsidRDefault="00D16FEC"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9D72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77E48292" w14:textId="77777777" w:rsidR="00D16FEC" w:rsidRPr="00FD3B32" w:rsidRDefault="00D16FEC"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D16FEC" w:rsidRPr="00FD3B32" w:rsidRDefault="00D16FEC"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D16FEC" w:rsidRDefault="00D16FEC" w:rsidP="00C51DF4">
                    <w:pPr>
                      <w:pStyle w:val="Stopka"/>
                    </w:pPr>
                  </w:p>
                  <w:p w14:paraId="56B8FE84" w14:textId="77777777" w:rsidR="00D16FEC" w:rsidRDefault="00D16FEC"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4DC297A" w14:textId="77777777" w:rsidR="00D16FEC" w:rsidRDefault="00D16FEC"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717DE" w14:textId="13EC7364" w:rsidR="00D16FEC" w:rsidRPr="00BA303A" w:rsidRDefault="00D16FEC"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9</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38</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2301F" w14:textId="7D85BAA6" w:rsidR="00D16FEC" w:rsidRPr="00BA303A" w:rsidRDefault="00D16FEC"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38</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044D9" w14:textId="77777777" w:rsidR="00AE64E0" w:rsidRDefault="00AE64E0">
      <w:r>
        <w:separator/>
      </w:r>
    </w:p>
  </w:footnote>
  <w:footnote w:type="continuationSeparator" w:id="0">
    <w:p w14:paraId="649E7604" w14:textId="77777777" w:rsidR="00AE64E0" w:rsidRDefault="00AE6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3A139" w14:textId="77777777" w:rsidR="00D16FEC" w:rsidRDefault="00D16FEC">
    <w:pPr>
      <w:pStyle w:val="Nagwek"/>
    </w:pPr>
    <w:r>
      <w:rPr>
        <w:noProof/>
      </w:rPr>
      <w:drawing>
        <wp:inline distT="0" distB="0" distL="0" distR="0" wp14:anchorId="50393A46" wp14:editId="3E7D7243">
          <wp:extent cx="6212840" cy="697865"/>
          <wp:effectExtent l="19050" t="0" r="0" b="0"/>
          <wp:docPr id="693696398" name="Obraz 693696398"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311FD" w14:textId="77777777" w:rsidR="00D16FEC" w:rsidRPr="005B7BD7" w:rsidRDefault="00D16FEC" w:rsidP="006B67BF">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10059" w:type="dxa"/>
      <w:tblInd w:w="-210" w:type="dxa"/>
      <w:tblLook w:val="04A0" w:firstRow="1" w:lastRow="0" w:firstColumn="1" w:lastColumn="0" w:noHBand="0" w:noVBand="1"/>
    </w:tblPr>
    <w:tblGrid>
      <w:gridCol w:w="1776"/>
      <w:gridCol w:w="8283"/>
    </w:tblGrid>
    <w:tr w:rsidR="009E6CBA" w:rsidRPr="00BA4B5B" w14:paraId="29F9F5C4" w14:textId="77777777" w:rsidTr="009E6CBA">
      <w:trPr>
        <w:trHeight w:val="774"/>
      </w:trPr>
      <w:tc>
        <w:tcPr>
          <w:tcW w:w="1776" w:type="dxa"/>
        </w:tcPr>
        <w:p w14:paraId="6302E29B" w14:textId="77777777" w:rsidR="009E6CBA" w:rsidRPr="006B67BF" w:rsidRDefault="009E6CBA" w:rsidP="009E6CBA">
          <w:pPr>
            <w:pStyle w:val="Nagwek"/>
            <w:jc w:val="center"/>
            <w:rPr>
              <w:rFonts w:ascii="Cambria" w:hAnsi="Cambria"/>
              <w:bCs/>
              <w:sz w:val="10"/>
              <w:szCs w:val="10"/>
            </w:rPr>
          </w:pPr>
          <w:bookmarkStart w:id="23" w:name="_Hlk109734375"/>
          <w:r w:rsidRPr="003B38CA">
            <w:rPr>
              <w:rFonts w:ascii="Helvetica" w:hAnsi="Helvetica" w:cs="Helvetica"/>
              <w:noProof/>
              <w:color w:val="000000" w:themeColor="text1"/>
            </w:rPr>
            <w:drawing>
              <wp:anchor distT="0" distB="0" distL="114300" distR="114300" simplePos="0" relativeHeight="251660288" behindDoc="0" locked="0" layoutInCell="1" allowOverlap="1" wp14:anchorId="75562AE7" wp14:editId="05B8E3CC">
                <wp:simplePos x="0" y="0"/>
                <wp:positionH relativeFrom="margin">
                  <wp:posOffset>205740</wp:posOffset>
                </wp:positionH>
                <wp:positionV relativeFrom="margin">
                  <wp:posOffset>236855</wp:posOffset>
                </wp:positionV>
                <wp:extent cx="529590" cy="655955"/>
                <wp:effectExtent l="0" t="0" r="3810" b="4445"/>
                <wp:wrapSquare wrapText="bothSides"/>
                <wp:docPr id="374834926" name="Obraz 374834926" descr="Obraz zawierający tekst, clipart&#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Obraz 5" descr="Obraz zawierający tekst, clipart&#10;&#10;Opis wygenerowany automatyczni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590" cy="6559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283" w:type="dxa"/>
        </w:tcPr>
        <w:p w14:paraId="00BC3366" w14:textId="77777777" w:rsidR="009E6CBA" w:rsidRPr="003B38CA" w:rsidRDefault="009E6CBA" w:rsidP="009E6CBA">
          <w:pPr>
            <w:pStyle w:val="Nagwek"/>
            <w:jc w:val="center"/>
            <w:rPr>
              <w:rFonts w:ascii="Cambria" w:hAnsi="Cambria"/>
              <w:bCs/>
              <w:sz w:val="10"/>
              <w:szCs w:val="10"/>
            </w:rPr>
          </w:pPr>
        </w:p>
        <w:p w14:paraId="4F0C706C" w14:textId="77777777" w:rsidR="009E6CBA" w:rsidRDefault="009E6CBA" w:rsidP="009E6CBA">
          <w:pPr>
            <w:spacing w:after="120" w:line="276" w:lineRule="auto"/>
            <w:ind w:left="567"/>
            <w:jc w:val="center"/>
            <w:rPr>
              <w:rFonts w:ascii="Cambria" w:hAnsi="Cambria"/>
              <w:b/>
              <w:sz w:val="19"/>
              <w:szCs w:val="19"/>
            </w:rPr>
          </w:pPr>
        </w:p>
        <w:p w14:paraId="07D7D07F" w14:textId="7329C182" w:rsidR="00FC0FE6" w:rsidRDefault="009E6CBA" w:rsidP="009E6CBA">
          <w:pPr>
            <w:spacing w:line="276" w:lineRule="auto"/>
            <w:jc w:val="center"/>
            <w:rPr>
              <w:szCs w:val="22"/>
            </w:rPr>
          </w:pPr>
          <w:r w:rsidRPr="005F6D2C">
            <w:rPr>
              <w:rFonts w:ascii="Cambria" w:hAnsi="Cambria"/>
              <w:b/>
              <w:sz w:val="19"/>
              <w:szCs w:val="19"/>
            </w:rPr>
            <w:t>SPECYFIKACJA WARUNKÓW ZAMÓWIENIA:</w:t>
          </w:r>
          <w:r>
            <w:rPr>
              <w:rFonts w:ascii="Cambria" w:hAnsi="Cambria"/>
              <w:bCs/>
            </w:rPr>
            <w:t xml:space="preserve"> </w:t>
          </w:r>
        </w:p>
        <w:p w14:paraId="1617CC01" w14:textId="0287E23C" w:rsidR="009E6CBA" w:rsidRPr="00EE60D7" w:rsidRDefault="00C00222" w:rsidP="00EE60D7">
          <w:pPr>
            <w:autoSpaceDE w:val="0"/>
            <w:autoSpaceDN w:val="0"/>
            <w:adjustRightInd w:val="0"/>
            <w:spacing w:after="120"/>
            <w:jc w:val="center"/>
            <w:rPr>
              <w:rFonts w:ascii="Cambria" w:hAnsi="Cambria"/>
              <w:b/>
              <w:bCs/>
              <w:sz w:val="22"/>
              <w:szCs w:val="22"/>
            </w:rPr>
          </w:pPr>
          <w:r w:rsidRPr="00EE60D7">
            <w:rPr>
              <w:b/>
              <w:bCs/>
              <w:sz w:val="22"/>
              <w:szCs w:val="22"/>
            </w:rPr>
            <w:t>„</w:t>
          </w:r>
          <w:r w:rsidR="00EE60D7" w:rsidRPr="00EE60D7">
            <w:rPr>
              <w:b/>
              <w:bCs/>
              <w:color w:val="000000"/>
              <w:sz w:val="22"/>
              <w:szCs w:val="22"/>
              <w:u w:color="000000"/>
            </w:rPr>
            <w:t>Modernizacja dachu na budynku Starostwa Powiatowego w Tomaszowie Mazowieckim”-dotyczy etapu 2 i 3.</w:t>
          </w:r>
          <w:r w:rsidRPr="00EE60D7">
            <w:rPr>
              <w:b/>
              <w:bCs/>
              <w:sz w:val="22"/>
              <w:szCs w:val="22"/>
            </w:rPr>
            <w:t>”</w:t>
          </w:r>
        </w:p>
      </w:tc>
    </w:tr>
    <w:bookmarkEnd w:id="23"/>
  </w:tbl>
  <w:p w14:paraId="38471B34" w14:textId="77777777" w:rsidR="009E6CBA" w:rsidRDefault="009E6C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hybridMultilevel"/>
    <w:tmpl w:val="737B8DDC"/>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2D51779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F"/>
    <w:multiLevelType w:val="hybridMultilevel"/>
    <w:tmpl w:val="F0160F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5"/>
    <w:multiLevelType w:val="hybridMultilevel"/>
    <w:tmpl w:val="442A7620"/>
    <w:lvl w:ilvl="0" w:tplc="23944CFE">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7"/>
    <w:multiLevelType w:val="hybridMultilevel"/>
    <w:tmpl w:val="684A48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8"/>
    <w:multiLevelType w:val="hybridMultilevel"/>
    <w:tmpl w:val="579478F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A"/>
    <w:multiLevelType w:val="hybridMultilevel"/>
    <w:tmpl w:val="3DC240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0" w15:restartNumberingAfterBreak="0">
    <w:nsid w:val="063E2FA9"/>
    <w:multiLevelType w:val="hybridMultilevel"/>
    <w:tmpl w:val="3B660A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0E17285D"/>
    <w:multiLevelType w:val="hybridMultilevel"/>
    <w:tmpl w:val="7C7AEA16"/>
    <w:lvl w:ilvl="0" w:tplc="65B41E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F881A57"/>
    <w:multiLevelType w:val="hybridMultilevel"/>
    <w:tmpl w:val="7F58BC26"/>
    <w:lvl w:ilvl="0" w:tplc="B0E26594">
      <w:start w:val="10"/>
      <w:numFmt w:val="decimal"/>
      <w:lvlText w:val="%1."/>
      <w:lvlJc w:val="left"/>
      <w:pPr>
        <w:ind w:left="720" w:hanging="360"/>
      </w:pPr>
      <w:rPr>
        <w:rFonts w:ascii="Calibri" w:eastAsia="Times New Roman"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2824A44"/>
    <w:multiLevelType w:val="hybridMultilevel"/>
    <w:tmpl w:val="482AD8CC"/>
    <w:lvl w:ilvl="0" w:tplc="AD60B80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0"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3" w15:restartNumberingAfterBreak="0">
    <w:nsid w:val="22C80E69"/>
    <w:multiLevelType w:val="hybridMultilevel"/>
    <w:tmpl w:val="E43C8B5C"/>
    <w:lvl w:ilvl="0" w:tplc="5454B06C">
      <w:start w:val="1"/>
      <w:numFmt w:val="decimal"/>
      <w:lvlText w:val="%1."/>
      <w:lvlJc w:val="left"/>
      <w:pPr>
        <w:ind w:left="720" w:hanging="360"/>
      </w:pPr>
      <w:rPr>
        <w:rFonts w:ascii="Calibri" w:eastAsia="Times New Roman"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CDF0544"/>
    <w:multiLevelType w:val="multilevel"/>
    <w:tmpl w:val="5838D13A"/>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FCC282F"/>
    <w:multiLevelType w:val="hybridMultilevel"/>
    <w:tmpl w:val="7EF4B9B0"/>
    <w:lvl w:ilvl="0" w:tplc="36B630EA">
      <w:start w:val="8"/>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5C60D90"/>
    <w:multiLevelType w:val="multilevel"/>
    <w:tmpl w:val="3E384A5E"/>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7F375B9"/>
    <w:multiLevelType w:val="hybridMultilevel"/>
    <w:tmpl w:val="339AEC30"/>
    <w:lvl w:ilvl="0" w:tplc="0862D342">
      <w:start w:val="1"/>
      <w:numFmt w:val="lowerLetter"/>
      <w:suff w:val="space"/>
      <w:lvlText w:val="%1)"/>
      <w:lvlJc w:val="left"/>
      <w:pPr>
        <w:ind w:left="644" w:hanging="360"/>
      </w:pPr>
      <w:rPr>
        <w:rFonts w:hint="default"/>
      </w:rPr>
    </w:lvl>
    <w:lvl w:ilvl="1" w:tplc="04150019" w:tentative="1">
      <w:start w:val="1"/>
      <w:numFmt w:val="lowerLetter"/>
      <w:lvlText w:val="%2."/>
      <w:lvlJc w:val="left"/>
      <w:pPr>
        <w:ind w:left="1017" w:hanging="360"/>
      </w:pPr>
    </w:lvl>
    <w:lvl w:ilvl="2" w:tplc="0415001B" w:tentative="1">
      <w:start w:val="1"/>
      <w:numFmt w:val="lowerRoman"/>
      <w:lvlText w:val="%3."/>
      <w:lvlJc w:val="right"/>
      <w:pPr>
        <w:ind w:left="1737" w:hanging="180"/>
      </w:pPr>
    </w:lvl>
    <w:lvl w:ilvl="3" w:tplc="0415000F" w:tentative="1">
      <w:start w:val="1"/>
      <w:numFmt w:val="decimal"/>
      <w:lvlText w:val="%4."/>
      <w:lvlJc w:val="left"/>
      <w:pPr>
        <w:ind w:left="2457" w:hanging="360"/>
      </w:pPr>
    </w:lvl>
    <w:lvl w:ilvl="4" w:tplc="04150019" w:tentative="1">
      <w:start w:val="1"/>
      <w:numFmt w:val="lowerLetter"/>
      <w:lvlText w:val="%5."/>
      <w:lvlJc w:val="left"/>
      <w:pPr>
        <w:ind w:left="3177" w:hanging="360"/>
      </w:pPr>
    </w:lvl>
    <w:lvl w:ilvl="5" w:tplc="0415001B" w:tentative="1">
      <w:start w:val="1"/>
      <w:numFmt w:val="lowerRoman"/>
      <w:lvlText w:val="%6."/>
      <w:lvlJc w:val="right"/>
      <w:pPr>
        <w:ind w:left="3897" w:hanging="180"/>
      </w:pPr>
    </w:lvl>
    <w:lvl w:ilvl="6" w:tplc="0415000F" w:tentative="1">
      <w:start w:val="1"/>
      <w:numFmt w:val="decimal"/>
      <w:lvlText w:val="%7."/>
      <w:lvlJc w:val="left"/>
      <w:pPr>
        <w:ind w:left="4617" w:hanging="360"/>
      </w:pPr>
    </w:lvl>
    <w:lvl w:ilvl="7" w:tplc="04150019" w:tentative="1">
      <w:start w:val="1"/>
      <w:numFmt w:val="lowerLetter"/>
      <w:lvlText w:val="%8."/>
      <w:lvlJc w:val="left"/>
      <w:pPr>
        <w:ind w:left="5337" w:hanging="360"/>
      </w:pPr>
    </w:lvl>
    <w:lvl w:ilvl="8" w:tplc="0415001B" w:tentative="1">
      <w:start w:val="1"/>
      <w:numFmt w:val="lowerRoman"/>
      <w:lvlText w:val="%9."/>
      <w:lvlJc w:val="right"/>
      <w:pPr>
        <w:ind w:left="6057" w:hanging="180"/>
      </w:pPr>
    </w:lvl>
  </w:abstractNum>
  <w:abstractNum w:abstractNumId="35"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6" w15:restartNumberingAfterBreak="0">
    <w:nsid w:val="4B0365CC"/>
    <w:multiLevelType w:val="hybridMultilevel"/>
    <w:tmpl w:val="0BF4007E"/>
    <w:lvl w:ilvl="0" w:tplc="65B41E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15:restartNumberingAfterBreak="0">
    <w:nsid w:val="4F2B5882"/>
    <w:multiLevelType w:val="hybridMultilevel"/>
    <w:tmpl w:val="49C43F4C"/>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0" w15:restartNumberingAfterBreak="0">
    <w:nsid w:val="59A00581"/>
    <w:multiLevelType w:val="hybridMultilevel"/>
    <w:tmpl w:val="884C53E6"/>
    <w:lvl w:ilvl="0" w:tplc="9F14716A">
      <w:start w:val="3"/>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A70930"/>
    <w:multiLevelType w:val="hybridMultilevel"/>
    <w:tmpl w:val="B928E178"/>
    <w:lvl w:ilvl="0" w:tplc="78EED576">
      <w:start w:val="1"/>
      <w:numFmt w:val="lowerLetter"/>
      <w:lvlText w:val="%1)"/>
      <w:lvlJc w:val="left"/>
      <w:pPr>
        <w:ind w:left="1429" w:hanging="360"/>
      </w:pPr>
      <w:rPr>
        <w:rFonts w:asciiTheme="majorHAnsi" w:hAnsiTheme="maj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3"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5E3730AB"/>
    <w:multiLevelType w:val="multilevel"/>
    <w:tmpl w:val="E4762932"/>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6"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5F57469E"/>
    <w:multiLevelType w:val="hybridMultilevel"/>
    <w:tmpl w:val="42F40AB0"/>
    <w:lvl w:ilvl="0" w:tplc="68C004C8">
      <w:start w:val="1"/>
      <w:numFmt w:val="decimal"/>
      <w:lvlText w:val="%1)"/>
      <w:lvlJc w:val="left"/>
      <w:pPr>
        <w:ind w:left="720" w:hanging="360"/>
      </w:pPr>
      <w:rPr>
        <w:rFonts w:asciiTheme="minorHAnsi" w:eastAsia="Times New Roman" w:hAnsiTheme="minorHAnsi" w:cstheme="minorHAnsi" w:hint="default"/>
        <w:b w:val="0"/>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0C8198D"/>
    <w:multiLevelType w:val="hybridMultilevel"/>
    <w:tmpl w:val="834A1F7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1"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2" w15:restartNumberingAfterBreak="0">
    <w:nsid w:val="6932782D"/>
    <w:multiLevelType w:val="hybridMultilevel"/>
    <w:tmpl w:val="3648C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5"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7" w15:restartNumberingAfterBreak="0">
    <w:nsid w:val="724B6768"/>
    <w:multiLevelType w:val="hybridMultilevel"/>
    <w:tmpl w:val="C186DF2C"/>
    <w:lvl w:ilvl="0" w:tplc="04150017">
      <w:start w:val="1"/>
      <w:numFmt w:val="lowerLetter"/>
      <w:lvlText w:val="%1)"/>
      <w:lvlJc w:val="left"/>
      <w:pPr>
        <w:ind w:left="1212" w:hanging="360"/>
      </w:p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58" w15:restartNumberingAfterBreak="0">
    <w:nsid w:val="736A6A4D"/>
    <w:multiLevelType w:val="hybridMultilevel"/>
    <w:tmpl w:val="39F015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0" w15:restartNumberingAfterBreak="0">
    <w:nsid w:val="755B03AB"/>
    <w:multiLevelType w:val="multilevel"/>
    <w:tmpl w:val="470A9706"/>
    <w:lvl w:ilvl="0">
      <w:start w:val="4"/>
      <w:numFmt w:val="decimal"/>
      <w:lvlText w:val="%1."/>
      <w:lvlJc w:val="left"/>
      <w:pPr>
        <w:ind w:left="360" w:hanging="360"/>
      </w:pPr>
      <w:rPr>
        <w:rFonts w:cs="Times New Roman" w:hint="default"/>
      </w:rPr>
    </w:lvl>
    <w:lvl w:ilvl="1">
      <w:start w:val="4"/>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7B18108B"/>
    <w:multiLevelType w:val="multilevel"/>
    <w:tmpl w:val="E098E5CE"/>
    <w:lvl w:ilvl="0">
      <w:start w:val="24"/>
      <w:numFmt w:val="decimal"/>
      <w:lvlText w:val="%1."/>
      <w:lvlJc w:val="left"/>
      <w:pPr>
        <w:ind w:left="500" w:hanging="500"/>
      </w:pPr>
      <w:rPr>
        <w:rFonts w:hint="default"/>
        <w:color w:val="auto"/>
      </w:rPr>
    </w:lvl>
    <w:lvl w:ilvl="1">
      <w:start w:val="1"/>
      <w:numFmt w:val="decimal"/>
      <w:lvlText w:val="%1.%2."/>
      <w:lvlJc w:val="left"/>
      <w:pPr>
        <w:ind w:left="1429" w:hanging="720"/>
      </w:pPr>
      <w:rPr>
        <w:rFonts w:hint="default"/>
        <w:b/>
        <w:bCs/>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63"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4"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16cid:durableId="856895134">
    <w:abstractNumId w:val="45"/>
  </w:num>
  <w:num w:numId="2" w16cid:durableId="2037612042">
    <w:abstractNumId w:val="15"/>
  </w:num>
  <w:num w:numId="3" w16cid:durableId="911815189">
    <w:abstractNumId w:val="9"/>
  </w:num>
  <w:num w:numId="4" w16cid:durableId="264315395">
    <w:abstractNumId w:val="63"/>
  </w:num>
  <w:num w:numId="5" w16cid:durableId="68701136">
    <w:abstractNumId w:val="54"/>
  </w:num>
  <w:num w:numId="6" w16cid:durableId="232473145">
    <w:abstractNumId w:val="56"/>
  </w:num>
  <w:num w:numId="7" w16cid:durableId="1627854889">
    <w:abstractNumId w:val="51"/>
  </w:num>
  <w:num w:numId="8" w16cid:durableId="924530536">
    <w:abstractNumId w:val="50"/>
  </w:num>
  <w:num w:numId="9" w16cid:durableId="175508243">
    <w:abstractNumId w:val="25"/>
  </w:num>
  <w:num w:numId="10" w16cid:durableId="107623885">
    <w:abstractNumId w:val="64"/>
  </w:num>
  <w:num w:numId="11" w16cid:durableId="1716545189">
    <w:abstractNumId w:val="11"/>
  </w:num>
  <w:num w:numId="12" w16cid:durableId="597064750">
    <w:abstractNumId w:val="24"/>
  </w:num>
  <w:num w:numId="13" w16cid:durableId="1761944728">
    <w:abstractNumId w:val="26"/>
  </w:num>
  <w:num w:numId="14" w16cid:durableId="1851482078">
    <w:abstractNumId w:val="32"/>
  </w:num>
  <w:num w:numId="15" w16cid:durableId="1164779283">
    <w:abstractNumId w:val="43"/>
  </w:num>
  <w:num w:numId="16" w16cid:durableId="767578611">
    <w:abstractNumId w:val="18"/>
  </w:num>
  <w:num w:numId="17" w16cid:durableId="410397543">
    <w:abstractNumId w:val="29"/>
  </w:num>
  <w:num w:numId="18" w16cid:durableId="658731599">
    <w:abstractNumId w:val="55"/>
  </w:num>
  <w:num w:numId="19" w16cid:durableId="19951845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19505">
    <w:abstractNumId w:val="6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6574162">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32216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30031473">
    <w:abstractNumId w:val="30"/>
  </w:num>
  <w:num w:numId="24" w16cid:durableId="388846083">
    <w:abstractNumId w:val="35"/>
  </w:num>
  <w:num w:numId="25" w16cid:durableId="824128791">
    <w:abstractNumId w:val="28"/>
  </w:num>
  <w:num w:numId="26" w16cid:durableId="1347368763">
    <w:abstractNumId w:val="41"/>
  </w:num>
  <w:num w:numId="27" w16cid:durableId="1941181097">
    <w:abstractNumId w:val="44"/>
  </w:num>
  <w:num w:numId="28" w16cid:durableId="194200924">
    <w:abstractNumId w:val="39"/>
  </w:num>
  <w:num w:numId="29" w16cid:durableId="1956210287">
    <w:abstractNumId w:val="21"/>
  </w:num>
  <w:num w:numId="30" w16cid:durableId="848788822">
    <w:abstractNumId w:val="53"/>
  </w:num>
  <w:num w:numId="31" w16cid:durableId="409039467">
    <w:abstractNumId w:val="17"/>
  </w:num>
  <w:num w:numId="32" w16cid:durableId="701438611">
    <w:abstractNumId w:val="7"/>
  </w:num>
  <w:num w:numId="33" w16cid:durableId="787357011">
    <w:abstractNumId w:val="59"/>
  </w:num>
  <w:num w:numId="34" w16cid:durableId="741870156">
    <w:abstractNumId w:val="22"/>
  </w:num>
  <w:num w:numId="35" w16cid:durableId="1932466685">
    <w:abstractNumId w:val="20"/>
  </w:num>
  <w:num w:numId="36" w16cid:durableId="346831551">
    <w:abstractNumId w:val="27"/>
  </w:num>
  <w:num w:numId="37" w16cid:durableId="1285774098">
    <w:abstractNumId w:val="12"/>
  </w:num>
  <w:num w:numId="38" w16cid:durableId="292291333">
    <w:abstractNumId w:val="42"/>
  </w:num>
  <w:num w:numId="39" w16cid:durableId="615867273">
    <w:abstractNumId w:val="8"/>
  </w:num>
  <w:num w:numId="40" w16cid:durableId="1177306772">
    <w:abstractNumId w:val="38"/>
  </w:num>
  <w:num w:numId="41" w16cid:durableId="1349134642">
    <w:abstractNumId w:val="33"/>
  </w:num>
  <w:num w:numId="42" w16cid:durableId="704253367">
    <w:abstractNumId w:val="46"/>
  </w:num>
  <w:num w:numId="43" w16cid:durableId="1567715801">
    <w:abstractNumId w:val="57"/>
  </w:num>
  <w:num w:numId="44" w16cid:durableId="1377704839">
    <w:abstractNumId w:val="62"/>
  </w:num>
  <w:num w:numId="45" w16cid:durableId="1906180266">
    <w:abstractNumId w:val="60"/>
  </w:num>
  <w:num w:numId="46" w16cid:durableId="2079864208">
    <w:abstractNumId w:val="0"/>
  </w:num>
  <w:num w:numId="47" w16cid:durableId="1611160672">
    <w:abstractNumId w:val="2"/>
  </w:num>
  <w:num w:numId="48" w16cid:durableId="186064897">
    <w:abstractNumId w:val="3"/>
  </w:num>
  <w:num w:numId="49" w16cid:durableId="150098216">
    <w:abstractNumId w:val="4"/>
  </w:num>
  <w:num w:numId="50" w16cid:durableId="1047804891">
    <w:abstractNumId w:val="5"/>
  </w:num>
  <w:num w:numId="51" w16cid:durableId="211576300">
    <w:abstractNumId w:val="31"/>
  </w:num>
  <w:num w:numId="52" w16cid:durableId="1738363428">
    <w:abstractNumId w:val="6"/>
  </w:num>
  <w:num w:numId="53" w16cid:durableId="481772012">
    <w:abstractNumId w:val="40"/>
  </w:num>
  <w:num w:numId="54" w16cid:durableId="1634022018">
    <w:abstractNumId w:val="37"/>
  </w:num>
  <w:num w:numId="55" w16cid:durableId="914708447">
    <w:abstractNumId w:val="23"/>
  </w:num>
  <w:num w:numId="56" w16cid:durableId="1832217032">
    <w:abstractNumId w:val="48"/>
  </w:num>
  <w:num w:numId="57" w16cid:durableId="483859721">
    <w:abstractNumId w:val="1"/>
  </w:num>
  <w:num w:numId="58" w16cid:durableId="357631305">
    <w:abstractNumId w:val="52"/>
  </w:num>
  <w:num w:numId="59" w16cid:durableId="1181623491">
    <w:abstractNumId w:val="13"/>
  </w:num>
  <w:num w:numId="60" w16cid:durableId="206569972">
    <w:abstractNumId w:val="16"/>
  </w:num>
  <w:num w:numId="61" w16cid:durableId="206766505">
    <w:abstractNumId w:val="49"/>
  </w:num>
  <w:num w:numId="62" w16cid:durableId="322319967">
    <w:abstractNumId w:val="34"/>
  </w:num>
  <w:num w:numId="63" w16cid:durableId="1556624525">
    <w:abstractNumId w:val="58"/>
  </w:num>
  <w:num w:numId="64" w16cid:durableId="1218785392">
    <w:abstractNumId w:val="10"/>
  </w:num>
  <w:num w:numId="65" w16cid:durableId="805700936">
    <w:abstractNumId w:val="36"/>
  </w:num>
  <w:num w:numId="66" w16cid:durableId="857088499">
    <w:abstractNumId w:val="14"/>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obert Słowikowski">
    <w15:presenceInfo w15:providerId="AD" w15:userId="S::robert@krzysztofpuchacz.com.pl::6d996951-9110-42d4-8c54-a0e5701161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3"/>
    <w:rsid w:val="00001063"/>
    <w:rsid w:val="000020EC"/>
    <w:rsid w:val="00003D4E"/>
    <w:rsid w:val="00004C0C"/>
    <w:rsid w:val="0000536E"/>
    <w:rsid w:val="00006522"/>
    <w:rsid w:val="00006CFD"/>
    <w:rsid w:val="00007ED0"/>
    <w:rsid w:val="00007FA3"/>
    <w:rsid w:val="0001078C"/>
    <w:rsid w:val="00010EE1"/>
    <w:rsid w:val="0001154E"/>
    <w:rsid w:val="00011F27"/>
    <w:rsid w:val="00012D8C"/>
    <w:rsid w:val="00013887"/>
    <w:rsid w:val="00013A6C"/>
    <w:rsid w:val="00013FC0"/>
    <w:rsid w:val="0001434F"/>
    <w:rsid w:val="00015284"/>
    <w:rsid w:val="00015C4B"/>
    <w:rsid w:val="00016924"/>
    <w:rsid w:val="0002090A"/>
    <w:rsid w:val="00021523"/>
    <w:rsid w:val="000218BB"/>
    <w:rsid w:val="00022109"/>
    <w:rsid w:val="0002282B"/>
    <w:rsid w:val="00023085"/>
    <w:rsid w:val="00023E79"/>
    <w:rsid w:val="0002415B"/>
    <w:rsid w:val="00024CCF"/>
    <w:rsid w:val="00024F66"/>
    <w:rsid w:val="0002688A"/>
    <w:rsid w:val="00030F46"/>
    <w:rsid w:val="000312C9"/>
    <w:rsid w:val="00033493"/>
    <w:rsid w:val="00034207"/>
    <w:rsid w:val="00034691"/>
    <w:rsid w:val="000367B8"/>
    <w:rsid w:val="000405D0"/>
    <w:rsid w:val="0004152D"/>
    <w:rsid w:val="00041710"/>
    <w:rsid w:val="00041821"/>
    <w:rsid w:val="00042459"/>
    <w:rsid w:val="0004247C"/>
    <w:rsid w:val="00042AD1"/>
    <w:rsid w:val="000431BA"/>
    <w:rsid w:val="000433DF"/>
    <w:rsid w:val="00043711"/>
    <w:rsid w:val="00043A6D"/>
    <w:rsid w:val="00043E66"/>
    <w:rsid w:val="00046E0F"/>
    <w:rsid w:val="000471DF"/>
    <w:rsid w:val="00047790"/>
    <w:rsid w:val="0005001B"/>
    <w:rsid w:val="00050114"/>
    <w:rsid w:val="00050991"/>
    <w:rsid w:val="00052486"/>
    <w:rsid w:val="00052812"/>
    <w:rsid w:val="000533F7"/>
    <w:rsid w:val="0005378F"/>
    <w:rsid w:val="00053C84"/>
    <w:rsid w:val="00053E0E"/>
    <w:rsid w:val="00054155"/>
    <w:rsid w:val="00054615"/>
    <w:rsid w:val="000557E0"/>
    <w:rsid w:val="000558BE"/>
    <w:rsid w:val="000558E9"/>
    <w:rsid w:val="0005682F"/>
    <w:rsid w:val="00056B88"/>
    <w:rsid w:val="00056F72"/>
    <w:rsid w:val="00057406"/>
    <w:rsid w:val="00057796"/>
    <w:rsid w:val="00057AF7"/>
    <w:rsid w:val="00061BAD"/>
    <w:rsid w:val="00061BC7"/>
    <w:rsid w:val="000624CC"/>
    <w:rsid w:val="00062603"/>
    <w:rsid w:val="000626CC"/>
    <w:rsid w:val="00062DE0"/>
    <w:rsid w:val="00062FE2"/>
    <w:rsid w:val="00063A89"/>
    <w:rsid w:val="00063B67"/>
    <w:rsid w:val="00065759"/>
    <w:rsid w:val="00066A4A"/>
    <w:rsid w:val="00066C26"/>
    <w:rsid w:val="0007043E"/>
    <w:rsid w:val="0007221C"/>
    <w:rsid w:val="00072814"/>
    <w:rsid w:val="000742E3"/>
    <w:rsid w:val="000748F7"/>
    <w:rsid w:val="00074B54"/>
    <w:rsid w:val="0007511B"/>
    <w:rsid w:val="0007616A"/>
    <w:rsid w:val="000771DC"/>
    <w:rsid w:val="00077C95"/>
    <w:rsid w:val="00077F3D"/>
    <w:rsid w:val="000817E2"/>
    <w:rsid w:val="000826CD"/>
    <w:rsid w:val="00083D8B"/>
    <w:rsid w:val="00084FE6"/>
    <w:rsid w:val="00085897"/>
    <w:rsid w:val="000858A0"/>
    <w:rsid w:val="00085C37"/>
    <w:rsid w:val="00086A67"/>
    <w:rsid w:val="0008785F"/>
    <w:rsid w:val="000879D1"/>
    <w:rsid w:val="000900C1"/>
    <w:rsid w:val="00090268"/>
    <w:rsid w:val="00090E28"/>
    <w:rsid w:val="0009135E"/>
    <w:rsid w:val="00091F8D"/>
    <w:rsid w:val="0009224D"/>
    <w:rsid w:val="000924B9"/>
    <w:rsid w:val="00094AC6"/>
    <w:rsid w:val="00094BFF"/>
    <w:rsid w:val="0009640C"/>
    <w:rsid w:val="0009695E"/>
    <w:rsid w:val="000976ED"/>
    <w:rsid w:val="000A0434"/>
    <w:rsid w:val="000A0D9D"/>
    <w:rsid w:val="000A118C"/>
    <w:rsid w:val="000A249F"/>
    <w:rsid w:val="000A2664"/>
    <w:rsid w:val="000A2BBF"/>
    <w:rsid w:val="000A2D89"/>
    <w:rsid w:val="000A380E"/>
    <w:rsid w:val="000A4845"/>
    <w:rsid w:val="000A4C6F"/>
    <w:rsid w:val="000A554D"/>
    <w:rsid w:val="000A5607"/>
    <w:rsid w:val="000A5E2F"/>
    <w:rsid w:val="000A5E41"/>
    <w:rsid w:val="000B04C8"/>
    <w:rsid w:val="000B16F3"/>
    <w:rsid w:val="000B3E57"/>
    <w:rsid w:val="000B4084"/>
    <w:rsid w:val="000B4383"/>
    <w:rsid w:val="000B59CC"/>
    <w:rsid w:val="000B6958"/>
    <w:rsid w:val="000B6E32"/>
    <w:rsid w:val="000B76D0"/>
    <w:rsid w:val="000B7955"/>
    <w:rsid w:val="000C0949"/>
    <w:rsid w:val="000C0E09"/>
    <w:rsid w:val="000C0FAF"/>
    <w:rsid w:val="000C2E28"/>
    <w:rsid w:val="000C2EFD"/>
    <w:rsid w:val="000C3366"/>
    <w:rsid w:val="000C34C6"/>
    <w:rsid w:val="000C4D0C"/>
    <w:rsid w:val="000C56E4"/>
    <w:rsid w:val="000C751D"/>
    <w:rsid w:val="000D0E1D"/>
    <w:rsid w:val="000D11A6"/>
    <w:rsid w:val="000D2279"/>
    <w:rsid w:val="000D22C1"/>
    <w:rsid w:val="000D3118"/>
    <w:rsid w:val="000D37A6"/>
    <w:rsid w:val="000D3C66"/>
    <w:rsid w:val="000D6A1C"/>
    <w:rsid w:val="000D6B5E"/>
    <w:rsid w:val="000D7AEA"/>
    <w:rsid w:val="000E0FBD"/>
    <w:rsid w:val="000E13EA"/>
    <w:rsid w:val="000E221B"/>
    <w:rsid w:val="000E35EC"/>
    <w:rsid w:val="000E4058"/>
    <w:rsid w:val="000E44FB"/>
    <w:rsid w:val="000E46E9"/>
    <w:rsid w:val="000E63A8"/>
    <w:rsid w:val="000E69A2"/>
    <w:rsid w:val="000E733D"/>
    <w:rsid w:val="000E7B5F"/>
    <w:rsid w:val="000E7DB0"/>
    <w:rsid w:val="000F0791"/>
    <w:rsid w:val="000F08D9"/>
    <w:rsid w:val="000F0B7E"/>
    <w:rsid w:val="000F355C"/>
    <w:rsid w:val="000F3D1D"/>
    <w:rsid w:val="000F4211"/>
    <w:rsid w:val="000F5226"/>
    <w:rsid w:val="000F6647"/>
    <w:rsid w:val="000F6C76"/>
    <w:rsid w:val="00100D42"/>
    <w:rsid w:val="001013CA"/>
    <w:rsid w:val="00102C8F"/>
    <w:rsid w:val="0010337A"/>
    <w:rsid w:val="00103BA7"/>
    <w:rsid w:val="00104EAC"/>
    <w:rsid w:val="00105533"/>
    <w:rsid w:val="00106404"/>
    <w:rsid w:val="0010741D"/>
    <w:rsid w:val="00107981"/>
    <w:rsid w:val="00110728"/>
    <w:rsid w:val="00110FB8"/>
    <w:rsid w:val="00112382"/>
    <w:rsid w:val="0011279D"/>
    <w:rsid w:val="00114C02"/>
    <w:rsid w:val="0011527E"/>
    <w:rsid w:val="00115576"/>
    <w:rsid w:val="00115DB2"/>
    <w:rsid w:val="00116AD5"/>
    <w:rsid w:val="00117267"/>
    <w:rsid w:val="00120C77"/>
    <w:rsid w:val="00121099"/>
    <w:rsid w:val="00121D28"/>
    <w:rsid w:val="00122543"/>
    <w:rsid w:val="00122A7E"/>
    <w:rsid w:val="00122BA5"/>
    <w:rsid w:val="00122FD5"/>
    <w:rsid w:val="0012448E"/>
    <w:rsid w:val="00125A4D"/>
    <w:rsid w:val="00125BC0"/>
    <w:rsid w:val="00125BD6"/>
    <w:rsid w:val="00126765"/>
    <w:rsid w:val="001275EE"/>
    <w:rsid w:val="00130BA8"/>
    <w:rsid w:val="00131C95"/>
    <w:rsid w:val="001333E1"/>
    <w:rsid w:val="00133C8C"/>
    <w:rsid w:val="00133D19"/>
    <w:rsid w:val="001341D5"/>
    <w:rsid w:val="00136DA8"/>
    <w:rsid w:val="001377D9"/>
    <w:rsid w:val="001378BC"/>
    <w:rsid w:val="00140A71"/>
    <w:rsid w:val="00140B31"/>
    <w:rsid w:val="0014209D"/>
    <w:rsid w:val="00143282"/>
    <w:rsid w:val="0014392E"/>
    <w:rsid w:val="00144E74"/>
    <w:rsid w:val="00145C3D"/>
    <w:rsid w:val="001476A3"/>
    <w:rsid w:val="00147C3B"/>
    <w:rsid w:val="00147CFB"/>
    <w:rsid w:val="001506EA"/>
    <w:rsid w:val="00151A3A"/>
    <w:rsid w:val="001521B5"/>
    <w:rsid w:val="001527C7"/>
    <w:rsid w:val="00153D26"/>
    <w:rsid w:val="00154A5D"/>
    <w:rsid w:val="0015687D"/>
    <w:rsid w:val="001572F4"/>
    <w:rsid w:val="0016043D"/>
    <w:rsid w:val="00160FC7"/>
    <w:rsid w:val="001616A2"/>
    <w:rsid w:val="00161E97"/>
    <w:rsid w:val="0016204C"/>
    <w:rsid w:val="00163788"/>
    <w:rsid w:val="00163858"/>
    <w:rsid w:val="0016422B"/>
    <w:rsid w:val="00164463"/>
    <w:rsid w:val="001645DC"/>
    <w:rsid w:val="00165095"/>
    <w:rsid w:val="001651C5"/>
    <w:rsid w:val="001660E7"/>
    <w:rsid w:val="00166114"/>
    <w:rsid w:val="00166123"/>
    <w:rsid w:val="00170288"/>
    <w:rsid w:val="00172CBD"/>
    <w:rsid w:val="00173F63"/>
    <w:rsid w:val="00174343"/>
    <w:rsid w:val="001745DC"/>
    <w:rsid w:val="00175162"/>
    <w:rsid w:val="00175AD6"/>
    <w:rsid w:val="00176940"/>
    <w:rsid w:val="00176A36"/>
    <w:rsid w:val="00176E55"/>
    <w:rsid w:val="001772DA"/>
    <w:rsid w:val="001813FF"/>
    <w:rsid w:val="00182173"/>
    <w:rsid w:val="00182BF8"/>
    <w:rsid w:val="00182D5C"/>
    <w:rsid w:val="001830C6"/>
    <w:rsid w:val="001837DA"/>
    <w:rsid w:val="001840EC"/>
    <w:rsid w:val="001845B8"/>
    <w:rsid w:val="00184A06"/>
    <w:rsid w:val="00184B07"/>
    <w:rsid w:val="00187EDA"/>
    <w:rsid w:val="0019107B"/>
    <w:rsid w:val="0019116F"/>
    <w:rsid w:val="0019170A"/>
    <w:rsid w:val="00192457"/>
    <w:rsid w:val="00192C96"/>
    <w:rsid w:val="001934A4"/>
    <w:rsid w:val="001937B2"/>
    <w:rsid w:val="00193888"/>
    <w:rsid w:val="00193B5D"/>
    <w:rsid w:val="0019445C"/>
    <w:rsid w:val="00194A55"/>
    <w:rsid w:val="00194E13"/>
    <w:rsid w:val="00194EC3"/>
    <w:rsid w:val="00195461"/>
    <w:rsid w:val="0019619B"/>
    <w:rsid w:val="001976B8"/>
    <w:rsid w:val="001A0CC5"/>
    <w:rsid w:val="001A135B"/>
    <w:rsid w:val="001A1888"/>
    <w:rsid w:val="001A198E"/>
    <w:rsid w:val="001A2505"/>
    <w:rsid w:val="001A28E0"/>
    <w:rsid w:val="001A2CD3"/>
    <w:rsid w:val="001A3A6E"/>
    <w:rsid w:val="001A3D21"/>
    <w:rsid w:val="001A4788"/>
    <w:rsid w:val="001A56F4"/>
    <w:rsid w:val="001A7302"/>
    <w:rsid w:val="001B0595"/>
    <w:rsid w:val="001B153B"/>
    <w:rsid w:val="001B2958"/>
    <w:rsid w:val="001B3DBD"/>
    <w:rsid w:val="001B764C"/>
    <w:rsid w:val="001B797E"/>
    <w:rsid w:val="001B7FE5"/>
    <w:rsid w:val="001C0E05"/>
    <w:rsid w:val="001C201A"/>
    <w:rsid w:val="001C2A55"/>
    <w:rsid w:val="001C2EC4"/>
    <w:rsid w:val="001C3611"/>
    <w:rsid w:val="001C3C6E"/>
    <w:rsid w:val="001C45CA"/>
    <w:rsid w:val="001C49D7"/>
    <w:rsid w:val="001C4A6E"/>
    <w:rsid w:val="001C4B56"/>
    <w:rsid w:val="001C4D71"/>
    <w:rsid w:val="001C562C"/>
    <w:rsid w:val="001C5A00"/>
    <w:rsid w:val="001C64C9"/>
    <w:rsid w:val="001C704F"/>
    <w:rsid w:val="001C7624"/>
    <w:rsid w:val="001D08B6"/>
    <w:rsid w:val="001D0F34"/>
    <w:rsid w:val="001D14C9"/>
    <w:rsid w:val="001D19B7"/>
    <w:rsid w:val="001D22F5"/>
    <w:rsid w:val="001D2D18"/>
    <w:rsid w:val="001D5DB3"/>
    <w:rsid w:val="001D67DA"/>
    <w:rsid w:val="001E0717"/>
    <w:rsid w:val="001E199B"/>
    <w:rsid w:val="001E20F7"/>
    <w:rsid w:val="001E245E"/>
    <w:rsid w:val="001E246D"/>
    <w:rsid w:val="001E2E8D"/>
    <w:rsid w:val="001E3842"/>
    <w:rsid w:val="001E389D"/>
    <w:rsid w:val="001E4431"/>
    <w:rsid w:val="001E64A2"/>
    <w:rsid w:val="001E65B9"/>
    <w:rsid w:val="001E77FD"/>
    <w:rsid w:val="001F102A"/>
    <w:rsid w:val="001F1033"/>
    <w:rsid w:val="001F16C4"/>
    <w:rsid w:val="001F222D"/>
    <w:rsid w:val="001F27EA"/>
    <w:rsid w:val="001F2BE2"/>
    <w:rsid w:val="001F578C"/>
    <w:rsid w:val="001F584D"/>
    <w:rsid w:val="001F593B"/>
    <w:rsid w:val="001F5D0A"/>
    <w:rsid w:val="001F6C85"/>
    <w:rsid w:val="001F72A0"/>
    <w:rsid w:val="001F7937"/>
    <w:rsid w:val="001F79C9"/>
    <w:rsid w:val="001F7A0C"/>
    <w:rsid w:val="001F7E49"/>
    <w:rsid w:val="00200424"/>
    <w:rsid w:val="0020089A"/>
    <w:rsid w:val="00201114"/>
    <w:rsid w:val="0020137F"/>
    <w:rsid w:val="002014AB"/>
    <w:rsid w:val="00201636"/>
    <w:rsid w:val="00202E8F"/>
    <w:rsid w:val="00204144"/>
    <w:rsid w:val="002049F1"/>
    <w:rsid w:val="00204C4B"/>
    <w:rsid w:val="00204F68"/>
    <w:rsid w:val="002076EC"/>
    <w:rsid w:val="002100E8"/>
    <w:rsid w:val="00210123"/>
    <w:rsid w:val="00211C2B"/>
    <w:rsid w:val="002121C1"/>
    <w:rsid w:val="00212930"/>
    <w:rsid w:val="002129CE"/>
    <w:rsid w:val="00212A54"/>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5DA8"/>
    <w:rsid w:val="002275D2"/>
    <w:rsid w:val="002309DE"/>
    <w:rsid w:val="00231C22"/>
    <w:rsid w:val="002323A3"/>
    <w:rsid w:val="0023290D"/>
    <w:rsid w:val="0023336F"/>
    <w:rsid w:val="00233552"/>
    <w:rsid w:val="00233BC8"/>
    <w:rsid w:val="00234C0D"/>
    <w:rsid w:val="0023656F"/>
    <w:rsid w:val="00236881"/>
    <w:rsid w:val="00236FE2"/>
    <w:rsid w:val="00241442"/>
    <w:rsid w:val="0024228A"/>
    <w:rsid w:val="00242662"/>
    <w:rsid w:val="002426E2"/>
    <w:rsid w:val="00243904"/>
    <w:rsid w:val="00243930"/>
    <w:rsid w:val="00243DFC"/>
    <w:rsid w:val="00244AFC"/>
    <w:rsid w:val="00244F58"/>
    <w:rsid w:val="00246791"/>
    <w:rsid w:val="00246CE7"/>
    <w:rsid w:val="00246E0B"/>
    <w:rsid w:val="00247BE4"/>
    <w:rsid w:val="00247C36"/>
    <w:rsid w:val="002517E2"/>
    <w:rsid w:val="00251884"/>
    <w:rsid w:val="002518A9"/>
    <w:rsid w:val="00251C23"/>
    <w:rsid w:val="00251FF6"/>
    <w:rsid w:val="00252B07"/>
    <w:rsid w:val="00253817"/>
    <w:rsid w:val="0025542C"/>
    <w:rsid w:val="0025576F"/>
    <w:rsid w:val="00257C5A"/>
    <w:rsid w:val="00257ECB"/>
    <w:rsid w:val="0026007C"/>
    <w:rsid w:val="00260EBE"/>
    <w:rsid w:val="00261528"/>
    <w:rsid w:val="00261758"/>
    <w:rsid w:val="0026321A"/>
    <w:rsid w:val="0026365E"/>
    <w:rsid w:val="00263E1E"/>
    <w:rsid w:val="00263EA6"/>
    <w:rsid w:val="00263F9D"/>
    <w:rsid w:val="00266BB3"/>
    <w:rsid w:val="00266C1C"/>
    <w:rsid w:val="002673B6"/>
    <w:rsid w:val="002706BB"/>
    <w:rsid w:val="00271C5A"/>
    <w:rsid w:val="002725FC"/>
    <w:rsid w:val="00272A55"/>
    <w:rsid w:val="00272DCC"/>
    <w:rsid w:val="00272F09"/>
    <w:rsid w:val="00273FB4"/>
    <w:rsid w:val="00275567"/>
    <w:rsid w:val="002759BF"/>
    <w:rsid w:val="00275B22"/>
    <w:rsid w:val="002768F1"/>
    <w:rsid w:val="00276A13"/>
    <w:rsid w:val="00276DC7"/>
    <w:rsid w:val="00280FA4"/>
    <w:rsid w:val="00283F99"/>
    <w:rsid w:val="00284CDC"/>
    <w:rsid w:val="00284E90"/>
    <w:rsid w:val="00286D71"/>
    <w:rsid w:val="0028757E"/>
    <w:rsid w:val="00287CE8"/>
    <w:rsid w:val="00287D61"/>
    <w:rsid w:val="00287E0C"/>
    <w:rsid w:val="00290413"/>
    <w:rsid w:val="00290ADE"/>
    <w:rsid w:val="002914C3"/>
    <w:rsid w:val="00291B56"/>
    <w:rsid w:val="00292400"/>
    <w:rsid w:val="002929D5"/>
    <w:rsid w:val="00292BC1"/>
    <w:rsid w:val="00293E99"/>
    <w:rsid w:val="00294766"/>
    <w:rsid w:val="00294F85"/>
    <w:rsid w:val="00295461"/>
    <w:rsid w:val="00295E49"/>
    <w:rsid w:val="00296850"/>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B29AE"/>
    <w:rsid w:val="002B431E"/>
    <w:rsid w:val="002B43E8"/>
    <w:rsid w:val="002B5B76"/>
    <w:rsid w:val="002B5ED1"/>
    <w:rsid w:val="002B637E"/>
    <w:rsid w:val="002B6FCC"/>
    <w:rsid w:val="002B7294"/>
    <w:rsid w:val="002B7BCF"/>
    <w:rsid w:val="002C04AE"/>
    <w:rsid w:val="002C18C3"/>
    <w:rsid w:val="002C23A8"/>
    <w:rsid w:val="002C2B3F"/>
    <w:rsid w:val="002C300E"/>
    <w:rsid w:val="002C355E"/>
    <w:rsid w:val="002C3C4B"/>
    <w:rsid w:val="002C3C5B"/>
    <w:rsid w:val="002C43EE"/>
    <w:rsid w:val="002C5373"/>
    <w:rsid w:val="002C5408"/>
    <w:rsid w:val="002C74A9"/>
    <w:rsid w:val="002C76A0"/>
    <w:rsid w:val="002C7CFF"/>
    <w:rsid w:val="002C7F8F"/>
    <w:rsid w:val="002D0127"/>
    <w:rsid w:val="002D2F22"/>
    <w:rsid w:val="002D3445"/>
    <w:rsid w:val="002D7004"/>
    <w:rsid w:val="002D7F22"/>
    <w:rsid w:val="002E07DC"/>
    <w:rsid w:val="002E0C50"/>
    <w:rsid w:val="002E14F3"/>
    <w:rsid w:val="002E152D"/>
    <w:rsid w:val="002E2868"/>
    <w:rsid w:val="002E48F4"/>
    <w:rsid w:val="002E498B"/>
    <w:rsid w:val="002E4DBC"/>
    <w:rsid w:val="002E56D8"/>
    <w:rsid w:val="002E6842"/>
    <w:rsid w:val="002E7ED1"/>
    <w:rsid w:val="002F0387"/>
    <w:rsid w:val="002F0909"/>
    <w:rsid w:val="002F1DCA"/>
    <w:rsid w:val="002F1E50"/>
    <w:rsid w:val="002F2967"/>
    <w:rsid w:val="002F3892"/>
    <w:rsid w:val="002F523F"/>
    <w:rsid w:val="002F572E"/>
    <w:rsid w:val="002F61DD"/>
    <w:rsid w:val="002F6489"/>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2EA4"/>
    <w:rsid w:val="00315D53"/>
    <w:rsid w:val="0031745F"/>
    <w:rsid w:val="003179BE"/>
    <w:rsid w:val="00317A54"/>
    <w:rsid w:val="00317B41"/>
    <w:rsid w:val="00317C01"/>
    <w:rsid w:val="00321A32"/>
    <w:rsid w:val="0032584E"/>
    <w:rsid w:val="003268F3"/>
    <w:rsid w:val="00326B65"/>
    <w:rsid w:val="00327336"/>
    <w:rsid w:val="0032741B"/>
    <w:rsid w:val="00330540"/>
    <w:rsid w:val="003338F8"/>
    <w:rsid w:val="00333EA8"/>
    <w:rsid w:val="003341AF"/>
    <w:rsid w:val="00336025"/>
    <w:rsid w:val="0033611B"/>
    <w:rsid w:val="00337575"/>
    <w:rsid w:val="0033775C"/>
    <w:rsid w:val="003377CD"/>
    <w:rsid w:val="0034047D"/>
    <w:rsid w:val="00340888"/>
    <w:rsid w:val="003429C2"/>
    <w:rsid w:val="00342B46"/>
    <w:rsid w:val="00343735"/>
    <w:rsid w:val="0034455D"/>
    <w:rsid w:val="0034520F"/>
    <w:rsid w:val="003455D2"/>
    <w:rsid w:val="003466E3"/>
    <w:rsid w:val="003467E5"/>
    <w:rsid w:val="0035214F"/>
    <w:rsid w:val="00352BAD"/>
    <w:rsid w:val="00354C2D"/>
    <w:rsid w:val="00355078"/>
    <w:rsid w:val="003566A1"/>
    <w:rsid w:val="0035750D"/>
    <w:rsid w:val="0036076E"/>
    <w:rsid w:val="003612E4"/>
    <w:rsid w:val="00363FFC"/>
    <w:rsid w:val="003655D1"/>
    <w:rsid w:val="00365981"/>
    <w:rsid w:val="003660CB"/>
    <w:rsid w:val="00370E0C"/>
    <w:rsid w:val="00371AD0"/>
    <w:rsid w:val="0037253D"/>
    <w:rsid w:val="0037291B"/>
    <w:rsid w:val="003730F4"/>
    <w:rsid w:val="00373157"/>
    <w:rsid w:val="00373385"/>
    <w:rsid w:val="0037376C"/>
    <w:rsid w:val="0037399B"/>
    <w:rsid w:val="00373A31"/>
    <w:rsid w:val="00373C49"/>
    <w:rsid w:val="00377AFF"/>
    <w:rsid w:val="00380F59"/>
    <w:rsid w:val="00382997"/>
    <w:rsid w:val="00382FA4"/>
    <w:rsid w:val="00384A65"/>
    <w:rsid w:val="003854DA"/>
    <w:rsid w:val="00385ADD"/>
    <w:rsid w:val="00386C37"/>
    <w:rsid w:val="00387E8E"/>
    <w:rsid w:val="00391FF7"/>
    <w:rsid w:val="00394897"/>
    <w:rsid w:val="00394958"/>
    <w:rsid w:val="00396D46"/>
    <w:rsid w:val="00396DE4"/>
    <w:rsid w:val="0039711B"/>
    <w:rsid w:val="00397FB0"/>
    <w:rsid w:val="003A13A1"/>
    <w:rsid w:val="003A13E1"/>
    <w:rsid w:val="003A1F7D"/>
    <w:rsid w:val="003A2186"/>
    <w:rsid w:val="003A2284"/>
    <w:rsid w:val="003A24B8"/>
    <w:rsid w:val="003A29BE"/>
    <w:rsid w:val="003A307B"/>
    <w:rsid w:val="003A38AC"/>
    <w:rsid w:val="003A4012"/>
    <w:rsid w:val="003A44EE"/>
    <w:rsid w:val="003A4D4A"/>
    <w:rsid w:val="003A7132"/>
    <w:rsid w:val="003B0193"/>
    <w:rsid w:val="003B020F"/>
    <w:rsid w:val="003B07E9"/>
    <w:rsid w:val="003B0822"/>
    <w:rsid w:val="003B0B6A"/>
    <w:rsid w:val="003B0B9A"/>
    <w:rsid w:val="003B2109"/>
    <w:rsid w:val="003B24C5"/>
    <w:rsid w:val="003B3355"/>
    <w:rsid w:val="003B38CA"/>
    <w:rsid w:val="003B3BA4"/>
    <w:rsid w:val="003B435A"/>
    <w:rsid w:val="003B4746"/>
    <w:rsid w:val="003B4F63"/>
    <w:rsid w:val="003B5954"/>
    <w:rsid w:val="003B5FDA"/>
    <w:rsid w:val="003B6176"/>
    <w:rsid w:val="003B689F"/>
    <w:rsid w:val="003C00AE"/>
    <w:rsid w:val="003C02E5"/>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C48"/>
    <w:rsid w:val="003D1DD2"/>
    <w:rsid w:val="003D29D4"/>
    <w:rsid w:val="003D2C5B"/>
    <w:rsid w:val="003D2DD8"/>
    <w:rsid w:val="003D375D"/>
    <w:rsid w:val="003D3870"/>
    <w:rsid w:val="003D4294"/>
    <w:rsid w:val="003D44C5"/>
    <w:rsid w:val="003D4F98"/>
    <w:rsid w:val="003D522D"/>
    <w:rsid w:val="003D60C1"/>
    <w:rsid w:val="003D7C04"/>
    <w:rsid w:val="003E0259"/>
    <w:rsid w:val="003E05CF"/>
    <w:rsid w:val="003E2E7A"/>
    <w:rsid w:val="003E566D"/>
    <w:rsid w:val="003E633A"/>
    <w:rsid w:val="003E6A2E"/>
    <w:rsid w:val="003E6AB3"/>
    <w:rsid w:val="003E70FE"/>
    <w:rsid w:val="003E7232"/>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1A4"/>
    <w:rsid w:val="00401B2F"/>
    <w:rsid w:val="00401E5F"/>
    <w:rsid w:val="00401E82"/>
    <w:rsid w:val="00402427"/>
    <w:rsid w:val="004028E8"/>
    <w:rsid w:val="0040381C"/>
    <w:rsid w:val="00403C39"/>
    <w:rsid w:val="0040417B"/>
    <w:rsid w:val="00404756"/>
    <w:rsid w:val="00404B07"/>
    <w:rsid w:val="00404CB1"/>
    <w:rsid w:val="00405727"/>
    <w:rsid w:val="00405BAF"/>
    <w:rsid w:val="0041029A"/>
    <w:rsid w:val="004113DA"/>
    <w:rsid w:val="00411462"/>
    <w:rsid w:val="00411B75"/>
    <w:rsid w:val="00411D61"/>
    <w:rsid w:val="00412293"/>
    <w:rsid w:val="00415868"/>
    <w:rsid w:val="0041696C"/>
    <w:rsid w:val="00417BFE"/>
    <w:rsid w:val="0042009A"/>
    <w:rsid w:val="00420E02"/>
    <w:rsid w:val="00422806"/>
    <w:rsid w:val="00422C7F"/>
    <w:rsid w:val="00422E04"/>
    <w:rsid w:val="00422E6C"/>
    <w:rsid w:val="00423008"/>
    <w:rsid w:val="004243AE"/>
    <w:rsid w:val="00424D22"/>
    <w:rsid w:val="00425A73"/>
    <w:rsid w:val="00427C33"/>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5BA1"/>
    <w:rsid w:val="0045727E"/>
    <w:rsid w:val="00460CE2"/>
    <w:rsid w:val="00461578"/>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6B32"/>
    <w:rsid w:val="00467345"/>
    <w:rsid w:val="0046769A"/>
    <w:rsid w:val="0046791F"/>
    <w:rsid w:val="00467FA9"/>
    <w:rsid w:val="00470482"/>
    <w:rsid w:val="004706B2"/>
    <w:rsid w:val="00472119"/>
    <w:rsid w:val="00474D7B"/>
    <w:rsid w:val="0047515F"/>
    <w:rsid w:val="00475B94"/>
    <w:rsid w:val="004767F3"/>
    <w:rsid w:val="00476A8A"/>
    <w:rsid w:val="00476BDE"/>
    <w:rsid w:val="0047717A"/>
    <w:rsid w:val="00477FE7"/>
    <w:rsid w:val="004801D0"/>
    <w:rsid w:val="00481081"/>
    <w:rsid w:val="0048350C"/>
    <w:rsid w:val="0048395A"/>
    <w:rsid w:val="0048410C"/>
    <w:rsid w:val="00484186"/>
    <w:rsid w:val="00484649"/>
    <w:rsid w:val="00484E6F"/>
    <w:rsid w:val="0048510B"/>
    <w:rsid w:val="00485397"/>
    <w:rsid w:val="0048592D"/>
    <w:rsid w:val="00485F2D"/>
    <w:rsid w:val="004865DC"/>
    <w:rsid w:val="00486CB9"/>
    <w:rsid w:val="00490522"/>
    <w:rsid w:val="00491769"/>
    <w:rsid w:val="00491F7A"/>
    <w:rsid w:val="00492199"/>
    <w:rsid w:val="00492A75"/>
    <w:rsid w:val="004942E1"/>
    <w:rsid w:val="00494EAA"/>
    <w:rsid w:val="00495101"/>
    <w:rsid w:val="00495C0B"/>
    <w:rsid w:val="00495D57"/>
    <w:rsid w:val="0049610F"/>
    <w:rsid w:val="0049654C"/>
    <w:rsid w:val="00496A2A"/>
    <w:rsid w:val="00496B0E"/>
    <w:rsid w:val="00496D4B"/>
    <w:rsid w:val="004A0C68"/>
    <w:rsid w:val="004A12D9"/>
    <w:rsid w:val="004A1C4A"/>
    <w:rsid w:val="004A2112"/>
    <w:rsid w:val="004A2BA8"/>
    <w:rsid w:val="004A30E4"/>
    <w:rsid w:val="004A3452"/>
    <w:rsid w:val="004A3557"/>
    <w:rsid w:val="004A3F2C"/>
    <w:rsid w:val="004A4AB3"/>
    <w:rsid w:val="004A4C1F"/>
    <w:rsid w:val="004A5223"/>
    <w:rsid w:val="004A58DE"/>
    <w:rsid w:val="004A7C53"/>
    <w:rsid w:val="004A7CF3"/>
    <w:rsid w:val="004B1890"/>
    <w:rsid w:val="004B2605"/>
    <w:rsid w:val="004B2664"/>
    <w:rsid w:val="004B2667"/>
    <w:rsid w:val="004B3B5C"/>
    <w:rsid w:val="004B502B"/>
    <w:rsid w:val="004B51F0"/>
    <w:rsid w:val="004B6D42"/>
    <w:rsid w:val="004B73DF"/>
    <w:rsid w:val="004C0395"/>
    <w:rsid w:val="004C0C44"/>
    <w:rsid w:val="004C1103"/>
    <w:rsid w:val="004C1775"/>
    <w:rsid w:val="004C22BE"/>
    <w:rsid w:val="004C236B"/>
    <w:rsid w:val="004C2387"/>
    <w:rsid w:val="004C4356"/>
    <w:rsid w:val="004C4A3B"/>
    <w:rsid w:val="004C4AF6"/>
    <w:rsid w:val="004C4EFF"/>
    <w:rsid w:val="004C5461"/>
    <w:rsid w:val="004C69D5"/>
    <w:rsid w:val="004C6AB7"/>
    <w:rsid w:val="004D0434"/>
    <w:rsid w:val="004D0FEF"/>
    <w:rsid w:val="004D1C18"/>
    <w:rsid w:val="004D2F42"/>
    <w:rsid w:val="004D30D1"/>
    <w:rsid w:val="004D3201"/>
    <w:rsid w:val="004D419C"/>
    <w:rsid w:val="004D5ADD"/>
    <w:rsid w:val="004D6707"/>
    <w:rsid w:val="004D68C3"/>
    <w:rsid w:val="004D7D72"/>
    <w:rsid w:val="004D7F26"/>
    <w:rsid w:val="004E0318"/>
    <w:rsid w:val="004E0737"/>
    <w:rsid w:val="004E0B89"/>
    <w:rsid w:val="004E168E"/>
    <w:rsid w:val="004E2A77"/>
    <w:rsid w:val="004E2DA5"/>
    <w:rsid w:val="004E59DD"/>
    <w:rsid w:val="004E6CBD"/>
    <w:rsid w:val="004F02D3"/>
    <w:rsid w:val="004F0C8A"/>
    <w:rsid w:val="004F27D4"/>
    <w:rsid w:val="004F35FA"/>
    <w:rsid w:val="004F3AC3"/>
    <w:rsid w:val="004F3F35"/>
    <w:rsid w:val="004F4319"/>
    <w:rsid w:val="004F59DF"/>
    <w:rsid w:val="004F7183"/>
    <w:rsid w:val="004F7871"/>
    <w:rsid w:val="0050059E"/>
    <w:rsid w:val="00500CF6"/>
    <w:rsid w:val="00504A33"/>
    <w:rsid w:val="00505199"/>
    <w:rsid w:val="005052D9"/>
    <w:rsid w:val="005056EE"/>
    <w:rsid w:val="00505D02"/>
    <w:rsid w:val="00506D85"/>
    <w:rsid w:val="00507C91"/>
    <w:rsid w:val="00507F6F"/>
    <w:rsid w:val="00512544"/>
    <w:rsid w:val="00512B7B"/>
    <w:rsid w:val="00514EE0"/>
    <w:rsid w:val="005162F5"/>
    <w:rsid w:val="00516673"/>
    <w:rsid w:val="00517AE7"/>
    <w:rsid w:val="00520A18"/>
    <w:rsid w:val="00521004"/>
    <w:rsid w:val="005223C3"/>
    <w:rsid w:val="00522EEF"/>
    <w:rsid w:val="00522FD7"/>
    <w:rsid w:val="00525681"/>
    <w:rsid w:val="00525BF8"/>
    <w:rsid w:val="00526D11"/>
    <w:rsid w:val="005270DA"/>
    <w:rsid w:val="00527CD2"/>
    <w:rsid w:val="00527E8A"/>
    <w:rsid w:val="00532854"/>
    <w:rsid w:val="00532D12"/>
    <w:rsid w:val="005338C8"/>
    <w:rsid w:val="005340E8"/>
    <w:rsid w:val="0053450F"/>
    <w:rsid w:val="005345B9"/>
    <w:rsid w:val="00534BDE"/>
    <w:rsid w:val="00535FB3"/>
    <w:rsid w:val="00536A4B"/>
    <w:rsid w:val="0053734C"/>
    <w:rsid w:val="00537359"/>
    <w:rsid w:val="00537F60"/>
    <w:rsid w:val="005403AE"/>
    <w:rsid w:val="005406C8"/>
    <w:rsid w:val="00541B28"/>
    <w:rsid w:val="00542A98"/>
    <w:rsid w:val="0054370B"/>
    <w:rsid w:val="00543C6A"/>
    <w:rsid w:val="00545887"/>
    <w:rsid w:val="0054601E"/>
    <w:rsid w:val="00547AEA"/>
    <w:rsid w:val="00550730"/>
    <w:rsid w:val="0055076E"/>
    <w:rsid w:val="00551678"/>
    <w:rsid w:val="0055188C"/>
    <w:rsid w:val="005523DD"/>
    <w:rsid w:val="00554C87"/>
    <w:rsid w:val="00555501"/>
    <w:rsid w:val="00555CDD"/>
    <w:rsid w:val="00556196"/>
    <w:rsid w:val="00556802"/>
    <w:rsid w:val="00560047"/>
    <w:rsid w:val="0056066F"/>
    <w:rsid w:val="005618EF"/>
    <w:rsid w:val="00561FFB"/>
    <w:rsid w:val="005629D7"/>
    <w:rsid w:val="0056437E"/>
    <w:rsid w:val="005660A1"/>
    <w:rsid w:val="00566F23"/>
    <w:rsid w:val="00567281"/>
    <w:rsid w:val="00567493"/>
    <w:rsid w:val="0056752E"/>
    <w:rsid w:val="00567CD4"/>
    <w:rsid w:val="0057182D"/>
    <w:rsid w:val="00572F03"/>
    <w:rsid w:val="00572F2B"/>
    <w:rsid w:val="0057309D"/>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240"/>
    <w:rsid w:val="005859B2"/>
    <w:rsid w:val="0058602F"/>
    <w:rsid w:val="0058659A"/>
    <w:rsid w:val="00586E5A"/>
    <w:rsid w:val="005900E8"/>
    <w:rsid w:val="005922BB"/>
    <w:rsid w:val="00594574"/>
    <w:rsid w:val="00594A6C"/>
    <w:rsid w:val="00594EC4"/>
    <w:rsid w:val="005952D7"/>
    <w:rsid w:val="0059533E"/>
    <w:rsid w:val="00595C9E"/>
    <w:rsid w:val="00596141"/>
    <w:rsid w:val="00596F26"/>
    <w:rsid w:val="00597734"/>
    <w:rsid w:val="005A0344"/>
    <w:rsid w:val="005A0FE9"/>
    <w:rsid w:val="005A3277"/>
    <w:rsid w:val="005A34E2"/>
    <w:rsid w:val="005A38C0"/>
    <w:rsid w:val="005A468A"/>
    <w:rsid w:val="005A51DE"/>
    <w:rsid w:val="005A68B9"/>
    <w:rsid w:val="005A769B"/>
    <w:rsid w:val="005A79A6"/>
    <w:rsid w:val="005B0638"/>
    <w:rsid w:val="005B0844"/>
    <w:rsid w:val="005B1CCC"/>
    <w:rsid w:val="005B23A0"/>
    <w:rsid w:val="005B3066"/>
    <w:rsid w:val="005B4077"/>
    <w:rsid w:val="005B4F5E"/>
    <w:rsid w:val="005B5FF6"/>
    <w:rsid w:val="005B6E33"/>
    <w:rsid w:val="005B6E73"/>
    <w:rsid w:val="005B705B"/>
    <w:rsid w:val="005B7A64"/>
    <w:rsid w:val="005B7BD7"/>
    <w:rsid w:val="005C0312"/>
    <w:rsid w:val="005C0FB1"/>
    <w:rsid w:val="005C1A5C"/>
    <w:rsid w:val="005C1B81"/>
    <w:rsid w:val="005C31F3"/>
    <w:rsid w:val="005C3443"/>
    <w:rsid w:val="005C5937"/>
    <w:rsid w:val="005C7ABD"/>
    <w:rsid w:val="005D2EB0"/>
    <w:rsid w:val="005D3557"/>
    <w:rsid w:val="005D3BC1"/>
    <w:rsid w:val="005D40CE"/>
    <w:rsid w:val="005D46AC"/>
    <w:rsid w:val="005D502A"/>
    <w:rsid w:val="005D55CC"/>
    <w:rsid w:val="005D6A02"/>
    <w:rsid w:val="005D6B1E"/>
    <w:rsid w:val="005D6DD9"/>
    <w:rsid w:val="005D77CE"/>
    <w:rsid w:val="005D7924"/>
    <w:rsid w:val="005E014D"/>
    <w:rsid w:val="005E1E67"/>
    <w:rsid w:val="005E28F7"/>
    <w:rsid w:val="005E2B60"/>
    <w:rsid w:val="005E3344"/>
    <w:rsid w:val="005E659F"/>
    <w:rsid w:val="005E77D9"/>
    <w:rsid w:val="005E78B1"/>
    <w:rsid w:val="005E7A4B"/>
    <w:rsid w:val="005E7E30"/>
    <w:rsid w:val="005F1B8D"/>
    <w:rsid w:val="005F216B"/>
    <w:rsid w:val="005F24E7"/>
    <w:rsid w:val="005F265D"/>
    <w:rsid w:val="005F2BBA"/>
    <w:rsid w:val="005F2CBB"/>
    <w:rsid w:val="005F3AAC"/>
    <w:rsid w:val="005F5551"/>
    <w:rsid w:val="005F7295"/>
    <w:rsid w:val="00601113"/>
    <w:rsid w:val="0060140C"/>
    <w:rsid w:val="00601D9C"/>
    <w:rsid w:val="00601DF1"/>
    <w:rsid w:val="006026AF"/>
    <w:rsid w:val="006035AC"/>
    <w:rsid w:val="00603C18"/>
    <w:rsid w:val="00604869"/>
    <w:rsid w:val="006069DE"/>
    <w:rsid w:val="00611B06"/>
    <w:rsid w:val="0061235E"/>
    <w:rsid w:val="00612605"/>
    <w:rsid w:val="00612718"/>
    <w:rsid w:val="00612E2C"/>
    <w:rsid w:val="006148E2"/>
    <w:rsid w:val="006172C9"/>
    <w:rsid w:val="00620DBA"/>
    <w:rsid w:val="00622915"/>
    <w:rsid w:val="00622F7A"/>
    <w:rsid w:val="00623591"/>
    <w:rsid w:val="00623CCA"/>
    <w:rsid w:val="0062403B"/>
    <w:rsid w:val="006242D4"/>
    <w:rsid w:val="00624D5A"/>
    <w:rsid w:val="00625DAA"/>
    <w:rsid w:val="00627C7D"/>
    <w:rsid w:val="006348B5"/>
    <w:rsid w:val="00634CDB"/>
    <w:rsid w:val="00637442"/>
    <w:rsid w:val="00640D3C"/>
    <w:rsid w:val="00641078"/>
    <w:rsid w:val="00641B86"/>
    <w:rsid w:val="00641DA9"/>
    <w:rsid w:val="00642C61"/>
    <w:rsid w:val="00644368"/>
    <w:rsid w:val="006447F6"/>
    <w:rsid w:val="00645625"/>
    <w:rsid w:val="00647829"/>
    <w:rsid w:val="0065100D"/>
    <w:rsid w:val="00651179"/>
    <w:rsid w:val="00651245"/>
    <w:rsid w:val="00652648"/>
    <w:rsid w:val="006528C1"/>
    <w:rsid w:val="00652B8A"/>
    <w:rsid w:val="006530BE"/>
    <w:rsid w:val="0065340D"/>
    <w:rsid w:val="00654828"/>
    <w:rsid w:val="00654A3D"/>
    <w:rsid w:val="00654AF6"/>
    <w:rsid w:val="00656829"/>
    <w:rsid w:val="00656F64"/>
    <w:rsid w:val="006570B2"/>
    <w:rsid w:val="00657204"/>
    <w:rsid w:val="006573B3"/>
    <w:rsid w:val="006579E4"/>
    <w:rsid w:val="006608D3"/>
    <w:rsid w:val="006630F6"/>
    <w:rsid w:val="00663481"/>
    <w:rsid w:val="006636FE"/>
    <w:rsid w:val="00663720"/>
    <w:rsid w:val="00663EC4"/>
    <w:rsid w:val="00663F15"/>
    <w:rsid w:val="006647C4"/>
    <w:rsid w:val="00664BF7"/>
    <w:rsid w:val="00665F5D"/>
    <w:rsid w:val="006708E0"/>
    <w:rsid w:val="00671486"/>
    <w:rsid w:val="006714A7"/>
    <w:rsid w:val="00672AA8"/>
    <w:rsid w:val="00672BA9"/>
    <w:rsid w:val="00674295"/>
    <w:rsid w:val="00674672"/>
    <w:rsid w:val="00674E94"/>
    <w:rsid w:val="00675280"/>
    <w:rsid w:val="00675525"/>
    <w:rsid w:val="00675CD0"/>
    <w:rsid w:val="006760E8"/>
    <w:rsid w:val="00676342"/>
    <w:rsid w:val="0067660A"/>
    <w:rsid w:val="00677080"/>
    <w:rsid w:val="006771A6"/>
    <w:rsid w:val="006773CD"/>
    <w:rsid w:val="00677BC6"/>
    <w:rsid w:val="00680E3C"/>
    <w:rsid w:val="0068253F"/>
    <w:rsid w:val="00682779"/>
    <w:rsid w:val="00682FBB"/>
    <w:rsid w:val="006843FD"/>
    <w:rsid w:val="0068550E"/>
    <w:rsid w:val="006859D7"/>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B23"/>
    <w:rsid w:val="006A1C25"/>
    <w:rsid w:val="006A2389"/>
    <w:rsid w:val="006A2EAF"/>
    <w:rsid w:val="006A3662"/>
    <w:rsid w:val="006A41E2"/>
    <w:rsid w:val="006A4482"/>
    <w:rsid w:val="006A45E7"/>
    <w:rsid w:val="006A4FA8"/>
    <w:rsid w:val="006A5D91"/>
    <w:rsid w:val="006A5FC6"/>
    <w:rsid w:val="006A6896"/>
    <w:rsid w:val="006B0DA7"/>
    <w:rsid w:val="006B0EAD"/>
    <w:rsid w:val="006B355C"/>
    <w:rsid w:val="006B4A68"/>
    <w:rsid w:val="006B4D42"/>
    <w:rsid w:val="006B590B"/>
    <w:rsid w:val="006B5CD6"/>
    <w:rsid w:val="006B618A"/>
    <w:rsid w:val="006B618E"/>
    <w:rsid w:val="006B62D0"/>
    <w:rsid w:val="006B64DF"/>
    <w:rsid w:val="006B672D"/>
    <w:rsid w:val="006B67BF"/>
    <w:rsid w:val="006B783F"/>
    <w:rsid w:val="006C2548"/>
    <w:rsid w:val="006C259B"/>
    <w:rsid w:val="006C2D9A"/>
    <w:rsid w:val="006C3449"/>
    <w:rsid w:val="006C4304"/>
    <w:rsid w:val="006C4690"/>
    <w:rsid w:val="006C5884"/>
    <w:rsid w:val="006C601D"/>
    <w:rsid w:val="006C6577"/>
    <w:rsid w:val="006C6BFF"/>
    <w:rsid w:val="006C73B4"/>
    <w:rsid w:val="006D1C05"/>
    <w:rsid w:val="006D2729"/>
    <w:rsid w:val="006D2B87"/>
    <w:rsid w:val="006D3737"/>
    <w:rsid w:val="006D37F3"/>
    <w:rsid w:val="006D3A38"/>
    <w:rsid w:val="006D3B92"/>
    <w:rsid w:val="006D43D8"/>
    <w:rsid w:val="006D44F9"/>
    <w:rsid w:val="006D6BA0"/>
    <w:rsid w:val="006D7EF9"/>
    <w:rsid w:val="006E0C93"/>
    <w:rsid w:val="006E1470"/>
    <w:rsid w:val="006E21D2"/>
    <w:rsid w:val="006E2523"/>
    <w:rsid w:val="006E2855"/>
    <w:rsid w:val="006E2B96"/>
    <w:rsid w:val="006E48E7"/>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21E5"/>
    <w:rsid w:val="0070429A"/>
    <w:rsid w:val="007047C6"/>
    <w:rsid w:val="00705074"/>
    <w:rsid w:val="00705086"/>
    <w:rsid w:val="007058E3"/>
    <w:rsid w:val="007103FD"/>
    <w:rsid w:val="00710B75"/>
    <w:rsid w:val="00711631"/>
    <w:rsid w:val="007124DC"/>
    <w:rsid w:val="00712BF9"/>
    <w:rsid w:val="00712FD0"/>
    <w:rsid w:val="0071370F"/>
    <w:rsid w:val="007157E3"/>
    <w:rsid w:val="00715FCD"/>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209B"/>
    <w:rsid w:val="00733BFB"/>
    <w:rsid w:val="00734841"/>
    <w:rsid w:val="00735176"/>
    <w:rsid w:val="007353E7"/>
    <w:rsid w:val="00735421"/>
    <w:rsid w:val="007365D6"/>
    <w:rsid w:val="007374B7"/>
    <w:rsid w:val="00737583"/>
    <w:rsid w:val="00737F47"/>
    <w:rsid w:val="007403CF"/>
    <w:rsid w:val="00742533"/>
    <w:rsid w:val="0074255E"/>
    <w:rsid w:val="007428D0"/>
    <w:rsid w:val="0074332F"/>
    <w:rsid w:val="007446E3"/>
    <w:rsid w:val="007458CD"/>
    <w:rsid w:val="0074594F"/>
    <w:rsid w:val="00745EB9"/>
    <w:rsid w:val="00745FDA"/>
    <w:rsid w:val="007464EF"/>
    <w:rsid w:val="00747BFF"/>
    <w:rsid w:val="00750176"/>
    <w:rsid w:val="007513F9"/>
    <w:rsid w:val="00751C0B"/>
    <w:rsid w:val="00752ACA"/>
    <w:rsid w:val="0075349D"/>
    <w:rsid w:val="00753FD0"/>
    <w:rsid w:val="00754D21"/>
    <w:rsid w:val="0075506B"/>
    <w:rsid w:val="0075512B"/>
    <w:rsid w:val="007557F9"/>
    <w:rsid w:val="00757297"/>
    <w:rsid w:val="0076112C"/>
    <w:rsid w:val="007617C5"/>
    <w:rsid w:val="00761D1C"/>
    <w:rsid w:val="007631EC"/>
    <w:rsid w:val="00764593"/>
    <w:rsid w:val="00764967"/>
    <w:rsid w:val="007650EA"/>
    <w:rsid w:val="00766554"/>
    <w:rsid w:val="00767B63"/>
    <w:rsid w:val="00767D80"/>
    <w:rsid w:val="0077001B"/>
    <w:rsid w:val="00770AD6"/>
    <w:rsid w:val="00770AFD"/>
    <w:rsid w:val="00771B6A"/>
    <w:rsid w:val="00772150"/>
    <w:rsid w:val="00773388"/>
    <w:rsid w:val="007734EC"/>
    <w:rsid w:val="00773739"/>
    <w:rsid w:val="00773D75"/>
    <w:rsid w:val="00774506"/>
    <w:rsid w:val="0077592D"/>
    <w:rsid w:val="00775D28"/>
    <w:rsid w:val="00777A7C"/>
    <w:rsid w:val="00777B94"/>
    <w:rsid w:val="00777F86"/>
    <w:rsid w:val="0078156B"/>
    <w:rsid w:val="0078335C"/>
    <w:rsid w:val="00783508"/>
    <w:rsid w:val="00784D4C"/>
    <w:rsid w:val="007856CD"/>
    <w:rsid w:val="0078707B"/>
    <w:rsid w:val="00787C1B"/>
    <w:rsid w:val="00790E9A"/>
    <w:rsid w:val="00791F9B"/>
    <w:rsid w:val="0079245C"/>
    <w:rsid w:val="00792FC7"/>
    <w:rsid w:val="00793613"/>
    <w:rsid w:val="00793FFA"/>
    <w:rsid w:val="00794377"/>
    <w:rsid w:val="00794A17"/>
    <w:rsid w:val="00794D77"/>
    <w:rsid w:val="00796427"/>
    <w:rsid w:val="007970C6"/>
    <w:rsid w:val="007977B9"/>
    <w:rsid w:val="007A07EE"/>
    <w:rsid w:val="007A15B8"/>
    <w:rsid w:val="007A20AD"/>
    <w:rsid w:val="007A2157"/>
    <w:rsid w:val="007A2B18"/>
    <w:rsid w:val="007A389A"/>
    <w:rsid w:val="007A54DE"/>
    <w:rsid w:val="007A58B1"/>
    <w:rsid w:val="007A5D70"/>
    <w:rsid w:val="007A6C2D"/>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B68EC"/>
    <w:rsid w:val="007C22C9"/>
    <w:rsid w:val="007C3A8C"/>
    <w:rsid w:val="007C4103"/>
    <w:rsid w:val="007C6EC2"/>
    <w:rsid w:val="007C6FE3"/>
    <w:rsid w:val="007C7E9B"/>
    <w:rsid w:val="007D24E2"/>
    <w:rsid w:val="007D3525"/>
    <w:rsid w:val="007D41D7"/>
    <w:rsid w:val="007D44E3"/>
    <w:rsid w:val="007D4F46"/>
    <w:rsid w:val="007D502A"/>
    <w:rsid w:val="007D519B"/>
    <w:rsid w:val="007D6222"/>
    <w:rsid w:val="007D6CC5"/>
    <w:rsid w:val="007D7B89"/>
    <w:rsid w:val="007D7DD7"/>
    <w:rsid w:val="007E0083"/>
    <w:rsid w:val="007E1CC3"/>
    <w:rsid w:val="007E1F87"/>
    <w:rsid w:val="007E1FDC"/>
    <w:rsid w:val="007E2CD0"/>
    <w:rsid w:val="007E5663"/>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36CD"/>
    <w:rsid w:val="0080390E"/>
    <w:rsid w:val="00803C80"/>
    <w:rsid w:val="00804499"/>
    <w:rsid w:val="0080450A"/>
    <w:rsid w:val="00807E56"/>
    <w:rsid w:val="00810123"/>
    <w:rsid w:val="00811203"/>
    <w:rsid w:val="008113C0"/>
    <w:rsid w:val="00812397"/>
    <w:rsid w:val="0081273C"/>
    <w:rsid w:val="008134B5"/>
    <w:rsid w:val="0081359B"/>
    <w:rsid w:val="0081362E"/>
    <w:rsid w:val="00813AEF"/>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BF"/>
    <w:rsid w:val="00820CEF"/>
    <w:rsid w:val="00821FE2"/>
    <w:rsid w:val="00822378"/>
    <w:rsid w:val="00822D8B"/>
    <w:rsid w:val="00823582"/>
    <w:rsid w:val="00824C71"/>
    <w:rsid w:val="00824EE5"/>
    <w:rsid w:val="00826B7D"/>
    <w:rsid w:val="008308EF"/>
    <w:rsid w:val="00831C86"/>
    <w:rsid w:val="00832761"/>
    <w:rsid w:val="00833723"/>
    <w:rsid w:val="00833809"/>
    <w:rsid w:val="00833A76"/>
    <w:rsid w:val="00834656"/>
    <w:rsid w:val="00834F54"/>
    <w:rsid w:val="00835151"/>
    <w:rsid w:val="00835268"/>
    <w:rsid w:val="00835709"/>
    <w:rsid w:val="0083578F"/>
    <w:rsid w:val="00836922"/>
    <w:rsid w:val="00837060"/>
    <w:rsid w:val="00837694"/>
    <w:rsid w:val="008379BD"/>
    <w:rsid w:val="00837A65"/>
    <w:rsid w:val="00837D27"/>
    <w:rsid w:val="00840310"/>
    <w:rsid w:val="00840C19"/>
    <w:rsid w:val="0084104D"/>
    <w:rsid w:val="00842013"/>
    <w:rsid w:val="008437B4"/>
    <w:rsid w:val="00843849"/>
    <w:rsid w:val="008447F0"/>
    <w:rsid w:val="00845CF0"/>
    <w:rsid w:val="00846211"/>
    <w:rsid w:val="008463C9"/>
    <w:rsid w:val="00846B70"/>
    <w:rsid w:val="00846CEE"/>
    <w:rsid w:val="00847391"/>
    <w:rsid w:val="00847CCA"/>
    <w:rsid w:val="00847D20"/>
    <w:rsid w:val="00850054"/>
    <w:rsid w:val="0085047F"/>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711E4"/>
    <w:rsid w:val="008729A0"/>
    <w:rsid w:val="008744FE"/>
    <w:rsid w:val="0087568E"/>
    <w:rsid w:val="00875B55"/>
    <w:rsid w:val="0087605F"/>
    <w:rsid w:val="008800A3"/>
    <w:rsid w:val="0088047F"/>
    <w:rsid w:val="00881FE9"/>
    <w:rsid w:val="008822AF"/>
    <w:rsid w:val="00882654"/>
    <w:rsid w:val="008829A8"/>
    <w:rsid w:val="00882B0E"/>
    <w:rsid w:val="008832FB"/>
    <w:rsid w:val="00884651"/>
    <w:rsid w:val="00884AF5"/>
    <w:rsid w:val="008854F8"/>
    <w:rsid w:val="008856A2"/>
    <w:rsid w:val="00885977"/>
    <w:rsid w:val="00885AE9"/>
    <w:rsid w:val="008870A8"/>
    <w:rsid w:val="00887EE6"/>
    <w:rsid w:val="00887F49"/>
    <w:rsid w:val="008911DD"/>
    <w:rsid w:val="0089213A"/>
    <w:rsid w:val="00892693"/>
    <w:rsid w:val="00893829"/>
    <w:rsid w:val="008939FC"/>
    <w:rsid w:val="00896426"/>
    <w:rsid w:val="00896703"/>
    <w:rsid w:val="008A0321"/>
    <w:rsid w:val="008A1591"/>
    <w:rsid w:val="008A16F4"/>
    <w:rsid w:val="008A21B5"/>
    <w:rsid w:val="008A2470"/>
    <w:rsid w:val="008A2EEC"/>
    <w:rsid w:val="008A31FA"/>
    <w:rsid w:val="008A3828"/>
    <w:rsid w:val="008A3B1B"/>
    <w:rsid w:val="008A49FB"/>
    <w:rsid w:val="008A4AE4"/>
    <w:rsid w:val="008A5A82"/>
    <w:rsid w:val="008A6823"/>
    <w:rsid w:val="008A6B28"/>
    <w:rsid w:val="008A7C08"/>
    <w:rsid w:val="008B188A"/>
    <w:rsid w:val="008B2E97"/>
    <w:rsid w:val="008B3049"/>
    <w:rsid w:val="008B3968"/>
    <w:rsid w:val="008B4B61"/>
    <w:rsid w:val="008B58BA"/>
    <w:rsid w:val="008B5B19"/>
    <w:rsid w:val="008B6306"/>
    <w:rsid w:val="008B647D"/>
    <w:rsid w:val="008B66B1"/>
    <w:rsid w:val="008B6C45"/>
    <w:rsid w:val="008B7D0E"/>
    <w:rsid w:val="008B7E9D"/>
    <w:rsid w:val="008C0E1A"/>
    <w:rsid w:val="008C2DCB"/>
    <w:rsid w:val="008C44DA"/>
    <w:rsid w:val="008C48D4"/>
    <w:rsid w:val="008C4A5B"/>
    <w:rsid w:val="008C5504"/>
    <w:rsid w:val="008C5DC5"/>
    <w:rsid w:val="008C6E81"/>
    <w:rsid w:val="008D0595"/>
    <w:rsid w:val="008D0AC5"/>
    <w:rsid w:val="008D245D"/>
    <w:rsid w:val="008D2AAF"/>
    <w:rsid w:val="008D4EA6"/>
    <w:rsid w:val="008D4F4A"/>
    <w:rsid w:val="008D61C0"/>
    <w:rsid w:val="008D6707"/>
    <w:rsid w:val="008D6719"/>
    <w:rsid w:val="008D6769"/>
    <w:rsid w:val="008D6BC5"/>
    <w:rsid w:val="008D6E2B"/>
    <w:rsid w:val="008E02E9"/>
    <w:rsid w:val="008E0D2E"/>
    <w:rsid w:val="008E20B5"/>
    <w:rsid w:val="008E395F"/>
    <w:rsid w:val="008E3C0F"/>
    <w:rsid w:val="008E4454"/>
    <w:rsid w:val="008E7BCB"/>
    <w:rsid w:val="008F0029"/>
    <w:rsid w:val="008F0404"/>
    <w:rsid w:val="008F0FF7"/>
    <w:rsid w:val="008F12A6"/>
    <w:rsid w:val="008F2957"/>
    <w:rsid w:val="008F2B8E"/>
    <w:rsid w:val="008F3B00"/>
    <w:rsid w:val="008F44EF"/>
    <w:rsid w:val="008F579D"/>
    <w:rsid w:val="008F592E"/>
    <w:rsid w:val="008F5A35"/>
    <w:rsid w:val="008F6B46"/>
    <w:rsid w:val="008F6CE9"/>
    <w:rsid w:val="008F77D2"/>
    <w:rsid w:val="008F78B9"/>
    <w:rsid w:val="008F7FF9"/>
    <w:rsid w:val="00900BC8"/>
    <w:rsid w:val="00901C76"/>
    <w:rsid w:val="00902600"/>
    <w:rsid w:val="009048B0"/>
    <w:rsid w:val="00904B06"/>
    <w:rsid w:val="00906225"/>
    <w:rsid w:val="0090662F"/>
    <w:rsid w:val="00907FEC"/>
    <w:rsid w:val="009112DE"/>
    <w:rsid w:val="00912AA5"/>
    <w:rsid w:val="00912EE3"/>
    <w:rsid w:val="00915665"/>
    <w:rsid w:val="00916366"/>
    <w:rsid w:val="0091680B"/>
    <w:rsid w:val="00916FDD"/>
    <w:rsid w:val="00917330"/>
    <w:rsid w:val="0091788D"/>
    <w:rsid w:val="009207A9"/>
    <w:rsid w:val="00920BD7"/>
    <w:rsid w:val="00921010"/>
    <w:rsid w:val="00921BE1"/>
    <w:rsid w:val="00923671"/>
    <w:rsid w:val="00923A14"/>
    <w:rsid w:val="00923BAF"/>
    <w:rsid w:val="0092502E"/>
    <w:rsid w:val="00931844"/>
    <w:rsid w:val="0093199B"/>
    <w:rsid w:val="009326D4"/>
    <w:rsid w:val="00932A8C"/>
    <w:rsid w:val="009330EA"/>
    <w:rsid w:val="00933F59"/>
    <w:rsid w:val="009344C8"/>
    <w:rsid w:val="00934904"/>
    <w:rsid w:val="009363A1"/>
    <w:rsid w:val="009373E9"/>
    <w:rsid w:val="00937D55"/>
    <w:rsid w:val="00942238"/>
    <w:rsid w:val="00942849"/>
    <w:rsid w:val="00943B68"/>
    <w:rsid w:val="00943F07"/>
    <w:rsid w:val="00944E26"/>
    <w:rsid w:val="00945223"/>
    <w:rsid w:val="00945579"/>
    <w:rsid w:val="00946EC1"/>
    <w:rsid w:val="00951091"/>
    <w:rsid w:val="009514C8"/>
    <w:rsid w:val="00951936"/>
    <w:rsid w:val="00951A75"/>
    <w:rsid w:val="00952630"/>
    <w:rsid w:val="00952DDA"/>
    <w:rsid w:val="00953853"/>
    <w:rsid w:val="00953F43"/>
    <w:rsid w:val="00954A2C"/>
    <w:rsid w:val="00954DEB"/>
    <w:rsid w:val="009550FA"/>
    <w:rsid w:val="0095532C"/>
    <w:rsid w:val="009557B3"/>
    <w:rsid w:val="00956346"/>
    <w:rsid w:val="00956DE8"/>
    <w:rsid w:val="00956E2E"/>
    <w:rsid w:val="00956E77"/>
    <w:rsid w:val="00957631"/>
    <w:rsid w:val="009577D7"/>
    <w:rsid w:val="00957F9D"/>
    <w:rsid w:val="00960235"/>
    <w:rsid w:val="009604E6"/>
    <w:rsid w:val="0096207B"/>
    <w:rsid w:val="009625F6"/>
    <w:rsid w:val="00962CA4"/>
    <w:rsid w:val="00963C6B"/>
    <w:rsid w:val="009647B3"/>
    <w:rsid w:val="00964ACD"/>
    <w:rsid w:val="00966E30"/>
    <w:rsid w:val="009673AB"/>
    <w:rsid w:val="0096760E"/>
    <w:rsid w:val="00967FE8"/>
    <w:rsid w:val="00971939"/>
    <w:rsid w:val="009725CE"/>
    <w:rsid w:val="00973640"/>
    <w:rsid w:val="00973648"/>
    <w:rsid w:val="0097544E"/>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7C1"/>
    <w:rsid w:val="00995B76"/>
    <w:rsid w:val="00996135"/>
    <w:rsid w:val="00996441"/>
    <w:rsid w:val="00997574"/>
    <w:rsid w:val="009A0A25"/>
    <w:rsid w:val="009A0E72"/>
    <w:rsid w:val="009A105C"/>
    <w:rsid w:val="009A159D"/>
    <w:rsid w:val="009A23EE"/>
    <w:rsid w:val="009A29E5"/>
    <w:rsid w:val="009A36A7"/>
    <w:rsid w:val="009A4323"/>
    <w:rsid w:val="009A4E0B"/>
    <w:rsid w:val="009A4F1A"/>
    <w:rsid w:val="009A67F1"/>
    <w:rsid w:val="009A6B1E"/>
    <w:rsid w:val="009B0012"/>
    <w:rsid w:val="009B3988"/>
    <w:rsid w:val="009B4834"/>
    <w:rsid w:val="009B57FB"/>
    <w:rsid w:val="009B7B4D"/>
    <w:rsid w:val="009B7D88"/>
    <w:rsid w:val="009C05BC"/>
    <w:rsid w:val="009C0F38"/>
    <w:rsid w:val="009C19E7"/>
    <w:rsid w:val="009C241E"/>
    <w:rsid w:val="009C3DD7"/>
    <w:rsid w:val="009C4303"/>
    <w:rsid w:val="009C4383"/>
    <w:rsid w:val="009C5369"/>
    <w:rsid w:val="009C5D0B"/>
    <w:rsid w:val="009C6B57"/>
    <w:rsid w:val="009C7204"/>
    <w:rsid w:val="009C7399"/>
    <w:rsid w:val="009C7447"/>
    <w:rsid w:val="009D12D5"/>
    <w:rsid w:val="009D221D"/>
    <w:rsid w:val="009D25DA"/>
    <w:rsid w:val="009D2C55"/>
    <w:rsid w:val="009D3CE5"/>
    <w:rsid w:val="009D4269"/>
    <w:rsid w:val="009D5334"/>
    <w:rsid w:val="009D670D"/>
    <w:rsid w:val="009D76CB"/>
    <w:rsid w:val="009D7766"/>
    <w:rsid w:val="009E0069"/>
    <w:rsid w:val="009E054D"/>
    <w:rsid w:val="009E1214"/>
    <w:rsid w:val="009E134E"/>
    <w:rsid w:val="009E17CE"/>
    <w:rsid w:val="009E195C"/>
    <w:rsid w:val="009E22EC"/>
    <w:rsid w:val="009E26DE"/>
    <w:rsid w:val="009E29D1"/>
    <w:rsid w:val="009E4400"/>
    <w:rsid w:val="009E4C74"/>
    <w:rsid w:val="009E54C6"/>
    <w:rsid w:val="009E5F07"/>
    <w:rsid w:val="009E5FEB"/>
    <w:rsid w:val="009E62D2"/>
    <w:rsid w:val="009E668D"/>
    <w:rsid w:val="009E67CF"/>
    <w:rsid w:val="009E6CBA"/>
    <w:rsid w:val="009E73A5"/>
    <w:rsid w:val="009E761F"/>
    <w:rsid w:val="009E7DF8"/>
    <w:rsid w:val="009F0595"/>
    <w:rsid w:val="009F087A"/>
    <w:rsid w:val="009F0D38"/>
    <w:rsid w:val="009F0F17"/>
    <w:rsid w:val="009F18BD"/>
    <w:rsid w:val="009F1E21"/>
    <w:rsid w:val="009F24A0"/>
    <w:rsid w:val="009F290E"/>
    <w:rsid w:val="009F34A6"/>
    <w:rsid w:val="009F4469"/>
    <w:rsid w:val="009F5508"/>
    <w:rsid w:val="009F55D9"/>
    <w:rsid w:val="009F5B51"/>
    <w:rsid w:val="009F6359"/>
    <w:rsid w:val="009F6511"/>
    <w:rsid w:val="009F6B0E"/>
    <w:rsid w:val="009F6FDF"/>
    <w:rsid w:val="00A01B90"/>
    <w:rsid w:val="00A020C3"/>
    <w:rsid w:val="00A02F2B"/>
    <w:rsid w:val="00A03F2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5FBE"/>
    <w:rsid w:val="00A16427"/>
    <w:rsid w:val="00A16728"/>
    <w:rsid w:val="00A16888"/>
    <w:rsid w:val="00A16BEE"/>
    <w:rsid w:val="00A16DD0"/>
    <w:rsid w:val="00A17476"/>
    <w:rsid w:val="00A176DE"/>
    <w:rsid w:val="00A201D3"/>
    <w:rsid w:val="00A20271"/>
    <w:rsid w:val="00A202BE"/>
    <w:rsid w:val="00A20C2F"/>
    <w:rsid w:val="00A21C1E"/>
    <w:rsid w:val="00A22620"/>
    <w:rsid w:val="00A24016"/>
    <w:rsid w:val="00A24493"/>
    <w:rsid w:val="00A25984"/>
    <w:rsid w:val="00A25DD0"/>
    <w:rsid w:val="00A26A12"/>
    <w:rsid w:val="00A270EA"/>
    <w:rsid w:val="00A27BAB"/>
    <w:rsid w:val="00A30C5C"/>
    <w:rsid w:val="00A31048"/>
    <w:rsid w:val="00A315F5"/>
    <w:rsid w:val="00A316C4"/>
    <w:rsid w:val="00A31733"/>
    <w:rsid w:val="00A32B96"/>
    <w:rsid w:val="00A345B4"/>
    <w:rsid w:val="00A34699"/>
    <w:rsid w:val="00A34A07"/>
    <w:rsid w:val="00A34C7D"/>
    <w:rsid w:val="00A360AE"/>
    <w:rsid w:val="00A36CCA"/>
    <w:rsid w:val="00A37072"/>
    <w:rsid w:val="00A37469"/>
    <w:rsid w:val="00A374FC"/>
    <w:rsid w:val="00A37528"/>
    <w:rsid w:val="00A3777D"/>
    <w:rsid w:val="00A413F5"/>
    <w:rsid w:val="00A41592"/>
    <w:rsid w:val="00A435B8"/>
    <w:rsid w:val="00A4380B"/>
    <w:rsid w:val="00A43E14"/>
    <w:rsid w:val="00A454C8"/>
    <w:rsid w:val="00A50BD1"/>
    <w:rsid w:val="00A50D41"/>
    <w:rsid w:val="00A51210"/>
    <w:rsid w:val="00A518EF"/>
    <w:rsid w:val="00A51D5E"/>
    <w:rsid w:val="00A52830"/>
    <w:rsid w:val="00A528F3"/>
    <w:rsid w:val="00A52BF2"/>
    <w:rsid w:val="00A54AAE"/>
    <w:rsid w:val="00A54BC8"/>
    <w:rsid w:val="00A55FBC"/>
    <w:rsid w:val="00A560F7"/>
    <w:rsid w:val="00A57279"/>
    <w:rsid w:val="00A60112"/>
    <w:rsid w:val="00A60D90"/>
    <w:rsid w:val="00A60FAF"/>
    <w:rsid w:val="00A6103C"/>
    <w:rsid w:val="00A62D67"/>
    <w:rsid w:val="00A62E99"/>
    <w:rsid w:val="00A63869"/>
    <w:rsid w:val="00A642AD"/>
    <w:rsid w:val="00A64744"/>
    <w:rsid w:val="00A6488F"/>
    <w:rsid w:val="00A6509B"/>
    <w:rsid w:val="00A65B0F"/>
    <w:rsid w:val="00A65B9F"/>
    <w:rsid w:val="00A65F7C"/>
    <w:rsid w:val="00A66A4D"/>
    <w:rsid w:val="00A67CCD"/>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719B"/>
    <w:rsid w:val="00A8719E"/>
    <w:rsid w:val="00A87B09"/>
    <w:rsid w:val="00A90251"/>
    <w:rsid w:val="00A90352"/>
    <w:rsid w:val="00A90BD1"/>
    <w:rsid w:val="00A921AC"/>
    <w:rsid w:val="00A929DF"/>
    <w:rsid w:val="00AA0DDF"/>
    <w:rsid w:val="00AA0E68"/>
    <w:rsid w:val="00AA2062"/>
    <w:rsid w:val="00AA2126"/>
    <w:rsid w:val="00AA215B"/>
    <w:rsid w:val="00AA3339"/>
    <w:rsid w:val="00AA356D"/>
    <w:rsid w:val="00AA4775"/>
    <w:rsid w:val="00AA50A6"/>
    <w:rsid w:val="00AA64BD"/>
    <w:rsid w:val="00AB0308"/>
    <w:rsid w:val="00AB0EDD"/>
    <w:rsid w:val="00AB11D3"/>
    <w:rsid w:val="00AB1B91"/>
    <w:rsid w:val="00AB2217"/>
    <w:rsid w:val="00AB31B4"/>
    <w:rsid w:val="00AB427D"/>
    <w:rsid w:val="00AB43C3"/>
    <w:rsid w:val="00AB4E43"/>
    <w:rsid w:val="00AB5FB0"/>
    <w:rsid w:val="00AB6B54"/>
    <w:rsid w:val="00AB6EDE"/>
    <w:rsid w:val="00AC0093"/>
    <w:rsid w:val="00AC05CB"/>
    <w:rsid w:val="00AC085D"/>
    <w:rsid w:val="00AC1BD3"/>
    <w:rsid w:val="00AC1FF1"/>
    <w:rsid w:val="00AC29E8"/>
    <w:rsid w:val="00AC30C8"/>
    <w:rsid w:val="00AC34F4"/>
    <w:rsid w:val="00AC420C"/>
    <w:rsid w:val="00AC49B3"/>
    <w:rsid w:val="00AC4B39"/>
    <w:rsid w:val="00AC517E"/>
    <w:rsid w:val="00AC723E"/>
    <w:rsid w:val="00AC752C"/>
    <w:rsid w:val="00AC7548"/>
    <w:rsid w:val="00AD089F"/>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21C6"/>
    <w:rsid w:val="00AE2237"/>
    <w:rsid w:val="00AE29D5"/>
    <w:rsid w:val="00AE2FA7"/>
    <w:rsid w:val="00AE3A81"/>
    <w:rsid w:val="00AE3C87"/>
    <w:rsid w:val="00AE469E"/>
    <w:rsid w:val="00AE59EE"/>
    <w:rsid w:val="00AE6342"/>
    <w:rsid w:val="00AE64E0"/>
    <w:rsid w:val="00AE6D9A"/>
    <w:rsid w:val="00AE7875"/>
    <w:rsid w:val="00AF0977"/>
    <w:rsid w:val="00AF102E"/>
    <w:rsid w:val="00AF16FB"/>
    <w:rsid w:val="00AF1BC4"/>
    <w:rsid w:val="00AF1BD7"/>
    <w:rsid w:val="00AF20FB"/>
    <w:rsid w:val="00AF3218"/>
    <w:rsid w:val="00AF326A"/>
    <w:rsid w:val="00AF32AB"/>
    <w:rsid w:val="00AF3E10"/>
    <w:rsid w:val="00AF412C"/>
    <w:rsid w:val="00AF49C3"/>
    <w:rsid w:val="00AF5325"/>
    <w:rsid w:val="00AF551E"/>
    <w:rsid w:val="00AF5636"/>
    <w:rsid w:val="00AF5889"/>
    <w:rsid w:val="00AF76CB"/>
    <w:rsid w:val="00AF77FD"/>
    <w:rsid w:val="00B00970"/>
    <w:rsid w:val="00B037EE"/>
    <w:rsid w:val="00B03895"/>
    <w:rsid w:val="00B0455D"/>
    <w:rsid w:val="00B04AFC"/>
    <w:rsid w:val="00B05340"/>
    <w:rsid w:val="00B065F5"/>
    <w:rsid w:val="00B06FDC"/>
    <w:rsid w:val="00B07083"/>
    <w:rsid w:val="00B075BD"/>
    <w:rsid w:val="00B1014E"/>
    <w:rsid w:val="00B101BD"/>
    <w:rsid w:val="00B107E7"/>
    <w:rsid w:val="00B11616"/>
    <w:rsid w:val="00B11921"/>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6FDE"/>
    <w:rsid w:val="00B27802"/>
    <w:rsid w:val="00B27C5C"/>
    <w:rsid w:val="00B27D81"/>
    <w:rsid w:val="00B3077E"/>
    <w:rsid w:val="00B31341"/>
    <w:rsid w:val="00B32AEB"/>
    <w:rsid w:val="00B348A1"/>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3AB"/>
    <w:rsid w:val="00B47835"/>
    <w:rsid w:val="00B50295"/>
    <w:rsid w:val="00B504D8"/>
    <w:rsid w:val="00B50503"/>
    <w:rsid w:val="00B50700"/>
    <w:rsid w:val="00B50CD6"/>
    <w:rsid w:val="00B512B2"/>
    <w:rsid w:val="00B520DC"/>
    <w:rsid w:val="00B53740"/>
    <w:rsid w:val="00B5397D"/>
    <w:rsid w:val="00B553CE"/>
    <w:rsid w:val="00B55712"/>
    <w:rsid w:val="00B55FD7"/>
    <w:rsid w:val="00B56106"/>
    <w:rsid w:val="00B5677D"/>
    <w:rsid w:val="00B56B36"/>
    <w:rsid w:val="00B575E3"/>
    <w:rsid w:val="00B577FB"/>
    <w:rsid w:val="00B60873"/>
    <w:rsid w:val="00B6142F"/>
    <w:rsid w:val="00B63131"/>
    <w:rsid w:val="00B638E2"/>
    <w:rsid w:val="00B63AD6"/>
    <w:rsid w:val="00B63E4A"/>
    <w:rsid w:val="00B63F7B"/>
    <w:rsid w:val="00B64D01"/>
    <w:rsid w:val="00B64F11"/>
    <w:rsid w:val="00B64FA7"/>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1E08"/>
    <w:rsid w:val="00B73B99"/>
    <w:rsid w:val="00B75A33"/>
    <w:rsid w:val="00B75D16"/>
    <w:rsid w:val="00B77862"/>
    <w:rsid w:val="00B77AA6"/>
    <w:rsid w:val="00B80A8A"/>
    <w:rsid w:val="00B81E34"/>
    <w:rsid w:val="00B8236C"/>
    <w:rsid w:val="00B8266B"/>
    <w:rsid w:val="00B858F5"/>
    <w:rsid w:val="00B8688B"/>
    <w:rsid w:val="00B871DB"/>
    <w:rsid w:val="00B9093F"/>
    <w:rsid w:val="00B90D51"/>
    <w:rsid w:val="00B90FA1"/>
    <w:rsid w:val="00B92771"/>
    <w:rsid w:val="00B9318E"/>
    <w:rsid w:val="00B94F3B"/>
    <w:rsid w:val="00B94FA9"/>
    <w:rsid w:val="00B959FD"/>
    <w:rsid w:val="00B95BC9"/>
    <w:rsid w:val="00BA097D"/>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42DD"/>
    <w:rsid w:val="00BB4EFC"/>
    <w:rsid w:val="00BB508C"/>
    <w:rsid w:val="00BB5199"/>
    <w:rsid w:val="00BB60FF"/>
    <w:rsid w:val="00BB75F7"/>
    <w:rsid w:val="00BB77AE"/>
    <w:rsid w:val="00BB7B27"/>
    <w:rsid w:val="00BC0929"/>
    <w:rsid w:val="00BC09E6"/>
    <w:rsid w:val="00BC0E3F"/>
    <w:rsid w:val="00BC27B8"/>
    <w:rsid w:val="00BC2AE2"/>
    <w:rsid w:val="00BC33E5"/>
    <w:rsid w:val="00BC45B6"/>
    <w:rsid w:val="00BC4A99"/>
    <w:rsid w:val="00BC5F41"/>
    <w:rsid w:val="00BC71DC"/>
    <w:rsid w:val="00BC7E5C"/>
    <w:rsid w:val="00BD02A1"/>
    <w:rsid w:val="00BD044A"/>
    <w:rsid w:val="00BD0627"/>
    <w:rsid w:val="00BD0A93"/>
    <w:rsid w:val="00BD1929"/>
    <w:rsid w:val="00BD2BBC"/>
    <w:rsid w:val="00BD3BAD"/>
    <w:rsid w:val="00BD4FF7"/>
    <w:rsid w:val="00BD5D40"/>
    <w:rsid w:val="00BD5F7F"/>
    <w:rsid w:val="00BD641D"/>
    <w:rsid w:val="00BD6C11"/>
    <w:rsid w:val="00BD736C"/>
    <w:rsid w:val="00BD772A"/>
    <w:rsid w:val="00BE0179"/>
    <w:rsid w:val="00BE05E4"/>
    <w:rsid w:val="00BE0E95"/>
    <w:rsid w:val="00BE1655"/>
    <w:rsid w:val="00BE2210"/>
    <w:rsid w:val="00BE2B58"/>
    <w:rsid w:val="00BE2C93"/>
    <w:rsid w:val="00BE2D1D"/>
    <w:rsid w:val="00BE42AE"/>
    <w:rsid w:val="00BE4760"/>
    <w:rsid w:val="00BE4C89"/>
    <w:rsid w:val="00BE742D"/>
    <w:rsid w:val="00BE7FB3"/>
    <w:rsid w:val="00BF015F"/>
    <w:rsid w:val="00BF0629"/>
    <w:rsid w:val="00BF06C1"/>
    <w:rsid w:val="00BF14AE"/>
    <w:rsid w:val="00BF2321"/>
    <w:rsid w:val="00BF2694"/>
    <w:rsid w:val="00BF281B"/>
    <w:rsid w:val="00BF2AC4"/>
    <w:rsid w:val="00BF2DE3"/>
    <w:rsid w:val="00BF356E"/>
    <w:rsid w:val="00BF46AC"/>
    <w:rsid w:val="00BF480C"/>
    <w:rsid w:val="00BF6376"/>
    <w:rsid w:val="00BF7445"/>
    <w:rsid w:val="00C00222"/>
    <w:rsid w:val="00C0040C"/>
    <w:rsid w:val="00C0245D"/>
    <w:rsid w:val="00C02EC6"/>
    <w:rsid w:val="00C03BF8"/>
    <w:rsid w:val="00C05E44"/>
    <w:rsid w:val="00C05EA4"/>
    <w:rsid w:val="00C071DC"/>
    <w:rsid w:val="00C07224"/>
    <w:rsid w:val="00C104E6"/>
    <w:rsid w:val="00C10FAA"/>
    <w:rsid w:val="00C112C0"/>
    <w:rsid w:val="00C11FAC"/>
    <w:rsid w:val="00C128D3"/>
    <w:rsid w:val="00C130F3"/>
    <w:rsid w:val="00C143BC"/>
    <w:rsid w:val="00C14DE1"/>
    <w:rsid w:val="00C16A70"/>
    <w:rsid w:val="00C16E80"/>
    <w:rsid w:val="00C17020"/>
    <w:rsid w:val="00C17A0E"/>
    <w:rsid w:val="00C17C28"/>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1BAA"/>
    <w:rsid w:val="00C3208C"/>
    <w:rsid w:val="00C33748"/>
    <w:rsid w:val="00C34726"/>
    <w:rsid w:val="00C3499B"/>
    <w:rsid w:val="00C34B0B"/>
    <w:rsid w:val="00C34DB9"/>
    <w:rsid w:val="00C3552E"/>
    <w:rsid w:val="00C356F1"/>
    <w:rsid w:val="00C3666E"/>
    <w:rsid w:val="00C3698A"/>
    <w:rsid w:val="00C36BFA"/>
    <w:rsid w:val="00C37566"/>
    <w:rsid w:val="00C375D5"/>
    <w:rsid w:val="00C37858"/>
    <w:rsid w:val="00C404AB"/>
    <w:rsid w:val="00C41056"/>
    <w:rsid w:val="00C41A99"/>
    <w:rsid w:val="00C423CC"/>
    <w:rsid w:val="00C42C47"/>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A3E"/>
    <w:rsid w:val="00C56ED0"/>
    <w:rsid w:val="00C602CA"/>
    <w:rsid w:val="00C605DA"/>
    <w:rsid w:val="00C60916"/>
    <w:rsid w:val="00C614BC"/>
    <w:rsid w:val="00C61DC0"/>
    <w:rsid w:val="00C6306E"/>
    <w:rsid w:val="00C632A9"/>
    <w:rsid w:val="00C63A26"/>
    <w:rsid w:val="00C6567A"/>
    <w:rsid w:val="00C656D1"/>
    <w:rsid w:val="00C65B15"/>
    <w:rsid w:val="00C65DF8"/>
    <w:rsid w:val="00C66194"/>
    <w:rsid w:val="00C662DD"/>
    <w:rsid w:val="00C663B9"/>
    <w:rsid w:val="00C67307"/>
    <w:rsid w:val="00C70762"/>
    <w:rsid w:val="00C708DF"/>
    <w:rsid w:val="00C71B17"/>
    <w:rsid w:val="00C73802"/>
    <w:rsid w:val="00C7663C"/>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879CF"/>
    <w:rsid w:val="00C9165E"/>
    <w:rsid w:val="00C9261E"/>
    <w:rsid w:val="00C92827"/>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3A7"/>
    <w:rsid w:val="00CA3A82"/>
    <w:rsid w:val="00CA3DB8"/>
    <w:rsid w:val="00CA50A9"/>
    <w:rsid w:val="00CA5903"/>
    <w:rsid w:val="00CA622A"/>
    <w:rsid w:val="00CA6B5E"/>
    <w:rsid w:val="00CA7807"/>
    <w:rsid w:val="00CB1699"/>
    <w:rsid w:val="00CB196F"/>
    <w:rsid w:val="00CB2125"/>
    <w:rsid w:val="00CB2732"/>
    <w:rsid w:val="00CB2EDF"/>
    <w:rsid w:val="00CB3057"/>
    <w:rsid w:val="00CB33B7"/>
    <w:rsid w:val="00CB3496"/>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3C1"/>
    <w:rsid w:val="00CC4868"/>
    <w:rsid w:val="00CC4AE2"/>
    <w:rsid w:val="00CC5F82"/>
    <w:rsid w:val="00CC6E50"/>
    <w:rsid w:val="00CC71E5"/>
    <w:rsid w:val="00CC7538"/>
    <w:rsid w:val="00CC7AB8"/>
    <w:rsid w:val="00CC7EDA"/>
    <w:rsid w:val="00CD0088"/>
    <w:rsid w:val="00CD015F"/>
    <w:rsid w:val="00CD154D"/>
    <w:rsid w:val="00CD1F5E"/>
    <w:rsid w:val="00CD20A5"/>
    <w:rsid w:val="00CD3AAB"/>
    <w:rsid w:val="00CD49EF"/>
    <w:rsid w:val="00CD4BF4"/>
    <w:rsid w:val="00CD5B98"/>
    <w:rsid w:val="00CD6FBD"/>
    <w:rsid w:val="00CD75B8"/>
    <w:rsid w:val="00CE0A45"/>
    <w:rsid w:val="00CE0F67"/>
    <w:rsid w:val="00CE1883"/>
    <w:rsid w:val="00CE214F"/>
    <w:rsid w:val="00CE26C6"/>
    <w:rsid w:val="00CE2798"/>
    <w:rsid w:val="00CE2FFD"/>
    <w:rsid w:val="00CE35E2"/>
    <w:rsid w:val="00CE3860"/>
    <w:rsid w:val="00CE458B"/>
    <w:rsid w:val="00CE459E"/>
    <w:rsid w:val="00CE5016"/>
    <w:rsid w:val="00CE502A"/>
    <w:rsid w:val="00CE5F4C"/>
    <w:rsid w:val="00CE5F5B"/>
    <w:rsid w:val="00CE6E4B"/>
    <w:rsid w:val="00CE7B40"/>
    <w:rsid w:val="00CE7D3B"/>
    <w:rsid w:val="00CF033D"/>
    <w:rsid w:val="00CF1026"/>
    <w:rsid w:val="00CF15CC"/>
    <w:rsid w:val="00CF1882"/>
    <w:rsid w:val="00CF3749"/>
    <w:rsid w:val="00CF54DC"/>
    <w:rsid w:val="00CF54F3"/>
    <w:rsid w:val="00CF5E63"/>
    <w:rsid w:val="00CF6118"/>
    <w:rsid w:val="00CF6835"/>
    <w:rsid w:val="00CF76F7"/>
    <w:rsid w:val="00CF7794"/>
    <w:rsid w:val="00D00835"/>
    <w:rsid w:val="00D009D9"/>
    <w:rsid w:val="00D01AB2"/>
    <w:rsid w:val="00D0247E"/>
    <w:rsid w:val="00D02C25"/>
    <w:rsid w:val="00D04246"/>
    <w:rsid w:val="00D069B8"/>
    <w:rsid w:val="00D06C46"/>
    <w:rsid w:val="00D0791A"/>
    <w:rsid w:val="00D07DC0"/>
    <w:rsid w:val="00D1030D"/>
    <w:rsid w:val="00D103B9"/>
    <w:rsid w:val="00D11659"/>
    <w:rsid w:val="00D1279C"/>
    <w:rsid w:val="00D13F3C"/>
    <w:rsid w:val="00D14838"/>
    <w:rsid w:val="00D14D66"/>
    <w:rsid w:val="00D16FEC"/>
    <w:rsid w:val="00D17817"/>
    <w:rsid w:val="00D206D9"/>
    <w:rsid w:val="00D20877"/>
    <w:rsid w:val="00D21170"/>
    <w:rsid w:val="00D213B7"/>
    <w:rsid w:val="00D21626"/>
    <w:rsid w:val="00D219BB"/>
    <w:rsid w:val="00D21F40"/>
    <w:rsid w:val="00D21F87"/>
    <w:rsid w:val="00D222D5"/>
    <w:rsid w:val="00D226C6"/>
    <w:rsid w:val="00D23D4B"/>
    <w:rsid w:val="00D24BEA"/>
    <w:rsid w:val="00D25DE7"/>
    <w:rsid w:val="00D25FB5"/>
    <w:rsid w:val="00D266F8"/>
    <w:rsid w:val="00D2718D"/>
    <w:rsid w:val="00D27477"/>
    <w:rsid w:val="00D27F02"/>
    <w:rsid w:val="00D3084A"/>
    <w:rsid w:val="00D30F55"/>
    <w:rsid w:val="00D31E80"/>
    <w:rsid w:val="00D31EB3"/>
    <w:rsid w:val="00D320F1"/>
    <w:rsid w:val="00D3262F"/>
    <w:rsid w:val="00D33092"/>
    <w:rsid w:val="00D330E5"/>
    <w:rsid w:val="00D331AF"/>
    <w:rsid w:val="00D335AC"/>
    <w:rsid w:val="00D33F69"/>
    <w:rsid w:val="00D3409B"/>
    <w:rsid w:val="00D353B3"/>
    <w:rsid w:val="00D3602C"/>
    <w:rsid w:val="00D361F7"/>
    <w:rsid w:val="00D363EF"/>
    <w:rsid w:val="00D366AF"/>
    <w:rsid w:val="00D36E00"/>
    <w:rsid w:val="00D378C9"/>
    <w:rsid w:val="00D40F5B"/>
    <w:rsid w:val="00D41D83"/>
    <w:rsid w:val="00D41E89"/>
    <w:rsid w:val="00D42223"/>
    <w:rsid w:val="00D42975"/>
    <w:rsid w:val="00D429C2"/>
    <w:rsid w:val="00D4339C"/>
    <w:rsid w:val="00D43994"/>
    <w:rsid w:val="00D442E3"/>
    <w:rsid w:val="00D444E9"/>
    <w:rsid w:val="00D44F68"/>
    <w:rsid w:val="00D452A2"/>
    <w:rsid w:val="00D46C51"/>
    <w:rsid w:val="00D47F05"/>
    <w:rsid w:val="00D52018"/>
    <w:rsid w:val="00D537F4"/>
    <w:rsid w:val="00D542E0"/>
    <w:rsid w:val="00D543DE"/>
    <w:rsid w:val="00D54AEA"/>
    <w:rsid w:val="00D55454"/>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8CB"/>
    <w:rsid w:val="00D7294E"/>
    <w:rsid w:val="00D7296F"/>
    <w:rsid w:val="00D72EE2"/>
    <w:rsid w:val="00D734A0"/>
    <w:rsid w:val="00D742C6"/>
    <w:rsid w:val="00D7431B"/>
    <w:rsid w:val="00D74841"/>
    <w:rsid w:val="00D74CFF"/>
    <w:rsid w:val="00D756A7"/>
    <w:rsid w:val="00D75BF3"/>
    <w:rsid w:val="00D76E65"/>
    <w:rsid w:val="00D77619"/>
    <w:rsid w:val="00D77829"/>
    <w:rsid w:val="00D8066B"/>
    <w:rsid w:val="00D818B0"/>
    <w:rsid w:val="00D834D9"/>
    <w:rsid w:val="00D83CAE"/>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E48"/>
    <w:rsid w:val="00DA34A8"/>
    <w:rsid w:val="00DA3A77"/>
    <w:rsid w:val="00DA3CB1"/>
    <w:rsid w:val="00DA5380"/>
    <w:rsid w:val="00DA54DC"/>
    <w:rsid w:val="00DA602F"/>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889"/>
    <w:rsid w:val="00DC3F72"/>
    <w:rsid w:val="00DC4F6E"/>
    <w:rsid w:val="00DC59CA"/>
    <w:rsid w:val="00DC718D"/>
    <w:rsid w:val="00DC72C3"/>
    <w:rsid w:val="00DD13F6"/>
    <w:rsid w:val="00DD1A36"/>
    <w:rsid w:val="00DD2643"/>
    <w:rsid w:val="00DD280C"/>
    <w:rsid w:val="00DD2BF2"/>
    <w:rsid w:val="00DD325B"/>
    <w:rsid w:val="00DD3AD1"/>
    <w:rsid w:val="00DD46BD"/>
    <w:rsid w:val="00DD53CA"/>
    <w:rsid w:val="00DD5FA1"/>
    <w:rsid w:val="00DD7162"/>
    <w:rsid w:val="00DD79B4"/>
    <w:rsid w:val="00DE1D68"/>
    <w:rsid w:val="00DE2711"/>
    <w:rsid w:val="00DE29E5"/>
    <w:rsid w:val="00DE2EAE"/>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68C1"/>
    <w:rsid w:val="00DF72E2"/>
    <w:rsid w:val="00DF7CDF"/>
    <w:rsid w:val="00E003F2"/>
    <w:rsid w:val="00E004C5"/>
    <w:rsid w:val="00E00C5D"/>
    <w:rsid w:val="00E00FF6"/>
    <w:rsid w:val="00E06BC6"/>
    <w:rsid w:val="00E06E7C"/>
    <w:rsid w:val="00E07249"/>
    <w:rsid w:val="00E10234"/>
    <w:rsid w:val="00E10A94"/>
    <w:rsid w:val="00E112A3"/>
    <w:rsid w:val="00E11703"/>
    <w:rsid w:val="00E11A36"/>
    <w:rsid w:val="00E1283F"/>
    <w:rsid w:val="00E12FC3"/>
    <w:rsid w:val="00E1404E"/>
    <w:rsid w:val="00E152B0"/>
    <w:rsid w:val="00E156BE"/>
    <w:rsid w:val="00E17EC4"/>
    <w:rsid w:val="00E20636"/>
    <w:rsid w:val="00E20AE2"/>
    <w:rsid w:val="00E20D81"/>
    <w:rsid w:val="00E211A3"/>
    <w:rsid w:val="00E22CD9"/>
    <w:rsid w:val="00E22F5C"/>
    <w:rsid w:val="00E2300F"/>
    <w:rsid w:val="00E233CA"/>
    <w:rsid w:val="00E23999"/>
    <w:rsid w:val="00E26617"/>
    <w:rsid w:val="00E26626"/>
    <w:rsid w:val="00E3163C"/>
    <w:rsid w:val="00E3185C"/>
    <w:rsid w:val="00E31DC7"/>
    <w:rsid w:val="00E32EFC"/>
    <w:rsid w:val="00E3368C"/>
    <w:rsid w:val="00E33E11"/>
    <w:rsid w:val="00E3524E"/>
    <w:rsid w:val="00E360FE"/>
    <w:rsid w:val="00E362F1"/>
    <w:rsid w:val="00E36341"/>
    <w:rsid w:val="00E36B2A"/>
    <w:rsid w:val="00E36D0E"/>
    <w:rsid w:val="00E37495"/>
    <w:rsid w:val="00E41036"/>
    <w:rsid w:val="00E41D14"/>
    <w:rsid w:val="00E41DE8"/>
    <w:rsid w:val="00E4259A"/>
    <w:rsid w:val="00E42BD5"/>
    <w:rsid w:val="00E42FD9"/>
    <w:rsid w:val="00E435D3"/>
    <w:rsid w:val="00E439B3"/>
    <w:rsid w:val="00E459B9"/>
    <w:rsid w:val="00E45E58"/>
    <w:rsid w:val="00E469EF"/>
    <w:rsid w:val="00E47337"/>
    <w:rsid w:val="00E478ED"/>
    <w:rsid w:val="00E47916"/>
    <w:rsid w:val="00E47D66"/>
    <w:rsid w:val="00E50D22"/>
    <w:rsid w:val="00E51497"/>
    <w:rsid w:val="00E51C18"/>
    <w:rsid w:val="00E531D7"/>
    <w:rsid w:val="00E539D3"/>
    <w:rsid w:val="00E5499F"/>
    <w:rsid w:val="00E55AF1"/>
    <w:rsid w:val="00E57B38"/>
    <w:rsid w:val="00E60071"/>
    <w:rsid w:val="00E60700"/>
    <w:rsid w:val="00E61782"/>
    <w:rsid w:val="00E61A41"/>
    <w:rsid w:val="00E622A0"/>
    <w:rsid w:val="00E6320B"/>
    <w:rsid w:val="00E63B4E"/>
    <w:rsid w:val="00E63E04"/>
    <w:rsid w:val="00E6550F"/>
    <w:rsid w:val="00E70046"/>
    <w:rsid w:val="00E704D5"/>
    <w:rsid w:val="00E71425"/>
    <w:rsid w:val="00E7232E"/>
    <w:rsid w:val="00E74842"/>
    <w:rsid w:val="00E74C09"/>
    <w:rsid w:val="00E751DB"/>
    <w:rsid w:val="00E754F0"/>
    <w:rsid w:val="00E75CDF"/>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B49"/>
    <w:rsid w:val="00E90EB0"/>
    <w:rsid w:val="00E91228"/>
    <w:rsid w:val="00E919EA"/>
    <w:rsid w:val="00E91C26"/>
    <w:rsid w:val="00E91E36"/>
    <w:rsid w:val="00E926B3"/>
    <w:rsid w:val="00E928E1"/>
    <w:rsid w:val="00E93B2B"/>
    <w:rsid w:val="00E93E11"/>
    <w:rsid w:val="00E940F0"/>
    <w:rsid w:val="00E944F6"/>
    <w:rsid w:val="00E94833"/>
    <w:rsid w:val="00E9626F"/>
    <w:rsid w:val="00E979F1"/>
    <w:rsid w:val="00EA008D"/>
    <w:rsid w:val="00EA1167"/>
    <w:rsid w:val="00EA2E45"/>
    <w:rsid w:val="00EA3ADF"/>
    <w:rsid w:val="00EA4450"/>
    <w:rsid w:val="00EA71FE"/>
    <w:rsid w:val="00EA72BE"/>
    <w:rsid w:val="00EA7C32"/>
    <w:rsid w:val="00EB1185"/>
    <w:rsid w:val="00EB12C9"/>
    <w:rsid w:val="00EB21E6"/>
    <w:rsid w:val="00EB253C"/>
    <w:rsid w:val="00EB3483"/>
    <w:rsid w:val="00EB474F"/>
    <w:rsid w:val="00EB5A38"/>
    <w:rsid w:val="00EB67EC"/>
    <w:rsid w:val="00EB6CCF"/>
    <w:rsid w:val="00EB76C8"/>
    <w:rsid w:val="00EB7CB9"/>
    <w:rsid w:val="00EC0C5B"/>
    <w:rsid w:val="00EC1547"/>
    <w:rsid w:val="00EC23C6"/>
    <w:rsid w:val="00EC3044"/>
    <w:rsid w:val="00EC4046"/>
    <w:rsid w:val="00EC49FB"/>
    <w:rsid w:val="00EC4B09"/>
    <w:rsid w:val="00EC6260"/>
    <w:rsid w:val="00EC643D"/>
    <w:rsid w:val="00EC6848"/>
    <w:rsid w:val="00ED1213"/>
    <w:rsid w:val="00ED14C5"/>
    <w:rsid w:val="00ED1700"/>
    <w:rsid w:val="00ED1C78"/>
    <w:rsid w:val="00ED39E8"/>
    <w:rsid w:val="00ED5BDB"/>
    <w:rsid w:val="00ED6F46"/>
    <w:rsid w:val="00ED735E"/>
    <w:rsid w:val="00ED7A61"/>
    <w:rsid w:val="00ED7C89"/>
    <w:rsid w:val="00EE039B"/>
    <w:rsid w:val="00EE20E1"/>
    <w:rsid w:val="00EE2D7D"/>
    <w:rsid w:val="00EE302D"/>
    <w:rsid w:val="00EE38C5"/>
    <w:rsid w:val="00EE4581"/>
    <w:rsid w:val="00EE50F2"/>
    <w:rsid w:val="00EE60D7"/>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3655"/>
    <w:rsid w:val="00F038C9"/>
    <w:rsid w:val="00F04CC5"/>
    <w:rsid w:val="00F05A76"/>
    <w:rsid w:val="00F1016D"/>
    <w:rsid w:val="00F1056F"/>
    <w:rsid w:val="00F12672"/>
    <w:rsid w:val="00F13208"/>
    <w:rsid w:val="00F14CA3"/>
    <w:rsid w:val="00F1511C"/>
    <w:rsid w:val="00F156C5"/>
    <w:rsid w:val="00F16DBD"/>
    <w:rsid w:val="00F215E3"/>
    <w:rsid w:val="00F23050"/>
    <w:rsid w:val="00F2361D"/>
    <w:rsid w:val="00F23A93"/>
    <w:rsid w:val="00F24015"/>
    <w:rsid w:val="00F26F74"/>
    <w:rsid w:val="00F30083"/>
    <w:rsid w:val="00F3011F"/>
    <w:rsid w:val="00F301D0"/>
    <w:rsid w:val="00F302A5"/>
    <w:rsid w:val="00F307C9"/>
    <w:rsid w:val="00F30F90"/>
    <w:rsid w:val="00F310F7"/>
    <w:rsid w:val="00F320C6"/>
    <w:rsid w:val="00F33CA2"/>
    <w:rsid w:val="00F342B5"/>
    <w:rsid w:val="00F35271"/>
    <w:rsid w:val="00F355BB"/>
    <w:rsid w:val="00F361A6"/>
    <w:rsid w:val="00F36297"/>
    <w:rsid w:val="00F36CA5"/>
    <w:rsid w:val="00F41F3F"/>
    <w:rsid w:val="00F42739"/>
    <w:rsid w:val="00F4286E"/>
    <w:rsid w:val="00F43741"/>
    <w:rsid w:val="00F44F4B"/>
    <w:rsid w:val="00F4505F"/>
    <w:rsid w:val="00F46A5A"/>
    <w:rsid w:val="00F4787F"/>
    <w:rsid w:val="00F51CAF"/>
    <w:rsid w:val="00F5397E"/>
    <w:rsid w:val="00F55616"/>
    <w:rsid w:val="00F56019"/>
    <w:rsid w:val="00F606F5"/>
    <w:rsid w:val="00F62CE4"/>
    <w:rsid w:val="00F636C1"/>
    <w:rsid w:val="00F63789"/>
    <w:rsid w:val="00F6390B"/>
    <w:rsid w:val="00F63D0B"/>
    <w:rsid w:val="00F641B0"/>
    <w:rsid w:val="00F6482A"/>
    <w:rsid w:val="00F650D2"/>
    <w:rsid w:val="00F66AF1"/>
    <w:rsid w:val="00F67041"/>
    <w:rsid w:val="00F67318"/>
    <w:rsid w:val="00F67F39"/>
    <w:rsid w:val="00F70309"/>
    <w:rsid w:val="00F7070A"/>
    <w:rsid w:val="00F70CFF"/>
    <w:rsid w:val="00F71091"/>
    <w:rsid w:val="00F7137A"/>
    <w:rsid w:val="00F71C80"/>
    <w:rsid w:val="00F74B1D"/>
    <w:rsid w:val="00F757DA"/>
    <w:rsid w:val="00F75F5B"/>
    <w:rsid w:val="00F7653B"/>
    <w:rsid w:val="00F76F8A"/>
    <w:rsid w:val="00F77DC9"/>
    <w:rsid w:val="00F77F68"/>
    <w:rsid w:val="00F822AE"/>
    <w:rsid w:val="00F825BC"/>
    <w:rsid w:val="00F825C3"/>
    <w:rsid w:val="00F82B0A"/>
    <w:rsid w:val="00F8386F"/>
    <w:rsid w:val="00F84467"/>
    <w:rsid w:val="00F85930"/>
    <w:rsid w:val="00F8790C"/>
    <w:rsid w:val="00F9028F"/>
    <w:rsid w:val="00F90582"/>
    <w:rsid w:val="00F91B50"/>
    <w:rsid w:val="00F924EF"/>
    <w:rsid w:val="00F93223"/>
    <w:rsid w:val="00F934CF"/>
    <w:rsid w:val="00F93BC2"/>
    <w:rsid w:val="00F94121"/>
    <w:rsid w:val="00F94648"/>
    <w:rsid w:val="00F95F02"/>
    <w:rsid w:val="00F97ADA"/>
    <w:rsid w:val="00F97F6B"/>
    <w:rsid w:val="00FA3FE4"/>
    <w:rsid w:val="00FA4373"/>
    <w:rsid w:val="00FA56BB"/>
    <w:rsid w:val="00FA5B24"/>
    <w:rsid w:val="00FA5DC3"/>
    <w:rsid w:val="00FA61AF"/>
    <w:rsid w:val="00FA6BC1"/>
    <w:rsid w:val="00FA72FE"/>
    <w:rsid w:val="00FA743B"/>
    <w:rsid w:val="00FB045D"/>
    <w:rsid w:val="00FB1D24"/>
    <w:rsid w:val="00FB1F26"/>
    <w:rsid w:val="00FB288C"/>
    <w:rsid w:val="00FB2D32"/>
    <w:rsid w:val="00FB360F"/>
    <w:rsid w:val="00FB3987"/>
    <w:rsid w:val="00FB3C1F"/>
    <w:rsid w:val="00FB4D66"/>
    <w:rsid w:val="00FB4DF4"/>
    <w:rsid w:val="00FB5F60"/>
    <w:rsid w:val="00FB6302"/>
    <w:rsid w:val="00FB6567"/>
    <w:rsid w:val="00FB6F18"/>
    <w:rsid w:val="00FC0FE6"/>
    <w:rsid w:val="00FC1297"/>
    <w:rsid w:val="00FC1D38"/>
    <w:rsid w:val="00FC1E3D"/>
    <w:rsid w:val="00FC2A0B"/>
    <w:rsid w:val="00FC4007"/>
    <w:rsid w:val="00FC47A3"/>
    <w:rsid w:val="00FC4C9C"/>
    <w:rsid w:val="00FC5D33"/>
    <w:rsid w:val="00FC7AA3"/>
    <w:rsid w:val="00FC7F63"/>
    <w:rsid w:val="00FD0A70"/>
    <w:rsid w:val="00FD232B"/>
    <w:rsid w:val="00FD28BA"/>
    <w:rsid w:val="00FD2ACE"/>
    <w:rsid w:val="00FD3B32"/>
    <w:rsid w:val="00FD3D4A"/>
    <w:rsid w:val="00FD59FA"/>
    <w:rsid w:val="00FD6394"/>
    <w:rsid w:val="00FD721F"/>
    <w:rsid w:val="00FD73A1"/>
    <w:rsid w:val="00FD7F13"/>
    <w:rsid w:val="00FE008F"/>
    <w:rsid w:val="00FE1753"/>
    <w:rsid w:val="00FE1F75"/>
    <w:rsid w:val="00FE29F5"/>
    <w:rsid w:val="00FE36AA"/>
    <w:rsid w:val="00FE47D9"/>
    <w:rsid w:val="00FE51A4"/>
    <w:rsid w:val="00FE542C"/>
    <w:rsid w:val="00FE5B21"/>
    <w:rsid w:val="00FE5DBB"/>
    <w:rsid w:val="00FE61DD"/>
    <w:rsid w:val="00FE77DA"/>
    <w:rsid w:val="00FF0D81"/>
    <w:rsid w:val="00FF15A2"/>
    <w:rsid w:val="00FF2472"/>
    <w:rsid w:val="00FF280B"/>
    <w:rsid w:val="00FF30A5"/>
    <w:rsid w:val="00FF34FC"/>
    <w:rsid w:val="00FF3A10"/>
    <w:rsid w:val="00FF3B2B"/>
    <w:rsid w:val="00FF4036"/>
    <w:rsid w:val="00FF41D4"/>
    <w:rsid w:val="00FF42C3"/>
    <w:rsid w:val="00FF4F38"/>
    <w:rsid w:val="00FF5797"/>
    <w:rsid w:val="00FF5CEF"/>
    <w:rsid w:val="00FF5E36"/>
    <w:rsid w:val="00FF748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64741"/>
  <w15:docId w15:val="{F4A81D01-C0E4-4A0B-B10B-B6B93539E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3">
    <w:name w:val="heading 3"/>
    <w:basedOn w:val="Normalny"/>
    <w:next w:val="Normalny"/>
    <w:link w:val="Nagwek3Znak"/>
    <w:uiPriority w:val="9"/>
    <w:semiHidden/>
    <w:unhideWhenUsed/>
    <w:qFormat/>
    <w:locked/>
    <w:rsid w:val="00E17EC4"/>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qForma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locked/>
    <w:rsid w:val="003A1F7D"/>
    <w:rPr>
      <w:sz w:val="19"/>
      <w:shd w:val="clear" w:color="auto" w:fill="FFFFFF"/>
    </w:rPr>
  </w:style>
  <w:style w:type="paragraph" w:customStyle="1" w:styleId="Teksttreci1">
    <w:name w:val="Tekst treści1"/>
    <w:basedOn w:val="Normalny"/>
    <w:link w:val="Teksttreci"/>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p1"/>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4"/>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4A2BA8"/>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C11FAC"/>
    <w:rPr>
      <w:color w:val="605E5C"/>
      <w:shd w:val="clear" w:color="auto" w:fill="E1DFDD"/>
    </w:rPr>
  </w:style>
  <w:style w:type="character" w:customStyle="1" w:styleId="Zakotwiczenieprzypisudolnego">
    <w:name w:val="Zakotwiczenie przypisu dolnego"/>
    <w:rsid w:val="002F572E"/>
    <w:rPr>
      <w:vertAlign w:val="superscript"/>
    </w:rPr>
  </w:style>
  <w:style w:type="character" w:customStyle="1" w:styleId="Znakiprzypiswdolnych">
    <w:name w:val="Znaki przypisów dolnych"/>
    <w:qFormat/>
    <w:rsid w:val="002F572E"/>
    <w:rPr>
      <w:vertAlign w:val="superscript"/>
    </w:rPr>
  </w:style>
  <w:style w:type="paragraph" w:customStyle="1" w:styleId="WW-Tekstpodstawowywcity2">
    <w:name w:val="WW-Tekst podstawowy wcięty 2"/>
    <w:basedOn w:val="Normalny"/>
    <w:qFormat/>
    <w:rsid w:val="00F93BC2"/>
    <w:pPr>
      <w:suppressAutoHyphens/>
      <w:ind w:left="426" w:hanging="426"/>
      <w:jc w:val="both"/>
    </w:pPr>
    <w:rPr>
      <w:rFonts w:ascii="Bookman Old Style" w:hAnsi="Bookman Old Style"/>
      <w:szCs w:val="20"/>
      <w:lang w:eastAsia="ar-SA"/>
    </w:rPr>
  </w:style>
  <w:style w:type="character" w:customStyle="1" w:styleId="Teksttreci4">
    <w:name w:val="Tekst treści (4)_"/>
    <w:basedOn w:val="Domylnaczcionkaakapitu"/>
    <w:link w:val="Teksttreci40"/>
    <w:rsid w:val="00AA2126"/>
    <w:rPr>
      <w:sz w:val="19"/>
      <w:szCs w:val="19"/>
      <w:shd w:val="clear" w:color="auto" w:fill="FFFFFF"/>
    </w:rPr>
  </w:style>
  <w:style w:type="paragraph" w:customStyle="1" w:styleId="Teksttreci40">
    <w:name w:val="Tekst treści (4)"/>
    <w:basedOn w:val="Normalny"/>
    <w:link w:val="Teksttreci4"/>
    <w:rsid w:val="00AA2126"/>
    <w:pPr>
      <w:widowControl w:val="0"/>
      <w:shd w:val="clear" w:color="auto" w:fill="FFFFFF"/>
      <w:spacing w:line="341" w:lineRule="exact"/>
      <w:jc w:val="both"/>
    </w:pPr>
    <w:rPr>
      <w:rFonts w:ascii="Calibri" w:eastAsia="Calibri" w:hAnsi="Calibri"/>
      <w:sz w:val="19"/>
      <w:szCs w:val="19"/>
    </w:rPr>
  </w:style>
  <w:style w:type="character" w:styleId="Nierozpoznanawzmianka">
    <w:name w:val="Unresolved Mention"/>
    <w:basedOn w:val="Domylnaczcionkaakapitu"/>
    <w:uiPriority w:val="99"/>
    <w:semiHidden/>
    <w:unhideWhenUsed/>
    <w:rsid w:val="00C3208C"/>
    <w:rPr>
      <w:color w:val="605E5C"/>
      <w:shd w:val="clear" w:color="auto" w:fill="E1DFDD"/>
    </w:rPr>
  </w:style>
  <w:style w:type="character" w:customStyle="1" w:styleId="Nagwek3Znak">
    <w:name w:val="Nagłówek 3 Znak"/>
    <w:basedOn w:val="Domylnaczcionkaakapitu"/>
    <w:link w:val="Nagwek3"/>
    <w:uiPriority w:val="9"/>
    <w:semiHidden/>
    <w:rsid w:val="00E17EC4"/>
    <w:rPr>
      <w:rFonts w:asciiTheme="majorHAnsi" w:eastAsiaTheme="majorEastAsia" w:hAnsiTheme="majorHAnsi" w:cstheme="majorBidi"/>
      <w:color w:val="243F60" w:themeColor="accent1" w:themeShade="7F"/>
      <w:sz w:val="24"/>
      <w:szCs w:val="24"/>
    </w:rPr>
  </w:style>
  <w:style w:type="character" w:customStyle="1" w:styleId="TeksttreciPogrubienie">
    <w:name w:val="Tekst treści + Pogrubienie"/>
    <w:basedOn w:val="Teksttreci"/>
    <w:rsid w:val="005660A1"/>
    <w:rPr>
      <w:rFonts w:ascii="Arial" w:eastAsia="Arial" w:hAnsi="Arial" w:cs="Arial"/>
      <w:b/>
      <w:bCs/>
      <w:i w:val="0"/>
      <w:iCs w:val="0"/>
      <w:smallCaps w:val="0"/>
      <w:strike w:val="0"/>
      <w:color w:val="000000"/>
      <w:spacing w:val="0"/>
      <w:w w:val="100"/>
      <w:position w:val="0"/>
      <w:sz w:val="16"/>
      <w:szCs w:val="16"/>
      <w:u w:val="none"/>
      <w:shd w:val="clear" w:color="auto" w:fill="FFFFFF"/>
      <w:lang w:val="pl"/>
    </w:rPr>
  </w:style>
  <w:style w:type="character" w:customStyle="1" w:styleId="Teksttreci6">
    <w:name w:val="Tekst treści (6)_"/>
    <w:basedOn w:val="Domylnaczcionkaakapitu"/>
    <w:link w:val="Teksttreci60"/>
    <w:rsid w:val="005660A1"/>
    <w:rPr>
      <w:rFonts w:ascii="Arial" w:eastAsia="Arial" w:hAnsi="Arial" w:cs="Arial"/>
      <w:sz w:val="16"/>
      <w:szCs w:val="16"/>
      <w:shd w:val="clear" w:color="auto" w:fill="FFFFFF"/>
    </w:rPr>
  </w:style>
  <w:style w:type="character" w:customStyle="1" w:styleId="Teksttreci4Bezpogrubienia">
    <w:name w:val="Tekst treści (4) + Bez pogrubienia"/>
    <w:basedOn w:val="Teksttreci4"/>
    <w:rsid w:val="005660A1"/>
    <w:rPr>
      <w:rFonts w:ascii="Arial" w:eastAsia="Arial" w:hAnsi="Arial" w:cs="Arial"/>
      <w:b/>
      <w:bCs/>
      <w:i w:val="0"/>
      <w:iCs w:val="0"/>
      <w:smallCaps w:val="0"/>
      <w:strike w:val="0"/>
      <w:color w:val="000000"/>
      <w:spacing w:val="0"/>
      <w:w w:val="100"/>
      <w:position w:val="0"/>
      <w:sz w:val="16"/>
      <w:szCs w:val="16"/>
      <w:u w:val="none"/>
      <w:shd w:val="clear" w:color="auto" w:fill="FFFFFF"/>
      <w:lang w:val="pl"/>
    </w:rPr>
  </w:style>
  <w:style w:type="paragraph" w:customStyle="1" w:styleId="Teksttreci60">
    <w:name w:val="Tekst treści (6)"/>
    <w:basedOn w:val="Normalny"/>
    <w:link w:val="Teksttreci6"/>
    <w:rsid w:val="005660A1"/>
    <w:pPr>
      <w:widowControl w:val="0"/>
      <w:shd w:val="clear" w:color="auto" w:fill="FFFFFF"/>
      <w:spacing w:line="245" w:lineRule="exact"/>
      <w:ind w:hanging="480"/>
      <w:jc w:val="both"/>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361322070">
              <w:marLeft w:val="360"/>
              <w:marRight w:val="0"/>
              <w:marTop w:val="0"/>
              <w:marBottom w:val="72"/>
              <w:divBdr>
                <w:top w:val="none" w:sz="0" w:space="0" w:color="auto"/>
                <w:left w:val="none" w:sz="0" w:space="0" w:color="auto"/>
                <w:bottom w:val="none" w:sz="0" w:space="0" w:color="auto"/>
                <w:right w:val="none" w:sz="0" w:space="0" w:color="auto"/>
              </w:divBdr>
            </w:div>
            <w:div w:id="2033726885">
              <w:marLeft w:val="360"/>
              <w:marRight w:val="0"/>
              <w:marTop w:val="72"/>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574360273">
              <w:marLeft w:val="360"/>
              <w:marRight w:val="0"/>
              <w:marTop w:val="0"/>
              <w:marBottom w:val="72"/>
              <w:divBdr>
                <w:top w:val="none" w:sz="0" w:space="0" w:color="auto"/>
                <w:left w:val="none" w:sz="0" w:space="0" w:color="auto"/>
                <w:bottom w:val="none" w:sz="0" w:space="0" w:color="auto"/>
                <w:right w:val="none" w:sz="0" w:space="0" w:color="auto"/>
              </w:divBdr>
            </w:div>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276866618">
          <w:marLeft w:val="0"/>
          <w:marRight w:val="0"/>
          <w:marTop w:val="72"/>
          <w:marBottom w:val="0"/>
          <w:divBdr>
            <w:top w:val="none" w:sz="0" w:space="0" w:color="auto"/>
            <w:left w:val="none" w:sz="0" w:space="0" w:color="auto"/>
            <w:bottom w:val="none" w:sz="0" w:space="0" w:color="auto"/>
            <w:right w:val="none" w:sz="0" w:space="0" w:color="auto"/>
          </w:divBdr>
        </w:div>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227767376">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165452881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64161653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392074046">
          <w:marLeft w:val="0"/>
          <w:marRight w:val="0"/>
          <w:marTop w:val="72"/>
          <w:marBottom w:val="0"/>
          <w:divBdr>
            <w:top w:val="none" w:sz="0" w:space="0" w:color="auto"/>
            <w:left w:val="none" w:sz="0" w:space="0" w:color="auto"/>
            <w:bottom w:val="none" w:sz="0" w:space="0" w:color="auto"/>
            <w:right w:val="none" w:sz="0" w:space="0" w:color="auto"/>
          </w:divBdr>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453986535">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804811491">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sChild>
    </w:div>
    <w:div w:id="946817600">
      <w:bodyDiv w:val="1"/>
      <w:marLeft w:val="0"/>
      <w:marRight w:val="0"/>
      <w:marTop w:val="0"/>
      <w:marBottom w:val="0"/>
      <w:divBdr>
        <w:top w:val="none" w:sz="0" w:space="0" w:color="auto"/>
        <w:left w:val="none" w:sz="0" w:space="0" w:color="auto"/>
        <w:bottom w:val="none" w:sz="0" w:space="0" w:color="auto"/>
        <w:right w:val="none" w:sz="0" w:space="0" w:color="auto"/>
      </w:divBdr>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418142383">
          <w:marLeft w:val="360"/>
          <w:marRight w:val="0"/>
          <w:marTop w:val="0"/>
          <w:marBottom w:val="72"/>
          <w:divBdr>
            <w:top w:val="none" w:sz="0" w:space="0" w:color="auto"/>
            <w:left w:val="none" w:sz="0" w:space="0" w:color="auto"/>
            <w:bottom w:val="none" w:sz="0" w:space="0" w:color="auto"/>
            <w:right w:val="none" w:sz="0" w:space="0" w:color="auto"/>
          </w:divBdr>
        </w:div>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 w:id="896088946">
              <w:marLeft w:val="360"/>
              <w:marRight w:val="0"/>
              <w:marTop w:val="72"/>
              <w:marBottom w:val="72"/>
              <w:divBdr>
                <w:top w:val="none" w:sz="0" w:space="0" w:color="auto"/>
                <w:left w:val="none" w:sz="0" w:space="0" w:color="auto"/>
                <w:bottom w:val="none" w:sz="0" w:space="0" w:color="auto"/>
                <w:right w:val="none" w:sz="0" w:space="0" w:color="auto"/>
              </w:divBdr>
              <w:divsChild>
                <w:div w:id="238635211">
                  <w:marLeft w:val="360"/>
                  <w:marRight w:val="0"/>
                  <w:marTop w:val="0"/>
                  <w:marBottom w:val="0"/>
                  <w:divBdr>
                    <w:top w:val="none" w:sz="0" w:space="0" w:color="auto"/>
                    <w:left w:val="none" w:sz="0" w:space="0" w:color="auto"/>
                    <w:bottom w:val="none" w:sz="0" w:space="0" w:color="auto"/>
                    <w:right w:val="none" w:sz="0" w:space="0" w:color="auto"/>
                  </w:divBdr>
                </w:div>
                <w:div w:id="141408092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571502938">
              <w:marLeft w:val="360"/>
              <w:marRight w:val="0"/>
              <w:marTop w:val="0"/>
              <w:marBottom w:val="72"/>
              <w:divBdr>
                <w:top w:val="none" w:sz="0" w:space="0" w:color="auto"/>
                <w:left w:val="none" w:sz="0" w:space="0" w:color="auto"/>
                <w:bottom w:val="none" w:sz="0" w:space="0" w:color="auto"/>
                <w:right w:val="none" w:sz="0" w:space="0" w:color="auto"/>
              </w:divBdr>
              <w:divsChild>
                <w:div w:id="1163621812">
                  <w:marLeft w:val="360"/>
                  <w:marRight w:val="0"/>
                  <w:marTop w:val="0"/>
                  <w:marBottom w:val="0"/>
                  <w:divBdr>
                    <w:top w:val="none" w:sz="0" w:space="0" w:color="auto"/>
                    <w:left w:val="none" w:sz="0" w:space="0" w:color="auto"/>
                    <w:bottom w:val="none" w:sz="0" w:space="0" w:color="auto"/>
                    <w:right w:val="none" w:sz="0" w:space="0" w:color="auto"/>
                  </w:divBdr>
                </w:div>
                <w:div w:id="1402483584">
                  <w:marLeft w:val="360"/>
                  <w:marRight w:val="0"/>
                  <w:marTop w:val="0"/>
                  <w:marBottom w:val="0"/>
                  <w:divBdr>
                    <w:top w:val="none" w:sz="0" w:space="0" w:color="auto"/>
                    <w:left w:val="none" w:sz="0" w:space="0" w:color="auto"/>
                    <w:bottom w:val="none" w:sz="0" w:space="0" w:color="auto"/>
                    <w:right w:val="none" w:sz="0" w:space="0" w:color="auto"/>
                  </w:divBdr>
                </w:div>
              </w:divsChild>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980958277">
                  <w:marLeft w:val="360"/>
                  <w:marRight w:val="0"/>
                  <w:marTop w:val="0"/>
                  <w:marBottom w:val="0"/>
                  <w:divBdr>
                    <w:top w:val="none" w:sz="0" w:space="0" w:color="auto"/>
                    <w:left w:val="none" w:sz="0" w:space="0" w:color="auto"/>
                    <w:bottom w:val="none" w:sz="0" w:space="0" w:color="auto"/>
                    <w:right w:val="none" w:sz="0" w:space="0" w:color="auto"/>
                  </w:divBdr>
                </w:div>
                <w:div w:id="1364940447">
                  <w:marLeft w:val="360"/>
                  <w:marRight w:val="0"/>
                  <w:marTop w:val="0"/>
                  <w:marBottom w:val="0"/>
                  <w:divBdr>
                    <w:top w:val="none" w:sz="0" w:space="0" w:color="auto"/>
                    <w:left w:val="none" w:sz="0" w:space="0" w:color="auto"/>
                    <w:bottom w:val="none" w:sz="0" w:space="0" w:color="auto"/>
                    <w:right w:val="none" w:sz="0" w:space="0" w:color="auto"/>
                  </w:divBdr>
                </w:div>
              </w:divsChild>
            </w:div>
            <w:div w:id="1943755908">
              <w:marLeft w:val="360"/>
              <w:marRight w:val="0"/>
              <w:marTop w:val="72"/>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842210936">
              <w:marLeft w:val="360"/>
              <w:marRight w:val="0"/>
              <w:marTop w:val="0"/>
              <w:marBottom w:val="72"/>
              <w:divBdr>
                <w:top w:val="none" w:sz="0" w:space="0" w:color="auto"/>
                <w:left w:val="none" w:sz="0" w:space="0" w:color="auto"/>
                <w:bottom w:val="none" w:sz="0" w:space="0" w:color="auto"/>
                <w:right w:val="none" w:sz="0" w:space="0" w:color="auto"/>
              </w:divBdr>
            </w:div>
            <w:div w:id="1513298183">
              <w:marLeft w:val="360"/>
              <w:marRight w:val="0"/>
              <w:marTop w:val="72"/>
              <w:marBottom w:val="72"/>
              <w:divBdr>
                <w:top w:val="none" w:sz="0" w:space="0" w:color="auto"/>
                <w:left w:val="none" w:sz="0" w:space="0" w:color="auto"/>
                <w:bottom w:val="none" w:sz="0" w:space="0" w:color="auto"/>
                <w:right w:val="none" w:sz="0" w:space="0" w:color="auto"/>
              </w:divBdr>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73287190">
          <w:marLeft w:val="360"/>
          <w:marRight w:val="0"/>
          <w:marTop w:val="0"/>
          <w:marBottom w:val="72"/>
          <w:divBdr>
            <w:top w:val="none" w:sz="0" w:space="0" w:color="auto"/>
            <w:left w:val="none" w:sz="0" w:space="0" w:color="auto"/>
            <w:bottom w:val="none" w:sz="0" w:space="0" w:color="auto"/>
            <w:right w:val="none" w:sz="0" w:space="0" w:color="auto"/>
          </w:divBdr>
        </w:div>
        <w:div w:id="486283121">
          <w:marLeft w:val="360"/>
          <w:marRight w:val="0"/>
          <w:marTop w:val="72"/>
          <w:marBottom w:val="72"/>
          <w:divBdr>
            <w:top w:val="none" w:sz="0" w:space="0" w:color="auto"/>
            <w:left w:val="none" w:sz="0" w:space="0" w:color="auto"/>
            <w:bottom w:val="none" w:sz="0" w:space="0" w:color="auto"/>
            <w:right w:val="none" w:sz="0" w:space="0" w:color="auto"/>
          </w:divBdr>
          <w:divsChild>
            <w:div w:id="133908344">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sChild>
        </w:div>
        <w:div w:id="1105543980">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919488359">
          <w:marLeft w:val="0"/>
          <w:marRight w:val="0"/>
          <w:marTop w:val="72"/>
          <w:marBottom w:val="0"/>
          <w:divBdr>
            <w:top w:val="none" w:sz="0" w:space="0" w:color="auto"/>
            <w:left w:val="none" w:sz="0" w:space="0" w:color="auto"/>
            <w:bottom w:val="none" w:sz="0" w:space="0" w:color="auto"/>
            <w:right w:val="none" w:sz="0" w:space="0" w:color="auto"/>
          </w:divBdr>
          <w:divsChild>
            <w:div w:id="223223101">
              <w:marLeft w:val="360"/>
              <w:marRight w:val="0"/>
              <w:marTop w:val="0"/>
              <w:marBottom w:val="72"/>
              <w:divBdr>
                <w:top w:val="none" w:sz="0" w:space="0" w:color="auto"/>
                <w:left w:val="none" w:sz="0" w:space="0" w:color="auto"/>
                <w:bottom w:val="none" w:sz="0" w:space="0" w:color="auto"/>
                <w:right w:val="none" w:sz="0" w:space="0" w:color="auto"/>
              </w:divBdr>
            </w:div>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 w:id="2127046096">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397480236">
          <w:marLeft w:val="0"/>
          <w:marRight w:val="0"/>
          <w:marTop w:val="72"/>
          <w:marBottom w:val="0"/>
          <w:divBdr>
            <w:top w:val="none" w:sz="0" w:space="0" w:color="auto"/>
            <w:left w:val="none" w:sz="0" w:space="0" w:color="auto"/>
            <w:bottom w:val="none" w:sz="0" w:space="0" w:color="auto"/>
            <w:right w:val="none" w:sz="0" w:space="0" w:color="auto"/>
          </w:divBdr>
        </w:div>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783887565">
          <w:marLeft w:val="0"/>
          <w:marRight w:val="0"/>
          <w:marTop w:val="72"/>
          <w:marBottom w:val="240"/>
          <w:divBdr>
            <w:top w:val="none" w:sz="0" w:space="0" w:color="auto"/>
            <w:left w:val="none" w:sz="0" w:space="0" w:color="auto"/>
            <w:bottom w:val="none" w:sz="0" w:space="0" w:color="auto"/>
            <w:right w:val="none" w:sz="0" w:space="0" w:color="auto"/>
          </w:divBdr>
          <w:divsChild>
            <w:div w:id="115218582">
              <w:marLeft w:val="0"/>
              <w:marRight w:val="0"/>
              <w:marTop w:val="72"/>
              <w:marBottom w:val="0"/>
              <w:divBdr>
                <w:top w:val="none" w:sz="0" w:space="0" w:color="auto"/>
                <w:left w:val="none" w:sz="0" w:space="0" w:color="auto"/>
                <w:bottom w:val="none" w:sz="0" w:space="0" w:color="auto"/>
                <w:right w:val="none" w:sz="0" w:space="0" w:color="auto"/>
              </w:divBdr>
            </w:div>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 w:id="133263770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688800311">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230657360">
                  <w:marLeft w:val="360"/>
                  <w:marRight w:val="0"/>
                  <w:marTop w:val="0"/>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822237551">
                  <w:marLeft w:val="360"/>
                  <w:marRight w:val="0"/>
                  <w:marTop w:val="72"/>
                  <w:marBottom w:val="72"/>
                  <w:divBdr>
                    <w:top w:val="none" w:sz="0" w:space="0" w:color="auto"/>
                    <w:left w:val="none" w:sz="0" w:space="0" w:color="auto"/>
                    <w:bottom w:val="none" w:sz="0" w:space="0" w:color="auto"/>
                    <w:right w:val="none" w:sz="0" w:space="0" w:color="auto"/>
                  </w:divBdr>
                </w:div>
              </w:divsChild>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437216115">
          <w:marLeft w:val="0"/>
          <w:marRight w:val="0"/>
          <w:marTop w:val="72"/>
          <w:marBottom w:val="0"/>
          <w:divBdr>
            <w:top w:val="none" w:sz="0" w:space="0" w:color="auto"/>
            <w:left w:val="none" w:sz="0" w:space="0" w:color="auto"/>
            <w:bottom w:val="none" w:sz="0" w:space="0" w:color="auto"/>
            <w:right w:val="none" w:sz="0" w:space="0" w:color="auto"/>
          </w:divBdr>
        </w:div>
        <w:div w:id="1005747953">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553077247">
          <w:marLeft w:val="0"/>
          <w:marRight w:val="0"/>
          <w:marTop w:val="72"/>
          <w:marBottom w:val="0"/>
          <w:divBdr>
            <w:top w:val="none" w:sz="0" w:space="0" w:color="auto"/>
            <w:left w:val="none" w:sz="0" w:space="0" w:color="auto"/>
            <w:bottom w:val="none" w:sz="0" w:space="0" w:color="auto"/>
            <w:right w:val="none" w:sz="0" w:space="0" w:color="auto"/>
          </w:divBdr>
          <w:divsChild>
            <w:div w:id="447511555">
              <w:marLeft w:val="360"/>
              <w:marRight w:val="0"/>
              <w:marTop w:val="0"/>
              <w:marBottom w:val="72"/>
              <w:divBdr>
                <w:top w:val="none" w:sz="0" w:space="0" w:color="auto"/>
                <w:left w:val="none" w:sz="0" w:space="0" w:color="auto"/>
                <w:bottom w:val="none" w:sz="0" w:space="0" w:color="auto"/>
                <w:right w:val="none" w:sz="0" w:space="0" w:color="auto"/>
              </w:divBdr>
            </w:div>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sChild>
        </w:div>
        <w:div w:id="2104757751">
          <w:marLeft w:val="0"/>
          <w:marRight w:val="0"/>
          <w:marTop w:val="72"/>
          <w:marBottom w:val="0"/>
          <w:divBdr>
            <w:top w:val="none" w:sz="0" w:space="0" w:color="auto"/>
            <w:left w:val="none" w:sz="0" w:space="0" w:color="auto"/>
            <w:bottom w:val="none" w:sz="0" w:space="0" w:color="auto"/>
            <w:right w:val="none" w:sz="0" w:space="0" w:color="auto"/>
          </w:divBdr>
          <w:divsChild>
            <w:div w:id="11035330">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1710375211">
              <w:marLeft w:val="360"/>
              <w:marRight w:val="0"/>
              <w:marTop w:val="72"/>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36341637">
          <w:marLeft w:val="0"/>
          <w:marRight w:val="0"/>
          <w:marTop w:val="72"/>
          <w:marBottom w:val="0"/>
          <w:divBdr>
            <w:top w:val="none" w:sz="0" w:space="0" w:color="auto"/>
            <w:left w:val="none" w:sz="0" w:space="0" w:color="auto"/>
            <w:bottom w:val="none" w:sz="0" w:space="0" w:color="auto"/>
            <w:right w:val="none" w:sz="0" w:space="0" w:color="auto"/>
          </w:divBdr>
        </w:div>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sChild>
    </w:div>
    <w:div w:id="1651134241">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941495907">
          <w:marLeft w:val="0"/>
          <w:marRight w:val="0"/>
          <w:marTop w:val="72"/>
          <w:marBottom w:val="0"/>
          <w:divBdr>
            <w:top w:val="none" w:sz="0" w:space="0" w:color="auto"/>
            <w:left w:val="none" w:sz="0" w:space="0" w:color="auto"/>
            <w:bottom w:val="none" w:sz="0" w:space="0" w:color="auto"/>
            <w:right w:val="none" w:sz="0" w:space="0" w:color="auto"/>
          </w:divBdr>
        </w:div>
        <w:div w:id="2004895420">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22169134">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1506750806">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da2ffc92-edba-4768-80cc-0a358047f6a9"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ezamowienia.gov.pl/pl/regulamin/"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iod@powiat-tomaszowski.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zamowienia@powiat-tomaszowski.pl" TargetMode="External"/><Relationship Id="rId32" Type="http://schemas.openxmlformats.org/officeDocument/2006/relationships/footer" Target="foot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mkuzba@powiat-tomaszowski.pl" TargetMode="External"/><Relationship Id="rId28" Type="http://schemas.openxmlformats.org/officeDocument/2006/relationships/hyperlink" Target="https://ezamowienia.gov.pl/" TargetMode="External"/><Relationship Id="rId36" Type="http://schemas.openxmlformats.org/officeDocument/2006/relationships/fontTable" Target="fontTable.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mailto:aprzybylek@powiat-tomaszowski.pl" TargetMode="External"/><Relationship Id="rId27" Type="http://schemas.openxmlformats.org/officeDocument/2006/relationships/hyperlink" Target="mailto:zamowienia@powiat-tomaszowski.pl" TargetMode="External"/><Relationship Id="rId30" Type="http://schemas.openxmlformats.org/officeDocument/2006/relationships/header" Target="header1.xml"/><Relationship Id="rId35" Type="http://schemas.openxmlformats.org/officeDocument/2006/relationships/footer" Target="footer3.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9380918-56EE-4C71-BCE2-9DA06FFCD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3249</TotalTime>
  <Pages>37</Pages>
  <Words>12160</Words>
  <Characters>81127</Characters>
  <Application>Microsoft Office Word</Application>
  <DocSecurity>0</DocSecurity>
  <Lines>676</Lines>
  <Paragraphs>186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Marta Miarka</cp:lastModifiedBy>
  <cp:revision>4</cp:revision>
  <cp:lastPrinted>2024-08-29T10:21:00Z</cp:lastPrinted>
  <dcterms:created xsi:type="dcterms:W3CDTF">2021-03-25T12:36:00Z</dcterms:created>
  <dcterms:modified xsi:type="dcterms:W3CDTF">2024-08-29T11:25:00Z</dcterms:modified>
</cp:coreProperties>
</file>