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1DA8D" w14:textId="32A070E7" w:rsidR="00EA0EA4" w:rsidRPr="001A1359" w:rsidRDefault="00EA0EA4" w:rsidP="002C213C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080DAD">
        <w:rPr>
          <w:rFonts w:ascii="Cambria" w:hAnsi="Cambria"/>
          <w:b/>
          <w:bCs/>
        </w:rPr>
        <w:t>10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29F89FA" w14:textId="0D34DCAB" w:rsidR="00B52199" w:rsidRPr="00535C93" w:rsidRDefault="00535C93" w:rsidP="002C213C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535C93">
        <w:rPr>
          <w:rFonts w:ascii="Cambria" w:hAnsi="Cambria"/>
          <w:b/>
          <w:bCs/>
          <w:sz w:val="24"/>
          <w:szCs w:val="24"/>
        </w:rPr>
        <w:t xml:space="preserve">Znak </w:t>
      </w:r>
      <w:r w:rsidR="00B52199" w:rsidRPr="00535C93">
        <w:rPr>
          <w:rFonts w:ascii="Cambria" w:hAnsi="Cambria"/>
          <w:b/>
          <w:sz w:val="24"/>
          <w:szCs w:val="24"/>
        </w:rPr>
        <w:t xml:space="preserve">: </w:t>
      </w:r>
      <w:r w:rsidR="00D27D66">
        <w:rPr>
          <w:rFonts w:ascii="Cambria" w:hAnsi="Cambria"/>
          <w:b/>
          <w:sz w:val="24"/>
          <w:szCs w:val="24"/>
        </w:rPr>
        <w:t>5</w:t>
      </w:r>
      <w:bookmarkStart w:id="0" w:name="_GoBack"/>
      <w:bookmarkEnd w:id="0"/>
      <w:r w:rsidR="009057DC" w:rsidRPr="00535C93">
        <w:rPr>
          <w:rFonts w:ascii="Cambria" w:hAnsi="Cambria"/>
          <w:b/>
          <w:sz w:val="24"/>
          <w:szCs w:val="24"/>
        </w:rPr>
        <w:t>/</w:t>
      </w:r>
      <w:r w:rsidR="00B52199" w:rsidRPr="00535C93">
        <w:rPr>
          <w:rFonts w:ascii="Cambria" w:hAnsi="Cambria"/>
          <w:b/>
          <w:sz w:val="24"/>
          <w:szCs w:val="24"/>
        </w:rPr>
        <w:t>ZP</w:t>
      </w:r>
      <w:r w:rsidR="009057DC" w:rsidRPr="00535C93">
        <w:rPr>
          <w:rFonts w:ascii="Cambria" w:hAnsi="Cambria"/>
          <w:b/>
          <w:sz w:val="24"/>
          <w:szCs w:val="24"/>
        </w:rPr>
        <w:t>/</w:t>
      </w:r>
      <w:r w:rsidR="00F8285D">
        <w:rPr>
          <w:rFonts w:ascii="Cambria" w:hAnsi="Cambria"/>
          <w:b/>
          <w:sz w:val="24"/>
          <w:szCs w:val="24"/>
        </w:rPr>
        <w:t>RB</w:t>
      </w:r>
      <w:r w:rsidR="009057DC" w:rsidRPr="00535C93">
        <w:rPr>
          <w:rFonts w:ascii="Cambria" w:hAnsi="Cambria"/>
          <w:b/>
          <w:sz w:val="24"/>
          <w:szCs w:val="24"/>
        </w:rPr>
        <w:t>/</w:t>
      </w:r>
      <w:r w:rsidR="002C213C" w:rsidRPr="00535C93">
        <w:rPr>
          <w:rFonts w:ascii="Cambria" w:hAnsi="Cambria"/>
          <w:b/>
          <w:sz w:val="24"/>
          <w:szCs w:val="24"/>
        </w:rPr>
        <w:t>202</w:t>
      </w:r>
      <w:r w:rsidR="00316CC1" w:rsidRPr="00535C93">
        <w:rPr>
          <w:rFonts w:ascii="Cambria" w:hAnsi="Cambria"/>
          <w:b/>
          <w:sz w:val="24"/>
          <w:szCs w:val="24"/>
        </w:rPr>
        <w:t>4</w:t>
      </w:r>
    </w:p>
    <w:p w14:paraId="5C72BA79" w14:textId="77777777" w:rsidR="00F63A95" w:rsidRPr="00535C93" w:rsidRDefault="00F63A95" w:rsidP="00F63A95">
      <w:pPr>
        <w:pStyle w:val="Default"/>
        <w:rPr>
          <w:rFonts w:cs="Times New Roman"/>
          <w:b/>
          <w:bCs/>
          <w:color w:val="auto"/>
        </w:rPr>
      </w:pPr>
      <w:r w:rsidRPr="00535C93">
        <w:rPr>
          <w:rFonts w:cs="Times New Roman"/>
          <w:b/>
          <w:bCs/>
          <w:color w:val="auto"/>
        </w:rPr>
        <w:t>Zamawiający :</w:t>
      </w:r>
    </w:p>
    <w:p w14:paraId="1DFABDF3" w14:textId="77777777" w:rsidR="00F63A95" w:rsidRPr="00316CC1" w:rsidRDefault="00F63A95" w:rsidP="00F63A95">
      <w:pPr>
        <w:rPr>
          <w:rFonts w:ascii="Cambria" w:hAnsi="Cambria"/>
          <w:b/>
          <w:bCs/>
          <w:sz w:val="20"/>
          <w:szCs w:val="20"/>
        </w:rPr>
      </w:pPr>
      <w:r w:rsidRPr="00316CC1">
        <w:rPr>
          <w:rFonts w:ascii="Cambria" w:hAnsi="Cambria"/>
          <w:b/>
          <w:bCs/>
          <w:sz w:val="20"/>
          <w:szCs w:val="20"/>
        </w:rPr>
        <w:t>Centrum  Rehabilitacji Rolników Kasy Rolniczego Ubezpieczenia Społecznego</w:t>
      </w:r>
    </w:p>
    <w:p w14:paraId="3755C508" w14:textId="77777777" w:rsidR="00F63A95" w:rsidRPr="00316CC1" w:rsidRDefault="00F63A95" w:rsidP="00F63A95">
      <w:pPr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>38-440 Iwonicz-Zdrój, ul. Ks. Jana Rąba 22</w:t>
      </w:r>
    </w:p>
    <w:p w14:paraId="429593ED" w14:textId="7445C830" w:rsidR="00F63A95" w:rsidRPr="00316CC1" w:rsidRDefault="00F63A95" w:rsidP="00F63A95">
      <w:pPr>
        <w:ind w:left="1134" w:hanging="1134"/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>NIP: 684 10 03 649,  REGON:  370016916,</w:t>
      </w:r>
    </w:p>
    <w:p w14:paraId="08859F86" w14:textId="77777777" w:rsidR="00F63A95" w:rsidRPr="00316CC1" w:rsidRDefault="00F63A95" w:rsidP="00F63A95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 xml:space="preserve">e-mail: </w:t>
      </w:r>
      <w:r w:rsidRPr="00316CC1">
        <w:rPr>
          <w:rFonts w:ascii="Cambria" w:hAnsi="Cambria"/>
          <w:b/>
          <w:bCs/>
          <w:sz w:val="20"/>
          <w:szCs w:val="20"/>
        </w:rPr>
        <w:t xml:space="preserve">przetargi@crriwonicz.pl </w:t>
      </w:r>
    </w:p>
    <w:p w14:paraId="63D2BC63" w14:textId="005EA3FC" w:rsidR="00F63A95" w:rsidRDefault="00F63A95" w:rsidP="00F63A95">
      <w:pPr>
        <w:spacing w:line="276" w:lineRule="auto"/>
        <w:jc w:val="center"/>
        <w:rPr>
          <w:rFonts w:ascii="Cambria" w:hAnsi="Cambria"/>
          <w:b/>
          <w:bCs/>
          <w:sz w:val="32"/>
          <w:szCs w:val="32"/>
        </w:rPr>
      </w:pPr>
      <w:r w:rsidRPr="00F63A95">
        <w:rPr>
          <w:rFonts w:ascii="Cambria" w:hAnsi="Cambria"/>
          <w:b/>
          <w:bCs/>
          <w:sz w:val="32"/>
          <w:szCs w:val="32"/>
        </w:rPr>
        <w:t xml:space="preserve">Oświadczenie </w:t>
      </w:r>
    </w:p>
    <w:p w14:paraId="6B4E9106" w14:textId="78E8887D" w:rsidR="001B0E19" w:rsidRDefault="00080DAD" w:rsidP="008A646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o aktualności informacji</w:t>
      </w:r>
      <w:r>
        <w:rPr>
          <w:rFonts w:ascii="Arial" w:hAnsi="Arial" w:cs="Arial"/>
          <w:b/>
          <w:bCs/>
          <w:sz w:val="22"/>
          <w:szCs w:val="22"/>
        </w:rPr>
        <w:t xml:space="preserve"> zawartych w oświadczeniu,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o którym mowa w art. 125 ust 1  ustawy Prawo zamówień publicznych </w:t>
      </w:r>
    </w:p>
    <w:p w14:paraId="0BC90C3D" w14:textId="77777777" w:rsidR="008A646A" w:rsidRDefault="008A646A" w:rsidP="008A646A">
      <w:pPr>
        <w:jc w:val="center"/>
        <w:rPr>
          <w:rFonts w:ascii="Cambria" w:hAnsi="Cambria"/>
          <w:b/>
        </w:rPr>
      </w:pPr>
    </w:p>
    <w:p w14:paraId="187DFC45" w14:textId="27E084AC" w:rsidR="00E75C77" w:rsidRPr="002C213C" w:rsidRDefault="00E75C77" w:rsidP="00E75C77">
      <w:pPr>
        <w:spacing w:line="276" w:lineRule="auto"/>
        <w:rPr>
          <w:rFonts w:ascii="Cambria" w:hAnsi="Cambria"/>
          <w:b/>
        </w:rPr>
      </w:pPr>
      <w:r w:rsidRPr="002C213C">
        <w:rPr>
          <w:rFonts w:ascii="Cambria" w:hAnsi="Cambria"/>
          <w:b/>
        </w:rPr>
        <w:t>PODMIOT W IMIENIU KTÓREGO SKŁADANE JEST OŚWIADCZENIE</w:t>
      </w:r>
      <w:r w:rsidRPr="002C213C">
        <w:rPr>
          <w:rStyle w:val="Odwoanieprzypisudolnego"/>
          <w:rFonts w:ascii="Cambria" w:hAnsi="Cambria"/>
          <w:b/>
        </w:rPr>
        <w:footnoteReference w:id="1"/>
      </w:r>
      <w:r w:rsidRPr="002C213C">
        <w:rPr>
          <w:rFonts w:ascii="Cambria" w:hAnsi="Cambria"/>
          <w:b/>
        </w:rPr>
        <w:t>:</w:t>
      </w:r>
    </w:p>
    <w:p w14:paraId="3443AF02" w14:textId="77777777" w:rsidR="00E75C77" w:rsidRPr="007D38D4" w:rsidRDefault="00D27D66" w:rsidP="00E75C7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1016D145">
            <v:rect id="_x0000_s1029" alt="" style="position:absolute;margin-left:6.55pt;margin-top:16.25pt;width:15.6pt;height:14.4pt;z-index:251655168;mso-wrap-edited:f;mso-width-percent:0;mso-height-percent:0;mso-width-percent:0;mso-height-percent:0"/>
          </w:pict>
        </w:r>
      </w:ins>
    </w:p>
    <w:p w14:paraId="239DA9F2" w14:textId="77777777" w:rsidR="00E75C77" w:rsidRPr="007D38D4" w:rsidRDefault="00E75C77" w:rsidP="00E75C7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28D6C4F" w14:textId="77777777" w:rsidR="00E75C77" w:rsidRDefault="00D27D66" w:rsidP="00E75C77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4A555D16">
            <v:rect id="_x0000_s1028" alt="" style="position:absolute;margin-left:6.55pt;margin-top:13.3pt;width:15.6pt;height:14.4pt;z-index:251656192;mso-wrap-edited:f;mso-width-percent:0;mso-height-percent:0;mso-width-percent:0;mso-height-percent:0"/>
          </w:pict>
        </w:r>
      </w:ins>
    </w:p>
    <w:p w14:paraId="36810E85" w14:textId="77777777" w:rsidR="00E75C77" w:rsidRPr="007D38D4" w:rsidRDefault="00E75C77" w:rsidP="00E75C7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6F29E537" w14:textId="77777777" w:rsidR="00F8285D" w:rsidRDefault="00F8285D" w:rsidP="00EA0EA4">
      <w:pPr>
        <w:spacing w:line="276" w:lineRule="auto"/>
        <w:ind w:right="4244"/>
        <w:rPr>
          <w:rFonts w:ascii="Cambria" w:hAnsi="Cambria"/>
        </w:rPr>
      </w:pPr>
    </w:p>
    <w:p w14:paraId="6570F673" w14:textId="073AA072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45707B65" w:rsidR="00EA0EA4" w:rsidRPr="001A1359" w:rsidRDefault="00F8285D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F8285D">
        <w:rPr>
          <w:rFonts w:ascii="Cambria" w:hAnsi="Cambria"/>
          <w:i/>
        </w:rPr>
        <w:t xml:space="preserve"> </w:t>
      </w:r>
      <w:r w:rsidR="00EA0EA4" w:rsidRPr="00F8285D">
        <w:rPr>
          <w:rFonts w:ascii="Cambria" w:hAnsi="Cambria"/>
          <w:i/>
        </w:rPr>
        <w:t>(pełna nazwa/firma, adres, w zależności od</w:t>
      </w:r>
      <w:r w:rsidR="00EA0EA4" w:rsidRPr="001A1359">
        <w:rPr>
          <w:rFonts w:ascii="Cambria" w:hAnsi="Cambria"/>
          <w:i/>
        </w:rPr>
        <w:t xml:space="preserve">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0BA6693" w14:textId="354B6AD7" w:rsidR="00EA0EA4" w:rsidRPr="001A1359" w:rsidRDefault="00EA0EA4" w:rsidP="00F8285D">
      <w:pPr>
        <w:spacing w:line="276" w:lineRule="auto"/>
        <w:rPr>
          <w:rFonts w:ascii="Cambria" w:hAnsi="Cambria"/>
        </w:rPr>
      </w:pPr>
      <w:r w:rsidRPr="001A1359">
        <w:rPr>
          <w:rFonts w:ascii="Cambria" w:hAnsi="Cambria"/>
          <w:u w:val="single"/>
        </w:rPr>
        <w:t>reprezentowany przez:</w:t>
      </w:r>
      <w:r w:rsidRPr="001A1359">
        <w:rPr>
          <w:rFonts w:ascii="Cambria" w:hAnsi="Cambria"/>
        </w:rPr>
        <w:t>…………………………………………………..…..……</w:t>
      </w:r>
      <w:r w:rsidR="00316CC1">
        <w:rPr>
          <w:rFonts w:ascii="Cambria" w:hAnsi="Cambria"/>
        </w:rPr>
        <w:t>…………………</w:t>
      </w:r>
      <w:r w:rsidRPr="001A1359">
        <w:rPr>
          <w:rFonts w:ascii="Cambria" w:hAnsi="Cambria"/>
        </w:rPr>
        <w:t>……</w:t>
      </w:r>
    </w:p>
    <w:p w14:paraId="69FE0558" w14:textId="66D8CB55" w:rsidR="00EA0EA4" w:rsidRPr="001A1359" w:rsidRDefault="00F8285D" w:rsidP="00EA0EA4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                                     </w:t>
      </w:r>
      <w:r w:rsidR="00EA0EA4"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0AD4E712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C4E7E61" w14:textId="040820EE" w:rsidR="00D0793C" w:rsidRPr="00080DAD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</w:p>
          <w:p w14:paraId="60D635E0" w14:textId="46E4032E" w:rsidR="0021685A" w:rsidRPr="001A1359" w:rsidRDefault="00080DAD" w:rsidP="00080DA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80DAD">
              <w:rPr>
                <w:rFonts w:ascii="Cambria" w:hAnsi="Cambria" w:cs="Arial"/>
                <w:b/>
                <w:sz w:val="22"/>
                <w:szCs w:val="22"/>
              </w:rPr>
              <w:t>POTWIERDZAJĄCE BRAK PODSTAW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58490E77" w14:textId="0873A9A3" w:rsidR="00E75C77" w:rsidRPr="00535C93" w:rsidRDefault="00D0793C" w:rsidP="00842B34">
      <w:pPr>
        <w:spacing w:line="276" w:lineRule="auto"/>
        <w:rPr>
          <w:rFonts w:ascii="Cambria" w:hAnsi="Cambria" w:cs="Arial"/>
          <w:b/>
          <w:u w:val="single"/>
        </w:rPr>
      </w:pPr>
      <w:r w:rsidRPr="001A1359">
        <w:rPr>
          <w:rFonts w:ascii="Cambria" w:hAnsi="Cambria"/>
        </w:rPr>
        <w:t xml:space="preserve">Na potrzeby postępowania o udzielenie zamówienia publicznego </w:t>
      </w:r>
      <w:r w:rsidR="00F63A95">
        <w:rPr>
          <w:rFonts w:ascii="Cambria" w:hAnsi="Cambria"/>
        </w:rPr>
        <w:t xml:space="preserve"> </w:t>
      </w:r>
      <w:r w:rsidR="00B52199">
        <w:rPr>
          <w:rFonts w:ascii="Cambria" w:hAnsi="Cambria"/>
        </w:rPr>
        <w:t>pn.</w:t>
      </w:r>
      <w:r w:rsidR="007F3D44">
        <w:rPr>
          <w:rFonts w:ascii="Cambria" w:hAnsi="Cambria"/>
        </w:rPr>
        <w:t xml:space="preserve"> </w:t>
      </w:r>
      <w:r w:rsidR="00453B53">
        <w:rPr>
          <w:rFonts w:ascii="Cambria" w:eastAsia="Tahoma" w:hAnsi="Cambria"/>
          <w:b/>
          <w:sz w:val="28"/>
          <w:szCs w:val="28"/>
          <w:lang w:eastAsia="zh-CN"/>
        </w:rPr>
        <w:t>„</w:t>
      </w:r>
      <w:r w:rsidR="00842B34">
        <w:rPr>
          <w:rFonts w:ascii="Cambria" w:hAnsi="Cambria" w:cs="Calibri"/>
          <w:b/>
        </w:rPr>
        <w:t>„Przebudowa pomieszczeń hotelowych  (remont łazienek  i przedpokoju w dwóch segmentach A+B)</w:t>
      </w:r>
      <w:r w:rsidR="00842B34">
        <w:rPr>
          <w:rFonts w:ascii="Cambria" w:hAnsi="Cambria"/>
          <w:b/>
          <w:iCs/>
          <w:color w:val="000000"/>
        </w:rPr>
        <w:t xml:space="preserve">" </w:t>
      </w:r>
      <w:r w:rsidR="00535C93">
        <w:rPr>
          <w:rFonts w:ascii="Cambria" w:hAnsi="Cambria"/>
          <w:b/>
        </w:rPr>
        <w:t>o</w:t>
      </w:r>
      <w:r w:rsidR="00080DAD" w:rsidRPr="00535C93">
        <w:rPr>
          <w:rFonts w:ascii="Cambria" w:hAnsi="Cambria"/>
          <w:b/>
        </w:rPr>
        <w:t xml:space="preserve">świadczam, </w:t>
      </w:r>
      <w:r w:rsidR="00080DAD" w:rsidRPr="00535C93">
        <w:rPr>
          <w:rFonts w:ascii="Cambria" w:hAnsi="Cambria" w:cs="Arial"/>
          <w:b/>
        </w:rPr>
        <w:t>że informacje</w:t>
      </w:r>
      <w:r w:rsidR="00080DAD" w:rsidRPr="00535C93">
        <w:rPr>
          <w:rFonts w:ascii="Cambria" w:hAnsi="Cambria" w:cs="Arial"/>
        </w:rPr>
        <w:t xml:space="preserve"> zawarte w oświadczeniu złożonym wraz z ofertą w postępowaniu o udzielenie zamówienia publicznego w zakresie podstaw wykluczenia  i spełniania warunków udziału w postępowaniu </w:t>
      </w:r>
      <w:r w:rsidR="00B37401" w:rsidRPr="00535C93">
        <w:rPr>
          <w:rFonts w:ascii="Cambria" w:hAnsi="Cambria" w:cs="Arial"/>
        </w:rPr>
        <w:t xml:space="preserve">wskazane w SWZ </w:t>
      </w:r>
      <w:r w:rsidR="00080DAD" w:rsidRPr="00535C93">
        <w:rPr>
          <w:rFonts w:ascii="Cambria" w:hAnsi="Cambria" w:cs="Arial"/>
        </w:rPr>
        <w:t xml:space="preserve"> </w:t>
      </w:r>
      <w:r w:rsidR="00080DAD" w:rsidRPr="00535C93">
        <w:rPr>
          <w:rFonts w:ascii="Cambria" w:hAnsi="Cambria" w:cs="Arial"/>
          <w:b/>
          <w:u w:val="single"/>
        </w:rPr>
        <w:t>są nadal aktualne.</w:t>
      </w:r>
    </w:p>
    <w:p w14:paraId="3C0399A4" w14:textId="77777777" w:rsidR="00535C93" w:rsidRDefault="00535C93" w:rsidP="00B37401">
      <w:pPr>
        <w:tabs>
          <w:tab w:val="left" w:pos="0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7A899A0" w14:textId="5915FFCF" w:rsidR="00B37401" w:rsidRPr="00B37401" w:rsidRDefault="00B37401" w:rsidP="00B37401">
      <w:pPr>
        <w:tabs>
          <w:tab w:val="left" w:pos="0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B37401">
        <w:rPr>
          <w:rFonts w:ascii="Cambria" w:hAnsi="Cambria" w:cs="Arial"/>
          <w:sz w:val="20"/>
          <w:szCs w:val="20"/>
        </w:rPr>
        <w:t>W przypadku braku aktualności podanych uprzednio informacji dodatkowo należy złożyć stosowną informację w tym zakresie, w szczególności określić jakich danych dotyczy zmiana i wskazać jej zakres</w:t>
      </w:r>
      <w:r>
        <w:rPr>
          <w:rFonts w:ascii="Cambria" w:hAnsi="Cambria" w:cs="Arial"/>
          <w:sz w:val="20"/>
          <w:szCs w:val="20"/>
        </w:rPr>
        <w:t>.</w:t>
      </w:r>
    </w:p>
    <w:p w14:paraId="73B15448" w14:textId="77777777" w:rsidR="00535C93" w:rsidRDefault="00535C93" w:rsidP="00080DA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531E3C61" w14:textId="712A0290" w:rsidR="00080DAD" w:rsidRPr="00080DAD" w:rsidRDefault="00080DAD" w:rsidP="00080DA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80DAD">
        <w:rPr>
          <w:rFonts w:ascii="Cambria" w:hAnsi="Cambria" w:cs="Arial"/>
          <w:sz w:val="20"/>
          <w:szCs w:val="20"/>
        </w:rPr>
        <w:t>Uwaga : Oświadczenie musi być złożone w formie elektronicznej lub postaci elektronicznej opatrzonej kwalifikowanym podpisem elektronicznym, podpisem zaufanych lub podpisem osobistym osoby lub osób uprawnionych do reprezentowania Wykonawcy.</w:t>
      </w:r>
    </w:p>
    <w:p w14:paraId="66AC802B" w14:textId="77777777" w:rsidR="00535C93" w:rsidRDefault="00080DAD" w:rsidP="00080DAD">
      <w:pPr>
        <w:pStyle w:val="Standarduser"/>
        <w:tabs>
          <w:tab w:val="left" w:pos="3554"/>
          <w:tab w:val="left" w:pos="5404"/>
          <w:tab w:val="center" w:pos="6253"/>
        </w:tabs>
        <w:ind w:left="0"/>
        <w:rPr>
          <w:rFonts w:ascii="Cambria" w:eastAsia="Arial" w:hAnsi="Cambria" w:cs="Times New Roman"/>
          <w:sz w:val="20"/>
          <w:szCs w:val="20"/>
          <w:lang w:eastAsia="zh-CN" w:bidi="hi-IN"/>
        </w:rPr>
      </w:pPr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  </w:t>
      </w:r>
    </w:p>
    <w:p w14:paraId="49FF32C0" w14:textId="74FB45AA" w:rsidR="00080DAD" w:rsidRPr="00080DAD" w:rsidRDefault="00080DAD" w:rsidP="00080DAD">
      <w:pPr>
        <w:pStyle w:val="Standarduser"/>
        <w:tabs>
          <w:tab w:val="left" w:pos="3554"/>
          <w:tab w:val="left" w:pos="5404"/>
          <w:tab w:val="center" w:pos="6253"/>
        </w:tabs>
        <w:ind w:left="0"/>
        <w:rPr>
          <w:rFonts w:ascii="Cambria" w:eastAsia="Arial" w:hAnsi="Cambria" w:cs="Times New Roman"/>
          <w:sz w:val="20"/>
          <w:szCs w:val="20"/>
          <w:lang w:eastAsia="zh-CN" w:bidi="hi-IN"/>
        </w:rPr>
      </w:pPr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 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Zamawiający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zaleca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zapisanie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dokumentu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w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formacie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PDF.</w:t>
      </w:r>
    </w:p>
    <w:p w14:paraId="49D695A3" w14:textId="25FD762A" w:rsidR="00535C93" w:rsidRDefault="00B37401" w:rsidP="00080DAD">
      <w:pPr>
        <w:rPr>
          <w:rFonts w:ascii="Cambria" w:hAnsi="Cambria"/>
        </w:rPr>
      </w:pPr>
      <w:r>
        <w:rPr>
          <w:rFonts w:ascii="Cambria" w:hAnsi="Cambria"/>
        </w:rPr>
        <w:t xml:space="preserve">                             </w:t>
      </w:r>
      <w:r w:rsidR="008A646A">
        <w:rPr>
          <w:rFonts w:ascii="Cambria" w:hAnsi="Cambria"/>
        </w:rPr>
        <w:t xml:space="preserve">            </w:t>
      </w:r>
    </w:p>
    <w:p w14:paraId="07AAED85" w14:textId="4366CD00" w:rsidR="00F8285D" w:rsidRDefault="00F8285D" w:rsidP="00080DAD">
      <w:pPr>
        <w:rPr>
          <w:rFonts w:ascii="Cambria" w:hAnsi="Cambria"/>
        </w:rPr>
      </w:pPr>
    </w:p>
    <w:p w14:paraId="59D34FFE" w14:textId="5F97CC53" w:rsidR="00F8285D" w:rsidRPr="00F8285D" w:rsidRDefault="00F8285D" w:rsidP="00080DAD">
      <w:pPr>
        <w:rPr>
          <w:rFonts w:ascii="Cambria" w:hAnsi="Cambria"/>
          <w:sz w:val="20"/>
          <w:szCs w:val="20"/>
        </w:rPr>
      </w:pPr>
      <w:r w:rsidRPr="00F8285D">
        <w:rPr>
          <w:rFonts w:ascii="Cambria" w:hAnsi="Cambria"/>
          <w:sz w:val="20"/>
          <w:szCs w:val="20"/>
        </w:rPr>
        <w:t xml:space="preserve">Dokument składany  na wezwanie Zamawiającego. </w:t>
      </w:r>
    </w:p>
    <w:sectPr w:rsidR="00F8285D" w:rsidRPr="00F8285D" w:rsidSect="00D0793C"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5981FA1A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A646A">
        <w:t xml:space="preserve">Odrębne oświadczenia składa wykonawca, podmiot udostępniający zasoby,  wspólnie ubiegający się o zamówienie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80DAD"/>
    <w:rsid w:val="000911FB"/>
    <w:rsid w:val="000A0521"/>
    <w:rsid w:val="000C5EE2"/>
    <w:rsid w:val="000F5117"/>
    <w:rsid w:val="000F5F25"/>
    <w:rsid w:val="00101489"/>
    <w:rsid w:val="001053DA"/>
    <w:rsid w:val="001074F2"/>
    <w:rsid w:val="00124A59"/>
    <w:rsid w:val="00133040"/>
    <w:rsid w:val="00141028"/>
    <w:rsid w:val="00141C70"/>
    <w:rsid w:val="00144955"/>
    <w:rsid w:val="001500F7"/>
    <w:rsid w:val="00172434"/>
    <w:rsid w:val="00177440"/>
    <w:rsid w:val="00186BFF"/>
    <w:rsid w:val="001A1359"/>
    <w:rsid w:val="001A5CFC"/>
    <w:rsid w:val="001B0E19"/>
    <w:rsid w:val="001B19ED"/>
    <w:rsid w:val="001C70A2"/>
    <w:rsid w:val="001E474E"/>
    <w:rsid w:val="002016C5"/>
    <w:rsid w:val="002049F8"/>
    <w:rsid w:val="00213FE8"/>
    <w:rsid w:val="002152B1"/>
    <w:rsid w:val="0021685A"/>
    <w:rsid w:val="00226127"/>
    <w:rsid w:val="0023534F"/>
    <w:rsid w:val="0028058D"/>
    <w:rsid w:val="002B612C"/>
    <w:rsid w:val="002C19F3"/>
    <w:rsid w:val="002C213C"/>
    <w:rsid w:val="002D27E7"/>
    <w:rsid w:val="002D519F"/>
    <w:rsid w:val="002D6D33"/>
    <w:rsid w:val="002D7788"/>
    <w:rsid w:val="002D7DB7"/>
    <w:rsid w:val="002E2996"/>
    <w:rsid w:val="00305AD3"/>
    <w:rsid w:val="0031236B"/>
    <w:rsid w:val="00316CC1"/>
    <w:rsid w:val="0032364D"/>
    <w:rsid w:val="00334ADF"/>
    <w:rsid w:val="00347E7D"/>
    <w:rsid w:val="00347FBB"/>
    <w:rsid w:val="00376AFE"/>
    <w:rsid w:val="00376D29"/>
    <w:rsid w:val="003775E9"/>
    <w:rsid w:val="00380CF5"/>
    <w:rsid w:val="00382E74"/>
    <w:rsid w:val="003876F2"/>
    <w:rsid w:val="00411F35"/>
    <w:rsid w:val="004130BE"/>
    <w:rsid w:val="00453B53"/>
    <w:rsid w:val="004909F7"/>
    <w:rsid w:val="004918EB"/>
    <w:rsid w:val="0049521B"/>
    <w:rsid w:val="00496694"/>
    <w:rsid w:val="004A5C5B"/>
    <w:rsid w:val="004F034B"/>
    <w:rsid w:val="004F11D7"/>
    <w:rsid w:val="00515919"/>
    <w:rsid w:val="005169A6"/>
    <w:rsid w:val="00521EEC"/>
    <w:rsid w:val="00535C93"/>
    <w:rsid w:val="005426E0"/>
    <w:rsid w:val="00544035"/>
    <w:rsid w:val="005534D8"/>
    <w:rsid w:val="00576FE9"/>
    <w:rsid w:val="00592AE4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6779"/>
    <w:rsid w:val="006E6851"/>
    <w:rsid w:val="00777E4E"/>
    <w:rsid w:val="00784F4E"/>
    <w:rsid w:val="00792ABE"/>
    <w:rsid w:val="007B556F"/>
    <w:rsid w:val="007C60F3"/>
    <w:rsid w:val="007D5D8F"/>
    <w:rsid w:val="007F0372"/>
    <w:rsid w:val="007F3D44"/>
    <w:rsid w:val="007F70C2"/>
    <w:rsid w:val="0081110A"/>
    <w:rsid w:val="00830ACF"/>
    <w:rsid w:val="00834B09"/>
    <w:rsid w:val="00842B34"/>
    <w:rsid w:val="00853C5E"/>
    <w:rsid w:val="00871EA8"/>
    <w:rsid w:val="00882B04"/>
    <w:rsid w:val="008975C6"/>
    <w:rsid w:val="008A646A"/>
    <w:rsid w:val="008B22C5"/>
    <w:rsid w:val="008E4EDD"/>
    <w:rsid w:val="008E7FF1"/>
    <w:rsid w:val="009057DC"/>
    <w:rsid w:val="00917EAE"/>
    <w:rsid w:val="009306F3"/>
    <w:rsid w:val="0093107A"/>
    <w:rsid w:val="009373D9"/>
    <w:rsid w:val="009432C0"/>
    <w:rsid w:val="00965801"/>
    <w:rsid w:val="009749D8"/>
    <w:rsid w:val="009A5268"/>
    <w:rsid w:val="009C2275"/>
    <w:rsid w:val="009F013A"/>
    <w:rsid w:val="009F2205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170DD"/>
    <w:rsid w:val="00B31F97"/>
    <w:rsid w:val="00B36366"/>
    <w:rsid w:val="00B37401"/>
    <w:rsid w:val="00B43B48"/>
    <w:rsid w:val="00B52199"/>
    <w:rsid w:val="00B54D88"/>
    <w:rsid w:val="00B6198A"/>
    <w:rsid w:val="00B64CCD"/>
    <w:rsid w:val="00B9329D"/>
    <w:rsid w:val="00BA46F4"/>
    <w:rsid w:val="00BB7855"/>
    <w:rsid w:val="00BE53F8"/>
    <w:rsid w:val="00BF0647"/>
    <w:rsid w:val="00C022CB"/>
    <w:rsid w:val="00C51014"/>
    <w:rsid w:val="00C72711"/>
    <w:rsid w:val="00CB6728"/>
    <w:rsid w:val="00CE4497"/>
    <w:rsid w:val="00D0793C"/>
    <w:rsid w:val="00D15C03"/>
    <w:rsid w:val="00D15D49"/>
    <w:rsid w:val="00D271B2"/>
    <w:rsid w:val="00D27D66"/>
    <w:rsid w:val="00D41E45"/>
    <w:rsid w:val="00D5164C"/>
    <w:rsid w:val="00D55525"/>
    <w:rsid w:val="00D63B4C"/>
    <w:rsid w:val="00D8128D"/>
    <w:rsid w:val="00D81F76"/>
    <w:rsid w:val="00DA029B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75C77"/>
    <w:rsid w:val="00E87EC8"/>
    <w:rsid w:val="00E91034"/>
    <w:rsid w:val="00EA0EA4"/>
    <w:rsid w:val="00EE5C79"/>
    <w:rsid w:val="00F03562"/>
    <w:rsid w:val="00F05B94"/>
    <w:rsid w:val="00F338B0"/>
    <w:rsid w:val="00F63A95"/>
    <w:rsid w:val="00F8285D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paragraph" w:customStyle="1" w:styleId="Default">
    <w:name w:val="Default"/>
    <w:rsid w:val="00F63A9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paragraph" w:customStyle="1" w:styleId="Standarduser">
    <w:name w:val="Standard (user)"/>
    <w:rsid w:val="00080DAD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0C278-8CE7-4C51-9C18-5CAADB762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150</cp:revision>
  <cp:lastPrinted>2024-08-13T09:23:00Z</cp:lastPrinted>
  <dcterms:created xsi:type="dcterms:W3CDTF">2017-01-13T21:57:00Z</dcterms:created>
  <dcterms:modified xsi:type="dcterms:W3CDTF">2024-08-13T09:23:00Z</dcterms:modified>
</cp:coreProperties>
</file>