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1023544B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C57B8">
        <w:rPr>
          <w:rFonts w:ascii="Cambria" w:hAnsi="Cambria"/>
          <w:b/>
          <w:bCs/>
        </w:rPr>
        <w:t>10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3EF39BBF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0C57B8">
        <w:rPr>
          <w:rFonts w:ascii="Cambria" w:hAnsi="Cambria"/>
          <w:b/>
          <w:sz w:val="24"/>
          <w:szCs w:val="24"/>
        </w:rPr>
        <w:t xml:space="preserve"> </w:t>
      </w:r>
      <w:r w:rsidR="00B912E8">
        <w:rPr>
          <w:rFonts w:ascii="Cambria" w:hAnsi="Cambria"/>
          <w:b/>
          <w:sz w:val="24"/>
          <w:szCs w:val="24"/>
        </w:rPr>
        <w:t>4</w:t>
      </w:r>
      <w:r w:rsidR="009057DC" w:rsidRPr="009057DC">
        <w:rPr>
          <w:rFonts w:ascii="Cambria" w:hAnsi="Cambria"/>
          <w:b/>
          <w:sz w:val="24"/>
          <w:szCs w:val="24"/>
        </w:rPr>
        <w:t>/</w:t>
      </w:r>
      <w:r w:rsidRPr="00EC7781">
        <w:rPr>
          <w:rFonts w:ascii="Cambria" w:hAnsi="Cambria"/>
          <w:b/>
          <w:sz w:val="24"/>
          <w:szCs w:val="24"/>
        </w:rPr>
        <w:t>ZP</w:t>
      </w:r>
      <w:r w:rsidR="009057DC">
        <w:rPr>
          <w:rFonts w:ascii="Cambria" w:hAnsi="Cambria"/>
          <w:b/>
          <w:sz w:val="24"/>
          <w:szCs w:val="24"/>
        </w:rPr>
        <w:t>/</w:t>
      </w:r>
      <w:r w:rsidR="00F63A95">
        <w:rPr>
          <w:rFonts w:ascii="Cambria" w:hAnsi="Cambria"/>
          <w:b/>
          <w:sz w:val="24"/>
          <w:szCs w:val="24"/>
        </w:rPr>
        <w:t>D</w:t>
      </w:r>
      <w:r w:rsidR="009057DC">
        <w:rPr>
          <w:rFonts w:ascii="Cambria" w:hAnsi="Cambria"/>
          <w:b/>
          <w:sz w:val="24"/>
          <w:szCs w:val="24"/>
        </w:rPr>
        <w:t>/</w:t>
      </w:r>
      <w:r w:rsidR="002C213C">
        <w:rPr>
          <w:rFonts w:ascii="Cambria" w:hAnsi="Cambria"/>
          <w:b/>
          <w:sz w:val="24"/>
          <w:szCs w:val="24"/>
        </w:rPr>
        <w:t>202</w:t>
      </w:r>
      <w:r w:rsidR="00316CC1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Pr="00B0701D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0701D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72854203" w14:textId="77777777" w:rsidR="00B0701D" w:rsidRPr="00B0701D" w:rsidRDefault="00B0701D" w:rsidP="00B0701D">
      <w:pPr>
        <w:jc w:val="center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o przynależności / braku przynależności do tej samej grupy kapitałowej</w:t>
      </w:r>
    </w:p>
    <w:p w14:paraId="6B4E9106" w14:textId="54892943" w:rsidR="001B0E19" w:rsidRPr="00B0701D" w:rsidRDefault="001B0E19" w:rsidP="00E75C77">
      <w:pPr>
        <w:spacing w:line="276" w:lineRule="auto"/>
        <w:rPr>
          <w:rFonts w:ascii="Cambria" w:hAnsi="Cambria"/>
          <w:b/>
        </w:rPr>
      </w:pPr>
    </w:p>
    <w:p w14:paraId="187DFC45" w14:textId="27E084AC" w:rsidR="00E75C77" w:rsidRPr="00B0701D" w:rsidRDefault="00E75C77" w:rsidP="00E75C77">
      <w:pPr>
        <w:spacing w:line="276" w:lineRule="auto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PODMIOT W IMIENIU KTÓREGO SKŁADANE JEST OŚWIADCZENIE</w:t>
      </w:r>
      <w:r w:rsidRPr="00B0701D">
        <w:rPr>
          <w:rStyle w:val="Odwoanieprzypisudolnego"/>
          <w:rFonts w:ascii="Cambria" w:hAnsi="Cambria"/>
          <w:b/>
        </w:rPr>
        <w:footnoteReference w:id="1"/>
      </w:r>
      <w:r w:rsidRPr="00B0701D">
        <w:rPr>
          <w:rFonts w:ascii="Cambria" w:hAnsi="Cambria"/>
          <w:b/>
        </w:rPr>
        <w:t>:</w:t>
      </w:r>
    </w:p>
    <w:p w14:paraId="3443AF02" w14:textId="77777777" w:rsidR="00E75C77" w:rsidRPr="00B0701D" w:rsidRDefault="00B912E8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B0701D" w:rsidRDefault="00E75C77" w:rsidP="00E75C77">
      <w:pPr>
        <w:spacing w:line="276" w:lineRule="auto"/>
        <w:rPr>
          <w:rFonts w:ascii="Cambria" w:hAnsi="Cambria"/>
          <w:bCs/>
        </w:rPr>
      </w:pPr>
      <w:r w:rsidRPr="00B0701D">
        <w:rPr>
          <w:rFonts w:ascii="Cambria" w:hAnsi="Cambria"/>
          <w:b/>
        </w:rPr>
        <w:t xml:space="preserve"> </w:t>
      </w:r>
      <w:r w:rsidRPr="00B0701D">
        <w:rPr>
          <w:rFonts w:ascii="Cambria" w:hAnsi="Cambria"/>
          <w:b/>
        </w:rPr>
        <w:tab/>
      </w:r>
      <w:r w:rsidRPr="00B0701D">
        <w:rPr>
          <w:rFonts w:ascii="Cambria" w:hAnsi="Cambria"/>
          <w:bCs/>
        </w:rPr>
        <w:t>Wykonawca, w tym wykonawca wspólnie ubiegający się o udzielenie zamówienia</w:t>
      </w:r>
    </w:p>
    <w:p w14:paraId="728D6C4F" w14:textId="77777777" w:rsidR="00E75C77" w:rsidRPr="00B0701D" w:rsidRDefault="00B912E8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B0701D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B0701D">
        <w:rPr>
          <w:rFonts w:ascii="Cambria" w:hAnsi="Cambria"/>
          <w:bCs/>
        </w:rPr>
        <w:t xml:space="preserve">Podmiot udostępniający zasoby 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49AD18FD" w:rsidR="00EA0EA4" w:rsidRPr="001A1359" w:rsidRDefault="00EA0EA4" w:rsidP="001D2CAD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1D2CAD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23A25835" w:rsidR="00EA0EA4" w:rsidRPr="001A1359" w:rsidRDefault="001D2CAD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  </w:t>
      </w:r>
      <w:r w:rsidR="00EA0EA4" w:rsidRPr="001A1359">
        <w:rPr>
          <w:rFonts w:ascii="Cambria" w:hAnsi="Cambria"/>
          <w:i/>
        </w:rPr>
        <w:t xml:space="preserve"> (imię, nazwisko, stanowisko/podstawa do reprezentacji)</w:t>
      </w:r>
    </w:p>
    <w:p w14:paraId="5B696888" w14:textId="32FC6A41" w:rsidR="00F63A95" w:rsidRPr="00B0701D" w:rsidRDefault="00D0793C" w:rsidP="001D2CAD">
      <w:pPr>
        <w:tabs>
          <w:tab w:val="left" w:pos="567"/>
        </w:tabs>
        <w:spacing w:line="276" w:lineRule="auto"/>
        <w:rPr>
          <w:rFonts w:ascii="Cambria" w:eastAsia="Tahoma" w:hAnsi="Cambria"/>
          <w:b/>
          <w:lang w:eastAsia="zh-CN"/>
        </w:rPr>
      </w:pPr>
      <w:bookmarkStart w:id="2" w:name="_GoBack"/>
      <w:bookmarkEnd w:id="2"/>
      <w:r w:rsidRPr="001D2CAD">
        <w:rPr>
          <w:rFonts w:ascii="Cambria" w:hAnsi="Cambria"/>
          <w:b/>
        </w:rPr>
        <w:t xml:space="preserve">Na potrzeby postępowania o udzielenie zamówienia publicznego </w:t>
      </w:r>
      <w:r w:rsidR="00F63A95" w:rsidRPr="001D2CAD">
        <w:rPr>
          <w:rFonts w:ascii="Cambria" w:hAnsi="Cambria"/>
          <w:b/>
        </w:rPr>
        <w:t xml:space="preserve"> </w:t>
      </w:r>
      <w:r w:rsidR="00B52199" w:rsidRPr="001D2CAD">
        <w:rPr>
          <w:rFonts w:ascii="Cambria" w:hAnsi="Cambria"/>
          <w:b/>
        </w:rPr>
        <w:t>pn.</w:t>
      </w:r>
      <w:r w:rsidR="007F3D44" w:rsidRPr="001D2CAD">
        <w:rPr>
          <w:rFonts w:ascii="Cambria" w:hAnsi="Cambria"/>
          <w:b/>
        </w:rPr>
        <w:t xml:space="preserve"> </w:t>
      </w:r>
      <w:r w:rsidR="00E1628A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„Modernizacja i przebudowa korytarza I piętra (w trybie zaprojektuj-zbuduj)</w:t>
      </w:r>
      <w:r w:rsidR="00E1628A">
        <w:rPr>
          <w:rFonts w:ascii="Cambria" w:hAnsi="Cambria"/>
          <w:b/>
          <w:bCs/>
        </w:rPr>
        <w:t>”,</w:t>
      </w:r>
      <w:r w:rsidR="00E1628A">
        <w:rPr>
          <w:rFonts w:ascii="Cambria" w:eastAsia="Tahoma" w:hAnsi="Cambria"/>
          <w:b/>
          <w:lang w:eastAsia="zh-CN"/>
        </w:rPr>
        <w:t xml:space="preserve"> </w:t>
      </w:r>
      <w:r w:rsidR="00B0701D" w:rsidRPr="00B0701D">
        <w:rPr>
          <w:rFonts w:ascii="Cambria" w:eastAsia="Tahoma" w:hAnsi="Cambria"/>
          <w:b/>
          <w:lang w:eastAsia="zh-CN"/>
        </w:rPr>
        <w:t xml:space="preserve">oświadczam , że </w:t>
      </w:r>
      <w:r w:rsidR="001D2CAD">
        <w:rPr>
          <w:rFonts w:ascii="Cambria" w:eastAsia="Tahoma" w:hAnsi="Cambria"/>
          <w:b/>
          <w:lang w:eastAsia="zh-CN"/>
        </w:rPr>
        <w:t xml:space="preserve">: </w:t>
      </w:r>
    </w:p>
    <w:p w14:paraId="6FCF3899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2007r. o 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 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 xml:space="preserve">, o </w:t>
      </w:r>
      <w:proofErr w:type="spellStart"/>
      <w:r w:rsidRPr="00B0701D">
        <w:rPr>
          <w:rFonts w:ascii="Cambria" w:hAnsi="Cambria" w:cs="Times New Roman"/>
        </w:rPr>
        <w:t>której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mowa</w:t>
      </w:r>
      <w:proofErr w:type="spellEnd"/>
      <w:r w:rsidRPr="00B0701D">
        <w:rPr>
          <w:rFonts w:ascii="Cambria" w:hAnsi="Cambria" w:cs="Times New Roman"/>
        </w:rPr>
        <w:t xml:space="preserve"> w art. 108 </w:t>
      </w:r>
      <w:proofErr w:type="spellStart"/>
      <w:r w:rsidRPr="00B0701D">
        <w:rPr>
          <w:rFonts w:ascii="Cambria" w:hAnsi="Cambria" w:cs="Times New Roman"/>
        </w:rPr>
        <w:t>ust</w:t>
      </w:r>
      <w:proofErr w:type="spellEnd"/>
      <w:r w:rsidRPr="00B0701D">
        <w:rPr>
          <w:rFonts w:ascii="Cambria" w:hAnsi="Cambria" w:cs="Times New Roman"/>
        </w:rPr>
        <w:t xml:space="preserve">. 1 </w:t>
      </w:r>
      <w:proofErr w:type="spellStart"/>
      <w:r w:rsidRPr="00B0701D">
        <w:rPr>
          <w:rFonts w:ascii="Cambria" w:hAnsi="Cambria" w:cs="Times New Roman"/>
        </w:rPr>
        <w:t>pkt</w:t>
      </w:r>
      <w:proofErr w:type="spellEnd"/>
      <w:r w:rsidRPr="00B0701D">
        <w:rPr>
          <w:rFonts w:ascii="Cambria" w:hAnsi="Cambria" w:cs="Times New Roman"/>
        </w:rPr>
        <w:t xml:space="preserve"> 5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Pzp</w:t>
      </w:r>
      <w:proofErr w:type="spellEnd"/>
      <w:r w:rsidRPr="00B0701D">
        <w:rPr>
          <w:rFonts w:ascii="Cambria" w:hAnsi="Cambria" w:cs="Times New Roman"/>
        </w:rPr>
        <w:t xml:space="preserve"> z </w:t>
      </w:r>
      <w:proofErr w:type="spellStart"/>
      <w:r w:rsidRPr="00B0701D">
        <w:rPr>
          <w:rFonts w:ascii="Cambria" w:hAnsi="Cambria" w:cs="Times New Roman"/>
        </w:rPr>
        <w:t>innym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wykonawcą</w:t>
      </w:r>
      <w:proofErr w:type="spellEnd"/>
      <w:r w:rsidRPr="00B0701D">
        <w:rPr>
          <w:rFonts w:ascii="Cambria" w:hAnsi="Cambria" w:cs="Times New Roman"/>
        </w:rPr>
        <w:t>/</w:t>
      </w:r>
      <w:proofErr w:type="spellStart"/>
      <w:r w:rsidRPr="00B0701D">
        <w:rPr>
          <w:rFonts w:ascii="Cambria" w:hAnsi="Cambria" w:cs="Times New Roman"/>
        </w:rPr>
        <w:t>ami</w:t>
      </w:r>
      <w:proofErr w:type="spellEnd"/>
      <w:r w:rsidRPr="00B0701D">
        <w:rPr>
          <w:rFonts w:ascii="Cambria" w:hAnsi="Cambria" w:cs="Times New Roman"/>
        </w:rPr>
        <w:t xml:space="preserve">, </w:t>
      </w:r>
      <w:proofErr w:type="spellStart"/>
      <w:r w:rsidRPr="00B0701D">
        <w:rPr>
          <w:rFonts w:ascii="Cambria" w:hAnsi="Cambria" w:cs="Times New Roman"/>
        </w:rPr>
        <w:t>który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złożył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odrębna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ofertę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7BBB2FAD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wykonawcą</w:t>
      </w:r>
      <w:proofErr w:type="spellEnd"/>
      <w:r w:rsidRPr="00B0701D">
        <w:rPr>
          <w:rFonts w:ascii="Cambria" w:hAnsi="Cambria" w:cs="Times New Roman"/>
          <w:b/>
        </w:rPr>
        <w:t xml:space="preserve">/ </w:t>
      </w:r>
      <w:proofErr w:type="spellStart"/>
      <w:r w:rsidRPr="00B0701D">
        <w:rPr>
          <w:rFonts w:ascii="Cambria" w:hAnsi="Cambria" w:cs="Times New Roman"/>
          <w:b/>
        </w:rPr>
        <w:t>ami</w:t>
      </w:r>
      <w:proofErr w:type="spellEnd"/>
      <w:r w:rsidRPr="00B0701D">
        <w:rPr>
          <w:rFonts w:ascii="Cambria" w:hAnsi="Cambria" w:cs="Times New Roman"/>
          <w:b/>
        </w:rPr>
        <w:t xml:space="preserve">, </w:t>
      </w:r>
      <w:proofErr w:type="spellStart"/>
      <w:r w:rsidRPr="00B0701D">
        <w:rPr>
          <w:rFonts w:ascii="Cambria" w:hAnsi="Cambria" w:cs="Times New Roman"/>
          <w:b/>
        </w:rPr>
        <w:t>którzy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złożyli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odrębne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w </w:t>
      </w:r>
      <w:proofErr w:type="spellStart"/>
      <w:r w:rsidRPr="00B0701D">
        <w:rPr>
          <w:rFonts w:ascii="Cambria" w:hAnsi="Cambria" w:cs="Times New Roman"/>
          <w:b/>
        </w:rPr>
        <w:t>niniejszym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postępowaniu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 r. o 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 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>,</w:t>
      </w:r>
      <w:r w:rsidRPr="00B0701D">
        <w:rPr>
          <w:rFonts w:ascii="Cambria" w:hAnsi="Cambria" w:cs="Times New Roman"/>
          <w:i/>
        </w:rPr>
        <w:t>(</w:t>
      </w:r>
      <w:proofErr w:type="spellStart"/>
      <w:r w:rsidRPr="00B0701D">
        <w:rPr>
          <w:rFonts w:ascii="Cambria" w:hAnsi="Cambria" w:cs="Times New Roman"/>
          <w:i/>
        </w:rPr>
        <w:t>należy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wskazać</w:t>
      </w:r>
      <w:proofErr w:type="spellEnd"/>
      <w:r w:rsidRPr="00B0701D">
        <w:rPr>
          <w:rFonts w:ascii="Cambria" w:hAnsi="Cambria" w:cs="Times New Roman"/>
          <w:i/>
        </w:rPr>
        <w:t xml:space="preserve">, co </w:t>
      </w:r>
      <w:proofErr w:type="spellStart"/>
      <w:r w:rsidRPr="00B0701D">
        <w:rPr>
          <w:rFonts w:ascii="Cambria" w:hAnsi="Cambria" w:cs="Times New Roman"/>
          <w:i/>
        </w:rPr>
        <w:t>najmniej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nazwę</w:t>
      </w:r>
      <w:proofErr w:type="spellEnd"/>
      <w:r w:rsidRPr="00B0701D">
        <w:rPr>
          <w:rFonts w:ascii="Cambria" w:hAnsi="Cambria" w:cs="Times New Roman"/>
          <w:i/>
        </w:rPr>
        <w:t xml:space="preserve"> i </w:t>
      </w:r>
      <w:proofErr w:type="spellStart"/>
      <w:r w:rsidRPr="00B0701D">
        <w:rPr>
          <w:rFonts w:ascii="Cambria" w:hAnsi="Cambria" w:cs="Times New Roman"/>
          <w:i/>
        </w:rPr>
        <w:t>adres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siedziby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podmiotów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należących</w:t>
      </w:r>
      <w:proofErr w:type="spellEnd"/>
      <w:r w:rsidRPr="00B0701D">
        <w:rPr>
          <w:rFonts w:ascii="Cambria" w:hAnsi="Cambria" w:cs="Times New Roman"/>
          <w:i/>
        </w:rPr>
        <w:t xml:space="preserve"> do </w:t>
      </w:r>
      <w:proofErr w:type="spellStart"/>
      <w:r w:rsidRPr="00B0701D">
        <w:rPr>
          <w:rFonts w:ascii="Cambria" w:hAnsi="Cambria" w:cs="Times New Roman"/>
          <w:i/>
        </w:rPr>
        <w:t>tej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samej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grupy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kapitałowej</w:t>
      </w:r>
      <w:proofErr w:type="spellEnd"/>
      <w:r w:rsidRPr="00B0701D">
        <w:rPr>
          <w:rFonts w:ascii="Cambria" w:hAnsi="Cambria" w:cs="Times New Roman"/>
          <w:i/>
        </w:rPr>
        <w:t>)</w:t>
      </w:r>
      <w:r w:rsidRPr="00B0701D">
        <w:rPr>
          <w:rFonts w:ascii="Cambria" w:hAnsi="Cambria" w:cs="Times New Roman"/>
        </w:rPr>
        <w:t>:</w:t>
      </w:r>
    </w:p>
    <w:p w14:paraId="572107D7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1) ……………………………………………………………………..</w:t>
      </w:r>
    </w:p>
    <w:p w14:paraId="2936B705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2) …………………………………………………………………….</w:t>
      </w:r>
    </w:p>
    <w:p w14:paraId="2F26CB80" w14:textId="77777777" w:rsidR="00B0701D" w:rsidRDefault="00B0701D" w:rsidP="00B0701D">
      <w:pPr>
        <w:pStyle w:val="Standarduser"/>
        <w:suppressAutoHyphens w:val="0"/>
        <w:ind w:left="0" w:hanging="142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</w:t>
      </w:r>
      <w:r w:rsidRPr="00B0701D">
        <w:rPr>
          <w:rFonts w:ascii="Cambria" w:hAnsi="Cambria" w:cs="Times New Roman"/>
        </w:rPr>
        <w:t>3) …………………………………………………………………….</w:t>
      </w:r>
    </w:p>
    <w:p w14:paraId="7E0E62E3" w14:textId="47F578C4" w:rsidR="00B0701D" w:rsidRPr="00B0701D" w:rsidRDefault="00B0701D" w:rsidP="00B0701D">
      <w:pPr>
        <w:pStyle w:val="Standarduser"/>
        <w:suppressAutoHyphens w:val="0"/>
        <w:ind w:left="-142" w:firstLine="0"/>
        <w:rPr>
          <w:rFonts w:ascii="Cambria" w:hAnsi="Cambria" w:cs="Times New Roman"/>
        </w:rPr>
      </w:pPr>
      <w:proofErr w:type="spellStart"/>
      <w:r w:rsidRPr="00B0701D">
        <w:rPr>
          <w:rFonts w:ascii="Cambria" w:hAnsi="Cambria" w:cs="Times New Roman"/>
          <w:b/>
        </w:rPr>
        <w:t>Jednocześnie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wraz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oświadczeniem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składam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dokumenty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lub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informacje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potwierdzające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przygotowanie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niezależnie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innego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wykonawcy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należącego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>.</w:t>
      </w:r>
    </w:p>
    <w:p w14:paraId="08F492AF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29ABEC90" w14:textId="0F8600ED" w:rsidR="00B0701D" w:rsidRDefault="00B0701D" w:rsidP="00B0701D">
      <w:pPr>
        <w:pStyle w:val="Standarduser"/>
        <w:ind w:left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*</w:t>
      </w:r>
      <w:proofErr w:type="spellStart"/>
      <w:r w:rsidRPr="00B0701D">
        <w:rPr>
          <w:rFonts w:ascii="Cambria" w:hAnsi="Cambria" w:cs="Times New Roman"/>
        </w:rPr>
        <w:t>Zaznaczyć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odpowiednie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22DE3E18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531E3C61" w14:textId="2064DA13" w:rsid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  <w:proofErr w:type="spellStart"/>
      <w:r>
        <w:rPr>
          <w:rFonts w:ascii="Cambria" w:hAnsi="Cambria" w:cs="Times New Roman"/>
        </w:rPr>
        <w:t>U</w:t>
      </w:r>
      <w:r w:rsidR="00080DAD" w:rsidRPr="00B0701D">
        <w:rPr>
          <w:rFonts w:ascii="Cambria" w:hAnsi="Cambria" w:cs="Arial"/>
          <w:sz w:val="20"/>
          <w:szCs w:val="20"/>
        </w:rPr>
        <w:t>waga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: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Oświadczenie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musi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być złożone w formie elektronicznej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postaci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opatrzonej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kwalifikowanym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zaufanych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osobistym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osoby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osób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uprawnionych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do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reprezentowania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Wykonawcy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>.</w:t>
      </w:r>
    </w:p>
    <w:p w14:paraId="580ECC8A" w14:textId="77777777" w:rsidR="00B0701D" w:rsidRP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</w:p>
    <w:p w14:paraId="49FF32C0" w14:textId="0990191C" w:rsidR="00080DAD" w:rsidRPr="00080DAD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  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Zamawiający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zaleca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zapisanie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dokumentu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w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formacie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PDF.</w:t>
      </w:r>
      <w:r w:rsidR="00B0701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</w:p>
    <w:p w14:paraId="7F9AA1A9" w14:textId="77777777" w:rsidR="001D2CAD" w:rsidRDefault="00B0701D" w:rsidP="00080DAD">
      <w:pPr>
        <w:rPr>
          <w:rFonts w:ascii="Cambria" w:hAnsi="Cambria"/>
          <w:sz w:val="20"/>
          <w:szCs w:val="20"/>
        </w:rPr>
      </w:pPr>
      <w:r w:rsidRPr="00521A50">
        <w:rPr>
          <w:rFonts w:ascii="Cambria" w:hAnsi="Cambria"/>
          <w:sz w:val="20"/>
          <w:szCs w:val="20"/>
        </w:rPr>
        <w:t xml:space="preserve">                                 </w:t>
      </w:r>
    </w:p>
    <w:p w14:paraId="53554086" w14:textId="3A171068" w:rsidR="00080DAD" w:rsidRPr="001D2CAD" w:rsidRDefault="001D2CAD" w:rsidP="00080DAD">
      <w:pPr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                            </w:t>
      </w:r>
      <w:r w:rsidR="00080DAD" w:rsidRPr="001D2CAD">
        <w:rPr>
          <w:rFonts w:ascii="Cambria" w:hAnsi="Cambria"/>
        </w:rPr>
        <w:t xml:space="preserve">Dokument składany na wezwanie Zamawiającego. </w:t>
      </w:r>
    </w:p>
    <w:sectPr w:rsidR="00080DAD" w:rsidRPr="001D2CAD" w:rsidSect="00B0701D">
      <w:pgSz w:w="11900" w:h="16840"/>
      <w:pgMar w:top="851" w:right="1418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3390038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</w:t>
      </w:r>
      <w:r w:rsidR="00521A50">
        <w:t>, podmiot udostępniający zasoby,  wspólnie ubiegający się o zamówienie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0DAD"/>
    <w:rsid w:val="000911FB"/>
    <w:rsid w:val="000A0521"/>
    <w:rsid w:val="000C57B8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D2CAD"/>
    <w:rsid w:val="001E474E"/>
    <w:rsid w:val="002016C5"/>
    <w:rsid w:val="002049F8"/>
    <w:rsid w:val="00213FE8"/>
    <w:rsid w:val="002152B1"/>
    <w:rsid w:val="0021685A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A50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0701D"/>
    <w:rsid w:val="00B170DD"/>
    <w:rsid w:val="00B31F97"/>
    <w:rsid w:val="00B36366"/>
    <w:rsid w:val="00B43B48"/>
    <w:rsid w:val="00B52199"/>
    <w:rsid w:val="00B54D88"/>
    <w:rsid w:val="00B6198A"/>
    <w:rsid w:val="00B64CCD"/>
    <w:rsid w:val="00B912E8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1628A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CA789-26AB-4CAA-A2B4-1DFB10BD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148</cp:revision>
  <cp:lastPrinted>2024-04-15T10:18:00Z</cp:lastPrinted>
  <dcterms:created xsi:type="dcterms:W3CDTF">2017-01-13T21:57:00Z</dcterms:created>
  <dcterms:modified xsi:type="dcterms:W3CDTF">2024-08-12T10:32:00Z</dcterms:modified>
</cp:coreProperties>
</file>