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F88462" w14:textId="05B5C24E" w:rsidR="00327371" w:rsidRPr="0026296E" w:rsidRDefault="00327371" w:rsidP="00D47028">
      <w:pPr>
        <w:spacing w:line="276" w:lineRule="auto"/>
        <w:rPr>
          <w:rFonts w:asciiTheme="minorHAnsi" w:eastAsiaTheme="majorEastAsia" w:hAnsiTheme="minorHAnsi" w:cstheme="minorHAnsi"/>
          <w:b/>
          <w:color w:val="000000" w:themeColor="text1"/>
          <w:sz w:val="22"/>
          <w:szCs w:val="22"/>
          <w:u w:val="single"/>
          <w:lang w:eastAsia="en-US"/>
        </w:rPr>
      </w:pPr>
    </w:p>
    <w:p w14:paraId="55FB74E6" w14:textId="77777777" w:rsidR="00327371" w:rsidRDefault="00327371" w:rsidP="00D47028">
      <w:pPr>
        <w:widowControl w:val="0"/>
        <w:tabs>
          <w:tab w:val="left" w:pos="600"/>
          <w:tab w:val="left" w:pos="6660"/>
          <w:tab w:val="right" w:pos="9072"/>
        </w:tabs>
        <w:spacing w:line="276" w:lineRule="auto"/>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r>
    </w:p>
    <w:p w14:paraId="2AC07878" w14:textId="29DBA028" w:rsidR="00327371" w:rsidRPr="0026296E" w:rsidRDefault="00327371" w:rsidP="00D47028">
      <w:pPr>
        <w:widowControl w:val="0"/>
        <w:tabs>
          <w:tab w:val="left" w:pos="600"/>
          <w:tab w:val="left" w:pos="6660"/>
          <w:tab w:val="right" w:pos="9072"/>
        </w:tabs>
        <w:spacing w:line="276" w:lineRule="auto"/>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r>
      <w:r w:rsidRPr="0026296E">
        <w:rPr>
          <w:rFonts w:asciiTheme="minorHAnsi" w:hAnsiTheme="minorHAnsi" w:cstheme="minorHAnsi"/>
          <w:color w:val="000000" w:themeColor="text1"/>
          <w:sz w:val="22"/>
          <w:szCs w:val="22"/>
        </w:rPr>
        <w:t xml:space="preserve">Łódź, dnia </w:t>
      </w:r>
      <w:r w:rsidR="00162975">
        <w:rPr>
          <w:rFonts w:asciiTheme="minorHAnsi" w:hAnsiTheme="minorHAnsi" w:cstheme="minorHAnsi"/>
          <w:color w:val="000000" w:themeColor="text1"/>
          <w:sz w:val="22"/>
          <w:szCs w:val="22"/>
        </w:rPr>
        <w:t>0</w:t>
      </w:r>
      <w:r w:rsidR="00CA4E86">
        <w:rPr>
          <w:rFonts w:asciiTheme="minorHAnsi" w:hAnsiTheme="minorHAnsi" w:cstheme="minorHAnsi"/>
          <w:color w:val="000000" w:themeColor="text1"/>
          <w:sz w:val="22"/>
          <w:szCs w:val="22"/>
        </w:rPr>
        <w:t>5</w:t>
      </w:r>
      <w:r>
        <w:rPr>
          <w:rFonts w:asciiTheme="minorHAnsi" w:hAnsiTheme="minorHAnsi" w:cstheme="minorHAnsi"/>
          <w:color w:val="000000" w:themeColor="text1"/>
          <w:sz w:val="22"/>
          <w:szCs w:val="22"/>
        </w:rPr>
        <w:t>.0</w:t>
      </w:r>
      <w:r w:rsidR="00CA4E86">
        <w:rPr>
          <w:rFonts w:asciiTheme="minorHAnsi" w:hAnsiTheme="minorHAnsi" w:cstheme="minorHAnsi"/>
          <w:color w:val="000000" w:themeColor="text1"/>
          <w:sz w:val="22"/>
          <w:szCs w:val="22"/>
        </w:rPr>
        <w:t>8</w:t>
      </w:r>
      <w:r>
        <w:rPr>
          <w:rFonts w:asciiTheme="minorHAnsi" w:hAnsiTheme="minorHAnsi" w:cstheme="minorHAnsi"/>
          <w:color w:val="000000" w:themeColor="text1"/>
          <w:sz w:val="22"/>
          <w:szCs w:val="22"/>
        </w:rPr>
        <w:t>.2024</w:t>
      </w:r>
      <w:r w:rsidRPr="0026296E">
        <w:rPr>
          <w:rFonts w:asciiTheme="minorHAnsi" w:hAnsiTheme="minorHAnsi" w:cstheme="minorHAnsi"/>
          <w:color w:val="000000" w:themeColor="text1"/>
          <w:sz w:val="22"/>
          <w:szCs w:val="22"/>
        </w:rPr>
        <w:t xml:space="preserve"> r.</w:t>
      </w:r>
    </w:p>
    <w:p w14:paraId="363E3FB1" w14:textId="77777777" w:rsidR="00327371" w:rsidRPr="0026296E" w:rsidRDefault="00327371" w:rsidP="00D47028">
      <w:pPr>
        <w:spacing w:line="276" w:lineRule="auto"/>
        <w:rPr>
          <w:rFonts w:asciiTheme="minorHAnsi" w:eastAsiaTheme="majorEastAsia" w:hAnsiTheme="minorHAnsi" w:cstheme="minorHAnsi"/>
          <w:b/>
          <w:color w:val="000000" w:themeColor="text1"/>
          <w:sz w:val="22"/>
          <w:szCs w:val="22"/>
          <w:u w:val="single"/>
          <w:lang w:eastAsia="en-US"/>
        </w:rPr>
      </w:pPr>
    </w:p>
    <w:p w14:paraId="0D1E46E4" w14:textId="77777777" w:rsidR="00327371" w:rsidRPr="0026296E" w:rsidRDefault="00327371" w:rsidP="00D47028">
      <w:pPr>
        <w:pBdr>
          <w:top w:val="single" w:sz="4" w:space="0" w:color="auto"/>
          <w:left w:val="single" w:sz="4" w:space="6" w:color="auto"/>
          <w:bottom w:val="single" w:sz="4" w:space="1" w:color="auto"/>
          <w:right w:val="single" w:sz="4" w:space="6" w:color="auto"/>
        </w:pBdr>
        <w:shd w:val="clear" w:color="auto" w:fill="BFBFBF" w:themeFill="background1" w:themeFillShade="BF"/>
        <w:spacing w:line="276" w:lineRule="auto"/>
        <w:jc w:val="center"/>
        <w:rPr>
          <w:rFonts w:asciiTheme="minorHAnsi" w:eastAsiaTheme="majorEastAsia" w:hAnsiTheme="minorHAnsi" w:cstheme="minorHAnsi"/>
          <w:b/>
          <w:color w:val="000000" w:themeColor="text1"/>
          <w:sz w:val="22"/>
          <w:szCs w:val="22"/>
          <w:lang w:eastAsia="en-US"/>
        </w:rPr>
      </w:pPr>
      <w:r w:rsidRPr="0026296E">
        <w:rPr>
          <w:rFonts w:asciiTheme="minorHAnsi" w:eastAsiaTheme="majorEastAsia" w:hAnsiTheme="minorHAnsi" w:cstheme="minorHAnsi"/>
          <w:b/>
          <w:color w:val="000000" w:themeColor="text1"/>
          <w:sz w:val="22"/>
          <w:szCs w:val="22"/>
          <w:lang w:eastAsia="en-US"/>
        </w:rPr>
        <w:t xml:space="preserve">SPECYFIKACJA WARUNKÓW ZAMÓWIENIA </w:t>
      </w:r>
    </w:p>
    <w:p w14:paraId="5D924748" w14:textId="77777777" w:rsidR="00327371" w:rsidRPr="0026296E" w:rsidRDefault="00327371" w:rsidP="00D47028">
      <w:pPr>
        <w:pBdr>
          <w:top w:val="single" w:sz="4" w:space="0" w:color="auto"/>
          <w:left w:val="single" w:sz="4" w:space="6" w:color="auto"/>
          <w:bottom w:val="single" w:sz="4" w:space="1" w:color="auto"/>
          <w:right w:val="single" w:sz="4" w:space="6" w:color="auto"/>
        </w:pBdr>
        <w:shd w:val="clear" w:color="auto" w:fill="BFBFBF" w:themeFill="background1" w:themeFillShade="BF"/>
        <w:spacing w:line="276" w:lineRule="auto"/>
        <w:jc w:val="center"/>
        <w:rPr>
          <w:rFonts w:asciiTheme="minorHAnsi" w:eastAsiaTheme="majorEastAsia" w:hAnsiTheme="minorHAnsi" w:cstheme="minorHAnsi"/>
          <w:b/>
          <w:color w:val="000000" w:themeColor="text1"/>
          <w:sz w:val="22"/>
          <w:szCs w:val="22"/>
          <w:lang w:eastAsia="en-US"/>
        </w:rPr>
      </w:pPr>
      <w:r w:rsidRPr="0026296E">
        <w:rPr>
          <w:rFonts w:asciiTheme="minorHAnsi" w:eastAsiaTheme="majorEastAsia" w:hAnsiTheme="minorHAnsi" w:cstheme="minorHAnsi"/>
          <w:b/>
          <w:color w:val="000000" w:themeColor="text1"/>
          <w:sz w:val="22"/>
          <w:szCs w:val="22"/>
          <w:lang w:eastAsia="en-US"/>
        </w:rPr>
        <w:t>(dalej: SWZ)</w:t>
      </w:r>
      <w:r w:rsidRPr="0026296E">
        <w:rPr>
          <w:rFonts w:asciiTheme="minorHAnsi" w:eastAsiaTheme="majorEastAsia" w:hAnsiTheme="minorHAnsi" w:cstheme="minorHAnsi"/>
          <w:color w:val="000000" w:themeColor="text1"/>
          <w:sz w:val="22"/>
          <w:szCs w:val="22"/>
          <w:lang w:eastAsia="en-US"/>
        </w:rPr>
        <w:t xml:space="preserve"> </w:t>
      </w:r>
    </w:p>
    <w:p w14:paraId="4FC586AC" w14:textId="77777777" w:rsidR="00327371" w:rsidRPr="0026296E" w:rsidRDefault="00327371" w:rsidP="00D47028">
      <w:pPr>
        <w:spacing w:line="276" w:lineRule="auto"/>
        <w:rPr>
          <w:rFonts w:asciiTheme="minorHAnsi" w:eastAsiaTheme="majorEastAsia" w:hAnsiTheme="minorHAnsi" w:cstheme="minorHAnsi"/>
          <w:b/>
          <w:color w:val="000000" w:themeColor="text1"/>
          <w:sz w:val="22"/>
          <w:szCs w:val="22"/>
          <w:lang w:eastAsia="en-US"/>
        </w:rPr>
      </w:pPr>
    </w:p>
    <w:p w14:paraId="67CC5571" w14:textId="77777777" w:rsidR="00327371" w:rsidRPr="0026296E" w:rsidRDefault="00327371" w:rsidP="00D47028">
      <w:pPr>
        <w:suppressAutoHyphens/>
        <w:spacing w:line="276" w:lineRule="auto"/>
        <w:rPr>
          <w:rFonts w:asciiTheme="minorHAnsi" w:hAnsiTheme="minorHAnsi" w:cstheme="minorHAnsi"/>
          <w:bCs/>
          <w:color w:val="000000" w:themeColor="text1"/>
          <w:kern w:val="1"/>
          <w:sz w:val="22"/>
          <w:szCs w:val="22"/>
        </w:rPr>
      </w:pPr>
      <w:r w:rsidRPr="0026296E">
        <w:rPr>
          <w:rFonts w:asciiTheme="minorHAnsi" w:hAnsiTheme="minorHAnsi" w:cstheme="minorHAnsi"/>
          <w:b/>
          <w:bCs/>
          <w:color w:val="000000" w:themeColor="text1"/>
          <w:kern w:val="1"/>
          <w:sz w:val="22"/>
          <w:szCs w:val="22"/>
          <w:lang w:eastAsia="zh-CN"/>
        </w:rPr>
        <w:t>Nazwa zamówienia:</w:t>
      </w:r>
    </w:p>
    <w:p w14:paraId="0B8E1D8A" w14:textId="636B50AE" w:rsidR="00CA4E86" w:rsidRPr="00CA4E86" w:rsidRDefault="00CA4E86" w:rsidP="00CA4E86">
      <w:pPr>
        <w:keepLines/>
        <w:widowControl w:val="0"/>
        <w:spacing w:line="276" w:lineRule="auto"/>
        <w:jc w:val="center"/>
        <w:rPr>
          <w:rFonts w:asciiTheme="minorHAnsi" w:hAnsiTheme="minorHAnsi" w:cstheme="minorHAnsi"/>
          <w:b/>
          <w:bCs/>
          <w:color w:val="000000" w:themeColor="text1"/>
          <w:sz w:val="22"/>
          <w:szCs w:val="22"/>
        </w:rPr>
      </w:pPr>
      <w:bookmarkStart w:id="0" w:name="_Hlk170169927"/>
      <w:r w:rsidRPr="00CA4E86">
        <w:rPr>
          <w:rFonts w:asciiTheme="minorHAnsi" w:hAnsiTheme="minorHAnsi" w:cstheme="minorHAnsi"/>
          <w:b/>
          <w:bCs/>
          <w:color w:val="000000" w:themeColor="text1"/>
          <w:sz w:val="22"/>
          <w:szCs w:val="22"/>
        </w:rPr>
        <w:t xml:space="preserve">„WYMIANA DŹWIGU OSOBOWEGO ORAZ ROBOTY BUDOWLANE POLEGAJĄCE NA DOSTOSOWANIU POMIESZCZEŃ NA POTRZEBY OSÓB NIEPEŁNOSPRAWNYCH W BUDYNKU CRO DPS W ŁODZI, </w:t>
      </w:r>
      <w:r>
        <w:rPr>
          <w:rFonts w:asciiTheme="minorHAnsi" w:hAnsiTheme="minorHAnsi" w:cstheme="minorHAnsi"/>
          <w:b/>
          <w:bCs/>
          <w:color w:val="000000" w:themeColor="text1"/>
          <w:sz w:val="22"/>
          <w:szCs w:val="22"/>
        </w:rPr>
        <w:br/>
      </w:r>
      <w:r w:rsidRPr="00CA4E86">
        <w:rPr>
          <w:rFonts w:asciiTheme="minorHAnsi" w:hAnsiTheme="minorHAnsi" w:cstheme="minorHAnsi"/>
          <w:b/>
          <w:bCs/>
          <w:color w:val="000000" w:themeColor="text1"/>
          <w:sz w:val="22"/>
          <w:szCs w:val="22"/>
        </w:rPr>
        <w:t>UL. PRZYBYSZEWSKIEGO 255/267”</w:t>
      </w:r>
    </w:p>
    <w:p w14:paraId="660FF9BE" w14:textId="77777777" w:rsidR="00CA4E86" w:rsidRPr="00CA4E86" w:rsidRDefault="00CA4E86" w:rsidP="00CA4E86">
      <w:pPr>
        <w:keepLines/>
        <w:widowControl w:val="0"/>
        <w:spacing w:line="276" w:lineRule="auto"/>
        <w:jc w:val="center"/>
        <w:rPr>
          <w:rFonts w:asciiTheme="minorHAnsi" w:hAnsiTheme="minorHAnsi" w:cstheme="minorHAnsi"/>
          <w:b/>
          <w:bCs/>
          <w:color w:val="000000" w:themeColor="text1"/>
          <w:sz w:val="22"/>
          <w:szCs w:val="22"/>
        </w:rPr>
      </w:pPr>
      <w:r w:rsidRPr="00CA4E86">
        <w:rPr>
          <w:rFonts w:asciiTheme="minorHAnsi" w:hAnsiTheme="minorHAnsi" w:cstheme="minorHAnsi"/>
          <w:b/>
          <w:bCs/>
          <w:color w:val="000000" w:themeColor="text1"/>
          <w:sz w:val="22"/>
          <w:szCs w:val="22"/>
        </w:rPr>
        <w:t>CZĘŚĆ II –  ROBOTY BUDOWLANE POLEGAJĄCE NA DOSTOSOWANIU POMIESZCZEŃ NA POTRZEBY OSÓB NIEPEŁNOSPRAWNYCH W BUDYNKU CRO DPS W ŁODZI, UL. PRZYBYSZEWSKIEGO 255/267</w:t>
      </w:r>
    </w:p>
    <w:p w14:paraId="0DECDA39" w14:textId="3D1B8287" w:rsidR="00CA4E86" w:rsidRPr="00CA4E86" w:rsidRDefault="00CA4E86" w:rsidP="00CA4E86">
      <w:pPr>
        <w:keepLines/>
        <w:widowControl w:val="0"/>
        <w:spacing w:line="276" w:lineRule="auto"/>
        <w:jc w:val="center"/>
        <w:rPr>
          <w:rFonts w:asciiTheme="minorHAnsi" w:hAnsiTheme="minorHAnsi" w:cstheme="minorHAnsi"/>
          <w:b/>
          <w:bCs/>
          <w:color w:val="000000" w:themeColor="text1"/>
          <w:sz w:val="22"/>
          <w:szCs w:val="22"/>
        </w:rPr>
      </w:pPr>
      <w:r w:rsidRPr="00CA4E86">
        <w:rPr>
          <w:rFonts w:asciiTheme="minorHAnsi" w:hAnsiTheme="minorHAnsi" w:cstheme="minorHAnsi"/>
          <w:b/>
          <w:bCs/>
          <w:color w:val="000000" w:themeColor="text1"/>
          <w:sz w:val="22"/>
          <w:szCs w:val="22"/>
        </w:rPr>
        <w:t>Realizacja zadania dofinansowana jest ze środków</w:t>
      </w:r>
    </w:p>
    <w:p w14:paraId="4DD0DAA2" w14:textId="527C7B45" w:rsidR="00683ED0" w:rsidRDefault="00CA4E86" w:rsidP="00CA4E86">
      <w:pPr>
        <w:keepLines/>
        <w:widowControl w:val="0"/>
        <w:spacing w:line="276" w:lineRule="auto"/>
        <w:jc w:val="center"/>
        <w:rPr>
          <w:rFonts w:asciiTheme="minorHAnsi" w:hAnsiTheme="minorHAnsi" w:cstheme="minorHAnsi"/>
          <w:b/>
          <w:bCs/>
          <w:color w:val="000000" w:themeColor="text1"/>
          <w:sz w:val="22"/>
          <w:szCs w:val="22"/>
        </w:rPr>
      </w:pPr>
      <w:r w:rsidRPr="00CA4E86">
        <w:rPr>
          <w:rFonts w:asciiTheme="minorHAnsi" w:hAnsiTheme="minorHAnsi" w:cstheme="minorHAnsi"/>
          <w:b/>
          <w:bCs/>
          <w:color w:val="000000" w:themeColor="text1"/>
          <w:sz w:val="22"/>
          <w:szCs w:val="22"/>
        </w:rPr>
        <w:t>Państwowego Funduszu Rehabilitacji Osób Niepełnosprawnych</w:t>
      </w:r>
    </w:p>
    <w:p w14:paraId="106DD98A" w14:textId="77777777" w:rsidR="00CA4E86" w:rsidRPr="0021438A" w:rsidRDefault="00CA4E86" w:rsidP="00D47028">
      <w:pPr>
        <w:keepLines/>
        <w:widowControl w:val="0"/>
        <w:spacing w:line="276" w:lineRule="auto"/>
        <w:rPr>
          <w:rFonts w:asciiTheme="minorHAnsi" w:hAnsiTheme="minorHAnsi" w:cstheme="minorHAnsi"/>
          <w:color w:val="000000" w:themeColor="text1"/>
          <w:sz w:val="22"/>
          <w:szCs w:val="22"/>
        </w:rPr>
      </w:pPr>
    </w:p>
    <w:p w14:paraId="26165E7C" w14:textId="27A4A683" w:rsidR="00327371" w:rsidRPr="0021438A" w:rsidRDefault="00327371" w:rsidP="00D47028">
      <w:pPr>
        <w:pStyle w:val="Nagwek1"/>
        <w:keepNext w:val="0"/>
        <w:keepLines w:val="0"/>
        <w:widowControl w:val="0"/>
        <w:numPr>
          <w:ilvl w:val="0"/>
          <w:numId w:val="15"/>
        </w:numPr>
        <w:spacing w:before="0" w:line="276" w:lineRule="auto"/>
        <w:ind w:left="284" w:hanging="284"/>
        <w:jc w:val="both"/>
        <w:rPr>
          <w:rFonts w:asciiTheme="minorHAnsi" w:hAnsiTheme="minorHAnsi" w:cstheme="minorHAnsi"/>
          <w:color w:val="000000" w:themeColor="text1"/>
          <w:sz w:val="22"/>
          <w:szCs w:val="22"/>
        </w:rPr>
      </w:pPr>
      <w:bookmarkStart w:id="1" w:name="_Toc274289706"/>
      <w:bookmarkStart w:id="2" w:name="_Toc274289932"/>
      <w:bookmarkStart w:id="3" w:name="_Toc315255739"/>
      <w:bookmarkEnd w:id="0"/>
      <w:r w:rsidRPr="0021438A">
        <w:rPr>
          <w:rFonts w:asciiTheme="minorHAnsi" w:hAnsiTheme="minorHAnsi" w:cstheme="minorHAnsi"/>
          <w:color w:val="000000" w:themeColor="text1"/>
          <w:sz w:val="22"/>
          <w:szCs w:val="22"/>
        </w:rPr>
        <w:t>NAZWA ORAZ ADRES Z</w:t>
      </w:r>
      <w:bookmarkEnd w:id="1"/>
      <w:bookmarkEnd w:id="2"/>
      <w:r w:rsidRPr="0021438A">
        <w:rPr>
          <w:rFonts w:asciiTheme="minorHAnsi" w:hAnsiTheme="minorHAnsi" w:cstheme="minorHAnsi"/>
          <w:color w:val="000000" w:themeColor="text1"/>
          <w:sz w:val="22"/>
          <w:szCs w:val="22"/>
        </w:rPr>
        <w:t>AMAWIAJĄC</w:t>
      </w:r>
      <w:bookmarkEnd w:id="3"/>
      <w:r w:rsidRPr="0021438A">
        <w:rPr>
          <w:rFonts w:asciiTheme="minorHAnsi" w:hAnsiTheme="minorHAnsi" w:cstheme="minorHAnsi"/>
          <w:color w:val="000000" w:themeColor="text1"/>
          <w:sz w:val="22"/>
          <w:szCs w:val="22"/>
        </w:rPr>
        <w:t>EGO ORAZ PROWADZĄCEGO POSTĘPOWANIE:</w:t>
      </w:r>
    </w:p>
    <w:p w14:paraId="2A316334" w14:textId="77777777" w:rsidR="008F3FE9" w:rsidRDefault="00327371" w:rsidP="00D47028">
      <w:pPr>
        <w:tabs>
          <w:tab w:val="left" w:pos="0"/>
        </w:tabs>
        <w:suppressAutoHyphens/>
        <w:spacing w:line="276" w:lineRule="auto"/>
        <w:ind w:left="3969" w:hanging="3969"/>
        <w:rPr>
          <w:rFonts w:asciiTheme="minorHAnsi" w:hAnsiTheme="minorHAnsi" w:cstheme="minorHAnsi"/>
          <w:b/>
          <w:bCs/>
          <w:color w:val="000000" w:themeColor="text1"/>
          <w:kern w:val="1"/>
          <w:sz w:val="22"/>
          <w:szCs w:val="22"/>
          <w:lang w:eastAsia="zh-CN"/>
        </w:rPr>
      </w:pPr>
      <w:r w:rsidRPr="0021438A">
        <w:rPr>
          <w:rFonts w:asciiTheme="minorHAnsi" w:hAnsiTheme="minorHAnsi" w:cstheme="minorHAnsi"/>
          <w:color w:val="000000" w:themeColor="text1"/>
          <w:kern w:val="1"/>
          <w:sz w:val="22"/>
          <w:szCs w:val="22"/>
          <w:lang w:eastAsia="zh-CN"/>
        </w:rPr>
        <w:t>Nazwa Zamawiającego:</w:t>
      </w:r>
      <w:r w:rsidRPr="0021438A">
        <w:rPr>
          <w:rFonts w:asciiTheme="minorHAnsi" w:hAnsiTheme="minorHAnsi" w:cstheme="minorHAnsi"/>
          <w:color w:val="000000" w:themeColor="text1"/>
          <w:kern w:val="1"/>
          <w:sz w:val="22"/>
          <w:szCs w:val="22"/>
          <w:lang w:eastAsia="zh-CN"/>
        </w:rPr>
        <w:tab/>
      </w:r>
      <w:r w:rsidR="008F3FE9" w:rsidRPr="008F3FE9">
        <w:rPr>
          <w:rFonts w:asciiTheme="minorHAnsi" w:hAnsiTheme="minorHAnsi" w:cstheme="minorHAnsi"/>
          <w:b/>
          <w:bCs/>
          <w:color w:val="000000" w:themeColor="text1"/>
          <w:kern w:val="1"/>
          <w:sz w:val="22"/>
          <w:szCs w:val="22"/>
          <w:lang w:eastAsia="zh-CN"/>
        </w:rPr>
        <w:t>Centrum Rehabilitacyjno-Opiekuńcze Dom Pomocy Społecznej w Łodzi</w:t>
      </w:r>
    </w:p>
    <w:p w14:paraId="0C45BC1F" w14:textId="36E2FC9F" w:rsidR="003E6469" w:rsidRPr="003E6469" w:rsidRDefault="00327371" w:rsidP="00D47028">
      <w:pPr>
        <w:tabs>
          <w:tab w:val="left" w:pos="0"/>
          <w:tab w:val="left" w:pos="142"/>
        </w:tabs>
        <w:suppressAutoHyphens/>
        <w:spacing w:line="276" w:lineRule="auto"/>
        <w:ind w:left="3969" w:hanging="3969"/>
        <w:rPr>
          <w:rFonts w:asciiTheme="minorHAnsi" w:hAnsiTheme="minorHAnsi" w:cstheme="minorHAnsi"/>
          <w:color w:val="000000" w:themeColor="text1"/>
          <w:kern w:val="1"/>
          <w:sz w:val="22"/>
          <w:szCs w:val="22"/>
          <w:lang w:eastAsia="zh-CN"/>
        </w:rPr>
      </w:pPr>
      <w:r w:rsidRPr="0021438A">
        <w:rPr>
          <w:rFonts w:asciiTheme="minorHAnsi" w:hAnsiTheme="minorHAnsi" w:cstheme="minorHAnsi"/>
          <w:color w:val="000000" w:themeColor="text1"/>
          <w:kern w:val="1"/>
          <w:sz w:val="22"/>
          <w:szCs w:val="22"/>
          <w:lang w:eastAsia="zh-CN"/>
        </w:rPr>
        <w:t>Adres Zamawiając</w:t>
      </w:r>
      <w:r w:rsidR="008F3FE9">
        <w:rPr>
          <w:rFonts w:asciiTheme="minorHAnsi" w:hAnsiTheme="minorHAnsi" w:cstheme="minorHAnsi"/>
          <w:color w:val="000000" w:themeColor="text1"/>
          <w:kern w:val="1"/>
          <w:sz w:val="22"/>
          <w:szCs w:val="22"/>
          <w:lang w:eastAsia="zh-CN"/>
        </w:rPr>
        <w:t xml:space="preserve">ego:                                       </w:t>
      </w:r>
      <w:r w:rsidRPr="0021438A">
        <w:rPr>
          <w:rFonts w:asciiTheme="minorHAnsi" w:hAnsiTheme="minorHAnsi" w:cstheme="minorHAnsi"/>
          <w:color w:val="000000" w:themeColor="text1"/>
          <w:kern w:val="1"/>
          <w:sz w:val="22"/>
          <w:szCs w:val="22"/>
          <w:lang w:eastAsia="zh-CN"/>
        </w:rPr>
        <w:t xml:space="preserve"> </w:t>
      </w:r>
      <w:r w:rsidR="003E6469" w:rsidRPr="003E6469">
        <w:rPr>
          <w:rFonts w:asciiTheme="minorHAnsi" w:hAnsiTheme="minorHAnsi" w:cstheme="minorHAnsi"/>
          <w:color w:val="000000" w:themeColor="text1"/>
          <w:kern w:val="1"/>
          <w:sz w:val="22"/>
          <w:szCs w:val="22"/>
          <w:lang w:eastAsia="zh-CN"/>
        </w:rPr>
        <w:t>ul. Przybyszewskiego 255/267</w:t>
      </w:r>
    </w:p>
    <w:p w14:paraId="503C6D06" w14:textId="6E6A0B01" w:rsidR="00327371" w:rsidRDefault="00327371" w:rsidP="00D47028">
      <w:pPr>
        <w:suppressAutoHyphens/>
        <w:spacing w:line="276" w:lineRule="auto"/>
        <w:rPr>
          <w:rFonts w:asciiTheme="minorHAnsi" w:hAnsiTheme="minorHAnsi" w:cstheme="minorHAnsi"/>
          <w:color w:val="000000" w:themeColor="text1"/>
          <w:kern w:val="1"/>
          <w:sz w:val="22"/>
          <w:szCs w:val="22"/>
          <w:lang w:eastAsia="zh-CN"/>
        </w:rPr>
      </w:pPr>
      <w:r w:rsidRPr="0021438A">
        <w:rPr>
          <w:rFonts w:asciiTheme="minorHAnsi" w:hAnsiTheme="minorHAnsi" w:cstheme="minorHAnsi"/>
          <w:color w:val="000000" w:themeColor="text1"/>
          <w:kern w:val="1"/>
          <w:sz w:val="22"/>
          <w:szCs w:val="22"/>
          <w:lang w:eastAsia="zh-CN"/>
        </w:rPr>
        <w:t xml:space="preserve">Kod miejscowości: </w:t>
      </w:r>
      <w:r w:rsidRPr="0021438A">
        <w:rPr>
          <w:rFonts w:asciiTheme="minorHAnsi" w:hAnsiTheme="minorHAnsi" w:cstheme="minorHAnsi"/>
          <w:color w:val="000000" w:themeColor="text1"/>
          <w:kern w:val="1"/>
          <w:sz w:val="22"/>
          <w:szCs w:val="22"/>
          <w:lang w:eastAsia="zh-CN"/>
        </w:rPr>
        <w:tab/>
      </w:r>
      <w:r w:rsidRPr="0021438A">
        <w:rPr>
          <w:rFonts w:asciiTheme="minorHAnsi" w:hAnsiTheme="minorHAnsi" w:cstheme="minorHAnsi"/>
          <w:color w:val="000000" w:themeColor="text1"/>
          <w:kern w:val="1"/>
          <w:sz w:val="22"/>
          <w:szCs w:val="22"/>
          <w:lang w:eastAsia="zh-CN"/>
        </w:rPr>
        <w:tab/>
      </w:r>
      <w:r w:rsidRPr="0021438A">
        <w:rPr>
          <w:rFonts w:asciiTheme="minorHAnsi" w:hAnsiTheme="minorHAnsi" w:cstheme="minorHAnsi"/>
          <w:color w:val="000000" w:themeColor="text1"/>
          <w:kern w:val="1"/>
          <w:sz w:val="22"/>
          <w:szCs w:val="22"/>
          <w:lang w:eastAsia="zh-CN"/>
        </w:rPr>
        <w:tab/>
      </w:r>
      <w:r w:rsidR="003E6469">
        <w:rPr>
          <w:rFonts w:asciiTheme="minorHAnsi" w:hAnsiTheme="minorHAnsi" w:cstheme="minorHAnsi"/>
          <w:color w:val="000000" w:themeColor="text1"/>
          <w:kern w:val="1"/>
          <w:sz w:val="22"/>
          <w:szCs w:val="22"/>
          <w:lang w:eastAsia="zh-CN"/>
        </w:rPr>
        <w:t xml:space="preserve">         </w:t>
      </w:r>
      <w:r w:rsidR="003E6469" w:rsidRPr="003E6469">
        <w:rPr>
          <w:rFonts w:asciiTheme="minorHAnsi" w:hAnsiTheme="minorHAnsi" w:cstheme="minorHAnsi"/>
          <w:color w:val="000000" w:themeColor="text1"/>
          <w:kern w:val="1"/>
          <w:sz w:val="22"/>
          <w:szCs w:val="22"/>
          <w:lang w:eastAsia="zh-CN"/>
        </w:rPr>
        <w:t>92-338 Łódź</w:t>
      </w:r>
      <w:r w:rsidRPr="0021438A">
        <w:rPr>
          <w:rFonts w:asciiTheme="minorHAnsi" w:hAnsiTheme="minorHAnsi" w:cstheme="minorHAnsi"/>
          <w:color w:val="000000" w:themeColor="text1"/>
          <w:kern w:val="1"/>
          <w:sz w:val="22"/>
          <w:szCs w:val="22"/>
          <w:lang w:eastAsia="zh-CN"/>
        </w:rPr>
        <w:tab/>
      </w:r>
    </w:p>
    <w:p w14:paraId="70508E2D" w14:textId="2B7748BA" w:rsidR="0086588B" w:rsidRPr="0086588B" w:rsidRDefault="0086588B" w:rsidP="00D47028">
      <w:pPr>
        <w:pStyle w:val="Tekstpodstawowy"/>
        <w:spacing w:after="0"/>
        <w:rPr>
          <w:rFonts w:ascii="Arial" w:eastAsia="Calibri" w:hAnsi="Arial" w:cs="Arial"/>
          <w:sz w:val="22"/>
          <w:szCs w:val="22"/>
          <w:lang w:eastAsia="en-US"/>
        </w:rPr>
      </w:pPr>
      <w:r>
        <w:rPr>
          <w:rFonts w:asciiTheme="minorHAnsi" w:hAnsiTheme="minorHAnsi" w:cstheme="minorHAnsi"/>
          <w:color w:val="000000" w:themeColor="text1"/>
          <w:kern w:val="1"/>
          <w:sz w:val="22"/>
          <w:szCs w:val="22"/>
          <w:lang w:eastAsia="zh-CN"/>
        </w:rPr>
        <w:t>Tel.:</w:t>
      </w:r>
      <w:r w:rsidRPr="0086588B">
        <w:rPr>
          <w:rFonts w:ascii="Arial" w:eastAsia="Calibri" w:hAnsi="Arial" w:cs="Arial"/>
          <w:sz w:val="22"/>
          <w:szCs w:val="22"/>
          <w:lang w:eastAsia="en-US"/>
        </w:rPr>
        <w:t xml:space="preserve"> </w:t>
      </w:r>
      <w:r>
        <w:rPr>
          <w:rFonts w:ascii="Arial" w:eastAsia="Calibri" w:hAnsi="Arial" w:cs="Arial"/>
          <w:sz w:val="22"/>
          <w:szCs w:val="22"/>
          <w:lang w:eastAsia="en-US"/>
        </w:rPr>
        <w:t xml:space="preserve">                                                          </w:t>
      </w:r>
      <w:r w:rsidRPr="0086588B">
        <w:rPr>
          <w:rFonts w:asciiTheme="minorHAnsi" w:eastAsia="Calibri" w:hAnsiTheme="minorHAnsi" w:cstheme="minorHAnsi"/>
          <w:sz w:val="22"/>
          <w:szCs w:val="22"/>
          <w:lang w:eastAsia="en-US"/>
        </w:rPr>
        <w:t>42</w:t>
      </w:r>
      <w:r w:rsidRPr="0086588B">
        <w:rPr>
          <w:rFonts w:asciiTheme="minorHAnsi" w:eastAsia="Calibri" w:hAnsiTheme="minorHAnsi" w:cstheme="minorHAnsi"/>
          <w:spacing w:val="47"/>
          <w:sz w:val="22"/>
          <w:szCs w:val="22"/>
          <w:lang w:eastAsia="en-US"/>
        </w:rPr>
        <w:t xml:space="preserve"> </w:t>
      </w:r>
      <w:r w:rsidRPr="0086588B">
        <w:rPr>
          <w:rFonts w:asciiTheme="minorHAnsi" w:eastAsia="Calibri" w:hAnsiTheme="minorHAnsi" w:cstheme="minorHAnsi"/>
          <w:sz w:val="22"/>
          <w:szCs w:val="22"/>
          <w:lang w:eastAsia="en-US"/>
        </w:rPr>
        <w:t>250</w:t>
      </w:r>
      <w:r w:rsidRPr="0086588B">
        <w:rPr>
          <w:rFonts w:asciiTheme="minorHAnsi" w:eastAsia="Calibri" w:hAnsiTheme="minorHAnsi" w:cstheme="minorHAnsi"/>
          <w:spacing w:val="-1"/>
          <w:sz w:val="22"/>
          <w:szCs w:val="22"/>
          <w:lang w:eastAsia="en-US"/>
        </w:rPr>
        <w:t xml:space="preserve"> </w:t>
      </w:r>
      <w:r w:rsidRPr="0086588B">
        <w:rPr>
          <w:rFonts w:asciiTheme="minorHAnsi" w:eastAsia="Calibri" w:hAnsiTheme="minorHAnsi" w:cstheme="minorHAnsi"/>
          <w:sz w:val="22"/>
          <w:szCs w:val="22"/>
          <w:lang w:eastAsia="en-US"/>
        </w:rPr>
        <w:t>72</w:t>
      </w:r>
      <w:r w:rsidRPr="0086588B">
        <w:rPr>
          <w:rFonts w:asciiTheme="minorHAnsi" w:eastAsia="Calibri" w:hAnsiTheme="minorHAnsi" w:cstheme="minorHAnsi"/>
          <w:spacing w:val="-2"/>
          <w:sz w:val="22"/>
          <w:szCs w:val="22"/>
          <w:lang w:eastAsia="en-US"/>
        </w:rPr>
        <w:t xml:space="preserve"> </w:t>
      </w:r>
      <w:r w:rsidRPr="0086588B">
        <w:rPr>
          <w:rFonts w:asciiTheme="minorHAnsi" w:eastAsia="Calibri" w:hAnsiTheme="minorHAnsi" w:cstheme="minorHAnsi"/>
          <w:sz w:val="22"/>
          <w:szCs w:val="22"/>
          <w:lang w:eastAsia="en-US"/>
        </w:rPr>
        <w:t>00</w:t>
      </w:r>
      <w:r w:rsidRPr="0086588B">
        <w:rPr>
          <w:rFonts w:asciiTheme="minorHAnsi" w:eastAsia="Calibri" w:hAnsiTheme="minorHAnsi" w:cstheme="minorHAnsi"/>
          <w:spacing w:val="48"/>
          <w:sz w:val="22"/>
          <w:szCs w:val="22"/>
          <w:lang w:eastAsia="en-US"/>
        </w:rPr>
        <w:t xml:space="preserve"> </w:t>
      </w:r>
      <w:r w:rsidRPr="0086588B">
        <w:rPr>
          <w:rFonts w:asciiTheme="minorHAnsi" w:eastAsia="Calibri" w:hAnsiTheme="minorHAnsi" w:cstheme="minorHAnsi"/>
          <w:sz w:val="22"/>
          <w:szCs w:val="22"/>
          <w:lang w:eastAsia="en-US"/>
        </w:rPr>
        <w:t>do</w:t>
      </w:r>
      <w:r w:rsidRPr="0086588B">
        <w:rPr>
          <w:rFonts w:asciiTheme="minorHAnsi" w:eastAsia="Calibri" w:hAnsiTheme="minorHAnsi" w:cstheme="minorHAnsi"/>
          <w:spacing w:val="49"/>
          <w:sz w:val="22"/>
          <w:szCs w:val="22"/>
          <w:lang w:eastAsia="en-US"/>
        </w:rPr>
        <w:t xml:space="preserve"> </w:t>
      </w:r>
      <w:r w:rsidRPr="0086588B">
        <w:rPr>
          <w:rFonts w:asciiTheme="minorHAnsi" w:eastAsia="Calibri" w:hAnsiTheme="minorHAnsi" w:cstheme="minorHAnsi"/>
          <w:spacing w:val="-5"/>
          <w:sz w:val="22"/>
          <w:szCs w:val="22"/>
          <w:lang w:eastAsia="en-US"/>
        </w:rPr>
        <w:t>05</w:t>
      </w:r>
    </w:p>
    <w:p w14:paraId="5D6B3647" w14:textId="53E6C52D" w:rsidR="0086588B" w:rsidRPr="0086588B" w:rsidRDefault="0086588B" w:rsidP="00D47028">
      <w:pPr>
        <w:widowControl w:val="0"/>
        <w:autoSpaceDE w:val="0"/>
        <w:autoSpaceDN w:val="0"/>
        <w:jc w:val="both"/>
        <w:rPr>
          <w:rFonts w:asciiTheme="minorHAnsi" w:eastAsia="Calibri" w:hAnsiTheme="minorHAnsi" w:cstheme="minorHAnsi"/>
          <w:sz w:val="22"/>
          <w:szCs w:val="22"/>
          <w:lang w:eastAsia="en-US"/>
        </w:rPr>
      </w:pPr>
      <w:r w:rsidRPr="0086588B">
        <w:rPr>
          <w:rFonts w:asciiTheme="minorHAnsi" w:eastAsia="Calibri" w:hAnsiTheme="minorHAnsi" w:cstheme="minorHAnsi"/>
          <w:sz w:val="22"/>
          <w:szCs w:val="22"/>
          <w:lang w:eastAsia="en-US"/>
        </w:rPr>
        <w:t>e-mail:</w:t>
      </w:r>
      <w:r w:rsidRPr="0086588B">
        <w:rPr>
          <w:rFonts w:asciiTheme="minorHAnsi" w:eastAsia="Calibri" w:hAnsiTheme="minorHAnsi" w:cstheme="minorHAnsi"/>
          <w:spacing w:val="-4"/>
          <w:sz w:val="22"/>
          <w:szCs w:val="22"/>
          <w:lang w:eastAsia="en-US"/>
        </w:rPr>
        <w:t xml:space="preserve"> </w:t>
      </w:r>
      <w:r>
        <w:rPr>
          <w:rFonts w:asciiTheme="minorHAnsi" w:eastAsia="Calibri" w:hAnsiTheme="minorHAnsi" w:cstheme="minorHAnsi"/>
          <w:spacing w:val="-4"/>
          <w:sz w:val="22"/>
          <w:szCs w:val="22"/>
          <w:lang w:eastAsia="en-US"/>
        </w:rPr>
        <w:t xml:space="preserve">                                                                         </w:t>
      </w:r>
      <w:bookmarkStart w:id="4" w:name="_Hlk171281409"/>
      <w:r w:rsidR="00D74EC8">
        <w:rPr>
          <w:rFonts w:asciiTheme="minorHAnsi" w:eastAsia="Calibri" w:hAnsiTheme="minorHAnsi" w:cstheme="minorHAnsi"/>
          <w:spacing w:val="-2"/>
          <w:sz w:val="22"/>
          <w:szCs w:val="22"/>
          <w:lang w:eastAsia="en-US"/>
        </w:rPr>
        <w:fldChar w:fldCharType="begin"/>
      </w:r>
      <w:r w:rsidR="00D74EC8">
        <w:rPr>
          <w:rFonts w:asciiTheme="minorHAnsi" w:eastAsia="Calibri" w:hAnsiTheme="minorHAnsi" w:cstheme="minorHAnsi"/>
          <w:spacing w:val="-2"/>
          <w:sz w:val="22"/>
          <w:szCs w:val="22"/>
          <w:lang w:eastAsia="en-US"/>
        </w:rPr>
        <w:instrText>HYPERLINK "mailto:</w:instrText>
      </w:r>
      <w:r w:rsidR="00D74EC8" w:rsidRPr="0086588B">
        <w:rPr>
          <w:rFonts w:asciiTheme="minorHAnsi" w:eastAsia="Calibri" w:hAnsiTheme="minorHAnsi" w:cstheme="minorHAnsi"/>
          <w:spacing w:val="-2"/>
          <w:sz w:val="22"/>
          <w:szCs w:val="22"/>
          <w:lang w:eastAsia="en-US"/>
        </w:rPr>
        <w:instrText>sekretariat@crodps.pl</w:instrText>
      </w:r>
      <w:r w:rsidR="00D74EC8">
        <w:rPr>
          <w:rFonts w:asciiTheme="minorHAnsi" w:eastAsia="Calibri" w:hAnsiTheme="minorHAnsi" w:cstheme="minorHAnsi"/>
          <w:spacing w:val="-2"/>
          <w:sz w:val="22"/>
          <w:szCs w:val="22"/>
          <w:lang w:eastAsia="en-US"/>
        </w:rPr>
        <w:instrText>"</w:instrText>
      </w:r>
      <w:r w:rsidR="00D74EC8">
        <w:rPr>
          <w:rFonts w:asciiTheme="minorHAnsi" w:eastAsia="Calibri" w:hAnsiTheme="minorHAnsi" w:cstheme="minorHAnsi"/>
          <w:spacing w:val="-2"/>
          <w:sz w:val="22"/>
          <w:szCs w:val="22"/>
          <w:lang w:eastAsia="en-US"/>
        </w:rPr>
      </w:r>
      <w:r w:rsidR="00D74EC8">
        <w:rPr>
          <w:rFonts w:asciiTheme="minorHAnsi" w:eastAsia="Calibri" w:hAnsiTheme="minorHAnsi" w:cstheme="minorHAnsi"/>
          <w:spacing w:val="-2"/>
          <w:sz w:val="22"/>
          <w:szCs w:val="22"/>
          <w:lang w:eastAsia="en-US"/>
        </w:rPr>
        <w:fldChar w:fldCharType="separate"/>
      </w:r>
      <w:r w:rsidR="00D74EC8" w:rsidRPr="0086588B">
        <w:rPr>
          <w:rStyle w:val="Hipercze"/>
          <w:rFonts w:asciiTheme="minorHAnsi" w:eastAsia="Calibri" w:hAnsiTheme="minorHAnsi" w:cstheme="minorHAnsi"/>
          <w:spacing w:val="-2"/>
          <w:sz w:val="22"/>
          <w:szCs w:val="22"/>
          <w:lang w:eastAsia="en-US"/>
        </w:rPr>
        <w:t>sekretariat@crodps.pl</w:t>
      </w:r>
      <w:r w:rsidR="00D74EC8">
        <w:rPr>
          <w:rFonts w:asciiTheme="minorHAnsi" w:eastAsia="Calibri" w:hAnsiTheme="minorHAnsi" w:cstheme="minorHAnsi"/>
          <w:spacing w:val="-2"/>
          <w:sz w:val="22"/>
          <w:szCs w:val="22"/>
          <w:lang w:eastAsia="en-US"/>
        </w:rPr>
        <w:fldChar w:fldCharType="end"/>
      </w:r>
      <w:bookmarkEnd w:id="4"/>
    </w:p>
    <w:p w14:paraId="672F8293" w14:textId="750E2B37" w:rsidR="0086588B" w:rsidRPr="0086588B" w:rsidRDefault="0086588B" w:rsidP="00D47028">
      <w:pPr>
        <w:suppressAutoHyphens/>
        <w:spacing w:line="276" w:lineRule="auto"/>
        <w:rPr>
          <w:rFonts w:asciiTheme="minorHAnsi" w:hAnsiTheme="minorHAnsi" w:cstheme="minorHAnsi"/>
          <w:color w:val="000000" w:themeColor="text1"/>
          <w:kern w:val="1"/>
          <w:sz w:val="22"/>
          <w:szCs w:val="22"/>
          <w:lang w:eastAsia="zh-CN"/>
        </w:rPr>
      </w:pPr>
    </w:p>
    <w:p w14:paraId="69F2556A" w14:textId="414FDC6E" w:rsidR="00327371" w:rsidRPr="0069657E" w:rsidRDefault="00327371" w:rsidP="00D47028">
      <w:pPr>
        <w:tabs>
          <w:tab w:val="left" w:pos="284"/>
        </w:tabs>
        <w:spacing w:line="276" w:lineRule="auto"/>
        <w:jc w:val="both"/>
        <w:rPr>
          <w:rFonts w:asciiTheme="minorHAnsi" w:hAnsiTheme="minorHAnsi" w:cstheme="minorHAnsi"/>
          <w:color w:val="000000" w:themeColor="text1"/>
          <w:kern w:val="1"/>
          <w:sz w:val="22"/>
          <w:szCs w:val="22"/>
          <w:lang w:eastAsia="zh-CN"/>
        </w:rPr>
      </w:pPr>
      <w:r w:rsidRPr="0021438A">
        <w:rPr>
          <w:rFonts w:asciiTheme="minorHAnsi" w:hAnsiTheme="minorHAnsi" w:cstheme="minorHAnsi"/>
          <w:color w:val="000000" w:themeColor="text1"/>
          <w:kern w:val="1"/>
          <w:sz w:val="22"/>
          <w:szCs w:val="22"/>
          <w:lang w:eastAsia="zh-CN"/>
        </w:rPr>
        <w:t xml:space="preserve">Adres strony internetowej, na której jest prowadzone postępowanie i na której będą dostępne </w:t>
      </w:r>
      <w:r w:rsidRPr="006119CF">
        <w:rPr>
          <w:rFonts w:asciiTheme="minorHAnsi" w:hAnsiTheme="minorHAnsi" w:cstheme="minorHAnsi"/>
          <w:color w:val="000000" w:themeColor="text1"/>
          <w:kern w:val="1"/>
          <w:sz w:val="22"/>
          <w:szCs w:val="22"/>
          <w:lang w:eastAsia="zh-CN"/>
        </w:rPr>
        <w:t xml:space="preserve">wszelkie dokumenty związane z prowadzoną </w:t>
      </w:r>
      <w:r w:rsidRPr="0069657E">
        <w:rPr>
          <w:rFonts w:asciiTheme="minorHAnsi" w:hAnsiTheme="minorHAnsi" w:cstheme="minorHAnsi"/>
          <w:color w:val="000000" w:themeColor="text1"/>
          <w:kern w:val="1"/>
          <w:sz w:val="22"/>
          <w:szCs w:val="22"/>
          <w:lang w:eastAsia="zh-CN"/>
        </w:rPr>
        <w:t>procedurą</w:t>
      </w:r>
      <w:r w:rsidR="00683ED0" w:rsidRPr="0069657E">
        <w:rPr>
          <w:rFonts w:asciiTheme="minorHAnsi" w:hAnsiTheme="minorHAnsi" w:cstheme="minorHAnsi"/>
          <w:color w:val="000000" w:themeColor="text1"/>
          <w:kern w:val="1"/>
          <w:sz w:val="22"/>
          <w:szCs w:val="22"/>
          <w:lang w:eastAsia="zh-CN"/>
        </w:rPr>
        <w:t>:</w:t>
      </w:r>
      <w:r w:rsidR="00683ED0">
        <w:rPr>
          <w:rFonts w:asciiTheme="minorHAnsi" w:hAnsiTheme="minorHAnsi" w:cstheme="minorHAnsi"/>
          <w:color w:val="000000" w:themeColor="text1"/>
          <w:kern w:val="1"/>
          <w:sz w:val="22"/>
          <w:szCs w:val="22"/>
          <w:lang w:eastAsia="zh-CN"/>
        </w:rPr>
        <w:t xml:space="preserve">  </w:t>
      </w:r>
      <w:r w:rsidR="00A7324C" w:rsidRPr="00A7324C">
        <w:rPr>
          <w:rFonts w:asciiTheme="minorHAnsi" w:hAnsiTheme="minorHAnsi" w:cstheme="minorHAnsi"/>
          <w:color w:val="000000" w:themeColor="text1"/>
          <w:kern w:val="1"/>
          <w:sz w:val="22"/>
          <w:szCs w:val="22"/>
          <w:lang w:eastAsia="zh-CN"/>
        </w:rPr>
        <w:t>https://ezamowienia.gov.pl/mp-client/search/list/ocds-148610-b0a6a6e0-281e-47f3-b989-d1f3d0ef63f8</w:t>
      </w:r>
      <w:r w:rsidR="0069657E" w:rsidRPr="0069657E">
        <w:rPr>
          <w:rFonts w:asciiTheme="minorHAnsi" w:hAnsiTheme="minorHAnsi" w:cstheme="minorHAnsi"/>
          <w:color w:val="000000" w:themeColor="text1"/>
          <w:kern w:val="1"/>
          <w:sz w:val="22"/>
          <w:szCs w:val="22"/>
          <w:lang w:eastAsia="zh-CN"/>
        </w:rPr>
        <w:cr/>
      </w:r>
    </w:p>
    <w:p w14:paraId="10C3BC5F" w14:textId="6022EB4F" w:rsidR="00327371" w:rsidRPr="0077367E" w:rsidRDefault="00327371" w:rsidP="00D47028">
      <w:pPr>
        <w:tabs>
          <w:tab w:val="left" w:pos="284"/>
        </w:tabs>
        <w:spacing w:line="276" w:lineRule="auto"/>
        <w:jc w:val="both"/>
        <w:rPr>
          <w:rFonts w:asciiTheme="minorHAnsi" w:hAnsiTheme="minorHAnsi" w:cstheme="minorHAnsi"/>
          <w:color w:val="FF0000"/>
          <w:kern w:val="1"/>
          <w:sz w:val="22"/>
          <w:szCs w:val="22"/>
          <w:lang w:eastAsia="zh-CN"/>
        </w:rPr>
      </w:pPr>
      <w:r w:rsidRPr="006F506C">
        <w:rPr>
          <w:rFonts w:asciiTheme="minorHAnsi" w:hAnsiTheme="minorHAnsi" w:cstheme="minorHAnsi"/>
          <w:sz w:val="22"/>
          <w:szCs w:val="22"/>
        </w:rPr>
        <w:t xml:space="preserve">Identyfikator postępowania: (e-Zamówienia): </w:t>
      </w:r>
      <w:r w:rsidR="00A7324C" w:rsidRPr="00A7324C">
        <w:rPr>
          <w:rFonts w:asciiTheme="minorHAnsi" w:hAnsiTheme="minorHAnsi" w:cstheme="minorHAnsi"/>
          <w:sz w:val="22"/>
          <w:szCs w:val="22"/>
        </w:rPr>
        <w:t>ocds-148610-b0a6a6e0-281e-47f3-b989-d1f3d0ef63f8</w:t>
      </w:r>
    </w:p>
    <w:p w14:paraId="401E3B77" w14:textId="77777777" w:rsidR="00327371" w:rsidRDefault="00327371" w:rsidP="00D47028">
      <w:pPr>
        <w:suppressAutoHyphens/>
        <w:spacing w:line="276" w:lineRule="auto"/>
        <w:jc w:val="both"/>
        <w:rPr>
          <w:rFonts w:asciiTheme="minorHAnsi" w:hAnsiTheme="minorHAnsi" w:cstheme="minorHAnsi"/>
          <w:color w:val="000000" w:themeColor="text1"/>
          <w:kern w:val="1"/>
          <w:sz w:val="22"/>
          <w:szCs w:val="22"/>
          <w:lang w:eastAsia="zh-CN"/>
        </w:rPr>
      </w:pPr>
    </w:p>
    <w:p w14:paraId="2EB18A49" w14:textId="4C26BB12" w:rsidR="00327371" w:rsidRPr="007046A9" w:rsidRDefault="00327371" w:rsidP="00D47028">
      <w:pPr>
        <w:suppressAutoHyphens/>
        <w:spacing w:line="276" w:lineRule="auto"/>
        <w:jc w:val="both"/>
        <w:rPr>
          <w:rFonts w:asciiTheme="minorHAnsi" w:hAnsiTheme="minorHAnsi" w:cstheme="minorHAnsi"/>
          <w:color w:val="FF0000"/>
          <w:kern w:val="1"/>
          <w:sz w:val="22"/>
          <w:szCs w:val="22"/>
          <w:lang w:eastAsia="zh-CN"/>
        </w:rPr>
      </w:pPr>
      <w:r w:rsidRPr="0021438A">
        <w:rPr>
          <w:rFonts w:asciiTheme="minorHAnsi" w:hAnsiTheme="minorHAnsi" w:cstheme="minorHAnsi"/>
          <w:color w:val="000000" w:themeColor="text1"/>
          <w:kern w:val="1"/>
          <w:sz w:val="22"/>
          <w:szCs w:val="22"/>
          <w:lang w:eastAsia="zh-CN"/>
        </w:rPr>
        <w:t xml:space="preserve">Miejsce publikacji ogłoszenia: </w:t>
      </w:r>
      <w:r w:rsidRPr="0021438A">
        <w:rPr>
          <w:rFonts w:asciiTheme="minorHAnsi" w:hAnsiTheme="minorHAnsi" w:cstheme="minorHAnsi"/>
          <w:bCs/>
          <w:sz w:val="22"/>
          <w:szCs w:val="22"/>
        </w:rPr>
        <w:t xml:space="preserve">Biuletyn Zamówień Publicznych: </w:t>
      </w:r>
      <w:r w:rsidRPr="00F42BCF">
        <w:rPr>
          <w:rFonts w:asciiTheme="minorHAnsi" w:hAnsiTheme="minorHAnsi" w:cstheme="minorHAnsi"/>
          <w:bCs/>
          <w:sz w:val="22"/>
          <w:szCs w:val="22"/>
        </w:rPr>
        <w:t>https://ezamowienia.gov.pl</w:t>
      </w:r>
      <w:r w:rsidR="00F42BCF" w:rsidRPr="007046A9">
        <w:rPr>
          <w:rFonts w:asciiTheme="minorHAnsi" w:hAnsiTheme="minorHAnsi" w:cstheme="minorHAnsi"/>
          <w:color w:val="FF0000"/>
          <w:kern w:val="1"/>
          <w:sz w:val="22"/>
          <w:szCs w:val="22"/>
          <w:lang w:eastAsia="zh-CN"/>
        </w:rPr>
        <w:t xml:space="preserve"> </w:t>
      </w:r>
    </w:p>
    <w:p w14:paraId="6C12DE1F" w14:textId="77777777" w:rsidR="00327371" w:rsidRPr="008F3F35" w:rsidRDefault="00327371" w:rsidP="00D47028">
      <w:pPr>
        <w:suppressAutoHyphens/>
        <w:spacing w:line="276" w:lineRule="auto"/>
        <w:jc w:val="both"/>
        <w:rPr>
          <w:rFonts w:asciiTheme="minorHAnsi" w:hAnsiTheme="minorHAnsi" w:cstheme="minorHAnsi"/>
          <w:b/>
          <w:color w:val="000000" w:themeColor="text1"/>
          <w:kern w:val="1"/>
          <w:sz w:val="22"/>
          <w:szCs w:val="22"/>
          <w:lang w:eastAsia="zh-CN"/>
        </w:rPr>
      </w:pPr>
      <w:r w:rsidRPr="008F3F35">
        <w:rPr>
          <w:rFonts w:asciiTheme="minorHAnsi" w:hAnsiTheme="minorHAnsi" w:cstheme="minorHAnsi"/>
          <w:color w:val="000000" w:themeColor="text1"/>
          <w:kern w:val="1"/>
          <w:sz w:val="22"/>
          <w:szCs w:val="22"/>
          <w:lang w:eastAsia="zh-CN"/>
        </w:rPr>
        <w:t>Przedmiotowe postępowanie prowadzone jest przy użyciu środków komunikacji elektronicznej. Składanie ofert następuje za pośrednictwem Formularza do z</w:t>
      </w:r>
      <w:r w:rsidRPr="008F3F35">
        <w:rPr>
          <w:rFonts w:asciiTheme="minorHAnsi" w:hAnsiTheme="minorHAnsi" w:cstheme="minorHAnsi" w:hint="cs"/>
          <w:color w:val="000000" w:themeColor="text1"/>
          <w:kern w:val="1"/>
          <w:sz w:val="22"/>
          <w:szCs w:val="22"/>
          <w:lang w:eastAsia="zh-CN"/>
        </w:rPr>
        <w:t>ł</w:t>
      </w:r>
      <w:r w:rsidRPr="008F3F35">
        <w:rPr>
          <w:rFonts w:asciiTheme="minorHAnsi" w:hAnsiTheme="minorHAnsi" w:cstheme="minorHAnsi"/>
          <w:color w:val="000000" w:themeColor="text1"/>
          <w:kern w:val="1"/>
          <w:sz w:val="22"/>
          <w:szCs w:val="22"/>
          <w:lang w:eastAsia="zh-CN"/>
        </w:rPr>
        <w:t>o</w:t>
      </w:r>
      <w:r w:rsidRPr="008F3F35">
        <w:rPr>
          <w:rFonts w:asciiTheme="minorHAnsi" w:hAnsiTheme="minorHAnsi" w:cstheme="minorHAnsi" w:hint="cs"/>
          <w:color w:val="000000" w:themeColor="text1"/>
          <w:kern w:val="1"/>
          <w:sz w:val="22"/>
          <w:szCs w:val="22"/>
          <w:lang w:eastAsia="zh-CN"/>
        </w:rPr>
        <w:t>ż</w:t>
      </w:r>
      <w:r w:rsidRPr="008F3F35">
        <w:rPr>
          <w:rFonts w:asciiTheme="minorHAnsi" w:hAnsiTheme="minorHAnsi" w:cstheme="minorHAnsi"/>
          <w:color w:val="000000" w:themeColor="text1"/>
          <w:kern w:val="1"/>
          <w:sz w:val="22"/>
          <w:szCs w:val="22"/>
          <w:lang w:eastAsia="zh-CN"/>
        </w:rPr>
        <w:t>enia, zmiany, wycofania oferty lub wniosku na Platformie e-Zam</w:t>
      </w:r>
      <w:r w:rsidRPr="008F3F35">
        <w:rPr>
          <w:rFonts w:asciiTheme="minorHAnsi" w:hAnsiTheme="minorHAnsi" w:cstheme="minorHAnsi" w:hint="cs"/>
          <w:color w:val="000000" w:themeColor="text1"/>
          <w:kern w:val="1"/>
          <w:sz w:val="22"/>
          <w:szCs w:val="22"/>
          <w:lang w:eastAsia="zh-CN"/>
        </w:rPr>
        <w:t>ó</w:t>
      </w:r>
      <w:r w:rsidRPr="008F3F35">
        <w:rPr>
          <w:rFonts w:asciiTheme="minorHAnsi" w:hAnsiTheme="minorHAnsi" w:cstheme="minorHAnsi"/>
          <w:color w:val="000000" w:themeColor="text1"/>
          <w:kern w:val="1"/>
          <w:sz w:val="22"/>
          <w:szCs w:val="22"/>
          <w:lang w:eastAsia="zh-CN"/>
        </w:rPr>
        <w:t>wienia pod adresem https://ezamowienia.gov.pl.</w:t>
      </w:r>
    </w:p>
    <w:p w14:paraId="2AE02FAB" w14:textId="77777777" w:rsidR="00327371" w:rsidRDefault="00327371" w:rsidP="00D47028">
      <w:pPr>
        <w:suppressAutoHyphens/>
        <w:spacing w:line="276" w:lineRule="auto"/>
        <w:jc w:val="both"/>
        <w:rPr>
          <w:rFonts w:asciiTheme="minorHAnsi" w:hAnsiTheme="minorHAnsi" w:cstheme="minorHAnsi"/>
          <w:b/>
          <w:color w:val="000000" w:themeColor="text1"/>
          <w:kern w:val="1"/>
          <w:sz w:val="22"/>
          <w:szCs w:val="22"/>
          <w:lang w:eastAsia="zh-CN"/>
        </w:rPr>
      </w:pPr>
    </w:p>
    <w:p w14:paraId="759175E1" w14:textId="77777777" w:rsidR="00327371" w:rsidRPr="008F3F35" w:rsidRDefault="00327371" w:rsidP="00D47028">
      <w:pPr>
        <w:suppressAutoHyphens/>
        <w:spacing w:line="276" w:lineRule="auto"/>
        <w:jc w:val="both"/>
        <w:rPr>
          <w:rFonts w:asciiTheme="minorHAnsi" w:hAnsiTheme="minorHAnsi" w:cstheme="minorHAnsi"/>
          <w:b/>
          <w:color w:val="000000" w:themeColor="text1"/>
          <w:kern w:val="1"/>
          <w:sz w:val="22"/>
          <w:szCs w:val="22"/>
          <w:lang w:eastAsia="zh-CN"/>
        </w:rPr>
      </w:pPr>
      <w:r w:rsidRPr="008F3F35">
        <w:rPr>
          <w:rFonts w:asciiTheme="minorHAnsi" w:hAnsiTheme="minorHAnsi" w:cstheme="minorHAnsi"/>
          <w:b/>
          <w:color w:val="000000" w:themeColor="text1"/>
          <w:kern w:val="1"/>
          <w:sz w:val="22"/>
          <w:szCs w:val="22"/>
          <w:lang w:eastAsia="zh-CN"/>
        </w:rPr>
        <w:t>UWAGA : Zgodnie z art. 61 oraz art. 63 ust. 2 ustawy z dnia 11 września 2019 r. Prawo zamówień publicznych  komunikacja w postępowaniu odbywa się wyłącznie przy użyciu środków komunikacji elektronicznej, pliki należy opatrzyć: - kwalifikowanym podpisem elektronicznym, - podpisem zaufanym, - lub podpisem osobistym</w:t>
      </w:r>
    </w:p>
    <w:p w14:paraId="686432DF" w14:textId="77777777" w:rsidR="00327371" w:rsidRPr="0021438A" w:rsidRDefault="00327371" w:rsidP="00D47028">
      <w:pPr>
        <w:suppressAutoHyphens/>
        <w:spacing w:line="276" w:lineRule="auto"/>
        <w:rPr>
          <w:rFonts w:asciiTheme="minorHAnsi" w:hAnsiTheme="minorHAnsi" w:cstheme="minorHAnsi"/>
          <w:color w:val="000000" w:themeColor="text1"/>
          <w:kern w:val="1"/>
          <w:sz w:val="22"/>
          <w:szCs w:val="22"/>
          <w:lang w:eastAsia="zh-CN"/>
        </w:rPr>
      </w:pPr>
    </w:p>
    <w:p w14:paraId="670071D9" w14:textId="77777777" w:rsidR="00327371" w:rsidRDefault="00327371" w:rsidP="00D47028">
      <w:pPr>
        <w:spacing w:line="276" w:lineRule="auto"/>
        <w:rPr>
          <w:rFonts w:asciiTheme="minorHAnsi" w:eastAsiaTheme="majorEastAsia" w:hAnsiTheme="minorHAnsi" w:cstheme="minorHAnsi"/>
          <w:color w:val="000000" w:themeColor="text1"/>
          <w:sz w:val="22"/>
          <w:szCs w:val="22"/>
          <w:lang w:eastAsia="en-US"/>
        </w:rPr>
      </w:pPr>
      <w:r w:rsidRPr="0021438A">
        <w:rPr>
          <w:rFonts w:asciiTheme="minorHAnsi" w:eastAsiaTheme="majorEastAsia" w:hAnsiTheme="minorHAnsi" w:cstheme="minorHAnsi"/>
          <w:bCs/>
          <w:color w:val="000000" w:themeColor="text1"/>
          <w:sz w:val="22"/>
          <w:szCs w:val="22"/>
          <w:lang w:eastAsia="en-US"/>
        </w:rPr>
        <w:t xml:space="preserve">Wartość zamówienia </w:t>
      </w:r>
      <w:r w:rsidRPr="0021438A">
        <w:rPr>
          <w:rFonts w:asciiTheme="minorHAnsi" w:eastAsiaTheme="majorEastAsia" w:hAnsiTheme="minorHAnsi" w:cstheme="minorHAnsi"/>
          <w:b/>
          <w:color w:val="000000" w:themeColor="text1"/>
          <w:sz w:val="22"/>
          <w:szCs w:val="22"/>
          <w:lang w:eastAsia="en-US"/>
        </w:rPr>
        <w:t>nie przekracza</w:t>
      </w:r>
      <w:r w:rsidRPr="0021438A">
        <w:rPr>
          <w:rFonts w:asciiTheme="minorHAnsi" w:eastAsiaTheme="majorEastAsia" w:hAnsiTheme="minorHAnsi" w:cstheme="minorHAnsi"/>
          <w:color w:val="000000" w:themeColor="text1"/>
          <w:sz w:val="22"/>
          <w:szCs w:val="22"/>
          <w:lang w:eastAsia="en-US"/>
        </w:rPr>
        <w:t xml:space="preserve"> progów unijnych określonych na podstawie art. 3  ustawy z 11 września 2019 r. – Prawo zamówień publicznych (Dz.U. poz. 2023 poz. 1605 ze zm.).</w:t>
      </w:r>
    </w:p>
    <w:p w14:paraId="171C6DB2" w14:textId="77777777" w:rsidR="00327371" w:rsidRDefault="00327371" w:rsidP="00D47028">
      <w:pPr>
        <w:spacing w:line="276" w:lineRule="auto"/>
        <w:rPr>
          <w:rFonts w:asciiTheme="minorHAnsi" w:eastAsiaTheme="majorEastAsia" w:hAnsiTheme="minorHAnsi" w:cstheme="minorHAnsi"/>
          <w:color w:val="000000" w:themeColor="text1"/>
          <w:sz w:val="22"/>
          <w:szCs w:val="22"/>
          <w:lang w:eastAsia="en-US"/>
        </w:rPr>
      </w:pPr>
    </w:p>
    <w:p w14:paraId="00B5A3BE" w14:textId="77777777" w:rsidR="009D23CD" w:rsidRDefault="009D23CD" w:rsidP="00D47028">
      <w:pPr>
        <w:spacing w:line="276" w:lineRule="auto"/>
        <w:rPr>
          <w:rFonts w:asciiTheme="minorHAnsi" w:eastAsiaTheme="majorEastAsia" w:hAnsiTheme="minorHAnsi" w:cstheme="minorHAnsi"/>
          <w:color w:val="000000" w:themeColor="text1"/>
          <w:sz w:val="22"/>
          <w:szCs w:val="22"/>
          <w:lang w:eastAsia="en-US"/>
        </w:rPr>
      </w:pPr>
    </w:p>
    <w:p w14:paraId="448682C3" w14:textId="77777777" w:rsidR="00483753" w:rsidRDefault="00483753" w:rsidP="00D47028">
      <w:pPr>
        <w:spacing w:line="276" w:lineRule="auto"/>
        <w:rPr>
          <w:rFonts w:asciiTheme="minorHAnsi" w:eastAsiaTheme="majorEastAsia" w:hAnsiTheme="minorHAnsi" w:cstheme="minorHAnsi"/>
          <w:color w:val="000000" w:themeColor="text1"/>
          <w:sz w:val="22"/>
          <w:szCs w:val="22"/>
          <w:lang w:eastAsia="en-US"/>
        </w:rPr>
      </w:pPr>
    </w:p>
    <w:p w14:paraId="398A43B2" w14:textId="77777777" w:rsidR="00CA4E86" w:rsidRDefault="00CA4E86" w:rsidP="00D47028">
      <w:pPr>
        <w:spacing w:line="276" w:lineRule="auto"/>
        <w:rPr>
          <w:rFonts w:asciiTheme="minorHAnsi" w:eastAsiaTheme="majorEastAsia" w:hAnsiTheme="minorHAnsi" w:cstheme="minorHAnsi"/>
          <w:color w:val="000000" w:themeColor="text1"/>
          <w:sz w:val="22"/>
          <w:szCs w:val="22"/>
          <w:lang w:eastAsia="en-US"/>
        </w:rPr>
      </w:pPr>
    </w:p>
    <w:p w14:paraId="38A913AA" w14:textId="77777777" w:rsidR="00327371" w:rsidRPr="0026296E" w:rsidRDefault="00327371" w:rsidP="00D47028">
      <w:pPr>
        <w:spacing w:line="276" w:lineRule="auto"/>
        <w:jc w:val="center"/>
        <w:rPr>
          <w:rFonts w:asciiTheme="minorHAnsi" w:eastAsiaTheme="majorEastAsia" w:hAnsiTheme="minorHAnsi" w:cstheme="minorHAnsi"/>
          <w:b/>
          <w:color w:val="000000" w:themeColor="text1"/>
          <w:sz w:val="22"/>
          <w:szCs w:val="22"/>
          <w:lang w:eastAsia="en-US"/>
        </w:rPr>
      </w:pPr>
      <w:r w:rsidRPr="0026296E">
        <w:rPr>
          <w:rFonts w:asciiTheme="minorHAnsi" w:eastAsiaTheme="majorEastAsia" w:hAnsiTheme="minorHAnsi" w:cstheme="minorHAnsi"/>
          <w:b/>
          <w:color w:val="000000" w:themeColor="text1"/>
          <w:sz w:val="22"/>
          <w:szCs w:val="22"/>
          <w:lang w:eastAsia="en-US"/>
        </w:rPr>
        <w:t>Spis treści:</w:t>
      </w:r>
    </w:p>
    <w:p w14:paraId="49643DF8" w14:textId="77777777" w:rsidR="00327371" w:rsidRPr="0026296E" w:rsidRDefault="00327371" w:rsidP="00D47028">
      <w:pPr>
        <w:spacing w:line="276" w:lineRule="auto"/>
        <w:rPr>
          <w:rFonts w:asciiTheme="minorHAnsi" w:eastAsiaTheme="majorEastAsia" w:hAnsiTheme="minorHAnsi" w:cstheme="minorHAnsi"/>
          <w:color w:val="000000" w:themeColor="text1"/>
          <w:sz w:val="22"/>
          <w:szCs w:val="22"/>
          <w:lang w:eastAsia="en-US"/>
        </w:rPr>
      </w:pPr>
      <w:r w:rsidRPr="0026296E">
        <w:rPr>
          <w:rFonts w:asciiTheme="minorHAnsi" w:eastAsiaTheme="majorEastAsia" w:hAnsiTheme="minorHAnsi" w:cstheme="minorHAnsi"/>
          <w:b/>
          <w:color w:val="000000" w:themeColor="text1"/>
          <w:sz w:val="22"/>
          <w:szCs w:val="22"/>
          <w:lang w:eastAsia="en-US"/>
        </w:rPr>
        <w:t xml:space="preserve">Rozdział I </w:t>
      </w:r>
      <w:r w:rsidRPr="0026296E">
        <w:rPr>
          <w:rFonts w:asciiTheme="minorHAnsi" w:eastAsiaTheme="majorEastAsia" w:hAnsiTheme="minorHAnsi" w:cstheme="minorHAnsi"/>
          <w:bCs/>
          <w:color w:val="000000" w:themeColor="text1"/>
          <w:sz w:val="22"/>
          <w:szCs w:val="22"/>
          <w:lang w:eastAsia="en-US"/>
        </w:rPr>
        <w:t>–</w:t>
      </w:r>
      <w:r w:rsidRPr="0026296E">
        <w:rPr>
          <w:rFonts w:asciiTheme="minorHAnsi" w:eastAsiaTheme="majorEastAsia" w:hAnsiTheme="minorHAnsi" w:cstheme="minorHAnsi"/>
          <w:b/>
          <w:color w:val="000000" w:themeColor="text1"/>
          <w:sz w:val="22"/>
          <w:szCs w:val="22"/>
          <w:lang w:eastAsia="en-US"/>
        </w:rPr>
        <w:t xml:space="preserve"> </w:t>
      </w:r>
      <w:r w:rsidRPr="0026296E">
        <w:rPr>
          <w:rFonts w:asciiTheme="minorHAnsi" w:eastAsiaTheme="majorEastAsia" w:hAnsiTheme="minorHAnsi" w:cstheme="minorHAnsi"/>
          <w:color w:val="000000" w:themeColor="text1"/>
          <w:sz w:val="22"/>
          <w:szCs w:val="22"/>
          <w:lang w:eastAsia="en-US"/>
        </w:rPr>
        <w:t>Informacje ogólne</w:t>
      </w:r>
    </w:p>
    <w:p w14:paraId="25AA2B70" w14:textId="77777777" w:rsidR="00327371" w:rsidRPr="0026296E" w:rsidRDefault="00327371" w:rsidP="00D47028">
      <w:pPr>
        <w:numPr>
          <w:ilvl w:val="0"/>
          <w:numId w:val="2"/>
        </w:numPr>
        <w:shd w:val="clear" w:color="auto" w:fill="D6E3BC" w:themeFill="accent3" w:themeFillTint="66"/>
        <w:spacing w:line="276" w:lineRule="auto"/>
        <w:contextualSpacing/>
        <w:jc w:val="both"/>
        <w:rPr>
          <w:rFonts w:asciiTheme="minorHAnsi" w:eastAsiaTheme="majorEastAsia" w:hAnsiTheme="minorHAnsi" w:cstheme="minorHAnsi"/>
          <w:b/>
          <w:color w:val="000000" w:themeColor="text1"/>
          <w:sz w:val="22"/>
          <w:szCs w:val="22"/>
          <w:lang w:eastAsia="en-US"/>
        </w:rPr>
      </w:pPr>
      <w:r w:rsidRPr="0026296E">
        <w:rPr>
          <w:rFonts w:asciiTheme="minorHAnsi" w:eastAsiaTheme="majorEastAsia" w:hAnsiTheme="minorHAnsi" w:cstheme="minorHAnsi"/>
          <w:b/>
          <w:color w:val="000000" w:themeColor="text1"/>
          <w:sz w:val="22"/>
          <w:szCs w:val="22"/>
          <w:lang w:eastAsia="en-US"/>
        </w:rPr>
        <w:t>Tryb udzielenia zamówienia</w:t>
      </w:r>
    </w:p>
    <w:p w14:paraId="0C512116" w14:textId="77777777" w:rsidR="00327371" w:rsidRDefault="00327371" w:rsidP="00D47028">
      <w:pPr>
        <w:numPr>
          <w:ilvl w:val="0"/>
          <w:numId w:val="2"/>
        </w:numPr>
        <w:shd w:val="clear" w:color="auto" w:fill="D6E3BC" w:themeFill="accent3" w:themeFillTint="66"/>
        <w:spacing w:line="276" w:lineRule="auto"/>
        <w:contextualSpacing/>
        <w:jc w:val="both"/>
        <w:rPr>
          <w:rFonts w:asciiTheme="minorHAnsi" w:eastAsiaTheme="majorEastAsia" w:hAnsiTheme="minorHAnsi" w:cstheme="minorHAnsi"/>
          <w:b/>
          <w:color w:val="000000" w:themeColor="text1"/>
          <w:sz w:val="22"/>
          <w:szCs w:val="22"/>
          <w:lang w:eastAsia="en-US"/>
        </w:rPr>
      </w:pPr>
      <w:r w:rsidRPr="0026296E">
        <w:rPr>
          <w:rFonts w:asciiTheme="minorHAnsi" w:eastAsiaTheme="majorEastAsia" w:hAnsiTheme="minorHAnsi" w:cstheme="minorHAnsi"/>
          <w:b/>
          <w:color w:val="000000" w:themeColor="text1"/>
          <w:sz w:val="22"/>
          <w:szCs w:val="22"/>
          <w:lang w:eastAsia="en-US"/>
        </w:rPr>
        <w:t>Wykonawcy/podwykonawcy/</w:t>
      </w:r>
      <w:r>
        <w:rPr>
          <w:rFonts w:asciiTheme="minorHAnsi" w:eastAsiaTheme="majorEastAsia" w:hAnsiTheme="minorHAnsi" w:cstheme="minorHAnsi"/>
          <w:b/>
          <w:color w:val="000000" w:themeColor="text1"/>
          <w:sz w:val="22"/>
          <w:szCs w:val="22"/>
          <w:lang w:eastAsia="en-US"/>
        </w:rPr>
        <w:t>wykonawcy ubiegający się wspólnie o zamówienie/poleganie na zasobach innych podmiotów</w:t>
      </w:r>
    </w:p>
    <w:p w14:paraId="1F6F01B7" w14:textId="77777777" w:rsidR="00327371" w:rsidRPr="0026296E" w:rsidRDefault="00327371" w:rsidP="00D47028">
      <w:pPr>
        <w:numPr>
          <w:ilvl w:val="0"/>
          <w:numId w:val="2"/>
        </w:numPr>
        <w:shd w:val="clear" w:color="auto" w:fill="D6E3BC" w:themeFill="accent3" w:themeFillTint="66"/>
        <w:spacing w:line="276" w:lineRule="auto"/>
        <w:contextualSpacing/>
        <w:jc w:val="both"/>
        <w:rPr>
          <w:rFonts w:asciiTheme="minorHAnsi" w:eastAsiaTheme="majorEastAsia" w:hAnsiTheme="minorHAnsi" w:cstheme="minorHAnsi"/>
          <w:b/>
          <w:color w:val="000000" w:themeColor="text1"/>
          <w:sz w:val="22"/>
          <w:szCs w:val="22"/>
          <w:lang w:eastAsia="en-US"/>
        </w:rPr>
      </w:pPr>
      <w:r w:rsidRPr="0026296E">
        <w:rPr>
          <w:rFonts w:asciiTheme="minorHAnsi" w:eastAsiaTheme="majorEastAsia" w:hAnsiTheme="minorHAnsi" w:cstheme="minorHAnsi"/>
          <w:b/>
          <w:color w:val="000000" w:themeColor="text1"/>
          <w:sz w:val="22"/>
          <w:szCs w:val="22"/>
          <w:lang w:eastAsia="en-US"/>
        </w:rPr>
        <w:t>Komunikacja w postępowaniu</w:t>
      </w:r>
      <w:r>
        <w:rPr>
          <w:rFonts w:asciiTheme="minorHAnsi" w:eastAsiaTheme="majorEastAsia" w:hAnsiTheme="minorHAnsi" w:cstheme="minorHAnsi"/>
          <w:b/>
          <w:color w:val="000000" w:themeColor="text1"/>
          <w:sz w:val="22"/>
          <w:szCs w:val="22"/>
          <w:lang w:eastAsia="en-US"/>
        </w:rPr>
        <w:t>/Pytania do SWZ</w:t>
      </w:r>
    </w:p>
    <w:p w14:paraId="00A19038" w14:textId="77777777" w:rsidR="00327371" w:rsidRPr="0026296E" w:rsidRDefault="00327371" w:rsidP="00D47028">
      <w:pPr>
        <w:numPr>
          <w:ilvl w:val="0"/>
          <w:numId w:val="2"/>
        </w:numPr>
        <w:shd w:val="clear" w:color="auto" w:fill="D6E3BC" w:themeFill="accent3" w:themeFillTint="66"/>
        <w:spacing w:line="276" w:lineRule="auto"/>
        <w:contextualSpacing/>
        <w:jc w:val="both"/>
        <w:rPr>
          <w:rFonts w:asciiTheme="minorHAnsi" w:eastAsiaTheme="majorEastAsia" w:hAnsiTheme="minorHAnsi" w:cstheme="minorHAnsi"/>
          <w:b/>
          <w:color w:val="000000" w:themeColor="text1"/>
          <w:sz w:val="22"/>
          <w:szCs w:val="22"/>
          <w:lang w:eastAsia="en-US"/>
        </w:rPr>
      </w:pPr>
      <w:r w:rsidRPr="0026296E">
        <w:rPr>
          <w:rFonts w:asciiTheme="minorHAnsi" w:eastAsiaTheme="majorEastAsia" w:hAnsiTheme="minorHAnsi" w:cstheme="minorHAnsi"/>
          <w:b/>
          <w:color w:val="000000" w:themeColor="text1"/>
          <w:sz w:val="22"/>
          <w:szCs w:val="22"/>
          <w:lang w:eastAsia="en-US"/>
        </w:rPr>
        <w:t>Wizja lokalna</w:t>
      </w:r>
    </w:p>
    <w:p w14:paraId="51265370" w14:textId="77777777" w:rsidR="00327371" w:rsidRPr="0026296E" w:rsidRDefault="00327371" w:rsidP="00D47028">
      <w:pPr>
        <w:numPr>
          <w:ilvl w:val="0"/>
          <w:numId w:val="2"/>
        </w:numPr>
        <w:shd w:val="clear" w:color="auto" w:fill="D6E3BC" w:themeFill="accent3" w:themeFillTint="66"/>
        <w:spacing w:line="276" w:lineRule="auto"/>
        <w:contextualSpacing/>
        <w:jc w:val="both"/>
        <w:rPr>
          <w:rFonts w:asciiTheme="minorHAnsi" w:eastAsiaTheme="majorEastAsia" w:hAnsiTheme="minorHAnsi" w:cstheme="minorHAnsi"/>
          <w:b/>
          <w:color w:val="000000" w:themeColor="text1"/>
          <w:sz w:val="22"/>
          <w:szCs w:val="22"/>
          <w:lang w:eastAsia="en-US"/>
        </w:rPr>
      </w:pPr>
      <w:r w:rsidRPr="0026296E">
        <w:rPr>
          <w:rFonts w:asciiTheme="minorHAnsi" w:eastAsiaTheme="majorEastAsia" w:hAnsiTheme="minorHAnsi" w:cstheme="minorHAnsi"/>
          <w:b/>
          <w:color w:val="000000" w:themeColor="text1"/>
          <w:sz w:val="22"/>
          <w:szCs w:val="22"/>
          <w:lang w:eastAsia="en-US"/>
        </w:rPr>
        <w:t>Podział zamówienia na części</w:t>
      </w:r>
    </w:p>
    <w:p w14:paraId="465BD823" w14:textId="77777777" w:rsidR="00327371" w:rsidRPr="0026296E" w:rsidRDefault="00327371" w:rsidP="00D47028">
      <w:pPr>
        <w:numPr>
          <w:ilvl w:val="0"/>
          <w:numId w:val="2"/>
        </w:numPr>
        <w:shd w:val="clear" w:color="auto" w:fill="D6E3BC" w:themeFill="accent3" w:themeFillTint="66"/>
        <w:spacing w:line="276" w:lineRule="auto"/>
        <w:contextualSpacing/>
        <w:jc w:val="both"/>
        <w:rPr>
          <w:rFonts w:asciiTheme="minorHAnsi" w:eastAsiaTheme="majorEastAsia" w:hAnsiTheme="minorHAnsi" w:cstheme="minorHAnsi"/>
          <w:b/>
          <w:color w:val="000000" w:themeColor="text1"/>
          <w:sz w:val="22"/>
          <w:szCs w:val="22"/>
          <w:lang w:eastAsia="en-US"/>
        </w:rPr>
      </w:pPr>
      <w:r w:rsidRPr="0026296E">
        <w:rPr>
          <w:rFonts w:asciiTheme="minorHAnsi" w:eastAsiaTheme="majorEastAsia" w:hAnsiTheme="minorHAnsi" w:cstheme="minorHAnsi"/>
          <w:b/>
          <w:color w:val="000000" w:themeColor="text1"/>
          <w:sz w:val="22"/>
          <w:szCs w:val="22"/>
          <w:lang w:eastAsia="en-US"/>
        </w:rPr>
        <w:t>Oferty wariantowe</w:t>
      </w:r>
    </w:p>
    <w:p w14:paraId="4C7FA3F6" w14:textId="77777777" w:rsidR="00327371" w:rsidRPr="0026296E" w:rsidRDefault="00327371" w:rsidP="00D47028">
      <w:pPr>
        <w:numPr>
          <w:ilvl w:val="0"/>
          <w:numId w:val="2"/>
        </w:numPr>
        <w:shd w:val="clear" w:color="auto" w:fill="D6E3BC" w:themeFill="accent3" w:themeFillTint="66"/>
        <w:spacing w:line="276" w:lineRule="auto"/>
        <w:contextualSpacing/>
        <w:jc w:val="both"/>
        <w:rPr>
          <w:rFonts w:asciiTheme="minorHAnsi" w:eastAsiaTheme="majorEastAsia" w:hAnsiTheme="minorHAnsi" w:cstheme="minorHAnsi"/>
          <w:b/>
          <w:color w:val="000000" w:themeColor="text1"/>
          <w:sz w:val="22"/>
          <w:szCs w:val="22"/>
          <w:lang w:eastAsia="en-US"/>
        </w:rPr>
      </w:pPr>
      <w:r w:rsidRPr="0026296E">
        <w:rPr>
          <w:rFonts w:asciiTheme="minorHAnsi" w:eastAsiaTheme="majorEastAsia" w:hAnsiTheme="minorHAnsi" w:cstheme="minorHAnsi"/>
          <w:b/>
          <w:color w:val="000000" w:themeColor="text1"/>
          <w:sz w:val="22"/>
          <w:szCs w:val="22"/>
          <w:lang w:eastAsia="en-US"/>
        </w:rPr>
        <w:t xml:space="preserve">Katalogi elektroniczne </w:t>
      </w:r>
    </w:p>
    <w:p w14:paraId="57C1E7C3" w14:textId="77777777" w:rsidR="00327371" w:rsidRPr="0026296E" w:rsidRDefault="00327371" w:rsidP="00D47028">
      <w:pPr>
        <w:numPr>
          <w:ilvl w:val="0"/>
          <w:numId w:val="2"/>
        </w:numPr>
        <w:shd w:val="clear" w:color="auto" w:fill="D6E3BC" w:themeFill="accent3" w:themeFillTint="66"/>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Umowa ramowa</w:t>
      </w:r>
    </w:p>
    <w:p w14:paraId="44E5040C" w14:textId="77777777" w:rsidR="00327371" w:rsidRPr="0026296E" w:rsidRDefault="00327371" w:rsidP="00D47028">
      <w:pPr>
        <w:numPr>
          <w:ilvl w:val="0"/>
          <w:numId w:val="2"/>
        </w:numPr>
        <w:shd w:val="clear" w:color="auto" w:fill="D6E3BC" w:themeFill="accent3" w:themeFillTint="66"/>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Aukcja elektroniczna</w:t>
      </w:r>
    </w:p>
    <w:p w14:paraId="20D922E4" w14:textId="77777777" w:rsidR="00327371" w:rsidRPr="0026296E" w:rsidRDefault="00327371" w:rsidP="00D47028">
      <w:pPr>
        <w:numPr>
          <w:ilvl w:val="0"/>
          <w:numId w:val="2"/>
        </w:numPr>
        <w:shd w:val="clear" w:color="auto" w:fill="D6E3BC" w:themeFill="accent3" w:themeFillTint="66"/>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 xml:space="preserve">Zamówienia, o których mowa w art. 214 ust. 1 pkt 7 i 8 ustawy </w:t>
      </w:r>
      <w:proofErr w:type="spellStart"/>
      <w:r w:rsidRPr="0026296E">
        <w:rPr>
          <w:rFonts w:asciiTheme="minorHAnsi" w:hAnsiTheme="minorHAnsi" w:cstheme="minorHAnsi"/>
          <w:b/>
          <w:color w:val="000000" w:themeColor="text1"/>
          <w:sz w:val="22"/>
          <w:szCs w:val="22"/>
          <w:lang w:eastAsia="en-US"/>
        </w:rPr>
        <w:t>Pzp</w:t>
      </w:r>
      <w:proofErr w:type="spellEnd"/>
    </w:p>
    <w:p w14:paraId="451C5933" w14:textId="77777777" w:rsidR="00327371" w:rsidRPr="0026296E" w:rsidRDefault="00327371" w:rsidP="00D47028">
      <w:pPr>
        <w:numPr>
          <w:ilvl w:val="0"/>
          <w:numId w:val="2"/>
        </w:numPr>
        <w:shd w:val="clear" w:color="auto" w:fill="D6E3BC" w:themeFill="accent3" w:themeFillTint="66"/>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Rozliczenia w walutach obcych</w:t>
      </w:r>
    </w:p>
    <w:p w14:paraId="6B96C13B" w14:textId="77777777" w:rsidR="00327371" w:rsidRPr="0026296E" w:rsidRDefault="00327371" w:rsidP="00D47028">
      <w:pPr>
        <w:numPr>
          <w:ilvl w:val="0"/>
          <w:numId w:val="2"/>
        </w:numPr>
        <w:shd w:val="clear" w:color="auto" w:fill="D6E3BC" w:themeFill="accent3" w:themeFillTint="66"/>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Zwrot kosztów udziału w postępowaniu</w:t>
      </w:r>
    </w:p>
    <w:p w14:paraId="117FEE1F" w14:textId="77777777" w:rsidR="00327371" w:rsidRPr="0026296E" w:rsidRDefault="00327371" w:rsidP="00D47028">
      <w:pPr>
        <w:numPr>
          <w:ilvl w:val="0"/>
          <w:numId w:val="2"/>
        </w:numPr>
        <w:shd w:val="clear" w:color="auto" w:fill="D6E3BC" w:themeFill="accent3" w:themeFillTint="66"/>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Zaliczki na poczet udzielenia zamówienia</w:t>
      </w:r>
    </w:p>
    <w:p w14:paraId="73DECE23" w14:textId="77777777" w:rsidR="00327371" w:rsidRPr="0026296E" w:rsidRDefault="00327371" w:rsidP="00D47028">
      <w:pPr>
        <w:numPr>
          <w:ilvl w:val="0"/>
          <w:numId w:val="2"/>
        </w:numPr>
        <w:shd w:val="clear" w:color="auto" w:fill="D6E3BC" w:themeFill="accent3" w:themeFillTint="66"/>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Unieważnienie postępowania</w:t>
      </w:r>
    </w:p>
    <w:p w14:paraId="4596FB5E" w14:textId="77777777" w:rsidR="00327371" w:rsidRPr="0026296E" w:rsidRDefault="00327371" w:rsidP="00D47028">
      <w:pPr>
        <w:numPr>
          <w:ilvl w:val="0"/>
          <w:numId w:val="2"/>
        </w:numPr>
        <w:shd w:val="clear" w:color="auto" w:fill="D6E3BC" w:themeFill="accent3" w:themeFillTint="66"/>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Pouczenie o środkach ochrony prawnej</w:t>
      </w:r>
    </w:p>
    <w:p w14:paraId="4C36194B" w14:textId="77777777" w:rsidR="00327371" w:rsidRPr="0026296E" w:rsidRDefault="00327371" w:rsidP="00D47028">
      <w:pPr>
        <w:numPr>
          <w:ilvl w:val="0"/>
          <w:numId w:val="2"/>
        </w:numPr>
        <w:shd w:val="clear" w:color="auto" w:fill="D6E3BC" w:themeFill="accent3" w:themeFillTint="66"/>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Ochrona danych osobowych zebranych przez zamawiającego w toku postępowania</w:t>
      </w:r>
    </w:p>
    <w:p w14:paraId="52752B69" w14:textId="77777777" w:rsidR="00327371" w:rsidRDefault="00327371" w:rsidP="00D47028">
      <w:pPr>
        <w:spacing w:line="276" w:lineRule="auto"/>
        <w:rPr>
          <w:rFonts w:asciiTheme="minorHAnsi" w:eastAsiaTheme="majorEastAsia" w:hAnsiTheme="minorHAnsi" w:cstheme="minorHAnsi"/>
          <w:b/>
          <w:color w:val="000000" w:themeColor="text1"/>
          <w:sz w:val="22"/>
          <w:szCs w:val="22"/>
          <w:lang w:eastAsia="en-US"/>
        </w:rPr>
      </w:pPr>
    </w:p>
    <w:p w14:paraId="740F3AD3" w14:textId="77777777" w:rsidR="00327371" w:rsidRPr="0026296E" w:rsidRDefault="00327371" w:rsidP="00D47028">
      <w:pPr>
        <w:spacing w:line="276" w:lineRule="auto"/>
        <w:rPr>
          <w:rFonts w:asciiTheme="minorHAnsi" w:eastAsiaTheme="majorEastAsia" w:hAnsiTheme="minorHAnsi" w:cstheme="minorHAnsi"/>
          <w:b/>
          <w:color w:val="000000" w:themeColor="text1"/>
          <w:sz w:val="22"/>
          <w:szCs w:val="22"/>
          <w:lang w:eastAsia="en-US"/>
        </w:rPr>
      </w:pPr>
      <w:r w:rsidRPr="0026296E">
        <w:rPr>
          <w:rFonts w:asciiTheme="minorHAnsi" w:eastAsiaTheme="majorEastAsia" w:hAnsiTheme="minorHAnsi" w:cstheme="minorHAnsi"/>
          <w:b/>
          <w:color w:val="000000" w:themeColor="text1"/>
          <w:sz w:val="22"/>
          <w:szCs w:val="22"/>
          <w:lang w:eastAsia="en-US"/>
        </w:rPr>
        <w:t xml:space="preserve">Rozdział II </w:t>
      </w:r>
      <w:r w:rsidRPr="0026296E">
        <w:rPr>
          <w:rFonts w:asciiTheme="minorHAnsi" w:eastAsiaTheme="majorEastAsia" w:hAnsiTheme="minorHAnsi" w:cstheme="minorHAnsi"/>
          <w:bCs/>
          <w:color w:val="000000" w:themeColor="text1"/>
          <w:sz w:val="22"/>
          <w:szCs w:val="22"/>
          <w:lang w:eastAsia="en-US"/>
        </w:rPr>
        <w:t xml:space="preserve">– </w:t>
      </w:r>
      <w:r w:rsidRPr="0026296E">
        <w:rPr>
          <w:rFonts w:asciiTheme="minorHAnsi" w:eastAsiaTheme="majorEastAsia" w:hAnsiTheme="minorHAnsi" w:cstheme="minorHAnsi"/>
          <w:color w:val="000000" w:themeColor="text1"/>
          <w:sz w:val="22"/>
          <w:szCs w:val="22"/>
          <w:lang w:eastAsia="en-US"/>
        </w:rPr>
        <w:t>Wymagania stawiane Wykonawcy</w:t>
      </w:r>
      <w:r w:rsidRPr="0026296E">
        <w:rPr>
          <w:rFonts w:asciiTheme="minorHAnsi" w:eastAsiaTheme="majorEastAsia" w:hAnsiTheme="minorHAnsi" w:cstheme="minorHAnsi"/>
          <w:b/>
          <w:color w:val="000000" w:themeColor="text1"/>
          <w:sz w:val="22"/>
          <w:szCs w:val="22"/>
          <w:lang w:eastAsia="en-US"/>
        </w:rPr>
        <w:t xml:space="preserve"> </w:t>
      </w:r>
    </w:p>
    <w:p w14:paraId="0750AF23" w14:textId="77777777" w:rsidR="00327371" w:rsidRPr="0026296E" w:rsidRDefault="00327371" w:rsidP="00D47028">
      <w:pPr>
        <w:numPr>
          <w:ilvl w:val="0"/>
          <w:numId w:val="9"/>
        </w:numPr>
        <w:shd w:val="clear" w:color="auto" w:fill="B2A1C7" w:themeFill="accent4" w:themeFillTint="99"/>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Przedmiot zamówienia</w:t>
      </w:r>
    </w:p>
    <w:p w14:paraId="3D5B7635" w14:textId="77777777" w:rsidR="00327371" w:rsidRPr="0026296E" w:rsidRDefault="00327371" w:rsidP="00D47028">
      <w:pPr>
        <w:numPr>
          <w:ilvl w:val="0"/>
          <w:numId w:val="9"/>
        </w:numPr>
        <w:shd w:val="clear" w:color="auto" w:fill="B2A1C7" w:themeFill="accent4" w:themeFillTint="99"/>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Rozwiązania równoważne</w:t>
      </w:r>
    </w:p>
    <w:p w14:paraId="78D29456" w14:textId="77777777" w:rsidR="00327371" w:rsidRPr="0026296E" w:rsidRDefault="00327371" w:rsidP="00D47028">
      <w:pPr>
        <w:numPr>
          <w:ilvl w:val="0"/>
          <w:numId w:val="9"/>
        </w:numPr>
        <w:shd w:val="clear" w:color="auto" w:fill="B2A1C7" w:themeFill="accent4" w:themeFillTint="99"/>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Wymagania w zakresie zatrudniania przez wykonawcę lub podwykonawcę osób na podstawie stosunku pracy</w:t>
      </w:r>
      <w:r>
        <w:rPr>
          <w:rFonts w:asciiTheme="minorHAnsi" w:hAnsiTheme="minorHAnsi" w:cstheme="minorHAnsi"/>
          <w:b/>
          <w:color w:val="000000" w:themeColor="text1"/>
          <w:sz w:val="22"/>
          <w:szCs w:val="22"/>
          <w:lang w:eastAsia="en-US"/>
        </w:rPr>
        <w:t xml:space="preserve"> – art. 95 ust. 1 ustawy </w:t>
      </w:r>
      <w:proofErr w:type="spellStart"/>
      <w:r>
        <w:rPr>
          <w:rFonts w:asciiTheme="minorHAnsi" w:hAnsiTheme="minorHAnsi" w:cstheme="minorHAnsi"/>
          <w:b/>
          <w:color w:val="000000" w:themeColor="text1"/>
          <w:sz w:val="22"/>
          <w:szCs w:val="22"/>
          <w:lang w:eastAsia="en-US"/>
        </w:rPr>
        <w:t>Pzp</w:t>
      </w:r>
      <w:proofErr w:type="spellEnd"/>
    </w:p>
    <w:p w14:paraId="41919337" w14:textId="77777777" w:rsidR="00327371" w:rsidRPr="0026296E" w:rsidRDefault="00327371" w:rsidP="00D47028">
      <w:pPr>
        <w:numPr>
          <w:ilvl w:val="0"/>
          <w:numId w:val="9"/>
        </w:numPr>
        <w:shd w:val="clear" w:color="auto" w:fill="B2A1C7" w:themeFill="accent4" w:themeFillTint="99"/>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 xml:space="preserve">Wymagania w zakresie zatrudnienia osób, o których mowa w art. 96 ust. 2 pkt 2 ustawy </w:t>
      </w:r>
      <w:proofErr w:type="spellStart"/>
      <w:r w:rsidRPr="0026296E">
        <w:rPr>
          <w:rFonts w:asciiTheme="minorHAnsi" w:hAnsiTheme="minorHAnsi" w:cstheme="minorHAnsi"/>
          <w:b/>
          <w:color w:val="000000" w:themeColor="text1"/>
          <w:sz w:val="22"/>
          <w:szCs w:val="22"/>
          <w:lang w:eastAsia="en-US"/>
        </w:rPr>
        <w:t>Pzp</w:t>
      </w:r>
      <w:proofErr w:type="spellEnd"/>
    </w:p>
    <w:p w14:paraId="08C97515" w14:textId="77777777" w:rsidR="00327371" w:rsidRPr="0026296E" w:rsidRDefault="00327371" w:rsidP="00D47028">
      <w:pPr>
        <w:numPr>
          <w:ilvl w:val="0"/>
          <w:numId w:val="9"/>
        </w:numPr>
        <w:shd w:val="clear" w:color="auto" w:fill="B2A1C7" w:themeFill="accent4" w:themeFillTint="99"/>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Informacja o przedmiotowych środkach dowodowych</w:t>
      </w:r>
    </w:p>
    <w:p w14:paraId="339D60C6" w14:textId="77777777" w:rsidR="00327371" w:rsidRPr="0026296E" w:rsidRDefault="00327371" w:rsidP="00D47028">
      <w:pPr>
        <w:numPr>
          <w:ilvl w:val="0"/>
          <w:numId w:val="9"/>
        </w:numPr>
        <w:shd w:val="clear" w:color="auto" w:fill="B2A1C7" w:themeFill="accent4" w:themeFillTint="99"/>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 xml:space="preserve">Termin wykonania zamówienia </w:t>
      </w:r>
    </w:p>
    <w:p w14:paraId="379663F9" w14:textId="77777777" w:rsidR="00327371" w:rsidRPr="0026296E" w:rsidRDefault="00327371" w:rsidP="00D47028">
      <w:pPr>
        <w:numPr>
          <w:ilvl w:val="0"/>
          <w:numId w:val="9"/>
        </w:numPr>
        <w:shd w:val="clear" w:color="auto" w:fill="B2A1C7" w:themeFill="accent4" w:themeFillTint="99"/>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Informacja o warunkach udziału w postępowaniu o udzielenie zamówienia</w:t>
      </w:r>
    </w:p>
    <w:p w14:paraId="1F860B58" w14:textId="77777777" w:rsidR="00327371" w:rsidRPr="0026296E" w:rsidRDefault="00327371" w:rsidP="00D47028">
      <w:pPr>
        <w:numPr>
          <w:ilvl w:val="0"/>
          <w:numId w:val="9"/>
        </w:numPr>
        <w:shd w:val="clear" w:color="auto" w:fill="B2A1C7" w:themeFill="accent4" w:themeFillTint="99"/>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Podstawy wykluczenia</w:t>
      </w:r>
    </w:p>
    <w:p w14:paraId="746DF82C" w14:textId="3978BFA2" w:rsidR="00327371" w:rsidRPr="0026296E" w:rsidRDefault="00327371" w:rsidP="00D47028">
      <w:pPr>
        <w:numPr>
          <w:ilvl w:val="0"/>
          <w:numId w:val="9"/>
        </w:numPr>
        <w:shd w:val="clear" w:color="auto" w:fill="B2A1C7" w:themeFill="accent4" w:themeFillTint="99"/>
        <w:spacing w:line="276" w:lineRule="auto"/>
        <w:contextualSpacing/>
        <w:jc w:val="both"/>
        <w:rPr>
          <w:rFonts w:asciiTheme="minorHAnsi" w:hAnsiTheme="minorHAnsi" w:cstheme="minorHAnsi"/>
          <w:b/>
          <w:color w:val="000000" w:themeColor="text1"/>
          <w:sz w:val="22"/>
          <w:szCs w:val="22"/>
          <w:lang w:eastAsia="en-US"/>
        </w:rPr>
      </w:pPr>
      <w:r>
        <w:rPr>
          <w:rFonts w:asciiTheme="minorHAnsi" w:hAnsiTheme="minorHAnsi" w:cstheme="minorHAnsi"/>
          <w:b/>
          <w:color w:val="000000" w:themeColor="text1"/>
          <w:sz w:val="22"/>
          <w:szCs w:val="22"/>
          <w:lang w:eastAsia="en-US"/>
        </w:rPr>
        <w:t xml:space="preserve">Oświadczenie i dokumenty, jakie zobowiązani są dostarczyć Wykonawcy w celu potwierdzenia </w:t>
      </w:r>
      <w:r w:rsidRPr="0026296E">
        <w:rPr>
          <w:rFonts w:asciiTheme="minorHAnsi" w:hAnsiTheme="minorHAnsi" w:cstheme="minorHAnsi"/>
          <w:b/>
          <w:color w:val="000000" w:themeColor="text1"/>
          <w:sz w:val="22"/>
          <w:szCs w:val="22"/>
          <w:lang w:eastAsia="en-US"/>
        </w:rPr>
        <w:t xml:space="preserve">spełnienia warunków udziału w postępowaniu oraz </w:t>
      </w:r>
      <w:r w:rsidR="00C64911">
        <w:rPr>
          <w:rFonts w:asciiTheme="minorHAnsi" w:hAnsiTheme="minorHAnsi" w:cstheme="minorHAnsi"/>
          <w:b/>
          <w:color w:val="000000" w:themeColor="text1"/>
          <w:sz w:val="22"/>
          <w:szCs w:val="22"/>
          <w:lang w:eastAsia="en-US"/>
        </w:rPr>
        <w:t>dotyczące przesłanek</w:t>
      </w:r>
      <w:r>
        <w:rPr>
          <w:rFonts w:asciiTheme="minorHAnsi" w:hAnsiTheme="minorHAnsi" w:cstheme="minorHAnsi"/>
          <w:b/>
          <w:color w:val="000000" w:themeColor="text1"/>
          <w:sz w:val="22"/>
          <w:szCs w:val="22"/>
          <w:lang w:eastAsia="en-US"/>
        </w:rPr>
        <w:t xml:space="preserve"> w</w:t>
      </w:r>
      <w:r w:rsidRPr="0026296E">
        <w:rPr>
          <w:rFonts w:asciiTheme="minorHAnsi" w:hAnsiTheme="minorHAnsi" w:cstheme="minorHAnsi"/>
          <w:b/>
          <w:color w:val="000000" w:themeColor="text1"/>
          <w:sz w:val="22"/>
          <w:szCs w:val="22"/>
          <w:lang w:eastAsia="en-US"/>
        </w:rPr>
        <w:t>ykluczenia</w:t>
      </w:r>
      <w:r>
        <w:rPr>
          <w:rFonts w:asciiTheme="minorHAnsi" w:hAnsiTheme="minorHAnsi" w:cstheme="minorHAnsi"/>
          <w:b/>
          <w:color w:val="000000" w:themeColor="text1"/>
          <w:sz w:val="22"/>
          <w:szCs w:val="22"/>
          <w:lang w:eastAsia="en-US"/>
        </w:rPr>
        <w:t xml:space="preserve"> </w:t>
      </w:r>
      <w:r w:rsidR="00C64911">
        <w:rPr>
          <w:rFonts w:asciiTheme="minorHAnsi" w:hAnsiTheme="minorHAnsi" w:cstheme="minorHAnsi"/>
          <w:b/>
          <w:color w:val="000000" w:themeColor="text1"/>
          <w:sz w:val="22"/>
          <w:szCs w:val="22"/>
          <w:lang w:eastAsia="en-US"/>
        </w:rPr>
        <w:t>z postępowania</w:t>
      </w:r>
    </w:p>
    <w:p w14:paraId="39D69B95" w14:textId="77777777" w:rsidR="00327371" w:rsidRPr="0026296E" w:rsidRDefault="00327371" w:rsidP="00D47028">
      <w:pPr>
        <w:numPr>
          <w:ilvl w:val="0"/>
          <w:numId w:val="9"/>
        </w:numPr>
        <w:shd w:val="clear" w:color="auto" w:fill="B2A1C7" w:themeFill="accent4" w:themeFillTint="99"/>
        <w:spacing w:line="276" w:lineRule="auto"/>
        <w:contextualSpacing/>
        <w:jc w:val="both"/>
        <w:rPr>
          <w:rFonts w:asciiTheme="minorHAnsi" w:hAnsiTheme="minorHAnsi" w:cstheme="minorHAnsi"/>
          <w:b/>
          <w:color w:val="000000" w:themeColor="text1"/>
          <w:sz w:val="22"/>
          <w:szCs w:val="22"/>
          <w:lang w:eastAsia="en-US"/>
        </w:rPr>
      </w:pPr>
      <w:r>
        <w:rPr>
          <w:rFonts w:asciiTheme="minorHAnsi" w:hAnsiTheme="minorHAnsi" w:cstheme="minorHAnsi"/>
          <w:b/>
          <w:color w:val="000000" w:themeColor="text1"/>
          <w:sz w:val="22"/>
          <w:szCs w:val="22"/>
          <w:lang w:eastAsia="en-US"/>
        </w:rPr>
        <w:t>Forma i postać składanych oświadczeń/dokumentów oraz oferty</w:t>
      </w:r>
    </w:p>
    <w:p w14:paraId="791B76AC" w14:textId="77777777" w:rsidR="00327371" w:rsidRPr="0026296E" w:rsidRDefault="00327371" w:rsidP="00D47028">
      <w:pPr>
        <w:numPr>
          <w:ilvl w:val="0"/>
          <w:numId w:val="9"/>
        </w:numPr>
        <w:shd w:val="clear" w:color="auto" w:fill="B2A1C7" w:themeFill="accent4" w:themeFillTint="99"/>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Wymagania dotyczące wadium</w:t>
      </w:r>
    </w:p>
    <w:p w14:paraId="2DA492A1" w14:textId="5703A8B2" w:rsidR="00327371" w:rsidRPr="0026296E" w:rsidRDefault="00327371" w:rsidP="00D47028">
      <w:pPr>
        <w:numPr>
          <w:ilvl w:val="0"/>
          <w:numId w:val="9"/>
        </w:numPr>
        <w:shd w:val="clear" w:color="auto" w:fill="B2A1C7" w:themeFill="accent4" w:themeFillTint="99"/>
        <w:spacing w:line="276" w:lineRule="auto"/>
        <w:contextualSpacing/>
        <w:jc w:val="both"/>
        <w:rPr>
          <w:rFonts w:asciiTheme="minorHAnsi" w:hAnsiTheme="minorHAnsi" w:cstheme="minorHAnsi"/>
          <w:b/>
          <w:color w:val="000000" w:themeColor="text1"/>
          <w:sz w:val="22"/>
          <w:szCs w:val="22"/>
          <w:lang w:eastAsia="en-US"/>
        </w:rPr>
      </w:pPr>
      <w:r>
        <w:rPr>
          <w:rFonts w:asciiTheme="minorHAnsi" w:hAnsiTheme="minorHAnsi" w:cstheme="minorHAnsi"/>
          <w:b/>
          <w:color w:val="000000" w:themeColor="text1"/>
          <w:sz w:val="22"/>
          <w:szCs w:val="22"/>
          <w:lang w:eastAsia="en-US"/>
        </w:rPr>
        <w:t>Opis s</w:t>
      </w:r>
      <w:r w:rsidRPr="0026296E">
        <w:rPr>
          <w:rFonts w:asciiTheme="minorHAnsi" w:hAnsiTheme="minorHAnsi" w:cstheme="minorHAnsi"/>
          <w:b/>
          <w:color w:val="000000" w:themeColor="text1"/>
          <w:sz w:val="22"/>
          <w:szCs w:val="22"/>
          <w:lang w:eastAsia="en-US"/>
        </w:rPr>
        <w:t>pos</w:t>
      </w:r>
      <w:r>
        <w:rPr>
          <w:rFonts w:asciiTheme="minorHAnsi" w:hAnsiTheme="minorHAnsi" w:cstheme="minorHAnsi"/>
          <w:b/>
          <w:color w:val="000000" w:themeColor="text1"/>
          <w:sz w:val="22"/>
          <w:szCs w:val="22"/>
          <w:lang w:eastAsia="en-US"/>
        </w:rPr>
        <w:t>o</w:t>
      </w:r>
      <w:r w:rsidRPr="0026296E">
        <w:rPr>
          <w:rFonts w:asciiTheme="minorHAnsi" w:hAnsiTheme="minorHAnsi" w:cstheme="minorHAnsi"/>
          <w:b/>
          <w:color w:val="000000" w:themeColor="text1"/>
          <w:sz w:val="22"/>
          <w:szCs w:val="22"/>
          <w:lang w:eastAsia="en-US"/>
        </w:rPr>
        <w:t>b</w:t>
      </w:r>
      <w:r>
        <w:rPr>
          <w:rFonts w:asciiTheme="minorHAnsi" w:hAnsiTheme="minorHAnsi" w:cstheme="minorHAnsi"/>
          <w:b/>
          <w:color w:val="000000" w:themeColor="text1"/>
          <w:sz w:val="22"/>
          <w:szCs w:val="22"/>
          <w:lang w:eastAsia="en-US"/>
        </w:rPr>
        <w:t>u</w:t>
      </w:r>
      <w:r w:rsidRPr="0026296E">
        <w:rPr>
          <w:rFonts w:asciiTheme="minorHAnsi" w:hAnsiTheme="minorHAnsi" w:cstheme="minorHAnsi"/>
          <w:b/>
          <w:color w:val="000000" w:themeColor="text1"/>
          <w:sz w:val="22"/>
          <w:szCs w:val="22"/>
          <w:lang w:eastAsia="en-US"/>
        </w:rPr>
        <w:t xml:space="preserve"> przygotowania </w:t>
      </w:r>
      <w:r w:rsidR="00C64911">
        <w:rPr>
          <w:rFonts w:asciiTheme="minorHAnsi" w:hAnsiTheme="minorHAnsi" w:cstheme="minorHAnsi"/>
          <w:b/>
          <w:color w:val="000000" w:themeColor="text1"/>
          <w:sz w:val="22"/>
          <w:szCs w:val="22"/>
          <w:lang w:eastAsia="en-US"/>
        </w:rPr>
        <w:t>oferty</w:t>
      </w:r>
    </w:p>
    <w:p w14:paraId="1D9A04EE" w14:textId="77777777" w:rsidR="00327371" w:rsidRPr="0026296E" w:rsidRDefault="00327371" w:rsidP="00D47028">
      <w:pPr>
        <w:numPr>
          <w:ilvl w:val="0"/>
          <w:numId w:val="9"/>
        </w:numPr>
        <w:shd w:val="clear" w:color="auto" w:fill="B2A1C7" w:themeFill="accent4" w:themeFillTint="99"/>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Opis sposobu obliczenia ceny</w:t>
      </w:r>
    </w:p>
    <w:p w14:paraId="38BBDB27" w14:textId="77777777" w:rsidR="00327371" w:rsidRDefault="00327371" w:rsidP="00D47028">
      <w:pPr>
        <w:spacing w:line="276" w:lineRule="auto"/>
        <w:rPr>
          <w:rFonts w:asciiTheme="minorHAnsi" w:eastAsiaTheme="majorEastAsia" w:hAnsiTheme="minorHAnsi" w:cstheme="minorHAnsi"/>
          <w:b/>
          <w:color w:val="000000" w:themeColor="text1"/>
          <w:sz w:val="22"/>
          <w:szCs w:val="22"/>
          <w:lang w:eastAsia="en-US"/>
        </w:rPr>
      </w:pPr>
    </w:p>
    <w:p w14:paraId="3BABB5AF" w14:textId="77777777" w:rsidR="00327371" w:rsidRDefault="00327371" w:rsidP="00D47028">
      <w:pPr>
        <w:spacing w:line="276" w:lineRule="auto"/>
        <w:rPr>
          <w:rFonts w:asciiTheme="minorHAnsi" w:eastAsiaTheme="majorEastAsia" w:hAnsiTheme="minorHAnsi" w:cstheme="minorHAnsi"/>
          <w:b/>
          <w:color w:val="000000" w:themeColor="text1"/>
          <w:sz w:val="22"/>
          <w:szCs w:val="22"/>
          <w:lang w:eastAsia="en-US"/>
        </w:rPr>
      </w:pPr>
    </w:p>
    <w:p w14:paraId="4565DBAE" w14:textId="77777777" w:rsidR="00327371" w:rsidRPr="0026296E" w:rsidRDefault="00327371" w:rsidP="00D47028">
      <w:pPr>
        <w:spacing w:line="276" w:lineRule="auto"/>
        <w:rPr>
          <w:rFonts w:asciiTheme="minorHAnsi" w:eastAsiaTheme="majorEastAsia" w:hAnsiTheme="minorHAnsi" w:cstheme="minorHAnsi"/>
          <w:color w:val="000000" w:themeColor="text1"/>
          <w:sz w:val="22"/>
          <w:szCs w:val="22"/>
          <w:lang w:eastAsia="en-US"/>
        </w:rPr>
      </w:pPr>
      <w:r w:rsidRPr="0026296E">
        <w:rPr>
          <w:rFonts w:asciiTheme="minorHAnsi" w:eastAsiaTheme="majorEastAsia" w:hAnsiTheme="minorHAnsi" w:cstheme="minorHAnsi"/>
          <w:b/>
          <w:color w:val="000000" w:themeColor="text1"/>
          <w:sz w:val="22"/>
          <w:szCs w:val="22"/>
          <w:lang w:eastAsia="en-US"/>
        </w:rPr>
        <w:t xml:space="preserve">Rozdział III </w:t>
      </w:r>
      <w:r w:rsidRPr="0026296E">
        <w:rPr>
          <w:rFonts w:asciiTheme="minorHAnsi" w:eastAsiaTheme="majorEastAsia" w:hAnsiTheme="minorHAnsi" w:cstheme="minorHAnsi"/>
          <w:bCs/>
          <w:color w:val="000000" w:themeColor="text1"/>
          <w:sz w:val="22"/>
          <w:szCs w:val="22"/>
          <w:lang w:eastAsia="en-US"/>
        </w:rPr>
        <w:t>–</w:t>
      </w:r>
      <w:r w:rsidRPr="0026296E">
        <w:rPr>
          <w:rFonts w:asciiTheme="minorHAnsi" w:eastAsiaTheme="majorEastAsia" w:hAnsiTheme="minorHAnsi" w:cstheme="minorHAnsi"/>
          <w:b/>
          <w:color w:val="000000" w:themeColor="text1"/>
          <w:sz w:val="22"/>
          <w:szCs w:val="22"/>
          <w:lang w:eastAsia="en-US"/>
        </w:rPr>
        <w:t xml:space="preserve"> </w:t>
      </w:r>
      <w:r w:rsidRPr="0026296E">
        <w:rPr>
          <w:rFonts w:asciiTheme="minorHAnsi" w:eastAsiaTheme="majorEastAsia" w:hAnsiTheme="minorHAnsi" w:cstheme="minorHAnsi"/>
          <w:color w:val="000000" w:themeColor="text1"/>
          <w:sz w:val="22"/>
          <w:szCs w:val="22"/>
          <w:lang w:eastAsia="en-US"/>
        </w:rPr>
        <w:t>Informacje o przebiegu postępowania</w:t>
      </w:r>
    </w:p>
    <w:p w14:paraId="6FA98BA2" w14:textId="77777777" w:rsidR="00327371" w:rsidRPr="0026296E" w:rsidRDefault="00327371" w:rsidP="00D47028">
      <w:pPr>
        <w:numPr>
          <w:ilvl w:val="0"/>
          <w:numId w:val="10"/>
        </w:numPr>
        <w:shd w:val="clear" w:color="auto" w:fill="FBD4B4" w:themeFill="accent6" w:themeFillTint="66"/>
        <w:spacing w:line="276" w:lineRule="auto"/>
        <w:contextualSpacing/>
        <w:jc w:val="both"/>
        <w:rPr>
          <w:rFonts w:asciiTheme="minorHAnsi" w:hAnsiTheme="minorHAnsi" w:cstheme="minorHAnsi"/>
          <w:b/>
          <w:color w:val="000000" w:themeColor="text1"/>
          <w:sz w:val="22"/>
          <w:szCs w:val="22"/>
          <w:lang w:eastAsia="en-US"/>
        </w:rPr>
      </w:pPr>
      <w:r>
        <w:rPr>
          <w:rFonts w:asciiTheme="minorHAnsi" w:hAnsiTheme="minorHAnsi" w:cstheme="minorHAnsi"/>
          <w:b/>
          <w:color w:val="000000" w:themeColor="text1"/>
          <w:sz w:val="22"/>
          <w:szCs w:val="22"/>
          <w:lang w:eastAsia="en-US"/>
        </w:rPr>
        <w:t>Termin składania i otwarcia ofert</w:t>
      </w:r>
    </w:p>
    <w:p w14:paraId="565EB57E" w14:textId="77777777" w:rsidR="00327371" w:rsidRPr="0026296E" w:rsidRDefault="00327371" w:rsidP="00D47028">
      <w:pPr>
        <w:numPr>
          <w:ilvl w:val="0"/>
          <w:numId w:val="10"/>
        </w:numPr>
        <w:shd w:val="clear" w:color="auto" w:fill="FBD4B4" w:themeFill="accent6" w:themeFillTint="66"/>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Termin związania ofertą</w:t>
      </w:r>
    </w:p>
    <w:p w14:paraId="0A65957E" w14:textId="77777777" w:rsidR="00327371" w:rsidRDefault="00327371" w:rsidP="00D47028">
      <w:pPr>
        <w:numPr>
          <w:ilvl w:val="0"/>
          <w:numId w:val="10"/>
        </w:numPr>
        <w:shd w:val="clear" w:color="auto" w:fill="FBD4B4" w:themeFill="accent6" w:themeFillTint="66"/>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lastRenderedPageBreak/>
        <w:t>Opis kryteriów oceny ofert wraz z podaniem wag tych kryteriów i sposobu oceny ofert</w:t>
      </w:r>
    </w:p>
    <w:p w14:paraId="7624B9C5" w14:textId="77777777" w:rsidR="00327371" w:rsidRPr="0026296E" w:rsidRDefault="00327371" w:rsidP="00D47028">
      <w:pPr>
        <w:numPr>
          <w:ilvl w:val="0"/>
          <w:numId w:val="10"/>
        </w:numPr>
        <w:shd w:val="clear" w:color="auto" w:fill="FBD4B4" w:themeFill="accent6" w:themeFillTint="66"/>
        <w:spacing w:line="276" w:lineRule="auto"/>
        <w:contextualSpacing/>
        <w:jc w:val="both"/>
        <w:rPr>
          <w:rFonts w:asciiTheme="minorHAnsi" w:hAnsiTheme="minorHAnsi" w:cstheme="minorHAnsi"/>
          <w:b/>
          <w:color w:val="000000" w:themeColor="text1"/>
          <w:sz w:val="22"/>
          <w:szCs w:val="22"/>
          <w:lang w:eastAsia="en-US"/>
        </w:rPr>
      </w:pPr>
      <w:r>
        <w:rPr>
          <w:rFonts w:asciiTheme="minorHAnsi" w:hAnsiTheme="minorHAnsi" w:cstheme="minorHAnsi"/>
          <w:b/>
          <w:color w:val="000000" w:themeColor="text1"/>
          <w:sz w:val="22"/>
          <w:szCs w:val="22"/>
          <w:lang w:eastAsia="en-US"/>
        </w:rPr>
        <w:t>Negocjacje w celu ulepszenia ofert oraz wybór najkorzystniejszej oferty</w:t>
      </w:r>
    </w:p>
    <w:p w14:paraId="79F7A0D7" w14:textId="77777777" w:rsidR="00327371" w:rsidRPr="0026296E" w:rsidRDefault="00327371" w:rsidP="00D47028">
      <w:pPr>
        <w:numPr>
          <w:ilvl w:val="0"/>
          <w:numId w:val="10"/>
        </w:numPr>
        <w:shd w:val="clear" w:color="auto" w:fill="FBD4B4" w:themeFill="accent6" w:themeFillTint="66"/>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Projektowane postanowienia umowy w sprawie zamówienia publicznego, które zostaną wprowadzone do umowy w sprawie zamówienia publicznego</w:t>
      </w:r>
    </w:p>
    <w:p w14:paraId="2BE25610" w14:textId="77777777" w:rsidR="00327371" w:rsidRPr="0026296E" w:rsidRDefault="00327371" w:rsidP="00D47028">
      <w:pPr>
        <w:numPr>
          <w:ilvl w:val="0"/>
          <w:numId w:val="10"/>
        </w:numPr>
        <w:shd w:val="clear" w:color="auto" w:fill="FBD4B4" w:themeFill="accent6" w:themeFillTint="66"/>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 xml:space="preserve">Zabezpieczenie należytego wykonania umowy </w:t>
      </w:r>
    </w:p>
    <w:p w14:paraId="250C6454" w14:textId="77777777" w:rsidR="00327371" w:rsidRPr="0026296E" w:rsidRDefault="00327371" w:rsidP="00D47028">
      <w:pPr>
        <w:numPr>
          <w:ilvl w:val="0"/>
          <w:numId w:val="10"/>
        </w:numPr>
        <w:shd w:val="clear" w:color="auto" w:fill="FBD4B4" w:themeFill="accent6" w:themeFillTint="66"/>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Informacje o formalnościach, jakie muszą zostać dopełnione po wyborze oferty w celu zawarcia umowy w sprawie zamówienia publicznego</w:t>
      </w:r>
    </w:p>
    <w:p w14:paraId="6771AD0D" w14:textId="77777777" w:rsidR="00327371" w:rsidRPr="0026296E" w:rsidRDefault="00327371" w:rsidP="00D47028">
      <w:pPr>
        <w:spacing w:line="276" w:lineRule="auto"/>
        <w:rPr>
          <w:rFonts w:asciiTheme="minorHAnsi" w:hAnsiTheme="minorHAnsi" w:cstheme="minorHAnsi"/>
          <w:color w:val="000000" w:themeColor="text1"/>
          <w:sz w:val="22"/>
          <w:szCs w:val="22"/>
        </w:rPr>
      </w:pPr>
    </w:p>
    <w:p w14:paraId="0F08B0F4" w14:textId="77777777" w:rsidR="00327371" w:rsidRPr="0026296E" w:rsidRDefault="00327371" w:rsidP="00D47028">
      <w:pPr>
        <w:numPr>
          <w:ilvl w:val="0"/>
          <w:numId w:val="1"/>
        </w:numPr>
        <w:pBdr>
          <w:top w:val="single" w:sz="4" w:space="1" w:color="auto"/>
          <w:left w:val="single" w:sz="4" w:space="4" w:color="auto"/>
          <w:bottom w:val="single" w:sz="4" w:space="1" w:color="auto"/>
          <w:right w:val="single" w:sz="4" w:space="4" w:color="auto"/>
        </w:pBdr>
        <w:shd w:val="clear" w:color="auto" w:fill="8DB3E2" w:themeFill="text2" w:themeFillTint="66"/>
        <w:spacing w:line="276" w:lineRule="auto"/>
        <w:ind w:left="284" w:hanging="284"/>
        <w:jc w:val="both"/>
        <w:rPr>
          <w:rFonts w:asciiTheme="minorHAnsi" w:eastAsiaTheme="majorEastAsia" w:hAnsiTheme="minorHAnsi" w:cstheme="minorHAnsi"/>
          <w:b/>
          <w:color w:val="000000" w:themeColor="text1"/>
          <w:sz w:val="22"/>
          <w:szCs w:val="22"/>
          <w:lang w:eastAsia="en-US"/>
        </w:rPr>
      </w:pPr>
      <w:r>
        <w:rPr>
          <w:rFonts w:asciiTheme="minorHAnsi" w:eastAsiaTheme="majorEastAsia" w:hAnsiTheme="minorHAnsi" w:cstheme="minorHAnsi"/>
          <w:b/>
          <w:color w:val="000000" w:themeColor="text1"/>
          <w:sz w:val="22"/>
          <w:szCs w:val="22"/>
          <w:lang w:eastAsia="en-US"/>
        </w:rPr>
        <w:t xml:space="preserve">Rozdział I - </w:t>
      </w:r>
      <w:r w:rsidRPr="0026296E">
        <w:rPr>
          <w:rFonts w:asciiTheme="minorHAnsi" w:eastAsiaTheme="majorEastAsia" w:hAnsiTheme="minorHAnsi" w:cstheme="minorHAnsi"/>
          <w:b/>
          <w:color w:val="000000" w:themeColor="text1"/>
          <w:sz w:val="22"/>
          <w:szCs w:val="22"/>
          <w:lang w:eastAsia="en-US"/>
        </w:rPr>
        <w:t>Informacje ogólne</w:t>
      </w:r>
    </w:p>
    <w:p w14:paraId="5B794353" w14:textId="77777777" w:rsidR="00327371" w:rsidRPr="0026296E" w:rsidRDefault="00327371" w:rsidP="00D47028">
      <w:pPr>
        <w:numPr>
          <w:ilvl w:val="0"/>
          <w:numId w:val="8"/>
        </w:numPr>
        <w:shd w:val="clear" w:color="auto" w:fill="D6E3BC" w:themeFill="accent3" w:themeFillTint="66"/>
        <w:spacing w:line="276" w:lineRule="auto"/>
        <w:contextualSpacing/>
        <w:jc w:val="both"/>
        <w:rPr>
          <w:rFonts w:asciiTheme="minorHAnsi" w:eastAsiaTheme="majorEastAsia" w:hAnsiTheme="minorHAnsi" w:cstheme="minorHAnsi"/>
          <w:b/>
          <w:color w:val="000000" w:themeColor="text1"/>
          <w:sz w:val="22"/>
          <w:szCs w:val="22"/>
          <w:lang w:eastAsia="en-US"/>
        </w:rPr>
      </w:pPr>
      <w:r w:rsidRPr="0026296E">
        <w:rPr>
          <w:rFonts w:asciiTheme="minorHAnsi" w:eastAsiaTheme="majorEastAsia" w:hAnsiTheme="minorHAnsi" w:cstheme="minorHAnsi"/>
          <w:b/>
          <w:color w:val="000000" w:themeColor="text1"/>
          <w:sz w:val="22"/>
          <w:szCs w:val="22"/>
          <w:lang w:eastAsia="en-US"/>
        </w:rPr>
        <w:t>Tryb udzielenia zamówienia</w:t>
      </w:r>
    </w:p>
    <w:p w14:paraId="0572FA07" w14:textId="0715D836" w:rsidR="00C26428" w:rsidRDefault="00327371" w:rsidP="00D47028">
      <w:pPr>
        <w:pStyle w:val="Akapitzlist"/>
        <w:numPr>
          <w:ilvl w:val="1"/>
          <w:numId w:val="1"/>
        </w:numPr>
        <w:spacing w:line="276" w:lineRule="auto"/>
        <w:ind w:left="284" w:hanging="284"/>
        <w:contextualSpacing w:val="0"/>
        <w:jc w:val="both"/>
        <w:rPr>
          <w:rFonts w:asciiTheme="minorHAnsi" w:eastAsiaTheme="majorEastAsia" w:hAnsiTheme="minorHAnsi" w:cstheme="minorHAnsi"/>
          <w:color w:val="000000" w:themeColor="text1"/>
          <w:sz w:val="22"/>
          <w:szCs w:val="22"/>
          <w:lang w:eastAsia="en-US"/>
        </w:rPr>
      </w:pPr>
      <w:r w:rsidRPr="00C26428">
        <w:rPr>
          <w:rFonts w:asciiTheme="minorHAnsi" w:eastAsiaTheme="majorEastAsia" w:hAnsiTheme="minorHAnsi" w:cstheme="minorHAnsi"/>
          <w:color w:val="000000" w:themeColor="text1"/>
          <w:sz w:val="22"/>
          <w:szCs w:val="22"/>
          <w:lang w:eastAsia="en-US"/>
        </w:rPr>
        <w:t xml:space="preserve">Postępowanie o udzielenie zamówienia publicznego prowadzone jest w </w:t>
      </w:r>
      <w:r w:rsidR="00084721" w:rsidRPr="00C26428">
        <w:rPr>
          <w:rFonts w:asciiTheme="minorHAnsi" w:eastAsiaTheme="majorEastAsia" w:hAnsiTheme="minorHAnsi" w:cstheme="minorHAnsi"/>
          <w:color w:val="000000" w:themeColor="text1"/>
          <w:sz w:val="22"/>
          <w:szCs w:val="22"/>
          <w:lang w:eastAsia="en-US"/>
        </w:rPr>
        <w:t>trybie podstawowym na podstawie art. 275 pkt.</w:t>
      </w:r>
      <w:r w:rsidR="00B42BFA">
        <w:rPr>
          <w:rFonts w:asciiTheme="minorHAnsi" w:eastAsiaTheme="majorEastAsia" w:hAnsiTheme="minorHAnsi" w:cstheme="minorHAnsi"/>
          <w:color w:val="000000" w:themeColor="text1"/>
          <w:sz w:val="22"/>
          <w:szCs w:val="22"/>
          <w:lang w:eastAsia="en-US"/>
        </w:rPr>
        <w:t xml:space="preserve"> 1</w:t>
      </w:r>
      <w:r w:rsidR="00084721" w:rsidRPr="00C26428">
        <w:rPr>
          <w:rFonts w:asciiTheme="minorHAnsi" w:eastAsiaTheme="majorEastAsia" w:hAnsiTheme="minorHAnsi" w:cstheme="minorHAnsi"/>
          <w:color w:val="000000" w:themeColor="text1"/>
          <w:sz w:val="22"/>
          <w:szCs w:val="22"/>
          <w:lang w:eastAsia="en-US"/>
        </w:rPr>
        <w:t xml:space="preserve"> ) </w:t>
      </w:r>
      <w:r w:rsidRPr="00C26428">
        <w:rPr>
          <w:rFonts w:asciiTheme="minorHAnsi" w:eastAsiaTheme="majorEastAsia" w:hAnsiTheme="minorHAnsi" w:cstheme="minorHAnsi"/>
          <w:color w:val="000000" w:themeColor="text1"/>
          <w:sz w:val="22"/>
          <w:szCs w:val="22"/>
          <w:lang w:eastAsia="en-US"/>
        </w:rPr>
        <w:t xml:space="preserve">ustawy z 11 września 2019 r. – Prawo zamówień publicznych (Dz.U. poz. 2023 poz. 1605 ze zm.) – dalej: ustawa </w:t>
      </w:r>
      <w:proofErr w:type="spellStart"/>
      <w:r w:rsidRPr="00C26428">
        <w:rPr>
          <w:rFonts w:asciiTheme="minorHAnsi" w:eastAsiaTheme="majorEastAsia" w:hAnsiTheme="minorHAnsi" w:cstheme="minorHAnsi"/>
          <w:color w:val="000000" w:themeColor="text1"/>
          <w:sz w:val="22"/>
          <w:szCs w:val="22"/>
          <w:lang w:eastAsia="en-US"/>
        </w:rPr>
        <w:t>Pzp</w:t>
      </w:r>
      <w:proofErr w:type="spellEnd"/>
      <w:r w:rsidRPr="00C26428">
        <w:rPr>
          <w:rFonts w:asciiTheme="minorHAnsi" w:eastAsiaTheme="majorEastAsia" w:hAnsiTheme="minorHAnsi" w:cstheme="minorHAnsi"/>
          <w:color w:val="000000" w:themeColor="text1"/>
          <w:sz w:val="22"/>
          <w:szCs w:val="22"/>
          <w:lang w:eastAsia="en-US"/>
        </w:rPr>
        <w:t>, w którym w odpowiedzi na ogłoszenie o zamówieniu oferty mogą składać wszyscy zainteresowani Wykonawcy,</w:t>
      </w:r>
      <w:r w:rsidR="00C26428" w:rsidRPr="00C26428">
        <w:rPr>
          <w:rFonts w:asciiTheme="minorHAnsi" w:eastAsiaTheme="majorEastAsia" w:hAnsiTheme="minorHAnsi" w:cstheme="minorHAnsi"/>
          <w:color w:val="000000" w:themeColor="text1"/>
          <w:sz w:val="22"/>
          <w:szCs w:val="22"/>
          <w:lang w:eastAsia="en-US"/>
        </w:rPr>
        <w:t xml:space="preserve"> a następnie Zamawiający wybiera najkorzystniejszą ofertę bez przeprowadzenia negocjacji </w:t>
      </w:r>
    </w:p>
    <w:p w14:paraId="227515C8" w14:textId="325FCCA5" w:rsidR="00C26428" w:rsidRDefault="00C26428" w:rsidP="00D47028">
      <w:pPr>
        <w:pStyle w:val="Akapitzlist"/>
        <w:numPr>
          <w:ilvl w:val="1"/>
          <w:numId w:val="1"/>
        </w:numPr>
        <w:tabs>
          <w:tab w:val="left" w:pos="0"/>
        </w:tabs>
        <w:ind w:left="284" w:hanging="284"/>
        <w:jc w:val="both"/>
        <w:rPr>
          <w:rFonts w:asciiTheme="minorHAnsi" w:eastAsiaTheme="majorEastAsia" w:hAnsiTheme="minorHAnsi" w:cstheme="minorHAnsi"/>
          <w:color w:val="000000" w:themeColor="text1"/>
          <w:sz w:val="22"/>
          <w:szCs w:val="22"/>
          <w:lang w:eastAsia="en-US"/>
        </w:rPr>
      </w:pPr>
      <w:r w:rsidRPr="00C26428">
        <w:rPr>
          <w:rFonts w:asciiTheme="minorHAnsi" w:eastAsiaTheme="majorEastAsia" w:hAnsiTheme="minorHAnsi" w:cstheme="minorHAnsi"/>
          <w:color w:val="000000" w:themeColor="text1"/>
          <w:sz w:val="22"/>
          <w:szCs w:val="22"/>
          <w:lang w:eastAsia="en-US"/>
        </w:rPr>
        <w:t>Zamawiający nie przewiduje możliwości wyboru najkorzystniejszej oferty z możliwością</w:t>
      </w:r>
      <w:r w:rsidR="00990225">
        <w:rPr>
          <w:rFonts w:asciiTheme="minorHAnsi" w:eastAsiaTheme="majorEastAsia" w:hAnsiTheme="minorHAnsi" w:cstheme="minorHAnsi"/>
          <w:color w:val="000000" w:themeColor="text1"/>
          <w:sz w:val="22"/>
          <w:szCs w:val="22"/>
          <w:lang w:eastAsia="en-US"/>
        </w:rPr>
        <w:t xml:space="preserve"> </w:t>
      </w:r>
      <w:r w:rsidRPr="00C26428">
        <w:rPr>
          <w:rFonts w:asciiTheme="minorHAnsi" w:eastAsiaTheme="majorEastAsia" w:hAnsiTheme="minorHAnsi" w:cstheme="minorHAnsi"/>
          <w:color w:val="000000" w:themeColor="text1"/>
          <w:sz w:val="22"/>
          <w:szCs w:val="22"/>
          <w:lang w:eastAsia="en-US"/>
        </w:rPr>
        <w:t xml:space="preserve">prowadzenia negocjacji (art. 275 pkt 2 ustawy </w:t>
      </w:r>
      <w:proofErr w:type="spellStart"/>
      <w:r w:rsidRPr="00C26428">
        <w:rPr>
          <w:rFonts w:asciiTheme="minorHAnsi" w:eastAsiaTheme="majorEastAsia" w:hAnsiTheme="minorHAnsi" w:cstheme="minorHAnsi"/>
          <w:color w:val="000000" w:themeColor="text1"/>
          <w:sz w:val="22"/>
          <w:szCs w:val="22"/>
          <w:lang w:eastAsia="en-US"/>
        </w:rPr>
        <w:t>Pzp</w:t>
      </w:r>
      <w:proofErr w:type="spellEnd"/>
      <w:r w:rsidRPr="00C26428">
        <w:rPr>
          <w:rFonts w:asciiTheme="minorHAnsi" w:eastAsiaTheme="majorEastAsia" w:hAnsiTheme="minorHAnsi" w:cstheme="minorHAnsi"/>
          <w:color w:val="000000" w:themeColor="text1"/>
          <w:sz w:val="22"/>
          <w:szCs w:val="22"/>
          <w:lang w:eastAsia="en-US"/>
        </w:rPr>
        <w:t>).</w:t>
      </w:r>
    </w:p>
    <w:p w14:paraId="52E3D636" w14:textId="77777777" w:rsidR="00C26428" w:rsidRPr="00C26428" w:rsidRDefault="00C26428" w:rsidP="00D47028">
      <w:pPr>
        <w:pStyle w:val="Akapitzlist"/>
        <w:numPr>
          <w:ilvl w:val="1"/>
          <w:numId w:val="1"/>
        </w:numPr>
        <w:tabs>
          <w:tab w:val="left" w:pos="0"/>
        </w:tabs>
        <w:ind w:left="284" w:hanging="284"/>
        <w:jc w:val="both"/>
        <w:rPr>
          <w:rFonts w:asciiTheme="minorHAnsi" w:eastAsiaTheme="majorEastAsia" w:hAnsiTheme="minorHAnsi" w:cstheme="minorHAnsi"/>
          <w:color w:val="000000" w:themeColor="text1"/>
          <w:sz w:val="22"/>
          <w:szCs w:val="22"/>
          <w:lang w:eastAsia="en-US"/>
        </w:rPr>
      </w:pPr>
      <w:r w:rsidRPr="00C26428">
        <w:rPr>
          <w:rFonts w:asciiTheme="minorHAnsi" w:eastAsiaTheme="majorEastAsia" w:hAnsiTheme="minorHAnsi" w:cstheme="minorHAnsi"/>
          <w:color w:val="000000" w:themeColor="text1"/>
          <w:sz w:val="22"/>
          <w:szCs w:val="22"/>
          <w:lang w:eastAsia="en-US"/>
        </w:rPr>
        <w:t xml:space="preserve">Postępowanie o udzielenie zamówienia publicznego prowadzone jest na podstawie przepisów ustawy </w:t>
      </w:r>
      <w:proofErr w:type="spellStart"/>
      <w:r w:rsidRPr="00C26428">
        <w:rPr>
          <w:rFonts w:asciiTheme="minorHAnsi" w:eastAsiaTheme="majorEastAsia" w:hAnsiTheme="minorHAnsi" w:cstheme="minorHAnsi"/>
          <w:color w:val="000000" w:themeColor="text1"/>
          <w:sz w:val="22"/>
          <w:szCs w:val="22"/>
          <w:lang w:eastAsia="en-US"/>
        </w:rPr>
        <w:t>Pzp</w:t>
      </w:r>
      <w:proofErr w:type="spellEnd"/>
      <w:r w:rsidRPr="00C26428">
        <w:rPr>
          <w:rFonts w:asciiTheme="minorHAnsi" w:eastAsiaTheme="majorEastAsia" w:hAnsiTheme="minorHAnsi" w:cstheme="minorHAnsi"/>
          <w:color w:val="000000" w:themeColor="text1"/>
          <w:sz w:val="22"/>
          <w:szCs w:val="22"/>
          <w:lang w:eastAsia="en-US"/>
        </w:rPr>
        <w:t>.</w:t>
      </w:r>
    </w:p>
    <w:p w14:paraId="6CAE1F57" w14:textId="173F6BDE" w:rsidR="00327371" w:rsidRPr="0026296E" w:rsidRDefault="00327371" w:rsidP="00D47028">
      <w:pPr>
        <w:spacing w:line="276" w:lineRule="auto"/>
        <w:jc w:val="both"/>
        <w:rPr>
          <w:rFonts w:asciiTheme="minorHAnsi" w:eastAsiaTheme="majorEastAsia" w:hAnsiTheme="minorHAnsi" w:cstheme="minorHAnsi"/>
          <w:color w:val="000000" w:themeColor="text1"/>
          <w:sz w:val="22"/>
          <w:szCs w:val="22"/>
          <w:lang w:eastAsia="en-US"/>
        </w:rPr>
      </w:pPr>
    </w:p>
    <w:p w14:paraId="6EF53594" w14:textId="77777777" w:rsidR="00327371" w:rsidRPr="001E7748" w:rsidRDefault="00327371" w:rsidP="00D47028">
      <w:pPr>
        <w:pStyle w:val="Akapitzlist"/>
        <w:numPr>
          <w:ilvl w:val="0"/>
          <w:numId w:val="8"/>
        </w:numPr>
        <w:shd w:val="clear" w:color="auto" w:fill="D6E3BC" w:themeFill="accent3" w:themeFillTint="66"/>
        <w:spacing w:line="276" w:lineRule="auto"/>
        <w:jc w:val="both"/>
        <w:rPr>
          <w:rFonts w:asciiTheme="minorHAnsi" w:eastAsiaTheme="majorEastAsia" w:hAnsiTheme="minorHAnsi" w:cstheme="minorHAnsi"/>
          <w:b/>
          <w:color w:val="000000" w:themeColor="text1"/>
          <w:sz w:val="22"/>
          <w:szCs w:val="22"/>
          <w:lang w:eastAsia="en-US"/>
        </w:rPr>
      </w:pPr>
      <w:r w:rsidRPr="001E7748">
        <w:rPr>
          <w:rFonts w:asciiTheme="minorHAnsi" w:eastAsiaTheme="majorEastAsia" w:hAnsiTheme="minorHAnsi" w:cstheme="minorHAnsi"/>
          <w:b/>
          <w:color w:val="000000" w:themeColor="text1"/>
          <w:sz w:val="22"/>
          <w:szCs w:val="22"/>
          <w:lang w:eastAsia="en-US"/>
        </w:rPr>
        <w:t>Wykonawcy/podwykonawcy/wykonawcy ubiegający się wspólnie o zamówienie/poleganie na zasobach innych podmiotów</w:t>
      </w:r>
    </w:p>
    <w:p w14:paraId="5D22DB7F" w14:textId="77777777" w:rsidR="00B42BFA" w:rsidRPr="0026296E" w:rsidRDefault="00B42BFA" w:rsidP="00D47028">
      <w:pPr>
        <w:pStyle w:val="Akapitzlist"/>
        <w:numPr>
          <w:ilvl w:val="0"/>
          <w:numId w:val="19"/>
        </w:numPr>
        <w:spacing w:line="276" w:lineRule="auto"/>
        <w:ind w:left="284" w:hanging="284"/>
        <w:jc w:val="both"/>
        <w:rPr>
          <w:rFonts w:asciiTheme="minorHAnsi" w:eastAsiaTheme="majorEastAsia" w:hAnsiTheme="minorHAnsi" w:cstheme="minorHAnsi"/>
          <w:b/>
          <w:bCs/>
          <w:color w:val="000000" w:themeColor="text1"/>
          <w:sz w:val="22"/>
          <w:szCs w:val="22"/>
          <w:lang w:eastAsia="en-US"/>
        </w:rPr>
      </w:pPr>
      <w:r w:rsidRPr="0026296E">
        <w:rPr>
          <w:rFonts w:asciiTheme="minorHAnsi" w:eastAsiaTheme="majorEastAsia" w:hAnsiTheme="minorHAnsi" w:cstheme="minorHAnsi"/>
          <w:b/>
          <w:bCs/>
          <w:color w:val="000000" w:themeColor="text1"/>
          <w:sz w:val="22"/>
          <w:szCs w:val="22"/>
          <w:lang w:eastAsia="en-US"/>
        </w:rPr>
        <w:t>Wykonawcy:</w:t>
      </w:r>
    </w:p>
    <w:p w14:paraId="1D4B7B18" w14:textId="7DAE7727" w:rsidR="00B42BFA" w:rsidRDefault="00B42BFA" w:rsidP="00D47028">
      <w:pPr>
        <w:pStyle w:val="Akapitzlist"/>
        <w:numPr>
          <w:ilvl w:val="0"/>
          <w:numId w:val="4"/>
        </w:numPr>
        <w:spacing w:line="276" w:lineRule="auto"/>
        <w:jc w:val="both"/>
        <w:rPr>
          <w:rFonts w:asciiTheme="minorHAnsi" w:eastAsiaTheme="majorEastAsia" w:hAnsiTheme="minorHAnsi" w:cstheme="minorHAnsi"/>
          <w:color w:val="000000" w:themeColor="text1"/>
          <w:sz w:val="22"/>
          <w:szCs w:val="22"/>
          <w:lang w:eastAsia="en-US"/>
        </w:rPr>
      </w:pPr>
      <w:r w:rsidRPr="0026296E">
        <w:rPr>
          <w:rFonts w:asciiTheme="minorHAnsi" w:eastAsiaTheme="majorEastAsia" w:hAnsiTheme="minorHAnsi" w:cstheme="minorHAnsi"/>
          <w:bCs/>
          <w:color w:val="000000" w:themeColor="text1"/>
          <w:sz w:val="22"/>
          <w:szCs w:val="22"/>
          <w:lang w:eastAsia="en-US"/>
        </w:rPr>
        <w:t>Wykonawcą</w:t>
      </w:r>
      <w:r w:rsidRPr="0026296E">
        <w:rPr>
          <w:rFonts w:asciiTheme="minorHAnsi" w:eastAsiaTheme="majorEastAsia" w:hAnsiTheme="minorHAnsi" w:cstheme="minorHAnsi"/>
          <w:b/>
          <w:color w:val="000000" w:themeColor="text1"/>
          <w:sz w:val="22"/>
          <w:szCs w:val="22"/>
          <w:lang w:eastAsia="en-US"/>
        </w:rPr>
        <w:t xml:space="preserve"> </w:t>
      </w:r>
      <w:r w:rsidRPr="0026296E">
        <w:rPr>
          <w:rFonts w:asciiTheme="minorHAnsi" w:eastAsiaTheme="majorEastAsia" w:hAnsiTheme="minorHAnsi" w:cstheme="minorHAnsi"/>
          <w:bCs/>
          <w:color w:val="000000" w:themeColor="text1"/>
          <w:sz w:val="22"/>
          <w:szCs w:val="22"/>
          <w:lang w:eastAsia="en-US"/>
        </w:rPr>
        <w:t>jest</w:t>
      </w:r>
      <w:r w:rsidRPr="0026296E">
        <w:rPr>
          <w:rFonts w:asciiTheme="minorHAnsi" w:eastAsiaTheme="majorEastAsia" w:hAnsiTheme="minorHAnsi" w:cstheme="minorHAnsi"/>
          <w:color w:val="000000" w:themeColor="text1"/>
          <w:sz w:val="22"/>
          <w:szCs w:val="22"/>
          <w:lang w:eastAsia="en-US"/>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73BE0708" w14:textId="77777777" w:rsidR="00B42BFA" w:rsidRPr="0026296E" w:rsidRDefault="00B42BFA" w:rsidP="00D47028">
      <w:pPr>
        <w:numPr>
          <w:ilvl w:val="0"/>
          <w:numId w:val="4"/>
        </w:numPr>
        <w:spacing w:line="276" w:lineRule="auto"/>
        <w:contextualSpacing/>
        <w:jc w:val="both"/>
        <w:rPr>
          <w:rFonts w:asciiTheme="minorHAnsi" w:eastAsiaTheme="majorEastAsia" w:hAnsiTheme="minorHAnsi" w:cstheme="minorHAnsi"/>
          <w:color w:val="000000" w:themeColor="text1"/>
          <w:sz w:val="22"/>
          <w:szCs w:val="22"/>
          <w:lang w:eastAsia="en-US"/>
        </w:rPr>
      </w:pPr>
      <w:r w:rsidRPr="0026296E">
        <w:rPr>
          <w:rFonts w:asciiTheme="minorHAnsi" w:eastAsiaTheme="majorEastAsia" w:hAnsiTheme="minorHAnsi" w:cstheme="minorHAnsi"/>
          <w:color w:val="000000" w:themeColor="text1"/>
          <w:sz w:val="22"/>
          <w:szCs w:val="22"/>
          <w:lang w:eastAsia="en-US"/>
        </w:rPr>
        <w:t xml:space="preserve">Zamawiający </w:t>
      </w:r>
      <w:r w:rsidRPr="0026296E">
        <w:rPr>
          <w:rFonts w:asciiTheme="minorHAnsi" w:eastAsiaTheme="majorEastAsia" w:hAnsiTheme="minorHAnsi" w:cstheme="minorHAnsi"/>
          <w:color w:val="000000" w:themeColor="text1"/>
          <w:sz w:val="22"/>
          <w:szCs w:val="22"/>
          <w:u w:val="single"/>
          <w:lang w:eastAsia="en-US"/>
        </w:rPr>
        <w:t>nie zastrzega</w:t>
      </w:r>
      <w:r w:rsidRPr="0026296E">
        <w:rPr>
          <w:rFonts w:asciiTheme="minorHAnsi" w:eastAsiaTheme="majorEastAsia" w:hAnsiTheme="minorHAnsi" w:cstheme="minorHAnsi"/>
          <w:color w:val="000000" w:themeColor="text1"/>
          <w:sz w:val="22"/>
          <w:szCs w:val="22"/>
          <w:lang w:eastAsia="en-US"/>
        </w:rPr>
        <w:t xml:space="preserve"> możliwości ubiegania się o udzielenie zamówienia wyłącznie przez wykonawców, o których mowa w art. 94 ustawy </w:t>
      </w:r>
      <w:proofErr w:type="spellStart"/>
      <w:r w:rsidRPr="0026296E">
        <w:rPr>
          <w:rFonts w:asciiTheme="minorHAnsi" w:eastAsiaTheme="majorEastAsia" w:hAnsiTheme="minorHAnsi" w:cstheme="minorHAnsi"/>
          <w:color w:val="000000" w:themeColor="text1"/>
          <w:sz w:val="22"/>
          <w:szCs w:val="22"/>
          <w:lang w:eastAsia="en-US"/>
        </w:rPr>
        <w:t>Pzp</w:t>
      </w:r>
      <w:proofErr w:type="spellEnd"/>
      <w:r w:rsidRPr="0026296E">
        <w:rPr>
          <w:rFonts w:asciiTheme="minorHAnsi" w:eastAsiaTheme="majorEastAsia" w:hAnsiTheme="minorHAnsi" w:cstheme="minorHAnsi"/>
          <w:color w:val="000000" w:themeColor="text1"/>
          <w:sz w:val="22"/>
          <w:szCs w:val="22"/>
          <w:lang w:eastAsia="en-US"/>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5C20AA67" w14:textId="77777777" w:rsidR="00B42BFA" w:rsidRPr="003B7C76" w:rsidRDefault="00B42BFA" w:rsidP="00D47028">
      <w:pPr>
        <w:numPr>
          <w:ilvl w:val="0"/>
          <w:numId w:val="4"/>
        </w:numPr>
        <w:spacing w:line="276" w:lineRule="auto"/>
        <w:contextualSpacing/>
        <w:jc w:val="both"/>
        <w:rPr>
          <w:rFonts w:asciiTheme="minorHAnsi" w:eastAsiaTheme="majorEastAsia" w:hAnsiTheme="minorHAnsi" w:cstheme="minorHAnsi"/>
          <w:b/>
          <w:bCs/>
          <w:color w:val="000000" w:themeColor="text1"/>
          <w:sz w:val="22"/>
          <w:szCs w:val="22"/>
          <w:lang w:eastAsia="en-US"/>
        </w:rPr>
      </w:pPr>
      <w:r w:rsidRPr="003B7C76">
        <w:rPr>
          <w:rFonts w:asciiTheme="minorHAnsi" w:eastAsiaTheme="majorEastAsia" w:hAnsiTheme="minorHAnsi" w:cstheme="minorHAnsi"/>
          <w:b/>
          <w:bCs/>
          <w:color w:val="000000" w:themeColor="text1"/>
          <w:sz w:val="22"/>
          <w:szCs w:val="22"/>
          <w:lang w:eastAsia="en-US"/>
        </w:rPr>
        <w:t>Zamówienie może zostać udzielone wykonawcy, który:</w:t>
      </w:r>
    </w:p>
    <w:p w14:paraId="6C360BDB" w14:textId="77777777" w:rsidR="00B42BFA" w:rsidRPr="003B7C76" w:rsidRDefault="00B42BFA" w:rsidP="00D47028">
      <w:pPr>
        <w:spacing w:line="276" w:lineRule="auto"/>
        <w:ind w:left="360"/>
        <w:contextualSpacing/>
        <w:jc w:val="both"/>
        <w:rPr>
          <w:rFonts w:asciiTheme="minorHAnsi" w:eastAsiaTheme="majorEastAsia" w:hAnsiTheme="minorHAnsi" w:cstheme="minorHAnsi"/>
          <w:b/>
          <w:bCs/>
          <w:color w:val="000000" w:themeColor="text1"/>
          <w:sz w:val="22"/>
          <w:szCs w:val="22"/>
          <w:lang w:eastAsia="en-US"/>
        </w:rPr>
      </w:pPr>
      <w:r w:rsidRPr="003B7C76">
        <w:rPr>
          <w:rFonts w:asciiTheme="minorHAnsi" w:eastAsiaTheme="majorEastAsia" w:hAnsiTheme="minorHAnsi" w:cstheme="minorHAnsi"/>
          <w:b/>
          <w:bCs/>
          <w:color w:val="000000" w:themeColor="text1"/>
          <w:sz w:val="22"/>
          <w:szCs w:val="22"/>
          <w:lang w:eastAsia="en-US"/>
        </w:rPr>
        <w:t xml:space="preserve">– spełnia warunki udziału w postępowaniu opisane w SWZ, </w:t>
      </w:r>
    </w:p>
    <w:p w14:paraId="7071B39C" w14:textId="5BE4C09F" w:rsidR="00B42BFA" w:rsidRPr="003B7C76" w:rsidRDefault="00B42BFA" w:rsidP="00D47028">
      <w:pPr>
        <w:autoSpaceDE w:val="0"/>
        <w:autoSpaceDN w:val="0"/>
        <w:spacing w:line="276" w:lineRule="auto"/>
        <w:ind w:left="426" w:hanging="66"/>
        <w:jc w:val="both"/>
        <w:rPr>
          <w:rFonts w:asciiTheme="minorHAnsi" w:hAnsiTheme="minorHAnsi" w:cstheme="minorHAnsi"/>
          <w:b/>
          <w:bCs/>
          <w:i/>
          <w:color w:val="000000" w:themeColor="text1"/>
          <w:sz w:val="22"/>
          <w:szCs w:val="22"/>
          <w:u w:val="single"/>
        </w:rPr>
      </w:pPr>
      <w:r w:rsidRPr="003B7C76">
        <w:rPr>
          <w:rFonts w:asciiTheme="minorHAnsi" w:eastAsiaTheme="majorEastAsia" w:hAnsiTheme="minorHAnsi" w:cstheme="minorHAnsi"/>
          <w:b/>
          <w:bCs/>
          <w:color w:val="000000" w:themeColor="text1"/>
          <w:sz w:val="22"/>
          <w:szCs w:val="22"/>
          <w:lang w:eastAsia="en-US"/>
        </w:rPr>
        <w:t xml:space="preserve">– nie podlega wykluczeniu na podstawie art. 108 ust. 1 ustawy </w:t>
      </w:r>
      <w:proofErr w:type="spellStart"/>
      <w:r w:rsidRPr="003B7C76">
        <w:rPr>
          <w:rFonts w:asciiTheme="minorHAnsi" w:eastAsiaTheme="majorEastAsia" w:hAnsiTheme="minorHAnsi" w:cstheme="minorHAnsi"/>
          <w:b/>
          <w:bCs/>
          <w:color w:val="000000" w:themeColor="text1"/>
          <w:sz w:val="22"/>
          <w:szCs w:val="22"/>
          <w:lang w:eastAsia="en-US"/>
        </w:rPr>
        <w:t>Pzp</w:t>
      </w:r>
      <w:proofErr w:type="spellEnd"/>
      <w:r w:rsidR="009D40C9" w:rsidRPr="003B7C76">
        <w:rPr>
          <w:rFonts w:asciiTheme="minorHAnsi" w:eastAsiaTheme="majorEastAsia" w:hAnsiTheme="minorHAnsi" w:cstheme="minorHAnsi"/>
          <w:b/>
          <w:bCs/>
          <w:color w:val="000000" w:themeColor="text1"/>
          <w:sz w:val="22"/>
          <w:szCs w:val="22"/>
          <w:lang w:eastAsia="en-US"/>
        </w:rPr>
        <w:t xml:space="preserve"> oraz</w:t>
      </w:r>
      <w:r w:rsidR="009D40C9" w:rsidRPr="003B7C76">
        <w:rPr>
          <w:b/>
          <w:bCs/>
        </w:rPr>
        <w:t xml:space="preserve"> </w:t>
      </w:r>
      <w:r w:rsidR="009D40C9" w:rsidRPr="003B7C76">
        <w:rPr>
          <w:rFonts w:asciiTheme="minorHAnsi" w:eastAsiaTheme="majorEastAsia" w:hAnsiTheme="minorHAnsi" w:cstheme="minorHAnsi"/>
          <w:b/>
          <w:bCs/>
          <w:color w:val="000000" w:themeColor="text1"/>
          <w:sz w:val="22"/>
          <w:szCs w:val="22"/>
          <w:lang w:eastAsia="en-US"/>
        </w:rPr>
        <w:t xml:space="preserve">na podstawie art. 7 ust. 1 ustawy z dnia 13 kwietnia 2022 r. o szczególnych rozwiązaniach w zakresie przeciwdziałania wspieraniu agresji na Ukrainę oraz służących ochronie bezpieczeństwa narodowego (Dz. U. z 2023 r. poz. 129) </w:t>
      </w:r>
      <w:r w:rsidRPr="003B7C76">
        <w:rPr>
          <w:rFonts w:asciiTheme="minorHAnsi" w:eastAsiaTheme="majorEastAsia" w:hAnsiTheme="minorHAnsi" w:cstheme="minorHAnsi"/>
          <w:b/>
          <w:bCs/>
          <w:color w:val="000000" w:themeColor="text1"/>
          <w:sz w:val="22"/>
          <w:szCs w:val="22"/>
          <w:lang w:eastAsia="en-US"/>
        </w:rPr>
        <w:t xml:space="preserve">, </w:t>
      </w:r>
    </w:p>
    <w:p w14:paraId="55046CF8" w14:textId="77777777" w:rsidR="00B42BFA" w:rsidRPr="003B7C76" w:rsidRDefault="00B42BFA" w:rsidP="00D47028">
      <w:pPr>
        <w:spacing w:line="276" w:lineRule="auto"/>
        <w:ind w:left="360"/>
        <w:contextualSpacing/>
        <w:jc w:val="both"/>
        <w:rPr>
          <w:rFonts w:asciiTheme="minorHAnsi" w:eastAsiaTheme="majorEastAsia" w:hAnsiTheme="minorHAnsi" w:cstheme="minorHAnsi"/>
          <w:b/>
          <w:bCs/>
          <w:color w:val="000000" w:themeColor="text1"/>
          <w:sz w:val="22"/>
          <w:szCs w:val="22"/>
          <w:lang w:eastAsia="en-US"/>
        </w:rPr>
      </w:pPr>
      <w:r w:rsidRPr="003B7C76">
        <w:rPr>
          <w:rFonts w:asciiTheme="minorHAnsi" w:eastAsiaTheme="majorEastAsia" w:hAnsiTheme="minorHAnsi" w:cstheme="minorHAnsi"/>
          <w:b/>
          <w:bCs/>
          <w:color w:val="000000" w:themeColor="text1"/>
          <w:sz w:val="22"/>
          <w:szCs w:val="22"/>
          <w:lang w:eastAsia="en-US"/>
        </w:rPr>
        <w:t xml:space="preserve">– złożył ofertę niepodlegającą odrzuceniu na podstawie art. 226 ust. 1 ustawy </w:t>
      </w:r>
      <w:proofErr w:type="spellStart"/>
      <w:r w:rsidRPr="003B7C76">
        <w:rPr>
          <w:rFonts w:asciiTheme="minorHAnsi" w:eastAsiaTheme="majorEastAsia" w:hAnsiTheme="minorHAnsi" w:cstheme="minorHAnsi"/>
          <w:b/>
          <w:bCs/>
          <w:color w:val="000000" w:themeColor="text1"/>
          <w:sz w:val="22"/>
          <w:szCs w:val="22"/>
          <w:lang w:eastAsia="en-US"/>
        </w:rPr>
        <w:t>Pzp</w:t>
      </w:r>
      <w:proofErr w:type="spellEnd"/>
      <w:r w:rsidRPr="003B7C76">
        <w:rPr>
          <w:rFonts w:asciiTheme="minorHAnsi" w:eastAsiaTheme="majorEastAsia" w:hAnsiTheme="minorHAnsi" w:cstheme="minorHAnsi"/>
          <w:b/>
          <w:bCs/>
          <w:color w:val="000000" w:themeColor="text1"/>
          <w:sz w:val="22"/>
          <w:szCs w:val="22"/>
          <w:lang w:eastAsia="en-US"/>
        </w:rPr>
        <w:t>.</w:t>
      </w:r>
    </w:p>
    <w:p w14:paraId="2A366DB1" w14:textId="71934EFF" w:rsidR="00FA663C" w:rsidRDefault="00FA663C" w:rsidP="00D47028">
      <w:pPr>
        <w:pStyle w:val="Tekstpodstawowy"/>
        <w:numPr>
          <w:ilvl w:val="0"/>
          <w:numId w:val="4"/>
        </w:numPr>
        <w:spacing w:after="0" w:line="276" w:lineRule="auto"/>
        <w:ind w:right="20"/>
        <w:jc w:val="both"/>
        <w:rPr>
          <w:rFonts w:asciiTheme="minorHAnsi" w:hAnsiTheme="minorHAnsi" w:cstheme="minorHAnsi"/>
          <w:color w:val="000000" w:themeColor="text1"/>
          <w:sz w:val="22"/>
          <w:szCs w:val="22"/>
        </w:rPr>
      </w:pPr>
      <w:r w:rsidRPr="00FA663C">
        <w:rPr>
          <w:rFonts w:asciiTheme="minorHAnsi" w:hAnsiTheme="minorHAnsi" w:cstheme="minorHAnsi"/>
          <w:color w:val="000000" w:themeColor="text1"/>
          <w:sz w:val="22"/>
          <w:szCs w:val="22"/>
        </w:rPr>
        <w:t xml:space="preserve">Wykonawca </w:t>
      </w:r>
      <w:r>
        <w:rPr>
          <w:rFonts w:asciiTheme="minorHAnsi" w:hAnsiTheme="minorHAnsi" w:cstheme="minorHAnsi"/>
          <w:color w:val="000000" w:themeColor="text1"/>
          <w:sz w:val="22"/>
          <w:szCs w:val="22"/>
        </w:rPr>
        <w:t>składa</w:t>
      </w:r>
      <w:r w:rsidRPr="00FA663C">
        <w:rPr>
          <w:rFonts w:asciiTheme="minorHAnsi" w:hAnsiTheme="minorHAnsi" w:cstheme="minorHAnsi"/>
          <w:color w:val="000000" w:themeColor="text1"/>
          <w:sz w:val="22"/>
          <w:szCs w:val="22"/>
        </w:rPr>
        <w:t xml:space="preserve"> oświadczenie o braku podstaw do wykluczenia </w:t>
      </w:r>
      <w:r>
        <w:rPr>
          <w:rFonts w:asciiTheme="minorHAnsi" w:hAnsiTheme="minorHAnsi" w:cstheme="minorHAnsi"/>
          <w:color w:val="000000" w:themeColor="text1"/>
          <w:sz w:val="22"/>
          <w:szCs w:val="22"/>
        </w:rPr>
        <w:t>z postępowania</w:t>
      </w:r>
      <w:r w:rsidRPr="00FA663C">
        <w:t xml:space="preserve"> </w:t>
      </w:r>
      <w:r w:rsidRPr="00FA663C">
        <w:rPr>
          <w:rFonts w:asciiTheme="minorHAnsi" w:hAnsiTheme="minorHAnsi" w:cstheme="minorHAnsi"/>
          <w:color w:val="000000" w:themeColor="text1"/>
          <w:sz w:val="22"/>
          <w:szCs w:val="22"/>
        </w:rPr>
        <w:t>zgodnie z załącznikiem nr 5a do SWZ</w:t>
      </w:r>
      <w:r>
        <w:rPr>
          <w:rFonts w:asciiTheme="minorHAnsi" w:hAnsiTheme="minorHAnsi" w:cstheme="minorHAnsi"/>
          <w:color w:val="000000" w:themeColor="text1"/>
          <w:sz w:val="22"/>
          <w:szCs w:val="22"/>
        </w:rPr>
        <w:t xml:space="preserve"> oraz spełnianiu warunków udziału w postępowaniu zgodnie z załącznikiem nr 4a do SWZ.</w:t>
      </w:r>
    </w:p>
    <w:p w14:paraId="50C1B288" w14:textId="77777777" w:rsidR="00EA1BA2" w:rsidRPr="00EA1BA2" w:rsidRDefault="00EA1BA2" w:rsidP="00D47028">
      <w:pPr>
        <w:pStyle w:val="Akapitzlist"/>
        <w:numPr>
          <w:ilvl w:val="0"/>
          <w:numId w:val="4"/>
        </w:numPr>
        <w:jc w:val="both"/>
        <w:rPr>
          <w:rFonts w:asciiTheme="minorHAnsi" w:hAnsiTheme="minorHAnsi" w:cstheme="minorHAnsi"/>
          <w:color w:val="000000" w:themeColor="text1"/>
          <w:sz w:val="22"/>
          <w:szCs w:val="22"/>
        </w:rPr>
      </w:pPr>
      <w:r w:rsidRPr="00EA1BA2">
        <w:rPr>
          <w:rFonts w:asciiTheme="minorHAnsi" w:hAnsiTheme="minorHAnsi" w:cstheme="minorHAnsi"/>
          <w:color w:val="000000" w:themeColor="text1"/>
          <w:sz w:val="22"/>
          <w:szCs w:val="22"/>
        </w:rPr>
        <w:t xml:space="preserve">Wykonawcy mogą wspólnie ubiegać się o udzielenie zamówienia. W takim przypadku Wykonawcy ustanawiają pełnomocnika do reprezentowania ich w postępowaniu albo do reprezentowania i zawarcia umowy w sprawie zamówienia publicznego. </w:t>
      </w:r>
    </w:p>
    <w:p w14:paraId="18A77DDE" w14:textId="7E9E1A80" w:rsidR="00FA663C" w:rsidRDefault="00FA663C" w:rsidP="00D47028">
      <w:pPr>
        <w:pStyle w:val="Tekstpodstawowy"/>
        <w:numPr>
          <w:ilvl w:val="0"/>
          <w:numId w:val="4"/>
        </w:numPr>
        <w:spacing w:after="0" w:line="276" w:lineRule="auto"/>
        <w:ind w:right="20"/>
        <w:jc w:val="both"/>
        <w:rPr>
          <w:rFonts w:asciiTheme="minorHAnsi" w:hAnsiTheme="minorHAnsi" w:cstheme="minorHAnsi"/>
          <w:color w:val="000000" w:themeColor="text1"/>
          <w:sz w:val="22"/>
          <w:szCs w:val="22"/>
        </w:rPr>
      </w:pPr>
      <w:r w:rsidRPr="00EA1BA2">
        <w:rPr>
          <w:rFonts w:asciiTheme="minorHAnsi" w:hAnsiTheme="minorHAnsi" w:cstheme="minorHAnsi"/>
          <w:color w:val="000000" w:themeColor="text1"/>
          <w:sz w:val="22"/>
          <w:szCs w:val="22"/>
        </w:rPr>
        <w:lastRenderedPageBreak/>
        <w:t xml:space="preserve">W przypadku Wykonawców wspólnie ubiegających się o zamówienie, oświadczenie o którym mowa w art. 125 ust. 1 ustawy </w:t>
      </w:r>
      <w:proofErr w:type="spellStart"/>
      <w:r w:rsidRPr="00EA1BA2">
        <w:rPr>
          <w:rFonts w:asciiTheme="minorHAnsi" w:hAnsiTheme="minorHAnsi" w:cstheme="minorHAnsi"/>
          <w:color w:val="000000" w:themeColor="text1"/>
          <w:sz w:val="22"/>
          <w:szCs w:val="22"/>
        </w:rPr>
        <w:t>Pzp</w:t>
      </w:r>
      <w:proofErr w:type="spellEnd"/>
      <w:r w:rsidRPr="00EA1BA2">
        <w:rPr>
          <w:rFonts w:asciiTheme="minorHAnsi" w:hAnsiTheme="minorHAnsi" w:cstheme="minorHAnsi"/>
          <w:color w:val="000000" w:themeColor="text1"/>
          <w:sz w:val="22"/>
          <w:szCs w:val="22"/>
        </w:rPr>
        <w:t xml:space="preserve"> – załącznik 4a i 5a do SWZ, składa każdy z Wykonawców do oferty.</w:t>
      </w:r>
    </w:p>
    <w:p w14:paraId="32536644" w14:textId="5E4A6D1F" w:rsidR="00EA1BA2" w:rsidRPr="0033775A" w:rsidRDefault="00EA1BA2" w:rsidP="00D47028">
      <w:pPr>
        <w:pStyle w:val="Akapitzlist"/>
        <w:numPr>
          <w:ilvl w:val="0"/>
          <w:numId w:val="4"/>
        </w:numPr>
        <w:jc w:val="both"/>
        <w:rPr>
          <w:rFonts w:asciiTheme="minorHAnsi" w:hAnsiTheme="minorHAnsi" w:cstheme="minorHAnsi"/>
          <w:color w:val="000000" w:themeColor="text1"/>
          <w:sz w:val="22"/>
          <w:szCs w:val="22"/>
        </w:rPr>
      </w:pPr>
      <w:r w:rsidRPr="00EA1BA2">
        <w:rPr>
          <w:rFonts w:asciiTheme="minorHAnsi" w:hAnsiTheme="minorHAnsi" w:cstheme="minorHAnsi"/>
          <w:color w:val="000000" w:themeColor="text1"/>
          <w:sz w:val="22"/>
          <w:szCs w:val="22"/>
        </w:rPr>
        <w:t xml:space="preserve">W przypadku Wykonawców wspólnie ubiegających się o udzielenie zamówienia, żaden z nich nie może podlegać wykluczeniu na podstawie art. 108 ust. 1 ustawy </w:t>
      </w:r>
      <w:proofErr w:type="spellStart"/>
      <w:r w:rsidRPr="00EA1BA2">
        <w:rPr>
          <w:rFonts w:asciiTheme="minorHAnsi" w:hAnsiTheme="minorHAnsi" w:cstheme="minorHAnsi"/>
          <w:color w:val="000000" w:themeColor="text1"/>
          <w:sz w:val="22"/>
          <w:szCs w:val="22"/>
        </w:rPr>
        <w:t>Pzp</w:t>
      </w:r>
      <w:proofErr w:type="spellEnd"/>
      <w:r w:rsidRPr="00EA1BA2">
        <w:rPr>
          <w:rFonts w:asciiTheme="minorHAnsi" w:hAnsiTheme="minorHAnsi" w:cstheme="minorHAnsi"/>
          <w:color w:val="000000" w:themeColor="text1"/>
          <w:sz w:val="22"/>
          <w:szCs w:val="22"/>
        </w:rPr>
        <w:t xml:space="preserve">, natomiast spełnianie warunków udziału w postępowaniu Wykonawcy wykazują w zakresie w jakim każdy z nich spełnia warunki udziału w postępowaniu. </w:t>
      </w:r>
    </w:p>
    <w:p w14:paraId="34383ACE" w14:textId="52792A76" w:rsidR="00FA663C" w:rsidRPr="0033775A" w:rsidRDefault="00FA663C" w:rsidP="00D47028">
      <w:pPr>
        <w:pStyle w:val="Akapitzlist"/>
        <w:numPr>
          <w:ilvl w:val="0"/>
          <w:numId w:val="4"/>
        </w:numPr>
        <w:jc w:val="both"/>
        <w:rPr>
          <w:rFonts w:asciiTheme="minorHAnsi" w:hAnsiTheme="minorHAnsi" w:cstheme="minorHAnsi"/>
          <w:color w:val="000000" w:themeColor="text1"/>
          <w:sz w:val="22"/>
          <w:szCs w:val="22"/>
        </w:rPr>
      </w:pPr>
      <w:r w:rsidRPr="0033775A">
        <w:rPr>
          <w:rFonts w:asciiTheme="minorHAnsi" w:hAnsiTheme="minorHAnsi" w:cstheme="minorHAnsi"/>
          <w:color w:val="000000" w:themeColor="text1"/>
          <w:sz w:val="22"/>
          <w:szCs w:val="22"/>
        </w:rPr>
        <w:t>Wykonawcy wspólnie ubiegający się o zamówienie dołączają także do oferty oświadczenie, z którego wynika</w:t>
      </w:r>
      <w:r w:rsidRPr="00FA663C">
        <w:rPr>
          <w:rFonts w:asciiTheme="minorHAnsi" w:hAnsiTheme="minorHAnsi" w:cstheme="minorHAnsi"/>
          <w:color w:val="000000" w:themeColor="text1"/>
          <w:sz w:val="22"/>
          <w:szCs w:val="22"/>
        </w:rPr>
        <w:t xml:space="preserve">, które roboty budowlane wykonują poszczególni Wykonawcy (zgodnie z załącznikiem 8 do SWZ – art. 117 ustawy </w:t>
      </w:r>
      <w:proofErr w:type="spellStart"/>
      <w:r w:rsidRPr="00FA663C">
        <w:rPr>
          <w:rFonts w:asciiTheme="minorHAnsi" w:hAnsiTheme="minorHAnsi" w:cstheme="minorHAnsi"/>
          <w:color w:val="000000" w:themeColor="text1"/>
          <w:sz w:val="22"/>
          <w:szCs w:val="22"/>
        </w:rPr>
        <w:t>Pzp</w:t>
      </w:r>
      <w:proofErr w:type="spellEnd"/>
      <w:r w:rsidRPr="00FA663C">
        <w:rPr>
          <w:rFonts w:asciiTheme="minorHAnsi" w:hAnsiTheme="minorHAnsi" w:cstheme="minorHAnsi"/>
          <w:color w:val="000000" w:themeColor="text1"/>
          <w:sz w:val="22"/>
          <w:szCs w:val="22"/>
        </w:rPr>
        <w:t>).</w:t>
      </w:r>
    </w:p>
    <w:p w14:paraId="25D54554" w14:textId="635CFFB5" w:rsidR="00B42BFA" w:rsidRPr="0083295F" w:rsidRDefault="00B42BFA" w:rsidP="00D47028">
      <w:pPr>
        <w:pStyle w:val="Tekstpodstawowy"/>
        <w:numPr>
          <w:ilvl w:val="0"/>
          <w:numId w:val="4"/>
        </w:numPr>
        <w:autoSpaceDN/>
        <w:spacing w:after="0" w:line="276" w:lineRule="auto"/>
        <w:ind w:right="20"/>
        <w:jc w:val="both"/>
        <w:rPr>
          <w:rFonts w:asciiTheme="minorHAnsi" w:hAnsiTheme="minorHAnsi" w:cstheme="minorHAnsi"/>
          <w:color w:val="000000" w:themeColor="text1"/>
          <w:sz w:val="22"/>
          <w:szCs w:val="22"/>
        </w:rPr>
      </w:pPr>
      <w:r w:rsidRPr="0083295F">
        <w:rPr>
          <w:rFonts w:asciiTheme="minorHAnsi" w:hAnsiTheme="minorHAnsi" w:cstheme="minorHAnsi"/>
          <w:color w:val="000000" w:themeColor="text1"/>
          <w:sz w:val="22"/>
          <w:szCs w:val="22"/>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01D17C30" w14:textId="77777777" w:rsidR="00B42BFA" w:rsidRPr="0083295F" w:rsidRDefault="00B42BFA" w:rsidP="00D47028">
      <w:pPr>
        <w:pStyle w:val="Tekstpodstawowy"/>
        <w:numPr>
          <w:ilvl w:val="0"/>
          <w:numId w:val="4"/>
        </w:numPr>
        <w:autoSpaceDN/>
        <w:spacing w:after="0" w:line="276" w:lineRule="auto"/>
        <w:ind w:right="20"/>
        <w:jc w:val="both"/>
        <w:rPr>
          <w:rFonts w:asciiTheme="minorHAnsi" w:hAnsiTheme="minorHAnsi" w:cstheme="minorHAnsi"/>
          <w:color w:val="000000" w:themeColor="text1"/>
          <w:sz w:val="22"/>
          <w:szCs w:val="22"/>
        </w:rPr>
      </w:pPr>
      <w:r w:rsidRPr="0083295F">
        <w:rPr>
          <w:rFonts w:asciiTheme="minorHAnsi" w:hAnsiTheme="minorHAnsi" w:cstheme="minorHAnsi"/>
          <w:color w:val="000000" w:themeColor="text1"/>
          <w:sz w:val="22"/>
          <w:szCs w:val="22"/>
        </w:rPr>
        <w:t xml:space="preserve">Pełnomocnictwo powinno zostać złożone w formie elektronicznej lub w postaci elektronicznej opatrzonej podpisem zaufanym, lub podpisem osobistym. </w:t>
      </w:r>
    </w:p>
    <w:p w14:paraId="5C95FAA7" w14:textId="77777777" w:rsidR="00B42BFA" w:rsidRPr="0083295F" w:rsidRDefault="00B42BFA" w:rsidP="00D47028">
      <w:pPr>
        <w:pStyle w:val="Tekstpodstawowy"/>
        <w:numPr>
          <w:ilvl w:val="0"/>
          <w:numId w:val="4"/>
        </w:numPr>
        <w:autoSpaceDN/>
        <w:spacing w:after="0" w:line="276" w:lineRule="auto"/>
        <w:ind w:right="20"/>
        <w:jc w:val="both"/>
        <w:rPr>
          <w:rFonts w:asciiTheme="minorHAnsi" w:hAnsiTheme="minorHAnsi" w:cstheme="minorHAnsi"/>
          <w:color w:val="000000" w:themeColor="text1"/>
          <w:sz w:val="22"/>
          <w:szCs w:val="22"/>
        </w:rPr>
      </w:pPr>
      <w:r w:rsidRPr="0083295F">
        <w:rPr>
          <w:rFonts w:asciiTheme="minorHAnsi" w:hAnsiTheme="minorHAnsi" w:cstheme="minorHAnsi"/>
          <w:color w:val="000000" w:themeColor="text1"/>
          <w:sz w:val="22"/>
          <w:szCs w:val="22"/>
        </w:rPr>
        <w:t xml:space="preserve">Dopuszcza się również przedłożenie elektronicznej kopii </w:t>
      </w:r>
      <w:r>
        <w:rPr>
          <w:rFonts w:asciiTheme="minorHAnsi" w:hAnsiTheme="minorHAnsi" w:cstheme="minorHAnsi"/>
          <w:color w:val="000000" w:themeColor="text1"/>
          <w:sz w:val="22"/>
          <w:szCs w:val="22"/>
        </w:rPr>
        <w:t>pełnomocnictwa</w:t>
      </w:r>
      <w:r w:rsidRPr="0083295F">
        <w:rPr>
          <w:rFonts w:asciiTheme="minorHAnsi" w:hAnsiTheme="minorHAnsi" w:cstheme="minorHAnsi"/>
          <w:color w:val="000000" w:themeColor="text1"/>
          <w:sz w:val="22"/>
          <w:szCs w:val="22"/>
        </w:rPr>
        <w:t xml:space="preserve"> poświadczonej za zgodność z oryginałem przez notariusza, tj. podpisanej kwalifikowanym podpisem elektronicznym osoby posiadającej uprawnienia notariusza.</w:t>
      </w:r>
    </w:p>
    <w:p w14:paraId="00BDC1E0" w14:textId="77777777" w:rsidR="00B42BFA" w:rsidRDefault="00B42BFA" w:rsidP="00D47028">
      <w:pPr>
        <w:pStyle w:val="Akapitzlist"/>
        <w:numPr>
          <w:ilvl w:val="0"/>
          <w:numId w:val="4"/>
        </w:numPr>
        <w:spacing w:line="276" w:lineRule="auto"/>
        <w:jc w:val="both"/>
        <w:rPr>
          <w:rFonts w:asciiTheme="minorHAnsi" w:eastAsiaTheme="majorEastAsia" w:hAnsiTheme="minorHAnsi" w:cstheme="minorHAnsi"/>
          <w:color w:val="000000" w:themeColor="text1"/>
          <w:sz w:val="22"/>
          <w:szCs w:val="22"/>
          <w:lang w:eastAsia="en-US"/>
        </w:rPr>
      </w:pPr>
      <w:r>
        <w:rPr>
          <w:rFonts w:asciiTheme="minorHAnsi" w:eastAsiaTheme="majorEastAsia" w:hAnsiTheme="minorHAnsi" w:cstheme="minorHAnsi"/>
          <w:color w:val="000000" w:themeColor="text1"/>
          <w:sz w:val="22"/>
          <w:szCs w:val="22"/>
          <w:lang w:eastAsia="en-US"/>
        </w:rPr>
        <w:t xml:space="preserve">Jeżeli Wykonawca ma siedzibę lub miejsce zamieszkania poza terytorium Rzeczypospolitej Polskiej w celu potwierdzenia braku podstaw do wykluczenia zamiast odpisu z Krajowego Rejestru Sądowego lub Centralnej Ewidencji i Informacji o Działalności Gospodarczej w zakresie art. 109 ust. 1 pkt 4 ustawy </w:t>
      </w:r>
      <w:proofErr w:type="spellStart"/>
      <w:r>
        <w:rPr>
          <w:rFonts w:asciiTheme="minorHAnsi" w:eastAsiaTheme="majorEastAsia" w:hAnsiTheme="minorHAnsi" w:cstheme="minorHAnsi"/>
          <w:color w:val="000000" w:themeColor="text1"/>
          <w:sz w:val="22"/>
          <w:szCs w:val="22"/>
          <w:lang w:eastAsia="en-US"/>
        </w:rPr>
        <w:t>Pzp</w:t>
      </w:r>
      <w:proofErr w:type="spellEnd"/>
      <w:r>
        <w:rPr>
          <w:rFonts w:asciiTheme="minorHAnsi" w:eastAsiaTheme="majorEastAsia" w:hAnsiTheme="minorHAnsi" w:cstheme="minorHAnsi"/>
          <w:color w:val="000000" w:themeColor="text1"/>
          <w:sz w:val="22"/>
          <w:szCs w:val="22"/>
          <w:lang w:eastAsia="en-US"/>
        </w:rPr>
        <w:t xml:space="preserve"> sporządzonego nie wcześniej niż 3 miesiące przed jego złożeniem (jeżeli odrębne przepisy wymagają wpisu do rejestru lub ewidencji), składa dokument lub dokumenty wystawione w kraju, w którym ma siedzibę lub miejsce zamieszkania, potwierdzające odpowiednio,  że nie otwarto jego likwidacji ani nie ogłoszono upadłości. </w:t>
      </w:r>
    </w:p>
    <w:p w14:paraId="0262F2D5" w14:textId="46EE9A08" w:rsidR="00B42BFA" w:rsidRPr="00B42BFA" w:rsidRDefault="00B42BFA" w:rsidP="00D47028">
      <w:pPr>
        <w:pStyle w:val="Akapitzlist"/>
        <w:numPr>
          <w:ilvl w:val="0"/>
          <w:numId w:val="4"/>
        </w:numPr>
        <w:spacing w:line="276" w:lineRule="auto"/>
        <w:jc w:val="both"/>
        <w:rPr>
          <w:rFonts w:asciiTheme="minorHAnsi" w:eastAsiaTheme="majorEastAsia" w:hAnsiTheme="minorHAnsi" w:cstheme="minorHAnsi"/>
          <w:color w:val="000000" w:themeColor="text1"/>
          <w:sz w:val="22"/>
          <w:szCs w:val="22"/>
          <w:lang w:eastAsia="en-US"/>
        </w:rPr>
      </w:pPr>
      <w:r>
        <w:rPr>
          <w:rFonts w:asciiTheme="minorHAnsi" w:eastAsiaTheme="majorEastAsia" w:hAnsiTheme="minorHAnsi" w:cstheme="minorHAnsi"/>
          <w:color w:val="000000" w:themeColor="text1"/>
          <w:sz w:val="22"/>
          <w:szCs w:val="22"/>
          <w:lang w:eastAsia="en-US"/>
        </w:rPr>
        <w:t>Jeżeli w kraju, w którym Wykonawca ma siedzibę  lub miejsce zamieszkania, nie wydaje się dokumentów, o których mowa w pkt. g)</w:t>
      </w:r>
      <w:r w:rsidR="004F081C">
        <w:rPr>
          <w:rFonts w:asciiTheme="minorHAnsi" w:eastAsiaTheme="majorEastAsia" w:hAnsiTheme="minorHAnsi" w:cstheme="minorHAnsi"/>
          <w:color w:val="000000" w:themeColor="text1"/>
          <w:sz w:val="22"/>
          <w:szCs w:val="22"/>
          <w:lang w:eastAsia="en-US"/>
        </w:rPr>
        <w:t xml:space="preserve"> (powyżej)</w:t>
      </w:r>
      <w:r>
        <w:rPr>
          <w:rFonts w:asciiTheme="minorHAnsi" w:eastAsiaTheme="majorEastAsia" w:hAnsiTheme="minorHAnsi" w:cstheme="minorHAnsi"/>
          <w:color w:val="000000" w:themeColor="text1"/>
          <w:sz w:val="22"/>
          <w:szCs w:val="22"/>
          <w:lang w:eastAsia="en-US"/>
        </w:rPr>
        <w:t xml:space="preserve"> zastępuje się je w całości lub części dokumentem zawierającym  odpowiednio oświadczenie Wykonawcy, ze wskazaniem osoby lub osób uprawnionych do jego reprezentacji, złożone przed notariuszem lub przed organem sądowym administracyjnym albo organem samorządu zawodowego lub gospodarczego właściwym ze względu na siedzibę lub miejsce zamieszkania Wykonawcy.</w:t>
      </w:r>
    </w:p>
    <w:p w14:paraId="290A89A5" w14:textId="77777777" w:rsidR="00B42BFA" w:rsidRPr="00EB0704" w:rsidRDefault="00B42BFA" w:rsidP="00D47028">
      <w:pPr>
        <w:spacing w:line="276" w:lineRule="auto"/>
        <w:contextualSpacing/>
        <w:jc w:val="both"/>
        <w:rPr>
          <w:rFonts w:asciiTheme="minorHAnsi" w:eastAsiaTheme="majorEastAsia" w:hAnsiTheme="minorHAnsi" w:cstheme="minorHAnsi"/>
          <w:color w:val="000000" w:themeColor="text1"/>
          <w:sz w:val="22"/>
          <w:szCs w:val="22"/>
          <w:lang w:eastAsia="en-US"/>
        </w:rPr>
      </w:pPr>
    </w:p>
    <w:p w14:paraId="144F39E1" w14:textId="77777777" w:rsidR="00B42BFA" w:rsidRPr="0026296E" w:rsidRDefault="00B42BFA" w:rsidP="00D47028">
      <w:pPr>
        <w:numPr>
          <w:ilvl w:val="0"/>
          <w:numId w:val="19"/>
        </w:numPr>
        <w:spacing w:line="276" w:lineRule="auto"/>
        <w:ind w:left="426" w:hanging="284"/>
        <w:contextualSpacing/>
        <w:jc w:val="both"/>
        <w:rPr>
          <w:rFonts w:asciiTheme="minorHAnsi" w:eastAsiaTheme="majorEastAsia" w:hAnsiTheme="minorHAnsi" w:cstheme="minorHAnsi"/>
          <w:b/>
          <w:color w:val="000000" w:themeColor="text1"/>
          <w:sz w:val="22"/>
          <w:szCs w:val="22"/>
          <w:lang w:eastAsia="en-US"/>
        </w:rPr>
      </w:pPr>
      <w:r w:rsidRPr="0026296E">
        <w:rPr>
          <w:rFonts w:asciiTheme="minorHAnsi" w:eastAsiaTheme="majorEastAsia" w:hAnsiTheme="minorHAnsi" w:cstheme="minorHAnsi"/>
          <w:b/>
          <w:color w:val="000000" w:themeColor="text1"/>
          <w:sz w:val="22"/>
          <w:szCs w:val="22"/>
          <w:lang w:eastAsia="en-US"/>
        </w:rPr>
        <w:t>Podwykonawcy:</w:t>
      </w:r>
    </w:p>
    <w:p w14:paraId="3E6C1EAE" w14:textId="47A8CE89" w:rsidR="00B42BFA" w:rsidRPr="00FA663C" w:rsidRDefault="00B42BFA" w:rsidP="00D47028">
      <w:pPr>
        <w:spacing w:line="276" w:lineRule="auto"/>
        <w:ind w:left="426" w:hanging="66"/>
        <w:contextualSpacing/>
        <w:jc w:val="both"/>
        <w:rPr>
          <w:rFonts w:asciiTheme="minorHAnsi" w:eastAsiaTheme="majorEastAsia" w:hAnsiTheme="minorHAnsi" w:cstheme="minorHAnsi"/>
          <w:color w:val="000000" w:themeColor="text1"/>
          <w:sz w:val="22"/>
          <w:szCs w:val="22"/>
          <w:u w:val="single"/>
          <w:lang w:eastAsia="en-US"/>
        </w:rPr>
      </w:pPr>
      <w:r w:rsidRPr="0026296E">
        <w:rPr>
          <w:rFonts w:asciiTheme="minorHAnsi" w:eastAsiaTheme="majorEastAsia" w:hAnsiTheme="minorHAnsi" w:cstheme="minorHAnsi"/>
          <w:color w:val="000000" w:themeColor="text1"/>
          <w:sz w:val="22"/>
          <w:szCs w:val="22"/>
          <w:lang w:eastAsia="en-US"/>
        </w:rPr>
        <w:t xml:space="preserve">Wykonawca może powierzyć wykonanie części zamówienia podwykonawcom. Zamawiający wymaga, aby w przypadku powierzenia części zamówienia podwykonawcom, Wykonawca wskazał w ofercie części zamówienia, których wykonanie zamierza powierzyć podwykonawcom (o ile są  mu wiadome na tym etapie) nazwy (firmy) tych podwykonawców. </w:t>
      </w:r>
      <w:r w:rsidRPr="00FA663C">
        <w:rPr>
          <w:rFonts w:asciiTheme="minorHAnsi" w:eastAsiaTheme="majorEastAsia" w:hAnsiTheme="minorHAnsi" w:cstheme="minorHAnsi"/>
          <w:color w:val="000000" w:themeColor="text1"/>
          <w:sz w:val="22"/>
          <w:szCs w:val="22"/>
          <w:u w:val="single"/>
          <w:lang w:eastAsia="en-US"/>
        </w:rPr>
        <w:t>Zamawiający nie wymaga wykazania podstaw do wykluczenia od podwykonawców</w:t>
      </w:r>
      <w:r w:rsidR="00D9383F" w:rsidRPr="00FA663C">
        <w:rPr>
          <w:rFonts w:asciiTheme="minorHAnsi" w:eastAsiaTheme="majorEastAsia" w:hAnsiTheme="minorHAnsi" w:cstheme="minorHAnsi"/>
          <w:color w:val="000000" w:themeColor="text1"/>
          <w:sz w:val="22"/>
          <w:szCs w:val="22"/>
          <w:u w:val="single"/>
          <w:lang w:eastAsia="en-US"/>
        </w:rPr>
        <w:t>, którzy nie są podmiotami udostępniającymi zasoby na realizację zamówienia.</w:t>
      </w:r>
    </w:p>
    <w:p w14:paraId="0BB75600" w14:textId="77777777" w:rsidR="00D9383F" w:rsidRDefault="00D9383F" w:rsidP="00D47028">
      <w:pPr>
        <w:spacing w:line="276" w:lineRule="auto"/>
        <w:ind w:left="426" w:hanging="66"/>
        <w:contextualSpacing/>
        <w:jc w:val="both"/>
        <w:rPr>
          <w:rFonts w:asciiTheme="minorHAnsi" w:eastAsiaTheme="majorEastAsia" w:hAnsiTheme="minorHAnsi" w:cstheme="minorHAnsi"/>
          <w:color w:val="000000" w:themeColor="text1"/>
          <w:sz w:val="22"/>
          <w:szCs w:val="22"/>
          <w:lang w:eastAsia="en-US"/>
        </w:rPr>
      </w:pPr>
    </w:p>
    <w:p w14:paraId="54E1C24D" w14:textId="77777777" w:rsidR="00B42BFA" w:rsidRPr="0026296E" w:rsidRDefault="00B42BFA" w:rsidP="00D47028">
      <w:pPr>
        <w:pStyle w:val="Akapitzlist"/>
        <w:numPr>
          <w:ilvl w:val="0"/>
          <w:numId w:val="19"/>
        </w:numPr>
        <w:spacing w:line="276" w:lineRule="auto"/>
        <w:ind w:left="360" w:hanging="284"/>
        <w:jc w:val="both"/>
        <w:rPr>
          <w:rFonts w:asciiTheme="minorHAnsi" w:eastAsiaTheme="majorEastAsia" w:hAnsiTheme="minorHAnsi" w:cstheme="minorHAnsi"/>
          <w:b/>
          <w:bCs/>
          <w:color w:val="000000" w:themeColor="text1"/>
          <w:sz w:val="22"/>
          <w:szCs w:val="22"/>
          <w:lang w:eastAsia="en-US"/>
        </w:rPr>
      </w:pPr>
      <w:r w:rsidRPr="0026296E">
        <w:rPr>
          <w:rFonts w:asciiTheme="minorHAnsi" w:eastAsiaTheme="majorEastAsia" w:hAnsiTheme="minorHAnsi" w:cstheme="minorHAnsi"/>
          <w:b/>
          <w:bCs/>
          <w:color w:val="000000" w:themeColor="text1"/>
          <w:sz w:val="22"/>
          <w:szCs w:val="22"/>
          <w:lang w:eastAsia="en-US"/>
        </w:rPr>
        <w:t xml:space="preserve">Wykonawcy ubiegający się wspólnie o zamówienie </w:t>
      </w:r>
      <w:r w:rsidRPr="0026296E">
        <w:rPr>
          <w:rFonts w:asciiTheme="minorHAnsi" w:eastAsiaTheme="majorEastAsia" w:hAnsiTheme="minorHAnsi" w:cstheme="minorHAnsi"/>
          <w:b/>
          <w:color w:val="000000" w:themeColor="text1"/>
          <w:sz w:val="22"/>
          <w:szCs w:val="22"/>
          <w:lang w:eastAsia="en-US"/>
        </w:rPr>
        <w:t>(spółki cywilne, konsorcja)</w:t>
      </w:r>
      <w:r w:rsidRPr="0026296E">
        <w:rPr>
          <w:rFonts w:asciiTheme="minorHAnsi" w:eastAsiaTheme="majorEastAsia" w:hAnsiTheme="minorHAnsi" w:cstheme="minorHAnsi"/>
          <w:color w:val="000000" w:themeColor="text1"/>
          <w:sz w:val="22"/>
          <w:szCs w:val="22"/>
          <w:lang w:eastAsia="en-US"/>
        </w:rPr>
        <w:t xml:space="preserve">. </w:t>
      </w:r>
    </w:p>
    <w:p w14:paraId="73E7F842" w14:textId="56210675" w:rsidR="00B42BFA" w:rsidRPr="00333351" w:rsidRDefault="00B42BFA" w:rsidP="00D47028">
      <w:pPr>
        <w:numPr>
          <w:ilvl w:val="0"/>
          <w:numId w:val="20"/>
        </w:numPr>
        <w:spacing w:line="276" w:lineRule="auto"/>
        <w:ind w:left="426" w:hanging="284"/>
        <w:contextualSpacing/>
        <w:jc w:val="both"/>
        <w:rPr>
          <w:rFonts w:asciiTheme="minorHAnsi" w:eastAsiaTheme="majorEastAsia" w:hAnsiTheme="minorHAnsi" w:cstheme="minorHAnsi"/>
          <w:b/>
          <w:bCs/>
          <w:sz w:val="22"/>
          <w:szCs w:val="22"/>
          <w:lang w:eastAsia="en-US"/>
        </w:rPr>
      </w:pPr>
      <w:r w:rsidRPr="00333351">
        <w:rPr>
          <w:rFonts w:asciiTheme="minorHAnsi" w:eastAsiaTheme="majorEastAsia" w:hAnsiTheme="minorHAnsi" w:cstheme="minorHAnsi"/>
          <w:bCs/>
          <w:sz w:val="22"/>
          <w:szCs w:val="22"/>
          <w:lang w:eastAsia="en-US"/>
        </w:rPr>
        <w:t>W przypadku składania oferty przez Wykonawców wspólnie ubiegających się o udzielenie zamówienia (konsorcjum), Wykonawcy ustanawiają pełnomocnika do reprezentowania ich w postepowaniu albo reprezentowania ich w postępowaniu i zawarcia umowy (lider konsorcjum)</w:t>
      </w:r>
      <w:r w:rsidR="00D9383F">
        <w:rPr>
          <w:rFonts w:asciiTheme="minorHAnsi" w:eastAsiaTheme="majorEastAsia" w:hAnsiTheme="minorHAnsi" w:cstheme="minorHAnsi"/>
          <w:bCs/>
          <w:sz w:val="22"/>
          <w:szCs w:val="22"/>
          <w:lang w:eastAsia="en-US"/>
        </w:rPr>
        <w:t>.</w:t>
      </w:r>
    </w:p>
    <w:p w14:paraId="252BF896" w14:textId="77777777" w:rsidR="00B42BFA" w:rsidRPr="00333351" w:rsidRDefault="00B42BFA" w:rsidP="00D47028">
      <w:pPr>
        <w:numPr>
          <w:ilvl w:val="0"/>
          <w:numId w:val="20"/>
        </w:numPr>
        <w:spacing w:line="276" w:lineRule="auto"/>
        <w:ind w:left="426" w:hanging="284"/>
        <w:contextualSpacing/>
        <w:jc w:val="both"/>
        <w:rPr>
          <w:rFonts w:asciiTheme="minorHAnsi" w:eastAsiaTheme="majorEastAsia" w:hAnsiTheme="minorHAnsi" w:cstheme="minorHAnsi"/>
          <w:sz w:val="22"/>
          <w:szCs w:val="22"/>
          <w:lang w:eastAsia="en-US"/>
        </w:rPr>
      </w:pPr>
      <w:r w:rsidRPr="00333351">
        <w:rPr>
          <w:rFonts w:asciiTheme="minorHAnsi" w:eastAsiaTheme="majorEastAsia" w:hAnsiTheme="minorHAnsi" w:cstheme="minorHAnsi"/>
          <w:sz w:val="22"/>
          <w:szCs w:val="22"/>
          <w:lang w:eastAsia="en-US"/>
        </w:rPr>
        <w:lastRenderedPageBreak/>
        <w:t xml:space="preserve">Pełnomocnikiem konsorcjum jest Wykonawca, który zaloguje się na swoim profilu Wykonawcy </w:t>
      </w:r>
      <w:r w:rsidRPr="00333351">
        <w:rPr>
          <w:rFonts w:asciiTheme="minorHAnsi" w:eastAsiaTheme="majorEastAsia" w:hAnsiTheme="minorHAnsi" w:cstheme="minorHAnsi"/>
          <w:sz w:val="22"/>
          <w:szCs w:val="22"/>
          <w:lang w:eastAsia="en-US"/>
        </w:rPr>
        <w:br/>
        <w:t xml:space="preserve">i składając ofertę w zakładce „Wykonawca” doda pozostałych Wykonawców wpisując ich dane. Pełnomocnik konsorcjum pozostaje w kontakcie z Zamawiającym w toku postepowania i do niego Zamawiający kieruje informacje, korespondencję itp. Wszelkie oświadczenia pełnomocnika Zamawiający uzna za wiążące dla wszystkich Wykonawców składających ofertę wspólną. </w:t>
      </w:r>
    </w:p>
    <w:p w14:paraId="22EC48AB" w14:textId="77777777" w:rsidR="00B42BFA" w:rsidRPr="00333351" w:rsidRDefault="00B42BFA" w:rsidP="00D47028">
      <w:pPr>
        <w:numPr>
          <w:ilvl w:val="0"/>
          <w:numId w:val="20"/>
        </w:numPr>
        <w:spacing w:line="276" w:lineRule="auto"/>
        <w:ind w:left="426" w:hanging="284"/>
        <w:contextualSpacing/>
        <w:jc w:val="both"/>
        <w:rPr>
          <w:rFonts w:asciiTheme="minorHAnsi" w:eastAsiaTheme="majorEastAsia" w:hAnsiTheme="minorHAnsi" w:cstheme="minorHAnsi"/>
          <w:sz w:val="22"/>
          <w:szCs w:val="22"/>
          <w:lang w:eastAsia="en-US"/>
        </w:rPr>
      </w:pPr>
      <w:r w:rsidRPr="00333351">
        <w:rPr>
          <w:rFonts w:asciiTheme="minorHAnsi" w:eastAsiaTheme="majorEastAsia" w:hAnsiTheme="minorHAnsi" w:cstheme="minorHAnsi"/>
          <w:sz w:val="22"/>
          <w:szCs w:val="22"/>
          <w:lang w:eastAsia="en-US"/>
        </w:rPr>
        <w:t xml:space="preserve">Nie dopuszcza się uczestnictwa któregokolwiek z Wykonawców wspólnie ubiegających się </w:t>
      </w:r>
      <w:r w:rsidRPr="00333351">
        <w:rPr>
          <w:rFonts w:asciiTheme="minorHAnsi" w:eastAsiaTheme="majorEastAsia" w:hAnsiTheme="minorHAnsi" w:cstheme="minorHAnsi"/>
          <w:sz w:val="22"/>
          <w:szCs w:val="22"/>
          <w:lang w:eastAsia="en-US"/>
        </w:rPr>
        <w:br/>
        <w:t xml:space="preserve">o udzielenie zamówienia w więcej niż jednej grupie Wykonawców wspólnie ubiegających się </w:t>
      </w:r>
      <w:r w:rsidRPr="00333351">
        <w:rPr>
          <w:rFonts w:asciiTheme="minorHAnsi" w:eastAsiaTheme="majorEastAsia" w:hAnsiTheme="minorHAnsi" w:cstheme="minorHAnsi"/>
          <w:sz w:val="22"/>
          <w:szCs w:val="22"/>
          <w:lang w:eastAsia="en-US"/>
        </w:rPr>
        <w:br/>
        <w:t xml:space="preserve">o udzielenie zamówienia. Niedopuszczalnym jest również złożenie przez któregokolwiek </w:t>
      </w:r>
      <w:r w:rsidRPr="00333351">
        <w:rPr>
          <w:rFonts w:asciiTheme="minorHAnsi" w:eastAsiaTheme="majorEastAsia" w:hAnsiTheme="minorHAnsi" w:cstheme="minorHAnsi"/>
          <w:sz w:val="22"/>
          <w:szCs w:val="22"/>
          <w:lang w:eastAsia="en-US"/>
        </w:rPr>
        <w:br/>
        <w:t>z Wykonawców wspólnie ubiegających się o udzielenie zamówienia, równocześnie oferty indywidualnej oraz w ramach grupy Wykonawców wspólnie ubiegających się o udzielenie zamówienia.</w:t>
      </w:r>
    </w:p>
    <w:p w14:paraId="5DAC881C" w14:textId="77777777" w:rsidR="00B42BFA" w:rsidRPr="00333351" w:rsidRDefault="00B42BFA" w:rsidP="00D47028">
      <w:pPr>
        <w:numPr>
          <w:ilvl w:val="0"/>
          <w:numId w:val="20"/>
        </w:numPr>
        <w:spacing w:line="276" w:lineRule="auto"/>
        <w:ind w:left="426" w:hanging="284"/>
        <w:contextualSpacing/>
        <w:jc w:val="both"/>
        <w:rPr>
          <w:rFonts w:asciiTheme="minorHAnsi" w:eastAsiaTheme="majorEastAsia" w:hAnsiTheme="minorHAnsi" w:cstheme="minorHAnsi"/>
          <w:sz w:val="22"/>
          <w:szCs w:val="22"/>
          <w:lang w:eastAsia="en-US"/>
        </w:rPr>
      </w:pPr>
      <w:r w:rsidRPr="00333351">
        <w:rPr>
          <w:rFonts w:asciiTheme="minorHAnsi" w:eastAsiaTheme="majorEastAsia" w:hAnsiTheme="minorHAnsi" w:cstheme="minorHAnsi"/>
          <w:sz w:val="22"/>
          <w:szCs w:val="22"/>
          <w:lang w:eastAsia="en-US"/>
        </w:rPr>
        <w:t xml:space="preserve">Wspólnicy spółki cywilnej są traktowani jak Wykonawcy składający ofertę wspólną. </w:t>
      </w:r>
    </w:p>
    <w:p w14:paraId="3EEE78A8" w14:textId="77777777" w:rsidR="00B42BFA" w:rsidRPr="00812CF9" w:rsidRDefault="00B42BFA" w:rsidP="00D47028">
      <w:pPr>
        <w:numPr>
          <w:ilvl w:val="0"/>
          <w:numId w:val="20"/>
        </w:numPr>
        <w:spacing w:line="276" w:lineRule="auto"/>
        <w:ind w:left="426" w:hanging="284"/>
        <w:contextualSpacing/>
        <w:jc w:val="both"/>
        <w:rPr>
          <w:rFonts w:asciiTheme="minorHAnsi" w:eastAsiaTheme="majorEastAsia" w:hAnsiTheme="minorHAnsi" w:cstheme="minorHAnsi"/>
          <w:b/>
          <w:bCs/>
          <w:color w:val="000000" w:themeColor="text1"/>
          <w:sz w:val="22"/>
          <w:szCs w:val="22"/>
          <w:lang w:eastAsia="en-US"/>
        </w:rPr>
      </w:pPr>
      <w:r w:rsidRPr="00B80E34">
        <w:rPr>
          <w:rFonts w:asciiTheme="minorHAnsi" w:eastAsiaTheme="majorEastAsia" w:hAnsiTheme="minorHAnsi" w:cstheme="minorHAnsi"/>
          <w:bCs/>
          <w:color w:val="000000" w:themeColor="text1"/>
          <w:sz w:val="22"/>
          <w:szCs w:val="22"/>
          <w:lang w:eastAsia="en-US"/>
        </w:rPr>
        <w:t>Pełnomocnictwo powinno być załączone do oferty</w:t>
      </w:r>
      <w:r>
        <w:rPr>
          <w:rFonts w:asciiTheme="minorHAnsi" w:eastAsiaTheme="majorEastAsia" w:hAnsiTheme="minorHAnsi" w:cstheme="minorHAnsi"/>
          <w:bCs/>
          <w:color w:val="000000" w:themeColor="text1"/>
          <w:sz w:val="22"/>
          <w:szCs w:val="22"/>
          <w:lang w:eastAsia="en-US"/>
        </w:rPr>
        <w:t>.</w:t>
      </w:r>
    </w:p>
    <w:p w14:paraId="5D97A0BE" w14:textId="77777777" w:rsidR="00B42BFA" w:rsidRPr="00B80E34" w:rsidRDefault="00B42BFA" w:rsidP="00D47028">
      <w:pPr>
        <w:numPr>
          <w:ilvl w:val="0"/>
          <w:numId w:val="20"/>
        </w:numPr>
        <w:spacing w:line="276" w:lineRule="auto"/>
        <w:ind w:left="426" w:hanging="284"/>
        <w:contextualSpacing/>
        <w:jc w:val="both"/>
        <w:rPr>
          <w:rFonts w:asciiTheme="minorHAnsi" w:eastAsiaTheme="majorEastAsia" w:hAnsiTheme="minorHAnsi" w:cstheme="minorHAnsi"/>
          <w:bCs/>
          <w:color w:val="000000" w:themeColor="text1"/>
          <w:sz w:val="22"/>
          <w:szCs w:val="22"/>
          <w:lang w:eastAsia="en-US"/>
        </w:rPr>
      </w:pPr>
      <w:bookmarkStart w:id="5" w:name="_Hlk91766483"/>
      <w:r w:rsidRPr="00B80E34">
        <w:rPr>
          <w:rFonts w:asciiTheme="minorHAnsi" w:eastAsiaTheme="majorEastAsia" w:hAnsiTheme="minorHAnsi" w:cstheme="minorHAnsi"/>
          <w:bCs/>
          <w:color w:val="000000" w:themeColor="text1"/>
          <w:sz w:val="22"/>
          <w:szCs w:val="22"/>
          <w:lang w:eastAsia="en-US"/>
        </w:rPr>
        <w:t xml:space="preserve">Pełnomocnictwo powinno zostać złożone w formie elektronicznej lub w postaci elektronicznej opatrzonej podpisem zaufanym, lub podpisem osobistym. </w:t>
      </w:r>
    </w:p>
    <w:p w14:paraId="1CFE7F74" w14:textId="77777777" w:rsidR="00B42BFA" w:rsidRPr="00B80E34" w:rsidRDefault="00B42BFA" w:rsidP="00D47028">
      <w:pPr>
        <w:numPr>
          <w:ilvl w:val="0"/>
          <w:numId w:val="20"/>
        </w:numPr>
        <w:spacing w:line="276" w:lineRule="auto"/>
        <w:ind w:left="426" w:hanging="284"/>
        <w:contextualSpacing/>
        <w:jc w:val="both"/>
        <w:rPr>
          <w:rFonts w:asciiTheme="minorHAnsi" w:eastAsiaTheme="majorEastAsia" w:hAnsiTheme="minorHAnsi" w:cstheme="minorHAnsi"/>
          <w:bCs/>
          <w:color w:val="000000" w:themeColor="text1"/>
          <w:sz w:val="22"/>
          <w:szCs w:val="22"/>
          <w:lang w:eastAsia="en-US"/>
        </w:rPr>
      </w:pPr>
      <w:r w:rsidRPr="00B80E34">
        <w:rPr>
          <w:rFonts w:asciiTheme="minorHAnsi" w:eastAsiaTheme="majorEastAsia" w:hAnsiTheme="minorHAnsi" w:cstheme="minorHAnsi"/>
          <w:bCs/>
          <w:color w:val="000000" w:themeColor="text1"/>
          <w:sz w:val="22"/>
          <w:szCs w:val="22"/>
          <w:lang w:eastAsia="en-US"/>
        </w:rPr>
        <w:t>Dopuszcza się również przedłożenie elektronicznej kopii dokumentu poświadczonej za zgodność z oryginałem przez notariusza, tj. podpisanej kwalifikowanym podpisem elektronicznym osoby posiadającej uprawnienia notariusza.</w:t>
      </w:r>
    </w:p>
    <w:bookmarkEnd w:id="5"/>
    <w:p w14:paraId="6A6C443A" w14:textId="58DE6BD6" w:rsidR="00B42BFA" w:rsidRPr="0026296E" w:rsidRDefault="00B42BFA" w:rsidP="00D47028">
      <w:pPr>
        <w:numPr>
          <w:ilvl w:val="0"/>
          <w:numId w:val="20"/>
        </w:numPr>
        <w:spacing w:line="276" w:lineRule="auto"/>
        <w:ind w:left="426" w:hanging="284"/>
        <w:contextualSpacing/>
        <w:jc w:val="both"/>
        <w:rPr>
          <w:rFonts w:asciiTheme="minorHAnsi" w:eastAsiaTheme="majorEastAsia" w:hAnsiTheme="minorHAnsi" w:cstheme="minorHAnsi"/>
          <w:bCs/>
          <w:color w:val="000000" w:themeColor="text1"/>
          <w:sz w:val="22"/>
          <w:szCs w:val="22"/>
          <w:lang w:eastAsia="en-US"/>
        </w:rPr>
      </w:pPr>
      <w:r w:rsidRPr="0026296E">
        <w:rPr>
          <w:rFonts w:asciiTheme="minorHAnsi" w:eastAsiaTheme="majorEastAsia" w:hAnsiTheme="minorHAnsi" w:cstheme="minorHAnsi"/>
          <w:bCs/>
          <w:color w:val="000000" w:themeColor="text1"/>
          <w:sz w:val="22"/>
          <w:szCs w:val="22"/>
          <w:lang w:eastAsia="en-US"/>
        </w:rPr>
        <w:t xml:space="preserve">W przypadku Wykonawców wspólnie ubiegających się o udzielenie zamówienia, żaden z nich nie może podlegać wykluczeniu na podstawie art. 108 ust. 1 ustawy </w:t>
      </w:r>
      <w:proofErr w:type="spellStart"/>
      <w:r w:rsidRPr="0026296E">
        <w:rPr>
          <w:rFonts w:asciiTheme="minorHAnsi" w:eastAsiaTheme="majorEastAsia" w:hAnsiTheme="minorHAnsi" w:cstheme="minorHAnsi"/>
          <w:bCs/>
          <w:color w:val="000000" w:themeColor="text1"/>
          <w:sz w:val="22"/>
          <w:szCs w:val="22"/>
          <w:lang w:eastAsia="en-US"/>
        </w:rPr>
        <w:t>Pzp</w:t>
      </w:r>
      <w:proofErr w:type="spellEnd"/>
      <w:r w:rsidR="00D246E3">
        <w:rPr>
          <w:rFonts w:asciiTheme="minorHAnsi" w:eastAsiaTheme="majorEastAsia" w:hAnsiTheme="minorHAnsi" w:cstheme="minorHAnsi"/>
          <w:bCs/>
          <w:color w:val="000000" w:themeColor="text1"/>
          <w:sz w:val="22"/>
          <w:szCs w:val="22"/>
          <w:lang w:eastAsia="en-US"/>
        </w:rPr>
        <w:t xml:space="preserve"> oraz </w:t>
      </w:r>
      <w:r w:rsidR="00D246E3" w:rsidRPr="00D246E3">
        <w:rPr>
          <w:rFonts w:asciiTheme="minorHAnsi" w:hAnsiTheme="minorHAnsi" w:cstheme="minorHAnsi"/>
          <w:bCs/>
          <w:color w:val="000000" w:themeColor="text1"/>
          <w:sz w:val="22"/>
          <w:szCs w:val="22"/>
        </w:rPr>
        <w:t>na podstawie art. 7 ust. 1 ustawy z dnia 13 kwietnia 2022 r.</w:t>
      </w:r>
      <w:r w:rsidR="00D246E3" w:rsidRPr="00776D81">
        <w:rPr>
          <w:rFonts w:asciiTheme="minorHAnsi" w:hAnsiTheme="minorHAnsi" w:cstheme="minorHAnsi"/>
          <w:bCs/>
          <w:color w:val="000000" w:themeColor="text1"/>
          <w:sz w:val="22"/>
          <w:szCs w:val="22"/>
        </w:rPr>
        <w:t xml:space="preserve"> o szczególnych rozwiązaniach w zakresie przeciwdziałania wspieraniu agresji na Ukrainę oraz służących ochronie bezpieczeństwa narodowego (Dz. U. z 2023 r. poz. 129)</w:t>
      </w:r>
      <w:r w:rsidRPr="0026296E">
        <w:rPr>
          <w:rFonts w:asciiTheme="minorHAnsi" w:eastAsiaTheme="majorEastAsia" w:hAnsiTheme="minorHAnsi" w:cstheme="minorHAnsi"/>
          <w:bCs/>
          <w:color w:val="000000" w:themeColor="text1"/>
          <w:sz w:val="22"/>
          <w:szCs w:val="22"/>
          <w:lang w:eastAsia="en-US"/>
        </w:rPr>
        <w:t>.</w:t>
      </w:r>
    </w:p>
    <w:p w14:paraId="56826306" w14:textId="03C71B30" w:rsidR="00B42BFA" w:rsidRPr="0026296E" w:rsidRDefault="00B42BFA" w:rsidP="00D47028">
      <w:pPr>
        <w:numPr>
          <w:ilvl w:val="0"/>
          <w:numId w:val="20"/>
        </w:numPr>
        <w:spacing w:line="276" w:lineRule="auto"/>
        <w:ind w:left="426" w:hanging="284"/>
        <w:contextualSpacing/>
        <w:jc w:val="both"/>
        <w:rPr>
          <w:rFonts w:asciiTheme="minorHAnsi" w:eastAsiaTheme="majorEastAsia" w:hAnsiTheme="minorHAnsi" w:cstheme="minorHAnsi"/>
          <w:bCs/>
          <w:color w:val="000000" w:themeColor="text1"/>
          <w:sz w:val="22"/>
          <w:szCs w:val="22"/>
          <w:lang w:eastAsia="en-US"/>
        </w:rPr>
      </w:pPr>
      <w:r w:rsidRPr="009D6DAF">
        <w:rPr>
          <w:rFonts w:asciiTheme="minorHAnsi" w:eastAsiaTheme="majorEastAsia" w:hAnsiTheme="minorHAnsi" w:cstheme="minorHAnsi"/>
          <w:b/>
          <w:color w:val="000000" w:themeColor="text1"/>
          <w:sz w:val="22"/>
          <w:szCs w:val="22"/>
          <w:lang w:eastAsia="en-US"/>
        </w:rPr>
        <w:t xml:space="preserve">W przypadku Wykonawców wspólnie ubiegających się o zamówienie, oświadczenie o którym mowa w art. 125 ust. 1 ustawy </w:t>
      </w:r>
      <w:proofErr w:type="spellStart"/>
      <w:r w:rsidRPr="009D6DAF">
        <w:rPr>
          <w:rFonts w:asciiTheme="minorHAnsi" w:eastAsiaTheme="majorEastAsia" w:hAnsiTheme="minorHAnsi" w:cstheme="minorHAnsi"/>
          <w:b/>
          <w:color w:val="000000" w:themeColor="text1"/>
          <w:sz w:val="22"/>
          <w:szCs w:val="22"/>
          <w:lang w:eastAsia="en-US"/>
        </w:rPr>
        <w:t>Pzp</w:t>
      </w:r>
      <w:proofErr w:type="spellEnd"/>
      <w:r w:rsidRPr="009D6DAF">
        <w:rPr>
          <w:rFonts w:asciiTheme="minorHAnsi" w:eastAsiaTheme="majorEastAsia" w:hAnsiTheme="minorHAnsi" w:cstheme="minorHAnsi"/>
          <w:b/>
          <w:color w:val="000000" w:themeColor="text1"/>
          <w:sz w:val="22"/>
          <w:szCs w:val="22"/>
          <w:lang w:eastAsia="en-US"/>
        </w:rPr>
        <w:t xml:space="preserve"> – załącznik </w:t>
      </w:r>
      <w:r w:rsidR="00D9383F">
        <w:rPr>
          <w:rFonts w:asciiTheme="minorHAnsi" w:eastAsiaTheme="majorEastAsia" w:hAnsiTheme="minorHAnsi" w:cstheme="minorHAnsi"/>
          <w:b/>
          <w:color w:val="000000" w:themeColor="text1"/>
          <w:sz w:val="22"/>
          <w:szCs w:val="22"/>
          <w:lang w:eastAsia="en-US"/>
        </w:rPr>
        <w:t>4</w:t>
      </w:r>
      <w:r w:rsidRPr="009D6DAF">
        <w:rPr>
          <w:rFonts w:asciiTheme="minorHAnsi" w:eastAsiaTheme="majorEastAsia" w:hAnsiTheme="minorHAnsi" w:cstheme="minorHAnsi"/>
          <w:b/>
          <w:color w:val="000000" w:themeColor="text1"/>
          <w:sz w:val="22"/>
          <w:szCs w:val="22"/>
          <w:lang w:eastAsia="en-US"/>
        </w:rPr>
        <w:t xml:space="preserve">a i </w:t>
      </w:r>
      <w:r w:rsidR="00D9383F">
        <w:rPr>
          <w:rFonts w:asciiTheme="minorHAnsi" w:eastAsiaTheme="majorEastAsia" w:hAnsiTheme="minorHAnsi" w:cstheme="minorHAnsi"/>
          <w:b/>
          <w:color w:val="000000" w:themeColor="text1"/>
          <w:sz w:val="22"/>
          <w:szCs w:val="22"/>
          <w:lang w:eastAsia="en-US"/>
        </w:rPr>
        <w:t>5</w:t>
      </w:r>
      <w:r w:rsidRPr="009D6DAF">
        <w:rPr>
          <w:rFonts w:asciiTheme="minorHAnsi" w:eastAsiaTheme="majorEastAsia" w:hAnsiTheme="minorHAnsi" w:cstheme="minorHAnsi"/>
          <w:b/>
          <w:color w:val="000000" w:themeColor="text1"/>
          <w:sz w:val="22"/>
          <w:szCs w:val="22"/>
          <w:lang w:eastAsia="en-US"/>
        </w:rPr>
        <w:t xml:space="preserve">a do Zaproszenia, składa każdy </w:t>
      </w:r>
      <w:r w:rsidRPr="009D6DAF">
        <w:rPr>
          <w:rFonts w:asciiTheme="minorHAnsi" w:eastAsiaTheme="majorEastAsia" w:hAnsiTheme="minorHAnsi" w:cstheme="minorHAnsi"/>
          <w:b/>
          <w:color w:val="000000" w:themeColor="text1"/>
          <w:sz w:val="22"/>
          <w:szCs w:val="22"/>
          <w:lang w:eastAsia="en-US"/>
        </w:rPr>
        <w:br/>
        <w:t xml:space="preserve">z Wykonawców. </w:t>
      </w:r>
      <w:r w:rsidRPr="0026296E">
        <w:rPr>
          <w:rFonts w:asciiTheme="minorHAnsi" w:eastAsiaTheme="majorEastAsia" w:hAnsiTheme="minorHAnsi" w:cstheme="minorHAnsi"/>
          <w:bCs/>
          <w:color w:val="000000" w:themeColor="text1"/>
          <w:sz w:val="22"/>
          <w:szCs w:val="22"/>
          <w:lang w:eastAsia="en-US"/>
        </w:rPr>
        <w:t xml:space="preserve">Oświadczenia te potwierdzają brak podstaw wykluczenia </w:t>
      </w:r>
      <w:r>
        <w:rPr>
          <w:rFonts w:asciiTheme="minorHAnsi" w:eastAsiaTheme="majorEastAsia" w:hAnsiTheme="minorHAnsi" w:cstheme="minorHAnsi"/>
          <w:bCs/>
          <w:color w:val="000000" w:themeColor="text1"/>
          <w:sz w:val="22"/>
          <w:szCs w:val="22"/>
          <w:lang w:eastAsia="en-US"/>
        </w:rPr>
        <w:t xml:space="preserve">z postępowania </w:t>
      </w:r>
      <w:r w:rsidRPr="0026296E">
        <w:rPr>
          <w:rFonts w:asciiTheme="minorHAnsi" w:eastAsiaTheme="majorEastAsia" w:hAnsiTheme="minorHAnsi" w:cstheme="minorHAnsi"/>
          <w:bCs/>
          <w:color w:val="000000" w:themeColor="text1"/>
          <w:sz w:val="22"/>
          <w:szCs w:val="22"/>
          <w:lang w:eastAsia="en-US"/>
        </w:rPr>
        <w:t xml:space="preserve">oraz spełnienia warunków udziału w postępowaniu, w zakresie jakim każdy z Wykonawców wykazuje spełnianie warunków udziału w postępowaniu.  </w:t>
      </w:r>
    </w:p>
    <w:p w14:paraId="631DC3FB" w14:textId="30B85FB4" w:rsidR="00B42BFA" w:rsidRPr="009D6DAF" w:rsidRDefault="00B42BFA" w:rsidP="00D47028">
      <w:pPr>
        <w:numPr>
          <w:ilvl w:val="0"/>
          <w:numId w:val="20"/>
        </w:numPr>
        <w:spacing w:line="276" w:lineRule="auto"/>
        <w:ind w:left="426" w:hanging="284"/>
        <w:contextualSpacing/>
        <w:jc w:val="both"/>
        <w:rPr>
          <w:rFonts w:asciiTheme="minorHAnsi" w:eastAsiaTheme="majorEastAsia" w:hAnsiTheme="minorHAnsi" w:cstheme="minorHAnsi"/>
          <w:b/>
          <w:color w:val="000000" w:themeColor="text1"/>
          <w:sz w:val="22"/>
          <w:szCs w:val="22"/>
          <w:lang w:eastAsia="en-US"/>
        </w:rPr>
      </w:pPr>
      <w:r w:rsidRPr="009D6DAF">
        <w:rPr>
          <w:rFonts w:asciiTheme="minorHAnsi" w:eastAsiaTheme="majorEastAsia" w:hAnsiTheme="minorHAnsi" w:cstheme="minorHAnsi"/>
          <w:b/>
          <w:color w:val="000000" w:themeColor="text1"/>
          <w:sz w:val="22"/>
          <w:szCs w:val="22"/>
          <w:lang w:eastAsia="en-US"/>
        </w:rPr>
        <w:t xml:space="preserve">Wykonawcy wspólnie ubiegający się o zamówienie dołączają do oferty oświadczenie, z którego wynika, że roboty budowlane wykonują poszczególni Wykonawcy (zgodnie z załącznikiem </w:t>
      </w:r>
      <w:r w:rsidRPr="009D6DAF">
        <w:rPr>
          <w:rFonts w:asciiTheme="minorHAnsi" w:eastAsiaTheme="majorEastAsia" w:hAnsiTheme="minorHAnsi" w:cstheme="minorHAnsi"/>
          <w:b/>
          <w:color w:val="000000" w:themeColor="text1"/>
          <w:sz w:val="22"/>
          <w:szCs w:val="22"/>
          <w:lang w:eastAsia="en-US"/>
        </w:rPr>
        <w:br/>
        <w:t>8 do SWZ)</w:t>
      </w:r>
      <w:r w:rsidR="009D6DAF">
        <w:rPr>
          <w:rFonts w:asciiTheme="minorHAnsi" w:eastAsiaTheme="majorEastAsia" w:hAnsiTheme="minorHAnsi" w:cstheme="minorHAnsi"/>
          <w:b/>
          <w:color w:val="000000" w:themeColor="text1"/>
          <w:sz w:val="22"/>
          <w:szCs w:val="22"/>
          <w:lang w:eastAsia="en-US"/>
        </w:rPr>
        <w:t>- jeśli dotyczy</w:t>
      </w:r>
      <w:r w:rsidRPr="009D6DAF">
        <w:rPr>
          <w:rFonts w:asciiTheme="minorHAnsi" w:eastAsiaTheme="majorEastAsia" w:hAnsiTheme="minorHAnsi" w:cstheme="minorHAnsi"/>
          <w:b/>
          <w:color w:val="000000" w:themeColor="text1"/>
          <w:sz w:val="22"/>
          <w:szCs w:val="22"/>
          <w:lang w:eastAsia="en-US"/>
        </w:rPr>
        <w:t>.</w:t>
      </w:r>
    </w:p>
    <w:p w14:paraId="07F4561E" w14:textId="6EF21C51" w:rsidR="00B42BFA" w:rsidRDefault="00B42BFA" w:rsidP="00D47028">
      <w:pPr>
        <w:numPr>
          <w:ilvl w:val="0"/>
          <w:numId w:val="20"/>
        </w:numPr>
        <w:spacing w:line="276" w:lineRule="auto"/>
        <w:ind w:left="426" w:hanging="284"/>
        <w:contextualSpacing/>
        <w:jc w:val="both"/>
        <w:rPr>
          <w:rFonts w:asciiTheme="minorHAnsi" w:eastAsiaTheme="majorEastAsia" w:hAnsiTheme="minorHAnsi" w:cstheme="minorHAnsi"/>
          <w:bCs/>
          <w:color w:val="000000" w:themeColor="text1"/>
          <w:sz w:val="22"/>
          <w:szCs w:val="22"/>
          <w:lang w:eastAsia="en-US"/>
        </w:rPr>
      </w:pPr>
      <w:r w:rsidRPr="00B80E34">
        <w:rPr>
          <w:rFonts w:asciiTheme="minorHAnsi" w:eastAsiaTheme="majorEastAsia" w:hAnsiTheme="minorHAnsi" w:cstheme="minorHAnsi"/>
          <w:bCs/>
          <w:color w:val="000000" w:themeColor="text1"/>
          <w:sz w:val="22"/>
          <w:szCs w:val="22"/>
          <w:lang w:eastAsia="en-US"/>
        </w:rPr>
        <w:t>Wykonawcy składają oświadczeni</w:t>
      </w:r>
      <w:r w:rsidR="00D246E3">
        <w:rPr>
          <w:rFonts w:asciiTheme="minorHAnsi" w:eastAsiaTheme="majorEastAsia" w:hAnsiTheme="minorHAnsi" w:cstheme="minorHAnsi"/>
          <w:bCs/>
          <w:color w:val="000000" w:themeColor="text1"/>
          <w:sz w:val="22"/>
          <w:szCs w:val="22"/>
          <w:lang w:eastAsia="en-US"/>
        </w:rPr>
        <w:t>a</w:t>
      </w:r>
      <w:r>
        <w:rPr>
          <w:rFonts w:asciiTheme="minorHAnsi" w:eastAsiaTheme="majorEastAsia" w:hAnsiTheme="minorHAnsi" w:cstheme="minorHAnsi"/>
          <w:bCs/>
          <w:color w:val="000000" w:themeColor="text1"/>
          <w:sz w:val="22"/>
          <w:szCs w:val="22"/>
          <w:lang w:eastAsia="en-US"/>
        </w:rPr>
        <w:t xml:space="preserve"> </w:t>
      </w:r>
      <w:r w:rsidR="00D246E3">
        <w:rPr>
          <w:rFonts w:asciiTheme="minorHAnsi" w:eastAsiaTheme="majorEastAsia" w:hAnsiTheme="minorHAnsi" w:cstheme="minorHAnsi"/>
          <w:bCs/>
          <w:color w:val="000000" w:themeColor="text1"/>
          <w:sz w:val="22"/>
          <w:szCs w:val="22"/>
          <w:lang w:eastAsia="en-US"/>
        </w:rPr>
        <w:t>w</w:t>
      </w:r>
      <w:r w:rsidRPr="00B80E34">
        <w:rPr>
          <w:rFonts w:asciiTheme="minorHAnsi" w:eastAsiaTheme="majorEastAsia" w:hAnsiTheme="minorHAnsi" w:cstheme="minorHAnsi"/>
          <w:bCs/>
          <w:color w:val="000000" w:themeColor="text1"/>
          <w:sz w:val="22"/>
          <w:szCs w:val="22"/>
          <w:lang w:eastAsia="en-US"/>
        </w:rPr>
        <w:t xml:space="preserve">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3987FE2" w14:textId="77777777" w:rsidR="00B42BFA" w:rsidRPr="0026296E" w:rsidRDefault="00B42BFA" w:rsidP="00D47028">
      <w:pPr>
        <w:numPr>
          <w:ilvl w:val="0"/>
          <w:numId w:val="20"/>
        </w:numPr>
        <w:spacing w:line="276" w:lineRule="auto"/>
        <w:ind w:left="426" w:hanging="284"/>
        <w:contextualSpacing/>
        <w:jc w:val="both"/>
        <w:rPr>
          <w:rFonts w:asciiTheme="minorHAnsi" w:eastAsiaTheme="majorEastAsia" w:hAnsiTheme="minorHAnsi" w:cstheme="minorHAnsi"/>
          <w:bCs/>
          <w:color w:val="000000" w:themeColor="text1"/>
          <w:sz w:val="22"/>
          <w:szCs w:val="22"/>
          <w:lang w:eastAsia="en-US"/>
        </w:rPr>
      </w:pPr>
      <w:r w:rsidRPr="0026296E">
        <w:rPr>
          <w:rFonts w:asciiTheme="minorHAnsi" w:eastAsiaTheme="majorEastAsia" w:hAnsiTheme="minorHAnsi" w:cstheme="minorHAnsi"/>
          <w:bCs/>
          <w:color w:val="000000" w:themeColor="text1"/>
          <w:sz w:val="22"/>
          <w:szCs w:val="22"/>
          <w:lang w:eastAsia="en-US"/>
        </w:rPr>
        <w:t xml:space="preserve">Wszelka korespondencja będzie prowadzona przez </w:t>
      </w:r>
      <w:r>
        <w:rPr>
          <w:rFonts w:asciiTheme="minorHAnsi" w:eastAsiaTheme="majorEastAsia" w:hAnsiTheme="minorHAnsi" w:cstheme="minorHAnsi"/>
          <w:bCs/>
          <w:color w:val="000000" w:themeColor="text1"/>
          <w:sz w:val="22"/>
          <w:szCs w:val="22"/>
          <w:lang w:eastAsia="en-US"/>
        </w:rPr>
        <w:t>Z</w:t>
      </w:r>
      <w:r w:rsidRPr="0026296E">
        <w:rPr>
          <w:rFonts w:asciiTheme="minorHAnsi" w:eastAsiaTheme="majorEastAsia" w:hAnsiTheme="minorHAnsi" w:cstheme="minorHAnsi"/>
          <w:bCs/>
          <w:color w:val="000000" w:themeColor="text1"/>
          <w:sz w:val="22"/>
          <w:szCs w:val="22"/>
          <w:lang w:eastAsia="en-US"/>
        </w:rPr>
        <w:t>amawiającego wyłącznie z pełnomocnikiem.</w:t>
      </w:r>
    </w:p>
    <w:p w14:paraId="4C6EE9C7" w14:textId="77777777" w:rsidR="00B42BFA" w:rsidRPr="0026296E" w:rsidRDefault="00B42BFA" w:rsidP="00D47028">
      <w:pPr>
        <w:numPr>
          <w:ilvl w:val="0"/>
          <w:numId w:val="20"/>
        </w:numPr>
        <w:spacing w:line="276" w:lineRule="auto"/>
        <w:ind w:left="426" w:hanging="284"/>
        <w:contextualSpacing/>
        <w:jc w:val="both"/>
        <w:rPr>
          <w:rFonts w:asciiTheme="minorHAnsi" w:eastAsiaTheme="majorEastAsia" w:hAnsiTheme="minorHAnsi" w:cstheme="minorHAnsi"/>
          <w:bCs/>
          <w:color w:val="000000" w:themeColor="text1"/>
          <w:sz w:val="22"/>
          <w:szCs w:val="22"/>
          <w:lang w:eastAsia="en-US"/>
        </w:rPr>
      </w:pPr>
      <w:r w:rsidRPr="0026296E">
        <w:rPr>
          <w:rFonts w:asciiTheme="minorHAnsi" w:eastAsiaTheme="majorEastAsia" w:hAnsiTheme="minorHAnsi" w:cstheme="minorHAnsi"/>
          <w:bCs/>
          <w:color w:val="000000" w:themeColor="text1"/>
          <w:sz w:val="22"/>
          <w:szCs w:val="22"/>
          <w:lang w:eastAsia="en-US"/>
        </w:rPr>
        <w:t>Zamawiający nie wymaga od Wykonawców wspólnie ubiegających się o zamówienia posiadania określonej formy prawnej w celu złożenia oferty.</w:t>
      </w:r>
    </w:p>
    <w:p w14:paraId="560B479D" w14:textId="77777777" w:rsidR="00B42BFA" w:rsidRDefault="00B42BFA" w:rsidP="00D47028">
      <w:pPr>
        <w:numPr>
          <w:ilvl w:val="0"/>
          <w:numId w:val="20"/>
        </w:numPr>
        <w:spacing w:line="276" w:lineRule="auto"/>
        <w:ind w:left="426" w:hanging="284"/>
        <w:contextualSpacing/>
        <w:jc w:val="both"/>
        <w:rPr>
          <w:rFonts w:asciiTheme="minorHAnsi" w:eastAsiaTheme="majorEastAsia" w:hAnsiTheme="minorHAnsi" w:cstheme="minorHAnsi"/>
          <w:bCs/>
          <w:color w:val="000000" w:themeColor="text1"/>
          <w:sz w:val="22"/>
          <w:szCs w:val="22"/>
          <w:lang w:eastAsia="en-US"/>
        </w:rPr>
      </w:pPr>
      <w:r w:rsidRPr="0026296E">
        <w:rPr>
          <w:rFonts w:asciiTheme="minorHAnsi" w:eastAsiaTheme="majorEastAsia" w:hAnsiTheme="minorHAnsi" w:cstheme="minorHAnsi"/>
          <w:bCs/>
          <w:color w:val="000000" w:themeColor="text1"/>
          <w:sz w:val="22"/>
          <w:szCs w:val="22"/>
          <w:lang w:eastAsia="en-US"/>
        </w:rPr>
        <w:t>W przypadku zawarcia umowy z Wykonawcom wspólnie ubiegającym się o zamówienie Zamawiający żąda przed zawarciem umowy w sprawie zamówienia publicznego kopii umowy regulującej współpracę tych Wykonawców.</w:t>
      </w:r>
    </w:p>
    <w:p w14:paraId="09C74774" w14:textId="77777777" w:rsidR="00B42BFA" w:rsidRDefault="00B42BFA" w:rsidP="00D47028">
      <w:pPr>
        <w:numPr>
          <w:ilvl w:val="0"/>
          <w:numId w:val="20"/>
        </w:numPr>
        <w:spacing w:line="276" w:lineRule="auto"/>
        <w:ind w:left="426" w:hanging="284"/>
        <w:contextualSpacing/>
        <w:jc w:val="both"/>
        <w:rPr>
          <w:rFonts w:asciiTheme="minorHAnsi" w:eastAsiaTheme="majorEastAsia" w:hAnsiTheme="minorHAnsi" w:cstheme="minorHAnsi"/>
          <w:bCs/>
          <w:color w:val="000000" w:themeColor="text1"/>
          <w:sz w:val="22"/>
          <w:szCs w:val="22"/>
          <w:lang w:eastAsia="en-US"/>
        </w:rPr>
      </w:pPr>
      <w:r>
        <w:rPr>
          <w:rFonts w:asciiTheme="minorHAnsi" w:eastAsiaTheme="majorEastAsia" w:hAnsiTheme="minorHAnsi" w:cstheme="minorHAnsi"/>
          <w:bCs/>
          <w:color w:val="000000" w:themeColor="text1"/>
          <w:sz w:val="22"/>
          <w:szCs w:val="22"/>
          <w:lang w:eastAsia="en-US"/>
        </w:rPr>
        <w:t xml:space="preserve">Zamawiający w stosunku do Wykonawców wspólnie ubiegających się o zamówienie </w:t>
      </w:r>
      <w:r>
        <w:rPr>
          <w:rFonts w:asciiTheme="minorHAnsi" w:eastAsiaTheme="majorEastAsia" w:hAnsiTheme="minorHAnsi" w:cstheme="minorHAnsi"/>
          <w:bCs/>
          <w:color w:val="000000" w:themeColor="text1"/>
          <w:sz w:val="22"/>
          <w:szCs w:val="22"/>
          <w:lang w:eastAsia="en-US"/>
        </w:rPr>
        <w:br/>
        <w:t>w odniesieniu do warunków dotyczących zdolności technicznej lub zawodowej – dopuszcza łączne spełnienie warunków przez Wykonawców.</w:t>
      </w:r>
    </w:p>
    <w:p w14:paraId="2FF29784" w14:textId="1562B997" w:rsidR="00B42BFA" w:rsidRDefault="00B42BFA" w:rsidP="00D47028">
      <w:pPr>
        <w:numPr>
          <w:ilvl w:val="0"/>
          <w:numId w:val="20"/>
        </w:numPr>
        <w:spacing w:line="276" w:lineRule="auto"/>
        <w:ind w:left="426" w:hanging="284"/>
        <w:contextualSpacing/>
        <w:jc w:val="both"/>
        <w:rPr>
          <w:rFonts w:asciiTheme="minorHAnsi" w:eastAsiaTheme="majorEastAsia" w:hAnsiTheme="minorHAnsi" w:cstheme="minorHAnsi"/>
          <w:bCs/>
          <w:color w:val="000000" w:themeColor="text1"/>
          <w:sz w:val="22"/>
          <w:szCs w:val="22"/>
          <w:lang w:eastAsia="en-US"/>
        </w:rPr>
      </w:pPr>
      <w:bookmarkStart w:id="6" w:name="_Hlk156563745"/>
      <w:r w:rsidRPr="009D6DAF">
        <w:rPr>
          <w:rFonts w:asciiTheme="minorHAnsi" w:eastAsiaTheme="majorEastAsia" w:hAnsiTheme="minorHAnsi" w:cstheme="minorHAnsi"/>
          <w:b/>
          <w:color w:val="000000" w:themeColor="text1"/>
          <w:sz w:val="22"/>
          <w:szCs w:val="22"/>
          <w:lang w:eastAsia="en-US"/>
        </w:rPr>
        <w:lastRenderedPageBreak/>
        <w:t>Dodatkowo Zamawiający będzie żądał od</w:t>
      </w:r>
      <w:r>
        <w:rPr>
          <w:rFonts w:asciiTheme="minorHAnsi" w:eastAsiaTheme="majorEastAsia" w:hAnsiTheme="minorHAnsi" w:cstheme="minorHAnsi"/>
          <w:bCs/>
          <w:color w:val="000000" w:themeColor="text1"/>
          <w:sz w:val="22"/>
          <w:szCs w:val="22"/>
          <w:lang w:eastAsia="en-US"/>
        </w:rPr>
        <w:t xml:space="preserve"> </w:t>
      </w:r>
      <w:r w:rsidRPr="009D6DAF">
        <w:rPr>
          <w:rFonts w:asciiTheme="minorHAnsi" w:eastAsiaTheme="majorEastAsia" w:hAnsiTheme="minorHAnsi" w:cstheme="minorHAnsi"/>
          <w:b/>
          <w:color w:val="000000" w:themeColor="text1"/>
          <w:sz w:val="22"/>
          <w:szCs w:val="22"/>
          <w:lang w:eastAsia="en-US"/>
        </w:rPr>
        <w:t xml:space="preserve">Wykonawcy wspólnie ubiegającego się o zamówienie (jeśli złożyli najkorzystniejszą ofertę) oświadczenia w celu  potwierdzenia aktualność informacji zawartych w oświadczeniu, o którym mowa w art. 125 ust. 1 ustawy </w:t>
      </w:r>
      <w:proofErr w:type="spellStart"/>
      <w:r w:rsidRPr="009D6DAF">
        <w:rPr>
          <w:rFonts w:asciiTheme="minorHAnsi" w:eastAsiaTheme="majorEastAsia" w:hAnsiTheme="minorHAnsi" w:cstheme="minorHAnsi"/>
          <w:b/>
          <w:color w:val="000000" w:themeColor="text1"/>
          <w:sz w:val="22"/>
          <w:szCs w:val="22"/>
          <w:lang w:eastAsia="en-US"/>
        </w:rPr>
        <w:t>Pzp</w:t>
      </w:r>
      <w:proofErr w:type="spellEnd"/>
      <w:r w:rsidRPr="009D6DAF">
        <w:rPr>
          <w:rFonts w:asciiTheme="minorHAnsi" w:eastAsiaTheme="majorEastAsia" w:hAnsiTheme="minorHAnsi" w:cstheme="minorHAnsi"/>
          <w:b/>
          <w:color w:val="000000" w:themeColor="text1"/>
          <w:sz w:val="22"/>
          <w:szCs w:val="22"/>
          <w:lang w:eastAsia="en-US"/>
        </w:rPr>
        <w:t>,)</w:t>
      </w:r>
      <w:r w:rsidR="00CD3EAF" w:rsidRPr="009D6DAF">
        <w:rPr>
          <w:rFonts w:asciiTheme="minorHAnsi" w:eastAsiaTheme="majorEastAsia" w:hAnsiTheme="minorHAnsi" w:cstheme="minorHAnsi"/>
          <w:b/>
          <w:color w:val="000000" w:themeColor="text1"/>
          <w:sz w:val="22"/>
          <w:szCs w:val="22"/>
          <w:lang w:eastAsia="en-US"/>
        </w:rPr>
        <w:t>- załącznik nr 9</w:t>
      </w:r>
      <w:r w:rsidR="003B7C76" w:rsidRPr="009D6DAF">
        <w:rPr>
          <w:rFonts w:asciiTheme="minorHAnsi" w:eastAsiaTheme="majorEastAsia" w:hAnsiTheme="minorHAnsi" w:cstheme="minorHAnsi"/>
          <w:b/>
          <w:color w:val="000000" w:themeColor="text1"/>
          <w:sz w:val="22"/>
          <w:szCs w:val="22"/>
          <w:lang w:eastAsia="en-US"/>
        </w:rPr>
        <w:t>a</w:t>
      </w:r>
      <w:r w:rsidR="00CD3EAF" w:rsidRPr="009D6DAF">
        <w:rPr>
          <w:rFonts w:asciiTheme="minorHAnsi" w:eastAsiaTheme="majorEastAsia" w:hAnsiTheme="minorHAnsi" w:cstheme="minorHAnsi"/>
          <w:b/>
          <w:color w:val="000000" w:themeColor="text1"/>
          <w:sz w:val="22"/>
          <w:szCs w:val="22"/>
          <w:lang w:eastAsia="en-US"/>
        </w:rPr>
        <w:t xml:space="preserve"> do SWZ</w:t>
      </w:r>
      <w:r w:rsidRPr="009D6DAF">
        <w:rPr>
          <w:rFonts w:asciiTheme="minorHAnsi" w:eastAsiaTheme="majorEastAsia" w:hAnsiTheme="minorHAnsi" w:cstheme="minorHAnsi"/>
          <w:b/>
          <w:color w:val="000000" w:themeColor="text1"/>
          <w:sz w:val="22"/>
          <w:szCs w:val="22"/>
          <w:lang w:eastAsia="en-US"/>
        </w:rPr>
        <w:t>.</w:t>
      </w:r>
    </w:p>
    <w:bookmarkEnd w:id="6"/>
    <w:p w14:paraId="31CBD85D" w14:textId="77777777" w:rsidR="00B42BFA" w:rsidRPr="0026296E" w:rsidRDefault="00B42BFA" w:rsidP="00D47028">
      <w:pPr>
        <w:pStyle w:val="Akapitzlist"/>
        <w:numPr>
          <w:ilvl w:val="0"/>
          <w:numId w:val="19"/>
        </w:numPr>
        <w:spacing w:line="276" w:lineRule="auto"/>
        <w:ind w:left="284" w:hanging="284"/>
        <w:jc w:val="both"/>
        <w:rPr>
          <w:rFonts w:asciiTheme="minorHAnsi" w:eastAsiaTheme="majorEastAsia" w:hAnsiTheme="minorHAnsi" w:cstheme="minorHAnsi"/>
          <w:b/>
          <w:color w:val="000000" w:themeColor="text1"/>
          <w:sz w:val="22"/>
          <w:szCs w:val="22"/>
          <w:lang w:eastAsia="en-US"/>
        </w:rPr>
      </w:pPr>
      <w:r w:rsidRPr="0026296E">
        <w:rPr>
          <w:rFonts w:asciiTheme="minorHAnsi" w:eastAsiaTheme="majorEastAsia" w:hAnsiTheme="minorHAnsi" w:cstheme="minorHAnsi"/>
          <w:b/>
          <w:color w:val="000000" w:themeColor="text1"/>
          <w:sz w:val="22"/>
          <w:szCs w:val="22"/>
          <w:lang w:eastAsia="en-US"/>
        </w:rPr>
        <w:t xml:space="preserve">Poleganie na zasobach innych podmiotów: </w:t>
      </w:r>
    </w:p>
    <w:p w14:paraId="743840F2" w14:textId="77777777" w:rsidR="00B42BFA" w:rsidRDefault="00B42BFA" w:rsidP="00D47028">
      <w:pPr>
        <w:pStyle w:val="Akapitzlist"/>
        <w:numPr>
          <w:ilvl w:val="0"/>
          <w:numId w:val="21"/>
        </w:numPr>
        <w:spacing w:line="276" w:lineRule="auto"/>
        <w:ind w:left="426" w:hanging="284"/>
        <w:jc w:val="both"/>
        <w:rPr>
          <w:rFonts w:asciiTheme="minorHAnsi" w:eastAsiaTheme="majorEastAsia" w:hAnsiTheme="minorHAnsi" w:cstheme="minorHAnsi"/>
          <w:color w:val="000000" w:themeColor="text1"/>
          <w:sz w:val="22"/>
          <w:szCs w:val="22"/>
          <w:lang w:eastAsia="en-US"/>
        </w:rPr>
      </w:pPr>
      <w:r w:rsidRPr="0026296E">
        <w:rPr>
          <w:rFonts w:asciiTheme="minorHAnsi" w:eastAsiaTheme="majorEastAsia" w:hAnsiTheme="minorHAnsi" w:cstheme="minorHAnsi"/>
          <w:color w:val="000000" w:themeColor="text1"/>
          <w:sz w:val="22"/>
          <w:szCs w:val="22"/>
          <w:lang w:eastAsia="en-US"/>
        </w:rPr>
        <w:t xml:space="preserve">Wykonawca może w celu potwierdzenia spełnienia warunków udziału w postępowaniu </w:t>
      </w:r>
      <w:r w:rsidRPr="0026296E">
        <w:rPr>
          <w:rFonts w:asciiTheme="minorHAnsi" w:eastAsiaTheme="majorEastAsia" w:hAnsiTheme="minorHAnsi" w:cstheme="minorHAnsi"/>
          <w:color w:val="000000" w:themeColor="text1"/>
          <w:sz w:val="22"/>
          <w:szCs w:val="22"/>
          <w:lang w:eastAsia="en-US"/>
        </w:rPr>
        <w:br/>
        <w:t>w stosownych sytuacjach oraz w odniesieniu do konkretnego zamówienia lub jego części, polegać na zdolnościach technicznych lub zawodowych lub sytuacji finansowej lub ekonomicznej podmiotów udostępniających zasoby, niezależnie od charakteru prawnego łączącego go z nim stosunków prawnych.</w:t>
      </w:r>
    </w:p>
    <w:p w14:paraId="2D2089F6" w14:textId="178FFE1D" w:rsidR="00B42BFA" w:rsidRPr="0026296E" w:rsidRDefault="00B42BFA" w:rsidP="00D47028">
      <w:pPr>
        <w:pStyle w:val="Akapitzlist"/>
        <w:numPr>
          <w:ilvl w:val="0"/>
          <w:numId w:val="21"/>
        </w:numPr>
        <w:spacing w:line="276" w:lineRule="auto"/>
        <w:ind w:left="426" w:hanging="284"/>
        <w:jc w:val="both"/>
        <w:rPr>
          <w:rFonts w:asciiTheme="minorHAnsi" w:eastAsiaTheme="majorEastAsia" w:hAnsiTheme="minorHAnsi" w:cstheme="minorHAnsi"/>
          <w:color w:val="000000" w:themeColor="text1"/>
          <w:sz w:val="22"/>
          <w:szCs w:val="22"/>
          <w:lang w:eastAsia="en-US"/>
        </w:rPr>
      </w:pPr>
      <w:bookmarkStart w:id="7" w:name="_Hlk156564415"/>
      <w:r w:rsidRPr="0026296E">
        <w:rPr>
          <w:rFonts w:asciiTheme="minorHAnsi" w:eastAsiaTheme="majorEastAsia" w:hAnsiTheme="minorHAnsi" w:cstheme="minorHAnsi"/>
          <w:color w:val="000000" w:themeColor="text1"/>
          <w:sz w:val="22"/>
          <w:szCs w:val="22"/>
          <w:lang w:eastAsia="en-US"/>
        </w:rPr>
        <w:t xml:space="preserve">Wykonawca, </w:t>
      </w:r>
      <w:r w:rsidRPr="009D6DAF">
        <w:rPr>
          <w:rFonts w:asciiTheme="minorHAnsi" w:eastAsiaTheme="majorEastAsia" w:hAnsiTheme="minorHAnsi" w:cstheme="minorHAnsi"/>
          <w:b/>
          <w:bCs/>
          <w:color w:val="000000" w:themeColor="text1"/>
          <w:sz w:val="22"/>
          <w:szCs w:val="22"/>
          <w:lang w:eastAsia="en-US"/>
        </w:rPr>
        <w:t>w przypadku polegani</w:t>
      </w:r>
      <w:r w:rsidR="00662481">
        <w:rPr>
          <w:rFonts w:asciiTheme="minorHAnsi" w:eastAsiaTheme="majorEastAsia" w:hAnsiTheme="minorHAnsi" w:cstheme="minorHAnsi"/>
          <w:b/>
          <w:bCs/>
          <w:color w:val="000000" w:themeColor="text1"/>
          <w:sz w:val="22"/>
          <w:szCs w:val="22"/>
          <w:lang w:eastAsia="en-US"/>
        </w:rPr>
        <w:t>a</w:t>
      </w:r>
      <w:r w:rsidRPr="009D6DAF">
        <w:rPr>
          <w:rFonts w:asciiTheme="minorHAnsi" w:eastAsiaTheme="majorEastAsia" w:hAnsiTheme="minorHAnsi" w:cstheme="minorHAnsi"/>
          <w:b/>
          <w:bCs/>
          <w:color w:val="000000" w:themeColor="text1"/>
          <w:sz w:val="22"/>
          <w:szCs w:val="22"/>
          <w:lang w:eastAsia="en-US"/>
        </w:rPr>
        <w:t xml:space="preserve"> na zdolnościach lub sytuacji podmiotów udostępniających zasoby</w:t>
      </w:r>
      <w:r w:rsidR="00662481" w:rsidRPr="00662481">
        <w:rPr>
          <w:rFonts w:asciiTheme="minorHAnsi" w:eastAsiaTheme="majorEastAsia" w:hAnsiTheme="minorHAnsi" w:cstheme="minorHAnsi"/>
          <w:b/>
          <w:bCs/>
          <w:color w:val="000000" w:themeColor="text1"/>
          <w:sz w:val="22"/>
          <w:szCs w:val="22"/>
          <w:lang w:eastAsia="en-US"/>
        </w:rPr>
        <w:t xml:space="preserve"> składa</w:t>
      </w:r>
      <w:r w:rsidR="00662481">
        <w:rPr>
          <w:rFonts w:asciiTheme="minorHAnsi" w:eastAsiaTheme="majorEastAsia" w:hAnsiTheme="minorHAnsi" w:cstheme="minorHAnsi"/>
          <w:b/>
          <w:bCs/>
          <w:color w:val="000000" w:themeColor="text1"/>
          <w:sz w:val="22"/>
          <w:szCs w:val="22"/>
          <w:lang w:eastAsia="en-US"/>
        </w:rPr>
        <w:t xml:space="preserve"> oświadczenia </w:t>
      </w:r>
      <w:r w:rsidRPr="009D6DAF">
        <w:rPr>
          <w:rFonts w:asciiTheme="minorHAnsi" w:eastAsiaTheme="majorEastAsia" w:hAnsiTheme="minorHAnsi" w:cstheme="minorHAnsi"/>
          <w:b/>
          <w:bCs/>
          <w:color w:val="000000" w:themeColor="text1"/>
          <w:sz w:val="22"/>
          <w:szCs w:val="22"/>
          <w:lang w:eastAsia="en-US"/>
        </w:rPr>
        <w:t xml:space="preserve">potwierdzające brak podstaw wykluczenia tego podmiotu oraz odpowiednio spełnianie warunków udziału w postępowaniu, w zakresie, w jakim Wykonawca powołuje się na jego zasoby </w:t>
      </w:r>
      <w:r w:rsidRPr="0026296E">
        <w:rPr>
          <w:rFonts w:asciiTheme="minorHAnsi" w:eastAsiaTheme="majorEastAsia" w:hAnsiTheme="minorHAnsi" w:cstheme="minorHAnsi"/>
          <w:color w:val="000000" w:themeColor="text1"/>
          <w:sz w:val="22"/>
          <w:szCs w:val="22"/>
          <w:lang w:eastAsia="en-US"/>
        </w:rPr>
        <w:t>(</w:t>
      </w:r>
      <w:r w:rsidRPr="0026296E">
        <w:rPr>
          <w:rFonts w:asciiTheme="minorHAnsi" w:eastAsiaTheme="majorEastAsia" w:hAnsiTheme="minorHAnsi" w:cstheme="minorHAnsi"/>
          <w:b/>
          <w:bCs/>
          <w:color w:val="000000" w:themeColor="text1"/>
          <w:sz w:val="22"/>
          <w:szCs w:val="22"/>
          <w:lang w:eastAsia="en-US"/>
        </w:rPr>
        <w:t xml:space="preserve">Załącznik </w:t>
      </w:r>
      <w:r w:rsidR="00662481">
        <w:rPr>
          <w:rFonts w:asciiTheme="minorHAnsi" w:eastAsiaTheme="majorEastAsia" w:hAnsiTheme="minorHAnsi" w:cstheme="minorHAnsi"/>
          <w:b/>
          <w:bCs/>
          <w:color w:val="000000" w:themeColor="text1"/>
          <w:sz w:val="22"/>
          <w:szCs w:val="22"/>
          <w:lang w:eastAsia="en-US"/>
        </w:rPr>
        <w:t>4</w:t>
      </w:r>
      <w:r w:rsidRPr="0026296E">
        <w:rPr>
          <w:rFonts w:asciiTheme="minorHAnsi" w:eastAsiaTheme="majorEastAsia" w:hAnsiTheme="minorHAnsi" w:cstheme="minorHAnsi"/>
          <w:b/>
          <w:bCs/>
          <w:color w:val="000000" w:themeColor="text1"/>
          <w:sz w:val="22"/>
          <w:szCs w:val="22"/>
          <w:lang w:eastAsia="en-US"/>
        </w:rPr>
        <w:t xml:space="preserve">b i Załącznik </w:t>
      </w:r>
      <w:r w:rsidR="00662481">
        <w:rPr>
          <w:rFonts w:asciiTheme="minorHAnsi" w:eastAsiaTheme="majorEastAsia" w:hAnsiTheme="minorHAnsi" w:cstheme="minorHAnsi"/>
          <w:b/>
          <w:bCs/>
          <w:color w:val="000000" w:themeColor="text1"/>
          <w:sz w:val="22"/>
          <w:szCs w:val="22"/>
          <w:lang w:eastAsia="en-US"/>
        </w:rPr>
        <w:t>5</w:t>
      </w:r>
      <w:r w:rsidRPr="0026296E">
        <w:rPr>
          <w:rFonts w:asciiTheme="minorHAnsi" w:eastAsiaTheme="majorEastAsia" w:hAnsiTheme="minorHAnsi" w:cstheme="minorHAnsi"/>
          <w:b/>
          <w:bCs/>
          <w:color w:val="000000" w:themeColor="text1"/>
          <w:sz w:val="22"/>
          <w:szCs w:val="22"/>
          <w:lang w:eastAsia="en-US"/>
        </w:rPr>
        <w:t>b do SWZ</w:t>
      </w:r>
      <w:r w:rsidRPr="0026296E">
        <w:rPr>
          <w:rFonts w:asciiTheme="minorHAnsi" w:eastAsiaTheme="majorEastAsia" w:hAnsiTheme="minorHAnsi" w:cstheme="minorHAnsi"/>
          <w:color w:val="000000" w:themeColor="text1"/>
          <w:sz w:val="22"/>
          <w:szCs w:val="22"/>
          <w:lang w:eastAsia="en-US"/>
        </w:rPr>
        <w:t>).</w:t>
      </w:r>
    </w:p>
    <w:bookmarkEnd w:id="7"/>
    <w:p w14:paraId="07BF91C6" w14:textId="74C7BC88" w:rsidR="00B42BFA" w:rsidRPr="009D6DAF" w:rsidRDefault="00B42BFA" w:rsidP="00D47028">
      <w:pPr>
        <w:numPr>
          <w:ilvl w:val="0"/>
          <w:numId w:val="21"/>
        </w:numPr>
        <w:spacing w:line="276" w:lineRule="auto"/>
        <w:ind w:left="426" w:hanging="284"/>
        <w:contextualSpacing/>
        <w:jc w:val="both"/>
        <w:rPr>
          <w:rFonts w:asciiTheme="minorHAnsi" w:eastAsiaTheme="majorEastAsia" w:hAnsiTheme="minorHAnsi" w:cstheme="minorHAnsi"/>
          <w:b/>
          <w:color w:val="000000" w:themeColor="text1"/>
          <w:sz w:val="22"/>
          <w:szCs w:val="22"/>
          <w:lang w:eastAsia="en-US"/>
        </w:rPr>
      </w:pPr>
      <w:r w:rsidRPr="009D6DAF">
        <w:rPr>
          <w:rFonts w:asciiTheme="minorHAnsi" w:eastAsiaTheme="majorEastAsia" w:hAnsiTheme="minorHAnsi" w:cstheme="minorHAnsi"/>
          <w:b/>
          <w:color w:val="000000" w:themeColor="text1"/>
          <w:sz w:val="22"/>
          <w:szCs w:val="22"/>
          <w:lang w:eastAsia="en-US"/>
        </w:rPr>
        <w:t>Zamawiający na potwierdzenie braku podstaw wykluczenia</w:t>
      </w:r>
      <w:r w:rsidR="00953AB1" w:rsidRPr="009D6DAF">
        <w:rPr>
          <w:rFonts w:asciiTheme="minorHAnsi" w:eastAsiaTheme="majorEastAsia" w:hAnsiTheme="minorHAnsi" w:cstheme="minorHAnsi"/>
          <w:b/>
          <w:color w:val="000000" w:themeColor="text1"/>
          <w:sz w:val="22"/>
          <w:szCs w:val="22"/>
          <w:lang w:eastAsia="en-US"/>
        </w:rPr>
        <w:t xml:space="preserve"> oraz spełniania warunków udziału w postępowaniu</w:t>
      </w:r>
      <w:r w:rsidRPr="009D6DAF">
        <w:rPr>
          <w:rFonts w:asciiTheme="minorHAnsi" w:eastAsiaTheme="majorEastAsia" w:hAnsiTheme="minorHAnsi" w:cstheme="minorHAnsi"/>
          <w:b/>
          <w:color w:val="000000" w:themeColor="text1"/>
          <w:sz w:val="22"/>
          <w:szCs w:val="22"/>
          <w:lang w:eastAsia="en-US"/>
        </w:rPr>
        <w:t xml:space="preserve">, od Wykonawcy najkorzystniejszego, który powołuje się na zasoby innych podmiotów będzie żądał oświadczenia – załącznik nr 9b potwierdzającego aktualność informacji zawartych w oświadczeniu, o którym mowa w art. 125 ust. 1 ustawy </w:t>
      </w:r>
      <w:proofErr w:type="spellStart"/>
      <w:r w:rsidRPr="009D6DAF">
        <w:rPr>
          <w:rFonts w:asciiTheme="minorHAnsi" w:eastAsiaTheme="majorEastAsia" w:hAnsiTheme="minorHAnsi" w:cstheme="minorHAnsi"/>
          <w:b/>
          <w:color w:val="000000" w:themeColor="text1"/>
          <w:sz w:val="22"/>
          <w:szCs w:val="22"/>
          <w:lang w:eastAsia="en-US"/>
        </w:rPr>
        <w:t>Pzp</w:t>
      </w:r>
      <w:proofErr w:type="spellEnd"/>
      <w:r w:rsidRPr="009D6DAF">
        <w:rPr>
          <w:rFonts w:asciiTheme="minorHAnsi" w:eastAsiaTheme="majorEastAsia" w:hAnsiTheme="minorHAnsi" w:cstheme="minorHAnsi"/>
          <w:b/>
          <w:color w:val="000000" w:themeColor="text1"/>
          <w:sz w:val="22"/>
          <w:szCs w:val="22"/>
          <w:lang w:eastAsia="en-US"/>
        </w:rPr>
        <w:t>.</w:t>
      </w:r>
    </w:p>
    <w:p w14:paraId="5B4819E4" w14:textId="5F7F30F7" w:rsidR="00B42BFA" w:rsidRPr="0026296E" w:rsidRDefault="00B42BFA" w:rsidP="00D47028">
      <w:pPr>
        <w:pStyle w:val="Akapitzlist"/>
        <w:numPr>
          <w:ilvl w:val="0"/>
          <w:numId w:val="21"/>
        </w:numPr>
        <w:spacing w:line="276" w:lineRule="auto"/>
        <w:ind w:left="426" w:hanging="284"/>
        <w:jc w:val="both"/>
        <w:rPr>
          <w:rFonts w:asciiTheme="minorHAnsi" w:eastAsiaTheme="majorEastAsia" w:hAnsiTheme="minorHAnsi" w:cstheme="minorHAnsi"/>
          <w:color w:val="000000" w:themeColor="text1"/>
          <w:sz w:val="22"/>
          <w:szCs w:val="22"/>
          <w:lang w:eastAsia="en-US"/>
        </w:rPr>
      </w:pPr>
      <w:r w:rsidRPr="009D6DAF">
        <w:rPr>
          <w:rFonts w:asciiTheme="minorHAnsi" w:eastAsiaTheme="majorEastAsia" w:hAnsiTheme="minorHAnsi" w:cstheme="minorHAnsi"/>
          <w:b/>
          <w:bCs/>
          <w:color w:val="000000" w:themeColor="text1"/>
          <w:sz w:val="22"/>
          <w:szCs w:val="22"/>
          <w:lang w:eastAsia="en-US"/>
        </w:rPr>
        <w:t xml:space="preserve">Wykonawca, który polega na zdolnościach lub sytuacji podmiotów udostępniających zasoby, składa, wraz z ofertą, zobowiązanie </w:t>
      </w:r>
      <w:r w:rsidR="00662481">
        <w:rPr>
          <w:rFonts w:asciiTheme="minorHAnsi" w:eastAsiaTheme="majorEastAsia" w:hAnsiTheme="minorHAnsi" w:cstheme="minorHAnsi"/>
          <w:b/>
          <w:bCs/>
          <w:color w:val="000000" w:themeColor="text1"/>
          <w:sz w:val="22"/>
          <w:szCs w:val="22"/>
          <w:lang w:eastAsia="en-US"/>
        </w:rPr>
        <w:t xml:space="preserve">tego </w:t>
      </w:r>
      <w:r w:rsidRPr="009D6DAF">
        <w:rPr>
          <w:rFonts w:asciiTheme="minorHAnsi" w:eastAsiaTheme="majorEastAsia" w:hAnsiTheme="minorHAnsi" w:cstheme="minorHAnsi"/>
          <w:b/>
          <w:bCs/>
          <w:color w:val="000000" w:themeColor="text1"/>
          <w:sz w:val="22"/>
          <w:szCs w:val="22"/>
          <w:lang w:eastAsia="en-US"/>
        </w:rPr>
        <w:t>podmiotu do oddania mu do dyspozycji niezbędnych zasobów na potrzeby realizacji danego zamówienia</w:t>
      </w:r>
      <w:r w:rsidRPr="0026296E">
        <w:rPr>
          <w:rFonts w:asciiTheme="minorHAnsi" w:eastAsiaTheme="majorEastAsia" w:hAnsiTheme="minorHAnsi" w:cstheme="minorHAnsi"/>
          <w:color w:val="000000" w:themeColor="text1"/>
          <w:sz w:val="22"/>
          <w:szCs w:val="22"/>
          <w:lang w:eastAsia="en-US"/>
        </w:rPr>
        <w:t xml:space="preserve"> lub inny podmiotowy środek dowodowy potwierdzający, że Wykonawca realizując zamówienie, będzie dysponował niezbędnymi zasobami tych podmiotów. </w:t>
      </w:r>
      <w:r w:rsidRPr="0013385B">
        <w:rPr>
          <w:rFonts w:asciiTheme="minorHAnsi" w:eastAsiaTheme="majorEastAsia" w:hAnsiTheme="minorHAnsi" w:cstheme="minorHAnsi"/>
          <w:b/>
          <w:bCs/>
          <w:color w:val="000000" w:themeColor="text1"/>
          <w:sz w:val="22"/>
          <w:szCs w:val="22"/>
          <w:lang w:eastAsia="en-US"/>
        </w:rPr>
        <w:t>Wzór zobowiązania stanowi</w:t>
      </w:r>
      <w:r w:rsidRPr="0026296E">
        <w:rPr>
          <w:rFonts w:asciiTheme="minorHAnsi" w:eastAsiaTheme="majorEastAsia" w:hAnsiTheme="minorHAnsi" w:cstheme="minorHAnsi"/>
          <w:color w:val="000000" w:themeColor="text1"/>
          <w:sz w:val="22"/>
          <w:szCs w:val="22"/>
          <w:lang w:eastAsia="en-US"/>
        </w:rPr>
        <w:t xml:space="preserve"> </w:t>
      </w:r>
      <w:r w:rsidRPr="0026296E">
        <w:rPr>
          <w:rFonts w:asciiTheme="minorHAnsi" w:eastAsiaTheme="majorEastAsia" w:hAnsiTheme="minorHAnsi" w:cstheme="minorHAnsi"/>
          <w:b/>
          <w:bCs/>
          <w:color w:val="000000" w:themeColor="text1"/>
          <w:sz w:val="22"/>
          <w:szCs w:val="22"/>
          <w:lang w:eastAsia="en-US"/>
        </w:rPr>
        <w:t xml:space="preserve">Załącznik nr </w:t>
      </w:r>
      <w:r>
        <w:rPr>
          <w:rFonts w:asciiTheme="minorHAnsi" w:eastAsiaTheme="majorEastAsia" w:hAnsiTheme="minorHAnsi" w:cstheme="minorHAnsi"/>
          <w:b/>
          <w:bCs/>
          <w:color w:val="000000" w:themeColor="text1"/>
          <w:sz w:val="22"/>
          <w:szCs w:val="22"/>
          <w:lang w:eastAsia="en-US"/>
        </w:rPr>
        <w:t>7</w:t>
      </w:r>
      <w:r w:rsidRPr="0026296E">
        <w:rPr>
          <w:rFonts w:asciiTheme="minorHAnsi" w:eastAsiaTheme="majorEastAsia" w:hAnsiTheme="minorHAnsi" w:cstheme="minorHAnsi"/>
          <w:b/>
          <w:bCs/>
          <w:color w:val="000000" w:themeColor="text1"/>
          <w:sz w:val="22"/>
          <w:szCs w:val="22"/>
          <w:lang w:eastAsia="en-US"/>
        </w:rPr>
        <w:t xml:space="preserve"> do SWZ</w:t>
      </w:r>
      <w:r w:rsidRPr="0026296E">
        <w:rPr>
          <w:rFonts w:asciiTheme="minorHAnsi" w:eastAsiaTheme="majorEastAsia" w:hAnsiTheme="minorHAnsi" w:cstheme="minorHAnsi"/>
          <w:color w:val="000000" w:themeColor="text1"/>
          <w:sz w:val="22"/>
          <w:szCs w:val="22"/>
          <w:lang w:eastAsia="en-US"/>
        </w:rPr>
        <w:t xml:space="preserve">. </w:t>
      </w:r>
    </w:p>
    <w:p w14:paraId="78162C2C" w14:textId="77777777" w:rsidR="00B42BFA" w:rsidRPr="000058A3" w:rsidRDefault="00B42BFA" w:rsidP="00D47028">
      <w:pPr>
        <w:pStyle w:val="Akapitzlist"/>
        <w:numPr>
          <w:ilvl w:val="0"/>
          <w:numId w:val="21"/>
        </w:numPr>
        <w:spacing w:line="276" w:lineRule="auto"/>
        <w:ind w:left="567" w:hanging="283"/>
        <w:jc w:val="both"/>
        <w:rPr>
          <w:rFonts w:asciiTheme="minorHAnsi" w:eastAsiaTheme="majorEastAsia" w:hAnsiTheme="minorHAnsi" w:cstheme="minorHAnsi"/>
          <w:color w:val="000000" w:themeColor="text1"/>
          <w:sz w:val="22"/>
          <w:szCs w:val="22"/>
          <w:lang w:eastAsia="en-US"/>
        </w:rPr>
      </w:pPr>
      <w:r w:rsidRPr="000058A3">
        <w:rPr>
          <w:rFonts w:asciiTheme="minorHAnsi" w:eastAsiaTheme="majorEastAsia" w:hAnsiTheme="minorHAnsi" w:cstheme="minorHAnsi"/>
          <w:color w:val="000000" w:themeColor="text1"/>
          <w:sz w:val="22"/>
          <w:szCs w:val="22"/>
          <w:lang w:eastAsia="en-US"/>
        </w:rPr>
        <w:t xml:space="preserve">Zobowiązanie podmiotu udostępniającego zasoby, o którym mowa w </w:t>
      </w:r>
      <w:r>
        <w:rPr>
          <w:rFonts w:asciiTheme="minorHAnsi" w:eastAsiaTheme="majorEastAsia" w:hAnsiTheme="minorHAnsi" w:cstheme="minorHAnsi"/>
          <w:color w:val="000000" w:themeColor="text1"/>
          <w:sz w:val="22"/>
          <w:szCs w:val="22"/>
          <w:lang w:eastAsia="en-US"/>
        </w:rPr>
        <w:t>pkt d)</w:t>
      </w:r>
      <w:r w:rsidRPr="000058A3">
        <w:rPr>
          <w:rFonts w:asciiTheme="minorHAnsi" w:eastAsiaTheme="majorEastAsia" w:hAnsiTheme="minorHAnsi" w:cstheme="minorHAnsi"/>
          <w:color w:val="000000" w:themeColor="text1"/>
          <w:sz w:val="22"/>
          <w:szCs w:val="22"/>
          <w:lang w:eastAsia="en-US"/>
        </w:rPr>
        <w:t xml:space="preserve"> potwierdza, że stosunek łączący Wykonawcę z podmiotami udostępniającymi zasoby gwarantuje rzeczywisty dostęp do tych zasobów oraz określa w szczególności:</w:t>
      </w:r>
    </w:p>
    <w:p w14:paraId="05A986DA" w14:textId="77777777" w:rsidR="00B42BFA" w:rsidRPr="000058A3" w:rsidRDefault="00B42BFA" w:rsidP="001963DC">
      <w:pPr>
        <w:pStyle w:val="Akapitzlist"/>
        <w:numPr>
          <w:ilvl w:val="0"/>
          <w:numId w:val="24"/>
        </w:numPr>
        <w:spacing w:line="276" w:lineRule="auto"/>
        <w:jc w:val="both"/>
        <w:rPr>
          <w:rFonts w:asciiTheme="minorHAnsi" w:eastAsiaTheme="majorEastAsia" w:hAnsiTheme="minorHAnsi" w:cstheme="minorHAnsi"/>
          <w:color w:val="000000" w:themeColor="text1"/>
          <w:sz w:val="22"/>
          <w:szCs w:val="22"/>
          <w:lang w:eastAsia="en-US"/>
        </w:rPr>
      </w:pPr>
      <w:r w:rsidRPr="000058A3">
        <w:rPr>
          <w:rFonts w:asciiTheme="minorHAnsi" w:eastAsiaTheme="majorEastAsia" w:hAnsiTheme="minorHAnsi" w:cstheme="minorHAnsi"/>
          <w:color w:val="000000" w:themeColor="text1"/>
          <w:sz w:val="22"/>
          <w:szCs w:val="22"/>
          <w:lang w:eastAsia="en-US"/>
        </w:rPr>
        <w:t>zakres dostępnych Wykonawcy zasobów podmiotu udostępniającego zasoby;</w:t>
      </w:r>
    </w:p>
    <w:p w14:paraId="53A71E34" w14:textId="77777777" w:rsidR="00B42BFA" w:rsidRPr="000058A3" w:rsidRDefault="00B42BFA" w:rsidP="001963DC">
      <w:pPr>
        <w:pStyle w:val="Akapitzlist"/>
        <w:numPr>
          <w:ilvl w:val="0"/>
          <w:numId w:val="24"/>
        </w:numPr>
        <w:spacing w:line="276" w:lineRule="auto"/>
        <w:jc w:val="both"/>
        <w:rPr>
          <w:rFonts w:asciiTheme="minorHAnsi" w:eastAsiaTheme="majorEastAsia" w:hAnsiTheme="minorHAnsi" w:cstheme="minorHAnsi"/>
          <w:color w:val="000000" w:themeColor="text1"/>
          <w:sz w:val="22"/>
          <w:szCs w:val="22"/>
          <w:lang w:eastAsia="en-US"/>
        </w:rPr>
      </w:pPr>
      <w:r w:rsidRPr="000058A3">
        <w:rPr>
          <w:rFonts w:asciiTheme="minorHAnsi" w:eastAsiaTheme="majorEastAsia" w:hAnsiTheme="minorHAnsi" w:cstheme="minorHAnsi"/>
          <w:color w:val="000000" w:themeColor="text1"/>
          <w:sz w:val="22"/>
          <w:szCs w:val="22"/>
          <w:lang w:eastAsia="en-US"/>
        </w:rPr>
        <w:t>sposób i okres udostępnienia Wykonawcy i wykorzystania przez niego zasobów podmiotu udostępniającego te zasoby przy wykonywaniu zamówienia;</w:t>
      </w:r>
    </w:p>
    <w:p w14:paraId="4D3E95E5" w14:textId="77777777" w:rsidR="00B42BFA" w:rsidRPr="000058A3" w:rsidRDefault="00B42BFA" w:rsidP="001963DC">
      <w:pPr>
        <w:pStyle w:val="Akapitzlist"/>
        <w:numPr>
          <w:ilvl w:val="0"/>
          <w:numId w:val="24"/>
        </w:numPr>
        <w:spacing w:line="276" w:lineRule="auto"/>
        <w:jc w:val="both"/>
        <w:rPr>
          <w:rFonts w:asciiTheme="minorHAnsi" w:eastAsiaTheme="majorEastAsia" w:hAnsiTheme="minorHAnsi" w:cstheme="minorHAnsi"/>
          <w:color w:val="000000" w:themeColor="text1"/>
          <w:sz w:val="22"/>
          <w:szCs w:val="22"/>
          <w:lang w:eastAsia="en-US"/>
        </w:rPr>
      </w:pPr>
      <w:r w:rsidRPr="000058A3">
        <w:rPr>
          <w:rFonts w:asciiTheme="minorHAnsi" w:eastAsiaTheme="majorEastAsia" w:hAnsiTheme="minorHAnsi" w:cstheme="minorHAnsi"/>
          <w:color w:val="000000" w:themeColor="text1"/>
          <w:sz w:val="22"/>
          <w:szCs w:val="22"/>
          <w:lang w:eastAsia="en-US"/>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5094655" w14:textId="77777777" w:rsidR="00B42BFA" w:rsidRDefault="00B42BFA" w:rsidP="00D47028">
      <w:pPr>
        <w:pStyle w:val="Akapitzlist"/>
        <w:numPr>
          <w:ilvl w:val="0"/>
          <w:numId w:val="21"/>
        </w:numPr>
        <w:spacing w:line="276" w:lineRule="auto"/>
        <w:ind w:left="426" w:hanging="284"/>
        <w:jc w:val="both"/>
        <w:rPr>
          <w:rFonts w:asciiTheme="minorHAnsi" w:eastAsiaTheme="majorEastAsia" w:hAnsiTheme="minorHAnsi" w:cstheme="minorHAnsi"/>
          <w:color w:val="000000" w:themeColor="text1"/>
          <w:sz w:val="22"/>
          <w:szCs w:val="22"/>
          <w:lang w:eastAsia="en-US"/>
        </w:rPr>
      </w:pPr>
      <w:r w:rsidRPr="00D80890">
        <w:rPr>
          <w:rFonts w:asciiTheme="minorHAnsi" w:eastAsiaTheme="majorEastAsia" w:hAnsiTheme="minorHAnsi" w:cstheme="minorHAnsi"/>
          <w:color w:val="000000" w:themeColor="text1"/>
          <w:sz w:val="22"/>
          <w:szCs w:val="22"/>
          <w:lang w:eastAsia="en-US"/>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FDC2A67" w14:textId="77777777" w:rsidR="00B42BFA" w:rsidRPr="0026296E" w:rsidRDefault="00B42BFA" w:rsidP="00D47028">
      <w:pPr>
        <w:pStyle w:val="Akapitzlist"/>
        <w:numPr>
          <w:ilvl w:val="0"/>
          <w:numId w:val="21"/>
        </w:numPr>
        <w:spacing w:line="276" w:lineRule="auto"/>
        <w:ind w:left="426" w:hanging="284"/>
        <w:jc w:val="both"/>
        <w:rPr>
          <w:rFonts w:asciiTheme="minorHAnsi" w:eastAsiaTheme="majorEastAsia" w:hAnsiTheme="minorHAnsi" w:cstheme="minorHAnsi"/>
          <w:color w:val="000000" w:themeColor="text1"/>
          <w:sz w:val="22"/>
          <w:szCs w:val="22"/>
          <w:lang w:eastAsia="en-US"/>
        </w:rPr>
      </w:pPr>
      <w:r w:rsidRPr="0026296E">
        <w:rPr>
          <w:rFonts w:asciiTheme="minorHAnsi" w:eastAsiaTheme="majorEastAsia" w:hAnsiTheme="minorHAnsi" w:cstheme="minorHAnsi"/>
          <w:color w:val="000000" w:themeColor="text1"/>
          <w:sz w:val="22"/>
          <w:szCs w:val="22"/>
          <w:lang w:eastAsia="en-US"/>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3C53B79D" w14:textId="77777777" w:rsidR="00B42BFA" w:rsidRPr="0026296E" w:rsidRDefault="00B42BFA" w:rsidP="00D47028">
      <w:pPr>
        <w:pStyle w:val="Akapitzlist"/>
        <w:numPr>
          <w:ilvl w:val="0"/>
          <w:numId w:val="21"/>
        </w:numPr>
        <w:spacing w:line="276" w:lineRule="auto"/>
        <w:ind w:left="426" w:hanging="284"/>
        <w:jc w:val="both"/>
        <w:rPr>
          <w:rFonts w:asciiTheme="minorHAnsi" w:eastAsiaTheme="majorEastAsia" w:hAnsiTheme="minorHAnsi" w:cstheme="minorHAnsi"/>
          <w:color w:val="000000" w:themeColor="text1"/>
          <w:sz w:val="22"/>
          <w:szCs w:val="22"/>
          <w:lang w:eastAsia="en-US"/>
        </w:rPr>
      </w:pPr>
      <w:r w:rsidRPr="0026296E">
        <w:rPr>
          <w:rFonts w:asciiTheme="minorHAnsi" w:eastAsiaTheme="majorEastAsia" w:hAnsiTheme="minorHAnsi" w:cstheme="minorHAnsi"/>
          <w:color w:val="000000" w:themeColor="text1"/>
          <w:sz w:val="22"/>
          <w:szCs w:val="22"/>
          <w:lang w:eastAsia="en-US"/>
        </w:rPr>
        <w:t xml:space="preserve">Jeżeli zdolności techniczne lub zawodowe, sytuacja ekonomiczna lub finansowa podmiotu udostępniającego zasoby nie potwierdzają spełniania przez Wykonawcę warunków udziału </w:t>
      </w:r>
      <w:r w:rsidRPr="0026296E">
        <w:rPr>
          <w:rFonts w:asciiTheme="minorHAnsi" w:eastAsiaTheme="majorEastAsia" w:hAnsiTheme="minorHAnsi" w:cstheme="minorHAnsi"/>
          <w:color w:val="000000" w:themeColor="text1"/>
          <w:sz w:val="22"/>
          <w:szCs w:val="22"/>
          <w:lang w:eastAsia="en-US"/>
        </w:rPr>
        <w:br/>
        <w:t xml:space="preserve">w postępowaniu lub zachodzą wobec tego podmiotu podstawy wykluczenia, Zamawiający żąda, </w:t>
      </w:r>
      <w:r w:rsidRPr="0026296E">
        <w:rPr>
          <w:rFonts w:asciiTheme="minorHAnsi" w:eastAsiaTheme="majorEastAsia" w:hAnsiTheme="minorHAnsi" w:cstheme="minorHAnsi"/>
          <w:color w:val="000000" w:themeColor="text1"/>
          <w:sz w:val="22"/>
          <w:szCs w:val="22"/>
          <w:lang w:eastAsia="en-US"/>
        </w:rPr>
        <w:lastRenderedPageBreak/>
        <w:t xml:space="preserve">aby Wykonawca w terminie określonym przez Zamawiającego zastąpił ten podmiot innym podmiotem lub podmiotami albo wykazał, że samodzielnie spełnia warunki udziału </w:t>
      </w:r>
      <w:r w:rsidRPr="0026296E">
        <w:rPr>
          <w:rFonts w:asciiTheme="minorHAnsi" w:eastAsiaTheme="majorEastAsia" w:hAnsiTheme="minorHAnsi" w:cstheme="minorHAnsi"/>
          <w:color w:val="000000" w:themeColor="text1"/>
          <w:sz w:val="22"/>
          <w:szCs w:val="22"/>
          <w:lang w:eastAsia="en-US"/>
        </w:rPr>
        <w:br/>
        <w:t>w postępowaniu.</w:t>
      </w:r>
    </w:p>
    <w:p w14:paraId="72B7E829" w14:textId="77777777" w:rsidR="00B42BFA" w:rsidRPr="000058A3" w:rsidRDefault="00B42BFA" w:rsidP="00D47028">
      <w:pPr>
        <w:pStyle w:val="Akapitzlist"/>
        <w:numPr>
          <w:ilvl w:val="0"/>
          <w:numId w:val="21"/>
        </w:numPr>
        <w:spacing w:line="276" w:lineRule="auto"/>
        <w:ind w:left="567" w:hanging="283"/>
        <w:jc w:val="both"/>
        <w:rPr>
          <w:rFonts w:asciiTheme="minorHAnsi" w:eastAsiaTheme="majorEastAsia" w:hAnsiTheme="minorHAnsi" w:cstheme="minorHAnsi"/>
          <w:color w:val="000000" w:themeColor="text1"/>
          <w:sz w:val="22"/>
          <w:szCs w:val="22"/>
          <w:lang w:eastAsia="en-US"/>
        </w:rPr>
      </w:pPr>
      <w:r w:rsidRPr="000058A3">
        <w:rPr>
          <w:rFonts w:asciiTheme="minorHAnsi" w:eastAsiaTheme="majorEastAsia" w:hAnsiTheme="minorHAnsi" w:cstheme="minorHAnsi"/>
          <w:color w:val="000000" w:themeColor="text1"/>
          <w:sz w:val="22"/>
          <w:szCs w:val="22"/>
          <w:lang w:eastAsia="en-US"/>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14525CD7" w14:textId="77777777" w:rsidR="00B42BFA" w:rsidRDefault="00B42BFA" w:rsidP="00D47028">
      <w:pPr>
        <w:pStyle w:val="Akapitzlist"/>
        <w:numPr>
          <w:ilvl w:val="0"/>
          <w:numId w:val="21"/>
        </w:numPr>
        <w:spacing w:line="276" w:lineRule="auto"/>
        <w:ind w:left="567" w:hanging="283"/>
        <w:jc w:val="both"/>
        <w:rPr>
          <w:rFonts w:asciiTheme="minorHAnsi" w:eastAsiaTheme="majorEastAsia" w:hAnsiTheme="minorHAnsi" w:cstheme="minorHAnsi"/>
          <w:color w:val="000000" w:themeColor="text1"/>
          <w:sz w:val="22"/>
          <w:szCs w:val="22"/>
          <w:lang w:eastAsia="en-US"/>
        </w:rPr>
      </w:pPr>
      <w:r w:rsidRPr="000A69C0">
        <w:rPr>
          <w:rFonts w:asciiTheme="minorHAnsi" w:eastAsiaTheme="majorEastAsia" w:hAnsiTheme="minorHAnsi" w:cstheme="minorHAnsi"/>
          <w:color w:val="000000" w:themeColor="text1"/>
          <w:sz w:val="22"/>
          <w:szCs w:val="22"/>
          <w:lang w:eastAsia="en-US"/>
        </w:rPr>
        <w:t xml:space="preserve">Wykonawca nie może, po upływie terminu składania wniosków o dopuszczenie do udziału </w:t>
      </w:r>
      <w:r>
        <w:rPr>
          <w:rFonts w:asciiTheme="minorHAnsi" w:eastAsiaTheme="majorEastAsia" w:hAnsiTheme="minorHAnsi" w:cstheme="minorHAnsi"/>
          <w:color w:val="000000" w:themeColor="text1"/>
          <w:sz w:val="22"/>
          <w:szCs w:val="22"/>
          <w:lang w:eastAsia="en-US"/>
        </w:rPr>
        <w:br/>
      </w:r>
      <w:r w:rsidRPr="000A69C0">
        <w:rPr>
          <w:rFonts w:asciiTheme="minorHAnsi" w:eastAsiaTheme="majorEastAsia" w:hAnsiTheme="minorHAnsi" w:cstheme="minorHAnsi"/>
          <w:color w:val="000000" w:themeColor="text1"/>
          <w:sz w:val="22"/>
          <w:szCs w:val="22"/>
          <w:lang w:eastAsia="en-US"/>
        </w:rPr>
        <w:t xml:space="preserve">w postępowaniu albo ofert, powoływać się na zdolności lub sytuację podmiotów udostępniających zasoby, jeżeli na etapie składania wniosków o dopuszczenie do udziału </w:t>
      </w:r>
      <w:r>
        <w:rPr>
          <w:rFonts w:asciiTheme="minorHAnsi" w:eastAsiaTheme="majorEastAsia" w:hAnsiTheme="minorHAnsi" w:cstheme="minorHAnsi"/>
          <w:color w:val="000000" w:themeColor="text1"/>
          <w:sz w:val="22"/>
          <w:szCs w:val="22"/>
          <w:lang w:eastAsia="en-US"/>
        </w:rPr>
        <w:br/>
      </w:r>
      <w:r w:rsidRPr="000A69C0">
        <w:rPr>
          <w:rFonts w:asciiTheme="minorHAnsi" w:eastAsiaTheme="majorEastAsia" w:hAnsiTheme="minorHAnsi" w:cstheme="minorHAnsi"/>
          <w:color w:val="000000" w:themeColor="text1"/>
          <w:sz w:val="22"/>
          <w:szCs w:val="22"/>
          <w:lang w:eastAsia="en-US"/>
        </w:rPr>
        <w:t>w postępowaniu albo ofert nie polegał on w danym zakresie na zdolnościach lub sytuacji podmiotów udostępniających zasoby.</w:t>
      </w:r>
    </w:p>
    <w:p w14:paraId="6F5058F8" w14:textId="77777777" w:rsidR="00327371" w:rsidRPr="0086588B" w:rsidRDefault="00327371" w:rsidP="00D47028">
      <w:pPr>
        <w:spacing w:line="276" w:lineRule="auto"/>
        <w:jc w:val="both"/>
        <w:rPr>
          <w:rFonts w:asciiTheme="minorHAnsi" w:eastAsiaTheme="majorEastAsia" w:hAnsiTheme="minorHAnsi" w:cstheme="minorHAnsi"/>
          <w:color w:val="000000" w:themeColor="text1"/>
          <w:sz w:val="22"/>
          <w:szCs w:val="22"/>
          <w:lang w:eastAsia="en-US"/>
        </w:rPr>
      </w:pPr>
    </w:p>
    <w:p w14:paraId="78722058" w14:textId="77777777" w:rsidR="00327371" w:rsidRPr="0026296E" w:rsidRDefault="00327371" w:rsidP="00D47028">
      <w:pPr>
        <w:numPr>
          <w:ilvl w:val="0"/>
          <w:numId w:val="8"/>
        </w:numPr>
        <w:shd w:val="clear" w:color="auto" w:fill="D6E3BC" w:themeFill="accent3" w:themeFillTint="66"/>
        <w:spacing w:line="276" w:lineRule="auto"/>
        <w:contextualSpacing/>
        <w:jc w:val="both"/>
        <w:rPr>
          <w:rFonts w:asciiTheme="minorHAnsi" w:eastAsiaTheme="majorEastAsia" w:hAnsiTheme="minorHAnsi" w:cstheme="minorHAnsi"/>
          <w:b/>
          <w:color w:val="000000" w:themeColor="text1"/>
          <w:sz w:val="22"/>
          <w:szCs w:val="22"/>
          <w:lang w:eastAsia="en-US"/>
        </w:rPr>
      </w:pPr>
      <w:r w:rsidRPr="0026296E">
        <w:rPr>
          <w:rFonts w:asciiTheme="minorHAnsi" w:eastAsiaTheme="majorEastAsia" w:hAnsiTheme="minorHAnsi" w:cstheme="minorHAnsi"/>
          <w:b/>
          <w:color w:val="000000" w:themeColor="text1"/>
          <w:sz w:val="22"/>
          <w:szCs w:val="22"/>
          <w:lang w:eastAsia="en-US"/>
        </w:rPr>
        <w:t>Komunikacja w postępowaniu</w:t>
      </w:r>
    </w:p>
    <w:p w14:paraId="4D4FD2B8" w14:textId="77777777" w:rsidR="00327371" w:rsidRPr="000317A9" w:rsidRDefault="00327371" w:rsidP="00D47028">
      <w:pPr>
        <w:pStyle w:val="Akapitzlist"/>
        <w:numPr>
          <w:ilvl w:val="0"/>
          <w:numId w:val="18"/>
        </w:numPr>
        <w:spacing w:line="276" w:lineRule="auto"/>
        <w:ind w:left="284" w:hanging="284"/>
        <w:jc w:val="both"/>
        <w:rPr>
          <w:rFonts w:asciiTheme="minorHAnsi" w:eastAsiaTheme="majorEastAsia" w:hAnsiTheme="minorHAnsi" w:cstheme="minorHAnsi"/>
          <w:sz w:val="22"/>
          <w:szCs w:val="22"/>
          <w:lang w:eastAsia="en-US"/>
        </w:rPr>
      </w:pPr>
      <w:r w:rsidRPr="000317A9">
        <w:rPr>
          <w:rFonts w:asciiTheme="minorHAnsi" w:eastAsiaTheme="majorEastAsia" w:hAnsiTheme="minorHAnsi" w:cstheme="minorHAnsi"/>
          <w:sz w:val="22"/>
          <w:szCs w:val="22"/>
          <w:lang w:eastAsia="en-US"/>
        </w:rPr>
        <w:t xml:space="preserve">W postępowaniu o udzielenie zamówienia komunikacja między Zamawiającym a  Wykonawcami, </w:t>
      </w:r>
      <w:r w:rsidRPr="000317A9">
        <w:rPr>
          <w:rFonts w:asciiTheme="minorHAnsi" w:eastAsiaTheme="majorEastAsia" w:hAnsiTheme="minorHAnsi" w:cstheme="minorHAnsi"/>
          <w:sz w:val="22"/>
          <w:szCs w:val="22"/>
          <w:lang w:eastAsia="en-US"/>
        </w:rPr>
        <w:br/>
      </w:r>
      <w:r w:rsidRPr="000317A9">
        <w:rPr>
          <w:rFonts w:ascii="Calibri" w:eastAsia="Calibri" w:hAnsi="Calibri" w:cs="Calibri"/>
          <w:sz w:val="22"/>
          <w:szCs w:val="22"/>
        </w:rPr>
        <w:t xml:space="preserve">w szczególności  składanie  ofert, wymiana informacji oraz przekazywanie dokumentów lub oświadczeń, odbywa się przy użyciu </w:t>
      </w:r>
      <w:r>
        <w:rPr>
          <w:rFonts w:ascii="Calibri" w:eastAsia="Calibri" w:hAnsi="Calibri" w:cs="Calibri"/>
          <w:sz w:val="22"/>
          <w:szCs w:val="22"/>
        </w:rPr>
        <w:t xml:space="preserve">Platformy e-Zamówienia, która jest dostępna pod adresem </w:t>
      </w:r>
      <w:hyperlink r:id="rId8" w:history="1">
        <w:r w:rsidRPr="00DD2874">
          <w:rPr>
            <w:rStyle w:val="Hipercze"/>
            <w:rFonts w:ascii="Calibri" w:eastAsia="Calibri" w:hAnsi="Calibri" w:cs="Calibri"/>
            <w:sz w:val="22"/>
            <w:szCs w:val="22"/>
          </w:rPr>
          <w:t>https://ezamowienia.gov.pl</w:t>
        </w:r>
      </w:hyperlink>
      <w:r w:rsidRPr="000317A9">
        <w:rPr>
          <w:rFonts w:ascii="Calibri" w:eastAsia="Calibri" w:hAnsi="Calibri" w:cs="Calibri"/>
          <w:sz w:val="22"/>
          <w:szCs w:val="22"/>
        </w:rPr>
        <w:t>.</w:t>
      </w:r>
    </w:p>
    <w:p w14:paraId="0A53B556" w14:textId="77777777" w:rsidR="00327371" w:rsidRDefault="00327371" w:rsidP="00D47028">
      <w:pPr>
        <w:pStyle w:val="Akapitzlist"/>
        <w:numPr>
          <w:ilvl w:val="0"/>
          <w:numId w:val="18"/>
        </w:numPr>
        <w:spacing w:line="276" w:lineRule="auto"/>
        <w:ind w:left="284" w:hanging="284"/>
        <w:jc w:val="both"/>
        <w:rPr>
          <w:rFonts w:asciiTheme="minorHAnsi" w:eastAsiaTheme="majorEastAsia" w:hAnsiTheme="minorHAnsi" w:cstheme="minorHAnsi"/>
          <w:sz w:val="22"/>
          <w:szCs w:val="22"/>
          <w:lang w:eastAsia="en-US"/>
        </w:rPr>
      </w:pPr>
      <w:r w:rsidRPr="00BC3C2E">
        <w:rPr>
          <w:rFonts w:asciiTheme="minorHAnsi" w:eastAsiaTheme="majorEastAsia" w:hAnsiTheme="minorHAnsi" w:cstheme="minorHAnsi"/>
          <w:sz w:val="22"/>
          <w:szCs w:val="22"/>
          <w:lang w:eastAsia="en-US"/>
        </w:rPr>
        <w:t>Korzystanie z platformy jest bezpłatne.</w:t>
      </w:r>
    </w:p>
    <w:p w14:paraId="48606B93" w14:textId="77777777" w:rsidR="00327371" w:rsidRDefault="00327371" w:rsidP="00D47028">
      <w:pPr>
        <w:pStyle w:val="Akapitzlist"/>
        <w:numPr>
          <w:ilvl w:val="0"/>
          <w:numId w:val="18"/>
        </w:numPr>
        <w:spacing w:line="276" w:lineRule="auto"/>
        <w:ind w:left="284" w:hanging="284"/>
        <w:jc w:val="both"/>
        <w:rPr>
          <w:rFonts w:asciiTheme="minorHAnsi" w:eastAsiaTheme="majorEastAsia" w:hAnsiTheme="minorHAnsi" w:cstheme="minorHAnsi"/>
          <w:sz w:val="22"/>
          <w:szCs w:val="22"/>
          <w:lang w:eastAsia="en-US"/>
        </w:rPr>
      </w:pPr>
      <w:r>
        <w:rPr>
          <w:rFonts w:asciiTheme="minorHAnsi" w:eastAsiaTheme="majorEastAsia" w:hAnsiTheme="minorHAnsi" w:cstheme="minorHAnsi"/>
          <w:sz w:val="22"/>
          <w:szCs w:val="22"/>
          <w:lang w:eastAsia="en-US"/>
        </w:rPr>
        <w:t>Postępowanie można wyszukać również ze strony głównej Platformy e-Zamówienia (przycisk „Przeglądaj postępowania/konkursy”).</w:t>
      </w:r>
    </w:p>
    <w:p w14:paraId="360BBD3F" w14:textId="77777777" w:rsidR="00327371" w:rsidRDefault="00327371" w:rsidP="00D47028">
      <w:pPr>
        <w:pStyle w:val="Akapitzlist"/>
        <w:numPr>
          <w:ilvl w:val="0"/>
          <w:numId w:val="18"/>
        </w:numPr>
        <w:spacing w:line="276" w:lineRule="auto"/>
        <w:ind w:left="284" w:hanging="284"/>
        <w:jc w:val="both"/>
        <w:rPr>
          <w:rFonts w:asciiTheme="minorHAnsi" w:eastAsiaTheme="majorEastAsia" w:hAnsiTheme="minorHAnsi" w:cstheme="minorHAnsi"/>
          <w:sz w:val="22"/>
          <w:szCs w:val="22"/>
          <w:lang w:eastAsia="en-US"/>
        </w:rPr>
      </w:pPr>
      <w:r w:rsidRPr="00BC3C2E">
        <w:rPr>
          <w:rFonts w:asciiTheme="minorHAnsi" w:eastAsiaTheme="majorEastAsia" w:hAnsiTheme="minorHAnsi" w:cstheme="minorHAnsi"/>
          <w:sz w:val="22"/>
          <w:szCs w:val="22"/>
          <w:lang w:eastAsia="en-US"/>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w:t>
      </w:r>
      <w:r>
        <w:rPr>
          <w:rFonts w:asciiTheme="minorHAnsi" w:eastAsiaTheme="majorEastAsia" w:hAnsiTheme="minorHAnsi" w:cstheme="minorHAnsi"/>
          <w:sz w:val="22"/>
          <w:szCs w:val="22"/>
          <w:lang w:eastAsia="en-US"/>
        </w:rPr>
        <w:br/>
      </w:r>
      <w:r w:rsidRPr="00BC3C2E">
        <w:rPr>
          <w:rFonts w:asciiTheme="minorHAnsi" w:eastAsiaTheme="majorEastAsia" w:hAnsiTheme="minorHAnsi" w:cstheme="minorHAnsi"/>
          <w:sz w:val="22"/>
          <w:szCs w:val="22"/>
          <w:lang w:eastAsia="en-US"/>
        </w:rPr>
        <w:t>e-Zamówienia określa Regulamin Platformy e-Zamówienia, dostępny na stronie internetowej https://ezamowienia.gov.pl  oraz informacje za-mieszczone w zakładce „Centrum Pomocy”</w:t>
      </w:r>
      <w:r>
        <w:rPr>
          <w:rFonts w:asciiTheme="minorHAnsi" w:eastAsiaTheme="majorEastAsia" w:hAnsiTheme="minorHAnsi" w:cstheme="minorHAnsi"/>
          <w:sz w:val="22"/>
          <w:szCs w:val="22"/>
          <w:lang w:eastAsia="en-US"/>
        </w:rPr>
        <w:t>/Komunikacja w postępowaniu</w:t>
      </w:r>
      <w:r w:rsidRPr="00BC3C2E">
        <w:rPr>
          <w:rFonts w:asciiTheme="minorHAnsi" w:eastAsiaTheme="majorEastAsia" w:hAnsiTheme="minorHAnsi" w:cstheme="minorHAnsi"/>
          <w:sz w:val="22"/>
          <w:szCs w:val="22"/>
          <w:lang w:eastAsia="en-US"/>
        </w:rPr>
        <w:t>.</w:t>
      </w:r>
    </w:p>
    <w:p w14:paraId="7B67E15D" w14:textId="77777777" w:rsidR="00327371" w:rsidRDefault="00327371" w:rsidP="00D47028">
      <w:pPr>
        <w:pStyle w:val="Akapitzlist"/>
        <w:numPr>
          <w:ilvl w:val="0"/>
          <w:numId w:val="18"/>
        </w:numPr>
        <w:spacing w:line="276" w:lineRule="auto"/>
        <w:ind w:left="284" w:hanging="284"/>
        <w:jc w:val="both"/>
        <w:rPr>
          <w:rFonts w:asciiTheme="minorHAnsi" w:eastAsiaTheme="majorEastAsia" w:hAnsiTheme="minorHAnsi" w:cstheme="minorHAnsi"/>
          <w:sz w:val="22"/>
          <w:szCs w:val="22"/>
          <w:lang w:eastAsia="en-US"/>
        </w:rPr>
      </w:pPr>
      <w:r w:rsidRPr="00BC3C2E">
        <w:rPr>
          <w:rFonts w:asciiTheme="minorHAnsi" w:eastAsiaTheme="majorEastAsia" w:hAnsiTheme="minorHAnsi" w:cstheme="minorHAnsi"/>
          <w:sz w:val="22"/>
          <w:szCs w:val="22"/>
          <w:lang w:eastAsia="en-US"/>
        </w:rPr>
        <w:t>Przegl</w:t>
      </w:r>
      <w:r w:rsidRPr="00BC3C2E">
        <w:rPr>
          <w:rFonts w:asciiTheme="minorHAnsi" w:eastAsiaTheme="majorEastAsia" w:hAnsiTheme="minorHAnsi" w:cstheme="minorHAnsi" w:hint="cs"/>
          <w:sz w:val="22"/>
          <w:szCs w:val="22"/>
          <w:lang w:eastAsia="en-US"/>
        </w:rPr>
        <w:t>ą</w:t>
      </w:r>
      <w:r w:rsidRPr="00BC3C2E">
        <w:rPr>
          <w:rFonts w:asciiTheme="minorHAnsi" w:eastAsiaTheme="majorEastAsia" w:hAnsiTheme="minorHAnsi" w:cstheme="minorHAnsi"/>
          <w:sz w:val="22"/>
          <w:szCs w:val="22"/>
          <w:lang w:eastAsia="en-US"/>
        </w:rPr>
        <w:t>danie i pobieranie publicznej tre</w:t>
      </w:r>
      <w:r w:rsidRPr="00BC3C2E">
        <w:rPr>
          <w:rFonts w:asciiTheme="minorHAnsi" w:eastAsiaTheme="majorEastAsia" w:hAnsiTheme="minorHAnsi" w:cstheme="minorHAnsi" w:hint="cs"/>
          <w:sz w:val="22"/>
          <w:szCs w:val="22"/>
          <w:lang w:eastAsia="en-US"/>
        </w:rPr>
        <w:t>ś</w:t>
      </w:r>
      <w:r w:rsidRPr="00BC3C2E">
        <w:rPr>
          <w:rFonts w:asciiTheme="minorHAnsi" w:eastAsiaTheme="majorEastAsia" w:hAnsiTheme="minorHAnsi" w:cstheme="minorHAnsi"/>
          <w:sz w:val="22"/>
          <w:szCs w:val="22"/>
          <w:lang w:eastAsia="en-US"/>
        </w:rPr>
        <w:t>ci dokumentacji post</w:t>
      </w:r>
      <w:r w:rsidRPr="00BC3C2E">
        <w:rPr>
          <w:rFonts w:asciiTheme="minorHAnsi" w:eastAsiaTheme="majorEastAsia" w:hAnsiTheme="minorHAnsi" w:cstheme="minorHAnsi" w:hint="cs"/>
          <w:sz w:val="22"/>
          <w:szCs w:val="22"/>
          <w:lang w:eastAsia="en-US"/>
        </w:rPr>
        <w:t>ę</w:t>
      </w:r>
      <w:r w:rsidRPr="00BC3C2E">
        <w:rPr>
          <w:rFonts w:asciiTheme="minorHAnsi" w:eastAsiaTheme="majorEastAsia" w:hAnsiTheme="minorHAnsi" w:cstheme="minorHAnsi"/>
          <w:sz w:val="22"/>
          <w:szCs w:val="22"/>
          <w:lang w:eastAsia="en-US"/>
        </w:rPr>
        <w:t>powania nie wymaga posiadania konta na Platformie e-Zam</w:t>
      </w:r>
      <w:r w:rsidRPr="00BC3C2E">
        <w:rPr>
          <w:rFonts w:asciiTheme="minorHAnsi" w:eastAsiaTheme="majorEastAsia" w:hAnsiTheme="minorHAnsi" w:cstheme="minorHAnsi" w:hint="cs"/>
          <w:sz w:val="22"/>
          <w:szCs w:val="22"/>
          <w:lang w:eastAsia="en-US"/>
        </w:rPr>
        <w:t>ó</w:t>
      </w:r>
      <w:r w:rsidRPr="00BC3C2E">
        <w:rPr>
          <w:rFonts w:asciiTheme="minorHAnsi" w:eastAsiaTheme="majorEastAsia" w:hAnsiTheme="minorHAnsi" w:cstheme="minorHAnsi"/>
          <w:sz w:val="22"/>
          <w:szCs w:val="22"/>
          <w:lang w:eastAsia="en-US"/>
        </w:rPr>
        <w:t>wienia ani logowania.</w:t>
      </w:r>
    </w:p>
    <w:p w14:paraId="5B3DB7ED" w14:textId="77777777" w:rsidR="00327371" w:rsidRDefault="00327371" w:rsidP="00D47028">
      <w:pPr>
        <w:pStyle w:val="Akapitzlist"/>
        <w:numPr>
          <w:ilvl w:val="0"/>
          <w:numId w:val="18"/>
        </w:numPr>
        <w:spacing w:line="276" w:lineRule="auto"/>
        <w:ind w:left="284" w:hanging="284"/>
        <w:jc w:val="both"/>
        <w:rPr>
          <w:rFonts w:asciiTheme="minorHAnsi" w:eastAsiaTheme="majorEastAsia" w:hAnsiTheme="minorHAnsi" w:cstheme="minorHAnsi"/>
          <w:sz w:val="22"/>
          <w:szCs w:val="22"/>
          <w:lang w:eastAsia="en-US"/>
        </w:rPr>
      </w:pPr>
      <w:r w:rsidRPr="00BC3C2E">
        <w:rPr>
          <w:rFonts w:asciiTheme="minorHAnsi" w:eastAsiaTheme="majorEastAsia" w:hAnsiTheme="minorHAnsi" w:cstheme="minorHAnsi"/>
          <w:sz w:val="22"/>
          <w:szCs w:val="22"/>
          <w:lang w:eastAsia="en-US"/>
        </w:rPr>
        <w:t>Spos</w:t>
      </w:r>
      <w:r w:rsidRPr="00BC3C2E">
        <w:rPr>
          <w:rFonts w:asciiTheme="minorHAnsi" w:eastAsiaTheme="majorEastAsia" w:hAnsiTheme="minorHAnsi" w:cstheme="minorHAnsi" w:hint="cs"/>
          <w:sz w:val="22"/>
          <w:szCs w:val="22"/>
          <w:lang w:eastAsia="en-US"/>
        </w:rPr>
        <w:t>ó</w:t>
      </w:r>
      <w:r w:rsidRPr="00BC3C2E">
        <w:rPr>
          <w:rFonts w:asciiTheme="minorHAnsi" w:eastAsiaTheme="majorEastAsia" w:hAnsiTheme="minorHAnsi" w:cstheme="minorHAnsi"/>
          <w:sz w:val="22"/>
          <w:szCs w:val="22"/>
          <w:lang w:eastAsia="en-US"/>
        </w:rPr>
        <w:t>b sporz</w:t>
      </w:r>
      <w:r w:rsidRPr="00BC3C2E">
        <w:rPr>
          <w:rFonts w:asciiTheme="minorHAnsi" w:eastAsiaTheme="majorEastAsia" w:hAnsiTheme="minorHAnsi" w:cstheme="minorHAnsi" w:hint="cs"/>
          <w:sz w:val="22"/>
          <w:szCs w:val="22"/>
          <w:lang w:eastAsia="en-US"/>
        </w:rPr>
        <w:t>ą</w:t>
      </w:r>
      <w:r w:rsidRPr="00BC3C2E">
        <w:rPr>
          <w:rFonts w:asciiTheme="minorHAnsi" w:eastAsiaTheme="majorEastAsia" w:hAnsiTheme="minorHAnsi" w:cstheme="minorHAnsi"/>
          <w:sz w:val="22"/>
          <w:szCs w:val="22"/>
          <w:lang w:eastAsia="en-US"/>
        </w:rPr>
        <w:t>dzenia dokument</w:t>
      </w:r>
      <w:r w:rsidRPr="00BC3C2E">
        <w:rPr>
          <w:rFonts w:asciiTheme="minorHAnsi" w:eastAsiaTheme="majorEastAsia" w:hAnsiTheme="minorHAnsi" w:cstheme="minorHAnsi" w:hint="cs"/>
          <w:sz w:val="22"/>
          <w:szCs w:val="22"/>
          <w:lang w:eastAsia="en-US"/>
        </w:rPr>
        <w:t>ó</w:t>
      </w:r>
      <w:r w:rsidRPr="00BC3C2E">
        <w:rPr>
          <w:rFonts w:asciiTheme="minorHAnsi" w:eastAsiaTheme="majorEastAsia" w:hAnsiTheme="minorHAnsi" w:cstheme="minorHAnsi"/>
          <w:sz w:val="22"/>
          <w:szCs w:val="22"/>
          <w:lang w:eastAsia="en-US"/>
        </w:rPr>
        <w:t>w elektronicznych lub dokument</w:t>
      </w:r>
      <w:r w:rsidRPr="00BC3C2E">
        <w:rPr>
          <w:rFonts w:asciiTheme="minorHAnsi" w:eastAsiaTheme="majorEastAsia" w:hAnsiTheme="minorHAnsi" w:cstheme="minorHAnsi" w:hint="cs"/>
          <w:sz w:val="22"/>
          <w:szCs w:val="22"/>
          <w:lang w:eastAsia="en-US"/>
        </w:rPr>
        <w:t>ó</w:t>
      </w:r>
      <w:r w:rsidRPr="00BC3C2E">
        <w:rPr>
          <w:rFonts w:asciiTheme="minorHAnsi" w:eastAsiaTheme="majorEastAsia" w:hAnsiTheme="minorHAnsi" w:cstheme="minorHAnsi"/>
          <w:sz w:val="22"/>
          <w:szCs w:val="22"/>
          <w:lang w:eastAsia="en-US"/>
        </w:rPr>
        <w:t>w elektronicznych b</w:t>
      </w:r>
      <w:r w:rsidRPr="00BC3C2E">
        <w:rPr>
          <w:rFonts w:asciiTheme="minorHAnsi" w:eastAsiaTheme="majorEastAsia" w:hAnsiTheme="minorHAnsi" w:cstheme="minorHAnsi" w:hint="cs"/>
          <w:sz w:val="22"/>
          <w:szCs w:val="22"/>
          <w:lang w:eastAsia="en-US"/>
        </w:rPr>
        <w:t>ę</w:t>
      </w:r>
      <w:r w:rsidRPr="00BC3C2E">
        <w:rPr>
          <w:rFonts w:asciiTheme="minorHAnsi" w:eastAsiaTheme="majorEastAsia" w:hAnsiTheme="minorHAnsi" w:cstheme="minorHAnsi"/>
          <w:sz w:val="22"/>
          <w:szCs w:val="22"/>
          <w:lang w:eastAsia="en-US"/>
        </w:rPr>
        <w:t>d</w:t>
      </w:r>
      <w:r w:rsidRPr="00BC3C2E">
        <w:rPr>
          <w:rFonts w:asciiTheme="minorHAnsi" w:eastAsiaTheme="majorEastAsia" w:hAnsiTheme="minorHAnsi" w:cstheme="minorHAnsi" w:hint="cs"/>
          <w:sz w:val="22"/>
          <w:szCs w:val="22"/>
          <w:lang w:eastAsia="en-US"/>
        </w:rPr>
        <w:t>ą</w:t>
      </w:r>
      <w:r w:rsidRPr="00BC3C2E">
        <w:rPr>
          <w:rFonts w:asciiTheme="minorHAnsi" w:eastAsiaTheme="majorEastAsia" w:hAnsiTheme="minorHAnsi" w:cstheme="minorHAnsi"/>
          <w:sz w:val="22"/>
          <w:szCs w:val="22"/>
          <w:lang w:eastAsia="en-US"/>
        </w:rPr>
        <w:t>cych kopi</w:t>
      </w:r>
      <w:r w:rsidRPr="00BC3C2E">
        <w:rPr>
          <w:rFonts w:asciiTheme="minorHAnsi" w:eastAsiaTheme="majorEastAsia" w:hAnsiTheme="minorHAnsi" w:cstheme="minorHAnsi" w:hint="cs"/>
          <w:sz w:val="22"/>
          <w:szCs w:val="22"/>
          <w:lang w:eastAsia="en-US"/>
        </w:rPr>
        <w:t>ą</w:t>
      </w:r>
      <w:r w:rsidRPr="00BC3C2E">
        <w:rPr>
          <w:rFonts w:asciiTheme="minorHAnsi" w:eastAsiaTheme="majorEastAsia" w:hAnsiTheme="minorHAnsi" w:cstheme="minorHAnsi"/>
          <w:sz w:val="22"/>
          <w:szCs w:val="22"/>
          <w:lang w:eastAsia="en-US"/>
        </w:rPr>
        <w:t xml:space="preserve"> elektroniczn</w:t>
      </w:r>
      <w:r w:rsidRPr="00BC3C2E">
        <w:rPr>
          <w:rFonts w:asciiTheme="minorHAnsi" w:eastAsiaTheme="majorEastAsia" w:hAnsiTheme="minorHAnsi" w:cstheme="minorHAnsi" w:hint="cs"/>
          <w:sz w:val="22"/>
          <w:szCs w:val="22"/>
          <w:lang w:eastAsia="en-US"/>
        </w:rPr>
        <w:t>ą</w:t>
      </w:r>
      <w:r w:rsidRPr="00BC3C2E">
        <w:rPr>
          <w:rFonts w:asciiTheme="minorHAnsi" w:eastAsiaTheme="majorEastAsia" w:hAnsiTheme="minorHAnsi" w:cstheme="minorHAnsi"/>
          <w:sz w:val="22"/>
          <w:szCs w:val="22"/>
          <w:lang w:eastAsia="en-US"/>
        </w:rPr>
        <w:t xml:space="preserve"> tre</w:t>
      </w:r>
      <w:r w:rsidRPr="00BC3C2E">
        <w:rPr>
          <w:rFonts w:asciiTheme="minorHAnsi" w:eastAsiaTheme="majorEastAsia" w:hAnsiTheme="minorHAnsi" w:cstheme="minorHAnsi" w:hint="cs"/>
          <w:sz w:val="22"/>
          <w:szCs w:val="22"/>
          <w:lang w:eastAsia="en-US"/>
        </w:rPr>
        <w:t>ś</w:t>
      </w:r>
      <w:r w:rsidRPr="00BC3C2E">
        <w:rPr>
          <w:rFonts w:asciiTheme="minorHAnsi" w:eastAsiaTheme="majorEastAsia" w:hAnsiTheme="minorHAnsi" w:cstheme="minorHAnsi"/>
          <w:sz w:val="22"/>
          <w:szCs w:val="22"/>
          <w:lang w:eastAsia="en-US"/>
        </w:rPr>
        <w:t>ci zapisanej w postaci papierowej (cyfrowe odwzorowania) musi by</w:t>
      </w:r>
      <w:r w:rsidRPr="00BC3C2E">
        <w:rPr>
          <w:rFonts w:asciiTheme="minorHAnsi" w:eastAsiaTheme="majorEastAsia" w:hAnsiTheme="minorHAnsi" w:cstheme="minorHAnsi" w:hint="cs"/>
          <w:sz w:val="22"/>
          <w:szCs w:val="22"/>
          <w:lang w:eastAsia="en-US"/>
        </w:rPr>
        <w:t>ć</w:t>
      </w:r>
      <w:r w:rsidRPr="00BC3C2E">
        <w:rPr>
          <w:rFonts w:asciiTheme="minorHAnsi" w:eastAsiaTheme="majorEastAsia" w:hAnsiTheme="minorHAnsi" w:cstheme="minorHAnsi"/>
          <w:sz w:val="22"/>
          <w:szCs w:val="22"/>
          <w:lang w:eastAsia="en-US"/>
        </w:rPr>
        <w:t xml:space="preserve"> zgodny z wymaganiami okre</w:t>
      </w:r>
      <w:r w:rsidRPr="00BC3C2E">
        <w:rPr>
          <w:rFonts w:asciiTheme="minorHAnsi" w:eastAsiaTheme="majorEastAsia" w:hAnsiTheme="minorHAnsi" w:cstheme="minorHAnsi" w:hint="cs"/>
          <w:sz w:val="22"/>
          <w:szCs w:val="22"/>
          <w:lang w:eastAsia="en-US"/>
        </w:rPr>
        <w:t>ś</w:t>
      </w:r>
      <w:r w:rsidRPr="00BC3C2E">
        <w:rPr>
          <w:rFonts w:asciiTheme="minorHAnsi" w:eastAsiaTheme="majorEastAsia" w:hAnsiTheme="minorHAnsi" w:cstheme="minorHAnsi"/>
          <w:sz w:val="22"/>
          <w:szCs w:val="22"/>
          <w:lang w:eastAsia="en-US"/>
        </w:rPr>
        <w:t>lonymi w rozporz</w:t>
      </w:r>
      <w:r w:rsidRPr="00BC3C2E">
        <w:rPr>
          <w:rFonts w:asciiTheme="minorHAnsi" w:eastAsiaTheme="majorEastAsia" w:hAnsiTheme="minorHAnsi" w:cstheme="minorHAnsi" w:hint="cs"/>
          <w:sz w:val="22"/>
          <w:szCs w:val="22"/>
          <w:lang w:eastAsia="en-US"/>
        </w:rPr>
        <w:t>ą</w:t>
      </w:r>
      <w:r w:rsidRPr="00BC3C2E">
        <w:rPr>
          <w:rFonts w:asciiTheme="minorHAnsi" w:eastAsiaTheme="majorEastAsia" w:hAnsiTheme="minorHAnsi" w:cstheme="minorHAnsi"/>
          <w:sz w:val="22"/>
          <w:szCs w:val="22"/>
          <w:lang w:eastAsia="en-US"/>
        </w:rPr>
        <w:t>dzeniu Prezesa Rady Ministr</w:t>
      </w:r>
      <w:r w:rsidRPr="00BC3C2E">
        <w:rPr>
          <w:rFonts w:asciiTheme="minorHAnsi" w:eastAsiaTheme="majorEastAsia" w:hAnsiTheme="minorHAnsi" w:cstheme="minorHAnsi" w:hint="cs"/>
          <w:sz w:val="22"/>
          <w:szCs w:val="22"/>
          <w:lang w:eastAsia="en-US"/>
        </w:rPr>
        <w:t>ó</w:t>
      </w:r>
      <w:r w:rsidRPr="00BC3C2E">
        <w:rPr>
          <w:rFonts w:asciiTheme="minorHAnsi" w:eastAsiaTheme="majorEastAsia" w:hAnsiTheme="minorHAnsi" w:cstheme="minorHAnsi"/>
          <w:sz w:val="22"/>
          <w:szCs w:val="22"/>
          <w:lang w:eastAsia="en-US"/>
        </w:rPr>
        <w:t>w w sprawie wymaga</w:t>
      </w:r>
      <w:r w:rsidRPr="00BC3C2E">
        <w:rPr>
          <w:rFonts w:asciiTheme="minorHAnsi" w:eastAsiaTheme="majorEastAsia" w:hAnsiTheme="minorHAnsi" w:cstheme="minorHAnsi" w:hint="cs"/>
          <w:sz w:val="22"/>
          <w:szCs w:val="22"/>
          <w:lang w:eastAsia="en-US"/>
        </w:rPr>
        <w:t>ń</w:t>
      </w:r>
      <w:r w:rsidRPr="00BC3C2E">
        <w:rPr>
          <w:rFonts w:asciiTheme="minorHAnsi" w:eastAsiaTheme="majorEastAsia" w:hAnsiTheme="minorHAnsi" w:cstheme="minorHAnsi"/>
          <w:sz w:val="22"/>
          <w:szCs w:val="22"/>
          <w:lang w:eastAsia="en-US"/>
        </w:rPr>
        <w:t xml:space="preserve"> dla dokument</w:t>
      </w:r>
      <w:r w:rsidRPr="00BC3C2E">
        <w:rPr>
          <w:rFonts w:asciiTheme="minorHAnsi" w:eastAsiaTheme="majorEastAsia" w:hAnsiTheme="minorHAnsi" w:cstheme="minorHAnsi" w:hint="cs"/>
          <w:sz w:val="22"/>
          <w:szCs w:val="22"/>
          <w:lang w:eastAsia="en-US"/>
        </w:rPr>
        <w:t>ó</w:t>
      </w:r>
      <w:r w:rsidRPr="00BC3C2E">
        <w:rPr>
          <w:rFonts w:asciiTheme="minorHAnsi" w:eastAsiaTheme="majorEastAsia" w:hAnsiTheme="minorHAnsi" w:cstheme="minorHAnsi"/>
          <w:sz w:val="22"/>
          <w:szCs w:val="22"/>
          <w:lang w:eastAsia="en-US"/>
        </w:rPr>
        <w:t>w elektronicznych.</w:t>
      </w:r>
    </w:p>
    <w:p w14:paraId="69C5E4C6" w14:textId="77777777" w:rsidR="00327371" w:rsidRDefault="00327371" w:rsidP="00D47028">
      <w:pPr>
        <w:pStyle w:val="Akapitzlist"/>
        <w:numPr>
          <w:ilvl w:val="0"/>
          <w:numId w:val="18"/>
        </w:numPr>
        <w:spacing w:line="276" w:lineRule="auto"/>
        <w:ind w:left="284" w:hanging="284"/>
        <w:jc w:val="both"/>
        <w:rPr>
          <w:rFonts w:asciiTheme="minorHAnsi" w:eastAsiaTheme="majorEastAsia" w:hAnsiTheme="minorHAnsi" w:cstheme="minorHAnsi"/>
          <w:sz w:val="22"/>
          <w:szCs w:val="22"/>
          <w:lang w:eastAsia="en-US"/>
        </w:rPr>
      </w:pPr>
      <w:r w:rsidRPr="00BC3C2E">
        <w:rPr>
          <w:rFonts w:asciiTheme="minorHAnsi" w:eastAsiaTheme="majorEastAsia" w:hAnsiTheme="minorHAnsi" w:cstheme="minorHAnsi"/>
          <w:sz w:val="22"/>
          <w:szCs w:val="22"/>
          <w:lang w:eastAsia="en-US"/>
        </w:rPr>
        <w:t>Dokumenty elektroniczne, o kt</w:t>
      </w:r>
      <w:r w:rsidRPr="00BC3C2E">
        <w:rPr>
          <w:rFonts w:asciiTheme="minorHAnsi" w:eastAsiaTheme="majorEastAsia" w:hAnsiTheme="minorHAnsi" w:cstheme="minorHAnsi" w:hint="cs"/>
          <w:sz w:val="22"/>
          <w:szCs w:val="22"/>
          <w:lang w:eastAsia="en-US"/>
        </w:rPr>
        <w:t>ó</w:t>
      </w:r>
      <w:r w:rsidRPr="00BC3C2E">
        <w:rPr>
          <w:rFonts w:asciiTheme="minorHAnsi" w:eastAsiaTheme="majorEastAsia" w:hAnsiTheme="minorHAnsi" w:cstheme="minorHAnsi"/>
          <w:sz w:val="22"/>
          <w:szCs w:val="22"/>
          <w:lang w:eastAsia="en-US"/>
        </w:rPr>
        <w:t xml:space="preserve">rych mowa w </w:t>
      </w:r>
      <w:r w:rsidRPr="00BC3C2E">
        <w:rPr>
          <w:rFonts w:asciiTheme="minorHAnsi" w:eastAsiaTheme="majorEastAsia" w:hAnsiTheme="minorHAnsi" w:cstheme="minorHAnsi" w:hint="cs"/>
          <w:sz w:val="22"/>
          <w:szCs w:val="22"/>
          <w:lang w:eastAsia="en-US"/>
        </w:rPr>
        <w:t>§</w:t>
      </w:r>
      <w:r w:rsidRPr="00BC3C2E">
        <w:rPr>
          <w:rFonts w:asciiTheme="minorHAnsi" w:eastAsiaTheme="majorEastAsia" w:hAnsiTheme="minorHAnsi" w:cstheme="minorHAnsi"/>
          <w:sz w:val="22"/>
          <w:szCs w:val="22"/>
          <w:lang w:eastAsia="en-US"/>
        </w:rPr>
        <w:t xml:space="preserve"> 2 ust. 1 rozporz</w:t>
      </w:r>
      <w:r w:rsidRPr="00BC3C2E">
        <w:rPr>
          <w:rFonts w:asciiTheme="minorHAnsi" w:eastAsiaTheme="majorEastAsia" w:hAnsiTheme="minorHAnsi" w:cstheme="minorHAnsi" w:hint="cs"/>
          <w:sz w:val="22"/>
          <w:szCs w:val="22"/>
          <w:lang w:eastAsia="en-US"/>
        </w:rPr>
        <w:t>ą</w:t>
      </w:r>
      <w:r w:rsidRPr="00BC3C2E">
        <w:rPr>
          <w:rFonts w:asciiTheme="minorHAnsi" w:eastAsiaTheme="majorEastAsia" w:hAnsiTheme="minorHAnsi" w:cstheme="minorHAnsi"/>
          <w:sz w:val="22"/>
          <w:szCs w:val="22"/>
          <w:lang w:eastAsia="en-US"/>
        </w:rPr>
        <w:t>dzenia Prezesa Rady Ministr</w:t>
      </w:r>
      <w:r w:rsidRPr="00BC3C2E">
        <w:rPr>
          <w:rFonts w:asciiTheme="minorHAnsi" w:eastAsiaTheme="majorEastAsia" w:hAnsiTheme="minorHAnsi" w:cstheme="minorHAnsi" w:hint="cs"/>
          <w:sz w:val="22"/>
          <w:szCs w:val="22"/>
          <w:lang w:eastAsia="en-US"/>
        </w:rPr>
        <w:t>ó</w:t>
      </w:r>
      <w:r w:rsidRPr="00BC3C2E">
        <w:rPr>
          <w:rFonts w:asciiTheme="minorHAnsi" w:eastAsiaTheme="majorEastAsia" w:hAnsiTheme="minorHAnsi" w:cstheme="minorHAnsi"/>
          <w:sz w:val="22"/>
          <w:szCs w:val="22"/>
          <w:lang w:eastAsia="en-US"/>
        </w:rPr>
        <w:t xml:space="preserve">w </w:t>
      </w:r>
      <w:r>
        <w:rPr>
          <w:rFonts w:asciiTheme="minorHAnsi" w:eastAsiaTheme="majorEastAsia" w:hAnsiTheme="minorHAnsi" w:cstheme="minorHAnsi"/>
          <w:sz w:val="22"/>
          <w:szCs w:val="22"/>
          <w:lang w:eastAsia="en-US"/>
        </w:rPr>
        <w:br/>
      </w:r>
      <w:r w:rsidRPr="00BC3C2E">
        <w:rPr>
          <w:rFonts w:asciiTheme="minorHAnsi" w:eastAsiaTheme="majorEastAsia" w:hAnsiTheme="minorHAnsi" w:cstheme="minorHAnsi"/>
          <w:sz w:val="22"/>
          <w:szCs w:val="22"/>
          <w:lang w:eastAsia="en-US"/>
        </w:rPr>
        <w:t>w sprawie wymaga</w:t>
      </w:r>
      <w:r w:rsidRPr="00BC3C2E">
        <w:rPr>
          <w:rFonts w:asciiTheme="minorHAnsi" w:eastAsiaTheme="majorEastAsia" w:hAnsiTheme="minorHAnsi" w:cstheme="minorHAnsi" w:hint="cs"/>
          <w:sz w:val="22"/>
          <w:szCs w:val="22"/>
          <w:lang w:eastAsia="en-US"/>
        </w:rPr>
        <w:t>ń</w:t>
      </w:r>
      <w:r w:rsidRPr="00BC3C2E">
        <w:rPr>
          <w:rFonts w:asciiTheme="minorHAnsi" w:eastAsiaTheme="majorEastAsia" w:hAnsiTheme="minorHAnsi" w:cstheme="minorHAnsi"/>
          <w:sz w:val="22"/>
          <w:szCs w:val="22"/>
          <w:lang w:eastAsia="en-US"/>
        </w:rPr>
        <w:t xml:space="preserve"> dla dokument</w:t>
      </w:r>
      <w:r w:rsidRPr="00BC3C2E">
        <w:rPr>
          <w:rFonts w:asciiTheme="minorHAnsi" w:eastAsiaTheme="majorEastAsia" w:hAnsiTheme="minorHAnsi" w:cstheme="minorHAnsi" w:hint="cs"/>
          <w:sz w:val="22"/>
          <w:szCs w:val="22"/>
          <w:lang w:eastAsia="en-US"/>
        </w:rPr>
        <w:t>ó</w:t>
      </w:r>
      <w:r w:rsidRPr="00BC3C2E">
        <w:rPr>
          <w:rFonts w:asciiTheme="minorHAnsi" w:eastAsiaTheme="majorEastAsia" w:hAnsiTheme="minorHAnsi" w:cstheme="minorHAnsi"/>
          <w:sz w:val="22"/>
          <w:szCs w:val="22"/>
          <w:lang w:eastAsia="en-US"/>
        </w:rPr>
        <w:t>w elektronicznych, sporz</w:t>
      </w:r>
      <w:r w:rsidRPr="00BC3C2E">
        <w:rPr>
          <w:rFonts w:asciiTheme="minorHAnsi" w:eastAsiaTheme="majorEastAsia" w:hAnsiTheme="minorHAnsi" w:cstheme="minorHAnsi" w:hint="cs"/>
          <w:sz w:val="22"/>
          <w:szCs w:val="22"/>
          <w:lang w:eastAsia="en-US"/>
        </w:rPr>
        <w:t>ą</w:t>
      </w:r>
      <w:r w:rsidRPr="00BC3C2E">
        <w:rPr>
          <w:rFonts w:asciiTheme="minorHAnsi" w:eastAsiaTheme="majorEastAsia" w:hAnsiTheme="minorHAnsi" w:cstheme="minorHAnsi"/>
          <w:sz w:val="22"/>
          <w:szCs w:val="22"/>
          <w:lang w:eastAsia="en-US"/>
        </w:rPr>
        <w:t>dza si</w:t>
      </w:r>
      <w:r w:rsidRPr="00BC3C2E">
        <w:rPr>
          <w:rFonts w:asciiTheme="minorHAnsi" w:eastAsiaTheme="majorEastAsia" w:hAnsiTheme="minorHAnsi" w:cstheme="minorHAnsi" w:hint="cs"/>
          <w:sz w:val="22"/>
          <w:szCs w:val="22"/>
          <w:lang w:eastAsia="en-US"/>
        </w:rPr>
        <w:t>ę</w:t>
      </w:r>
      <w:r w:rsidRPr="00BC3C2E">
        <w:rPr>
          <w:rFonts w:asciiTheme="minorHAnsi" w:eastAsiaTheme="majorEastAsia" w:hAnsiTheme="minorHAnsi" w:cstheme="minorHAnsi"/>
          <w:sz w:val="22"/>
          <w:szCs w:val="22"/>
          <w:lang w:eastAsia="en-US"/>
        </w:rPr>
        <w:t xml:space="preserve"> w postaci elektronicznej, </w:t>
      </w:r>
      <w:r>
        <w:rPr>
          <w:rFonts w:asciiTheme="minorHAnsi" w:eastAsiaTheme="majorEastAsia" w:hAnsiTheme="minorHAnsi" w:cstheme="minorHAnsi"/>
          <w:sz w:val="22"/>
          <w:szCs w:val="22"/>
          <w:lang w:eastAsia="en-US"/>
        </w:rPr>
        <w:br/>
      </w:r>
      <w:r w:rsidRPr="00BC3C2E">
        <w:rPr>
          <w:rFonts w:asciiTheme="minorHAnsi" w:eastAsiaTheme="majorEastAsia" w:hAnsiTheme="minorHAnsi" w:cstheme="minorHAnsi"/>
          <w:sz w:val="22"/>
          <w:szCs w:val="22"/>
          <w:lang w:eastAsia="en-US"/>
        </w:rPr>
        <w:t>w formatach danych okre</w:t>
      </w:r>
      <w:r w:rsidRPr="00BC3C2E">
        <w:rPr>
          <w:rFonts w:asciiTheme="minorHAnsi" w:eastAsiaTheme="majorEastAsia" w:hAnsiTheme="minorHAnsi" w:cstheme="minorHAnsi" w:hint="cs"/>
          <w:sz w:val="22"/>
          <w:szCs w:val="22"/>
          <w:lang w:eastAsia="en-US"/>
        </w:rPr>
        <w:t>ś</w:t>
      </w:r>
      <w:r w:rsidRPr="00BC3C2E">
        <w:rPr>
          <w:rFonts w:asciiTheme="minorHAnsi" w:eastAsiaTheme="majorEastAsia" w:hAnsiTheme="minorHAnsi" w:cstheme="minorHAnsi"/>
          <w:sz w:val="22"/>
          <w:szCs w:val="22"/>
          <w:lang w:eastAsia="en-US"/>
        </w:rPr>
        <w:t>lonych w przepisach rozporz</w:t>
      </w:r>
      <w:r w:rsidRPr="00BC3C2E">
        <w:rPr>
          <w:rFonts w:asciiTheme="minorHAnsi" w:eastAsiaTheme="majorEastAsia" w:hAnsiTheme="minorHAnsi" w:cstheme="minorHAnsi" w:hint="cs"/>
          <w:sz w:val="22"/>
          <w:szCs w:val="22"/>
          <w:lang w:eastAsia="en-US"/>
        </w:rPr>
        <w:t>ą</w:t>
      </w:r>
      <w:r w:rsidRPr="00BC3C2E">
        <w:rPr>
          <w:rFonts w:asciiTheme="minorHAnsi" w:eastAsiaTheme="majorEastAsia" w:hAnsiTheme="minorHAnsi" w:cstheme="minorHAnsi"/>
          <w:sz w:val="22"/>
          <w:szCs w:val="22"/>
          <w:lang w:eastAsia="en-US"/>
        </w:rPr>
        <w:t>dzenia Rady Ministr</w:t>
      </w:r>
      <w:r w:rsidRPr="00BC3C2E">
        <w:rPr>
          <w:rFonts w:asciiTheme="minorHAnsi" w:eastAsiaTheme="majorEastAsia" w:hAnsiTheme="minorHAnsi" w:cstheme="minorHAnsi" w:hint="cs"/>
          <w:sz w:val="22"/>
          <w:szCs w:val="22"/>
          <w:lang w:eastAsia="en-US"/>
        </w:rPr>
        <w:t>ó</w:t>
      </w:r>
      <w:r w:rsidRPr="00BC3C2E">
        <w:rPr>
          <w:rFonts w:asciiTheme="minorHAnsi" w:eastAsiaTheme="majorEastAsia" w:hAnsiTheme="minorHAnsi" w:cstheme="minorHAnsi"/>
          <w:sz w:val="22"/>
          <w:szCs w:val="22"/>
          <w:lang w:eastAsia="en-US"/>
        </w:rPr>
        <w:t>w w sprawie Krajowych Ram Interoperacyjno</w:t>
      </w:r>
      <w:r w:rsidRPr="00BC3C2E">
        <w:rPr>
          <w:rFonts w:asciiTheme="minorHAnsi" w:eastAsiaTheme="majorEastAsia" w:hAnsiTheme="minorHAnsi" w:cstheme="minorHAnsi" w:hint="cs"/>
          <w:sz w:val="22"/>
          <w:szCs w:val="22"/>
          <w:lang w:eastAsia="en-US"/>
        </w:rPr>
        <w:t>ś</w:t>
      </w:r>
      <w:r w:rsidRPr="00BC3C2E">
        <w:rPr>
          <w:rFonts w:asciiTheme="minorHAnsi" w:eastAsiaTheme="majorEastAsia" w:hAnsiTheme="minorHAnsi" w:cstheme="minorHAnsi"/>
          <w:sz w:val="22"/>
          <w:szCs w:val="22"/>
          <w:lang w:eastAsia="en-US"/>
        </w:rPr>
        <w:t>ci, z uwzgl</w:t>
      </w:r>
      <w:r w:rsidRPr="00BC3C2E">
        <w:rPr>
          <w:rFonts w:asciiTheme="minorHAnsi" w:eastAsiaTheme="majorEastAsia" w:hAnsiTheme="minorHAnsi" w:cstheme="minorHAnsi" w:hint="cs"/>
          <w:sz w:val="22"/>
          <w:szCs w:val="22"/>
          <w:lang w:eastAsia="en-US"/>
        </w:rPr>
        <w:t>ę</w:t>
      </w:r>
      <w:r w:rsidRPr="00BC3C2E">
        <w:rPr>
          <w:rFonts w:asciiTheme="minorHAnsi" w:eastAsiaTheme="majorEastAsia" w:hAnsiTheme="minorHAnsi" w:cstheme="minorHAnsi"/>
          <w:sz w:val="22"/>
          <w:szCs w:val="22"/>
          <w:lang w:eastAsia="en-US"/>
        </w:rPr>
        <w:t xml:space="preserve">dnieniem rodzaju przekazywanych danych </w:t>
      </w:r>
      <w:r>
        <w:rPr>
          <w:rFonts w:asciiTheme="minorHAnsi" w:eastAsiaTheme="majorEastAsia" w:hAnsiTheme="minorHAnsi" w:cstheme="minorHAnsi"/>
          <w:sz w:val="22"/>
          <w:szCs w:val="22"/>
          <w:lang w:eastAsia="en-US"/>
        </w:rPr>
        <w:br/>
      </w:r>
      <w:r w:rsidRPr="00BC3C2E">
        <w:rPr>
          <w:rFonts w:asciiTheme="minorHAnsi" w:eastAsiaTheme="majorEastAsia" w:hAnsiTheme="minorHAnsi" w:cstheme="minorHAnsi"/>
          <w:sz w:val="22"/>
          <w:szCs w:val="22"/>
          <w:lang w:eastAsia="en-US"/>
        </w:rPr>
        <w:t>i przekazuje si</w:t>
      </w:r>
      <w:r w:rsidRPr="00BC3C2E">
        <w:rPr>
          <w:rFonts w:asciiTheme="minorHAnsi" w:eastAsiaTheme="majorEastAsia" w:hAnsiTheme="minorHAnsi" w:cstheme="minorHAnsi" w:hint="cs"/>
          <w:sz w:val="22"/>
          <w:szCs w:val="22"/>
          <w:lang w:eastAsia="en-US"/>
        </w:rPr>
        <w:t>ę</w:t>
      </w:r>
      <w:r w:rsidRPr="00BC3C2E">
        <w:rPr>
          <w:rFonts w:asciiTheme="minorHAnsi" w:eastAsiaTheme="majorEastAsia" w:hAnsiTheme="minorHAnsi" w:cstheme="minorHAnsi"/>
          <w:sz w:val="22"/>
          <w:szCs w:val="22"/>
          <w:lang w:eastAsia="en-US"/>
        </w:rPr>
        <w:t xml:space="preserve"> jako za</w:t>
      </w:r>
      <w:r w:rsidRPr="00BC3C2E">
        <w:rPr>
          <w:rFonts w:asciiTheme="minorHAnsi" w:eastAsiaTheme="majorEastAsia" w:hAnsiTheme="minorHAnsi" w:cstheme="minorHAnsi" w:hint="cs"/>
          <w:sz w:val="22"/>
          <w:szCs w:val="22"/>
          <w:lang w:eastAsia="en-US"/>
        </w:rPr>
        <w:t>łą</w:t>
      </w:r>
      <w:r w:rsidRPr="00BC3C2E">
        <w:rPr>
          <w:rFonts w:asciiTheme="minorHAnsi" w:eastAsiaTheme="majorEastAsia" w:hAnsiTheme="minorHAnsi" w:cstheme="minorHAnsi"/>
          <w:sz w:val="22"/>
          <w:szCs w:val="22"/>
          <w:lang w:eastAsia="en-US"/>
        </w:rPr>
        <w:t>czniki.</w:t>
      </w:r>
    </w:p>
    <w:p w14:paraId="67E66C6C" w14:textId="77777777" w:rsidR="00327371" w:rsidRDefault="00327371" w:rsidP="00D47028">
      <w:pPr>
        <w:pStyle w:val="Akapitzlist"/>
        <w:numPr>
          <w:ilvl w:val="0"/>
          <w:numId w:val="18"/>
        </w:numPr>
        <w:spacing w:line="276" w:lineRule="auto"/>
        <w:ind w:left="284" w:hanging="284"/>
        <w:jc w:val="both"/>
        <w:rPr>
          <w:rFonts w:asciiTheme="minorHAnsi" w:eastAsiaTheme="majorEastAsia" w:hAnsiTheme="minorHAnsi" w:cstheme="minorHAnsi"/>
          <w:sz w:val="22"/>
          <w:szCs w:val="22"/>
          <w:lang w:eastAsia="en-US"/>
        </w:rPr>
      </w:pPr>
      <w:r w:rsidRPr="00BC3C2E">
        <w:rPr>
          <w:rFonts w:asciiTheme="minorHAnsi" w:eastAsiaTheme="majorEastAsia" w:hAnsiTheme="minorHAnsi" w:cstheme="minorHAnsi"/>
          <w:sz w:val="22"/>
          <w:szCs w:val="22"/>
          <w:lang w:eastAsia="en-US"/>
        </w:rPr>
        <w:t>Informacje, o</w:t>
      </w:r>
      <w:r w:rsidRPr="00BC3C2E">
        <w:rPr>
          <w:rFonts w:asciiTheme="minorHAnsi" w:eastAsiaTheme="majorEastAsia" w:hAnsiTheme="minorHAnsi" w:cstheme="minorHAnsi" w:hint="cs"/>
          <w:sz w:val="22"/>
          <w:szCs w:val="22"/>
          <w:lang w:eastAsia="en-US"/>
        </w:rPr>
        <w:t>ś</w:t>
      </w:r>
      <w:r w:rsidRPr="00BC3C2E">
        <w:rPr>
          <w:rFonts w:asciiTheme="minorHAnsi" w:eastAsiaTheme="majorEastAsia" w:hAnsiTheme="minorHAnsi" w:cstheme="minorHAnsi"/>
          <w:sz w:val="22"/>
          <w:szCs w:val="22"/>
          <w:lang w:eastAsia="en-US"/>
        </w:rPr>
        <w:t>wiadczenia lub dokumenty, inne ni</w:t>
      </w:r>
      <w:r w:rsidRPr="00BC3C2E">
        <w:rPr>
          <w:rFonts w:asciiTheme="minorHAnsi" w:eastAsiaTheme="majorEastAsia" w:hAnsiTheme="minorHAnsi" w:cstheme="minorHAnsi" w:hint="cs"/>
          <w:sz w:val="22"/>
          <w:szCs w:val="22"/>
          <w:lang w:eastAsia="en-US"/>
        </w:rPr>
        <w:t>ż</w:t>
      </w:r>
      <w:r w:rsidRPr="00BC3C2E">
        <w:rPr>
          <w:rFonts w:asciiTheme="minorHAnsi" w:eastAsiaTheme="majorEastAsia" w:hAnsiTheme="minorHAnsi" w:cstheme="minorHAnsi"/>
          <w:sz w:val="22"/>
          <w:szCs w:val="22"/>
          <w:lang w:eastAsia="en-US"/>
        </w:rPr>
        <w:t xml:space="preserve"> wymienione w </w:t>
      </w:r>
      <w:r w:rsidRPr="00BC3C2E">
        <w:rPr>
          <w:rFonts w:asciiTheme="minorHAnsi" w:eastAsiaTheme="majorEastAsia" w:hAnsiTheme="minorHAnsi" w:cstheme="minorHAnsi" w:hint="cs"/>
          <w:sz w:val="22"/>
          <w:szCs w:val="22"/>
          <w:lang w:eastAsia="en-US"/>
        </w:rPr>
        <w:t>§</w:t>
      </w:r>
      <w:r w:rsidRPr="00BC3C2E">
        <w:rPr>
          <w:rFonts w:asciiTheme="minorHAnsi" w:eastAsiaTheme="majorEastAsia" w:hAnsiTheme="minorHAnsi" w:cstheme="minorHAnsi"/>
          <w:sz w:val="22"/>
          <w:szCs w:val="22"/>
          <w:lang w:eastAsia="en-US"/>
        </w:rPr>
        <w:t xml:space="preserve"> 2 ust. 1 Rozporz</w:t>
      </w:r>
      <w:r w:rsidRPr="00BC3C2E">
        <w:rPr>
          <w:rFonts w:asciiTheme="minorHAnsi" w:eastAsiaTheme="majorEastAsia" w:hAnsiTheme="minorHAnsi" w:cstheme="minorHAnsi" w:hint="cs"/>
          <w:sz w:val="22"/>
          <w:szCs w:val="22"/>
          <w:lang w:eastAsia="en-US"/>
        </w:rPr>
        <w:t>ą</w:t>
      </w:r>
      <w:r w:rsidRPr="00BC3C2E">
        <w:rPr>
          <w:rFonts w:asciiTheme="minorHAnsi" w:eastAsiaTheme="majorEastAsia" w:hAnsiTheme="minorHAnsi" w:cstheme="minorHAnsi"/>
          <w:sz w:val="22"/>
          <w:szCs w:val="22"/>
          <w:lang w:eastAsia="en-US"/>
        </w:rPr>
        <w:t>dzenia Prezesa Rady Ministr</w:t>
      </w:r>
      <w:r w:rsidRPr="00BC3C2E">
        <w:rPr>
          <w:rFonts w:asciiTheme="minorHAnsi" w:eastAsiaTheme="majorEastAsia" w:hAnsiTheme="minorHAnsi" w:cstheme="minorHAnsi" w:hint="cs"/>
          <w:sz w:val="22"/>
          <w:szCs w:val="22"/>
          <w:lang w:eastAsia="en-US"/>
        </w:rPr>
        <w:t>ó</w:t>
      </w:r>
      <w:r w:rsidRPr="00BC3C2E">
        <w:rPr>
          <w:rFonts w:asciiTheme="minorHAnsi" w:eastAsiaTheme="majorEastAsia" w:hAnsiTheme="minorHAnsi" w:cstheme="minorHAnsi"/>
          <w:sz w:val="22"/>
          <w:szCs w:val="22"/>
          <w:lang w:eastAsia="en-US"/>
        </w:rPr>
        <w:t>w w sprawie wymaga</w:t>
      </w:r>
      <w:r w:rsidRPr="00BC3C2E">
        <w:rPr>
          <w:rFonts w:asciiTheme="minorHAnsi" w:eastAsiaTheme="majorEastAsia" w:hAnsiTheme="minorHAnsi" w:cstheme="minorHAnsi" w:hint="cs"/>
          <w:sz w:val="22"/>
          <w:szCs w:val="22"/>
          <w:lang w:eastAsia="en-US"/>
        </w:rPr>
        <w:t>ń</w:t>
      </w:r>
      <w:r w:rsidRPr="00BC3C2E">
        <w:rPr>
          <w:rFonts w:asciiTheme="minorHAnsi" w:eastAsiaTheme="majorEastAsia" w:hAnsiTheme="minorHAnsi" w:cstheme="minorHAnsi"/>
          <w:sz w:val="22"/>
          <w:szCs w:val="22"/>
          <w:lang w:eastAsia="en-US"/>
        </w:rPr>
        <w:t xml:space="preserve"> dla dokument</w:t>
      </w:r>
      <w:r w:rsidRPr="00BC3C2E">
        <w:rPr>
          <w:rFonts w:asciiTheme="minorHAnsi" w:eastAsiaTheme="majorEastAsia" w:hAnsiTheme="minorHAnsi" w:cstheme="minorHAnsi" w:hint="cs"/>
          <w:sz w:val="22"/>
          <w:szCs w:val="22"/>
          <w:lang w:eastAsia="en-US"/>
        </w:rPr>
        <w:t>ó</w:t>
      </w:r>
      <w:r w:rsidRPr="00BC3C2E">
        <w:rPr>
          <w:rFonts w:asciiTheme="minorHAnsi" w:eastAsiaTheme="majorEastAsia" w:hAnsiTheme="minorHAnsi" w:cstheme="minorHAnsi"/>
          <w:sz w:val="22"/>
          <w:szCs w:val="22"/>
          <w:lang w:eastAsia="en-US"/>
        </w:rPr>
        <w:t xml:space="preserve">w elektronicznych, przekazywane </w:t>
      </w:r>
      <w:r>
        <w:rPr>
          <w:rFonts w:asciiTheme="minorHAnsi" w:eastAsiaTheme="majorEastAsia" w:hAnsiTheme="minorHAnsi" w:cstheme="minorHAnsi"/>
          <w:sz w:val="22"/>
          <w:szCs w:val="22"/>
          <w:lang w:eastAsia="en-US"/>
        </w:rPr>
        <w:br/>
      </w:r>
      <w:r w:rsidRPr="00BC3C2E">
        <w:rPr>
          <w:rFonts w:asciiTheme="minorHAnsi" w:eastAsiaTheme="majorEastAsia" w:hAnsiTheme="minorHAnsi" w:cstheme="minorHAnsi"/>
          <w:sz w:val="22"/>
          <w:szCs w:val="22"/>
          <w:lang w:eastAsia="en-US"/>
        </w:rPr>
        <w:t>w post</w:t>
      </w:r>
      <w:r w:rsidRPr="00BC3C2E">
        <w:rPr>
          <w:rFonts w:asciiTheme="minorHAnsi" w:eastAsiaTheme="majorEastAsia" w:hAnsiTheme="minorHAnsi" w:cstheme="minorHAnsi" w:hint="cs"/>
          <w:sz w:val="22"/>
          <w:szCs w:val="22"/>
          <w:lang w:eastAsia="en-US"/>
        </w:rPr>
        <w:t>ę</w:t>
      </w:r>
      <w:r w:rsidRPr="00BC3C2E">
        <w:rPr>
          <w:rFonts w:asciiTheme="minorHAnsi" w:eastAsiaTheme="majorEastAsia" w:hAnsiTheme="minorHAnsi" w:cstheme="minorHAnsi"/>
          <w:sz w:val="22"/>
          <w:szCs w:val="22"/>
          <w:lang w:eastAsia="en-US"/>
        </w:rPr>
        <w:t>powaniu sporz</w:t>
      </w:r>
      <w:r w:rsidRPr="00BC3C2E">
        <w:rPr>
          <w:rFonts w:asciiTheme="minorHAnsi" w:eastAsiaTheme="majorEastAsia" w:hAnsiTheme="minorHAnsi" w:cstheme="minorHAnsi" w:hint="cs"/>
          <w:sz w:val="22"/>
          <w:szCs w:val="22"/>
          <w:lang w:eastAsia="en-US"/>
        </w:rPr>
        <w:t>ą</w:t>
      </w:r>
      <w:r w:rsidRPr="00BC3C2E">
        <w:rPr>
          <w:rFonts w:asciiTheme="minorHAnsi" w:eastAsiaTheme="majorEastAsia" w:hAnsiTheme="minorHAnsi" w:cstheme="minorHAnsi"/>
          <w:sz w:val="22"/>
          <w:szCs w:val="22"/>
          <w:lang w:eastAsia="en-US"/>
        </w:rPr>
        <w:t>dza si</w:t>
      </w:r>
      <w:r w:rsidRPr="00BC3C2E">
        <w:rPr>
          <w:rFonts w:asciiTheme="minorHAnsi" w:eastAsiaTheme="majorEastAsia" w:hAnsiTheme="minorHAnsi" w:cstheme="minorHAnsi" w:hint="cs"/>
          <w:sz w:val="22"/>
          <w:szCs w:val="22"/>
          <w:lang w:eastAsia="en-US"/>
        </w:rPr>
        <w:t>ę</w:t>
      </w:r>
      <w:r w:rsidRPr="00BC3C2E">
        <w:rPr>
          <w:rFonts w:asciiTheme="minorHAnsi" w:eastAsiaTheme="majorEastAsia" w:hAnsiTheme="minorHAnsi" w:cstheme="minorHAnsi"/>
          <w:sz w:val="22"/>
          <w:szCs w:val="22"/>
          <w:lang w:eastAsia="en-US"/>
        </w:rPr>
        <w:t xml:space="preserve"> w postaci elektronicznej</w:t>
      </w:r>
      <w:r>
        <w:rPr>
          <w:rFonts w:asciiTheme="minorHAnsi" w:eastAsiaTheme="majorEastAsia" w:hAnsiTheme="minorHAnsi" w:cstheme="minorHAnsi"/>
          <w:sz w:val="22"/>
          <w:szCs w:val="22"/>
          <w:lang w:eastAsia="en-US"/>
        </w:rPr>
        <w:t>:</w:t>
      </w:r>
    </w:p>
    <w:p w14:paraId="0DDA6C0A" w14:textId="77777777" w:rsidR="00327371" w:rsidRPr="00BC3C2E" w:rsidRDefault="00327371" w:rsidP="001963DC">
      <w:pPr>
        <w:pStyle w:val="Akapitzlist"/>
        <w:numPr>
          <w:ilvl w:val="0"/>
          <w:numId w:val="29"/>
        </w:numPr>
        <w:spacing w:line="276" w:lineRule="auto"/>
        <w:ind w:left="426" w:hanging="284"/>
        <w:jc w:val="both"/>
        <w:rPr>
          <w:rFonts w:asciiTheme="minorHAnsi" w:eastAsiaTheme="majorEastAsia" w:hAnsiTheme="minorHAnsi" w:cstheme="minorHAnsi"/>
          <w:sz w:val="22"/>
          <w:szCs w:val="22"/>
          <w:lang w:eastAsia="en-US"/>
        </w:rPr>
      </w:pPr>
      <w:r w:rsidRPr="00BC3C2E">
        <w:rPr>
          <w:rFonts w:asciiTheme="minorHAnsi" w:eastAsiaTheme="majorEastAsia" w:hAnsiTheme="minorHAnsi" w:cstheme="minorHAnsi"/>
          <w:sz w:val="22"/>
          <w:szCs w:val="22"/>
          <w:lang w:eastAsia="en-US"/>
        </w:rPr>
        <w:t xml:space="preserve">w formatach danych określonych w przepisach rozporządzenia Rady Ministrów w sprawie Krajowych Ram Interoperacyjności (i przekazuje się jako załącznik), lub </w:t>
      </w:r>
    </w:p>
    <w:p w14:paraId="0F6F7854" w14:textId="77777777" w:rsidR="00327371" w:rsidRPr="00BC3C2E" w:rsidRDefault="00327371" w:rsidP="001963DC">
      <w:pPr>
        <w:pStyle w:val="Akapitzlist"/>
        <w:numPr>
          <w:ilvl w:val="0"/>
          <w:numId w:val="29"/>
        </w:numPr>
        <w:spacing w:line="276" w:lineRule="auto"/>
        <w:ind w:left="426" w:hanging="284"/>
        <w:jc w:val="both"/>
        <w:rPr>
          <w:rFonts w:asciiTheme="minorHAnsi" w:eastAsiaTheme="majorEastAsia" w:hAnsiTheme="minorHAnsi" w:cstheme="minorHAnsi"/>
          <w:sz w:val="22"/>
          <w:szCs w:val="22"/>
          <w:lang w:eastAsia="en-US"/>
        </w:rPr>
      </w:pPr>
      <w:r w:rsidRPr="00BC3C2E">
        <w:rPr>
          <w:rFonts w:asciiTheme="minorHAnsi" w:eastAsiaTheme="majorEastAsia" w:hAnsiTheme="minorHAnsi" w:cstheme="minorHAnsi"/>
          <w:sz w:val="22"/>
          <w:szCs w:val="22"/>
          <w:lang w:eastAsia="en-US"/>
        </w:rPr>
        <w:t xml:space="preserve">jako tekst wpisany bezpośrednio do wiadomości przekazywanej przy użyciu środków komunikacji elektronicznej (np. w treści wiadomości e-mail lub w treści „Formularza do komunikacji”). </w:t>
      </w:r>
    </w:p>
    <w:p w14:paraId="4267E6F0" w14:textId="77777777" w:rsidR="00327371" w:rsidRPr="00BC3C2E" w:rsidRDefault="00327371" w:rsidP="00D47028">
      <w:pPr>
        <w:pStyle w:val="Akapitzlist"/>
        <w:spacing w:line="276" w:lineRule="auto"/>
        <w:ind w:left="426" w:hanging="426"/>
        <w:jc w:val="both"/>
        <w:rPr>
          <w:rFonts w:asciiTheme="minorHAnsi" w:eastAsiaTheme="majorEastAsia" w:hAnsiTheme="minorHAnsi" w:cstheme="minorHAnsi"/>
          <w:sz w:val="22"/>
          <w:szCs w:val="22"/>
          <w:lang w:eastAsia="en-US"/>
        </w:rPr>
      </w:pPr>
      <w:r w:rsidRPr="00BC3C2E">
        <w:rPr>
          <w:rFonts w:asciiTheme="minorHAnsi" w:eastAsiaTheme="majorEastAsia" w:hAnsiTheme="minorHAnsi" w:cstheme="minorHAnsi"/>
          <w:sz w:val="22"/>
          <w:szCs w:val="22"/>
          <w:lang w:eastAsia="en-US"/>
        </w:rPr>
        <w:lastRenderedPageBreak/>
        <w:t>9.</w:t>
      </w:r>
      <w:r w:rsidRPr="00BC3C2E">
        <w:rPr>
          <w:rFonts w:asciiTheme="minorHAnsi" w:eastAsiaTheme="majorEastAsia" w:hAnsiTheme="minorHAnsi" w:cstheme="minorHAnsi"/>
          <w:sz w:val="22"/>
          <w:szCs w:val="22"/>
          <w:lang w:eastAsia="en-US"/>
        </w:rPr>
        <w:tab/>
        <w:t xml:space="preserve">Jeżeli dokumenty elektroniczne, przekazywane przy użyciu środków komunikacji elektronicznej, zawierają informacje stanowiące tajemnicę przedsiębiorstwa w rozumieniu przepisów ustawy </w:t>
      </w:r>
      <w:r>
        <w:rPr>
          <w:rFonts w:asciiTheme="minorHAnsi" w:eastAsiaTheme="majorEastAsia" w:hAnsiTheme="minorHAnsi" w:cstheme="minorHAnsi"/>
          <w:sz w:val="22"/>
          <w:szCs w:val="22"/>
          <w:lang w:eastAsia="en-US"/>
        </w:rPr>
        <w:br/>
      </w:r>
      <w:r w:rsidRPr="00BC3C2E">
        <w:rPr>
          <w:rFonts w:asciiTheme="minorHAnsi" w:eastAsiaTheme="majorEastAsia" w:hAnsiTheme="minorHAnsi" w:cstheme="minorHAnsi"/>
          <w:sz w:val="22"/>
          <w:szCs w:val="22"/>
          <w:lang w:eastAsia="en-US"/>
        </w:rPr>
        <w:t>z dnia 16 kwietnia 1993 r. o zwalczaniu nieuczciwej konkurencji (</w:t>
      </w:r>
      <w:proofErr w:type="spellStart"/>
      <w:r w:rsidRPr="00BC3C2E">
        <w:rPr>
          <w:rFonts w:asciiTheme="minorHAnsi" w:eastAsiaTheme="majorEastAsia" w:hAnsiTheme="minorHAnsi" w:cstheme="minorHAnsi"/>
          <w:sz w:val="22"/>
          <w:szCs w:val="22"/>
          <w:lang w:eastAsia="en-US"/>
        </w:rPr>
        <w:t>t.j</w:t>
      </w:r>
      <w:proofErr w:type="spellEnd"/>
      <w:r w:rsidRPr="00BC3C2E">
        <w:rPr>
          <w:rFonts w:asciiTheme="minorHAnsi" w:eastAsiaTheme="majorEastAsia" w:hAnsiTheme="minorHAnsi" w:cstheme="minorHAnsi"/>
          <w:sz w:val="22"/>
          <w:szCs w:val="22"/>
          <w:lang w:eastAsia="en-US"/>
        </w:rPr>
        <w:t xml:space="preserve">. Dz. U. z 2022 r. poz. 1233) </w:t>
      </w:r>
      <w:r>
        <w:rPr>
          <w:rFonts w:asciiTheme="minorHAnsi" w:eastAsiaTheme="majorEastAsia" w:hAnsiTheme="minorHAnsi" w:cstheme="minorHAnsi"/>
          <w:sz w:val="22"/>
          <w:szCs w:val="22"/>
          <w:lang w:eastAsia="en-US"/>
        </w:rPr>
        <w:t>W</w:t>
      </w:r>
      <w:r w:rsidRPr="00BC3C2E">
        <w:rPr>
          <w:rFonts w:asciiTheme="minorHAnsi" w:eastAsiaTheme="majorEastAsia" w:hAnsiTheme="minorHAnsi" w:cstheme="minorHAnsi"/>
          <w:sz w:val="22"/>
          <w:szCs w:val="22"/>
          <w:lang w:eastAsia="en-US"/>
        </w:rPr>
        <w:t xml:space="preserve">ykonawca, w celu utrzymania w poufności tych informacji, przekazuje je w wydzielonym </w:t>
      </w:r>
      <w:r>
        <w:rPr>
          <w:rFonts w:asciiTheme="minorHAnsi" w:eastAsiaTheme="majorEastAsia" w:hAnsiTheme="minorHAnsi" w:cstheme="minorHAnsi"/>
          <w:sz w:val="22"/>
          <w:szCs w:val="22"/>
          <w:lang w:eastAsia="en-US"/>
        </w:rPr>
        <w:br/>
      </w:r>
      <w:r w:rsidRPr="00BC3C2E">
        <w:rPr>
          <w:rFonts w:asciiTheme="minorHAnsi" w:eastAsiaTheme="majorEastAsia" w:hAnsiTheme="minorHAnsi" w:cstheme="minorHAnsi"/>
          <w:sz w:val="22"/>
          <w:szCs w:val="22"/>
          <w:lang w:eastAsia="en-US"/>
        </w:rPr>
        <w:t xml:space="preserve">i odpowiednio oznaczonym pliku, wraz z jednoczesnym zaznaczeniem w nazwie pliku „Dokument stanowiący tajemnicę przedsiębiorstwa”. </w:t>
      </w:r>
    </w:p>
    <w:p w14:paraId="27135669" w14:textId="77777777" w:rsidR="00327371" w:rsidRPr="00BC3C2E" w:rsidRDefault="00327371" w:rsidP="00D47028">
      <w:pPr>
        <w:pStyle w:val="Akapitzlist"/>
        <w:spacing w:line="276" w:lineRule="auto"/>
        <w:ind w:left="426" w:hanging="426"/>
        <w:jc w:val="both"/>
        <w:rPr>
          <w:rFonts w:asciiTheme="minorHAnsi" w:eastAsiaTheme="majorEastAsia" w:hAnsiTheme="minorHAnsi" w:cstheme="minorHAnsi"/>
          <w:sz w:val="22"/>
          <w:szCs w:val="22"/>
          <w:lang w:eastAsia="en-US"/>
        </w:rPr>
      </w:pPr>
      <w:r w:rsidRPr="00AD0584">
        <w:rPr>
          <w:rFonts w:asciiTheme="minorHAnsi" w:eastAsiaTheme="majorEastAsia" w:hAnsiTheme="minorHAnsi" w:cstheme="minorHAnsi"/>
          <w:sz w:val="22"/>
          <w:szCs w:val="22"/>
          <w:lang w:eastAsia="en-US"/>
        </w:rPr>
        <w:t>10.</w:t>
      </w:r>
      <w:r w:rsidRPr="00AD0584">
        <w:rPr>
          <w:rFonts w:asciiTheme="minorHAnsi" w:eastAsiaTheme="majorEastAsia" w:hAnsiTheme="minorHAnsi" w:cstheme="minorHAnsi"/>
          <w:sz w:val="22"/>
          <w:szCs w:val="22"/>
          <w:lang w:eastAsia="en-US"/>
        </w:rPr>
        <w:tab/>
      </w:r>
      <w:bookmarkStart w:id="8" w:name="_Hlk153448581"/>
      <w:r w:rsidRPr="00AD0584">
        <w:rPr>
          <w:rFonts w:asciiTheme="minorHAnsi" w:eastAsiaTheme="majorEastAsia" w:hAnsiTheme="minorHAnsi" w:cstheme="minorHAnsi"/>
          <w:sz w:val="22"/>
          <w:szCs w:val="22"/>
          <w:lang w:eastAsia="en-US"/>
        </w:rPr>
        <w:t>Komunikacja w postępowaniu, z wyłączeniem składania ofert, odbywa się drogą elektroniczną za</w:t>
      </w:r>
      <w:r w:rsidRPr="00BC3C2E">
        <w:rPr>
          <w:rFonts w:asciiTheme="minorHAnsi" w:eastAsiaTheme="majorEastAsia" w:hAnsiTheme="minorHAnsi" w:cstheme="minorHAnsi"/>
          <w:sz w:val="22"/>
          <w:szCs w:val="22"/>
          <w:lang w:eastAsia="en-US"/>
        </w:rPr>
        <w:t xml:space="preserve">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bookmarkEnd w:id="8"/>
    </w:p>
    <w:p w14:paraId="2BE6D017" w14:textId="77777777" w:rsidR="00327371" w:rsidRPr="00BC3C2E" w:rsidRDefault="00327371" w:rsidP="00D47028">
      <w:pPr>
        <w:pStyle w:val="Akapitzlist"/>
        <w:spacing w:line="276" w:lineRule="auto"/>
        <w:ind w:left="426" w:hanging="426"/>
        <w:jc w:val="both"/>
        <w:rPr>
          <w:rFonts w:asciiTheme="minorHAnsi" w:eastAsiaTheme="majorEastAsia" w:hAnsiTheme="minorHAnsi" w:cstheme="minorHAnsi"/>
          <w:sz w:val="22"/>
          <w:szCs w:val="22"/>
          <w:lang w:eastAsia="en-US"/>
        </w:rPr>
      </w:pPr>
      <w:r w:rsidRPr="00BC3C2E">
        <w:rPr>
          <w:rFonts w:asciiTheme="minorHAnsi" w:eastAsiaTheme="majorEastAsia" w:hAnsiTheme="minorHAnsi" w:cstheme="minorHAnsi"/>
          <w:sz w:val="22"/>
          <w:szCs w:val="22"/>
          <w:lang w:eastAsia="en-US"/>
        </w:rPr>
        <w:t>11.</w:t>
      </w:r>
      <w:r w:rsidRPr="00BC3C2E">
        <w:rPr>
          <w:rFonts w:asciiTheme="minorHAnsi" w:eastAsiaTheme="majorEastAsia" w:hAnsiTheme="minorHAnsi" w:cstheme="minorHAnsi"/>
          <w:sz w:val="22"/>
          <w:szCs w:val="22"/>
          <w:lang w:eastAsia="en-US"/>
        </w:rPr>
        <w:tab/>
        <w:t xml:space="preserve">W przypadku załączników, które są zgodnie z ustawą </w:t>
      </w:r>
      <w:proofErr w:type="spellStart"/>
      <w:r w:rsidRPr="00BC3C2E">
        <w:rPr>
          <w:rFonts w:asciiTheme="minorHAnsi" w:eastAsiaTheme="majorEastAsia" w:hAnsiTheme="minorHAnsi" w:cstheme="minorHAnsi"/>
          <w:sz w:val="22"/>
          <w:szCs w:val="22"/>
          <w:lang w:eastAsia="en-US"/>
        </w:rPr>
        <w:t>Pzp</w:t>
      </w:r>
      <w:proofErr w:type="spellEnd"/>
      <w:r w:rsidRPr="00BC3C2E">
        <w:rPr>
          <w:rFonts w:asciiTheme="minorHAnsi" w:eastAsiaTheme="majorEastAsia" w:hAnsiTheme="minorHAnsi" w:cstheme="minorHAnsi"/>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14:paraId="50C9C2F1" w14:textId="77777777" w:rsidR="00327371" w:rsidRPr="00BC3C2E" w:rsidRDefault="00327371" w:rsidP="00D47028">
      <w:pPr>
        <w:pStyle w:val="Akapitzlist"/>
        <w:spacing w:line="276" w:lineRule="auto"/>
        <w:ind w:left="426" w:hanging="426"/>
        <w:jc w:val="both"/>
        <w:rPr>
          <w:rFonts w:asciiTheme="minorHAnsi" w:eastAsiaTheme="majorEastAsia" w:hAnsiTheme="minorHAnsi" w:cstheme="minorHAnsi"/>
          <w:sz w:val="22"/>
          <w:szCs w:val="22"/>
          <w:lang w:eastAsia="en-US"/>
        </w:rPr>
      </w:pPr>
      <w:r w:rsidRPr="00BC3C2E">
        <w:rPr>
          <w:rFonts w:asciiTheme="minorHAnsi" w:eastAsiaTheme="majorEastAsia" w:hAnsiTheme="minorHAnsi" w:cstheme="minorHAnsi"/>
          <w:sz w:val="22"/>
          <w:szCs w:val="22"/>
          <w:lang w:eastAsia="en-US"/>
        </w:rPr>
        <w:t>12.</w:t>
      </w:r>
      <w:r w:rsidRPr="00BC3C2E">
        <w:rPr>
          <w:rFonts w:asciiTheme="minorHAnsi" w:eastAsiaTheme="majorEastAsia" w:hAnsiTheme="minorHAnsi" w:cstheme="minorHAnsi"/>
          <w:sz w:val="22"/>
          <w:szCs w:val="22"/>
          <w:lang w:eastAsia="en-US"/>
        </w:rPr>
        <w:tab/>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6748876B" w14:textId="77777777" w:rsidR="00327371" w:rsidRPr="00BC3C2E" w:rsidRDefault="00327371" w:rsidP="00D47028">
      <w:pPr>
        <w:pStyle w:val="Akapitzlist"/>
        <w:spacing w:line="276" w:lineRule="auto"/>
        <w:ind w:left="426" w:hanging="426"/>
        <w:jc w:val="both"/>
        <w:rPr>
          <w:rFonts w:asciiTheme="minorHAnsi" w:eastAsiaTheme="majorEastAsia" w:hAnsiTheme="minorHAnsi" w:cstheme="minorHAnsi"/>
          <w:sz w:val="22"/>
          <w:szCs w:val="22"/>
          <w:lang w:eastAsia="en-US"/>
        </w:rPr>
      </w:pPr>
      <w:r w:rsidRPr="00BC3C2E">
        <w:rPr>
          <w:rFonts w:asciiTheme="minorHAnsi" w:eastAsiaTheme="majorEastAsia" w:hAnsiTheme="minorHAnsi" w:cstheme="minorHAnsi"/>
          <w:sz w:val="22"/>
          <w:szCs w:val="22"/>
          <w:lang w:eastAsia="en-US"/>
        </w:rPr>
        <w:t>13.</w:t>
      </w:r>
      <w:r w:rsidRPr="00BC3C2E">
        <w:rPr>
          <w:rFonts w:asciiTheme="minorHAnsi" w:eastAsiaTheme="majorEastAsia" w:hAnsiTheme="minorHAnsi" w:cstheme="minorHAnsi"/>
          <w:sz w:val="22"/>
          <w:szCs w:val="22"/>
          <w:lang w:eastAsia="en-US"/>
        </w:rPr>
        <w:tab/>
        <w:t xml:space="preserve">Wszystkie wysłane i odebrane w postępowaniu przez wykonawcę wiadomości widoczne są po zalogowaniu w podglądzie postępowania w zakładce „Komunikacja”. </w:t>
      </w:r>
    </w:p>
    <w:p w14:paraId="647FF4FA" w14:textId="77777777" w:rsidR="00327371" w:rsidRPr="00BC3C2E" w:rsidRDefault="00327371" w:rsidP="00D47028">
      <w:pPr>
        <w:pStyle w:val="Akapitzlist"/>
        <w:spacing w:line="276" w:lineRule="auto"/>
        <w:ind w:left="426" w:hanging="426"/>
        <w:jc w:val="both"/>
        <w:rPr>
          <w:rFonts w:asciiTheme="minorHAnsi" w:eastAsiaTheme="majorEastAsia" w:hAnsiTheme="minorHAnsi" w:cstheme="minorHAnsi"/>
          <w:sz w:val="22"/>
          <w:szCs w:val="22"/>
          <w:lang w:eastAsia="en-US"/>
        </w:rPr>
      </w:pPr>
      <w:r w:rsidRPr="00BC3C2E">
        <w:rPr>
          <w:rFonts w:asciiTheme="minorHAnsi" w:eastAsiaTheme="majorEastAsia" w:hAnsiTheme="minorHAnsi" w:cstheme="minorHAnsi"/>
          <w:sz w:val="22"/>
          <w:szCs w:val="22"/>
          <w:lang w:eastAsia="en-US"/>
        </w:rPr>
        <w:t>14.</w:t>
      </w:r>
      <w:r w:rsidRPr="00BC3C2E">
        <w:rPr>
          <w:rFonts w:asciiTheme="minorHAnsi" w:eastAsiaTheme="majorEastAsia" w:hAnsiTheme="minorHAnsi" w:cstheme="minorHAnsi"/>
          <w:sz w:val="22"/>
          <w:szCs w:val="22"/>
          <w:lang w:eastAsia="en-US"/>
        </w:rPr>
        <w:tab/>
        <w:t xml:space="preserve">Maksymalny rozmiar plików przesyłanych za pośrednictwem „Formularzy do komunikacji” wynosi 150 MB (wielkość ta dotyczy plików przesyłanych jako załączniki do jednego formularza). </w:t>
      </w:r>
    </w:p>
    <w:p w14:paraId="1BE6043F" w14:textId="77777777" w:rsidR="00327371" w:rsidRPr="00BC3C2E" w:rsidRDefault="00327371" w:rsidP="00D47028">
      <w:pPr>
        <w:pStyle w:val="Akapitzlist"/>
        <w:spacing w:line="276" w:lineRule="auto"/>
        <w:ind w:left="426" w:hanging="426"/>
        <w:jc w:val="both"/>
        <w:rPr>
          <w:rFonts w:asciiTheme="minorHAnsi" w:eastAsiaTheme="majorEastAsia" w:hAnsiTheme="minorHAnsi" w:cstheme="minorHAnsi"/>
          <w:sz w:val="22"/>
          <w:szCs w:val="22"/>
          <w:lang w:eastAsia="en-US"/>
        </w:rPr>
      </w:pPr>
      <w:r w:rsidRPr="00BC3C2E">
        <w:rPr>
          <w:rFonts w:asciiTheme="minorHAnsi" w:eastAsiaTheme="majorEastAsia" w:hAnsiTheme="minorHAnsi" w:cstheme="minorHAnsi"/>
          <w:sz w:val="22"/>
          <w:szCs w:val="22"/>
          <w:lang w:eastAsia="en-US"/>
        </w:rPr>
        <w:t>15.</w:t>
      </w:r>
      <w:r w:rsidRPr="00BC3C2E">
        <w:rPr>
          <w:rFonts w:asciiTheme="minorHAnsi" w:eastAsiaTheme="majorEastAsia" w:hAnsiTheme="minorHAnsi" w:cstheme="minorHAnsi"/>
          <w:sz w:val="22"/>
          <w:szCs w:val="22"/>
          <w:lang w:eastAsia="en-US"/>
        </w:rPr>
        <w:tab/>
        <w:t xml:space="preserve">Minimalne wymagania techniczne dotyczące sprzętu używanego w celu korzystania z usług Platformy e-Zamówienia oraz informacje dotyczące specyfikacji połączenia określa Regulamin Platformy e-Zamówienia. </w:t>
      </w:r>
    </w:p>
    <w:p w14:paraId="623DAE2A" w14:textId="77777777" w:rsidR="00327371" w:rsidRPr="00BC3C2E" w:rsidRDefault="00327371" w:rsidP="00D47028">
      <w:pPr>
        <w:pStyle w:val="Akapitzlist"/>
        <w:spacing w:line="276" w:lineRule="auto"/>
        <w:ind w:left="426" w:hanging="426"/>
        <w:jc w:val="both"/>
        <w:rPr>
          <w:rFonts w:asciiTheme="minorHAnsi" w:eastAsiaTheme="majorEastAsia" w:hAnsiTheme="minorHAnsi" w:cstheme="minorHAnsi"/>
          <w:sz w:val="22"/>
          <w:szCs w:val="22"/>
          <w:lang w:eastAsia="en-US"/>
        </w:rPr>
      </w:pPr>
      <w:r w:rsidRPr="00BC3C2E">
        <w:rPr>
          <w:rFonts w:asciiTheme="minorHAnsi" w:eastAsiaTheme="majorEastAsia" w:hAnsiTheme="minorHAnsi" w:cstheme="minorHAnsi"/>
          <w:sz w:val="22"/>
          <w:szCs w:val="22"/>
          <w:lang w:eastAsia="en-US"/>
        </w:rPr>
        <w:t>16.</w:t>
      </w:r>
      <w:r w:rsidRPr="00BC3C2E">
        <w:rPr>
          <w:rFonts w:asciiTheme="minorHAnsi" w:eastAsiaTheme="majorEastAsia" w:hAnsiTheme="minorHAnsi" w:cstheme="minorHAnsi"/>
          <w:sz w:val="22"/>
          <w:szCs w:val="22"/>
          <w:lang w:eastAsia="en-US"/>
        </w:rPr>
        <w:tab/>
        <w:t xml:space="preserve">W przypadku problemów technicznych i awarii związanych z funkcjonowaniem Platformy </w:t>
      </w:r>
      <w:r>
        <w:rPr>
          <w:rFonts w:asciiTheme="minorHAnsi" w:eastAsiaTheme="majorEastAsia" w:hAnsiTheme="minorHAnsi" w:cstheme="minorHAnsi"/>
          <w:sz w:val="22"/>
          <w:szCs w:val="22"/>
          <w:lang w:eastAsia="en-US"/>
        </w:rPr>
        <w:br/>
      </w:r>
      <w:r w:rsidRPr="00BC3C2E">
        <w:rPr>
          <w:rFonts w:asciiTheme="minorHAnsi" w:eastAsiaTheme="majorEastAsia" w:hAnsiTheme="minorHAnsi" w:cstheme="minorHAnsi"/>
          <w:sz w:val="22"/>
          <w:szCs w:val="22"/>
          <w:lang w:eastAsia="en-US"/>
        </w:rPr>
        <w:t>e-Zamówienia użytkownicy mogą skorzystać ze wsparcia technicznego dostępnego pod numerem telefonu (32) 77 88 999 lub drogą elektroniczną poprzez formularz udostępniony na stronie internetowej https://ezamowienia.gov.pl w zakładce „Zgłoś problem”.</w:t>
      </w:r>
    </w:p>
    <w:p w14:paraId="04BA5CE1" w14:textId="1CB1C4A2" w:rsidR="00327371" w:rsidRPr="00BC3C2E" w:rsidRDefault="00327371" w:rsidP="00D47028">
      <w:pPr>
        <w:pStyle w:val="Akapitzlist"/>
        <w:spacing w:line="276" w:lineRule="auto"/>
        <w:ind w:left="426" w:hanging="426"/>
        <w:jc w:val="both"/>
        <w:rPr>
          <w:rFonts w:asciiTheme="minorHAnsi" w:eastAsiaTheme="majorEastAsia" w:hAnsiTheme="minorHAnsi" w:cstheme="minorHAnsi"/>
          <w:sz w:val="22"/>
          <w:szCs w:val="22"/>
          <w:lang w:eastAsia="en-US"/>
        </w:rPr>
      </w:pPr>
      <w:r w:rsidRPr="00BC3C2E">
        <w:rPr>
          <w:rFonts w:asciiTheme="minorHAnsi" w:eastAsiaTheme="majorEastAsia" w:hAnsiTheme="minorHAnsi" w:cstheme="minorHAnsi"/>
          <w:sz w:val="22"/>
          <w:szCs w:val="22"/>
          <w:lang w:eastAsia="en-US"/>
        </w:rPr>
        <w:t>17.</w:t>
      </w:r>
      <w:r w:rsidR="00353645">
        <w:rPr>
          <w:rFonts w:asciiTheme="minorHAnsi" w:eastAsiaTheme="majorEastAsia" w:hAnsiTheme="minorHAnsi" w:cstheme="minorHAnsi"/>
          <w:sz w:val="22"/>
          <w:szCs w:val="22"/>
          <w:lang w:eastAsia="en-US"/>
        </w:rPr>
        <w:t xml:space="preserve"> </w:t>
      </w:r>
      <w:r w:rsidRPr="00BC3C2E">
        <w:rPr>
          <w:rFonts w:asciiTheme="minorHAnsi" w:eastAsiaTheme="majorEastAsia" w:hAnsiTheme="minorHAnsi" w:cstheme="minorHAnsi"/>
          <w:sz w:val="22"/>
          <w:szCs w:val="22"/>
          <w:lang w:eastAsia="en-US"/>
        </w:rPr>
        <w:t xml:space="preserve">Oferta, oświadczenie o niepodleganiu wykluczeniu i spełnianiu warunków udziału </w:t>
      </w:r>
      <w:r>
        <w:rPr>
          <w:rFonts w:asciiTheme="minorHAnsi" w:eastAsiaTheme="majorEastAsia" w:hAnsiTheme="minorHAnsi" w:cstheme="minorHAnsi"/>
          <w:sz w:val="22"/>
          <w:szCs w:val="22"/>
          <w:lang w:eastAsia="en-US"/>
        </w:rPr>
        <w:br/>
      </w:r>
      <w:r w:rsidRPr="00BC3C2E">
        <w:rPr>
          <w:rFonts w:asciiTheme="minorHAnsi" w:eastAsiaTheme="majorEastAsia" w:hAnsiTheme="minorHAnsi" w:cstheme="minorHAnsi"/>
          <w:sz w:val="22"/>
          <w:szCs w:val="22"/>
          <w:lang w:eastAsia="en-US"/>
        </w:rPr>
        <w:t>w post</w:t>
      </w:r>
      <w:r w:rsidR="00B90539">
        <w:rPr>
          <w:rFonts w:asciiTheme="minorHAnsi" w:eastAsiaTheme="majorEastAsia" w:hAnsiTheme="minorHAnsi" w:cstheme="minorHAnsi"/>
          <w:sz w:val="22"/>
          <w:szCs w:val="22"/>
          <w:lang w:eastAsia="en-US"/>
        </w:rPr>
        <w:t>ę</w:t>
      </w:r>
      <w:r w:rsidRPr="00BC3C2E">
        <w:rPr>
          <w:rFonts w:asciiTheme="minorHAnsi" w:eastAsiaTheme="majorEastAsia" w:hAnsiTheme="minorHAnsi" w:cstheme="minorHAnsi"/>
          <w:sz w:val="22"/>
          <w:szCs w:val="22"/>
          <w:lang w:eastAsia="en-US"/>
        </w:rPr>
        <w:t>powaniu</w:t>
      </w:r>
      <w:r>
        <w:rPr>
          <w:rFonts w:asciiTheme="minorHAnsi" w:eastAsiaTheme="majorEastAsia" w:hAnsiTheme="minorHAnsi" w:cstheme="minorHAnsi"/>
          <w:sz w:val="22"/>
          <w:szCs w:val="22"/>
          <w:lang w:eastAsia="en-US"/>
        </w:rPr>
        <w:t xml:space="preserve"> </w:t>
      </w:r>
      <w:r w:rsidRPr="00CB2C06">
        <w:rPr>
          <w:rFonts w:asciiTheme="minorHAnsi" w:eastAsiaTheme="majorEastAsia" w:hAnsiTheme="minorHAnsi" w:cstheme="minorHAnsi"/>
          <w:sz w:val="22"/>
          <w:szCs w:val="22"/>
          <w:lang w:eastAsia="en-US"/>
        </w:rPr>
        <w:t xml:space="preserve">oraz pozostałe dokumenty, muszą być złożone w oryginale tj. w formie elektronicznej lub postaci elektronicznej opatrzonej </w:t>
      </w:r>
      <w:r w:rsidRPr="00BC3C2E">
        <w:rPr>
          <w:rFonts w:asciiTheme="minorHAnsi" w:eastAsiaTheme="majorEastAsia" w:hAnsiTheme="minorHAnsi" w:cstheme="minorHAnsi"/>
          <w:sz w:val="22"/>
          <w:szCs w:val="22"/>
          <w:lang w:eastAsia="en-US"/>
        </w:rPr>
        <w:t xml:space="preserve">podpisem zaufanym lub podpisem osobistym. </w:t>
      </w:r>
    </w:p>
    <w:p w14:paraId="7C89E645" w14:textId="221E8E83" w:rsidR="00327371" w:rsidRPr="00BC3C2E" w:rsidRDefault="00B7473D" w:rsidP="00D47028">
      <w:pPr>
        <w:pStyle w:val="Akapitzlist"/>
        <w:spacing w:line="276" w:lineRule="auto"/>
        <w:ind w:left="426" w:hanging="426"/>
        <w:jc w:val="both"/>
        <w:rPr>
          <w:rFonts w:asciiTheme="minorHAnsi" w:eastAsiaTheme="majorEastAsia" w:hAnsiTheme="minorHAnsi" w:cstheme="minorHAnsi"/>
          <w:sz w:val="22"/>
          <w:szCs w:val="22"/>
          <w:lang w:eastAsia="en-US"/>
        </w:rPr>
      </w:pPr>
      <w:r>
        <w:rPr>
          <w:rFonts w:asciiTheme="minorHAnsi" w:eastAsiaTheme="majorEastAsia" w:hAnsiTheme="minorHAnsi" w:cstheme="minorHAnsi"/>
          <w:sz w:val="22"/>
          <w:szCs w:val="22"/>
          <w:lang w:eastAsia="en-US"/>
        </w:rPr>
        <w:t>18</w:t>
      </w:r>
      <w:r w:rsidR="00327371" w:rsidRPr="00BC3C2E">
        <w:rPr>
          <w:rFonts w:asciiTheme="minorHAnsi" w:eastAsiaTheme="majorEastAsia" w:hAnsiTheme="minorHAnsi" w:cstheme="minorHAnsi"/>
          <w:sz w:val="22"/>
          <w:szCs w:val="22"/>
          <w:lang w:eastAsia="en-US"/>
        </w:rPr>
        <w:t>. Dokumenty sporządzone w języku obcym są składane wraz z tłumaczeniem na język polski.</w:t>
      </w:r>
    </w:p>
    <w:p w14:paraId="6FCFD530" w14:textId="1116D09F" w:rsidR="00B90539" w:rsidRDefault="00B7473D" w:rsidP="00D47028">
      <w:pPr>
        <w:pStyle w:val="Akapitzlist"/>
        <w:spacing w:line="276" w:lineRule="auto"/>
        <w:ind w:left="426" w:hanging="426"/>
        <w:jc w:val="both"/>
      </w:pPr>
      <w:r>
        <w:rPr>
          <w:rFonts w:asciiTheme="minorHAnsi" w:eastAsiaTheme="majorEastAsia" w:hAnsiTheme="minorHAnsi" w:cstheme="minorHAnsi"/>
          <w:sz w:val="22"/>
          <w:szCs w:val="22"/>
          <w:lang w:eastAsia="en-US"/>
        </w:rPr>
        <w:t>19</w:t>
      </w:r>
      <w:r w:rsidR="00327371" w:rsidRPr="00BC3C2E">
        <w:rPr>
          <w:rFonts w:asciiTheme="minorHAnsi" w:eastAsiaTheme="majorEastAsia" w:hAnsiTheme="minorHAnsi" w:cstheme="minorHAnsi"/>
          <w:sz w:val="22"/>
          <w:szCs w:val="22"/>
          <w:lang w:eastAsia="en-US"/>
        </w:rPr>
        <w:t xml:space="preserve">. </w:t>
      </w:r>
      <w:r w:rsidR="00B90539" w:rsidRPr="00B90539">
        <w:rPr>
          <w:rFonts w:asciiTheme="minorHAnsi" w:hAnsiTheme="minorHAnsi" w:cstheme="minorHAnsi"/>
          <w:sz w:val="22"/>
          <w:szCs w:val="22"/>
        </w:rPr>
        <w:t xml:space="preserve">Dokumenty elektroniczne, oświadczenia lub elektroniczne kopie dokumentów lub oświadczeń składane są przez Wykonawcę za pośrednictwem Formularza do komunikacji jako załączniki. Sposób sporządzenia dokumentów określony jest w rozporządzeniu Prezesa Rady Ministrów z dnia 30 grudnia 1 1 Ustawa z dnia 5 września 2016 r. – o usługach zaufania oraz identyfikacji elektronicznej (Dz. U. z 2024 r. poz. 422) 2020 r. w sprawie sposobu sporządzania i przekazywania </w:t>
      </w:r>
      <w:r w:rsidR="00B90539" w:rsidRPr="00B90539">
        <w:rPr>
          <w:rFonts w:asciiTheme="minorHAnsi" w:hAnsiTheme="minorHAnsi" w:cstheme="minorHAnsi"/>
          <w:sz w:val="22"/>
          <w:szCs w:val="22"/>
        </w:rPr>
        <w:lastRenderedPageBreak/>
        <w:t>informacji oraz wymagań technicznych dla dokumentów elektronicznych oraz środków komunikacji elektronicznej w postępowaniu o udzielenie zamówienia publicznego lub konkursie oraz rozporządzeniu Ministra Rozwoju, Pracy i Technologii z dnia 23 grudnia 2020 r. w sprawie podmiotowych środków dowodowych oraz innych dokumentów lub oświadczeń, jakich może żądać zamawiający od wykonawcy.</w:t>
      </w:r>
      <w:r w:rsidR="00B90539">
        <w:t xml:space="preserve"> </w:t>
      </w:r>
    </w:p>
    <w:p w14:paraId="12BD0596" w14:textId="574E4047" w:rsidR="009F7786" w:rsidRPr="00B90539" w:rsidRDefault="00B7473D" w:rsidP="00D47028">
      <w:pPr>
        <w:pStyle w:val="Akapitzlist"/>
        <w:spacing w:line="276" w:lineRule="auto"/>
        <w:ind w:left="426" w:hanging="426"/>
        <w:jc w:val="both"/>
        <w:rPr>
          <w:rFonts w:asciiTheme="minorHAnsi" w:hAnsiTheme="minorHAnsi" w:cstheme="minorHAnsi"/>
          <w:sz w:val="22"/>
          <w:szCs w:val="22"/>
        </w:rPr>
      </w:pPr>
      <w:r>
        <w:rPr>
          <w:rFonts w:asciiTheme="minorHAnsi" w:eastAsiaTheme="majorEastAsia" w:hAnsiTheme="minorHAnsi" w:cstheme="minorHAnsi"/>
          <w:sz w:val="22"/>
          <w:szCs w:val="22"/>
          <w:lang w:eastAsia="en-US"/>
        </w:rPr>
        <w:t>20</w:t>
      </w:r>
      <w:r w:rsidR="009F7786">
        <w:rPr>
          <w:rFonts w:asciiTheme="minorHAnsi" w:eastAsiaTheme="majorEastAsia" w:hAnsiTheme="minorHAnsi" w:cstheme="minorHAnsi"/>
          <w:sz w:val="22"/>
          <w:szCs w:val="22"/>
          <w:lang w:eastAsia="en-US"/>
        </w:rPr>
        <w:t>.</w:t>
      </w:r>
      <w:r w:rsidR="009F7786" w:rsidRPr="009F7786">
        <w:t xml:space="preserve"> </w:t>
      </w:r>
      <w:r w:rsidR="00B90539" w:rsidRPr="00B90539">
        <w:rPr>
          <w:rFonts w:asciiTheme="minorHAnsi" w:hAnsiTheme="minorHAnsi" w:cstheme="minorHAnsi"/>
          <w:sz w:val="22"/>
          <w:szCs w:val="22"/>
        </w:rPr>
        <w:t xml:space="preserve">Za datę przekazania oferty, wniosków, zawiadomień, dokumentów elektronicznych, oświadczeń lub elektronicznych kopii dokumentów lub oświadczeń oraz innych informacji przyjmuje się datę ich przekazania na Platformie </w:t>
      </w:r>
      <w:proofErr w:type="spellStart"/>
      <w:r w:rsidR="00B90539" w:rsidRPr="00B90539">
        <w:rPr>
          <w:rFonts w:asciiTheme="minorHAnsi" w:hAnsiTheme="minorHAnsi" w:cstheme="minorHAnsi"/>
          <w:sz w:val="22"/>
          <w:szCs w:val="22"/>
        </w:rPr>
        <w:t>eZamówienia</w:t>
      </w:r>
      <w:proofErr w:type="spellEnd"/>
      <w:r w:rsidR="00B90539" w:rsidRPr="00B90539">
        <w:rPr>
          <w:rFonts w:asciiTheme="minorHAnsi" w:hAnsiTheme="minorHAnsi" w:cstheme="minorHAnsi"/>
          <w:sz w:val="22"/>
          <w:szCs w:val="22"/>
        </w:rPr>
        <w:t>.</w:t>
      </w:r>
    </w:p>
    <w:p w14:paraId="00A9C1B8" w14:textId="024A71C0" w:rsidR="009F7786" w:rsidRPr="009F7786" w:rsidRDefault="00B7473D" w:rsidP="00D47028">
      <w:pPr>
        <w:pStyle w:val="Akapitzlist"/>
        <w:spacing w:line="276" w:lineRule="auto"/>
        <w:ind w:left="426" w:hanging="426"/>
        <w:jc w:val="both"/>
        <w:rPr>
          <w:rFonts w:asciiTheme="minorHAnsi" w:eastAsiaTheme="majorEastAsia" w:hAnsiTheme="minorHAnsi" w:cstheme="minorHAnsi"/>
          <w:sz w:val="22"/>
          <w:szCs w:val="22"/>
          <w:lang w:eastAsia="en-US"/>
        </w:rPr>
      </w:pPr>
      <w:r>
        <w:rPr>
          <w:rFonts w:asciiTheme="minorHAnsi" w:hAnsiTheme="minorHAnsi" w:cstheme="minorHAnsi"/>
          <w:sz w:val="22"/>
          <w:szCs w:val="22"/>
        </w:rPr>
        <w:t>21</w:t>
      </w:r>
      <w:r w:rsidR="009F7786" w:rsidRPr="009F7786">
        <w:rPr>
          <w:rFonts w:asciiTheme="minorHAnsi" w:hAnsiTheme="minorHAnsi" w:cstheme="minorHAnsi"/>
          <w:sz w:val="22"/>
          <w:szCs w:val="22"/>
        </w:rPr>
        <w:t>.</w:t>
      </w:r>
      <w:r w:rsidR="009F7786">
        <w:t xml:space="preserve"> </w:t>
      </w:r>
      <w:r w:rsidR="009F7786" w:rsidRPr="009F7786">
        <w:rPr>
          <w:rFonts w:asciiTheme="minorHAnsi" w:eastAsiaTheme="majorEastAsia" w:hAnsiTheme="minorHAnsi" w:cstheme="minorHAnsi"/>
          <w:sz w:val="22"/>
          <w:szCs w:val="22"/>
          <w:lang w:eastAsia="en-US"/>
        </w:rPr>
        <w:t xml:space="preserve">W szczególnie uzasadnionych przypadkach, gdy z przyczyn niezależnych od Zamawiającego lub </w:t>
      </w:r>
    </w:p>
    <w:p w14:paraId="0B796E31" w14:textId="77777777" w:rsidR="009F7786" w:rsidRPr="009F7786" w:rsidRDefault="009F7786" w:rsidP="00D47028">
      <w:pPr>
        <w:pStyle w:val="Akapitzlist"/>
        <w:spacing w:line="276" w:lineRule="auto"/>
        <w:ind w:left="851" w:hanging="426"/>
        <w:jc w:val="both"/>
        <w:rPr>
          <w:rFonts w:asciiTheme="minorHAnsi" w:eastAsiaTheme="majorEastAsia" w:hAnsiTheme="minorHAnsi" w:cstheme="minorHAnsi"/>
          <w:sz w:val="22"/>
          <w:szCs w:val="22"/>
          <w:lang w:eastAsia="en-US"/>
        </w:rPr>
      </w:pPr>
      <w:r w:rsidRPr="009F7786">
        <w:rPr>
          <w:rFonts w:asciiTheme="minorHAnsi" w:eastAsiaTheme="majorEastAsia" w:hAnsiTheme="minorHAnsi" w:cstheme="minorHAnsi"/>
          <w:sz w:val="22"/>
          <w:szCs w:val="22"/>
          <w:lang w:eastAsia="en-US"/>
        </w:rPr>
        <w:t xml:space="preserve">Wykonawcy, brak jest możliwości komunikowania się za pośrednictwem Platformy </w:t>
      </w:r>
    </w:p>
    <w:p w14:paraId="4C84F6B5" w14:textId="77777777" w:rsidR="009F7786" w:rsidRPr="009F7786" w:rsidRDefault="009F7786" w:rsidP="00D47028">
      <w:pPr>
        <w:pStyle w:val="Akapitzlist"/>
        <w:spacing w:line="276" w:lineRule="auto"/>
        <w:ind w:left="851" w:hanging="426"/>
        <w:jc w:val="both"/>
        <w:rPr>
          <w:rFonts w:asciiTheme="minorHAnsi" w:eastAsiaTheme="majorEastAsia" w:hAnsiTheme="minorHAnsi" w:cstheme="minorHAnsi"/>
          <w:sz w:val="22"/>
          <w:szCs w:val="22"/>
          <w:lang w:eastAsia="en-US"/>
        </w:rPr>
      </w:pPr>
      <w:proofErr w:type="spellStart"/>
      <w:r w:rsidRPr="009F7786">
        <w:rPr>
          <w:rFonts w:asciiTheme="minorHAnsi" w:eastAsiaTheme="majorEastAsia" w:hAnsiTheme="minorHAnsi" w:cstheme="minorHAnsi"/>
          <w:sz w:val="22"/>
          <w:szCs w:val="22"/>
          <w:lang w:eastAsia="en-US"/>
        </w:rPr>
        <w:t>eZamówienia</w:t>
      </w:r>
      <w:proofErr w:type="spellEnd"/>
      <w:r w:rsidRPr="009F7786">
        <w:rPr>
          <w:rFonts w:asciiTheme="minorHAnsi" w:eastAsiaTheme="majorEastAsia" w:hAnsiTheme="minorHAnsi" w:cstheme="minorHAnsi"/>
          <w:sz w:val="22"/>
          <w:szCs w:val="22"/>
          <w:lang w:eastAsia="en-US"/>
        </w:rPr>
        <w:t xml:space="preserve">, zamawiający dopuszcza komunikację za pomocą poczty elektronicznej na adres </w:t>
      </w:r>
    </w:p>
    <w:p w14:paraId="0244404E" w14:textId="4686744E" w:rsidR="00327371" w:rsidRPr="00D74EC8" w:rsidRDefault="009F7786" w:rsidP="00D47028">
      <w:pPr>
        <w:pStyle w:val="Akapitzlist"/>
        <w:spacing w:line="276" w:lineRule="auto"/>
        <w:ind w:left="851" w:hanging="426"/>
        <w:jc w:val="both"/>
        <w:rPr>
          <w:rFonts w:asciiTheme="minorHAnsi" w:eastAsiaTheme="majorEastAsia" w:hAnsiTheme="minorHAnsi" w:cstheme="minorHAnsi"/>
          <w:sz w:val="22"/>
          <w:szCs w:val="22"/>
          <w:lang w:eastAsia="en-US"/>
        </w:rPr>
      </w:pPr>
      <w:r w:rsidRPr="009F7786">
        <w:rPr>
          <w:rFonts w:asciiTheme="minorHAnsi" w:eastAsiaTheme="majorEastAsia" w:hAnsiTheme="minorHAnsi" w:cstheme="minorHAnsi"/>
          <w:sz w:val="22"/>
          <w:szCs w:val="22"/>
          <w:lang w:eastAsia="en-US"/>
        </w:rPr>
        <w:t>e-mail</w:t>
      </w:r>
      <w:r>
        <w:rPr>
          <w:rFonts w:asciiTheme="minorHAnsi" w:eastAsiaTheme="majorEastAsia" w:hAnsiTheme="minorHAnsi" w:cstheme="minorHAnsi"/>
          <w:sz w:val="22"/>
          <w:szCs w:val="22"/>
          <w:lang w:eastAsia="en-US"/>
        </w:rPr>
        <w:t xml:space="preserve">: </w:t>
      </w:r>
      <w:hyperlink r:id="rId9" w:history="1">
        <w:r w:rsidR="00D74EC8" w:rsidRPr="0086588B">
          <w:rPr>
            <w:rStyle w:val="Hipercze"/>
            <w:rFonts w:asciiTheme="minorHAnsi" w:eastAsia="Calibri" w:hAnsiTheme="minorHAnsi" w:cstheme="minorHAnsi"/>
            <w:spacing w:val="-2"/>
            <w:sz w:val="22"/>
            <w:szCs w:val="22"/>
            <w:lang w:eastAsia="en-US"/>
          </w:rPr>
          <w:t>sekretariat@crodps.pl</w:t>
        </w:r>
      </w:hyperlink>
      <w:r w:rsidR="00D74EC8" w:rsidRPr="009F7786">
        <w:rPr>
          <w:rFonts w:asciiTheme="minorHAnsi" w:eastAsiaTheme="majorEastAsia" w:hAnsiTheme="minorHAnsi" w:cstheme="minorHAnsi"/>
          <w:sz w:val="22"/>
          <w:szCs w:val="22"/>
          <w:lang w:eastAsia="en-US"/>
        </w:rPr>
        <w:t xml:space="preserve"> </w:t>
      </w:r>
      <w:r w:rsidRPr="009F7786">
        <w:rPr>
          <w:rFonts w:asciiTheme="minorHAnsi" w:eastAsiaTheme="majorEastAsia" w:hAnsiTheme="minorHAnsi" w:cstheme="minorHAnsi"/>
          <w:sz w:val="22"/>
          <w:szCs w:val="22"/>
          <w:lang w:eastAsia="en-US"/>
        </w:rPr>
        <w:t>(nie dotyczy składania ofert)</w:t>
      </w:r>
      <w:r w:rsidR="00FA663C">
        <w:rPr>
          <w:rFonts w:asciiTheme="minorHAnsi" w:eastAsiaTheme="majorEastAsia" w:hAnsiTheme="minorHAnsi" w:cstheme="minorHAnsi"/>
          <w:sz w:val="22"/>
          <w:szCs w:val="22"/>
          <w:lang w:eastAsia="en-US"/>
        </w:rPr>
        <w:t>.</w:t>
      </w:r>
    </w:p>
    <w:p w14:paraId="7225A3B3" w14:textId="77777777" w:rsidR="009F7786" w:rsidRPr="00BC3C2E" w:rsidRDefault="009F7786" w:rsidP="00D47028">
      <w:pPr>
        <w:pStyle w:val="Akapitzlist"/>
        <w:spacing w:line="276" w:lineRule="auto"/>
        <w:ind w:left="426" w:hanging="426"/>
        <w:jc w:val="both"/>
        <w:rPr>
          <w:rFonts w:asciiTheme="minorHAnsi" w:eastAsiaTheme="majorEastAsia" w:hAnsiTheme="minorHAnsi" w:cstheme="minorHAnsi"/>
          <w:sz w:val="22"/>
          <w:szCs w:val="22"/>
          <w:lang w:eastAsia="en-US"/>
        </w:rPr>
      </w:pPr>
    </w:p>
    <w:p w14:paraId="0F63A6AA" w14:textId="77777777" w:rsidR="00327371" w:rsidRPr="0026296E" w:rsidRDefault="00327371" w:rsidP="00D47028">
      <w:pPr>
        <w:shd w:val="clear" w:color="auto" w:fill="D6E3BC" w:themeFill="accent3" w:themeFillTint="66"/>
        <w:spacing w:line="276" w:lineRule="auto"/>
        <w:contextualSpacing/>
        <w:jc w:val="both"/>
        <w:rPr>
          <w:rFonts w:asciiTheme="minorHAnsi" w:eastAsiaTheme="majorEastAsia" w:hAnsiTheme="minorHAnsi" w:cstheme="minorHAnsi"/>
          <w:b/>
          <w:color w:val="000000" w:themeColor="text1"/>
          <w:sz w:val="22"/>
          <w:szCs w:val="22"/>
          <w:lang w:eastAsia="en-US"/>
        </w:rPr>
      </w:pPr>
      <w:bookmarkStart w:id="9" w:name="_Hlk91837675"/>
      <w:r>
        <w:rPr>
          <w:rFonts w:asciiTheme="minorHAnsi" w:eastAsiaTheme="majorEastAsia" w:hAnsiTheme="minorHAnsi" w:cstheme="minorHAnsi"/>
          <w:b/>
          <w:color w:val="000000" w:themeColor="text1"/>
          <w:sz w:val="22"/>
          <w:szCs w:val="22"/>
          <w:lang w:eastAsia="en-US"/>
        </w:rPr>
        <w:t>Pytania do SWZ</w:t>
      </w:r>
    </w:p>
    <w:bookmarkEnd w:id="9"/>
    <w:p w14:paraId="7CFD6F52" w14:textId="77777777" w:rsidR="00327371" w:rsidRPr="00104ABD" w:rsidRDefault="00327371" w:rsidP="00D47028">
      <w:pPr>
        <w:pStyle w:val="Akapitzlist"/>
        <w:numPr>
          <w:ilvl w:val="1"/>
          <w:numId w:val="4"/>
        </w:numPr>
        <w:suppressAutoHyphens/>
        <w:overflowPunct w:val="0"/>
        <w:autoSpaceDE w:val="0"/>
        <w:spacing w:line="276" w:lineRule="auto"/>
        <w:ind w:left="426" w:hanging="284"/>
        <w:contextualSpacing w:val="0"/>
        <w:jc w:val="both"/>
        <w:rPr>
          <w:rFonts w:asciiTheme="minorHAnsi" w:eastAsiaTheme="majorEastAsia" w:hAnsiTheme="minorHAnsi" w:cstheme="minorHAnsi"/>
          <w:sz w:val="22"/>
          <w:szCs w:val="22"/>
          <w:lang w:eastAsia="en-US"/>
        </w:rPr>
      </w:pPr>
      <w:r w:rsidRPr="00104ABD">
        <w:rPr>
          <w:rFonts w:asciiTheme="minorHAnsi" w:eastAsiaTheme="majorEastAsia" w:hAnsiTheme="minorHAnsi" w:cstheme="minorHAnsi"/>
          <w:sz w:val="22"/>
          <w:szCs w:val="22"/>
          <w:lang w:eastAsia="en-US"/>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21A48A09" w14:textId="77777777" w:rsidR="00327371" w:rsidRDefault="00327371" w:rsidP="00D47028">
      <w:pPr>
        <w:pStyle w:val="Akapitzlist"/>
        <w:numPr>
          <w:ilvl w:val="1"/>
          <w:numId w:val="4"/>
        </w:numPr>
        <w:suppressAutoHyphens/>
        <w:overflowPunct w:val="0"/>
        <w:autoSpaceDE w:val="0"/>
        <w:spacing w:line="276" w:lineRule="auto"/>
        <w:ind w:left="426" w:hanging="284"/>
        <w:jc w:val="both"/>
        <w:rPr>
          <w:rFonts w:asciiTheme="minorHAnsi" w:eastAsiaTheme="majorEastAsia" w:hAnsiTheme="minorHAnsi" w:cstheme="minorHAnsi"/>
          <w:sz w:val="22"/>
          <w:szCs w:val="22"/>
          <w:lang w:eastAsia="en-US"/>
        </w:rPr>
      </w:pPr>
      <w:r w:rsidRPr="00104ABD">
        <w:rPr>
          <w:rFonts w:asciiTheme="minorHAnsi" w:eastAsiaTheme="majorEastAsia" w:hAnsiTheme="minorHAnsi" w:cstheme="minorHAnsi"/>
          <w:sz w:val="22"/>
          <w:szCs w:val="22"/>
          <w:lang w:eastAsia="en-US"/>
        </w:rPr>
        <w:t xml:space="preserve">Jeżeli wniosek o wyjaśnienie treści SWZ wpłynie do Zamawiającego nie później niż 4 przed upływem terminu składania ofert, Zamawiający udzieli wyjaśnień niezwłocznie, jednak nie później niż na 2 dni przed upływem terminu składania ofert. Jeżeli wniosek o wyjaśnienie treści SWZ wpłynie po upływie terminu, o którym mowa powyżej, lub dotyczy udzielonych wyjaśnień, Zamawiający może udzielić wyjaśnień albo pozostawić wniosek bez rozpoznania. Zamawiający zamieści wyjaśnienia na stronie internetowej, na której udostępniono SWZ. </w:t>
      </w:r>
    </w:p>
    <w:p w14:paraId="40504ED1" w14:textId="77777777" w:rsidR="00327371" w:rsidRDefault="00327371" w:rsidP="00D47028">
      <w:pPr>
        <w:pStyle w:val="Akapitzlist"/>
        <w:numPr>
          <w:ilvl w:val="1"/>
          <w:numId w:val="4"/>
        </w:numPr>
        <w:suppressAutoHyphens/>
        <w:overflowPunct w:val="0"/>
        <w:autoSpaceDE w:val="0"/>
        <w:spacing w:line="276" w:lineRule="auto"/>
        <w:ind w:left="426" w:hanging="284"/>
        <w:jc w:val="both"/>
        <w:rPr>
          <w:rFonts w:asciiTheme="minorHAnsi" w:eastAsiaTheme="majorEastAsia" w:hAnsiTheme="minorHAnsi" w:cstheme="minorHAnsi"/>
          <w:sz w:val="22"/>
          <w:szCs w:val="22"/>
          <w:lang w:eastAsia="en-US"/>
        </w:rPr>
      </w:pPr>
      <w:r w:rsidRPr="00104ABD">
        <w:rPr>
          <w:rFonts w:asciiTheme="minorHAnsi" w:eastAsiaTheme="majorEastAsia" w:hAnsiTheme="minorHAnsi" w:cstheme="minorHAnsi"/>
          <w:sz w:val="22"/>
          <w:szCs w:val="22"/>
          <w:lang w:eastAsia="en-US"/>
        </w:rPr>
        <w:t xml:space="preserve">Zamawiający może zwołać zebranie wszystkich Wykonawców w celu wyjaśnienia treści SWZ, </w:t>
      </w:r>
      <w:r w:rsidRPr="00104ABD">
        <w:rPr>
          <w:rFonts w:asciiTheme="minorHAnsi" w:eastAsiaTheme="majorEastAsia" w:hAnsiTheme="minorHAnsi" w:cstheme="minorHAnsi"/>
          <w:sz w:val="22"/>
          <w:szCs w:val="22"/>
          <w:lang w:eastAsia="en-US"/>
        </w:rPr>
        <w:br/>
        <w:t xml:space="preserve">w takim przypadku informację o terminie zebrania oraz informację z przebiegu zebrania, Zamawiający udostępnia na stronie internetowej prowadzonego postępowania. </w:t>
      </w:r>
    </w:p>
    <w:p w14:paraId="63EC6FB5" w14:textId="77777777" w:rsidR="00327371" w:rsidRDefault="00327371" w:rsidP="00D47028">
      <w:pPr>
        <w:pStyle w:val="Akapitzlist"/>
        <w:numPr>
          <w:ilvl w:val="1"/>
          <w:numId w:val="4"/>
        </w:numPr>
        <w:suppressAutoHyphens/>
        <w:overflowPunct w:val="0"/>
        <w:autoSpaceDE w:val="0"/>
        <w:spacing w:line="276" w:lineRule="auto"/>
        <w:ind w:left="426" w:hanging="284"/>
        <w:jc w:val="both"/>
        <w:rPr>
          <w:rFonts w:asciiTheme="minorHAnsi" w:eastAsiaTheme="majorEastAsia" w:hAnsiTheme="minorHAnsi" w:cstheme="minorHAnsi"/>
          <w:sz w:val="22"/>
          <w:szCs w:val="22"/>
          <w:lang w:eastAsia="en-US"/>
        </w:rPr>
      </w:pPr>
      <w:r w:rsidRPr="00104ABD">
        <w:rPr>
          <w:rFonts w:asciiTheme="minorHAnsi" w:eastAsiaTheme="majorEastAsia" w:hAnsiTheme="minorHAnsi" w:cstheme="minorHAnsi"/>
          <w:sz w:val="22"/>
          <w:szCs w:val="22"/>
          <w:lang w:eastAsia="en-US"/>
        </w:rPr>
        <w:t>Treść zapytań wraz z wyjaśnieniami treści SWZ będzie zamieszczana na stronie internetowej prowadzonego postępowania.</w:t>
      </w:r>
    </w:p>
    <w:p w14:paraId="00864D0C" w14:textId="77777777" w:rsidR="00327371" w:rsidRPr="00104ABD" w:rsidRDefault="00327371" w:rsidP="00D47028">
      <w:pPr>
        <w:pStyle w:val="Akapitzlist"/>
        <w:numPr>
          <w:ilvl w:val="1"/>
          <w:numId w:val="4"/>
        </w:numPr>
        <w:suppressAutoHyphens/>
        <w:overflowPunct w:val="0"/>
        <w:autoSpaceDE w:val="0"/>
        <w:spacing w:line="276" w:lineRule="auto"/>
        <w:ind w:left="426" w:hanging="284"/>
        <w:jc w:val="both"/>
        <w:rPr>
          <w:rFonts w:asciiTheme="minorHAnsi" w:eastAsiaTheme="majorEastAsia" w:hAnsiTheme="minorHAnsi" w:cstheme="minorHAnsi"/>
          <w:sz w:val="22"/>
          <w:szCs w:val="22"/>
          <w:lang w:eastAsia="en-US"/>
        </w:rPr>
      </w:pPr>
      <w:r w:rsidRPr="00104ABD">
        <w:rPr>
          <w:rFonts w:asciiTheme="minorHAnsi" w:eastAsiaTheme="majorEastAsia" w:hAnsiTheme="minorHAnsi" w:cstheme="minorHAnsi"/>
          <w:sz w:val="22"/>
          <w:szCs w:val="22"/>
          <w:lang w:eastAsia="en-US"/>
        </w:rPr>
        <w:t>Przedłużenie terminu składania ofert nie wpływa na bieg terminu składania wniosku</w:t>
      </w:r>
      <w:r>
        <w:rPr>
          <w:rFonts w:asciiTheme="minorHAnsi" w:eastAsiaTheme="majorEastAsia" w:hAnsiTheme="minorHAnsi" w:cstheme="minorHAnsi"/>
          <w:sz w:val="22"/>
          <w:szCs w:val="22"/>
          <w:lang w:eastAsia="en-US"/>
        </w:rPr>
        <w:t xml:space="preserve"> </w:t>
      </w:r>
      <w:r>
        <w:rPr>
          <w:rFonts w:asciiTheme="minorHAnsi" w:eastAsiaTheme="majorEastAsia" w:hAnsiTheme="minorHAnsi" w:cstheme="minorHAnsi"/>
          <w:sz w:val="22"/>
          <w:szCs w:val="22"/>
          <w:lang w:eastAsia="en-US"/>
        </w:rPr>
        <w:br/>
        <w:t>o wyjaśnienie treści SWZ</w:t>
      </w:r>
      <w:r w:rsidRPr="00104ABD">
        <w:rPr>
          <w:rFonts w:asciiTheme="minorHAnsi" w:eastAsiaTheme="majorEastAsia" w:hAnsiTheme="minorHAnsi" w:cstheme="minorHAnsi"/>
          <w:sz w:val="22"/>
          <w:szCs w:val="22"/>
          <w:lang w:eastAsia="en-US"/>
        </w:rPr>
        <w:t>.</w:t>
      </w:r>
    </w:p>
    <w:p w14:paraId="3B46741E" w14:textId="77777777" w:rsidR="00327371" w:rsidRDefault="00327371" w:rsidP="00D47028">
      <w:pPr>
        <w:suppressAutoHyphens/>
        <w:overflowPunct w:val="0"/>
        <w:autoSpaceDE w:val="0"/>
        <w:spacing w:line="276" w:lineRule="auto"/>
        <w:ind w:left="426" w:hanging="284"/>
        <w:jc w:val="both"/>
        <w:rPr>
          <w:rFonts w:asciiTheme="minorHAnsi" w:eastAsiaTheme="majorEastAsia" w:hAnsiTheme="minorHAnsi" w:cstheme="minorHAnsi"/>
          <w:sz w:val="22"/>
          <w:szCs w:val="22"/>
          <w:lang w:eastAsia="en-US"/>
        </w:rPr>
      </w:pPr>
    </w:p>
    <w:p w14:paraId="18E16391" w14:textId="77777777" w:rsidR="00327371" w:rsidRPr="0026296E" w:rsidRDefault="00327371" w:rsidP="00D47028">
      <w:pPr>
        <w:numPr>
          <w:ilvl w:val="0"/>
          <w:numId w:val="8"/>
        </w:numPr>
        <w:shd w:val="clear" w:color="auto" w:fill="D6E3BC" w:themeFill="accent3" w:themeFillTint="66"/>
        <w:spacing w:line="276" w:lineRule="auto"/>
        <w:ind w:left="426" w:hanging="426"/>
        <w:contextualSpacing/>
        <w:jc w:val="both"/>
        <w:rPr>
          <w:rFonts w:asciiTheme="minorHAnsi" w:eastAsiaTheme="majorEastAsia" w:hAnsiTheme="minorHAnsi" w:cstheme="minorHAnsi"/>
          <w:b/>
          <w:color w:val="000000" w:themeColor="text1"/>
          <w:sz w:val="22"/>
          <w:szCs w:val="22"/>
          <w:lang w:eastAsia="en-US"/>
        </w:rPr>
      </w:pPr>
      <w:bookmarkStart w:id="10" w:name="_Hlk91834585"/>
      <w:r w:rsidRPr="0026296E">
        <w:rPr>
          <w:rFonts w:asciiTheme="minorHAnsi" w:eastAsiaTheme="majorEastAsia" w:hAnsiTheme="minorHAnsi" w:cstheme="minorHAnsi"/>
          <w:b/>
          <w:color w:val="000000" w:themeColor="text1"/>
          <w:sz w:val="22"/>
          <w:szCs w:val="22"/>
          <w:lang w:eastAsia="en-US"/>
        </w:rPr>
        <w:t>Wizja lokalna</w:t>
      </w:r>
    </w:p>
    <w:bookmarkEnd w:id="10"/>
    <w:p w14:paraId="19B56741" w14:textId="373CCA17" w:rsidR="00327371" w:rsidRPr="0026296E" w:rsidRDefault="00327371" w:rsidP="00D47028">
      <w:pPr>
        <w:spacing w:line="276" w:lineRule="auto"/>
        <w:contextualSpacing/>
        <w:jc w:val="both"/>
        <w:rPr>
          <w:rFonts w:asciiTheme="minorHAnsi" w:eastAsiaTheme="majorEastAsia" w:hAnsiTheme="minorHAnsi" w:cstheme="minorHAnsi"/>
          <w:color w:val="000000" w:themeColor="text1"/>
          <w:sz w:val="22"/>
          <w:szCs w:val="22"/>
          <w:lang w:eastAsia="en-US"/>
        </w:rPr>
      </w:pPr>
      <w:r w:rsidRPr="0026296E">
        <w:rPr>
          <w:rFonts w:asciiTheme="minorHAnsi" w:eastAsiaTheme="majorEastAsia" w:hAnsiTheme="minorHAnsi" w:cstheme="minorHAnsi"/>
          <w:color w:val="000000" w:themeColor="text1"/>
          <w:sz w:val="22"/>
          <w:szCs w:val="22"/>
          <w:lang w:eastAsia="en-US"/>
        </w:rPr>
        <w:t xml:space="preserve">Zamawiający </w:t>
      </w:r>
      <w:r w:rsidRPr="0026296E">
        <w:rPr>
          <w:rFonts w:asciiTheme="minorHAnsi" w:eastAsiaTheme="majorEastAsia" w:hAnsiTheme="minorHAnsi" w:cstheme="minorHAnsi"/>
          <w:b/>
          <w:color w:val="000000" w:themeColor="text1"/>
          <w:sz w:val="22"/>
          <w:szCs w:val="22"/>
          <w:lang w:eastAsia="en-US"/>
        </w:rPr>
        <w:t xml:space="preserve">nie przewiduje obowiązku </w:t>
      </w:r>
      <w:r w:rsidRPr="0026296E">
        <w:rPr>
          <w:rFonts w:asciiTheme="minorHAnsi" w:eastAsiaTheme="majorEastAsia" w:hAnsiTheme="minorHAnsi" w:cstheme="minorHAnsi"/>
          <w:color w:val="000000" w:themeColor="text1"/>
          <w:sz w:val="22"/>
          <w:szCs w:val="22"/>
          <w:lang w:eastAsia="en-US"/>
        </w:rPr>
        <w:t xml:space="preserve">odbycia przez </w:t>
      </w:r>
      <w:r>
        <w:rPr>
          <w:rFonts w:asciiTheme="minorHAnsi" w:eastAsiaTheme="majorEastAsia" w:hAnsiTheme="minorHAnsi" w:cstheme="minorHAnsi"/>
          <w:color w:val="000000" w:themeColor="text1"/>
          <w:sz w:val="22"/>
          <w:szCs w:val="22"/>
          <w:lang w:eastAsia="en-US"/>
        </w:rPr>
        <w:t>W</w:t>
      </w:r>
      <w:r w:rsidRPr="0026296E">
        <w:rPr>
          <w:rFonts w:asciiTheme="minorHAnsi" w:eastAsiaTheme="majorEastAsia" w:hAnsiTheme="minorHAnsi" w:cstheme="minorHAnsi"/>
          <w:color w:val="000000" w:themeColor="text1"/>
          <w:sz w:val="22"/>
          <w:szCs w:val="22"/>
          <w:lang w:eastAsia="en-US"/>
        </w:rPr>
        <w:t>ykonawcę wizji lokalnej do realizacji zamówienia</w:t>
      </w:r>
      <w:r w:rsidR="00B90539">
        <w:rPr>
          <w:rFonts w:asciiTheme="minorHAnsi" w:eastAsiaTheme="majorEastAsia" w:hAnsiTheme="minorHAnsi" w:cstheme="minorHAnsi"/>
          <w:color w:val="000000" w:themeColor="text1"/>
          <w:sz w:val="22"/>
          <w:szCs w:val="22"/>
          <w:lang w:eastAsia="en-US"/>
        </w:rPr>
        <w:t>.</w:t>
      </w:r>
      <w:r w:rsidR="00E069D1" w:rsidRPr="00E069D1">
        <w:t xml:space="preserve"> </w:t>
      </w:r>
    </w:p>
    <w:p w14:paraId="5F46D738" w14:textId="77777777" w:rsidR="00327371" w:rsidRPr="0026296E" w:rsidRDefault="00327371" w:rsidP="00D47028">
      <w:pPr>
        <w:spacing w:line="276" w:lineRule="auto"/>
        <w:contextualSpacing/>
        <w:jc w:val="both"/>
        <w:rPr>
          <w:rFonts w:asciiTheme="minorHAnsi" w:eastAsiaTheme="majorEastAsia" w:hAnsiTheme="minorHAnsi" w:cstheme="minorHAnsi"/>
          <w:color w:val="000000" w:themeColor="text1"/>
          <w:sz w:val="22"/>
          <w:szCs w:val="22"/>
          <w:lang w:eastAsia="en-US"/>
        </w:rPr>
      </w:pPr>
    </w:p>
    <w:p w14:paraId="3BBB586F" w14:textId="77777777" w:rsidR="00327371" w:rsidRPr="0026296E" w:rsidRDefault="00327371" w:rsidP="00D47028">
      <w:pPr>
        <w:numPr>
          <w:ilvl w:val="0"/>
          <w:numId w:val="8"/>
        </w:numPr>
        <w:shd w:val="clear" w:color="auto" w:fill="D6E3BC" w:themeFill="accent3" w:themeFillTint="66"/>
        <w:spacing w:line="276" w:lineRule="auto"/>
        <w:ind w:left="426" w:hanging="426"/>
        <w:contextualSpacing/>
        <w:jc w:val="both"/>
        <w:rPr>
          <w:rFonts w:asciiTheme="minorHAnsi" w:eastAsiaTheme="majorEastAsia" w:hAnsiTheme="minorHAnsi" w:cstheme="minorHAnsi"/>
          <w:b/>
          <w:color w:val="000000" w:themeColor="text1"/>
          <w:sz w:val="22"/>
          <w:szCs w:val="22"/>
          <w:lang w:eastAsia="en-US"/>
        </w:rPr>
      </w:pPr>
      <w:r w:rsidRPr="0026296E">
        <w:rPr>
          <w:rFonts w:asciiTheme="minorHAnsi" w:eastAsiaTheme="majorEastAsia" w:hAnsiTheme="minorHAnsi" w:cstheme="minorHAnsi"/>
          <w:b/>
          <w:color w:val="000000" w:themeColor="text1"/>
          <w:sz w:val="22"/>
          <w:szCs w:val="22"/>
          <w:lang w:eastAsia="en-US"/>
        </w:rPr>
        <w:t>Podział zamówienia na części</w:t>
      </w:r>
    </w:p>
    <w:p w14:paraId="73448F7D" w14:textId="586DDDB3" w:rsidR="00327371" w:rsidRPr="00D44500" w:rsidRDefault="00601A71" w:rsidP="00D47028">
      <w:pPr>
        <w:spacing w:line="276" w:lineRule="auto"/>
        <w:contextualSpacing/>
        <w:jc w:val="both"/>
        <w:rPr>
          <w:rFonts w:asciiTheme="minorHAnsi" w:eastAsiaTheme="majorEastAsia" w:hAnsiTheme="minorHAnsi" w:cstheme="minorHAnsi"/>
          <w:bCs/>
          <w:color w:val="000000" w:themeColor="text1"/>
          <w:sz w:val="22"/>
          <w:szCs w:val="22"/>
          <w:lang w:eastAsia="en-US"/>
        </w:rPr>
      </w:pPr>
      <w:r w:rsidRPr="00601A71">
        <w:rPr>
          <w:rFonts w:asciiTheme="minorHAnsi" w:eastAsiaTheme="majorEastAsia" w:hAnsiTheme="minorHAnsi" w:cstheme="minorHAnsi"/>
          <w:color w:val="000000" w:themeColor="text1"/>
          <w:sz w:val="22"/>
          <w:szCs w:val="22"/>
          <w:lang w:eastAsia="en-US"/>
        </w:rPr>
        <w:t xml:space="preserve">Zgodnie z art. 91 Ustawy </w:t>
      </w:r>
      <w:proofErr w:type="spellStart"/>
      <w:r w:rsidRPr="00601A71">
        <w:rPr>
          <w:rFonts w:asciiTheme="minorHAnsi" w:eastAsiaTheme="majorEastAsia" w:hAnsiTheme="minorHAnsi" w:cstheme="minorHAnsi"/>
          <w:color w:val="000000" w:themeColor="text1"/>
          <w:sz w:val="22"/>
          <w:szCs w:val="22"/>
          <w:lang w:eastAsia="en-US"/>
        </w:rPr>
        <w:t>Pzp</w:t>
      </w:r>
      <w:proofErr w:type="spellEnd"/>
      <w:r w:rsidRPr="00601A71">
        <w:rPr>
          <w:rFonts w:asciiTheme="minorHAnsi" w:eastAsiaTheme="majorEastAsia" w:hAnsiTheme="minorHAnsi" w:cstheme="minorHAnsi"/>
          <w:color w:val="000000" w:themeColor="text1"/>
          <w:sz w:val="22"/>
          <w:szCs w:val="22"/>
          <w:lang w:eastAsia="en-US"/>
        </w:rPr>
        <w:t xml:space="preserve"> Zamawiający dokonuje podziału zamówienia na część, z których każda stanowi przedmiot odrębnego postepowania o udzielenie zamówienia.</w:t>
      </w:r>
    </w:p>
    <w:p w14:paraId="28419D61" w14:textId="77777777" w:rsidR="00327371" w:rsidRPr="00353645" w:rsidRDefault="00327371" w:rsidP="00D47028">
      <w:pPr>
        <w:spacing w:line="276" w:lineRule="auto"/>
        <w:contextualSpacing/>
        <w:jc w:val="both"/>
        <w:rPr>
          <w:rFonts w:asciiTheme="minorHAnsi" w:eastAsiaTheme="majorEastAsia" w:hAnsiTheme="minorHAnsi" w:cstheme="minorHAnsi"/>
          <w:bCs/>
          <w:strike/>
          <w:color w:val="000000" w:themeColor="text1"/>
          <w:sz w:val="22"/>
          <w:szCs w:val="22"/>
          <w:lang w:eastAsia="en-US"/>
        </w:rPr>
      </w:pPr>
    </w:p>
    <w:p w14:paraId="783F6C86" w14:textId="77777777" w:rsidR="00327371" w:rsidRPr="0026296E" w:rsidRDefault="00327371" w:rsidP="00D47028">
      <w:pPr>
        <w:numPr>
          <w:ilvl w:val="0"/>
          <w:numId w:val="8"/>
        </w:numPr>
        <w:shd w:val="clear" w:color="auto" w:fill="D6E3BC" w:themeFill="accent3" w:themeFillTint="66"/>
        <w:spacing w:line="276" w:lineRule="auto"/>
        <w:ind w:left="284" w:hanging="284"/>
        <w:contextualSpacing/>
        <w:jc w:val="both"/>
        <w:rPr>
          <w:rFonts w:asciiTheme="minorHAnsi" w:eastAsiaTheme="majorEastAsia" w:hAnsiTheme="minorHAnsi" w:cstheme="minorHAnsi"/>
          <w:b/>
          <w:color w:val="000000" w:themeColor="text1"/>
          <w:sz w:val="22"/>
          <w:szCs w:val="22"/>
          <w:lang w:eastAsia="en-US"/>
        </w:rPr>
      </w:pPr>
      <w:r w:rsidRPr="0026296E">
        <w:rPr>
          <w:rFonts w:asciiTheme="minorHAnsi" w:eastAsiaTheme="majorEastAsia" w:hAnsiTheme="minorHAnsi" w:cstheme="minorHAnsi"/>
          <w:b/>
          <w:color w:val="000000" w:themeColor="text1"/>
          <w:sz w:val="22"/>
          <w:szCs w:val="22"/>
          <w:lang w:eastAsia="en-US"/>
        </w:rPr>
        <w:t>Oferty wariantowe</w:t>
      </w:r>
    </w:p>
    <w:p w14:paraId="34334C2A" w14:textId="77777777" w:rsidR="00327371" w:rsidRPr="0026296E" w:rsidRDefault="00327371" w:rsidP="00D47028">
      <w:pPr>
        <w:spacing w:line="276" w:lineRule="auto"/>
        <w:contextualSpacing/>
        <w:jc w:val="both"/>
        <w:rPr>
          <w:rFonts w:asciiTheme="minorHAnsi" w:eastAsiaTheme="majorEastAsia" w:hAnsiTheme="minorHAnsi" w:cstheme="minorHAnsi"/>
          <w:color w:val="000000" w:themeColor="text1"/>
          <w:sz w:val="22"/>
          <w:szCs w:val="22"/>
          <w:lang w:eastAsia="en-US"/>
        </w:rPr>
      </w:pPr>
      <w:r w:rsidRPr="0026296E">
        <w:rPr>
          <w:rFonts w:asciiTheme="minorHAnsi" w:eastAsiaTheme="majorEastAsia" w:hAnsiTheme="minorHAnsi" w:cstheme="minorHAnsi"/>
          <w:color w:val="000000" w:themeColor="text1"/>
          <w:sz w:val="22"/>
          <w:szCs w:val="22"/>
          <w:lang w:eastAsia="en-US"/>
        </w:rPr>
        <w:t>Zamawiający:</w:t>
      </w:r>
    </w:p>
    <w:p w14:paraId="2B313F56" w14:textId="77777777" w:rsidR="00601A71" w:rsidRDefault="00327371" w:rsidP="00D47028">
      <w:pPr>
        <w:spacing w:line="276" w:lineRule="auto"/>
        <w:contextualSpacing/>
        <w:jc w:val="both"/>
        <w:rPr>
          <w:rFonts w:asciiTheme="minorHAnsi" w:eastAsiaTheme="majorEastAsia" w:hAnsiTheme="minorHAnsi" w:cstheme="minorHAnsi"/>
          <w:b/>
          <w:bCs/>
          <w:color w:val="000000" w:themeColor="text1"/>
          <w:sz w:val="22"/>
          <w:szCs w:val="22"/>
          <w:lang w:eastAsia="en-US"/>
        </w:rPr>
      </w:pPr>
      <w:r w:rsidRPr="0026296E">
        <w:rPr>
          <w:rFonts w:asciiTheme="minorHAnsi" w:eastAsiaTheme="majorEastAsia" w:hAnsiTheme="minorHAnsi" w:cstheme="minorHAnsi"/>
          <w:color w:val="000000" w:themeColor="text1"/>
          <w:sz w:val="22"/>
          <w:szCs w:val="22"/>
          <w:lang w:eastAsia="en-US"/>
        </w:rPr>
        <w:t xml:space="preserve">– </w:t>
      </w:r>
      <w:r w:rsidRPr="00EB0704">
        <w:rPr>
          <w:rFonts w:asciiTheme="minorHAnsi" w:eastAsiaTheme="majorEastAsia" w:hAnsiTheme="minorHAnsi" w:cstheme="minorHAnsi"/>
          <w:b/>
          <w:bCs/>
          <w:color w:val="000000" w:themeColor="text1"/>
          <w:sz w:val="22"/>
          <w:szCs w:val="22"/>
          <w:lang w:eastAsia="en-US"/>
        </w:rPr>
        <w:t>nie dopuszcza możliwości,</w:t>
      </w:r>
    </w:p>
    <w:p w14:paraId="541FD935" w14:textId="49D5D3F5" w:rsidR="00327371" w:rsidRPr="00601A71" w:rsidRDefault="00327371" w:rsidP="00D47028">
      <w:pPr>
        <w:spacing w:line="276" w:lineRule="auto"/>
        <w:contextualSpacing/>
        <w:jc w:val="both"/>
        <w:rPr>
          <w:rFonts w:asciiTheme="minorHAnsi" w:eastAsiaTheme="majorEastAsia" w:hAnsiTheme="minorHAnsi" w:cstheme="minorHAnsi"/>
          <w:b/>
          <w:bCs/>
          <w:color w:val="000000" w:themeColor="text1"/>
          <w:sz w:val="22"/>
          <w:szCs w:val="22"/>
          <w:lang w:eastAsia="en-US"/>
        </w:rPr>
      </w:pPr>
      <w:r w:rsidRPr="00EB0704">
        <w:rPr>
          <w:rFonts w:asciiTheme="minorHAnsi" w:eastAsiaTheme="majorEastAsia" w:hAnsiTheme="minorHAnsi" w:cstheme="minorHAnsi"/>
          <w:b/>
          <w:bCs/>
          <w:color w:val="000000" w:themeColor="text1"/>
          <w:sz w:val="22"/>
          <w:szCs w:val="22"/>
          <w:lang w:eastAsia="en-US"/>
        </w:rPr>
        <w:lastRenderedPageBreak/>
        <w:t>– nie wymaga</w:t>
      </w:r>
      <w:r w:rsidRPr="0026296E">
        <w:rPr>
          <w:rFonts w:asciiTheme="minorHAnsi" w:eastAsiaTheme="majorEastAsia" w:hAnsiTheme="minorHAnsi" w:cstheme="minorHAnsi"/>
          <w:color w:val="000000" w:themeColor="text1"/>
          <w:sz w:val="22"/>
          <w:szCs w:val="22"/>
          <w:lang w:eastAsia="en-US"/>
        </w:rPr>
        <w:t xml:space="preserve"> </w:t>
      </w:r>
    </w:p>
    <w:p w14:paraId="64DCA33D" w14:textId="77777777" w:rsidR="00327371" w:rsidRPr="0026296E" w:rsidRDefault="00327371" w:rsidP="00D47028">
      <w:pPr>
        <w:spacing w:line="276" w:lineRule="auto"/>
        <w:contextualSpacing/>
        <w:jc w:val="both"/>
        <w:rPr>
          <w:rFonts w:asciiTheme="minorHAnsi" w:eastAsiaTheme="majorEastAsia" w:hAnsiTheme="minorHAnsi" w:cstheme="minorHAnsi"/>
          <w:color w:val="000000" w:themeColor="text1"/>
          <w:sz w:val="22"/>
          <w:szCs w:val="22"/>
          <w:lang w:eastAsia="en-US"/>
        </w:rPr>
      </w:pPr>
      <w:r w:rsidRPr="0026296E">
        <w:rPr>
          <w:rFonts w:asciiTheme="minorHAnsi" w:eastAsiaTheme="majorEastAsia" w:hAnsiTheme="minorHAnsi" w:cstheme="minorHAnsi"/>
          <w:color w:val="000000" w:themeColor="text1"/>
          <w:sz w:val="22"/>
          <w:szCs w:val="22"/>
          <w:lang w:eastAsia="en-US"/>
        </w:rPr>
        <w:t xml:space="preserve">złożenia oferty wariantowej, o której mowa w art. 92 ustawy </w:t>
      </w:r>
      <w:proofErr w:type="spellStart"/>
      <w:r w:rsidRPr="0026296E">
        <w:rPr>
          <w:rFonts w:asciiTheme="minorHAnsi" w:eastAsiaTheme="majorEastAsia" w:hAnsiTheme="minorHAnsi" w:cstheme="minorHAnsi"/>
          <w:color w:val="000000" w:themeColor="text1"/>
          <w:sz w:val="22"/>
          <w:szCs w:val="22"/>
          <w:lang w:eastAsia="en-US"/>
        </w:rPr>
        <w:t>Pzp</w:t>
      </w:r>
      <w:proofErr w:type="spellEnd"/>
      <w:r w:rsidRPr="0026296E">
        <w:rPr>
          <w:rFonts w:asciiTheme="minorHAnsi" w:eastAsiaTheme="majorEastAsia" w:hAnsiTheme="minorHAnsi" w:cstheme="minorHAnsi"/>
          <w:color w:val="000000" w:themeColor="text1"/>
          <w:sz w:val="22"/>
          <w:szCs w:val="22"/>
          <w:lang w:eastAsia="en-US"/>
        </w:rPr>
        <w:t xml:space="preserve"> tzn. oferty przewidującej odmienny sposób wykonania zamówienia niż określony w niniejszej SWZ.</w:t>
      </w:r>
    </w:p>
    <w:p w14:paraId="7F6F44F5" w14:textId="77777777" w:rsidR="00327371" w:rsidRPr="0026296E" w:rsidRDefault="00327371" w:rsidP="00D47028">
      <w:pPr>
        <w:numPr>
          <w:ilvl w:val="0"/>
          <w:numId w:val="8"/>
        </w:numPr>
        <w:shd w:val="clear" w:color="auto" w:fill="D6E3BC" w:themeFill="accent3" w:themeFillTint="66"/>
        <w:spacing w:line="276" w:lineRule="auto"/>
        <w:ind w:left="426" w:hanging="426"/>
        <w:contextualSpacing/>
        <w:jc w:val="both"/>
        <w:rPr>
          <w:rFonts w:asciiTheme="minorHAnsi" w:hAnsiTheme="minorHAnsi" w:cstheme="minorHAnsi"/>
          <w:i/>
          <w:color w:val="000000" w:themeColor="text1"/>
          <w:sz w:val="22"/>
          <w:szCs w:val="22"/>
          <w:lang w:eastAsia="en-US"/>
        </w:rPr>
      </w:pPr>
      <w:r w:rsidRPr="0026296E">
        <w:rPr>
          <w:rFonts w:asciiTheme="minorHAnsi" w:hAnsiTheme="minorHAnsi" w:cstheme="minorHAnsi"/>
          <w:b/>
          <w:color w:val="000000" w:themeColor="text1"/>
          <w:sz w:val="22"/>
          <w:szCs w:val="22"/>
          <w:lang w:eastAsia="en-US"/>
        </w:rPr>
        <w:t>Katalogi elektroniczne</w:t>
      </w:r>
    </w:p>
    <w:p w14:paraId="6AB55720" w14:textId="77777777" w:rsidR="00327371" w:rsidRPr="0026296E" w:rsidRDefault="00327371" w:rsidP="00D47028">
      <w:pPr>
        <w:spacing w:line="276" w:lineRule="auto"/>
        <w:contextualSpacing/>
        <w:jc w:val="both"/>
        <w:rPr>
          <w:rFonts w:asciiTheme="minorHAnsi" w:eastAsiaTheme="majorEastAsia" w:hAnsiTheme="minorHAnsi" w:cstheme="minorHAnsi"/>
          <w:color w:val="000000" w:themeColor="text1"/>
          <w:sz w:val="22"/>
          <w:szCs w:val="22"/>
          <w:lang w:eastAsia="en-US"/>
        </w:rPr>
      </w:pPr>
      <w:r w:rsidRPr="0026296E">
        <w:rPr>
          <w:rFonts w:asciiTheme="minorHAnsi" w:eastAsiaTheme="majorEastAsia" w:hAnsiTheme="minorHAnsi" w:cstheme="minorHAnsi"/>
          <w:color w:val="000000" w:themeColor="text1"/>
          <w:sz w:val="22"/>
          <w:szCs w:val="22"/>
          <w:lang w:eastAsia="en-US"/>
        </w:rPr>
        <w:t xml:space="preserve">Zamawiający </w:t>
      </w:r>
      <w:r w:rsidRPr="00EB0704">
        <w:rPr>
          <w:rFonts w:asciiTheme="minorHAnsi" w:eastAsiaTheme="majorEastAsia" w:hAnsiTheme="minorHAnsi" w:cstheme="minorHAnsi"/>
          <w:b/>
          <w:bCs/>
          <w:color w:val="000000" w:themeColor="text1"/>
          <w:sz w:val="22"/>
          <w:szCs w:val="22"/>
          <w:lang w:eastAsia="en-US"/>
        </w:rPr>
        <w:t>nie wymaga złożenia ofert</w:t>
      </w:r>
      <w:r w:rsidRPr="0026296E">
        <w:rPr>
          <w:rFonts w:asciiTheme="minorHAnsi" w:eastAsiaTheme="majorEastAsia" w:hAnsiTheme="minorHAnsi" w:cstheme="minorHAnsi"/>
          <w:color w:val="000000" w:themeColor="text1"/>
          <w:sz w:val="22"/>
          <w:szCs w:val="22"/>
          <w:lang w:eastAsia="en-US"/>
        </w:rPr>
        <w:t xml:space="preserve"> w postaci katalogów elektronicznych</w:t>
      </w:r>
      <w:r>
        <w:rPr>
          <w:rFonts w:asciiTheme="minorHAnsi" w:eastAsiaTheme="majorEastAsia" w:hAnsiTheme="minorHAnsi" w:cstheme="minorHAnsi"/>
          <w:color w:val="000000" w:themeColor="text1"/>
          <w:sz w:val="22"/>
          <w:szCs w:val="22"/>
          <w:lang w:eastAsia="en-US"/>
        </w:rPr>
        <w:t xml:space="preserve">, o których mowa w art. 93 ustawy </w:t>
      </w:r>
      <w:proofErr w:type="spellStart"/>
      <w:r>
        <w:rPr>
          <w:rFonts w:asciiTheme="minorHAnsi" w:eastAsiaTheme="majorEastAsia" w:hAnsiTheme="minorHAnsi" w:cstheme="minorHAnsi"/>
          <w:color w:val="000000" w:themeColor="text1"/>
          <w:sz w:val="22"/>
          <w:szCs w:val="22"/>
          <w:lang w:eastAsia="en-US"/>
        </w:rPr>
        <w:t>Pzp</w:t>
      </w:r>
      <w:proofErr w:type="spellEnd"/>
      <w:r w:rsidRPr="0026296E">
        <w:rPr>
          <w:rFonts w:asciiTheme="minorHAnsi" w:eastAsiaTheme="majorEastAsia" w:hAnsiTheme="minorHAnsi" w:cstheme="minorHAnsi"/>
          <w:color w:val="000000" w:themeColor="text1"/>
          <w:sz w:val="22"/>
          <w:szCs w:val="22"/>
          <w:lang w:eastAsia="en-US"/>
        </w:rPr>
        <w:t>.</w:t>
      </w:r>
    </w:p>
    <w:p w14:paraId="49DC44A9" w14:textId="77777777" w:rsidR="00327371" w:rsidRPr="0026296E" w:rsidRDefault="00327371" w:rsidP="00D47028">
      <w:pPr>
        <w:spacing w:line="276" w:lineRule="auto"/>
        <w:contextualSpacing/>
        <w:jc w:val="both"/>
        <w:rPr>
          <w:rFonts w:asciiTheme="minorHAnsi" w:eastAsiaTheme="majorEastAsia" w:hAnsiTheme="minorHAnsi" w:cstheme="minorHAnsi"/>
          <w:color w:val="000000" w:themeColor="text1"/>
          <w:sz w:val="22"/>
          <w:szCs w:val="22"/>
          <w:lang w:eastAsia="en-US"/>
        </w:rPr>
      </w:pPr>
    </w:p>
    <w:p w14:paraId="2242DFAA" w14:textId="77777777" w:rsidR="00327371" w:rsidRPr="0026296E" w:rsidRDefault="00327371" w:rsidP="00D47028">
      <w:pPr>
        <w:numPr>
          <w:ilvl w:val="0"/>
          <w:numId w:val="8"/>
        </w:numPr>
        <w:shd w:val="clear" w:color="auto" w:fill="D6E3BC" w:themeFill="accent3" w:themeFillTint="66"/>
        <w:spacing w:line="276" w:lineRule="auto"/>
        <w:ind w:left="426" w:hanging="426"/>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Umowa ramowa</w:t>
      </w:r>
    </w:p>
    <w:p w14:paraId="7A8B2F2E" w14:textId="77777777" w:rsidR="00327371" w:rsidRPr="0026296E" w:rsidRDefault="00327371" w:rsidP="00D47028">
      <w:pPr>
        <w:spacing w:line="276" w:lineRule="auto"/>
        <w:contextualSpacing/>
        <w:jc w:val="both"/>
        <w:rPr>
          <w:rFonts w:asciiTheme="minorHAnsi" w:eastAsiaTheme="majorEastAsia" w:hAnsiTheme="minorHAnsi" w:cstheme="minorHAnsi"/>
          <w:color w:val="000000" w:themeColor="text1"/>
          <w:sz w:val="22"/>
          <w:szCs w:val="22"/>
          <w:lang w:eastAsia="en-US"/>
        </w:rPr>
      </w:pPr>
      <w:r w:rsidRPr="0026296E">
        <w:rPr>
          <w:rFonts w:asciiTheme="minorHAnsi" w:eastAsiaTheme="majorEastAsia" w:hAnsiTheme="minorHAnsi" w:cstheme="minorHAnsi"/>
          <w:color w:val="000000" w:themeColor="text1"/>
          <w:sz w:val="22"/>
          <w:szCs w:val="22"/>
          <w:lang w:eastAsia="en-US"/>
        </w:rPr>
        <w:t xml:space="preserve">Zamawiający </w:t>
      </w:r>
      <w:r w:rsidRPr="00EB0704">
        <w:rPr>
          <w:rFonts w:asciiTheme="minorHAnsi" w:eastAsiaTheme="majorEastAsia" w:hAnsiTheme="minorHAnsi" w:cstheme="minorHAnsi"/>
          <w:b/>
          <w:bCs/>
          <w:color w:val="000000" w:themeColor="text1"/>
          <w:sz w:val="22"/>
          <w:szCs w:val="22"/>
          <w:lang w:eastAsia="en-US"/>
        </w:rPr>
        <w:t>nie przewiduje zawarcia umowy ramowej</w:t>
      </w:r>
      <w:r w:rsidRPr="0026296E">
        <w:rPr>
          <w:rFonts w:asciiTheme="minorHAnsi" w:eastAsiaTheme="majorEastAsia" w:hAnsiTheme="minorHAnsi" w:cstheme="minorHAnsi"/>
          <w:color w:val="000000" w:themeColor="text1"/>
          <w:sz w:val="22"/>
          <w:szCs w:val="22"/>
          <w:lang w:eastAsia="en-US"/>
        </w:rPr>
        <w:t xml:space="preserve">, o  której mowa w art. 311–315 ustawy </w:t>
      </w:r>
      <w:proofErr w:type="spellStart"/>
      <w:r w:rsidRPr="0026296E">
        <w:rPr>
          <w:rFonts w:asciiTheme="minorHAnsi" w:eastAsiaTheme="majorEastAsia" w:hAnsiTheme="minorHAnsi" w:cstheme="minorHAnsi"/>
          <w:color w:val="000000" w:themeColor="text1"/>
          <w:sz w:val="22"/>
          <w:szCs w:val="22"/>
          <w:lang w:eastAsia="en-US"/>
        </w:rPr>
        <w:t>Pzp</w:t>
      </w:r>
      <w:proofErr w:type="spellEnd"/>
      <w:r w:rsidRPr="0026296E">
        <w:rPr>
          <w:rFonts w:asciiTheme="minorHAnsi" w:eastAsiaTheme="majorEastAsia" w:hAnsiTheme="minorHAnsi" w:cstheme="minorHAnsi"/>
          <w:color w:val="000000" w:themeColor="text1"/>
          <w:sz w:val="22"/>
          <w:szCs w:val="22"/>
          <w:lang w:eastAsia="en-US"/>
        </w:rPr>
        <w:t>.</w:t>
      </w:r>
    </w:p>
    <w:p w14:paraId="489E0147" w14:textId="77777777" w:rsidR="00327371" w:rsidRPr="0026296E" w:rsidRDefault="00327371" w:rsidP="00D47028">
      <w:pPr>
        <w:shd w:val="clear" w:color="auto" w:fill="FFFFFF"/>
        <w:spacing w:line="276" w:lineRule="auto"/>
        <w:rPr>
          <w:rFonts w:asciiTheme="minorHAnsi" w:eastAsiaTheme="majorEastAsia" w:hAnsiTheme="minorHAnsi" w:cstheme="minorHAnsi"/>
          <w:b/>
          <w:i/>
          <w:color w:val="000000" w:themeColor="text1"/>
          <w:sz w:val="22"/>
          <w:szCs w:val="22"/>
          <w:lang w:eastAsia="en-US"/>
        </w:rPr>
      </w:pPr>
    </w:p>
    <w:p w14:paraId="70A3ED83" w14:textId="77777777" w:rsidR="00327371" w:rsidRPr="0026296E" w:rsidRDefault="00327371" w:rsidP="00D47028">
      <w:pPr>
        <w:numPr>
          <w:ilvl w:val="0"/>
          <w:numId w:val="8"/>
        </w:numPr>
        <w:shd w:val="clear" w:color="auto" w:fill="D6E3BC" w:themeFill="accent3" w:themeFillTint="66"/>
        <w:spacing w:line="276" w:lineRule="auto"/>
        <w:ind w:left="426" w:hanging="426"/>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Aukcja elektroniczna</w:t>
      </w:r>
    </w:p>
    <w:p w14:paraId="5BDBA9EF" w14:textId="77777777" w:rsidR="00327371" w:rsidRPr="0026296E" w:rsidRDefault="00327371" w:rsidP="00D47028">
      <w:pPr>
        <w:spacing w:line="276" w:lineRule="auto"/>
        <w:contextualSpacing/>
        <w:jc w:val="both"/>
        <w:rPr>
          <w:rFonts w:asciiTheme="minorHAnsi" w:eastAsiaTheme="majorEastAsia" w:hAnsiTheme="minorHAnsi" w:cstheme="minorHAnsi"/>
          <w:color w:val="000000" w:themeColor="text1"/>
          <w:sz w:val="22"/>
          <w:szCs w:val="22"/>
          <w:lang w:eastAsia="en-US"/>
        </w:rPr>
      </w:pPr>
      <w:r w:rsidRPr="0026296E">
        <w:rPr>
          <w:rFonts w:asciiTheme="minorHAnsi" w:eastAsiaTheme="majorEastAsia" w:hAnsiTheme="minorHAnsi" w:cstheme="minorHAnsi"/>
          <w:color w:val="000000" w:themeColor="text1"/>
          <w:sz w:val="22"/>
          <w:szCs w:val="22"/>
          <w:lang w:eastAsia="en-US"/>
        </w:rPr>
        <w:t xml:space="preserve">Zamawiający </w:t>
      </w:r>
      <w:r w:rsidRPr="0026296E">
        <w:rPr>
          <w:rFonts w:asciiTheme="minorHAnsi" w:eastAsiaTheme="majorEastAsia" w:hAnsiTheme="minorHAnsi" w:cstheme="minorHAnsi"/>
          <w:b/>
          <w:color w:val="000000" w:themeColor="text1"/>
          <w:sz w:val="22"/>
          <w:szCs w:val="22"/>
          <w:lang w:eastAsia="en-US"/>
        </w:rPr>
        <w:t xml:space="preserve">nie przewiduje </w:t>
      </w:r>
      <w:r w:rsidRPr="0026296E">
        <w:rPr>
          <w:rFonts w:asciiTheme="minorHAnsi" w:eastAsiaTheme="majorEastAsia" w:hAnsiTheme="minorHAnsi" w:cstheme="minorHAnsi"/>
          <w:color w:val="000000" w:themeColor="text1"/>
          <w:sz w:val="22"/>
          <w:szCs w:val="22"/>
          <w:lang w:eastAsia="en-US"/>
        </w:rPr>
        <w:t xml:space="preserve">przeprowadzenia aukcji elektronicznej, o  której mowa w art. 308 ust. 1 ustawy </w:t>
      </w:r>
      <w:proofErr w:type="spellStart"/>
      <w:r w:rsidRPr="0026296E">
        <w:rPr>
          <w:rFonts w:asciiTheme="minorHAnsi" w:eastAsiaTheme="majorEastAsia" w:hAnsiTheme="minorHAnsi" w:cstheme="minorHAnsi"/>
          <w:color w:val="000000" w:themeColor="text1"/>
          <w:sz w:val="22"/>
          <w:szCs w:val="22"/>
          <w:lang w:eastAsia="en-US"/>
        </w:rPr>
        <w:t>Pzp</w:t>
      </w:r>
      <w:proofErr w:type="spellEnd"/>
      <w:r w:rsidRPr="0026296E">
        <w:rPr>
          <w:rFonts w:asciiTheme="minorHAnsi" w:eastAsiaTheme="majorEastAsia" w:hAnsiTheme="minorHAnsi" w:cstheme="minorHAnsi"/>
          <w:color w:val="000000" w:themeColor="text1"/>
          <w:sz w:val="22"/>
          <w:szCs w:val="22"/>
          <w:lang w:eastAsia="en-US"/>
        </w:rPr>
        <w:t xml:space="preserve">. </w:t>
      </w:r>
    </w:p>
    <w:p w14:paraId="15130CAB" w14:textId="77777777" w:rsidR="00327371" w:rsidRPr="0026296E" w:rsidRDefault="00327371" w:rsidP="00D47028">
      <w:pPr>
        <w:shd w:val="clear" w:color="auto" w:fill="FFFFFF"/>
        <w:spacing w:line="276" w:lineRule="auto"/>
        <w:rPr>
          <w:rFonts w:asciiTheme="minorHAnsi" w:eastAsiaTheme="majorEastAsia" w:hAnsiTheme="minorHAnsi" w:cstheme="minorHAnsi"/>
          <w:i/>
          <w:color w:val="000000" w:themeColor="text1"/>
          <w:sz w:val="22"/>
          <w:szCs w:val="22"/>
          <w:lang w:eastAsia="en-US"/>
        </w:rPr>
      </w:pPr>
    </w:p>
    <w:p w14:paraId="16D9C39B" w14:textId="77777777" w:rsidR="00327371" w:rsidRPr="0026296E" w:rsidRDefault="00327371" w:rsidP="00D47028">
      <w:pPr>
        <w:numPr>
          <w:ilvl w:val="0"/>
          <w:numId w:val="8"/>
        </w:numPr>
        <w:shd w:val="clear" w:color="auto" w:fill="D6E3BC" w:themeFill="accent3" w:themeFillTint="66"/>
        <w:spacing w:line="276" w:lineRule="auto"/>
        <w:ind w:left="426" w:hanging="426"/>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 xml:space="preserve">Zamówienia, o których mowa w art. 214 ust. 1 pkt 7 i 8 ustawy </w:t>
      </w:r>
      <w:proofErr w:type="spellStart"/>
      <w:r w:rsidRPr="0026296E">
        <w:rPr>
          <w:rFonts w:asciiTheme="minorHAnsi" w:hAnsiTheme="minorHAnsi" w:cstheme="minorHAnsi"/>
          <w:b/>
          <w:color w:val="000000" w:themeColor="text1"/>
          <w:sz w:val="22"/>
          <w:szCs w:val="22"/>
          <w:lang w:eastAsia="en-US"/>
        </w:rPr>
        <w:t>Pzp</w:t>
      </w:r>
      <w:proofErr w:type="spellEnd"/>
    </w:p>
    <w:p w14:paraId="3B31CFB9" w14:textId="18540BF0" w:rsidR="00327371" w:rsidRDefault="00327371" w:rsidP="00D47028">
      <w:pPr>
        <w:spacing w:line="276" w:lineRule="auto"/>
        <w:contextualSpacing/>
        <w:jc w:val="both"/>
        <w:rPr>
          <w:rFonts w:asciiTheme="minorHAnsi" w:eastAsiaTheme="majorEastAsia" w:hAnsiTheme="minorHAnsi" w:cstheme="minorHAnsi"/>
          <w:color w:val="000000" w:themeColor="text1"/>
          <w:sz w:val="22"/>
          <w:szCs w:val="22"/>
          <w:lang w:eastAsia="en-US"/>
        </w:rPr>
      </w:pPr>
      <w:r w:rsidRPr="0026296E">
        <w:rPr>
          <w:rFonts w:asciiTheme="minorHAnsi" w:eastAsiaTheme="majorEastAsia" w:hAnsiTheme="minorHAnsi" w:cstheme="minorHAnsi"/>
          <w:color w:val="000000" w:themeColor="text1"/>
          <w:sz w:val="22"/>
          <w:szCs w:val="22"/>
          <w:lang w:eastAsia="en-US"/>
        </w:rPr>
        <w:t xml:space="preserve">Zamawiający </w:t>
      </w:r>
      <w:r w:rsidRPr="0026296E">
        <w:rPr>
          <w:rFonts w:asciiTheme="minorHAnsi" w:eastAsiaTheme="majorEastAsia" w:hAnsiTheme="minorHAnsi" w:cstheme="minorHAnsi"/>
          <w:b/>
          <w:bCs/>
          <w:color w:val="000000" w:themeColor="text1"/>
          <w:sz w:val="22"/>
          <w:szCs w:val="22"/>
          <w:lang w:eastAsia="en-US"/>
        </w:rPr>
        <w:t>nie</w:t>
      </w:r>
      <w:r w:rsidRPr="0026296E">
        <w:rPr>
          <w:rFonts w:asciiTheme="minorHAnsi" w:eastAsiaTheme="majorEastAsia" w:hAnsiTheme="minorHAnsi" w:cstheme="minorHAnsi"/>
          <w:color w:val="000000" w:themeColor="text1"/>
          <w:sz w:val="22"/>
          <w:szCs w:val="22"/>
          <w:lang w:eastAsia="en-US"/>
        </w:rPr>
        <w:t xml:space="preserve"> </w:t>
      </w:r>
      <w:r w:rsidRPr="0026296E">
        <w:rPr>
          <w:rFonts w:asciiTheme="minorHAnsi" w:eastAsiaTheme="majorEastAsia" w:hAnsiTheme="minorHAnsi" w:cstheme="minorHAnsi"/>
          <w:b/>
          <w:color w:val="000000" w:themeColor="text1"/>
          <w:sz w:val="22"/>
          <w:szCs w:val="22"/>
          <w:lang w:eastAsia="en-US"/>
        </w:rPr>
        <w:t>przewiduje</w:t>
      </w:r>
      <w:r w:rsidRPr="0026296E">
        <w:rPr>
          <w:rFonts w:asciiTheme="minorHAnsi" w:eastAsiaTheme="majorEastAsia" w:hAnsiTheme="minorHAnsi" w:cstheme="minorHAnsi"/>
          <w:color w:val="000000" w:themeColor="text1"/>
          <w:sz w:val="22"/>
          <w:szCs w:val="22"/>
          <w:lang w:eastAsia="en-US"/>
        </w:rPr>
        <w:t xml:space="preserve"> możliwość udzielania zamówień na podstawie art. 214 ust. 1 pkt 7  ustawy </w:t>
      </w:r>
      <w:proofErr w:type="spellStart"/>
      <w:r w:rsidRPr="0026296E">
        <w:rPr>
          <w:rFonts w:asciiTheme="minorHAnsi" w:eastAsiaTheme="majorEastAsia" w:hAnsiTheme="minorHAnsi" w:cstheme="minorHAnsi"/>
          <w:color w:val="000000" w:themeColor="text1"/>
          <w:sz w:val="22"/>
          <w:szCs w:val="22"/>
          <w:lang w:eastAsia="en-US"/>
        </w:rPr>
        <w:t>Pzp</w:t>
      </w:r>
      <w:proofErr w:type="spellEnd"/>
      <w:r>
        <w:rPr>
          <w:rFonts w:asciiTheme="minorHAnsi" w:eastAsiaTheme="majorEastAsia" w:hAnsiTheme="minorHAnsi" w:cstheme="minorHAnsi"/>
          <w:color w:val="000000" w:themeColor="text1"/>
          <w:sz w:val="22"/>
          <w:szCs w:val="22"/>
          <w:lang w:eastAsia="en-US"/>
        </w:rPr>
        <w:t xml:space="preserve"> </w:t>
      </w:r>
      <w:r w:rsidRPr="0026296E">
        <w:rPr>
          <w:rFonts w:asciiTheme="minorHAnsi" w:eastAsiaTheme="majorEastAsia" w:hAnsiTheme="minorHAnsi" w:cstheme="minorHAnsi"/>
          <w:color w:val="000000" w:themeColor="text1"/>
          <w:sz w:val="22"/>
          <w:szCs w:val="22"/>
          <w:lang w:eastAsia="en-US"/>
        </w:rPr>
        <w:t xml:space="preserve">zamówienia polegającego na powtórzeniu podobnych </w:t>
      </w:r>
      <w:r w:rsidR="00601A71">
        <w:rPr>
          <w:rFonts w:asciiTheme="minorHAnsi" w:eastAsiaTheme="majorEastAsia" w:hAnsiTheme="minorHAnsi" w:cstheme="minorHAnsi"/>
          <w:color w:val="000000" w:themeColor="text1"/>
          <w:sz w:val="22"/>
          <w:szCs w:val="22"/>
          <w:lang w:eastAsia="en-US"/>
        </w:rPr>
        <w:t>robót</w:t>
      </w:r>
      <w:r w:rsidR="00BF76FA">
        <w:rPr>
          <w:rFonts w:asciiTheme="minorHAnsi" w:eastAsiaTheme="majorEastAsia" w:hAnsiTheme="minorHAnsi" w:cstheme="minorHAnsi"/>
          <w:color w:val="000000" w:themeColor="text1"/>
          <w:sz w:val="22"/>
          <w:szCs w:val="22"/>
          <w:lang w:eastAsia="en-US"/>
        </w:rPr>
        <w:t>.</w:t>
      </w:r>
    </w:p>
    <w:p w14:paraId="00FAD1D0" w14:textId="77777777" w:rsidR="00327371" w:rsidRPr="0026296E" w:rsidRDefault="00327371" w:rsidP="00D47028">
      <w:pPr>
        <w:spacing w:line="276" w:lineRule="auto"/>
        <w:contextualSpacing/>
        <w:jc w:val="both"/>
        <w:rPr>
          <w:rFonts w:asciiTheme="minorHAnsi" w:eastAsiaTheme="majorEastAsia" w:hAnsiTheme="minorHAnsi" w:cstheme="minorHAnsi"/>
          <w:color w:val="000000" w:themeColor="text1"/>
          <w:sz w:val="22"/>
          <w:szCs w:val="22"/>
          <w:lang w:eastAsia="en-US"/>
        </w:rPr>
      </w:pPr>
    </w:p>
    <w:p w14:paraId="314FD7BA" w14:textId="0E71D4F8" w:rsidR="00327371" w:rsidRDefault="00327371" w:rsidP="00D47028">
      <w:pPr>
        <w:spacing w:line="276" w:lineRule="auto"/>
        <w:contextualSpacing/>
        <w:jc w:val="both"/>
        <w:rPr>
          <w:rFonts w:asciiTheme="minorHAnsi" w:eastAsiaTheme="majorEastAsia" w:hAnsiTheme="minorHAnsi" w:cstheme="minorHAnsi"/>
          <w:color w:val="000000" w:themeColor="text1"/>
          <w:sz w:val="22"/>
          <w:szCs w:val="22"/>
          <w:lang w:eastAsia="en-US"/>
        </w:rPr>
      </w:pPr>
      <w:r w:rsidRPr="0026296E">
        <w:rPr>
          <w:rFonts w:asciiTheme="minorHAnsi" w:eastAsiaTheme="majorEastAsia" w:hAnsiTheme="minorHAnsi" w:cstheme="minorHAnsi"/>
          <w:color w:val="000000" w:themeColor="text1"/>
          <w:sz w:val="22"/>
          <w:szCs w:val="22"/>
          <w:lang w:eastAsia="en-US"/>
        </w:rPr>
        <w:t>Zamawiający</w:t>
      </w:r>
      <w:r w:rsidRPr="00BF76FA">
        <w:rPr>
          <w:rFonts w:asciiTheme="minorHAnsi" w:eastAsiaTheme="majorEastAsia" w:hAnsiTheme="minorHAnsi" w:cstheme="minorHAnsi"/>
          <w:b/>
          <w:bCs/>
          <w:color w:val="000000" w:themeColor="text1"/>
          <w:sz w:val="22"/>
          <w:szCs w:val="22"/>
          <w:lang w:eastAsia="en-US"/>
        </w:rPr>
        <w:t xml:space="preserve"> </w:t>
      </w:r>
      <w:r w:rsidR="00BF76FA" w:rsidRPr="00BF76FA">
        <w:rPr>
          <w:rFonts w:asciiTheme="minorHAnsi" w:eastAsiaTheme="majorEastAsia" w:hAnsiTheme="minorHAnsi" w:cstheme="minorHAnsi"/>
          <w:b/>
          <w:bCs/>
          <w:color w:val="000000" w:themeColor="text1"/>
          <w:sz w:val="22"/>
          <w:szCs w:val="22"/>
          <w:lang w:eastAsia="en-US"/>
        </w:rPr>
        <w:t>nie</w:t>
      </w:r>
      <w:r w:rsidR="00BF76FA">
        <w:rPr>
          <w:rFonts w:asciiTheme="minorHAnsi" w:eastAsiaTheme="majorEastAsia" w:hAnsiTheme="minorHAnsi" w:cstheme="minorHAnsi"/>
          <w:color w:val="000000" w:themeColor="text1"/>
          <w:sz w:val="22"/>
          <w:szCs w:val="22"/>
          <w:lang w:eastAsia="en-US"/>
        </w:rPr>
        <w:t xml:space="preserve"> </w:t>
      </w:r>
      <w:r w:rsidRPr="0026296E">
        <w:rPr>
          <w:rFonts w:asciiTheme="minorHAnsi" w:eastAsiaTheme="majorEastAsia" w:hAnsiTheme="minorHAnsi" w:cstheme="minorHAnsi"/>
          <w:b/>
          <w:color w:val="000000" w:themeColor="text1"/>
          <w:sz w:val="22"/>
          <w:szCs w:val="22"/>
          <w:lang w:eastAsia="en-US"/>
        </w:rPr>
        <w:t>przewiduje</w:t>
      </w:r>
      <w:r w:rsidRPr="0026296E">
        <w:rPr>
          <w:rFonts w:asciiTheme="minorHAnsi" w:eastAsiaTheme="majorEastAsia" w:hAnsiTheme="minorHAnsi" w:cstheme="minorHAnsi"/>
          <w:color w:val="000000" w:themeColor="text1"/>
          <w:sz w:val="22"/>
          <w:szCs w:val="22"/>
          <w:lang w:eastAsia="en-US"/>
        </w:rPr>
        <w:t xml:space="preserve"> możliwość udzielania zamówień na podstawie art. 214 ust. 1 pkt </w:t>
      </w:r>
      <w:r>
        <w:rPr>
          <w:rFonts w:asciiTheme="minorHAnsi" w:eastAsiaTheme="majorEastAsia" w:hAnsiTheme="minorHAnsi" w:cstheme="minorHAnsi"/>
          <w:color w:val="000000" w:themeColor="text1"/>
          <w:sz w:val="22"/>
          <w:szCs w:val="22"/>
          <w:lang w:eastAsia="en-US"/>
        </w:rPr>
        <w:t>8</w:t>
      </w:r>
      <w:r w:rsidRPr="0026296E">
        <w:rPr>
          <w:rFonts w:asciiTheme="minorHAnsi" w:eastAsiaTheme="majorEastAsia" w:hAnsiTheme="minorHAnsi" w:cstheme="minorHAnsi"/>
          <w:color w:val="000000" w:themeColor="text1"/>
          <w:sz w:val="22"/>
          <w:szCs w:val="22"/>
          <w:lang w:eastAsia="en-US"/>
        </w:rPr>
        <w:t xml:space="preserve">  ustawy </w:t>
      </w:r>
      <w:proofErr w:type="spellStart"/>
      <w:r w:rsidRPr="0026296E">
        <w:rPr>
          <w:rFonts w:asciiTheme="minorHAnsi" w:eastAsiaTheme="majorEastAsia" w:hAnsiTheme="minorHAnsi" w:cstheme="minorHAnsi"/>
          <w:color w:val="000000" w:themeColor="text1"/>
          <w:sz w:val="22"/>
          <w:szCs w:val="22"/>
          <w:lang w:eastAsia="en-US"/>
        </w:rPr>
        <w:t>Pzp</w:t>
      </w:r>
      <w:proofErr w:type="spellEnd"/>
      <w:r>
        <w:rPr>
          <w:rFonts w:asciiTheme="minorHAnsi" w:eastAsiaTheme="majorEastAsia" w:hAnsiTheme="minorHAnsi" w:cstheme="minorHAnsi"/>
          <w:color w:val="000000" w:themeColor="text1"/>
          <w:sz w:val="22"/>
          <w:szCs w:val="22"/>
          <w:lang w:eastAsia="en-US"/>
        </w:rPr>
        <w:t xml:space="preserve"> </w:t>
      </w:r>
      <w:r w:rsidR="00BF76FA">
        <w:rPr>
          <w:rFonts w:asciiTheme="minorHAnsi" w:eastAsiaTheme="majorEastAsia" w:hAnsiTheme="minorHAnsi" w:cstheme="minorHAnsi"/>
          <w:color w:val="000000" w:themeColor="text1"/>
          <w:sz w:val="22"/>
          <w:szCs w:val="22"/>
          <w:lang w:eastAsia="en-US"/>
        </w:rPr>
        <w:t xml:space="preserve">polegające na udzieleniu </w:t>
      </w:r>
      <w:r w:rsidRPr="00BF76FA">
        <w:rPr>
          <w:rFonts w:asciiTheme="minorHAnsi" w:eastAsiaTheme="majorEastAsia" w:hAnsiTheme="minorHAnsi" w:cstheme="minorHAnsi"/>
          <w:sz w:val="22"/>
          <w:szCs w:val="22"/>
          <w:lang w:eastAsia="en-US"/>
        </w:rPr>
        <w:t>dodatkow</w:t>
      </w:r>
      <w:r w:rsidR="00BF76FA" w:rsidRPr="00BF76FA">
        <w:rPr>
          <w:rFonts w:asciiTheme="minorHAnsi" w:eastAsiaTheme="majorEastAsia" w:hAnsiTheme="minorHAnsi" w:cstheme="minorHAnsi"/>
          <w:sz w:val="22"/>
          <w:szCs w:val="22"/>
          <w:lang w:eastAsia="en-US"/>
        </w:rPr>
        <w:t>ych</w:t>
      </w:r>
      <w:r w:rsidRPr="00BF76FA">
        <w:rPr>
          <w:rFonts w:asciiTheme="minorHAnsi" w:eastAsiaTheme="majorEastAsia" w:hAnsiTheme="minorHAnsi" w:cstheme="minorHAnsi"/>
          <w:sz w:val="22"/>
          <w:szCs w:val="22"/>
          <w:lang w:eastAsia="en-US"/>
        </w:rPr>
        <w:t xml:space="preserve"> </w:t>
      </w:r>
      <w:r w:rsidR="00601A71">
        <w:rPr>
          <w:rFonts w:asciiTheme="minorHAnsi" w:eastAsiaTheme="majorEastAsia" w:hAnsiTheme="minorHAnsi" w:cstheme="minorHAnsi"/>
          <w:sz w:val="22"/>
          <w:szCs w:val="22"/>
          <w:lang w:eastAsia="en-US"/>
        </w:rPr>
        <w:t>robót</w:t>
      </w:r>
      <w:r w:rsidR="00BF76FA" w:rsidRPr="00BF76FA">
        <w:rPr>
          <w:rFonts w:asciiTheme="minorHAnsi" w:eastAsiaTheme="majorEastAsia" w:hAnsiTheme="minorHAnsi" w:cstheme="minorHAnsi"/>
          <w:sz w:val="22"/>
          <w:szCs w:val="22"/>
          <w:lang w:eastAsia="en-US"/>
        </w:rPr>
        <w:t xml:space="preserve">. </w:t>
      </w:r>
    </w:p>
    <w:p w14:paraId="5F13D921" w14:textId="77777777" w:rsidR="00327371" w:rsidRPr="0026296E" w:rsidRDefault="00327371" w:rsidP="00D47028">
      <w:pPr>
        <w:spacing w:line="276" w:lineRule="auto"/>
        <w:contextualSpacing/>
        <w:jc w:val="both"/>
        <w:rPr>
          <w:rFonts w:asciiTheme="minorHAnsi" w:eastAsiaTheme="majorEastAsia" w:hAnsiTheme="minorHAnsi" w:cstheme="minorHAnsi"/>
          <w:color w:val="000000" w:themeColor="text1"/>
          <w:sz w:val="22"/>
          <w:szCs w:val="22"/>
          <w:lang w:eastAsia="en-US"/>
        </w:rPr>
      </w:pPr>
    </w:p>
    <w:p w14:paraId="177DB52C" w14:textId="77777777" w:rsidR="00327371" w:rsidRPr="0026296E" w:rsidRDefault="00327371" w:rsidP="00D47028">
      <w:pPr>
        <w:numPr>
          <w:ilvl w:val="0"/>
          <w:numId w:val="8"/>
        </w:numPr>
        <w:shd w:val="clear" w:color="auto" w:fill="D6E3BC" w:themeFill="accent3" w:themeFillTint="66"/>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Rozliczenia w walutach obcych</w:t>
      </w:r>
    </w:p>
    <w:p w14:paraId="4C9C239D" w14:textId="77777777" w:rsidR="00327371" w:rsidRPr="0026296E" w:rsidRDefault="00327371" w:rsidP="00D47028">
      <w:pPr>
        <w:spacing w:line="276" w:lineRule="auto"/>
        <w:contextualSpacing/>
        <w:jc w:val="both"/>
        <w:rPr>
          <w:rFonts w:asciiTheme="minorHAnsi" w:eastAsiaTheme="majorEastAsia" w:hAnsiTheme="minorHAnsi" w:cstheme="minorHAnsi"/>
          <w:color w:val="000000" w:themeColor="text1"/>
          <w:sz w:val="22"/>
          <w:szCs w:val="22"/>
          <w:lang w:eastAsia="en-US"/>
        </w:rPr>
      </w:pPr>
      <w:r w:rsidRPr="0026296E">
        <w:rPr>
          <w:rFonts w:asciiTheme="minorHAnsi" w:eastAsiaTheme="majorEastAsia" w:hAnsiTheme="minorHAnsi" w:cstheme="minorHAnsi"/>
          <w:color w:val="000000" w:themeColor="text1"/>
          <w:sz w:val="22"/>
          <w:szCs w:val="22"/>
          <w:lang w:eastAsia="en-US"/>
        </w:rPr>
        <w:t>Zamawiający nie przewiduje rozliczenia w walutach obcych.</w:t>
      </w:r>
    </w:p>
    <w:p w14:paraId="1D0F1494" w14:textId="77777777" w:rsidR="00327371" w:rsidRDefault="00327371" w:rsidP="00D47028">
      <w:pPr>
        <w:spacing w:line="276" w:lineRule="auto"/>
        <w:contextualSpacing/>
        <w:jc w:val="both"/>
        <w:rPr>
          <w:rFonts w:asciiTheme="minorHAnsi" w:eastAsiaTheme="majorEastAsia" w:hAnsiTheme="minorHAnsi" w:cstheme="minorHAnsi"/>
          <w:color w:val="000000" w:themeColor="text1"/>
          <w:sz w:val="22"/>
          <w:szCs w:val="22"/>
          <w:lang w:eastAsia="en-US"/>
        </w:rPr>
      </w:pPr>
    </w:p>
    <w:p w14:paraId="669543BC" w14:textId="77777777" w:rsidR="00327371" w:rsidRPr="0026296E" w:rsidRDefault="00327371" w:rsidP="00D47028">
      <w:pPr>
        <w:numPr>
          <w:ilvl w:val="0"/>
          <w:numId w:val="8"/>
        </w:numPr>
        <w:shd w:val="clear" w:color="auto" w:fill="D6E3BC" w:themeFill="accent3" w:themeFillTint="66"/>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Zwrot kosztów udziału w postępowaniu</w:t>
      </w:r>
    </w:p>
    <w:p w14:paraId="07547890" w14:textId="77777777" w:rsidR="00327371" w:rsidRPr="0026296E" w:rsidRDefault="00327371" w:rsidP="00D47028">
      <w:pPr>
        <w:spacing w:line="276" w:lineRule="auto"/>
        <w:contextualSpacing/>
        <w:jc w:val="both"/>
        <w:rPr>
          <w:rFonts w:asciiTheme="minorHAnsi" w:eastAsiaTheme="majorEastAsia" w:hAnsiTheme="minorHAnsi" w:cstheme="minorHAnsi"/>
          <w:color w:val="000000" w:themeColor="text1"/>
          <w:sz w:val="22"/>
          <w:szCs w:val="22"/>
          <w:lang w:eastAsia="en-US"/>
        </w:rPr>
      </w:pPr>
      <w:r w:rsidRPr="0026296E">
        <w:rPr>
          <w:rFonts w:asciiTheme="minorHAnsi" w:eastAsiaTheme="majorEastAsia" w:hAnsiTheme="minorHAnsi" w:cstheme="minorHAnsi"/>
          <w:color w:val="000000" w:themeColor="text1"/>
          <w:sz w:val="22"/>
          <w:szCs w:val="22"/>
          <w:lang w:eastAsia="en-US"/>
        </w:rPr>
        <w:t xml:space="preserve">Zamawiający nie przewiduje zwrotu kosztów udziału w postępowaniu. </w:t>
      </w:r>
    </w:p>
    <w:p w14:paraId="4EA1EA0E" w14:textId="77777777" w:rsidR="00327371" w:rsidRDefault="00327371" w:rsidP="00D47028">
      <w:pPr>
        <w:shd w:val="clear" w:color="auto" w:fill="FFFFFF"/>
        <w:spacing w:line="276" w:lineRule="auto"/>
        <w:rPr>
          <w:rFonts w:asciiTheme="minorHAnsi" w:eastAsiaTheme="majorEastAsia" w:hAnsiTheme="minorHAnsi" w:cstheme="minorHAnsi"/>
          <w:i/>
          <w:color w:val="000000" w:themeColor="text1"/>
          <w:sz w:val="22"/>
          <w:szCs w:val="22"/>
          <w:lang w:eastAsia="en-US"/>
        </w:rPr>
      </w:pPr>
    </w:p>
    <w:p w14:paraId="349CE857" w14:textId="77777777" w:rsidR="00327371" w:rsidRPr="0026296E" w:rsidRDefault="00327371" w:rsidP="00D47028">
      <w:pPr>
        <w:numPr>
          <w:ilvl w:val="0"/>
          <w:numId w:val="8"/>
        </w:numPr>
        <w:shd w:val="clear" w:color="auto" w:fill="D6E3BC" w:themeFill="accent3" w:themeFillTint="66"/>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Zaliczki na poczet udzielenia zamówienia</w:t>
      </w:r>
    </w:p>
    <w:p w14:paraId="028A0F80" w14:textId="77777777" w:rsidR="00327371" w:rsidRPr="0026296E" w:rsidRDefault="00327371" w:rsidP="00D47028">
      <w:pPr>
        <w:spacing w:line="276" w:lineRule="auto"/>
        <w:contextualSpacing/>
        <w:jc w:val="both"/>
        <w:rPr>
          <w:rFonts w:asciiTheme="minorHAnsi" w:eastAsiaTheme="majorEastAsia" w:hAnsiTheme="minorHAnsi" w:cstheme="minorHAnsi"/>
          <w:color w:val="000000" w:themeColor="text1"/>
          <w:sz w:val="22"/>
          <w:szCs w:val="22"/>
          <w:lang w:eastAsia="en-US"/>
        </w:rPr>
      </w:pPr>
      <w:r w:rsidRPr="0026296E">
        <w:rPr>
          <w:rFonts w:asciiTheme="minorHAnsi" w:eastAsiaTheme="majorEastAsia" w:hAnsiTheme="minorHAnsi" w:cstheme="minorHAnsi"/>
          <w:color w:val="000000" w:themeColor="text1"/>
          <w:sz w:val="22"/>
          <w:szCs w:val="22"/>
          <w:lang w:eastAsia="en-US"/>
        </w:rPr>
        <w:t>Zamawiający nie przewiduje udzielenia zaliczek na poczet wykonania zamówienia.</w:t>
      </w:r>
    </w:p>
    <w:p w14:paraId="05815654" w14:textId="77777777" w:rsidR="00327371" w:rsidRPr="0026296E" w:rsidRDefault="00327371" w:rsidP="00D47028">
      <w:pPr>
        <w:spacing w:line="276" w:lineRule="auto"/>
        <w:contextualSpacing/>
        <w:jc w:val="both"/>
        <w:rPr>
          <w:rFonts w:asciiTheme="minorHAnsi" w:eastAsiaTheme="majorEastAsia" w:hAnsiTheme="minorHAnsi" w:cstheme="minorHAnsi"/>
          <w:bCs/>
          <w:color w:val="000000" w:themeColor="text1"/>
          <w:sz w:val="22"/>
          <w:szCs w:val="22"/>
          <w:lang w:eastAsia="en-US"/>
        </w:rPr>
      </w:pPr>
    </w:p>
    <w:p w14:paraId="4DD98A2B" w14:textId="77777777" w:rsidR="00327371" w:rsidRPr="0026296E" w:rsidRDefault="00327371" w:rsidP="00D47028">
      <w:pPr>
        <w:numPr>
          <w:ilvl w:val="0"/>
          <w:numId w:val="8"/>
        </w:numPr>
        <w:shd w:val="clear" w:color="auto" w:fill="D6E3BC" w:themeFill="accent3" w:themeFillTint="66"/>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Unieważnienie postępowania</w:t>
      </w:r>
    </w:p>
    <w:p w14:paraId="2D966031" w14:textId="77777777" w:rsidR="00327371" w:rsidRDefault="00327371" w:rsidP="00D47028">
      <w:pPr>
        <w:spacing w:line="276" w:lineRule="auto"/>
        <w:contextualSpacing/>
        <w:jc w:val="both"/>
        <w:rPr>
          <w:rFonts w:asciiTheme="minorHAnsi" w:eastAsiaTheme="majorEastAsia" w:hAnsiTheme="minorHAnsi" w:cstheme="minorHAnsi"/>
          <w:color w:val="000000" w:themeColor="text1"/>
          <w:sz w:val="22"/>
          <w:szCs w:val="22"/>
          <w:lang w:eastAsia="en-US"/>
        </w:rPr>
      </w:pPr>
      <w:r w:rsidRPr="0026296E">
        <w:rPr>
          <w:rFonts w:asciiTheme="minorHAnsi" w:eastAsiaTheme="majorEastAsia" w:hAnsiTheme="minorHAnsi" w:cstheme="minorHAnsi"/>
          <w:color w:val="000000" w:themeColor="text1"/>
          <w:sz w:val="22"/>
          <w:szCs w:val="22"/>
          <w:lang w:eastAsia="en-US"/>
        </w:rPr>
        <w:t>Poza możliwością unieważnienia postępowania o udzielenie zamówienia na podstawie przesłanek obligatoryjnych, o których mowa w art. 255</w:t>
      </w:r>
      <w:r>
        <w:rPr>
          <w:rFonts w:asciiTheme="minorHAnsi" w:eastAsiaTheme="majorEastAsia" w:hAnsiTheme="minorHAnsi" w:cstheme="minorHAnsi"/>
          <w:color w:val="000000" w:themeColor="text1"/>
          <w:sz w:val="22"/>
          <w:szCs w:val="22"/>
          <w:lang w:eastAsia="en-US"/>
        </w:rPr>
        <w:t xml:space="preserve"> ustawy </w:t>
      </w:r>
      <w:proofErr w:type="spellStart"/>
      <w:r>
        <w:rPr>
          <w:rFonts w:asciiTheme="minorHAnsi" w:eastAsiaTheme="majorEastAsia" w:hAnsiTheme="minorHAnsi" w:cstheme="minorHAnsi"/>
          <w:color w:val="000000" w:themeColor="text1"/>
          <w:sz w:val="22"/>
          <w:szCs w:val="22"/>
          <w:lang w:eastAsia="en-US"/>
        </w:rPr>
        <w:t>Pzp</w:t>
      </w:r>
      <w:proofErr w:type="spellEnd"/>
      <w:r>
        <w:rPr>
          <w:rFonts w:asciiTheme="minorHAnsi" w:eastAsiaTheme="majorEastAsia" w:hAnsiTheme="minorHAnsi" w:cstheme="minorHAnsi"/>
          <w:color w:val="000000" w:themeColor="text1"/>
          <w:sz w:val="22"/>
          <w:szCs w:val="22"/>
          <w:lang w:eastAsia="en-US"/>
        </w:rPr>
        <w:t>,</w:t>
      </w:r>
      <w:r w:rsidRPr="0026296E">
        <w:rPr>
          <w:rFonts w:asciiTheme="minorHAnsi" w:eastAsiaTheme="majorEastAsia" w:hAnsiTheme="minorHAnsi" w:cstheme="minorHAnsi"/>
          <w:color w:val="000000" w:themeColor="text1"/>
          <w:sz w:val="22"/>
          <w:szCs w:val="22"/>
          <w:lang w:eastAsia="en-US"/>
        </w:rPr>
        <w:t xml:space="preserve"> Zamawiający unieważni postępowanie </w:t>
      </w:r>
      <w:r>
        <w:rPr>
          <w:rFonts w:asciiTheme="minorHAnsi" w:eastAsiaTheme="majorEastAsia" w:hAnsiTheme="minorHAnsi" w:cstheme="minorHAnsi"/>
          <w:color w:val="000000" w:themeColor="text1"/>
          <w:sz w:val="22"/>
          <w:szCs w:val="22"/>
          <w:lang w:eastAsia="en-US"/>
        </w:rPr>
        <w:br/>
      </w:r>
      <w:r w:rsidRPr="0026296E">
        <w:rPr>
          <w:rFonts w:asciiTheme="minorHAnsi" w:eastAsiaTheme="majorEastAsia" w:hAnsiTheme="minorHAnsi" w:cstheme="minorHAnsi"/>
          <w:color w:val="000000" w:themeColor="text1"/>
          <w:sz w:val="22"/>
          <w:szCs w:val="22"/>
          <w:lang w:eastAsia="en-US"/>
        </w:rPr>
        <w:t xml:space="preserve">o udzielenie zamówienia,  na podstawie  art. 256 ustawy </w:t>
      </w:r>
      <w:proofErr w:type="spellStart"/>
      <w:r w:rsidRPr="0026296E">
        <w:rPr>
          <w:rFonts w:asciiTheme="minorHAnsi" w:eastAsiaTheme="majorEastAsia" w:hAnsiTheme="minorHAnsi" w:cstheme="minorHAnsi"/>
          <w:color w:val="000000" w:themeColor="text1"/>
          <w:sz w:val="22"/>
          <w:szCs w:val="22"/>
          <w:lang w:eastAsia="en-US"/>
        </w:rPr>
        <w:t>Pzp</w:t>
      </w:r>
      <w:proofErr w:type="spellEnd"/>
      <w:r w:rsidRPr="0026296E">
        <w:rPr>
          <w:rFonts w:asciiTheme="minorHAnsi" w:eastAsiaTheme="majorEastAsia" w:hAnsiTheme="minorHAnsi" w:cstheme="minorHAnsi"/>
          <w:color w:val="000000" w:themeColor="text1"/>
          <w:sz w:val="22"/>
          <w:szCs w:val="22"/>
          <w:lang w:eastAsia="en-US"/>
        </w:rPr>
        <w:t>, tj. „Zamawiający może unieważnić postępowanie o udzielenie zamówienia odpowiednio przed upływem terminu do składania ofert, jeżeli wystąpiły okoliczności powodujące, że dalsze prowadzenie postępowania jest nieuzasadnione”.</w:t>
      </w:r>
    </w:p>
    <w:p w14:paraId="7CF4F46A" w14:textId="77777777" w:rsidR="00327371" w:rsidRDefault="00327371" w:rsidP="00D47028">
      <w:pPr>
        <w:spacing w:line="276" w:lineRule="auto"/>
        <w:contextualSpacing/>
        <w:jc w:val="both"/>
        <w:rPr>
          <w:rFonts w:asciiTheme="minorHAnsi" w:eastAsiaTheme="majorEastAsia" w:hAnsiTheme="minorHAnsi" w:cstheme="minorHAnsi"/>
          <w:color w:val="000000" w:themeColor="text1"/>
          <w:sz w:val="22"/>
          <w:szCs w:val="22"/>
          <w:lang w:eastAsia="en-US"/>
        </w:rPr>
      </w:pPr>
    </w:p>
    <w:p w14:paraId="5C5184B0" w14:textId="77777777" w:rsidR="00327371" w:rsidRPr="0026296E" w:rsidRDefault="00327371" w:rsidP="00D47028">
      <w:pPr>
        <w:numPr>
          <w:ilvl w:val="0"/>
          <w:numId w:val="8"/>
        </w:numPr>
        <w:shd w:val="clear" w:color="auto" w:fill="D6E3BC" w:themeFill="accent3" w:themeFillTint="66"/>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Pouczenie o środkach ochrony prawnej</w:t>
      </w:r>
    </w:p>
    <w:p w14:paraId="3E5C2948" w14:textId="77777777" w:rsidR="00327371" w:rsidRPr="00AC6F1F" w:rsidRDefault="00327371" w:rsidP="00D47028">
      <w:pPr>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eastAsiaTheme="majorEastAsia" w:hAnsiTheme="minorHAnsi" w:cstheme="minorHAnsi"/>
          <w:color w:val="000000" w:themeColor="text1"/>
          <w:sz w:val="22"/>
          <w:szCs w:val="22"/>
          <w:lang w:eastAsia="en-US"/>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26296E">
        <w:rPr>
          <w:rFonts w:asciiTheme="minorHAnsi" w:eastAsiaTheme="majorEastAsia" w:hAnsiTheme="minorHAnsi" w:cstheme="minorHAnsi"/>
          <w:color w:val="000000" w:themeColor="text1"/>
          <w:sz w:val="22"/>
          <w:szCs w:val="22"/>
          <w:lang w:eastAsia="en-US"/>
        </w:rPr>
        <w:t>Pzp</w:t>
      </w:r>
      <w:proofErr w:type="spellEnd"/>
      <w:r w:rsidRPr="0026296E">
        <w:rPr>
          <w:rFonts w:asciiTheme="minorHAnsi" w:eastAsiaTheme="majorEastAsia" w:hAnsiTheme="minorHAnsi" w:cstheme="minorHAnsi"/>
          <w:color w:val="000000" w:themeColor="text1"/>
          <w:sz w:val="22"/>
          <w:szCs w:val="22"/>
          <w:lang w:eastAsia="en-US"/>
        </w:rPr>
        <w:t xml:space="preserve"> </w:t>
      </w:r>
      <w:r>
        <w:rPr>
          <w:rFonts w:asciiTheme="minorHAnsi" w:eastAsiaTheme="majorEastAsia" w:hAnsiTheme="minorHAnsi" w:cstheme="minorHAnsi"/>
          <w:color w:val="000000" w:themeColor="text1"/>
          <w:sz w:val="22"/>
          <w:szCs w:val="22"/>
          <w:lang w:eastAsia="en-US"/>
        </w:rPr>
        <w:br/>
      </w:r>
      <w:r w:rsidRPr="00AC6F1F">
        <w:rPr>
          <w:rFonts w:asciiTheme="minorHAnsi" w:hAnsiTheme="minorHAnsi" w:cstheme="minorHAnsi"/>
          <w:b/>
          <w:color w:val="000000" w:themeColor="text1"/>
          <w:sz w:val="22"/>
          <w:szCs w:val="22"/>
          <w:lang w:eastAsia="en-US"/>
        </w:rPr>
        <w:t>(art. 505–590).</w:t>
      </w:r>
    </w:p>
    <w:p w14:paraId="70A884B9" w14:textId="77777777" w:rsidR="00327371" w:rsidRPr="0026296E" w:rsidRDefault="00327371" w:rsidP="00D47028">
      <w:pPr>
        <w:spacing w:line="276" w:lineRule="auto"/>
        <w:contextualSpacing/>
        <w:jc w:val="both"/>
        <w:rPr>
          <w:rFonts w:asciiTheme="minorHAnsi" w:eastAsiaTheme="majorEastAsia" w:hAnsiTheme="minorHAnsi" w:cstheme="minorHAnsi"/>
          <w:color w:val="000000" w:themeColor="text1"/>
          <w:sz w:val="22"/>
          <w:szCs w:val="22"/>
          <w:lang w:eastAsia="en-US"/>
        </w:rPr>
      </w:pPr>
    </w:p>
    <w:p w14:paraId="0BF897AF" w14:textId="77777777" w:rsidR="00327371" w:rsidRPr="0026296E" w:rsidRDefault="00327371" w:rsidP="00D47028">
      <w:pPr>
        <w:numPr>
          <w:ilvl w:val="0"/>
          <w:numId w:val="8"/>
        </w:numPr>
        <w:shd w:val="clear" w:color="auto" w:fill="D6E3BC" w:themeFill="accent3" w:themeFillTint="66"/>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 xml:space="preserve"> Ochrona danych osobowych</w:t>
      </w:r>
    </w:p>
    <w:p w14:paraId="5ADFCC65" w14:textId="77777777" w:rsidR="00327371" w:rsidRDefault="00327371" w:rsidP="00D47028">
      <w:pPr>
        <w:suppressAutoHyphens/>
        <w:autoSpaceDN w:val="0"/>
        <w:spacing w:line="276" w:lineRule="auto"/>
        <w:ind w:left="142" w:right="-216"/>
        <w:jc w:val="both"/>
        <w:textAlignment w:val="baseline"/>
        <w:rPr>
          <w:rFonts w:ascii="Calibri" w:eastAsia="SimSun" w:hAnsi="Calibri" w:cs="Calibri"/>
          <w:b/>
          <w:i/>
          <w:color w:val="000000" w:themeColor="text1"/>
          <w:sz w:val="22"/>
          <w:szCs w:val="22"/>
          <w:shd w:val="clear" w:color="auto" w:fill="FFFFFF"/>
        </w:rPr>
      </w:pPr>
      <w:r w:rsidRPr="00E318D2">
        <w:rPr>
          <w:rFonts w:ascii="Calibri" w:eastAsia="SimSun" w:hAnsi="Calibri" w:cs="Calibri"/>
          <w:b/>
          <w:i/>
          <w:color w:val="000000" w:themeColor="text1"/>
          <w:sz w:val="22"/>
          <w:szCs w:val="22"/>
          <w:shd w:val="clear" w:color="auto" w:fill="FFFFFF"/>
        </w:rPr>
        <w:lastRenderedPageBreak/>
        <w:t>Klauzula informacyjna wynikająca z  art. 13 Rozporządzenia RODO</w:t>
      </w:r>
    </w:p>
    <w:p w14:paraId="72AB24EA" w14:textId="4E3BC7C0" w:rsidR="00E318D2" w:rsidRPr="00E318D2" w:rsidRDefault="00E318D2" w:rsidP="00D47028">
      <w:pPr>
        <w:suppressAutoHyphens/>
        <w:autoSpaceDN w:val="0"/>
        <w:spacing w:line="276" w:lineRule="auto"/>
        <w:ind w:left="142" w:right="-216"/>
        <w:jc w:val="both"/>
        <w:textAlignment w:val="baseline"/>
        <w:rPr>
          <w:rFonts w:ascii="Calibri" w:eastAsia="SimSun" w:hAnsi="Calibri" w:cs="Calibri"/>
          <w:bCs/>
          <w:iCs/>
          <w:color w:val="000000" w:themeColor="text1"/>
          <w:sz w:val="22"/>
          <w:szCs w:val="22"/>
          <w:shd w:val="clear" w:color="auto" w:fill="FFFFFF"/>
        </w:rPr>
      </w:pPr>
      <w:r w:rsidRPr="00E318D2">
        <w:rPr>
          <w:rFonts w:ascii="Calibri" w:eastAsia="SimSun" w:hAnsi="Calibri" w:cs="Calibri"/>
          <w:bCs/>
          <w:iCs/>
          <w:color w:val="000000" w:themeColor="text1"/>
          <w:sz w:val="22"/>
          <w:szCs w:val="22"/>
          <w:shd w:val="clear" w:color="auto" w:fill="FFFFFF"/>
        </w:rPr>
        <w:t>Zgodnie z art. 13 ust. 1 i 2 rozporządzenia Parlamentu Europejskiego i Rady (UE) 2016/679 z dnia 27 kwietnia 2016 r. w sprawie ochrony osób fizycznych w związku z przetwarzaniem danych osobowych i w sprawie</w:t>
      </w:r>
      <w:r>
        <w:rPr>
          <w:rFonts w:ascii="Calibri" w:eastAsia="SimSun" w:hAnsi="Calibri" w:cs="Calibri"/>
          <w:bCs/>
          <w:iCs/>
          <w:color w:val="000000" w:themeColor="text1"/>
          <w:sz w:val="22"/>
          <w:szCs w:val="22"/>
          <w:shd w:val="clear" w:color="auto" w:fill="FFFFFF"/>
        </w:rPr>
        <w:t xml:space="preserve"> </w:t>
      </w:r>
      <w:r w:rsidRPr="00E318D2">
        <w:rPr>
          <w:rFonts w:ascii="Calibri" w:eastAsia="SimSun" w:hAnsi="Calibri" w:cs="Calibri"/>
          <w:bCs/>
          <w:iCs/>
          <w:color w:val="000000" w:themeColor="text1"/>
          <w:sz w:val="22"/>
          <w:szCs w:val="22"/>
          <w:shd w:val="clear" w:color="auto" w:fill="FFFFFF"/>
        </w:rPr>
        <w:t>swobodnego przepływu takich danych oraz uchylenia dyrektywy 95/46/WE (ogólne rozporządzenie o</w:t>
      </w:r>
    </w:p>
    <w:p w14:paraId="2AB41840" w14:textId="153780A6" w:rsidR="00E318D2" w:rsidRPr="00E318D2" w:rsidRDefault="00E318D2" w:rsidP="00D47028">
      <w:pPr>
        <w:suppressAutoHyphens/>
        <w:autoSpaceDN w:val="0"/>
        <w:spacing w:line="276" w:lineRule="auto"/>
        <w:ind w:left="142" w:right="-216"/>
        <w:jc w:val="both"/>
        <w:textAlignment w:val="baseline"/>
        <w:rPr>
          <w:rFonts w:ascii="Calibri" w:eastAsia="SimSun" w:hAnsi="Calibri" w:cs="Calibri"/>
          <w:bCs/>
          <w:iCs/>
          <w:color w:val="000000" w:themeColor="text1"/>
          <w:sz w:val="22"/>
          <w:szCs w:val="22"/>
          <w:shd w:val="clear" w:color="auto" w:fill="FFFFFF"/>
        </w:rPr>
      </w:pPr>
      <w:r w:rsidRPr="00E318D2">
        <w:rPr>
          <w:rFonts w:ascii="Calibri" w:eastAsia="SimSun" w:hAnsi="Calibri" w:cs="Calibri"/>
          <w:bCs/>
          <w:iCs/>
          <w:color w:val="000000" w:themeColor="text1"/>
          <w:sz w:val="22"/>
          <w:szCs w:val="22"/>
          <w:shd w:val="clear" w:color="auto" w:fill="FFFFFF"/>
        </w:rPr>
        <w:t>ochronie danych) (Dz. Urz. UE L 119 z 04.05.2016 z późn.zm.), dalej „RODO”, informuję,</w:t>
      </w:r>
      <w:r w:rsidR="00804B9F">
        <w:rPr>
          <w:rFonts w:ascii="Calibri" w:eastAsia="SimSun" w:hAnsi="Calibri" w:cs="Calibri"/>
          <w:bCs/>
          <w:iCs/>
          <w:color w:val="000000" w:themeColor="text1"/>
          <w:sz w:val="22"/>
          <w:szCs w:val="22"/>
          <w:shd w:val="clear" w:color="auto" w:fill="FFFFFF"/>
        </w:rPr>
        <w:t xml:space="preserve"> </w:t>
      </w:r>
      <w:r w:rsidRPr="00E318D2">
        <w:rPr>
          <w:rFonts w:ascii="Calibri" w:eastAsia="SimSun" w:hAnsi="Calibri" w:cs="Calibri"/>
          <w:bCs/>
          <w:iCs/>
          <w:color w:val="000000" w:themeColor="text1"/>
          <w:sz w:val="22"/>
          <w:szCs w:val="22"/>
          <w:shd w:val="clear" w:color="auto" w:fill="FFFFFF"/>
        </w:rPr>
        <w:t>że:</w:t>
      </w:r>
    </w:p>
    <w:p w14:paraId="2878D2EE" w14:textId="7194A998" w:rsidR="00E318D2" w:rsidRPr="00E318D2" w:rsidRDefault="00E318D2" w:rsidP="00D47028">
      <w:pPr>
        <w:suppressAutoHyphens/>
        <w:autoSpaceDN w:val="0"/>
        <w:spacing w:line="276" w:lineRule="auto"/>
        <w:ind w:left="142" w:right="-216"/>
        <w:jc w:val="both"/>
        <w:textAlignment w:val="baseline"/>
        <w:rPr>
          <w:rFonts w:ascii="Calibri" w:eastAsia="SimSun" w:hAnsi="Calibri" w:cs="Calibri"/>
          <w:bCs/>
          <w:iCs/>
          <w:color w:val="000000" w:themeColor="text1"/>
          <w:sz w:val="22"/>
          <w:szCs w:val="22"/>
          <w:shd w:val="clear" w:color="auto" w:fill="FFFFFF"/>
        </w:rPr>
      </w:pPr>
      <w:r w:rsidRPr="00E318D2">
        <w:rPr>
          <w:rFonts w:ascii="Calibri" w:eastAsia="SimSun" w:hAnsi="Calibri" w:cs="Calibri"/>
          <w:bCs/>
          <w:iCs/>
          <w:color w:val="000000" w:themeColor="text1"/>
          <w:sz w:val="22"/>
          <w:szCs w:val="22"/>
          <w:shd w:val="clear" w:color="auto" w:fill="FFFFFF"/>
        </w:rPr>
        <w:t xml:space="preserve">Administratorem Pani/Pana danych jest Dyrektor Centrum </w:t>
      </w:r>
      <w:proofErr w:type="spellStart"/>
      <w:r w:rsidRPr="00E318D2">
        <w:rPr>
          <w:rFonts w:ascii="Calibri" w:eastAsia="SimSun" w:hAnsi="Calibri" w:cs="Calibri"/>
          <w:bCs/>
          <w:iCs/>
          <w:color w:val="000000" w:themeColor="text1"/>
          <w:sz w:val="22"/>
          <w:szCs w:val="22"/>
          <w:shd w:val="clear" w:color="auto" w:fill="FFFFFF"/>
        </w:rPr>
        <w:t>Rehabilitacyjno</w:t>
      </w:r>
      <w:proofErr w:type="spellEnd"/>
      <w:r w:rsidRPr="00E318D2">
        <w:rPr>
          <w:rFonts w:ascii="Calibri" w:eastAsia="SimSun" w:hAnsi="Calibri" w:cs="Calibri"/>
          <w:bCs/>
          <w:iCs/>
          <w:color w:val="000000" w:themeColor="text1"/>
          <w:sz w:val="22"/>
          <w:szCs w:val="22"/>
          <w:shd w:val="clear" w:color="auto" w:fill="FFFFFF"/>
        </w:rPr>
        <w:t xml:space="preserve"> – Opiekuńczego Dom Pomocy Społecznej w Łodzi, ul. Przybyszewskiego 255/267, 92-338 Łódź, +48 (42)  649-17-32 mail: </w:t>
      </w:r>
    </w:p>
    <w:p w14:paraId="525087EB" w14:textId="61A38CFE" w:rsidR="00E318D2" w:rsidRPr="00E318D2" w:rsidRDefault="00A638F0" w:rsidP="00D47028">
      <w:pPr>
        <w:suppressAutoHyphens/>
        <w:autoSpaceDN w:val="0"/>
        <w:spacing w:line="276" w:lineRule="auto"/>
        <w:ind w:left="142" w:right="-216"/>
        <w:jc w:val="both"/>
        <w:textAlignment w:val="baseline"/>
        <w:rPr>
          <w:rFonts w:ascii="Calibri" w:eastAsia="SimSun" w:hAnsi="Calibri" w:cs="Calibri"/>
          <w:bCs/>
          <w:iCs/>
          <w:color w:val="000000" w:themeColor="text1"/>
          <w:sz w:val="22"/>
          <w:szCs w:val="22"/>
          <w:shd w:val="clear" w:color="auto" w:fill="FFFFFF"/>
        </w:rPr>
      </w:pPr>
      <w:hyperlink r:id="rId10" w:history="1">
        <w:r w:rsidR="00E318D2" w:rsidRPr="00472967">
          <w:rPr>
            <w:rStyle w:val="Hipercze"/>
            <w:rFonts w:ascii="Calibri" w:eastAsia="SimSun" w:hAnsi="Calibri" w:cs="Calibri"/>
            <w:bCs/>
            <w:iCs/>
            <w:sz w:val="22"/>
            <w:szCs w:val="22"/>
            <w:shd w:val="clear" w:color="auto" w:fill="FFFFFF"/>
          </w:rPr>
          <w:t>sekretariat@crodps.pl</w:t>
        </w:r>
      </w:hyperlink>
      <w:r w:rsidR="00E318D2">
        <w:rPr>
          <w:rFonts w:ascii="Calibri" w:eastAsia="SimSun" w:hAnsi="Calibri" w:cs="Calibri"/>
          <w:bCs/>
          <w:iCs/>
          <w:color w:val="000000" w:themeColor="text1"/>
          <w:sz w:val="22"/>
          <w:szCs w:val="22"/>
          <w:shd w:val="clear" w:color="auto" w:fill="FFFFFF"/>
        </w:rPr>
        <w:t xml:space="preserve"> </w:t>
      </w:r>
      <w:r w:rsidR="00E318D2" w:rsidRPr="00E318D2">
        <w:rPr>
          <w:rFonts w:ascii="Calibri" w:eastAsia="SimSun" w:hAnsi="Calibri" w:cs="Calibri"/>
          <w:bCs/>
          <w:iCs/>
          <w:color w:val="000000" w:themeColor="text1"/>
          <w:sz w:val="22"/>
          <w:szCs w:val="22"/>
          <w:shd w:val="clear" w:color="auto" w:fill="FFFFFF"/>
        </w:rPr>
        <w:t xml:space="preserve">CRO DPS powołało Inspektora Danych Osobowych, z którym mogą Państwo skontaktować się listownie na wyżej podany adres z dopiskiem Inspektor Ochrony Danych lub mailowo: </w:t>
      </w:r>
    </w:p>
    <w:p w14:paraId="767B359C" w14:textId="77777777" w:rsidR="00E318D2" w:rsidRPr="00E318D2" w:rsidRDefault="00E318D2" w:rsidP="00D47028">
      <w:pPr>
        <w:suppressAutoHyphens/>
        <w:autoSpaceDN w:val="0"/>
        <w:spacing w:line="276" w:lineRule="auto"/>
        <w:ind w:left="142" w:right="-216"/>
        <w:jc w:val="both"/>
        <w:textAlignment w:val="baseline"/>
        <w:rPr>
          <w:rFonts w:ascii="Calibri" w:eastAsia="SimSun" w:hAnsi="Calibri" w:cs="Calibri"/>
          <w:bCs/>
          <w:iCs/>
          <w:color w:val="000000" w:themeColor="text1"/>
          <w:sz w:val="22"/>
          <w:szCs w:val="22"/>
          <w:shd w:val="clear" w:color="auto" w:fill="FFFFFF"/>
        </w:rPr>
      </w:pPr>
      <w:r w:rsidRPr="00E318D2">
        <w:rPr>
          <w:rFonts w:ascii="Calibri" w:eastAsia="SimSun" w:hAnsi="Calibri" w:cs="Calibri"/>
          <w:bCs/>
          <w:iCs/>
          <w:color w:val="000000" w:themeColor="text1"/>
          <w:sz w:val="22"/>
          <w:szCs w:val="22"/>
          <w:shd w:val="clear" w:color="auto" w:fill="FFFFFF"/>
        </w:rPr>
        <w:t>iod.dpsprzybyszewskiego@jst.uml.lodz.pl;</w:t>
      </w:r>
    </w:p>
    <w:p w14:paraId="7B320D56" w14:textId="6A16556B" w:rsidR="00E318D2" w:rsidRPr="00E318D2" w:rsidRDefault="00E318D2" w:rsidP="00D47028">
      <w:pPr>
        <w:suppressAutoHyphens/>
        <w:autoSpaceDN w:val="0"/>
        <w:spacing w:line="276" w:lineRule="auto"/>
        <w:ind w:left="142" w:right="-216"/>
        <w:jc w:val="both"/>
        <w:textAlignment w:val="baseline"/>
        <w:rPr>
          <w:rFonts w:ascii="Calibri" w:eastAsia="SimSun" w:hAnsi="Calibri" w:cs="Calibri"/>
          <w:bCs/>
          <w:iCs/>
          <w:color w:val="000000" w:themeColor="text1"/>
          <w:sz w:val="22"/>
          <w:szCs w:val="22"/>
          <w:shd w:val="clear" w:color="auto" w:fill="FFFFFF"/>
        </w:rPr>
      </w:pPr>
      <w:r w:rsidRPr="00E318D2">
        <w:rPr>
          <w:rFonts w:ascii="Calibri" w:eastAsia="SimSun" w:hAnsi="Calibri" w:cs="Calibri"/>
          <w:bCs/>
          <w:iCs/>
          <w:color w:val="000000" w:themeColor="text1"/>
          <w:sz w:val="22"/>
          <w:szCs w:val="22"/>
          <w:shd w:val="clear" w:color="auto" w:fill="FFFFFF"/>
        </w:rPr>
        <w:t>Zbierane dane osobowe będą przetwarzane w celu realizacji zadań publicznych wynikających z przepisów prawa. Przetwarzanie tych danych jest niezbędne do prawidłowego i sprawnego przebiegu zadań publicznych realizowanych przez DPS.</w:t>
      </w:r>
    </w:p>
    <w:p w14:paraId="05873F0C" w14:textId="797205B5" w:rsidR="00E318D2" w:rsidRPr="00E318D2" w:rsidRDefault="00E318D2" w:rsidP="00D47028">
      <w:pPr>
        <w:suppressAutoHyphens/>
        <w:autoSpaceDN w:val="0"/>
        <w:spacing w:line="276" w:lineRule="auto"/>
        <w:ind w:left="142" w:right="-216"/>
        <w:jc w:val="both"/>
        <w:textAlignment w:val="baseline"/>
        <w:rPr>
          <w:rFonts w:ascii="Calibri" w:eastAsia="SimSun" w:hAnsi="Calibri" w:cs="Calibri"/>
          <w:bCs/>
          <w:iCs/>
          <w:color w:val="000000" w:themeColor="text1"/>
          <w:sz w:val="22"/>
          <w:szCs w:val="22"/>
          <w:shd w:val="clear" w:color="auto" w:fill="FFFFFF"/>
        </w:rPr>
      </w:pPr>
      <w:r w:rsidRPr="00E318D2">
        <w:rPr>
          <w:rFonts w:ascii="Calibri" w:eastAsia="SimSun" w:hAnsi="Calibri" w:cs="Calibri"/>
          <w:bCs/>
          <w:iCs/>
          <w:color w:val="000000" w:themeColor="text1"/>
          <w:sz w:val="22"/>
          <w:szCs w:val="22"/>
          <w:shd w:val="clear" w:color="auto" w:fill="FFFFFF"/>
        </w:rPr>
        <w:t>W sytuacjach, gdy podanie lub przekazanie danych osobowych nie jest konieczne, przysługuje Panu/Pani prawo odmowy podania swych danych lub prawo niewyrażenia zgody na ich przetwarzanie (w przypadku zadań innych niż zadania publiczne). Niepodanie przez Pana/Panią danych osobowych lub brak zgody na ich przetwarzanie będzie skutkować brakiem możliwości realizacji tych zadań.</w:t>
      </w:r>
    </w:p>
    <w:p w14:paraId="308A62FC" w14:textId="77777777" w:rsidR="00E318D2" w:rsidRPr="00E318D2" w:rsidRDefault="00E318D2" w:rsidP="00D47028">
      <w:pPr>
        <w:suppressAutoHyphens/>
        <w:autoSpaceDN w:val="0"/>
        <w:spacing w:line="276" w:lineRule="auto"/>
        <w:ind w:left="142" w:right="-216"/>
        <w:jc w:val="both"/>
        <w:textAlignment w:val="baseline"/>
        <w:rPr>
          <w:rFonts w:ascii="Calibri" w:eastAsia="SimSun" w:hAnsi="Calibri" w:cs="Calibri"/>
          <w:bCs/>
          <w:iCs/>
          <w:color w:val="000000" w:themeColor="text1"/>
          <w:sz w:val="22"/>
          <w:szCs w:val="22"/>
          <w:shd w:val="clear" w:color="auto" w:fill="FFFFFF"/>
        </w:rPr>
      </w:pPr>
      <w:r w:rsidRPr="00E318D2">
        <w:rPr>
          <w:rFonts w:ascii="Calibri" w:eastAsia="SimSun" w:hAnsi="Calibri" w:cs="Calibri"/>
          <w:bCs/>
          <w:iCs/>
          <w:color w:val="000000" w:themeColor="text1"/>
          <w:sz w:val="22"/>
          <w:szCs w:val="22"/>
          <w:shd w:val="clear" w:color="auto" w:fill="FFFFFF"/>
        </w:rPr>
        <w:t xml:space="preserve">W przypadku wyrażenia przez Pana/Panią zgody na przetwarzanie danych osobowych, może Pan/Pani </w:t>
      </w:r>
    </w:p>
    <w:p w14:paraId="48043D28" w14:textId="77777777" w:rsidR="00E318D2" w:rsidRPr="00E318D2" w:rsidRDefault="00E318D2" w:rsidP="00D47028">
      <w:pPr>
        <w:suppressAutoHyphens/>
        <w:autoSpaceDN w:val="0"/>
        <w:spacing w:line="276" w:lineRule="auto"/>
        <w:ind w:left="142" w:right="-216"/>
        <w:jc w:val="both"/>
        <w:textAlignment w:val="baseline"/>
        <w:rPr>
          <w:rFonts w:ascii="Calibri" w:eastAsia="SimSun" w:hAnsi="Calibri" w:cs="Calibri"/>
          <w:bCs/>
          <w:iCs/>
          <w:color w:val="000000" w:themeColor="text1"/>
          <w:sz w:val="22"/>
          <w:szCs w:val="22"/>
          <w:shd w:val="clear" w:color="auto" w:fill="FFFFFF"/>
        </w:rPr>
      </w:pPr>
      <w:r w:rsidRPr="00E318D2">
        <w:rPr>
          <w:rFonts w:ascii="Calibri" w:eastAsia="SimSun" w:hAnsi="Calibri" w:cs="Calibri"/>
          <w:bCs/>
          <w:iCs/>
          <w:color w:val="000000" w:themeColor="text1"/>
          <w:sz w:val="22"/>
          <w:szCs w:val="22"/>
          <w:shd w:val="clear" w:color="auto" w:fill="FFFFFF"/>
        </w:rPr>
        <w:t>wycofać ją w dowolnym momencie. W tym celu należy zwrócić się pisemnie do Administratora Danych.</w:t>
      </w:r>
    </w:p>
    <w:p w14:paraId="65AAF8AD" w14:textId="77777777" w:rsidR="00E318D2" w:rsidRPr="00E318D2" w:rsidRDefault="00E318D2" w:rsidP="00D47028">
      <w:pPr>
        <w:suppressAutoHyphens/>
        <w:autoSpaceDN w:val="0"/>
        <w:spacing w:line="276" w:lineRule="auto"/>
        <w:ind w:left="142" w:right="-216"/>
        <w:jc w:val="both"/>
        <w:textAlignment w:val="baseline"/>
        <w:rPr>
          <w:rFonts w:ascii="Calibri" w:eastAsia="SimSun" w:hAnsi="Calibri" w:cs="Calibri"/>
          <w:bCs/>
          <w:iCs/>
          <w:color w:val="000000" w:themeColor="text1"/>
          <w:sz w:val="22"/>
          <w:szCs w:val="22"/>
          <w:shd w:val="clear" w:color="auto" w:fill="FFFFFF"/>
        </w:rPr>
      </w:pPr>
      <w:r w:rsidRPr="00E318D2">
        <w:rPr>
          <w:rFonts w:ascii="Calibri" w:eastAsia="SimSun" w:hAnsi="Calibri" w:cs="Calibri"/>
          <w:bCs/>
          <w:iCs/>
          <w:color w:val="000000" w:themeColor="text1"/>
          <w:sz w:val="22"/>
          <w:szCs w:val="22"/>
          <w:shd w:val="clear" w:color="auto" w:fill="FFFFFF"/>
        </w:rPr>
        <w:t xml:space="preserve">Pana/Pani dane osobowe będą przekazywane uprawnionym instytucjom w szczególności na podstawie </w:t>
      </w:r>
    </w:p>
    <w:p w14:paraId="024F2304" w14:textId="2CCA2477" w:rsidR="00E318D2" w:rsidRPr="00E318D2" w:rsidRDefault="00E318D2" w:rsidP="00D47028">
      <w:pPr>
        <w:suppressAutoHyphens/>
        <w:autoSpaceDN w:val="0"/>
        <w:spacing w:line="276" w:lineRule="auto"/>
        <w:ind w:left="142" w:right="-216"/>
        <w:jc w:val="both"/>
        <w:textAlignment w:val="baseline"/>
        <w:rPr>
          <w:rFonts w:ascii="Calibri" w:eastAsia="SimSun" w:hAnsi="Calibri" w:cs="Calibri"/>
          <w:bCs/>
          <w:iCs/>
          <w:color w:val="000000" w:themeColor="text1"/>
          <w:sz w:val="22"/>
          <w:szCs w:val="22"/>
          <w:shd w:val="clear" w:color="auto" w:fill="FFFFFF"/>
        </w:rPr>
      </w:pPr>
      <w:r w:rsidRPr="00E318D2">
        <w:rPr>
          <w:rFonts w:ascii="Calibri" w:eastAsia="SimSun" w:hAnsi="Calibri" w:cs="Calibri"/>
          <w:bCs/>
          <w:iCs/>
          <w:color w:val="000000" w:themeColor="text1"/>
          <w:sz w:val="22"/>
          <w:szCs w:val="22"/>
          <w:shd w:val="clear" w:color="auto" w:fill="FFFFFF"/>
        </w:rPr>
        <w:t>obowiązujących przepisów prawa. W usprawiedliwionych przypadkach dane te mogą być udostępnione, na podstawie umów gwarantujących bezpieczeństwo danych osobowych, instytucjom świadczącym usługi serwisowe, gwarancyjne oraz wsparcia merytorycznego/organizacyjnego.</w:t>
      </w:r>
    </w:p>
    <w:p w14:paraId="30FEEF53" w14:textId="77777777" w:rsidR="00E318D2" w:rsidRPr="00E318D2" w:rsidRDefault="00E318D2" w:rsidP="00D47028">
      <w:pPr>
        <w:suppressAutoHyphens/>
        <w:autoSpaceDN w:val="0"/>
        <w:spacing w:line="276" w:lineRule="auto"/>
        <w:ind w:left="142" w:right="-216"/>
        <w:jc w:val="both"/>
        <w:textAlignment w:val="baseline"/>
        <w:rPr>
          <w:rFonts w:ascii="Calibri" w:eastAsia="SimSun" w:hAnsi="Calibri" w:cs="Calibri"/>
          <w:bCs/>
          <w:iCs/>
          <w:color w:val="000000" w:themeColor="text1"/>
          <w:sz w:val="22"/>
          <w:szCs w:val="22"/>
          <w:shd w:val="clear" w:color="auto" w:fill="FFFFFF"/>
        </w:rPr>
      </w:pPr>
      <w:r w:rsidRPr="00E318D2">
        <w:rPr>
          <w:rFonts w:ascii="Calibri" w:eastAsia="SimSun" w:hAnsi="Calibri" w:cs="Calibri"/>
          <w:bCs/>
          <w:iCs/>
          <w:color w:val="000000" w:themeColor="text1"/>
          <w:sz w:val="22"/>
          <w:szCs w:val="22"/>
          <w:shd w:val="clear" w:color="auto" w:fill="FFFFFF"/>
        </w:rPr>
        <w:t xml:space="preserve">XVIII. Istotne dla stron postanowienia, które zostaną wprowadzone do treści zawieranej umowy </w:t>
      </w:r>
    </w:p>
    <w:p w14:paraId="3F3016B3" w14:textId="77777777" w:rsidR="00E318D2" w:rsidRPr="00E318D2" w:rsidRDefault="00E318D2" w:rsidP="00D47028">
      <w:pPr>
        <w:suppressAutoHyphens/>
        <w:autoSpaceDN w:val="0"/>
        <w:spacing w:line="276" w:lineRule="auto"/>
        <w:ind w:left="142" w:right="-216"/>
        <w:jc w:val="both"/>
        <w:textAlignment w:val="baseline"/>
        <w:rPr>
          <w:rFonts w:ascii="Calibri" w:eastAsia="SimSun" w:hAnsi="Calibri" w:cs="Calibri"/>
          <w:bCs/>
          <w:iCs/>
          <w:color w:val="000000" w:themeColor="text1"/>
          <w:sz w:val="22"/>
          <w:szCs w:val="22"/>
          <w:shd w:val="clear" w:color="auto" w:fill="FFFFFF"/>
        </w:rPr>
      </w:pPr>
      <w:r w:rsidRPr="00E318D2">
        <w:rPr>
          <w:rFonts w:ascii="Calibri" w:eastAsia="SimSun" w:hAnsi="Calibri" w:cs="Calibri"/>
          <w:bCs/>
          <w:iCs/>
          <w:color w:val="000000" w:themeColor="text1"/>
          <w:sz w:val="22"/>
          <w:szCs w:val="22"/>
          <w:shd w:val="clear" w:color="auto" w:fill="FFFFFF"/>
        </w:rPr>
        <w:t xml:space="preserve">w sprawie zamówienia publicznego, ogólne warunki umowy albo wzór umowy, jeżeli Zamawiający </w:t>
      </w:r>
    </w:p>
    <w:p w14:paraId="32E3AFD0" w14:textId="77777777" w:rsidR="00E318D2" w:rsidRPr="00E318D2" w:rsidRDefault="00E318D2" w:rsidP="00D47028">
      <w:pPr>
        <w:suppressAutoHyphens/>
        <w:autoSpaceDN w:val="0"/>
        <w:spacing w:line="276" w:lineRule="auto"/>
        <w:ind w:left="142" w:right="-216"/>
        <w:jc w:val="both"/>
        <w:textAlignment w:val="baseline"/>
        <w:rPr>
          <w:rFonts w:ascii="Calibri" w:eastAsia="SimSun" w:hAnsi="Calibri" w:cs="Calibri"/>
          <w:bCs/>
          <w:iCs/>
          <w:color w:val="000000" w:themeColor="text1"/>
          <w:sz w:val="22"/>
          <w:szCs w:val="22"/>
          <w:shd w:val="clear" w:color="auto" w:fill="FFFFFF"/>
        </w:rPr>
      </w:pPr>
      <w:r w:rsidRPr="00E318D2">
        <w:rPr>
          <w:rFonts w:ascii="Calibri" w:eastAsia="SimSun" w:hAnsi="Calibri" w:cs="Calibri"/>
          <w:bCs/>
          <w:iCs/>
          <w:color w:val="000000" w:themeColor="text1"/>
          <w:sz w:val="22"/>
          <w:szCs w:val="22"/>
          <w:shd w:val="clear" w:color="auto" w:fill="FFFFFF"/>
        </w:rPr>
        <w:t xml:space="preserve">wymaga od Wykonawcy, aby zawarł z nim umowę w sprawie zamówienia publicznego na takich </w:t>
      </w:r>
    </w:p>
    <w:p w14:paraId="353C8F33" w14:textId="77777777" w:rsidR="00E318D2" w:rsidRDefault="00E318D2" w:rsidP="00D47028">
      <w:pPr>
        <w:suppressAutoHyphens/>
        <w:autoSpaceDN w:val="0"/>
        <w:spacing w:line="276" w:lineRule="auto"/>
        <w:ind w:left="142" w:right="-216"/>
        <w:jc w:val="both"/>
        <w:textAlignment w:val="baseline"/>
        <w:rPr>
          <w:rFonts w:ascii="Calibri" w:eastAsia="SimSun" w:hAnsi="Calibri" w:cs="Calibri"/>
          <w:bCs/>
          <w:iCs/>
          <w:color w:val="000000" w:themeColor="text1"/>
          <w:sz w:val="22"/>
          <w:szCs w:val="22"/>
          <w:shd w:val="clear" w:color="auto" w:fill="FFFFFF"/>
        </w:rPr>
      </w:pPr>
      <w:r w:rsidRPr="00E318D2">
        <w:rPr>
          <w:rFonts w:ascii="Calibri" w:eastAsia="SimSun" w:hAnsi="Calibri" w:cs="Calibri"/>
          <w:bCs/>
          <w:iCs/>
          <w:color w:val="000000" w:themeColor="text1"/>
          <w:sz w:val="22"/>
          <w:szCs w:val="22"/>
          <w:shd w:val="clear" w:color="auto" w:fill="FFFFFF"/>
        </w:rPr>
        <w:t>warunkach.</w:t>
      </w:r>
    </w:p>
    <w:p w14:paraId="1629A64C" w14:textId="2FE42EDF" w:rsidR="00E318D2" w:rsidRPr="00E318D2" w:rsidRDefault="00E318D2" w:rsidP="00D47028">
      <w:pPr>
        <w:suppressAutoHyphens/>
        <w:autoSpaceDN w:val="0"/>
        <w:spacing w:line="276" w:lineRule="auto"/>
        <w:ind w:left="142" w:right="-216"/>
        <w:jc w:val="both"/>
        <w:textAlignment w:val="baseline"/>
        <w:rPr>
          <w:rFonts w:ascii="Calibri" w:eastAsia="SimSun" w:hAnsi="Calibri" w:cs="Calibri"/>
          <w:bCs/>
          <w:iCs/>
          <w:color w:val="000000" w:themeColor="text1"/>
          <w:sz w:val="22"/>
          <w:szCs w:val="22"/>
          <w:shd w:val="clear" w:color="auto" w:fill="FFFFFF"/>
        </w:rPr>
      </w:pPr>
      <w:r w:rsidRPr="00E318D2">
        <w:rPr>
          <w:rFonts w:ascii="Calibri" w:eastAsia="SimSun" w:hAnsi="Calibri" w:cs="Calibri"/>
          <w:bCs/>
          <w:iCs/>
          <w:color w:val="000000" w:themeColor="text1"/>
          <w:sz w:val="22"/>
          <w:szCs w:val="22"/>
          <w:shd w:val="clear" w:color="auto" w:fill="FFFFFF"/>
        </w:rPr>
        <w:t>Pana/ Pani dane osobowe będziemy przetwarzać przez okres niezbędny do zrealizowania zadania lub zadań, w związku z którymi zostały zebrane. Po zakończeniu realizacji tych zadań dane osobowe będą przetwarzane wyłącznie w celach archiwalnych.</w:t>
      </w:r>
    </w:p>
    <w:p w14:paraId="56DD6C5A" w14:textId="77777777" w:rsidR="00E318D2" w:rsidRPr="00E318D2" w:rsidRDefault="00E318D2" w:rsidP="00D47028">
      <w:pPr>
        <w:suppressAutoHyphens/>
        <w:autoSpaceDN w:val="0"/>
        <w:spacing w:line="276" w:lineRule="auto"/>
        <w:ind w:left="142" w:right="-216"/>
        <w:jc w:val="both"/>
        <w:textAlignment w:val="baseline"/>
        <w:rPr>
          <w:rFonts w:ascii="Calibri" w:eastAsia="SimSun" w:hAnsi="Calibri" w:cs="Calibri"/>
          <w:bCs/>
          <w:iCs/>
          <w:color w:val="000000" w:themeColor="text1"/>
          <w:sz w:val="22"/>
          <w:szCs w:val="22"/>
          <w:shd w:val="clear" w:color="auto" w:fill="FFFFFF"/>
        </w:rPr>
      </w:pPr>
      <w:r w:rsidRPr="00E318D2">
        <w:rPr>
          <w:rFonts w:ascii="Calibri" w:eastAsia="SimSun" w:hAnsi="Calibri" w:cs="Calibri"/>
          <w:bCs/>
          <w:iCs/>
          <w:color w:val="000000" w:themeColor="text1"/>
          <w:sz w:val="22"/>
          <w:szCs w:val="22"/>
          <w:shd w:val="clear" w:color="auto" w:fill="FFFFFF"/>
        </w:rPr>
        <w:t xml:space="preserve">Ma Pan/Pani prawo dostępu do treści podanych danych oraz możliwość ich uzupełnienia i aktualizowania. </w:t>
      </w:r>
    </w:p>
    <w:p w14:paraId="0792A220" w14:textId="77777777" w:rsidR="00E318D2" w:rsidRPr="00E318D2" w:rsidRDefault="00E318D2" w:rsidP="00D47028">
      <w:pPr>
        <w:suppressAutoHyphens/>
        <w:autoSpaceDN w:val="0"/>
        <w:spacing w:line="276" w:lineRule="auto"/>
        <w:ind w:left="142" w:right="-216"/>
        <w:jc w:val="both"/>
        <w:textAlignment w:val="baseline"/>
        <w:rPr>
          <w:rFonts w:ascii="Calibri" w:eastAsia="SimSun" w:hAnsi="Calibri" w:cs="Calibri"/>
          <w:bCs/>
          <w:iCs/>
          <w:color w:val="000000" w:themeColor="text1"/>
          <w:sz w:val="22"/>
          <w:szCs w:val="22"/>
          <w:shd w:val="clear" w:color="auto" w:fill="FFFFFF"/>
        </w:rPr>
      </w:pPr>
      <w:r w:rsidRPr="00E318D2">
        <w:rPr>
          <w:rFonts w:ascii="Calibri" w:eastAsia="SimSun" w:hAnsi="Calibri" w:cs="Calibri"/>
          <w:bCs/>
          <w:iCs/>
          <w:color w:val="000000" w:themeColor="text1"/>
          <w:sz w:val="22"/>
          <w:szCs w:val="22"/>
          <w:shd w:val="clear" w:color="auto" w:fill="FFFFFF"/>
        </w:rPr>
        <w:t>Ma Pan/Pani prawo żądać wstrzymania przetwarzania lub usunięcia danych, które zebraliśmy za</w:t>
      </w:r>
    </w:p>
    <w:p w14:paraId="1F62488B" w14:textId="5FE6FCA6" w:rsidR="00E318D2" w:rsidRPr="00E318D2" w:rsidRDefault="00E318D2" w:rsidP="00D47028">
      <w:pPr>
        <w:suppressAutoHyphens/>
        <w:autoSpaceDN w:val="0"/>
        <w:spacing w:line="276" w:lineRule="auto"/>
        <w:ind w:left="142" w:right="-216"/>
        <w:jc w:val="both"/>
        <w:textAlignment w:val="baseline"/>
        <w:rPr>
          <w:rFonts w:ascii="Calibri" w:eastAsia="SimSun" w:hAnsi="Calibri" w:cs="Calibri"/>
          <w:bCs/>
          <w:iCs/>
          <w:color w:val="000000" w:themeColor="text1"/>
          <w:sz w:val="22"/>
          <w:szCs w:val="22"/>
          <w:shd w:val="clear" w:color="auto" w:fill="FFFFFF"/>
        </w:rPr>
      </w:pPr>
      <w:r w:rsidRPr="00E318D2">
        <w:rPr>
          <w:rFonts w:ascii="Calibri" w:eastAsia="SimSun" w:hAnsi="Calibri" w:cs="Calibri"/>
          <w:bCs/>
          <w:iCs/>
          <w:color w:val="000000" w:themeColor="text1"/>
          <w:sz w:val="22"/>
          <w:szCs w:val="22"/>
          <w:shd w:val="clear" w:color="auto" w:fill="FFFFFF"/>
        </w:rPr>
        <w:t>Pana/Pani</w:t>
      </w:r>
      <w:r>
        <w:rPr>
          <w:rFonts w:ascii="Calibri" w:eastAsia="SimSun" w:hAnsi="Calibri" w:cs="Calibri"/>
          <w:bCs/>
          <w:iCs/>
          <w:color w:val="000000" w:themeColor="text1"/>
          <w:sz w:val="22"/>
          <w:szCs w:val="22"/>
          <w:shd w:val="clear" w:color="auto" w:fill="FFFFFF"/>
        </w:rPr>
        <w:t xml:space="preserve"> </w:t>
      </w:r>
      <w:r w:rsidRPr="00E318D2">
        <w:rPr>
          <w:rFonts w:ascii="Calibri" w:eastAsia="SimSun" w:hAnsi="Calibri" w:cs="Calibri"/>
          <w:bCs/>
          <w:iCs/>
          <w:color w:val="000000" w:themeColor="text1"/>
          <w:sz w:val="22"/>
          <w:szCs w:val="22"/>
          <w:shd w:val="clear" w:color="auto" w:fill="FFFFFF"/>
        </w:rPr>
        <w:t>zgodą. Równocześnie ma Pan/Pani prawo do przeniesienia danych osobowych.</w:t>
      </w:r>
    </w:p>
    <w:p w14:paraId="1885C8B3" w14:textId="77777777" w:rsidR="00E318D2" w:rsidRPr="00E318D2" w:rsidRDefault="00E318D2" w:rsidP="00D47028">
      <w:pPr>
        <w:suppressAutoHyphens/>
        <w:autoSpaceDN w:val="0"/>
        <w:spacing w:line="276" w:lineRule="auto"/>
        <w:ind w:left="142" w:right="-216"/>
        <w:jc w:val="both"/>
        <w:textAlignment w:val="baseline"/>
        <w:rPr>
          <w:rFonts w:ascii="Calibri" w:eastAsia="SimSun" w:hAnsi="Calibri" w:cs="Calibri"/>
          <w:bCs/>
          <w:iCs/>
          <w:color w:val="000000" w:themeColor="text1"/>
          <w:sz w:val="22"/>
          <w:szCs w:val="22"/>
          <w:shd w:val="clear" w:color="auto" w:fill="FFFFFF"/>
        </w:rPr>
      </w:pPr>
      <w:r w:rsidRPr="00E318D2">
        <w:rPr>
          <w:rFonts w:ascii="Calibri" w:eastAsia="SimSun" w:hAnsi="Calibri" w:cs="Calibri"/>
          <w:bCs/>
          <w:iCs/>
          <w:color w:val="000000" w:themeColor="text1"/>
          <w:sz w:val="22"/>
          <w:szCs w:val="22"/>
          <w:shd w:val="clear" w:color="auto" w:fill="FFFFFF"/>
        </w:rPr>
        <w:t xml:space="preserve">Przysługuje Panu/Pani prawo do wniesienia skargi do organu nadzorczego w przypadku przetwarzania </w:t>
      </w:r>
    </w:p>
    <w:p w14:paraId="7CB78BB9" w14:textId="5F714A73" w:rsidR="00AC6F1F" w:rsidRPr="00E318D2" w:rsidRDefault="00E318D2" w:rsidP="00D47028">
      <w:pPr>
        <w:suppressAutoHyphens/>
        <w:autoSpaceDN w:val="0"/>
        <w:spacing w:line="276" w:lineRule="auto"/>
        <w:ind w:left="142" w:right="-216"/>
        <w:jc w:val="both"/>
        <w:textAlignment w:val="baseline"/>
        <w:rPr>
          <w:rFonts w:ascii="Calibri" w:eastAsia="SimSun" w:hAnsi="Calibri" w:cs="Calibri"/>
          <w:bCs/>
          <w:iCs/>
          <w:color w:val="000000" w:themeColor="text1"/>
          <w:sz w:val="22"/>
          <w:szCs w:val="22"/>
          <w:shd w:val="clear" w:color="auto" w:fill="FFFFFF"/>
        </w:rPr>
      </w:pPr>
      <w:r w:rsidRPr="00E318D2">
        <w:rPr>
          <w:rFonts w:ascii="Calibri" w:eastAsia="SimSun" w:hAnsi="Calibri" w:cs="Calibri"/>
          <w:bCs/>
          <w:iCs/>
          <w:color w:val="000000" w:themeColor="text1"/>
          <w:sz w:val="22"/>
          <w:szCs w:val="22"/>
          <w:shd w:val="clear" w:color="auto" w:fill="FFFFFF"/>
        </w:rPr>
        <w:t>zebranych danych osobowych w sposób sprzeczny z rozporządzeniem RODO</w:t>
      </w:r>
    </w:p>
    <w:p w14:paraId="3673D92B" w14:textId="77777777" w:rsidR="00E318D2" w:rsidRDefault="00E318D2" w:rsidP="00D47028">
      <w:pPr>
        <w:suppressAutoHyphens/>
        <w:autoSpaceDN w:val="0"/>
        <w:spacing w:line="276" w:lineRule="auto"/>
        <w:ind w:left="142" w:right="-216"/>
        <w:jc w:val="both"/>
        <w:textAlignment w:val="baseline"/>
        <w:rPr>
          <w:rFonts w:ascii="Calibri" w:eastAsia="SimSun" w:hAnsi="Calibri" w:cs="Calibri"/>
          <w:b/>
          <w:i/>
          <w:color w:val="000000" w:themeColor="text1"/>
          <w:sz w:val="22"/>
          <w:szCs w:val="22"/>
          <w:shd w:val="clear" w:color="auto" w:fill="FFFFFF"/>
        </w:rPr>
      </w:pPr>
    </w:p>
    <w:p w14:paraId="159EE923" w14:textId="640CBE68" w:rsidR="00EC20FC" w:rsidRPr="00AC6F1F" w:rsidRDefault="00AC6F1F" w:rsidP="00D47028">
      <w:pPr>
        <w:pStyle w:val="Akapitzlist"/>
        <w:numPr>
          <w:ilvl w:val="0"/>
          <w:numId w:val="8"/>
        </w:numPr>
        <w:shd w:val="clear" w:color="auto" w:fill="D6E3BC" w:themeFill="accent3" w:themeFillTint="66"/>
        <w:spacing w:line="276" w:lineRule="auto"/>
        <w:jc w:val="both"/>
        <w:rPr>
          <w:rFonts w:asciiTheme="minorHAnsi" w:hAnsiTheme="minorHAnsi" w:cstheme="minorHAnsi"/>
          <w:b/>
          <w:color w:val="000000" w:themeColor="text1"/>
          <w:sz w:val="22"/>
          <w:szCs w:val="22"/>
          <w:lang w:eastAsia="en-US"/>
        </w:rPr>
      </w:pPr>
      <w:proofErr w:type="spellStart"/>
      <w:r>
        <w:rPr>
          <w:rFonts w:asciiTheme="minorHAnsi" w:hAnsiTheme="minorHAnsi" w:cstheme="minorHAnsi"/>
          <w:b/>
          <w:color w:val="000000" w:themeColor="text1"/>
          <w:sz w:val="22"/>
          <w:szCs w:val="22"/>
          <w:lang w:eastAsia="en-US"/>
        </w:rPr>
        <w:t>Elektromobilność</w:t>
      </w:r>
      <w:proofErr w:type="spellEnd"/>
    </w:p>
    <w:p w14:paraId="6E67B8E8" w14:textId="77777777" w:rsidR="00EC20FC" w:rsidRPr="00EC20FC" w:rsidRDefault="00EC20FC" w:rsidP="00D47028">
      <w:pPr>
        <w:suppressAutoHyphens/>
        <w:autoSpaceDN w:val="0"/>
        <w:spacing w:line="276" w:lineRule="auto"/>
        <w:ind w:left="142" w:right="-216"/>
        <w:jc w:val="both"/>
        <w:textAlignment w:val="baseline"/>
        <w:rPr>
          <w:rFonts w:ascii="Calibri" w:eastAsia="SimSun" w:hAnsi="Calibri"/>
          <w:bCs/>
          <w:iCs/>
          <w:color w:val="000000" w:themeColor="text1"/>
          <w:sz w:val="22"/>
          <w:szCs w:val="22"/>
        </w:rPr>
      </w:pPr>
      <w:r w:rsidRPr="00EC20FC">
        <w:rPr>
          <w:rFonts w:ascii="Calibri" w:eastAsia="SimSun" w:hAnsi="Calibri"/>
          <w:bCs/>
          <w:iCs/>
          <w:color w:val="000000" w:themeColor="text1"/>
          <w:sz w:val="22"/>
          <w:szCs w:val="22"/>
        </w:rPr>
        <w:t xml:space="preserve">Stosownie do przepisów ustawy z dnia 11 stycznia 2018 roku o </w:t>
      </w:r>
      <w:proofErr w:type="spellStart"/>
      <w:r w:rsidRPr="00EC20FC">
        <w:rPr>
          <w:rFonts w:ascii="Calibri" w:eastAsia="SimSun" w:hAnsi="Calibri"/>
          <w:bCs/>
          <w:iCs/>
          <w:color w:val="000000" w:themeColor="text1"/>
          <w:sz w:val="22"/>
          <w:szCs w:val="22"/>
        </w:rPr>
        <w:t>elektromobilności</w:t>
      </w:r>
      <w:proofErr w:type="spellEnd"/>
      <w:r w:rsidRPr="00EC20FC">
        <w:rPr>
          <w:rFonts w:ascii="Calibri" w:eastAsia="SimSun" w:hAnsi="Calibri"/>
          <w:bCs/>
          <w:iCs/>
          <w:color w:val="000000" w:themeColor="text1"/>
          <w:sz w:val="22"/>
          <w:szCs w:val="22"/>
        </w:rPr>
        <w:t xml:space="preserve"> i paliwach </w:t>
      </w:r>
    </w:p>
    <w:p w14:paraId="1C2D803D" w14:textId="77777777" w:rsidR="00EC20FC" w:rsidRPr="00EC20FC" w:rsidRDefault="00EC20FC" w:rsidP="00D47028">
      <w:pPr>
        <w:suppressAutoHyphens/>
        <w:autoSpaceDN w:val="0"/>
        <w:spacing w:line="276" w:lineRule="auto"/>
        <w:ind w:left="142" w:right="-216"/>
        <w:jc w:val="both"/>
        <w:textAlignment w:val="baseline"/>
        <w:rPr>
          <w:rFonts w:ascii="Calibri" w:eastAsia="SimSun" w:hAnsi="Calibri"/>
          <w:bCs/>
          <w:iCs/>
          <w:color w:val="000000" w:themeColor="text1"/>
          <w:sz w:val="22"/>
          <w:szCs w:val="22"/>
        </w:rPr>
      </w:pPr>
      <w:r w:rsidRPr="00EC20FC">
        <w:rPr>
          <w:rFonts w:ascii="Calibri" w:eastAsia="SimSun" w:hAnsi="Calibri"/>
          <w:bCs/>
          <w:iCs/>
          <w:color w:val="000000" w:themeColor="text1"/>
          <w:sz w:val="22"/>
          <w:szCs w:val="22"/>
        </w:rPr>
        <w:t xml:space="preserve">alternatywnych Wykonawca, któremu zostanie udzielone zamówienie publiczne – z którym zostanie </w:t>
      </w:r>
    </w:p>
    <w:p w14:paraId="189D63A1" w14:textId="77777777" w:rsidR="00EC20FC" w:rsidRPr="00EC20FC" w:rsidRDefault="00EC20FC" w:rsidP="00D47028">
      <w:pPr>
        <w:suppressAutoHyphens/>
        <w:autoSpaceDN w:val="0"/>
        <w:spacing w:line="276" w:lineRule="auto"/>
        <w:ind w:left="142" w:right="-216"/>
        <w:jc w:val="both"/>
        <w:textAlignment w:val="baseline"/>
        <w:rPr>
          <w:rFonts w:ascii="Calibri" w:eastAsia="SimSun" w:hAnsi="Calibri"/>
          <w:bCs/>
          <w:iCs/>
          <w:color w:val="000000" w:themeColor="text1"/>
          <w:sz w:val="22"/>
          <w:szCs w:val="22"/>
        </w:rPr>
      </w:pPr>
      <w:r w:rsidRPr="00EC20FC">
        <w:rPr>
          <w:rFonts w:ascii="Calibri" w:eastAsia="SimSun" w:hAnsi="Calibri"/>
          <w:bCs/>
          <w:iCs/>
          <w:color w:val="000000" w:themeColor="text1"/>
          <w:sz w:val="22"/>
          <w:szCs w:val="22"/>
        </w:rPr>
        <w:t xml:space="preserve">zawarta umowa o zamówienie publiczne – winien posiadać „co najmniej 10% łączny udział pojazdów </w:t>
      </w:r>
    </w:p>
    <w:p w14:paraId="6903C531" w14:textId="77777777" w:rsidR="00EC20FC" w:rsidRPr="00EC20FC" w:rsidRDefault="00EC20FC" w:rsidP="00D47028">
      <w:pPr>
        <w:suppressAutoHyphens/>
        <w:autoSpaceDN w:val="0"/>
        <w:spacing w:line="276" w:lineRule="auto"/>
        <w:ind w:left="142" w:right="-216"/>
        <w:jc w:val="both"/>
        <w:textAlignment w:val="baseline"/>
        <w:rPr>
          <w:rFonts w:ascii="Calibri" w:eastAsia="SimSun" w:hAnsi="Calibri"/>
          <w:bCs/>
          <w:iCs/>
          <w:color w:val="000000" w:themeColor="text1"/>
          <w:sz w:val="22"/>
          <w:szCs w:val="22"/>
        </w:rPr>
      </w:pPr>
      <w:r w:rsidRPr="00EC20FC">
        <w:rPr>
          <w:rFonts w:ascii="Calibri" w:eastAsia="SimSun" w:hAnsi="Calibri"/>
          <w:bCs/>
          <w:iCs/>
          <w:color w:val="000000" w:themeColor="text1"/>
          <w:sz w:val="22"/>
          <w:szCs w:val="22"/>
        </w:rPr>
        <w:t xml:space="preserve">elektrycznych lub pojazdów napędzanych gazem ziemnym we flocie pojazdów samochodowych w </w:t>
      </w:r>
    </w:p>
    <w:p w14:paraId="50B0E15C" w14:textId="77777777" w:rsidR="00EC20FC" w:rsidRPr="00EC20FC" w:rsidRDefault="00EC20FC" w:rsidP="00D47028">
      <w:pPr>
        <w:suppressAutoHyphens/>
        <w:autoSpaceDN w:val="0"/>
        <w:spacing w:line="276" w:lineRule="auto"/>
        <w:ind w:left="142" w:right="-216"/>
        <w:jc w:val="both"/>
        <w:textAlignment w:val="baseline"/>
        <w:rPr>
          <w:rFonts w:ascii="Calibri" w:eastAsia="SimSun" w:hAnsi="Calibri"/>
          <w:bCs/>
          <w:iCs/>
          <w:color w:val="000000" w:themeColor="text1"/>
          <w:sz w:val="22"/>
          <w:szCs w:val="22"/>
        </w:rPr>
      </w:pPr>
      <w:r w:rsidRPr="00EC20FC">
        <w:rPr>
          <w:rFonts w:ascii="Calibri" w:eastAsia="SimSun" w:hAnsi="Calibri"/>
          <w:bCs/>
          <w:iCs/>
          <w:color w:val="000000" w:themeColor="text1"/>
          <w:sz w:val="22"/>
          <w:szCs w:val="22"/>
        </w:rPr>
        <w:t xml:space="preserve">rozumieniu art. 2 pkt 33 ustawy z dnia 20 czerwca 1997 r. – Prawo o ruchu drogowym używanych przy </w:t>
      </w:r>
    </w:p>
    <w:p w14:paraId="2CC26A3A" w14:textId="77777777" w:rsidR="00EC20FC" w:rsidRPr="00EC20FC" w:rsidRDefault="00EC20FC" w:rsidP="00D47028">
      <w:pPr>
        <w:suppressAutoHyphens/>
        <w:autoSpaceDN w:val="0"/>
        <w:spacing w:line="276" w:lineRule="auto"/>
        <w:ind w:left="142" w:right="-216"/>
        <w:jc w:val="both"/>
        <w:textAlignment w:val="baseline"/>
        <w:rPr>
          <w:rFonts w:ascii="Calibri" w:eastAsia="SimSun" w:hAnsi="Calibri"/>
          <w:bCs/>
          <w:iCs/>
          <w:color w:val="000000" w:themeColor="text1"/>
          <w:sz w:val="22"/>
          <w:szCs w:val="22"/>
        </w:rPr>
      </w:pPr>
      <w:r w:rsidRPr="00EC20FC">
        <w:rPr>
          <w:rFonts w:ascii="Calibri" w:eastAsia="SimSun" w:hAnsi="Calibri"/>
          <w:bCs/>
          <w:iCs/>
          <w:color w:val="000000" w:themeColor="text1"/>
          <w:sz w:val="22"/>
          <w:szCs w:val="22"/>
        </w:rPr>
        <w:t xml:space="preserve">wykonywaniu tego zadania”. Warunek nie stanowi warunku udziału w postępowaniu – jego spełnienie </w:t>
      </w:r>
    </w:p>
    <w:p w14:paraId="39720AD0" w14:textId="77777777" w:rsidR="00EC20FC" w:rsidRPr="00EC20FC" w:rsidRDefault="00EC20FC" w:rsidP="00D47028">
      <w:pPr>
        <w:suppressAutoHyphens/>
        <w:autoSpaceDN w:val="0"/>
        <w:spacing w:line="276" w:lineRule="auto"/>
        <w:ind w:left="142" w:right="-216"/>
        <w:jc w:val="both"/>
        <w:textAlignment w:val="baseline"/>
        <w:rPr>
          <w:rFonts w:ascii="Calibri" w:eastAsia="SimSun" w:hAnsi="Calibri"/>
          <w:bCs/>
          <w:iCs/>
          <w:color w:val="000000" w:themeColor="text1"/>
          <w:sz w:val="22"/>
          <w:szCs w:val="22"/>
        </w:rPr>
      </w:pPr>
      <w:r w:rsidRPr="00EC20FC">
        <w:rPr>
          <w:rFonts w:ascii="Calibri" w:eastAsia="SimSun" w:hAnsi="Calibri"/>
          <w:bCs/>
          <w:iCs/>
          <w:color w:val="000000" w:themeColor="text1"/>
          <w:sz w:val="22"/>
          <w:szCs w:val="22"/>
        </w:rPr>
        <w:lastRenderedPageBreak/>
        <w:t xml:space="preserve">nie będzie więc weryfikowane na etapie postępowania o udzielenie tego zamówienia. Ustawa z dnia 11 </w:t>
      </w:r>
    </w:p>
    <w:p w14:paraId="67159BEF" w14:textId="6257DFE9" w:rsidR="00EC20FC" w:rsidRPr="00EC20FC" w:rsidRDefault="00EC20FC" w:rsidP="00D47028">
      <w:pPr>
        <w:suppressAutoHyphens/>
        <w:autoSpaceDN w:val="0"/>
        <w:spacing w:line="276" w:lineRule="auto"/>
        <w:ind w:left="142" w:right="-216"/>
        <w:jc w:val="both"/>
        <w:textAlignment w:val="baseline"/>
        <w:rPr>
          <w:rFonts w:ascii="Calibri" w:eastAsia="SimSun" w:hAnsi="Calibri"/>
          <w:bCs/>
          <w:iCs/>
          <w:color w:val="000000" w:themeColor="text1"/>
          <w:sz w:val="22"/>
          <w:szCs w:val="22"/>
        </w:rPr>
      </w:pPr>
      <w:r w:rsidRPr="00EC20FC">
        <w:rPr>
          <w:rFonts w:ascii="Calibri" w:eastAsia="SimSun" w:hAnsi="Calibri"/>
          <w:bCs/>
          <w:iCs/>
          <w:color w:val="000000" w:themeColor="text1"/>
          <w:sz w:val="22"/>
          <w:szCs w:val="22"/>
        </w:rPr>
        <w:t xml:space="preserve">stycznia 2018 roku o </w:t>
      </w:r>
      <w:proofErr w:type="spellStart"/>
      <w:r w:rsidRPr="00EC20FC">
        <w:rPr>
          <w:rFonts w:ascii="Calibri" w:eastAsia="SimSun" w:hAnsi="Calibri"/>
          <w:bCs/>
          <w:iCs/>
          <w:color w:val="000000" w:themeColor="text1"/>
          <w:sz w:val="22"/>
          <w:szCs w:val="22"/>
        </w:rPr>
        <w:t>elektromobilności</w:t>
      </w:r>
      <w:proofErr w:type="spellEnd"/>
      <w:r w:rsidRPr="00EC20FC">
        <w:rPr>
          <w:rFonts w:ascii="Calibri" w:eastAsia="SimSun" w:hAnsi="Calibri"/>
          <w:bCs/>
          <w:iCs/>
          <w:color w:val="000000" w:themeColor="text1"/>
          <w:sz w:val="22"/>
          <w:szCs w:val="22"/>
        </w:rPr>
        <w:t xml:space="preserve"> i paliwach alternatywnych</w:t>
      </w:r>
      <w:r w:rsidR="008873E5">
        <w:rPr>
          <w:rFonts w:ascii="Calibri" w:eastAsia="SimSun" w:hAnsi="Calibri"/>
          <w:bCs/>
          <w:iCs/>
          <w:color w:val="000000" w:themeColor="text1"/>
          <w:sz w:val="22"/>
          <w:szCs w:val="22"/>
        </w:rPr>
        <w:t>,</w:t>
      </w:r>
      <w:r w:rsidRPr="00EC20FC">
        <w:rPr>
          <w:rFonts w:ascii="Calibri" w:eastAsia="SimSun" w:hAnsi="Calibri"/>
          <w:bCs/>
          <w:iCs/>
          <w:color w:val="000000" w:themeColor="text1"/>
          <w:sz w:val="22"/>
          <w:szCs w:val="22"/>
        </w:rPr>
        <w:t xml:space="preserve"> nie przewiduje kar za niewywiązanie </w:t>
      </w:r>
    </w:p>
    <w:p w14:paraId="2C57B6F9" w14:textId="430C1FE0" w:rsidR="00EC20FC" w:rsidRPr="00EC20FC" w:rsidRDefault="00EC20FC" w:rsidP="00D47028">
      <w:pPr>
        <w:suppressAutoHyphens/>
        <w:autoSpaceDN w:val="0"/>
        <w:spacing w:line="276" w:lineRule="auto"/>
        <w:ind w:left="142" w:right="-216"/>
        <w:jc w:val="both"/>
        <w:textAlignment w:val="baseline"/>
        <w:rPr>
          <w:rFonts w:ascii="Calibri" w:eastAsia="SimSun" w:hAnsi="Calibri"/>
          <w:bCs/>
          <w:iCs/>
          <w:color w:val="000000" w:themeColor="text1"/>
          <w:sz w:val="22"/>
          <w:szCs w:val="22"/>
        </w:rPr>
      </w:pPr>
      <w:r w:rsidRPr="00EC20FC">
        <w:rPr>
          <w:rFonts w:ascii="Calibri" w:eastAsia="SimSun" w:hAnsi="Calibri"/>
          <w:bCs/>
          <w:iCs/>
          <w:color w:val="000000" w:themeColor="text1"/>
          <w:sz w:val="22"/>
          <w:szCs w:val="22"/>
        </w:rPr>
        <w:t>się Wykonawcy z tego obowiązku.</w:t>
      </w:r>
    </w:p>
    <w:p w14:paraId="29A6F8D1" w14:textId="77777777" w:rsidR="00BF76FA" w:rsidRDefault="00BF76FA" w:rsidP="00D47028">
      <w:pPr>
        <w:shd w:val="clear" w:color="auto" w:fill="FFFFFF" w:themeFill="background1"/>
        <w:spacing w:line="276" w:lineRule="auto"/>
        <w:contextualSpacing/>
        <w:jc w:val="both"/>
        <w:rPr>
          <w:rFonts w:ascii="Calibri" w:eastAsia="Arial Unicode MS" w:hAnsi="Calibri" w:cs="Calibri"/>
          <w:color w:val="000000" w:themeColor="text1"/>
          <w:sz w:val="22"/>
          <w:szCs w:val="22"/>
          <w:shd w:val="clear" w:color="auto" w:fill="FFFFFF"/>
        </w:rPr>
      </w:pPr>
    </w:p>
    <w:p w14:paraId="037F2099" w14:textId="7C56D143" w:rsidR="00327371" w:rsidRPr="0026296E" w:rsidRDefault="00327371" w:rsidP="00D47028">
      <w:pPr>
        <w:shd w:val="clear" w:color="auto" w:fill="FFFFFF" w:themeFill="background1"/>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highlight w:val="lightGray"/>
          <w:lang w:eastAsia="en-US"/>
        </w:rPr>
        <w:t>Do spraw nieuregulowanych w SWZ mają zastosowanie przepisy ustawy z 11 września 2019 r. – Prawo zamówień publicznych (Dz.U. z 202</w:t>
      </w:r>
      <w:r>
        <w:rPr>
          <w:rFonts w:asciiTheme="minorHAnsi" w:hAnsiTheme="minorHAnsi" w:cstheme="minorHAnsi"/>
          <w:b/>
          <w:color w:val="000000" w:themeColor="text1"/>
          <w:sz w:val="22"/>
          <w:szCs w:val="22"/>
          <w:highlight w:val="lightGray"/>
          <w:lang w:eastAsia="en-US"/>
        </w:rPr>
        <w:t>3</w:t>
      </w:r>
      <w:r w:rsidRPr="0026296E">
        <w:rPr>
          <w:rFonts w:asciiTheme="minorHAnsi" w:hAnsiTheme="minorHAnsi" w:cstheme="minorHAnsi"/>
          <w:b/>
          <w:color w:val="000000" w:themeColor="text1"/>
          <w:sz w:val="22"/>
          <w:szCs w:val="22"/>
          <w:highlight w:val="lightGray"/>
          <w:lang w:eastAsia="en-US"/>
        </w:rPr>
        <w:t xml:space="preserve"> poz. </w:t>
      </w:r>
      <w:r>
        <w:rPr>
          <w:rFonts w:asciiTheme="minorHAnsi" w:hAnsiTheme="minorHAnsi" w:cstheme="minorHAnsi"/>
          <w:b/>
          <w:color w:val="000000" w:themeColor="text1"/>
          <w:sz w:val="22"/>
          <w:szCs w:val="22"/>
          <w:highlight w:val="lightGray"/>
          <w:lang w:eastAsia="en-US"/>
        </w:rPr>
        <w:t>1605</w:t>
      </w:r>
      <w:r w:rsidRPr="0026296E">
        <w:rPr>
          <w:rFonts w:asciiTheme="minorHAnsi" w:hAnsiTheme="minorHAnsi" w:cstheme="minorHAnsi"/>
          <w:b/>
          <w:color w:val="000000" w:themeColor="text1"/>
          <w:sz w:val="22"/>
          <w:szCs w:val="22"/>
          <w:highlight w:val="lightGray"/>
          <w:lang w:eastAsia="en-US"/>
        </w:rPr>
        <w:t xml:space="preserve"> ze zm.)</w:t>
      </w:r>
      <w:r w:rsidRPr="0026296E">
        <w:rPr>
          <w:rFonts w:asciiTheme="minorHAnsi" w:hAnsiTheme="minorHAnsi" w:cstheme="minorHAnsi"/>
          <w:b/>
          <w:color w:val="000000" w:themeColor="text1"/>
          <w:sz w:val="22"/>
          <w:szCs w:val="22"/>
          <w:lang w:eastAsia="en-US"/>
        </w:rPr>
        <w:t>.</w:t>
      </w:r>
    </w:p>
    <w:p w14:paraId="3F124328" w14:textId="77777777" w:rsidR="00327371" w:rsidRDefault="00327371" w:rsidP="00D47028">
      <w:pPr>
        <w:spacing w:line="276" w:lineRule="auto"/>
        <w:ind w:left="360"/>
        <w:contextualSpacing/>
        <w:jc w:val="both"/>
        <w:rPr>
          <w:rFonts w:asciiTheme="minorHAnsi" w:eastAsiaTheme="majorEastAsia" w:hAnsiTheme="minorHAnsi" w:cstheme="minorHAnsi"/>
          <w:b/>
          <w:color w:val="000000" w:themeColor="text1"/>
          <w:sz w:val="22"/>
          <w:szCs w:val="22"/>
          <w:u w:val="single"/>
          <w:lang w:eastAsia="en-US"/>
        </w:rPr>
      </w:pPr>
    </w:p>
    <w:p w14:paraId="3AA72A80" w14:textId="77777777" w:rsidR="00327371" w:rsidRPr="0026296E" w:rsidRDefault="00327371" w:rsidP="00D47028">
      <w:pPr>
        <w:pBdr>
          <w:top w:val="single" w:sz="4" w:space="1" w:color="auto"/>
          <w:left w:val="single" w:sz="4" w:space="4" w:color="auto"/>
          <w:bottom w:val="single" w:sz="4" w:space="1" w:color="auto"/>
          <w:right w:val="single" w:sz="4" w:space="4" w:color="auto"/>
        </w:pBdr>
        <w:shd w:val="clear" w:color="auto" w:fill="8DB3E2" w:themeFill="text2" w:themeFillTint="66"/>
        <w:spacing w:line="276" w:lineRule="auto"/>
        <w:jc w:val="both"/>
        <w:rPr>
          <w:rFonts w:asciiTheme="minorHAnsi" w:eastAsiaTheme="majorEastAsia" w:hAnsiTheme="minorHAnsi" w:cstheme="minorHAnsi"/>
          <w:b/>
          <w:color w:val="000000" w:themeColor="text1"/>
          <w:sz w:val="22"/>
          <w:szCs w:val="22"/>
          <w:lang w:eastAsia="en-US"/>
        </w:rPr>
      </w:pPr>
      <w:r>
        <w:rPr>
          <w:rFonts w:asciiTheme="minorHAnsi" w:eastAsiaTheme="majorEastAsia" w:hAnsiTheme="minorHAnsi" w:cstheme="minorHAnsi"/>
          <w:b/>
          <w:color w:val="000000" w:themeColor="text1"/>
          <w:sz w:val="22"/>
          <w:szCs w:val="22"/>
          <w:lang w:eastAsia="en-US"/>
        </w:rPr>
        <w:t xml:space="preserve">Rozdział II - </w:t>
      </w:r>
      <w:r w:rsidRPr="0026296E">
        <w:rPr>
          <w:rFonts w:asciiTheme="minorHAnsi" w:eastAsiaTheme="majorEastAsia" w:hAnsiTheme="minorHAnsi" w:cstheme="minorHAnsi"/>
          <w:b/>
          <w:color w:val="000000" w:themeColor="text1"/>
          <w:sz w:val="22"/>
          <w:szCs w:val="22"/>
          <w:lang w:eastAsia="en-US"/>
        </w:rPr>
        <w:t xml:space="preserve">Wymagania stawiane wykonawcy </w:t>
      </w:r>
    </w:p>
    <w:p w14:paraId="3A164997" w14:textId="77777777" w:rsidR="00327371" w:rsidRPr="0026296E" w:rsidRDefault="00327371" w:rsidP="00D47028">
      <w:pPr>
        <w:numPr>
          <w:ilvl w:val="0"/>
          <w:numId w:val="11"/>
        </w:numPr>
        <w:shd w:val="clear" w:color="auto" w:fill="B2A1C7" w:themeFill="accent4" w:themeFillTint="99"/>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Przedmiot zamówienia</w:t>
      </w:r>
    </w:p>
    <w:p w14:paraId="0411FE93" w14:textId="26F46E97" w:rsidR="00327371" w:rsidRDefault="00327371" w:rsidP="00D47028">
      <w:pPr>
        <w:spacing w:line="276" w:lineRule="auto"/>
        <w:jc w:val="both"/>
        <w:rPr>
          <w:rFonts w:ascii="Calibri" w:hAnsi="Calibri" w:cs="Calibri"/>
          <w:b/>
          <w:bCs/>
          <w:color w:val="000000" w:themeColor="text1"/>
          <w:sz w:val="22"/>
          <w:szCs w:val="22"/>
        </w:rPr>
      </w:pPr>
      <w:r w:rsidRPr="0026296E">
        <w:rPr>
          <w:rFonts w:asciiTheme="minorHAnsi" w:eastAsiaTheme="majorEastAsia" w:hAnsiTheme="minorHAnsi" w:cstheme="minorHAnsi"/>
          <w:b/>
          <w:color w:val="000000" w:themeColor="text1"/>
          <w:sz w:val="22"/>
          <w:szCs w:val="22"/>
          <w:lang w:eastAsia="en-US"/>
        </w:rPr>
        <w:t>Przedmiotem zamówienia jest</w:t>
      </w:r>
      <w:r w:rsidRPr="00D42413">
        <w:rPr>
          <w:rFonts w:ascii="Calibri" w:hAnsi="Calibri" w:cs="Calibri"/>
          <w:b/>
          <w:bCs/>
          <w:color w:val="000000" w:themeColor="text1"/>
          <w:sz w:val="22"/>
          <w:szCs w:val="22"/>
        </w:rPr>
        <w:t xml:space="preserve"> </w:t>
      </w:r>
      <w:r w:rsidR="007A00FE" w:rsidRPr="007A00FE">
        <w:rPr>
          <w:rFonts w:ascii="Calibri" w:hAnsi="Calibri" w:cs="Calibri"/>
          <w:b/>
          <w:bCs/>
          <w:color w:val="000000" w:themeColor="text1"/>
          <w:sz w:val="22"/>
          <w:szCs w:val="22"/>
        </w:rPr>
        <w:t xml:space="preserve">CZĘŚĆ II –  ROBOTY BUDOWLANE POLEGAJĄCE NA DOSTOSOWANIU POMIESZCZEŃ NA POTRZEBY OSÓB NIEPEŁNOSPRAWNYCH W BUDYNKU CRO DPS W ŁODZI, </w:t>
      </w:r>
      <w:r w:rsidR="007A00FE">
        <w:rPr>
          <w:rFonts w:ascii="Calibri" w:hAnsi="Calibri" w:cs="Calibri"/>
          <w:b/>
          <w:bCs/>
          <w:color w:val="000000" w:themeColor="text1"/>
          <w:sz w:val="22"/>
          <w:szCs w:val="22"/>
        </w:rPr>
        <w:br/>
      </w:r>
      <w:r w:rsidR="007A00FE" w:rsidRPr="007A00FE">
        <w:rPr>
          <w:rFonts w:ascii="Calibri" w:hAnsi="Calibri" w:cs="Calibri"/>
          <w:b/>
          <w:bCs/>
          <w:color w:val="000000" w:themeColor="text1"/>
          <w:sz w:val="22"/>
          <w:szCs w:val="22"/>
        </w:rPr>
        <w:t>UL. PRZYBYSZEWSKIEGO 255/267</w:t>
      </w:r>
      <w:r w:rsidR="007D55A6">
        <w:rPr>
          <w:rFonts w:ascii="Calibri" w:hAnsi="Calibri" w:cs="Calibri"/>
          <w:b/>
          <w:bCs/>
          <w:color w:val="000000" w:themeColor="text1"/>
          <w:sz w:val="22"/>
          <w:szCs w:val="22"/>
        </w:rPr>
        <w:t>.</w:t>
      </w:r>
    </w:p>
    <w:p w14:paraId="41600347" w14:textId="1CF981A6" w:rsidR="00327371" w:rsidRPr="008C56F3" w:rsidRDefault="00327371" w:rsidP="00D47028">
      <w:pPr>
        <w:widowControl w:val="0"/>
        <w:numPr>
          <w:ilvl w:val="0"/>
          <w:numId w:val="5"/>
        </w:numPr>
        <w:spacing w:line="276" w:lineRule="auto"/>
        <w:contextualSpacing/>
        <w:jc w:val="both"/>
        <w:rPr>
          <w:rFonts w:asciiTheme="minorHAnsi" w:eastAsiaTheme="majorEastAsia" w:hAnsiTheme="minorHAnsi" w:cstheme="minorHAnsi"/>
          <w:sz w:val="22"/>
          <w:szCs w:val="22"/>
          <w:lang w:eastAsia="en-US"/>
        </w:rPr>
      </w:pPr>
      <w:r w:rsidRPr="008C56F3">
        <w:rPr>
          <w:rFonts w:ascii="Calibri" w:hAnsi="Calibri" w:cs="Calibri"/>
          <w:color w:val="000000" w:themeColor="text1"/>
          <w:sz w:val="22"/>
          <w:szCs w:val="22"/>
        </w:rPr>
        <w:t xml:space="preserve">Wykonawca zobowiązany jest zrealizować zamówienie na zasadach i warunkach opisanych </w:t>
      </w:r>
      <w:r w:rsidR="00816F8F" w:rsidRPr="008C56F3">
        <w:rPr>
          <w:rFonts w:ascii="Calibri" w:hAnsi="Calibri" w:cs="Calibri"/>
          <w:color w:val="000000" w:themeColor="text1"/>
          <w:sz w:val="22"/>
          <w:szCs w:val="22"/>
        </w:rPr>
        <w:t>w</w:t>
      </w:r>
      <w:r w:rsidR="007D55A6">
        <w:rPr>
          <w:rFonts w:ascii="Calibri" w:hAnsi="Calibri" w:cs="Calibri"/>
          <w:color w:val="000000" w:themeColor="text1"/>
          <w:sz w:val="22"/>
          <w:szCs w:val="22"/>
        </w:rPr>
        <w:t xml:space="preserve"> </w:t>
      </w:r>
      <w:proofErr w:type="spellStart"/>
      <w:r w:rsidR="00804B9F">
        <w:rPr>
          <w:rFonts w:ascii="Calibri" w:hAnsi="Calibri" w:cs="Calibri"/>
          <w:color w:val="000000" w:themeColor="text1"/>
          <w:sz w:val="22"/>
          <w:szCs w:val="22"/>
        </w:rPr>
        <w:t>STWiORB</w:t>
      </w:r>
      <w:proofErr w:type="spellEnd"/>
      <w:r w:rsidR="00804B9F">
        <w:rPr>
          <w:rFonts w:ascii="Calibri" w:hAnsi="Calibri" w:cs="Calibri"/>
          <w:color w:val="000000" w:themeColor="text1"/>
          <w:sz w:val="22"/>
          <w:szCs w:val="22"/>
        </w:rPr>
        <w:t xml:space="preserve"> stanowiącym załącznik nr 1.</w:t>
      </w:r>
      <w:r w:rsidR="00AB52FB">
        <w:rPr>
          <w:rFonts w:ascii="Calibri" w:hAnsi="Calibri" w:cs="Calibri"/>
          <w:color w:val="000000" w:themeColor="text1"/>
          <w:sz w:val="22"/>
          <w:szCs w:val="22"/>
        </w:rPr>
        <w:t>1</w:t>
      </w:r>
      <w:r w:rsidR="00804B9F">
        <w:rPr>
          <w:rFonts w:ascii="Calibri" w:hAnsi="Calibri" w:cs="Calibri"/>
          <w:color w:val="000000" w:themeColor="text1"/>
          <w:sz w:val="22"/>
          <w:szCs w:val="22"/>
        </w:rPr>
        <w:t xml:space="preserve"> do SWZ,</w:t>
      </w:r>
      <w:r w:rsidR="00AB52FB">
        <w:rPr>
          <w:rFonts w:ascii="Calibri" w:hAnsi="Calibri" w:cs="Calibri"/>
          <w:color w:val="000000" w:themeColor="text1"/>
          <w:sz w:val="22"/>
          <w:szCs w:val="22"/>
        </w:rPr>
        <w:t xml:space="preserve"> w</w:t>
      </w:r>
      <w:r w:rsidR="00804B9F">
        <w:rPr>
          <w:rFonts w:ascii="Calibri" w:hAnsi="Calibri" w:cs="Calibri"/>
          <w:color w:val="000000" w:themeColor="text1"/>
          <w:sz w:val="22"/>
          <w:szCs w:val="22"/>
        </w:rPr>
        <w:t xml:space="preserve"> </w:t>
      </w:r>
      <w:r w:rsidR="00AB52FB" w:rsidRPr="00AB52FB">
        <w:rPr>
          <w:rFonts w:ascii="Calibri" w:hAnsi="Calibri" w:cs="Calibri"/>
          <w:color w:val="000000" w:themeColor="text1"/>
          <w:sz w:val="22"/>
          <w:szCs w:val="22"/>
        </w:rPr>
        <w:t>Przedmiarze stanowiącym załącznik nr 1.2 do SWZ</w:t>
      </w:r>
      <w:r w:rsidR="00AB52FB">
        <w:rPr>
          <w:rFonts w:ascii="Calibri" w:hAnsi="Calibri" w:cs="Calibri"/>
          <w:color w:val="000000" w:themeColor="text1"/>
          <w:sz w:val="22"/>
          <w:szCs w:val="22"/>
        </w:rPr>
        <w:t xml:space="preserve"> oraz o</w:t>
      </w:r>
      <w:r w:rsidR="007D55A6">
        <w:rPr>
          <w:rFonts w:ascii="Calibri" w:hAnsi="Calibri" w:cs="Calibri"/>
          <w:color w:val="000000" w:themeColor="text1"/>
          <w:sz w:val="22"/>
          <w:szCs w:val="22"/>
        </w:rPr>
        <w:t>pisie przedmiotu zamówienia stanowiącym załącznik nr 2 do SWZ oraz we</w:t>
      </w:r>
      <w:r w:rsidR="00816F8F" w:rsidRPr="008C56F3">
        <w:rPr>
          <w:rFonts w:ascii="Calibri" w:hAnsi="Calibri" w:cs="Calibri"/>
          <w:color w:val="000000" w:themeColor="text1"/>
          <w:sz w:val="22"/>
          <w:szCs w:val="22"/>
        </w:rPr>
        <w:t xml:space="preserve"> </w:t>
      </w:r>
      <w:r w:rsidRPr="008C56F3">
        <w:rPr>
          <w:rFonts w:ascii="Calibri" w:hAnsi="Calibri" w:cs="Calibri"/>
          <w:sz w:val="22"/>
          <w:szCs w:val="22"/>
        </w:rPr>
        <w:t>wzorz</w:t>
      </w:r>
      <w:r w:rsidR="00353645" w:rsidRPr="008C56F3">
        <w:rPr>
          <w:rFonts w:ascii="Calibri" w:hAnsi="Calibri" w:cs="Calibri"/>
          <w:sz w:val="22"/>
          <w:szCs w:val="22"/>
        </w:rPr>
        <w:t>e</w:t>
      </w:r>
      <w:r w:rsidRPr="008C56F3">
        <w:rPr>
          <w:rFonts w:ascii="Calibri" w:hAnsi="Calibri" w:cs="Calibri"/>
          <w:sz w:val="22"/>
          <w:szCs w:val="22"/>
        </w:rPr>
        <w:t xml:space="preserve"> umowy stanowiącym załącznik </w:t>
      </w:r>
      <w:r w:rsidRPr="00953626">
        <w:rPr>
          <w:rFonts w:ascii="Calibri" w:hAnsi="Calibri" w:cs="Calibri"/>
          <w:sz w:val="22"/>
          <w:szCs w:val="22"/>
        </w:rPr>
        <w:t xml:space="preserve">nr </w:t>
      </w:r>
      <w:r w:rsidR="00804B9F">
        <w:rPr>
          <w:rFonts w:asciiTheme="minorHAnsi" w:eastAsiaTheme="majorEastAsia" w:hAnsiTheme="minorHAnsi" w:cstheme="minorHAnsi"/>
          <w:sz w:val="22"/>
          <w:szCs w:val="22"/>
          <w:lang w:eastAsia="en-US"/>
        </w:rPr>
        <w:t>6</w:t>
      </w:r>
      <w:r w:rsidR="00816F8F" w:rsidRPr="00953626">
        <w:rPr>
          <w:rFonts w:asciiTheme="minorHAnsi" w:eastAsiaTheme="majorEastAsia" w:hAnsiTheme="minorHAnsi" w:cstheme="minorHAnsi"/>
          <w:sz w:val="22"/>
          <w:szCs w:val="22"/>
          <w:lang w:eastAsia="en-US"/>
        </w:rPr>
        <w:t xml:space="preserve"> </w:t>
      </w:r>
      <w:r w:rsidR="00871161" w:rsidRPr="00953626">
        <w:rPr>
          <w:rFonts w:asciiTheme="minorHAnsi" w:eastAsiaTheme="majorEastAsia" w:hAnsiTheme="minorHAnsi" w:cstheme="minorHAnsi"/>
          <w:sz w:val="22"/>
          <w:szCs w:val="22"/>
          <w:lang w:eastAsia="en-US"/>
        </w:rPr>
        <w:t>do SWZ</w:t>
      </w:r>
      <w:r w:rsidR="007D55A6">
        <w:rPr>
          <w:rFonts w:asciiTheme="minorHAnsi" w:eastAsiaTheme="majorEastAsia" w:hAnsiTheme="minorHAnsi" w:cstheme="minorHAnsi"/>
          <w:sz w:val="22"/>
          <w:szCs w:val="22"/>
          <w:lang w:eastAsia="en-US"/>
        </w:rPr>
        <w:t>.</w:t>
      </w:r>
    </w:p>
    <w:p w14:paraId="1B6A8546" w14:textId="77777777" w:rsidR="00327371" w:rsidRPr="007D55A6" w:rsidRDefault="00327371" w:rsidP="00D47028">
      <w:pPr>
        <w:widowControl w:val="0"/>
        <w:numPr>
          <w:ilvl w:val="0"/>
          <w:numId w:val="5"/>
        </w:numPr>
        <w:spacing w:line="276" w:lineRule="auto"/>
        <w:contextualSpacing/>
        <w:jc w:val="both"/>
        <w:rPr>
          <w:rFonts w:asciiTheme="minorHAnsi" w:eastAsiaTheme="majorEastAsia" w:hAnsiTheme="minorHAnsi" w:cstheme="minorHAnsi"/>
          <w:color w:val="000000" w:themeColor="text1"/>
          <w:sz w:val="22"/>
          <w:szCs w:val="22"/>
          <w:lang w:eastAsia="en-US"/>
        </w:rPr>
      </w:pPr>
      <w:r w:rsidRPr="008C56F3">
        <w:rPr>
          <w:rFonts w:asciiTheme="minorHAnsi" w:eastAsiaTheme="majorEastAsia" w:hAnsiTheme="minorHAnsi" w:cstheme="minorHAnsi"/>
          <w:b/>
          <w:color w:val="000000" w:themeColor="text1"/>
          <w:sz w:val="22"/>
          <w:szCs w:val="22"/>
          <w:lang w:eastAsia="en-US"/>
        </w:rPr>
        <w:t xml:space="preserve">Wspólny Słownik Zamówień CPV: </w:t>
      </w:r>
    </w:p>
    <w:p w14:paraId="08B73308" w14:textId="77777777" w:rsidR="008575C5" w:rsidRPr="008575C5" w:rsidRDefault="008575C5" w:rsidP="008575C5">
      <w:pPr>
        <w:autoSpaceDE w:val="0"/>
        <w:autoSpaceDN w:val="0"/>
        <w:adjustRightInd w:val="0"/>
        <w:jc w:val="both"/>
        <w:rPr>
          <w:rFonts w:asciiTheme="minorHAnsi" w:hAnsiTheme="minorHAnsi" w:cstheme="minorHAnsi"/>
          <w:sz w:val="22"/>
          <w:szCs w:val="22"/>
        </w:rPr>
      </w:pPr>
      <w:r w:rsidRPr="008575C5">
        <w:rPr>
          <w:rFonts w:asciiTheme="minorHAnsi" w:hAnsiTheme="minorHAnsi" w:cstheme="minorHAnsi"/>
          <w:sz w:val="22"/>
          <w:szCs w:val="22"/>
        </w:rPr>
        <w:t>45000000-7 - Roboty budowlane</w:t>
      </w:r>
    </w:p>
    <w:p w14:paraId="772D5D7F" w14:textId="77777777" w:rsidR="008575C5" w:rsidRPr="008575C5" w:rsidRDefault="008575C5" w:rsidP="008575C5">
      <w:pPr>
        <w:autoSpaceDE w:val="0"/>
        <w:autoSpaceDN w:val="0"/>
        <w:adjustRightInd w:val="0"/>
        <w:jc w:val="both"/>
        <w:rPr>
          <w:rFonts w:asciiTheme="minorHAnsi" w:hAnsiTheme="minorHAnsi" w:cstheme="minorHAnsi"/>
          <w:sz w:val="22"/>
          <w:szCs w:val="22"/>
        </w:rPr>
      </w:pPr>
      <w:r w:rsidRPr="008575C5">
        <w:rPr>
          <w:rFonts w:asciiTheme="minorHAnsi" w:hAnsiTheme="minorHAnsi" w:cstheme="minorHAnsi"/>
          <w:sz w:val="22"/>
          <w:szCs w:val="22"/>
        </w:rPr>
        <w:t>45331000-6 - Instalowanie urządzeń grzewczych, wentylacyjnych i klimatyzacyjnych</w:t>
      </w:r>
    </w:p>
    <w:p w14:paraId="2268B5B1" w14:textId="77777777" w:rsidR="008575C5" w:rsidRPr="008575C5" w:rsidRDefault="008575C5" w:rsidP="008575C5">
      <w:pPr>
        <w:autoSpaceDE w:val="0"/>
        <w:autoSpaceDN w:val="0"/>
        <w:adjustRightInd w:val="0"/>
        <w:jc w:val="both"/>
        <w:rPr>
          <w:rFonts w:asciiTheme="minorHAnsi" w:hAnsiTheme="minorHAnsi" w:cstheme="minorHAnsi"/>
          <w:sz w:val="22"/>
          <w:szCs w:val="22"/>
        </w:rPr>
      </w:pPr>
      <w:r w:rsidRPr="008575C5">
        <w:rPr>
          <w:rFonts w:asciiTheme="minorHAnsi" w:hAnsiTheme="minorHAnsi" w:cstheme="minorHAnsi"/>
          <w:sz w:val="22"/>
          <w:szCs w:val="22"/>
        </w:rPr>
        <w:t>45430000-0 - Pokrywanie podłóg i ścian</w:t>
      </w:r>
    </w:p>
    <w:p w14:paraId="260F1826" w14:textId="77777777" w:rsidR="008575C5" w:rsidRPr="008575C5" w:rsidRDefault="008575C5" w:rsidP="008575C5">
      <w:pPr>
        <w:autoSpaceDE w:val="0"/>
        <w:autoSpaceDN w:val="0"/>
        <w:adjustRightInd w:val="0"/>
        <w:jc w:val="both"/>
        <w:rPr>
          <w:rFonts w:asciiTheme="minorHAnsi" w:hAnsiTheme="minorHAnsi" w:cstheme="minorHAnsi"/>
          <w:sz w:val="22"/>
          <w:szCs w:val="22"/>
        </w:rPr>
      </w:pPr>
      <w:r w:rsidRPr="008575C5">
        <w:rPr>
          <w:rFonts w:asciiTheme="minorHAnsi" w:hAnsiTheme="minorHAnsi" w:cstheme="minorHAnsi"/>
          <w:sz w:val="22"/>
          <w:szCs w:val="22"/>
        </w:rPr>
        <w:t>45442100-8 - Roboty malarskie</w:t>
      </w:r>
    </w:p>
    <w:p w14:paraId="2C1E4345" w14:textId="77777777" w:rsidR="008575C5" w:rsidRPr="008575C5" w:rsidRDefault="008575C5" w:rsidP="008575C5">
      <w:pPr>
        <w:autoSpaceDE w:val="0"/>
        <w:autoSpaceDN w:val="0"/>
        <w:adjustRightInd w:val="0"/>
        <w:jc w:val="both"/>
        <w:rPr>
          <w:rFonts w:asciiTheme="minorHAnsi" w:hAnsiTheme="minorHAnsi" w:cstheme="minorHAnsi"/>
          <w:sz w:val="22"/>
          <w:szCs w:val="22"/>
        </w:rPr>
      </w:pPr>
      <w:r w:rsidRPr="008575C5">
        <w:rPr>
          <w:rFonts w:asciiTheme="minorHAnsi" w:hAnsiTheme="minorHAnsi" w:cstheme="minorHAnsi"/>
          <w:sz w:val="22"/>
          <w:szCs w:val="22"/>
        </w:rPr>
        <w:t>45262500-6 - Roboty murarskie i murowe</w:t>
      </w:r>
      <w:r w:rsidRPr="008575C5" w:rsidDel="0067270D">
        <w:rPr>
          <w:rFonts w:asciiTheme="minorHAnsi" w:hAnsiTheme="minorHAnsi" w:cstheme="minorHAnsi"/>
          <w:sz w:val="22"/>
          <w:szCs w:val="22"/>
        </w:rPr>
        <w:t xml:space="preserve"> </w:t>
      </w:r>
    </w:p>
    <w:p w14:paraId="20078343" w14:textId="77777777" w:rsidR="008575C5" w:rsidRPr="008575C5" w:rsidRDefault="008575C5" w:rsidP="008575C5">
      <w:pPr>
        <w:autoSpaceDE w:val="0"/>
        <w:autoSpaceDN w:val="0"/>
        <w:adjustRightInd w:val="0"/>
        <w:jc w:val="both"/>
        <w:rPr>
          <w:rFonts w:asciiTheme="minorHAnsi" w:hAnsiTheme="minorHAnsi" w:cstheme="minorHAnsi"/>
          <w:sz w:val="22"/>
          <w:szCs w:val="22"/>
        </w:rPr>
      </w:pPr>
      <w:r w:rsidRPr="008575C5">
        <w:rPr>
          <w:rFonts w:asciiTheme="minorHAnsi" w:hAnsiTheme="minorHAnsi" w:cstheme="minorHAnsi"/>
          <w:sz w:val="22"/>
          <w:szCs w:val="22"/>
        </w:rPr>
        <w:t>45111220-6 - Roboty w zakresie usuwania gruzu</w:t>
      </w:r>
    </w:p>
    <w:p w14:paraId="5B4368F8" w14:textId="77777777" w:rsidR="008575C5" w:rsidRPr="008575C5" w:rsidRDefault="008575C5" w:rsidP="008575C5">
      <w:pPr>
        <w:autoSpaceDE w:val="0"/>
        <w:autoSpaceDN w:val="0"/>
        <w:adjustRightInd w:val="0"/>
        <w:jc w:val="both"/>
        <w:rPr>
          <w:rFonts w:asciiTheme="minorHAnsi" w:hAnsiTheme="minorHAnsi" w:cstheme="minorHAnsi"/>
          <w:sz w:val="22"/>
          <w:szCs w:val="22"/>
        </w:rPr>
      </w:pPr>
      <w:r w:rsidRPr="008575C5">
        <w:rPr>
          <w:rFonts w:asciiTheme="minorHAnsi" w:hAnsiTheme="minorHAnsi" w:cstheme="minorHAnsi"/>
          <w:sz w:val="22"/>
          <w:szCs w:val="22"/>
        </w:rPr>
        <w:t>45450000-6 - Roboty budowlane wykończeniowe, pozostałe</w:t>
      </w:r>
    </w:p>
    <w:p w14:paraId="441EE4CF" w14:textId="77777777" w:rsidR="008575C5" w:rsidRPr="008575C5" w:rsidRDefault="008575C5" w:rsidP="008575C5">
      <w:pPr>
        <w:autoSpaceDE w:val="0"/>
        <w:autoSpaceDN w:val="0"/>
        <w:adjustRightInd w:val="0"/>
        <w:jc w:val="both"/>
        <w:rPr>
          <w:rFonts w:asciiTheme="minorHAnsi" w:hAnsiTheme="minorHAnsi" w:cstheme="minorHAnsi"/>
          <w:sz w:val="22"/>
          <w:szCs w:val="22"/>
        </w:rPr>
      </w:pPr>
      <w:r w:rsidRPr="008575C5">
        <w:rPr>
          <w:rFonts w:asciiTheme="minorHAnsi" w:hAnsiTheme="minorHAnsi" w:cstheme="minorHAnsi"/>
          <w:sz w:val="22"/>
          <w:szCs w:val="22"/>
        </w:rPr>
        <w:t>45421000-4 - Roboty w zakresie stolarki budowlanej</w:t>
      </w:r>
    </w:p>
    <w:p w14:paraId="703CB68F" w14:textId="77777777" w:rsidR="008575C5" w:rsidRPr="008575C5" w:rsidRDefault="008575C5" w:rsidP="008575C5">
      <w:pPr>
        <w:autoSpaceDE w:val="0"/>
        <w:autoSpaceDN w:val="0"/>
        <w:adjustRightInd w:val="0"/>
        <w:jc w:val="both"/>
        <w:rPr>
          <w:rFonts w:asciiTheme="minorHAnsi" w:hAnsiTheme="minorHAnsi" w:cstheme="minorHAnsi"/>
          <w:sz w:val="22"/>
          <w:szCs w:val="22"/>
        </w:rPr>
      </w:pPr>
      <w:r w:rsidRPr="008575C5">
        <w:rPr>
          <w:rFonts w:asciiTheme="minorHAnsi" w:hAnsiTheme="minorHAnsi" w:cstheme="minorHAnsi"/>
          <w:sz w:val="22"/>
          <w:szCs w:val="22"/>
        </w:rPr>
        <w:t>45410000-4 - Tynkowanie</w:t>
      </w:r>
    </w:p>
    <w:p w14:paraId="64347239" w14:textId="77777777" w:rsidR="008575C5" w:rsidRPr="008575C5" w:rsidRDefault="008575C5" w:rsidP="008575C5">
      <w:pPr>
        <w:autoSpaceDE w:val="0"/>
        <w:autoSpaceDN w:val="0"/>
        <w:adjustRightInd w:val="0"/>
        <w:jc w:val="both"/>
        <w:rPr>
          <w:rFonts w:asciiTheme="minorHAnsi" w:hAnsiTheme="minorHAnsi" w:cstheme="minorHAnsi"/>
          <w:sz w:val="22"/>
          <w:szCs w:val="22"/>
        </w:rPr>
      </w:pPr>
      <w:r w:rsidRPr="008575C5">
        <w:rPr>
          <w:rFonts w:asciiTheme="minorHAnsi" w:hAnsiTheme="minorHAnsi" w:cstheme="minorHAnsi"/>
          <w:sz w:val="22"/>
          <w:szCs w:val="22"/>
        </w:rPr>
        <w:t>45421146-9 - Instalowanie sufitów podwieszanych</w:t>
      </w:r>
    </w:p>
    <w:p w14:paraId="4B0EF2A9" w14:textId="77777777" w:rsidR="008575C5" w:rsidRPr="008575C5" w:rsidRDefault="008575C5" w:rsidP="008575C5">
      <w:pPr>
        <w:autoSpaceDE w:val="0"/>
        <w:autoSpaceDN w:val="0"/>
        <w:adjustRightInd w:val="0"/>
        <w:jc w:val="both"/>
        <w:rPr>
          <w:rFonts w:asciiTheme="minorHAnsi" w:hAnsiTheme="minorHAnsi" w:cstheme="minorHAnsi"/>
          <w:sz w:val="22"/>
          <w:szCs w:val="22"/>
        </w:rPr>
      </w:pPr>
      <w:r w:rsidRPr="008575C5">
        <w:rPr>
          <w:rFonts w:asciiTheme="minorHAnsi" w:hAnsiTheme="minorHAnsi" w:cstheme="minorHAnsi"/>
          <w:sz w:val="22"/>
          <w:szCs w:val="22"/>
        </w:rPr>
        <w:t>45421131-1 - Instalowanie drzwi</w:t>
      </w:r>
    </w:p>
    <w:p w14:paraId="17802433" w14:textId="77777777" w:rsidR="008575C5" w:rsidRPr="008575C5" w:rsidRDefault="008575C5" w:rsidP="008575C5">
      <w:pPr>
        <w:autoSpaceDE w:val="0"/>
        <w:autoSpaceDN w:val="0"/>
        <w:adjustRightInd w:val="0"/>
        <w:jc w:val="both"/>
        <w:rPr>
          <w:rFonts w:asciiTheme="minorHAnsi" w:hAnsiTheme="minorHAnsi" w:cstheme="minorHAnsi"/>
          <w:sz w:val="22"/>
          <w:szCs w:val="22"/>
        </w:rPr>
      </w:pPr>
      <w:r w:rsidRPr="008575C5">
        <w:rPr>
          <w:rFonts w:asciiTheme="minorHAnsi" w:hAnsiTheme="minorHAnsi" w:cstheme="minorHAnsi"/>
          <w:sz w:val="22"/>
          <w:szCs w:val="22"/>
        </w:rPr>
        <w:t>45331100-7 - Instalowanie centralnego ogrzewania</w:t>
      </w:r>
    </w:p>
    <w:p w14:paraId="29F97419" w14:textId="77777777" w:rsidR="008575C5" w:rsidRPr="008575C5" w:rsidRDefault="008575C5" w:rsidP="008575C5">
      <w:pPr>
        <w:autoSpaceDE w:val="0"/>
        <w:autoSpaceDN w:val="0"/>
        <w:adjustRightInd w:val="0"/>
        <w:jc w:val="both"/>
        <w:rPr>
          <w:rFonts w:asciiTheme="minorHAnsi" w:hAnsiTheme="minorHAnsi" w:cstheme="minorHAnsi"/>
          <w:sz w:val="22"/>
          <w:szCs w:val="22"/>
        </w:rPr>
      </w:pPr>
      <w:r w:rsidRPr="008575C5">
        <w:rPr>
          <w:rFonts w:asciiTheme="minorHAnsi" w:hAnsiTheme="minorHAnsi" w:cstheme="minorHAnsi"/>
          <w:sz w:val="22"/>
          <w:szCs w:val="22"/>
        </w:rPr>
        <w:t>45310000-3 - Roboty w zakresie instalacji elektrycznych</w:t>
      </w:r>
    </w:p>
    <w:p w14:paraId="61E7A611" w14:textId="77777777" w:rsidR="008575C5" w:rsidRPr="008575C5" w:rsidRDefault="008575C5" w:rsidP="008575C5">
      <w:pPr>
        <w:autoSpaceDE w:val="0"/>
        <w:autoSpaceDN w:val="0"/>
        <w:adjustRightInd w:val="0"/>
        <w:jc w:val="both"/>
        <w:rPr>
          <w:rFonts w:asciiTheme="minorHAnsi" w:hAnsiTheme="minorHAnsi" w:cstheme="minorHAnsi"/>
          <w:sz w:val="22"/>
          <w:szCs w:val="22"/>
        </w:rPr>
      </w:pPr>
      <w:r w:rsidRPr="008575C5">
        <w:rPr>
          <w:rFonts w:asciiTheme="minorHAnsi" w:hAnsiTheme="minorHAnsi" w:cstheme="minorHAnsi"/>
          <w:sz w:val="22"/>
          <w:szCs w:val="22"/>
        </w:rPr>
        <w:t>45311100-1 - Roboty w zakresie przewodów instalacji elektrycznej</w:t>
      </w:r>
    </w:p>
    <w:p w14:paraId="0EDAC2DB" w14:textId="77777777" w:rsidR="008575C5" w:rsidRPr="008575C5" w:rsidRDefault="008575C5" w:rsidP="008575C5">
      <w:pPr>
        <w:rPr>
          <w:rFonts w:asciiTheme="minorHAnsi" w:hAnsiTheme="minorHAnsi" w:cstheme="minorHAnsi"/>
          <w:sz w:val="22"/>
          <w:szCs w:val="22"/>
        </w:rPr>
      </w:pPr>
      <w:r w:rsidRPr="008575C5">
        <w:rPr>
          <w:rFonts w:asciiTheme="minorHAnsi" w:hAnsiTheme="minorHAnsi" w:cstheme="minorHAnsi"/>
          <w:sz w:val="22"/>
          <w:szCs w:val="22"/>
        </w:rPr>
        <w:t>45311000-0 - Roboty w zakresie okablowania oraz instalacji elektrycznych</w:t>
      </w:r>
    </w:p>
    <w:p w14:paraId="7971F584" w14:textId="77777777" w:rsidR="008575C5" w:rsidRPr="008575C5" w:rsidRDefault="008575C5" w:rsidP="008575C5">
      <w:pPr>
        <w:rPr>
          <w:rFonts w:asciiTheme="minorHAnsi" w:hAnsiTheme="minorHAnsi" w:cstheme="minorHAnsi"/>
          <w:b/>
          <w:sz w:val="22"/>
          <w:szCs w:val="22"/>
          <w:u w:val="single"/>
        </w:rPr>
      </w:pPr>
      <w:r w:rsidRPr="008575C5">
        <w:rPr>
          <w:rFonts w:asciiTheme="minorHAnsi" w:hAnsiTheme="minorHAnsi" w:cstheme="minorHAnsi"/>
          <w:sz w:val="22"/>
          <w:szCs w:val="22"/>
        </w:rPr>
        <w:t>45300000-0 - Roboty instalacyjne w budynkach</w:t>
      </w:r>
    </w:p>
    <w:p w14:paraId="21EF7419" w14:textId="77777777" w:rsidR="008575C5" w:rsidRDefault="008575C5" w:rsidP="008575C5">
      <w:pPr>
        <w:spacing w:line="276" w:lineRule="auto"/>
        <w:ind w:left="360"/>
        <w:contextualSpacing/>
        <w:jc w:val="both"/>
        <w:rPr>
          <w:rFonts w:asciiTheme="minorHAnsi" w:eastAsiaTheme="majorEastAsia" w:hAnsiTheme="minorHAnsi" w:cstheme="minorHAnsi"/>
          <w:b/>
          <w:color w:val="000000" w:themeColor="text1"/>
          <w:sz w:val="22"/>
          <w:szCs w:val="22"/>
          <w:lang w:eastAsia="en-US"/>
        </w:rPr>
      </w:pPr>
    </w:p>
    <w:p w14:paraId="675EC5F2" w14:textId="5D26509D" w:rsidR="00327371" w:rsidRPr="008C56F3" w:rsidRDefault="00327371" w:rsidP="00D47028">
      <w:pPr>
        <w:numPr>
          <w:ilvl w:val="0"/>
          <w:numId w:val="5"/>
        </w:numPr>
        <w:spacing w:line="276" w:lineRule="auto"/>
        <w:contextualSpacing/>
        <w:jc w:val="both"/>
        <w:rPr>
          <w:rFonts w:asciiTheme="minorHAnsi" w:eastAsiaTheme="majorEastAsia" w:hAnsiTheme="minorHAnsi" w:cstheme="minorHAnsi"/>
          <w:b/>
          <w:color w:val="000000" w:themeColor="text1"/>
          <w:sz w:val="22"/>
          <w:szCs w:val="22"/>
          <w:lang w:eastAsia="en-US"/>
        </w:rPr>
      </w:pPr>
      <w:r w:rsidRPr="008C56F3">
        <w:rPr>
          <w:rFonts w:asciiTheme="minorHAnsi" w:eastAsiaTheme="majorEastAsia" w:hAnsiTheme="minorHAnsi" w:cstheme="minorHAnsi"/>
          <w:b/>
          <w:color w:val="000000" w:themeColor="text1"/>
          <w:sz w:val="22"/>
          <w:szCs w:val="22"/>
          <w:lang w:eastAsia="en-US"/>
        </w:rPr>
        <w:t xml:space="preserve">Szczegółowy opis przedmiotu zamówienia, opis wymagań Zamawiającego w zakresie realizacji </w:t>
      </w:r>
      <w:r w:rsidR="003A7F29">
        <w:rPr>
          <w:rFonts w:asciiTheme="minorHAnsi" w:eastAsiaTheme="majorEastAsia" w:hAnsiTheme="minorHAnsi" w:cstheme="minorHAnsi"/>
          <w:b/>
          <w:color w:val="000000" w:themeColor="text1"/>
          <w:sz w:val="22"/>
          <w:szCs w:val="22"/>
          <w:lang w:eastAsia="en-US"/>
        </w:rPr>
        <w:t>dostawy</w:t>
      </w:r>
      <w:r w:rsidRPr="008C56F3">
        <w:rPr>
          <w:rFonts w:asciiTheme="minorHAnsi" w:eastAsiaTheme="majorEastAsia" w:hAnsiTheme="minorHAnsi" w:cstheme="minorHAnsi"/>
          <w:b/>
          <w:color w:val="000000" w:themeColor="text1"/>
          <w:sz w:val="22"/>
          <w:szCs w:val="22"/>
          <w:lang w:eastAsia="en-US"/>
        </w:rPr>
        <w:t xml:space="preserve"> określają:</w:t>
      </w:r>
    </w:p>
    <w:p w14:paraId="1CA85F1C" w14:textId="77777777" w:rsidR="00AB52FB" w:rsidRDefault="00AB52FB" w:rsidP="00AB52FB">
      <w:pPr>
        <w:numPr>
          <w:ilvl w:val="0"/>
          <w:numId w:val="3"/>
        </w:numPr>
        <w:spacing w:line="276" w:lineRule="auto"/>
        <w:contextualSpacing/>
        <w:jc w:val="both"/>
        <w:rPr>
          <w:rFonts w:asciiTheme="minorHAnsi" w:eastAsiaTheme="majorEastAsia" w:hAnsiTheme="minorHAnsi" w:cstheme="minorHAnsi"/>
          <w:bCs/>
          <w:sz w:val="22"/>
          <w:szCs w:val="22"/>
          <w:lang w:eastAsia="en-US"/>
        </w:rPr>
      </w:pPr>
      <w:proofErr w:type="spellStart"/>
      <w:r>
        <w:rPr>
          <w:rFonts w:asciiTheme="minorHAnsi" w:eastAsiaTheme="majorEastAsia" w:hAnsiTheme="minorHAnsi" w:cstheme="minorHAnsi"/>
          <w:bCs/>
          <w:sz w:val="22"/>
          <w:szCs w:val="22"/>
          <w:lang w:eastAsia="en-US"/>
        </w:rPr>
        <w:t>STWiORB</w:t>
      </w:r>
      <w:proofErr w:type="spellEnd"/>
      <w:r>
        <w:rPr>
          <w:rFonts w:asciiTheme="minorHAnsi" w:eastAsiaTheme="majorEastAsia" w:hAnsiTheme="minorHAnsi" w:cstheme="minorHAnsi"/>
          <w:bCs/>
          <w:sz w:val="22"/>
          <w:szCs w:val="22"/>
          <w:lang w:eastAsia="en-US"/>
        </w:rPr>
        <w:t>- załącznik nr 1.1 do SWZ</w:t>
      </w:r>
    </w:p>
    <w:p w14:paraId="0255893F" w14:textId="77777777" w:rsidR="00AB52FB" w:rsidRPr="007D55A6" w:rsidRDefault="00AB52FB" w:rsidP="00AB52FB">
      <w:pPr>
        <w:numPr>
          <w:ilvl w:val="0"/>
          <w:numId w:val="3"/>
        </w:numPr>
        <w:spacing w:line="276" w:lineRule="auto"/>
        <w:contextualSpacing/>
        <w:jc w:val="both"/>
        <w:rPr>
          <w:rFonts w:asciiTheme="minorHAnsi" w:eastAsiaTheme="majorEastAsia" w:hAnsiTheme="minorHAnsi" w:cstheme="minorHAnsi"/>
          <w:bCs/>
          <w:sz w:val="22"/>
          <w:szCs w:val="22"/>
          <w:lang w:eastAsia="en-US"/>
        </w:rPr>
      </w:pPr>
      <w:r w:rsidRPr="000013A6">
        <w:rPr>
          <w:rFonts w:asciiTheme="minorHAnsi" w:eastAsiaTheme="majorEastAsia" w:hAnsiTheme="minorHAnsi" w:cstheme="minorHAnsi"/>
          <w:bCs/>
          <w:sz w:val="22"/>
          <w:szCs w:val="22"/>
          <w:lang w:eastAsia="en-US"/>
        </w:rPr>
        <w:t>Przedmiar robót- załącznik nr 1.</w:t>
      </w:r>
      <w:r>
        <w:rPr>
          <w:rFonts w:asciiTheme="minorHAnsi" w:eastAsiaTheme="majorEastAsia" w:hAnsiTheme="minorHAnsi" w:cstheme="minorHAnsi"/>
          <w:bCs/>
          <w:sz w:val="22"/>
          <w:szCs w:val="22"/>
          <w:lang w:eastAsia="en-US"/>
        </w:rPr>
        <w:t xml:space="preserve">2 </w:t>
      </w:r>
      <w:r w:rsidRPr="000013A6">
        <w:rPr>
          <w:rFonts w:asciiTheme="minorHAnsi" w:eastAsiaTheme="majorEastAsia" w:hAnsiTheme="minorHAnsi" w:cstheme="minorHAnsi"/>
          <w:bCs/>
          <w:sz w:val="22"/>
          <w:szCs w:val="22"/>
          <w:lang w:eastAsia="en-US"/>
        </w:rPr>
        <w:t>do SWZ</w:t>
      </w:r>
    </w:p>
    <w:p w14:paraId="267EE1B9" w14:textId="77777777" w:rsidR="00AB52FB" w:rsidRPr="008C56F3" w:rsidRDefault="00AB52FB" w:rsidP="00AB52FB">
      <w:pPr>
        <w:numPr>
          <w:ilvl w:val="0"/>
          <w:numId w:val="3"/>
        </w:numPr>
        <w:spacing w:line="276" w:lineRule="auto"/>
        <w:contextualSpacing/>
        <w:jc w:val="both"/>
        <w:rPr>
          <w:rFonts w:asciiTheme="minorHAnsi" w:eastAsiaTheme="majorEastAsia" w:hAnsiTheme="minorHAnsi" w:cstheme="minorHAnsi"/>
          <w:bCs/>
          <w:sz w:val="22"/>
          <w:szCs w:val="22"/>
          <w:lang w:eastAsia="en-US"/>
        </w:rPr>
      </w:pPr>
      <w:r w:rsidRPr="008C56F3">
        <w:rPr>
          <w:rFonts w:asciiTheme="minorHAnsi" w:eastAsiaTheme="majorEastAsia" w:hAnsiTheme="minorHAnsi" w:cstheme="minorHAnsi"/>
          <w:sz w:val="22"/>
          <w:szCs w:val="22"/>
          <w:lang w:eastAsia="en-US"/>
        </w:rPr>
        <w:t>Opis przedmiotu zamówienia– załącznik nr 2 do SWZ;</w:t>
      </w:r>
    </w:p>
    <w:p w14:paraId="6CA633A6" w14:textId="77777777" w:rsidR="00AB52FB" w:rsidRPr="00816F8F" w:rsidRDefault="00AB52FB" w:rsidP="00AB52FB">
      <w:pPr>
        <w:numPr>
          <w:ilvl w:val="0"/>
          <w:numId w:val="3"/>
        </w:numPr>
        <w:spacing w:line="276" w:lineRule="auto"/>
        <w:contextualSpacing/>
        <w:jc w:val="both"/>
        <w:rPr>
          <w:rFonts w:asciiTheme="minorHAnsi" w:eastAsiaTheme="majorEastAsia" w:hAnsiTheme="minorHAnsi" w:cstheme="minorHAnsi"/>
          <w:sz w:val="22"/>
          <w:szCs w:val="22"/>
          <w:lang w:eastAsia="en-US"/>
        </w:rPr>
      </w:pPr>
      <w:r w:rsidRPr="008C56F3">
        <w:rPr>
          <w:rFonts w:asciiTheme="minorHAnsi" w:eastAsiaTheme="majorEastAsia" w:hAnsiTheme="minorHAnsi" w:cstheme="minorHAnsi"/>
          <w:sz w:val="22"/>
          <w:szCs w:val="22"/>
          <w:lang w:eastAsia="en-US"/>
        </w:rPr>
        <w:t xml:space="preserve">Projektowane postanowienia umowy– załącznik nr </w:t>
      </w:r>
      <w:bookmarkStart w:id="11" w:name="_Hlk166702705"/>
      <w:r>
        <w:rPr>
          <w:rFonts w:asciiTheme="minorHAnsi" w:eastAsiaTheme="majorEastAsia" w:hAnsiTheme="minorHAnsi" w:cstheme="minorHAnsi"/>
          <w:sz w:val="22"/>
          <w:szCs w:val="22"/>
          <w:lang w:eastAsia="en-US"/>
        </w:rPr>
        <w:t>6</w:t>
      </w:r>
      <w:r w:rsidRPr="008C56F3">
        <w:rPr>
          <w:rFonts w:asciiTheme="minorHAnsi" w:eastAsiaTheme="majorEastAsia" w:hAnsiTheme="minorHAnsi" w:cstheme="minorHAnsi"/>
          <w:sz w:val="22"/>
          <w:szCs w:val="22"/>
          <w:lang w:eastAsia="en-US"/>
        </w:rPr>
        <w:t xml:space="preserve"> </w:t>
      </w:r>
      <w:r w:rsidRPr="00816F8F">
        <w:rPr>
          <w:rFonts w:asciiTheme="minorHAnsi" w:eastAsiaTheme="majorEastAsia" w:hAnsiTheme="minorHAnsi" w:cstheme="minorHAnsi"/>
          <w:sz w:val="22"/>
          <w:szCs w:val="22"/>
          <w:lang w:eastAsia="en-US"/>
        </w:rPr>
        <w:t>do SWZ</w:t>
      </w:r>
      <w:bookmarkEnd w:id="11"/>
      <w:r w:rsidRPr="00816F8F">
        <w:rPr>
          <w:rFonts w:asciiTheme="minorHAnsi" w:eastAsiaTheme="majorEastAsia" w:hAnsiTheme="minorHAnsi" w:cstheme="minorHAnsi"/>
          <w:sz w:val="22"/>
          <w:szCs w:val="22"/>
          <w:lang w:eastAsia="en-US"/>
        </w:rPr>
        <w:t>.</w:t>
      </w:r>
    </w:p>
    <w:p w14:paraId="7C822B3A" w14:textId="035977B1" w:rsidR="006A0694" w:rsidRPr="006A0694" w:rsidRDefault="00327371" w:rsidP="00D47028">
      <w:pPr>
        <w:pStyle w:val="Akapitzlist"/>
        <w:numPr>
          <w:ilvl w:val="0"/>
          <w:numId w:val="5"/>
        </w:numPr>
        <w:spacing w:line="276" w:lineRule="auto"/>
        <w:jc w:val="both"/>
        <w:rPr>
          <w:rFonts w:asciiTheme="minorHAnsi" w:eastAsiaTheme="majorEastAsia" w:hAnsiTheme="minorHAnsi" w:cstheme="minorHAnsi"/>
          <w:color w:val="000000" w:themeColor="text1"/>
          <w:sz w:val="22"/>
          <w:szCs w:val="22"/>
          <w:lang w:eastAsia="en-US"/>
        </w:rPr>
      </w:pPr>
      <w:r w:rsidRPr="006A0694">
        <w:rPr>
          <w:rFonts w:asciiTheme="minorHAnsi" w:eastAsiaTheme="majorEastAsia" w:hAnsiTheme="minorHAnsi" w:cstheme="minorHAnsi"/>
          <w:sz w:val="22"/>
          <w:szCs w:val="22"/>
          <w:lang w:eastAsia="en-US"/>
        </w:rPr>
        <w:t>Termin realizacji</w:t>
      </w:r>
      <w:r w:rsidR="007D55A6">
        <w:rPr>
          <w:rFonts w:asciiTheme="minorHAnsi" w:eastAsiaTheme="majorEastAsia" w:hAnsiTheme="minorHAnsi" w:cstheme="minorHAnsi"/>
          <w:sz w:val="22"/>
          <w:szCs w:val="22"/>
          <w:lang w:eastAsia="en-US"/>
        </w:rPr>
        <w:t xml:space="preserve">: </w:t>
      </w:r>
      <w:r w:rsidR="000260CA" w:rsidRPr="000260CA">
        <w:rPr>
          <w:rFonts w:asciiTheme="minorHAnsi" w:eastAsiaTheme="majorEastAsia" w:hAnsiTheme="minorHAnsi" w:cstheme="minorHAnsi"/>
          <w:sz w:val="22"/>
          <w:szCs w:val="22"/>
          <w:lang w:eastAsia="en-US"/>
        </w:rPr>
        <w:t>do dnia 31 października 2024 r</w:t>
      </w:r>
      <w:r w:rsidR="007D55A6">
        <w:rPr>
          <w:rFonts w:asciiTheme="minorHAnsi" w:eastAsiaTheme="majorEastAsia" w:hAnsiTheme="minorHAnsi" w:cstheme="minorHAnsi"/>
          <w:sz w:val="22"/>
          <w:szCs w:val="22"/>
          <w:lang w:eastAsia="en-US"/>
        </w:rPr>
        <w:t>.</w:t>
      </w:r>
    </w:p>
    <w:p w14:paraId="1CD645DB" w14:textId="17C1AFCE" w:rsidR="00E069D1" w:rsidRPr="006A0694" w:rsidRDefault="00327371" w:rsidP="00D47028">
      <w:pPr>
        <w:pStyle w:val="Akapitzlist"/>
        <w:numPr>
          <w:ilvl w:val="0"/>
          <w:numId w:val="5"/>
        </w:numPr>
        <w:spacing w:line="276" w:lineRule="auto"/>
        <w:jc w:val="both"/>
        <w:rPr>
          <w:rFonts w:asciiTheme="minorHAnsi" w:eastAsiaTheme="majorEastAsia" w:hAnsiTheme="minorHAnsi" w:cstheme="minorHAnsi"/>
          <w:color w:val="000000" w:themeColor="text1"/>
          <w:sz w:val="22"/>
          <w:szCs w:val="22"/>
          <w:lang w:eastAsia="en-US"/>
        </w:rPr>
      </w:pPr>
      <w:r w:rsidRPr="006A0694">
        <w:rPr>
          <w:rFonts w:asciiTheme="minorHAnsi" w:eastAsiaTheme="majorEastAsia" w:hAnsiTheme="minorHAnsi" w:cstheme="minorHAnsi"/>
          <w:color w:val="000000" w:themeColor="text1"/>
          <w:sz w:val="22"/>
          <w:szCs w:val="22"/>
          <w:lang w:eastAsia="en-US"/>
        </w:rPr>
        <w:t xml:space="preserve">Zamawiający </w:t>
      </w:r>
      <w:r w:rsidR="00E069D1" w:rsidRPr="006A0694">
        <w:rPr>
          <w:rFonts w:asciiTheme="minorHAnsi" w:eastAsiaTheme="majorEastAsia" w:hAnsiTheme="minorHAnsi" w:cstheme="minorHAnsi"/>
          <w:color w:val="000000" w:themeColor="text1"/>
          <w:sz w:val="22"/>
          <w:szCs w:val="22"/>
          <w:lang w:eastAsia="en-US"/>
        </w:rPr>
        <w:t xml:space="preserve">nie zastrzega obowiązku osobistego wykonania przez Wykonawcę kluczowych części </w:t>
      </w:r>
    </w:p>
    <w:p w14:paraId="05008CB6" w14:textId="634296B5" w:rsidR="00327371" w:rsidRDefault="00E069D1" w:rsidP="00D47028">
      <w:pPr>
        <w:pStyle w:val="Akapitzlist"/>
        <w:spacing w:line="276" w:lineRule="auto"/>
        <w:ind w:left="360"/>
        <w:jc w:val="both"/>
        <w:rPr>
          <w:rFonts w:asciiTheme="minorHAnsi" w:eastAsiaTheme="majorEastAsia" w:hAnsiTheme="minorHAnsi" w:cstheme="minorHAnsi"/>
          <w:color w:val="000000" w:themeColor="text1"/>
          <w:sz w:val="22"/>
          <w:szCs w:val="22"/>
          <w:lang w:eastAsia="en-US"/>
        </w:rPr>
      </w:pPr>
      <w:r w:rsidRPr="00E069D1">
        <w:rPr>
          <w:rFonts w:asciiTheme="minorHAnsi" w:eastAsiaTheme="majorEastAsia" w:hAnsiTheme="minorHAnsi" w:cstheme="minorHAnsi"/>
          <w:color w:val="000000" w:themeColor="text1"/>
          <w:sz w:val="22"/>
          <w:szCs w:val="22"/>
          <w:lang w:eastAsia="en-US"/>
        </w:rPr>
        <w:t>zamówienia.</w:t>
      </w:r>
    </w:p>
    <w:p w14:paraId="6BD77C35" w14:textId="77777777" w:rsidR="004D19C3" w:rsidRDefault="004D19C3" w:rsidP="001963DC">
      <w:pPr>
        <w:pStyle w:val="Akapitzlist"/>
        <w:numPr>
          <w:ilvl w:val="0"/>
          <w:numId w:val="36"/>
        </w:numPr>
        <w:ind w:left="284" w:hanging="284"/>
        <w:rPr>
          <w:rFonts w:asciiTheme="minorHAnsi" w:eastAsiaTheme="majorEastAsia" w:hAnsiTheme="minorHAnsi" w:cstheme="minorHAnsi"/>
          <w:color w:val="000000" w:themeColor="text1"/>
          <w:sz w:val="22"/>
          <w:szCs w:val="22"/>
          <w:lang w:eastAsia="en-US"/>
        </w:rPr>
      </w:pPr>
      <w:r w:rsidRPr="004D19C3">
        <w:rPr>
          <w:rFonts w:asciiTheme="minorHAnsi" w:eastAsiaTheme="majorEastAsia" w:hAnsiTheme="minorHAnsi" w:cstheme="minorHAnsi"/>
          <w:color w:val="000000" w:themeColor="text1"/>
          <w:sz w:val="22"/>
          <w:szCs w:val="22"/>
          <w:lang w:eastAsia="en-US"/>
        </w:rPr>
        <w:t>Wykonawca udziela gwarancji na roboty budowlane na okres 24 miesięcy od daty podpisania przez Strony protokołu odbioru końcowego.</w:t>
      </w:r>
    </w:p>
    <w:p w14:paraId="5D8932E3" w14:textId="5CD13C5C" w:rsidR="004D19C3" w:rsidRDefault="004D19C3" w:rsidP="001963DC">
      <w:pPr>
        <w:pStyle w:val="Akapitzlist"/>
        <w:numPr>
          <w:ilvl w:val="0"/>
          <w:numId w:val="36"/>
        </w:numPr>
        <w:ind w:left="284" w:hanging="284"/>
        <w:rPr>
          <w:rFonts w:asciiTheme="minorHAnsi" w:eastAsiaTheme="majorEastAsia" w:hAnsiTheme="minorHAnsi" w:cstheme="minorHAnsi"/>
          <w:color w:val="000000" w:themeColor="text1"/>
          <w:sz w:val="22"/>
          <w:szCs w:val="22"/>
          <w:lang w:eastAsia="en-US"/>
        </w:rPr>
      </w:pPr>
      <w:r w:rsidRPr="004D19C3">
        <w:rPr>
          <w:rFonts w:asciiTheme="minorHAnsi" w:eastAsiaTheme="majorEastAsia" w:hAnsiTheme="minorHAnsi" w:cstheme="minorHAnsi"/>
          <w:color w:val="000000" w:themeColor="text1"/>
          <w:sz w:val="22"/>
          <w:szCs w:val="22"/>
          <w:lang w:eastAsia="en-US"/>
        </w:rPr>
        <w:lastRenderedPageBreak/>
        <w:t>Wykonawca zobowiązany jest do posiadania ubezpieczenia</w:t>
      </w:r>
      <w:r w:rsidR="00993B85">
        <w:rPr>
          <w:rFonts w:asciiTheme="minorHAnsi" w:eastAsiaTheme="majorEastAsia" w:hAnsiTheme="minorHAnsi" w:cstheme="minorHAnsi"/>
          <w:color w:val="000000" w:themeColor="text1"/>
          <w:sz w:val="22"/>
          <w:szCs w:val="22"/>
          <w:lang w:eastAsia="en-US"/>
        </w:rPr>
        <w:t>/ polisy</w:t>
      </w:r>
      <w:r w:rsidRPr="004D19C3">
        <w:rPr>
          <w:rFonts w:asciiTheme="minorHAnsi" w:eastAsiaTheme="majorEastAsia" w:hAnsiTheme="minorHAnsi" w:cstheme="minorHAnsi"/>
          <w:color w:val="000000" w:themeColor="text1"/>
          <w:sz w:val="22"/>
          <w:szCs w:val="22"/>
          <w:lang w:eastAsia="en-US"/>
        </w:rPr>
        <w:t xml:space="preserve"> od odpowiedzialności cywilnej z tytułu prowadzonej działalności związanej z przedmiotem umowy na kwotę nie mniejszą 1.000.000,00 zł.</w:t>
      </w:r>
    </w:p>
    <w:p w14:paraId="67609A7A" w14:textId="036890D7" w:rsidR="004D19C3" w:rsidRPr="004D19C3" w:rsidRDefault="004D19C3" w:rsidP="001963DC">
      <w:pPr>
        <w:pStyle w:val="Akapitzlist"/>
        <w:numPr>
          <w:ilvl w:val="0"/>
          <w:numId w:val="36"/>
        </w:numPr>
        <w:ind w:left="284" w:hanging="284"/>
        <w:jc w:val="both"/>
        <w:rPr>
          <w:rFonts w:asciiTheme="minorHAnsi" w:eastAsiaTheme="majorEastAsia" w:hAnsiTheme="minorHAnsi" w:cstheme="minorHAnsi"/>
          <w:color w:val="000000" w:themeColor="text1"/>
          <w:sz w:val="22"/>
          <w:szCs w:val="22"/>
          <w:lang w:eastAsia="en-US"/>
        </w:rPr>
      </w:pPr>
      <w:r w:rsidRPr="004D19C3">
        <w:rPr>
          <w:rFonts w:asciiTheme="minorHAnsi" w:eastAsiaTheme="majorEastAsia" w:hAnsiTheme="minorHAnsi" w:cstheme="minorHAnsi"/>
          <w:color w:val="000000" w:themeColor="text1"/>
          <w:sz w:val="22"/>
          <w:szCs w:val="22"/>
          <w:lang w:eastAsia="en-US"/>
        </w:rPr>
        <w:t xml:space="preserve">Zamawiający, zgodnie z art. 100 ust. 1 </w:t>
      </w:r>
      <w:proofErr w:type="spellStart"/>
      <w:r w:rsidRPr="004D19C3">
        <w:rPr>
          <w:rFonts w:asciiTheme="minorHAnsi" w:eastAsiaTheme="majorEastAsia" w:hAnsiTheme="minorHAnsi" w:cstheme="minorHAnsi"/>
          <w:color w:val="000000" w:themeColor="text1"/>
          <w:sz w:val="22"/>
          <w:szCs w:val="22"/>
          <w:lang w:eastAsia="en-US"/>
        </w:rPr>
        <w:t>Pzp</w:t>
      </w:r>
      <w:proofErr w:type="spellEnd"/>
      <w:r w:rsidRPr="004D19C3">
        <w:rPr>
          <w:rFonts w:asciiTheme="minorHAnsi" w:eastAsiaTheme="majorEastAsia" w:hAnsiTheme="minorHAnsi" w:cstheme="minorHAnsi"/>
          <w:color w:val="000000" w:themeColor="text1"/>
          <w:sz w:val="22"/>
          <w:szCs w:val="22"/>
          <w:lang w:eastAsia="en-US"/>
        </w:rPr>
        <w:t>, wymaga, aby zamówienie – jako zamówienie przeznaczone do użytku osób fizycznych, spełniało wymagania w zakresie dostępności dla wszystkich użytkowników, w tym dla osób z niepełnosprawnością.</w:t>
      </w:r>
    </w:p>
    <w:p w14:paraId="735CE30C" w14:textId="77777777" w:rsidR="004D19C3" w:rsidRDefault="004D19C3" w:rsidP="00D47028">
      <w:pPr>
        <w:pStyle w:val="Akapitzlist"/>
        <w:ind w:left="284"/>
        <w:rPr>
          <w:rFonts w:asciiTheme="minorHAnsi" w:eastAsiaTheme="majorEastAsia" w:hAnsiTheme="minorHAnsi" w:cstheme="minorHAnsi"/>
          <w:color w:val="000000" w:themeColor="text1"/>
          <w:sz w:val="22"/>
          <w:szCs w:val="22"/>
          <w:lang w:eastAsia="en-US"/>
        </w:rPr>
      </w:pPr>
    </w:p>
    <w:p w14:paraId="52BB1494" w14:textId="77777777" w:rsidR="004D19C3" w:rsidRPr="004D19C3" w:rsidRDefault="004D19C3" w:rsidP="00D47028">
      <w:pPr>
        <w:pStyle w:val="Akapitzlist"/>
        <w:ind w:left="284"/>
        <w:rPr>
          <w:rFonts w:asciiTheme="minorHAnsi" w:eastAsiaTheme="majorEastAsia" w:hAnsiTheme="minorHAnsi" w:cstheme="minorHAnsi"/>
          <w:color w:val="000000" w:themeColor="text1"/>
          <w:sz w:val="22"/>
          <w:szCs w:val="22"/>
          <w:lang w:eastAsia="en-US"/>
        </w:rPr>
      </w:pPr>
    </w:p>
    <w:p w14:paraId="0122DD51" w14:textId="77777777" w:rsidR="00327371" w:rsidRPr="0026296E" w:rsidRDefault="00327371" w:rsidP="00D47028">
      <w:pPr>
        <w:numPr>
          <w:ilvl w:val="0"/>
          <w:numId w:val="11"/>
        </w:numPr>
        <w:shd w:val="clear" w:color="auto" w:fill="B2A1C7" w:themeFill="accent4" w:themeFillTint="99"/>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 xml:space="preserve">Rozwiązania równoważne </w:t>
      </w:r>
    </w:p>
    <w:p w14:paraId="66EFD551" w14:textId="77777777" w:rsidR="003A093B" w:rsidRDefault="003A093B" w:rsidP="00D47028">
      <w:pPr>
        <w:spacing w:line="276" w:lineRule="auto"/>
        <w:contextualSpacing/>
        <w:jc w:val="both"/>
        <w:rPr>
          <w:rFonts w:asciiTheme="minorHAnsi" w:eastAsiaTheme="majorEastAsia" w:hAnsiTheme="minorHAnsi" w:cstheme="minorHAnsi"/>
          <w:color w:val="000000" w:themeColor="text1"/>
          <w:sz w:val="22"/>
          <w:szCs w:val="22"/>
          <w:lang w:eastAsia="en-US"/>
        </w:rPr>
      </w:pPr>
    </w:p>
    <w:p w14:paraId="4C3B48AF" w14:textId="1A87CDD3" w:rsidR="003A093B" w:rsidRDefault="003A093B" w:rsidP="001963DC">
      <w:pPr>
        <w:pStyle w:val="Akapitzlist"/>
        <w:numPr>
          <w:ilvl w:val="0"/>
          <w:numId w:val="33"/>
        </w:numPr>
        <w:spacing w:line="276" w:lineRule="auto"/>
        <w:jc w:val="both"/>
        <w:rPr>
          <w:rFonts w:asciiTheme="minorHAnsi" w:eastAsiaTheme="majorEastAsia" w:hAnsiTheme="minorHAnsi" w:cstheme="minorHAnsi"/>
          <w:color w:val="000000" w:themeColor="text1"/>
          <w:sz w:val="22"/>
          <w:szCs w:val="22"/>
          <w:lang w:eastAsia="en-US"/>
        </w:rPr>
      </w:pPr>
      <w:r w:rsidRPr="003A093B">
        <w:rPr>
          <w:rFonts w:asciiTheme="minorHAnsi" w:eastAsiaTheme="majorEastAsia" w:hAnsiTheme="minorHAnsi" w:cstheme="minorHAnsi"/>
          <w:color w:val="000000" w:themeColor="text1"/>
          <w:sz w:val="22"/>
          <w:szCs w:val="22"/>
          <w:lang w:eastAsia="en-US"/>
        </w:rPr>
        <w:t xml:space="preserve">Jeżeli dokumentacja  postępowania  lub specyfikacja  techniczna wykonania i odbioru robot wskazywałyby w odniesieniu do niektórych materiałów lub urządzeń znaki towarowe, patenty lub pochodzenie Zamawiający, zgodnie z art. 99 ust. 5 ustawy </w:t>
      </w:r>
      <w:proofErr w:type="spellStart"/>
      <w:r w:rsidRPr="003A093B">
        <w:rPr>
          <w:rFonts w:asciiTheme="minorHAnsi" w:eastAsiaTheme="majorEastAsia" w:hAnsiTheme="minorHAnsi" w:cstheme="minorHAnsi"/>
          <w:color w:val="000000" w:themeColor="text1"/>
          <w:sz w:val="22"/>
          <w:szCs w:val="22"/>
          <w:lang w:eastAsia="en-US"/>
        </w:rPr>
        <w:t>Pzp</w:t>
      </w:r>
      <w:proofErr w:type="spellEnd"/>
      <w:r w:rsidRPr="003A093B">
        <w:rPr>
          <w:rFonts w:asciiTheme="minorHAnsi" w:eastAsiaTheme="majorEastAsia" w:hAnsiTheme="minorHAnsi" w:cstheme="minorHAnsi"/>
          <w:color w:val="000000" w:themeColor="text1"/>
          <w:sz w:val="22"/>
          <w:szCs w:val="22"/>
          <w:lang w:eastAsia="en-US"/>
        </w:rPr>
        <w:t xml:space="preserve"> dopuszcza oferowanie materiałów lub urządzeń równoważnych. Materiały lub urządzenia pochodzące od konkretnych producentów określają minimalne parametry jakościowe i cechy użytkowe, jakim muszą odpowiadać materiały lub urządzenia oferowane przez Wykonawcę ,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np.: katalogach czy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jakościowych i  cechach użytkowych co najmniej na poziomie parametrów wskazanego produktu, uznając tym samym każdy produkt o wskazanych lub lepszych parametrach. Wykonawca może zastosować materiały lub urządzenia równoważne, lecz o parametrach technicznych i jakościowych podobnych lub lepszych, których zastosowanie w żaden sposób nie wpłynie negatywnie na prawidłowe funkcjonowanie rozwiązań przyjętych w dokumentacji postępowania. Wykonawca, który zastosuje urządzenia lub materiały równoważne będzie obowiązany wykazać w trakcie realizacji zamówienia, że zastosowane przez niego urządzenia i materiały spełniają wymagania określone przez Zamawiającego.</w:t>
      </w:r>
    </w:p>
    <w:p w14:paraId="6A2E1DB4" w14:textId="77777777" w:rsidR="003A093B" w:rsidRPr="003A093B" w:rsidRDefault="003A093B" w:rsidP="00D47028">
      <w:pPr>
        <w:pStyle w:val="Akapitzlist"/>
        <w:spacing w:line="276" w:lineRule="auto"/>
        <w:jc w:val="both"/>
        <w:rPr>
          <w:rFonts w:asciiTheme="minorHAnsi" w:eastAsiaTheme="majorEastAsia" w:hAnsiTheme="minorHAnsi" w:cstheme="minorHAnsi"/>
          <w:color w:val="000000" w:themeColor="text1"/>
          <w:sz w:val="22"/>
          <w:szCs w:val="22"/>
          <w:lang w:eastAsia="en-US"/>
        </w:rPr>
      </w:pPr>
    </w:p>
    <w:p w14:paraId="0524BC4F" w14:textId="77777777" w:rsidR="00327371" w:rsidRPr="0026296E" w:rsidRDefault="00327371" w:rsidP="00D47028">
      <w:pPr>
        <w:numPr>
          <w:ilvl w:val="0"/>
          <w:numId w:val="11"/>
        </w:numPr>
        <w:shd w:val="clear" w:color="auto" w:fill="B2A1C7" w:themeFill="accent4" w:themeFillTint="99"/>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 xml:space="preserve">Wymagania w zakresie zatrudniania przez </w:t>
      </w:r>
      <w:r>
        <w:rPr>
          <w:rFonts w:asciiTheme="minorHAnsi" w:hAnsiTheme="minorHAnsi" w:cstheme="minorHAnsi"/>
          <w:b/>
          <w:color w:val="000000" w:themeColor="text1"/>
          <w:sz w:val="22"/>
          <w:szCs w:val="22"/>
          <w:lang w:eastAsia="en-US"/>
        </w:rPr>
        <w:t>W</w:t>
      </w:r>
      <w:r w:rsidRPr="0026296E">
        <w:rPr>
          <w:rFonts w:asciiTheme="minorHAnsi" w:hAnsiTheme="minorHAnsi" w:cstheme="minorHAnsi"/>
          <w:b/>
          <w:color w:val="000000" w:themeColor="text1"/>
          <w:sz w:val="22"/>
          <w:szCs w:val="22"/>
          <w:lang w:eastAsia="en-US"/>
        </w:rPr>
        <w:t xml:space="preserve">ykonawcę lub </w:t>
      </w:r>
      <w:r>
        <w:rPr>
          <w:rFonts w:asciiTheme="minorHAnsi" w:hAnsiTheme="minorHAnsi" w:cstheme="minorHAnsi"/>
          <w:b/>
          <w:color w:val="000000" w:themeColor="text1"/>
          <w:sz w:val="22"/>
          <w:szCs w:val="22"/>
          <w:lang w:eastAsia="en-US"/>
        </w:rPr>
        <w:t>P</w:t>
      </w:r>
      <w:r w:rsidRPr="0026296E">
        <w:rPr>
          <w:rFonts w:asciiTheme="minorHAnsi" w:hAnsiTheme="minorHAnsi" w:cstheme="minorHAnsi"/>
          <w:b/>
          <w:color w:val="000000" w:themeColor="text1"/>
          <w:sz w:val="22"/>
          <w:szCs w:val="22"/>
          <w:lang w:eastAsia="en-US"/>
        </w:rPr>
        <w:t>odwykonawcę osób na podstawie stosunku pracy – art. 95 ust. 1</w:t>
      </w:r>
      <w:r>
        <w:rPr>
          <w:rFonts w:asciiTheme="minorHAnsi" w:hAnsiTheme="minorHAnsi" w:cstheme="minorHAnsi"/>
          <w:b/>
          <w:color w:val="000000" w:themeColor="text1"/>
          <w:sz w:val="22"/>
          <w:szCs w:val="22"/>
          <w:lang w:eastAsia="en-US"/>
        </w:rPr>
        <w:t xml:space="preserve"> ustawy </w:t>
      </w:r>
      <w:proofErr w:type="spellStart"/>
      <w:r>
        <w:rPr>
          <w:rFonts w:asciiTheme="minorHAnsi" w:hAnsiTheme="minorHAnsi" w:cstheme="minorHAnsi"/>
          <w:b/>
          <w:color w:val="000000" w:themeColor="text1"/>
          <w:sz w:val="22"/>
          <w:szCs w:val="22"/>
          <w:lang w:eastAsia="en-US"/>
        </w:rPr>
        <w:t>Pzp</w:t>
      </w:r>
      <w:proofErr w:type="spellEnd"/>
    </w:p>
    <w:p w14:paraId="70C8A78F" w14:textId="1238E8B4" w:rsidR="003A093B" w:rsidRDefault="003A093B" w:rsidP="001963DC">
      <w:pPr>
        <w:pStyle w:val="Akapitzlist"/>
        <w:numPr>
          <w:ilvl w:val="0"/>
          <w:numId w:val="34"/>
        </w:numPr>
        <w:spacing w:line="276" w:lineRule="auto"/>
        <w:jc w:val="both"/>
        <w:rPr>
          <w:rFonts w:asciiTheme="minorHAnsi" w:hAnsiTheme="minorHAnsi" w:cstheme="minorHAnsi"/>
          <w:color w:val="000000" w:themeColor="text1"/>
          <w:sz w:val="22"/>
          <w:szCs w:val="22"/>
        </w:rPr>
      </w:pPr>
      <w:r w:rsidRPr="003A093B">
        <w:rPr>
          <w:rFonts w:asciiTheme="minorHAnsi" w:hAnsiTheme="minorHAnsi" w:cstheme="minorHAnsi"/>
          <w:color w:val="000000" w:themeColor="text1"/>
          <w:sz w:val="22"/>
          <w:szCs w:val="22"/>
        </w:rPr>
        <w:t xml:space="preserve">Zgodnie z art. 95 ust 1 ustawy </w:t>
      </w:r>
      <w:proofErr w:type="spellStart"/>
      <w:r w:rsidRPr="003A093B">
        <w:rPr>
          <w:rFonts w:asciiTheme="minorHAnsi" w:hAnsiTheme="minorHAnsi" w:cstheme="minorHAnsi"/>
          <w:color w:val="000000" w:themeColor="text1"/>
          <w:sz w:val="22"/>
          <w:szCs w:val="22"/>
        </w:rPr>
        <w:t>Pzp</w:t>
      </w:r>
      <w:proofErr w:type="spellEnd"/>
      <w:r w:rsidRPr="003A093B">
        <w:rPr>
          <w:rFonts w:asciiTheme="minorHAnsi" w:hAnsiTheme="minorHAnsi" w:cstheme="minorHAnsi"/>
          <w:color w:val="000000" w:themeColor="text1"/>
          <w:sz w:val="22"/>
          <w:szCs w:val="22"/>
        </w:rPr>
        <w:t xml:space="preserve"> Zamawiający wymaga zatrudnienia przez Wykonawcę lub Podwykonawcę osób na podstawie stosunku pracy na czas i w zakresie realizacji umowy, wykonujących czynności wskazane w projektowanych postanowieniach umowy.</w:t>
      </w:r>
    </w:p>
    <w:p w14:paraId="0DAD8ED1" w14:textId="40D81B38" w:rsidR="002F671A" w:rsidRPr="003A093B" w:rsidRDefault="003A093B" w:rsidP="001963DC">
      <w:pPr>
        <w:pStyle w:val="Akapitzlist"/>
        <w:numPr>
          <w:ilvl w:val="0"/>
          <w:numId w:val="34"/>
        </w:numPr>
        <w:spacing w:line="276" w:lineRule="auto"/>
        <w:jc w:val="both"/>
        <w:rPr>
          <w:rFonts w:asciiTheme="minorHAnsi" w:hAnsiTheme="minorHAnsi" w:cstheme="minorHAnsi"/>
          <w:color w:val="000000" w:themeColor="text1"/>
          <w:sz w:val="22"/>
          <w:szCs w:val="22"/>
        </w:rPr>
      </w:pPr>
      <w:r w:rsidRPr="003A093B">
        <w:rPr>
          <w:rFonts w:asciiTheme="minorHAnsi" w:hAnsiTheme="minorHAnsi" w:cstheme="minorHAnsi"/>
          <w:color w:val="000000" w:themeColor="text1"/>
          <w:sz w:val="22"/>
          <w:szCs w:val="22"/>
        </w:rPr>
        <w:t xml:space="preserve">Szczegółowy sposób dokumentowania zatrudnienia ww. osób, uprawnienia Zamawiającego w zakresie kontroli spełniania przez Wykonawcę wymagań, o których mowa w art. 95 ust. 1 ustawy </w:t>
      </w:r>
      <w:proofErr w:type="spellStart"/>
      <w:r w:rsidRPr="003A093B">
        <w:rPr>
          <w:rFonts w:asciiTheme="minorHAnsi" w:hAnsiTheme="minorHAnsi" w:cstheme="minorHAnsi"/>
          <w:color w:val="000000" w:themeColor="text1"/>
          <w:sz w:val="22"/>
          <w:szCs w:val="22"/>
        </w:rPr>
        <w:t>Pzp</w:t>
      </w:r>
      <w:proofErr w:type="spellEnd"/>
      <w:r w:rsidRPr="003A093B">
        <w:rPr>
          <w:rFonts w:asciiTheme="minorHAnsi" w:hAnsiTheme="minorHAnsi" w:cstheme="minorHAnsi"/>
          <w:color w:val="000000" w:themeColor="text1"/>
          <w:sz w:val="22"/>
          <w:szCs w:val="22"/>
        </w:rPr>
        <w:t xml:space="preserve"> oraz sankcji z tytułu niespełnienia tych wymagań, rodzaju czynności niezbędnych do realizacji zamówienia, których dotyczą wymagania zatrudnienia na podstawie umowy o pracę przez Wykonawcę lub podwykonawcę osób wykonujących czynności w trakcie realizacji </w:t>
      </w:r>
      <w:r w:rsidRPr="003A093B">
        <w:rPr>
          <w:rFonts w:asciiTheme="minorHAnsi" w:hAnsiTheme="minorHAnsi" w:cstheme="minorHAnsi"/>
          <w:color w:val="000000" w:themeColor="text1"/>
          <w:sz w:val="22"/>
          <w:szCs w:val="22"/>
        </w:rPr>
        <w:lastRenderedPageBreak/>
        <w:t>zamówienia zawarte są w projektowanych postanowieniach umowy</w:t>
      </w:r>
      <w:r>
        <w:rPr>
          <w:rFonts w:asciiTheme="minorHAnsi" w:hAnsiTheme="minorHAnsi" w:cstheme="minorHAnsi"/>
          <w:color w:val="000000" w:themeColor="text1"/>
          <w:sz w:val="22"/>
          <w:szCs w:val="22"/>
        </w:rPr>
        <w:t>, stanowiących załącznik nr 6 do SWZ</w:t>
      </w:r>
    </w:p>
    <w:p w14:paraId="2D681172" w14:textId="77777777" w:rsidR="00327371" w:rsidRPr="0026296E" w:rsidRDefault="00327371" w:rsidP="00D47028">
      <w:pPr>
        <w:numPr>
          <w:ilvl w:val="0"/>
          <w:numId w:val="11"/>
        </w:numPr>
        <w:shd w:val="clear" w:color="auto" w:fill="B2A1C7" w:themeFill="accent4" w:themeFillTint="99"/>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 xml:space="preserve">Wymagania w zakresie zatrudnienia osób, o których mowa w art. 96 ust. 2 pkt 2 ustawy </w:t>
      </w:r>
      <w:proofErr w:type="spellStart"/>
      <w:r w:rsidRPr="0026296E">
        <w:rPr>
          <w:rFonts w:asciiTheme="minorHAnsi" w:hAnsiTheme="minorHAnsi" w:cstheme="minorHAnsi"/>
          <w:b/>
          <w:color w:val="000000" w:themeColor="text1"/>
          <w:sz w:val="22"/>
          <w:szCs w:val="22"/>
          <w:lang w:eastAsia="en-US"/>
        </w:rPr>
        <w:t>Pzp</w:t>
      </w:r>
      <w:proofErr w:type="spellEnd"/>
    </w:p>
    <w:p w14:paraId="0C72106B" w14:textId="77777777" w:rsidR="00327371" w:rsidRPr="0026296E" w:rsidRDefault="00327371" w:rsidP="00D47028">
      <w:pPr>
        <w:spacing w:line="276" w:lineRule="auto"/>
        <w:ind w:left="-142"/>
        <w:jc w:val="both"/>
        <w:rPr>
          <w:rFonts w:asciiTheme="minorHAnsi" w:hAnsiTheme="minorHAnsi" w:cstheme="minorHAnsi"/>
          <w:color w:val="000000" w:themeColor="text1"/>
          <w:sz w:val="22"/>
          <w:szCs w:val="22"/>
        </w:rPr>
      </w:pPr>
      <w:r w:rsidRPr="0026296E">
        <w:rPr>
          <w:rFonts w:asciiTheme="minorHAnsi" w:hAnsiTheme="minorHAnsi" w:cstheme="minorHAnsi"/>
          <w:color w:val="000000" w:themeColor="text1"/>
          <w:sz w:val="22"/>
          <w:szCs w:val="22"/>
        </w:rPr>
        <w:t xml:space="preserve">   </w:t>
      </w:r>
      <w:bookmarkStart w:id="12" w:name="_Hlk170163859"/>
      <w:r w:rsidRPr="0026296E">
        <w:rPr>
          <w:rFonts w:asciiTheme="minorHAnsi" w:hAnsiTheme="minorHAnsi" w:cstheme="minorHAnsi"/>
          <w:color w:val="000000" w:themeColor="text1"/>
          <w:sz w:val="22"/>
          <w:szCs w:val="22"/>
        </w:rPr>
        <w:t xml:space="preserve">Zamawiający </w:t>
      </w:r>
      <w:r w:rsidRPr="00DC188C">
        <w:rPr>
          <w:rFonts w:asciiTheme="minorHAnsi" w:hAnsiTheme="minorHAnsi" w:cstheme="minorHAnsi"/>
          <w:b/>
          <w:bCs/>
          <w:color w:val="000000" w:themeColor="text1"/>
          <w:sz w:val="22"/>
          <w:szCs w:val="22"/>
        </w:rPr>
        <w:t>nie stawia wymogu</w:t>
      </w:r>
      <w:r w:rsidRPr="0026296E">
        <w:rPr>
          <w:rFonts w:asciiTheme="minorHAnsi" w:hAnsiTheme="minorHAnsi" w:cstheme="minorHAnsi"/>
          <w:color w:val="000000" w:themeColor="text1"/>
          <w:sz w:val="22"/>
          <w:szCs w:val="22"/>
        </w:rPr>
        <w:t xml:space="preserve">  w powyższym zakresie.</w:t>
      </w:r>
    </w:p>
    <w:bookmarkEnd w:id="12"/>
    <w:p w14:paraId="0EEC8FB9" w14:textId="77777777" w:rsidR="00327371" w:rsidRDefault="00327371" w:rsidP="00D47028">
      <w:pPr>
        <w:spacing w:line="276" w:lineRule="auto"/>
        <w:ind w:left="-142"/>
        <w:jc w:val="both"/>
        <w:rPr>
          <w:rFonts w:asciiTheme="minorHAnsi" w:hAnsiTheme="minorHAnsi" w:cstheme="minorHAnsi"/>
          <w:color w:val="000000" w:themeColor="text1"/>
          <w:sz w:val="22"/>
          <w:szCs w:val="22"/>
        </w:rPr>
      </w:pPr>
    </w:p>
    <w:p w14:paraId="24525E30" w14:textId="77777777" w:rsidR="00327371" w:rsidRPr="0026296E" w:rsidRDefault="00327371" w:rsidP="00D47028">
      <w:pPr>
        <w:numPr>
          <w:ilvl w:val="0"/>
          <w:numId w:val="11"/>
        </w:numPr>
        <w:shd w:val="clear" w:color="auto" w:fill="B2A1C7" w:themeFill="accent4" w:themeFillTint="99"/>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Informacja o przedmiotowych środkach dowodowych</w:t>
      </w:r>
    </w:p>
    <w:p w14:paraId="169F797A" w14:textId="54092D00" w:rsidR="00953622" w:rsidRPr="007B00A7" w:rsidRDefault="00525DB8" w:rsidP="00771C83">
      <w:pPr>
        <w:pStyle w:val="Akapitzlist"/>
        <w:spacing w:line="276" w:lineRule="auto"/>
        <w:ind w:left="284"/>
        <w:jc w:val="both"/>
        <w:rPr>
          <w:rFonts w:asciiTheme="minorHAnsi" w:hAnsiTheme="minorHAnsi" w:cstheme="minorHAnsi"/>
          <w:color w:val="000000" w:themeColor="text1"/>
          <w:sz w:val="22"/>
          <w:szCs w:val="22"/>
        </w:rPr>
      </w:pPr>
      <w:r w:rsidRPr="00450ECF">
        <w:rPr>
          <w:rFonts w:asciiTheme="minorHAnsi" w:hAnsiTheme="minorHAnsi" w:cstheme="minorHAnsi"/>
          <w:color w:val="000000" w:themeColor="text1"/>
          <w:sz w:val="22"/>
          <w:szCs w:val="22"/>
        </w:rPr>
        <w:t>Zamawiający</w:t>
      </w:r>
      <w:r w:rsidR="007B00A7" w:rsidRPr="00450ECF">
        <w:rPr>
          <w:rFonts w:asciiTheme="minorHAnsi" w:hAnsiTheme="minorHAnsi" w:cstheme="minorHAnsi"/>
          <w:color w:val="000000" w:themeColor="text1"/>
          <w:sz w:val="22"/>
          <w:szCs w:val="22"/>
        </w:rPr>
        <w:t xml:space="preserve"> </w:t>
      </w:r>
      <w:r w:rsidR="007B00A7" w:rsidRPr="00450ECF">
        <w:rPr>
          <w:rFonts w:asciiTheme="minorHAnsi" w:hAnsiTheme="minorHAnsi" w:cstheme="minorHAnsi"/>
          <w:b/>
          <w:bCs/>
          <w:color w:val="000000" w:themeColor="text1"/>
          <w:sz w:val="22"/>
          <w:szCs w:val="22"/>
        </w:rPr>
        <w:t>nie</w:t>
      </w:r>
      <w:r w:rsidR="00327371" w:rsidRPr="00450ECF">
        <w:rPr>
          <w:rFonts w:asciiTheme="minorHAnsi" w:hAnsiTheme="minorHAnsi" w:cstheme="minorHAnsi"/>
          <w:b/>
          <w:bCs/>
          <w:color w:val="000000" w:themeColor="text1"/>
          <w:sz w:val="22"/>
          <w:szCs w:val="22"/>
        </w:rPr>
        <w:t xml:space="preserve"> żąda</w:t>
      </w:r>
      <w:r w:rsidR="00327371" w:rsidRPr="00953622">
        <w:rPr>
          <w:rFonts w:asciiTheme="minorHAnsi" w:hAnsiTheme="minorHAnsi" w:cstheme="minorHAnsi"/>
          <w:color w:val="000000" w:themeColor="text1"/>
          <w:sz w:val="22"/>
          <w:szCs w:val="22"/>
        </w:rPr>
        <w:t xml:space="preserve"> od Wykonawców przedmiotowych środków dowod</w:t>
      </w:r>
      <w:r w:rsidRPr="00953622">
        <w:rPr>
          <w:rFonts w:asciiTheme="minorHAnsi" w:hAnsiTheme="minorHAnsi" w:cstheme="minorHAnsi"/>
          <w:color w:val="000000" w:themeColor="text1"/>
          <w:sz w:val="22"/>
          <w:szCs w:val="22"/>
        </w:rPr>
        <w:t xml:space="preserve">owych w niniejszym </w:t>
      </w:r>
      <w:r w:rsidR="002F671A" w:rsidRPr="00953622">
        <w:rPr>
          <w:rFonts w:asciiTheme="minorHAnsi" w:hAnsiTheme="minorHAnsi" w:cstheme="minorHAnsi"/>
          <w:color w:val="000000" w:themeColor="text1"/>
          <w:sz w:val="22"/>
          <w:szCs w:val="22"/>
        </w:rPr>
        <w:t xml:space="preserve">  </w:t>
      </w:r>
      <w:r w:rsidRPr="00953622">
        <w:rPr>
          <w:rFonts w:asciiTheme="minorHAnsi" w:hAnsiTheme="minorHAnsi" w:cstheme="minorHAnsi"/>
          <w:color w:val="000000" w:themeColor="text1"/>
          <w:sz w:val="22"/>
          <w:szCs w:val="22"/>
        </w:rPr>
        <w:t>postępowaniu</w:t>
      </w:r>
      <w:r w:rsidR="007B00A7">
        <w:rPr>
          <w:rFonts w:asciiTheme="minorHAnsi" w:hAnsiTheme="minorHAnsi" w:cstheme="minorHAnsi"/>
          <w:color w:val="000000" w:themeColor="text1"/>
          <w:sz w:val="22"/>
          <w:szCs w:val="22"/>
        </w:rPr>
        <w:t>.</w:t>
      </w:r>
    </w:p>
    <w:p w14:paraId="35D08DF7" w14:textId="77777777" w:rsidR="00327371" w:rsidRPr="0026296E" w:rsidRDefault="00327371" w:rsidP="00D47028">
      <w:pPr>
        <w:numPr>
          <w:ilvl w:val="0"/>
          <w:numId w:val="11"/>
        </w:numPr>
        <w:shd w:val="clear" w:color="auto" w:fill="B2A1C7" w:themeFill="accent4" w:themeFillTint="99"/>
        <w:spacing w:line="276" w:lineRule="auto"/>
        <w:contextualSpacing/>
        <w:jc w:val="both"/>
        <w:rPr>
          <w:rFonts w:asciiTheme="minorHAnsi" w:hAnsiTheme="minorHAnsi" w:cstheme="minorHAnsi"/>
          <w:b/>
          <w:color w:val="000000" w:themeColor="text1"/>
          <w:sz w:val="22"/>
          <w:szCs w:val="22"/>
          <w:lang w:eastAsia="en-US"/>
        </w:rPr>
      </w:pPr>
      <w:r w:rsidRPr="008779E1">
        <w:rPr>
          <w:rFonts w:asciiTheme="minorHAnsi" w:hAnsiTheme="minorHAnsi" w:cstheme="minorHAnsi"/>
          <w:b/>
          <w:color w:val="000000" w:themeColor="text1"/>
          <w:sz w:val="22"/>
          <w:szCs w:val="22"/>
          <w:lang w:eastAsia="en-US"/>
        </w:rPr>
        <w:t>Termin</w:t>
      </w:r>
      <w:r w:rsidRPr="0026296E">
        <w:rPr>
          <w:rFonts w:asciiTheme="minorHAnsi" w:hAnsiTheme="minorHAnsi" w:cstheme="minorHAnsi"/>
          <w:b/>
          <w:color w:val="000000" w:themeColor="text1"/>
          <w:sz w:val="22"/>
          <w:szCs w:val="22"/>
          <w:lang w:eastAsia="en-US"/>
        </w:rPr>
        <w:t xml:space="preserve"> wykonania zamówienia </w:t>
      </w:r>
    </w:p>
    <w:p w14:paraId="417F854D" w14:textId="0BD77279" w:rsidR="00327371" w:rsidRPr="0026296E" w:rsidRDefault="00327371" w:rsidP="00D47028">
      <w:pPr>
        <w:spacing w:line="276" w:lineRule="auto"/>
        <w:jc w:val="both"/>
        <w:rPr>
          <w:rFonts w:asciiTheme="minorHAnsi" w:eastAsiaTheme="majorEastAsia" w:hAnsiTheme="minorHAnsi" w:cstheme="minorHAnsi"/>
          <w:b/>
          <w:color w:val="000000" w:themeColor="text1"/>
          <w:sz w:val="22"/>
          <w:szCs w:val="22"/>
          <w:lang w:eastAsia="en-US"/>
        </w:rPr>
      </w:pPr>
      <w:r w:rsidRPr="000260CA">
        <w:rPr>
          <w:rFonts w:asciiTheme="minorHAnsi" w:eastAsiaTheme="majorEastAsia" w:hAnsiTheme="minorHAnsi" w:cstheme="minorHAnsi"/>
          <w:color w:val="000000" w:themeColor="text1"/>
          <w:sz w:val="22"/>
          <w:szCs w:val="22"/>
          <w:lang w:eastAsia="en-US"/>
        </w:rPr>
        <w:t xml:space="preserve">Zamawiający wymaga, aby zamówienie zostało wykonane </w:t>
      </w:r>
      <w:r w:rsidR="000260CA" w:rsidRPr="000260CA">
        <w:rPr>
          <w:rFonts w:asciiTheme="minorHAnsi" w:eastAsiaTheme="majorEastAsia" w:hAnsiTheme="minorHAnsi" w:cstheme="minorHAnsi"/>
          <w:bCs/>
          <w:color w:val="000000" w:themeColor="text1"/>
          <w:sz w:val="22"/>
          <w:szCs w:val="22"/>
          <w:lang w:eastAsia="en-US"/>
        </w:rPr>
        <w:t>do dnia 31 października 2024 r</w:t>
      </w:r>
    </w:p>
    <w:p w14:paraId="5429A587" w14:textId="77777777" w:rsidR="00327371" w:rsidRPr="0026296E" w:rsidRDefault="00327371" w:rsidP="00D47028">
      <w:pPr>
        <w:numPr>
          <w:ilvl w:val="0"/>
          <w:numId w:val="11"/>
        </w:numPr>
        <w:shd w:val="clear" w:color="auto" w:fill="B2A1C7" w:themeFill="accent4" w:themeFillTint="99"/>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Informacja o warunkach udziału w postępowaniu o udzielenie zamówienia</w:t>
      </w:r>
    </w:p>
    <w:p w14:paraId="5CBFFB9E" w14:textId="77777777" w:rsidR="00327371" w:rsidRPr="0026296E" w:rsidRDefault="00327371" w:rsidP="00D47028">
      <w:pPr>
        <w:spacing w:line="276" w:lineRule="auto"/>
        <w:jc w:val="both"/>
        <w:rPr>
          <w:rFonts w:asciiTheme="minorHAnsi" w:eastAsiaTheme="majorEastAsia" w:hAnsiTheme="minorHAnsi" w:cstheme="minorHAnsi"/>
          <w:b/>
          <w:color w:val="000000" w:themeColor="text1"/>
          <w:sz w:val="22"/>
          <w:szCs w:val="22"/>
          <w:lang w:eastAsia="en-US"/>
        </w:rPr>
      </w:pPr>
      <w:r w:rsidRPr="0026296E">
        <w:rPr>
          <w:rFonts w:asciiTheme="minorHAnsi" w:eastAsiaTheme="majorEastAsia" w:hAnsiTheme="minorHAnsi" w:cstheme="minorHAnsi"/>
          <w:color w:val="000000" w:themeColor="text1"/>
          <w:sz w:val="22"/>
          <w:szCs w:val="22"/>
          <w:lang w:eastAsia="en-US"/>
        </w:rPr>
        <w:t xml:space="preserve">Na podstawie art. 112 ustawy </w:t>
      </w:r>
      <w:proofErr w:type="spellStart"/>
      <w:r w:rsidRPr="0026296E">
        <w:rPr>
          <w:rFonts w:asciiTheme="minorHAnsi" w:eastAsiaTheme="majorEastAsia" w:hAnsiTheme="minorHAnsi" w:cstheme="minorHAnsi"/>
          <w:color w:val="000000" w:themeColor="text1"/>
          <w:sz w:val="22"/>
          <w:szCs w:val="22"/>
          <w:lang w:eastAsia="en-US"/>
        </w:rPr>
        <w:t>Pzp</w:t>
      </w:r>
      <w:proofErr w:type="spellEnd"/>
      <w:r w:rsidRPr="0026296E">
        <w:rPr>
          <w:rFonts w:asciiTheme="minorHAnsi" w:eastAsiaTheme="majorEastAsia" w:hAnsiTheme="minorHAnsi" w:cstheme="minorHAnsi"/>
          <w:color w:val="000000" w:themeColor="text1"/>
          <w:sz w:val="22"/>
          <w:szCs w:val="22"/>
          <w:lang w:eastAsia="en-US"/>
        </w:rPr>
        <w:t xml:space="preserve">, zamawiający określa następujące warunki udziału </w:t>
      </w:r>
      <w:r w:rsidRPr="0026296E">
        <w:rPr>
          <w:rFonts w:asciiTheme="minorHAnsi" w:eastAsiaTheme="majorEastAsia" w:hAnsiTheme="minorHAnsi" w:cstheme="minorHAnsi"/>
          <w:color w:val="000000" w:themeColor="text1"/>
          <w:sz w:val="22"/>
          <w:szCs w:val="22"/>
          <w:lang w:eastAsia="en-US"/>
        </w:rPr>
        <w:br/>
        <w:t xml:space="preserve">w postępowaniu </w:t>
      </w:r>
      <w:r w:rsidRPr="0026296E">
        <w:rPr>
          <w:rFonts w:asciiTheme="minorHAnsi" w:eastAsiaTheme="majorEastAsia" w:hAnsiTheme="minorHAnsi" w:cstheme="minorHAnsi"/>
          <w:b/>
          <w:color w:val="000000" w:themeColor="text1"/>
          <w:sz w:val="22"/>
          <w:szCs w:val="22"/>
          <w:lang w:eastAsia="en-US"/>
        </w:rPr>
        <w:t>dotyczące:</w:t>
      </w:r>
    </w:p>
    <w:p w14:paraId="4C24B27E" w14:textId="77777777" w:rsidR="00327371" w:rsidRPr="0026296E" w:rsidRDefault="00327371" w:rsidP="00D47028">
      <w:pPr>
        <w:numPr>
          <w:ilvl w:val="0"/>
          <w:numId w:val="14"/>
        </w:numPr>
        <w:spacing w:line="276" w:lineRule="auto"/>
        <w:jc w:val="both"/>
        <w:rPr>
          <w:rFonts w:asciiTheme="minorHAnsi" w:eastAsiaTheme="majorEastAsia" w:hAnsiTheme="minorHAnsi" w:cstheme="minorHAnsi"/>
          <w:b/>
          <w:color w:val="000000" w:themeColor="text1"/>
          <w:sz w:val="22"/>
          <w:szCs w:val="22"/>
          <w:u w:val="single"/>
          <w:lang w:eastAsia="en-US"/>
        </w:rPr>
      </w:pPr>
      <w:r w:rsidRPr="0026296E">
        <w:rPr>
          <w:rFonts w:asciiTheme="minorHAnsi" w:eastAsiaTheme="majorEastAsia" w:hAnsiTheme="minorHAnsi" w:cstheme="minorHAnsi"/>
          <w:b/>
          <w:color w:val="000000" w:themeColor="text1"/>
          <w:sz w:val="22"/>
          <w:szCs w:val="22"/>
          <w:u w:val="single"/>
          <w:lang w:eastAsia="en-US"/>
        </w:rPr>
        <w:t>zdolności do występowania w obrocie gospodarczym:</w:t>
      </w:r>
    </w:p>
    <w:p w14:paraId="57F4FD3C" w14:textId="362B8EC2" w:rsidR="00327371" w:rsidRPr="00890721" w:rsidRDefault="00327371" w:rsidP="00D47028">
      <w:pPr>
        <w:spacing w:line="276" w:lineRule="auto"/>
        <w:ind w:left="-142"/>
        <w:jc w:val="both"/>
        <w:rPr>
          <w:rFonts w:asciiTheme="minorHAnsi" w:eastAsiaTheme="majorEastAsia" w:hAnsiTheme="minorHAnsi" w:cstheme="minorHAnsi"/>
          <w:color w:val="000000" w:themeColor="text1"/>
          <w:sz w:val="22"/>
          <w:szCs w:val="22"/>
          <w:lang w:eastAsia="en-US"/>
        </w:rPr>
      </w:pPr>
      <w:bookmarkStart w:id="13" w:name="_Hlk170250978"/>
      <w:r w:rsidRPr="0026296E">
        <w:rPr>
          <w:rFonts w:asciiTheme="minorHAnsi" w:eastAsiaTheme="majorEastAsia" w:hAnsiTheme="minorHAnsi" w:cstheme="minorHAnsi"/>
          <w:color w:val="000000" w:themeColor="text1"/>
          <w:sz w:val="22"/>
          <w:szCs w:val="22"/>
          <w:lang w:eastAsia="en-US"/>
        </w:rPr>
        <w:t>Zamawiający odstępuje od opisu sposobu dokonywania spełnienia warunków w tym zakresie.</w:t>
      </w:r>
      <w:r w:rsidRPr="0026296E">
        <w:rPr>
          <w:rFonts w:asciiTheme="minorHAnsi" w:hAnsiTheme="minorHAnsi" w:cstheme="minorHAnsi"/>
          <w:color w:val="000000" w:themeColor="text1"/>
          <w:sz w:val="22"/>
          <w:szCs w:val="22"/>
        </w:rPr>
        <w:t xml:space="preserve"> </w:t>
      </w:r>
      <w:r w:rsidRPr="0026296E">
        <w:rPr>
          <w:rFonts w:asciiTheme="minorHAnsi" w:eastAsiaTheme="majorEastAsia" w:hAnsiTheme="minorHAnsi" w:cstheme="minorHAnsi"/>
          <w:color w:val="000000" w:themeColor="text1"/>
          <w:sz w:val="22"/>
          <w:szCs w:val="22"/>
          <w:lang w:eastAsia="en-US"/>
        </w:rPr>
        <w:t>Zamawiający nie dokona oceny spełnienia warunków udziału w postępowaniu.</w:t>
      </w:r>
    </w:p>
    <w:p w14:paraId="6CA3C8A7" w14:textId="77777777" w:rsidR="00327371" w:rsidRPr="0026296E" w:rsidRDefault="00327371" w:rsidP="00D47028">
      <w:pPr>
        <w:spacing w:line="276" w:lineRule="auto"/>
        <w:ind w:left="-142"/>
        <w:jc w:val="both"/>
        <w:rPr>
          <w:rFonts w:asciiTheme="minorHAnsi" w:eastAsiaTheme="majorEastAsia" w:hAnsiTheme="minorHAnsi" w:cstheme="minorHAnsi"/>
          <w:b/>
          <w:i/>
          <w:color w:val="000000" w:themeColor="text1"/>
          <w:sz w:val="22"/>
          <w:szCs w:val="22"/>
          <w:lang w:eastAsia="en-US"/>
        </w:rPr>
      </w:pPr>
    </w:p>
    <w:bookmarkEnd w:id="13"/>
    <w:p w14:paraId="6255910C" w14:textId="77777777" w:rsidR="00327371" w:rsidRPr="0026296E" w:rsidRDefault="00327371" w:rsidP="00D47028">
      <w:pPr>
        <w:numPr>
          <w:ilvl w:val="0"/>
          <w:numId w:val="14"/>
        </w:numPr>
        <w:spacing w:line="276" w:lineRule="auto"/>
        <w:jc w:val="both"/>
        <w:rPr>
          <w:rFonts w:asciiTheme="minorHAnsi" w:eastAsiaTheme="majorEastAsia" w:hAnsiTheme="minorHAnsi" w:cstheme="minorHAnsi"/>
          <w:b/>
          <w:color w:val="000000" w:themeColor="text1"/>
          <w:sz w:val="22"/>
          <w:szCs w:val="22"/>
          <w:u w:val="single"/>
          <w:lang w:eastAsia="en-US"/>
        </w:rPr>
      </w:pPr>
      <w:r w:rsidRPr="0026296E">
        <w:rPr>
          <w:rFonts w:asciiTheme="minorHAnsi" w:eastAsiaTheme="majorEastAsia" w:hAnsiTheme="minorHAnsi" w:cstheme="minorHAnsi"/>
          <w:b/>
          <w:color w:val="000000" w:themeColor="text1"/>
          <w:sz w:val="22"/>
          <w:szCs w:val="22"/>
          <w:u w:val="single"/>
          <w:lang w:eastAsia="en-US"/>
        </w:rPr>
        <w:t>uprawnień do prowadzenia określonej działalności gospodarczej lub zawodowej, o ile wynika to z odrębnych przepisów:</w:t>
      </w:r>
    </w:p>
    <w:p w14:paraId="07AA663C" w14:textId="77777777" w:rsidR="00327371" w:rsidRPr="0026296E" w:rsidRDefault="00327371" w:rsidP="00D47028">
      <w:pPr>
        <w:spacing w:line="276" w:lineRule="auto"/>
        <w:ind w:left="-142"/>
        <w:jc w:val="both"/>
        <w:rPr>
          <w:rFonts w:asciiTheme="minorHAnsi" w:eastAsiaTheme="majorEastAsia" w:hAnsiTheme="minorHAnsi" w:cstheme="minorHAnsi"/>
          <w:color w:val="000000" w:themeColor="text1"/>
          <w:sz w:val="22"/>
          <w:szCs w:val="22"/>
          <w:lang w:eastAsia="en-US"/>
        </w:rPr>
      </w:pPr>
      <w:bookmarkStart w:id="14" w:name="_Hlk90636343"/>
      <w:r w:rsidRPr="0026296E">
        <w:rPr>
          <w:rFonts w:asciiTheme="minorHAnsi" w:eastAsiaTheme="majorEastAsia" w:hAnsiTheme="minorHAnsi" w:cstheme="minorHAnsi"/>
          <w:color w:val="000000" w:themeColor="text1"/>
          <w:sz w:val="22"/>
          <w:szCs w:val="22"/>
          <w:lang w:eastAsia="en-US"/>
        </w:rPr>
        <w:t>Zamawiający odstępuje od opisu sposobu dokonywania spełnienia warunków w tym zakresie.</w:t>
      </w:r>
      <w:r w:rsidRPr="0026296E">
        <w:rPr>
          <w:rFonts w:asciiTheme="minorHAnsi" w:hAnsiTheme="minorHAnsi" w:cstheme="minorHAnsi"/>
          <w:color w:val="000000" w:themeColor="text1"/>
          <w:sz w:val="22"/>
          <w:szCs w:val="22"/>
        </w:rPr>
        <w:t xml:space="preserve"> </w:t>
      </w:r>
      <w:r w:rsidRPr="0026296E">
        <w:rPr>
          <w:rFonts w:asciiTheme="minorHAnsi" w:eastAsiaTheme="majorEastAsia" w:hAnsiTheme="minorHAnsi" w:cstheme="minorHAnsi"/>
          <w:color w:val="000000" w:themeColor="text1"/>
          <w:sz w:val="22"/>
          <w:szCs w:val="22"/>
          <w:lang w:eastAsia="en-US"/>
        </w:rPr>
        <w:t>Zamawiający nie dokona oceny spełnienia warunków udziału w postępowaniu.</w:t>
      </w:r>
    </w:p>
    <w:bookmarkEnd w:id="14"/>
    <w:p w14:paraId="2F20BC5A" w14:textId="77777777" w:rsidR="00327371" w:rsidRPr="0026296E" w:rsidRDefault="00327371" w:rsidP="00D47028">
      <w:pPr>
        <w:shd w:val="clear" w:color="auto" w:fill="FFFFFF"/>
        <w:spacing w:line="276" w:lineRule="auto"/>
        <w:rPr>
          <w:rFonts w:asciiTheme="minorHAnsi" w:eastAsiaTheme="majorEastAsia" w:hAnsiTheme="minorHAnsi" w:cstheme="minorHAnsi"/>
          <w:i/>
          <w:strike/>
          <w:color w:val="000000" w:themeColor="text1"/>
          <w:sz w:val="22"/>
          <w:szCs w:val="22"/>
          <w:lang w:eastAsia="en-US"/>
        </w:rPr>
      </w:pPr>
    </w:p>
    <w:p w14:paraId="15E69726" w14:textId="77777777" w:rsidR="00327371" w:rsidRPr="0026296E" w:rsidRDefault="00327371" w:rsidP="00D47028">
      <w:pPr>
        <w:numPr>
          <w:ilvl w:val="0"/>
          <w:numId w:val="14"/>
        </w:numPr>
        <w:spacing w:line="276" w:lineRule="auto"/>
        <w:jc w:val="both"/>
        <w:rPr>
          <w:rFonts w:asciiTheme="minorHAnsi" w:eastAsiaTheme="majorEastAsia" w:hAnsiTheme="minorHAnsi" w:cstheme="minorHAnsi"/>
          <w:b/>
          <w:color w:val="000000" w:themeColor="text1"/>
          <w:sz w:val="22"/>
          <w:szCs w:val="22"/>
          <w:u w:val="single"/>
          <w:lang w:eastAsia="en-US"/>
        </w:rPr>
      </w:pPr>
      <w:r w:rsidRPr="0026296E">
        <w:rPr>
          <w:rFonts w:asciiTheme="minorHAnsi" w:eastAsiaTheme="majorEastAsia" w:hAnsiTheme="minorHAnsi" w:cstheme="minorHAnsi"/>
          <w:b/>
          <w:color w:val="000000" w:themeColor="text1"/>
          <w:sz w:val="22"/>
          <w:szCs w:val="22"/>
          <w:u w:val="single"/>
          <w:lang w:eastAsia="en-US"/>
        </w:rPr>
        <w:t>sytuacji ekonomicznej lub finansowej:</w:t>
      </w:r>
    </w:p>
    <w:p w14:paraId="4A414719" w14:textId="77777777" w:rsidR="00327371" w:rsidRPr="0026296E" w:rsidRDefault="00327371" w:rsidP="00D47028">
      <w:pPr>
        <w:spacing w:line="276" w:lineRule="auto"/>
        <w:ind w:left="-142"/>
        <w:jc w:val="both"/>
        <w:rPr>
          <w:rFonts w:asciiTheme="minorHAnsi" w:eastAsiaTheme="majorEastAsia" w:hAnsiTheme="minorHAnsi" w:cstheme="minorHAnsi"/>
          <w:color w:val="000000" w:themeColor="text1"/>
          <w:sz w:val="22"/>
          <w:szCs w:val="22"/>
          <w:lang w:eastAsia="en-US"/>
        </w:rPr>
      </w:pPr>
      <w:r w:rsidRPr="0026296E">
        <w:rPr>
          <w:rFonts w:asciiTheme="minorHAnsi" w:eastAsiaTheme="majorEastAsia" w:hAnsiTheme="minorHAnsi" w:cstheme="minorHAnsi"/>
          <w:color w:val="000000" w:themeColor="text1"/>
          <w:sz w:val="22"/>
          <w:szCs w:val="22"/>
          <w:lang w:eastAsia="en-US"/>
        </w:rPr>
        <w:t>Zamawiający odstępuje od opisu sposobu dokonywania spełnienia warunków w tym zakresie.</w:t>
      </w:r>
      <w:r w:rsidRPr="0026296E">
        <w:rPr>
          <w:rFonts w:asciiTheme="minorHAnsi" w:hAnsiTheme="minorHAnsi" w:cstheme="minorHAnsi"/>
          <w:color w:val="000000" w:themeColor="text1"/>
          <w:sz w:val="22"/>
          <w:szCs w:val="22"/>
        </w:rPr>
        <w:t xml:space="preserve"> </w:t>
      </w:r>
      <w:r w:rsidRPr="0026296E">
        <w:rPr>
          <w:rFonts w:asciiTheme="minorHAnsi" w:eastAsiaTheme="majorEastAsia" w:hAnsiTheme="minorHAnsi" w:cstheme="minorHAnsi"/>
          <w:color w:val="000000" w:themeColor="text1"/>
          <w:sz w:val="22"/>
          <w:szCs w:val="22"/>
          <w:lang w:eastAsia="en-US"/>
        </w:rPr>
        <w:t>Zamawiający nie dokona oceny spełnienia warunków udziału w postępowaniu.</w:t>
      </w:r>
    </w:p>
    <w:p w14:paraId="4551700F" w14:textId="77777777" w:rsidR="00327371" w:rsidRDefault="00327371" w:rsidP="00D47028">
      <w:pPr>
        <w:spacing w:line="276" w:lineRule="auto"/>
        <w:ind w:left="-142"/>
        <w:jc w:val="both"/>
        <w:rPr>
          <w:rFonts w:asciiTheme="minorHAnsi" w:hAnsiTheme="minorHAnsi" w:cstheme="minorHAnsi"/>
          <w:color w:val="000000" w:themeColor="text1"/>
          <w:sz w:val="22"/>
          <w:szCs w:val="22"/>
        </w:rPr>
      </w:pPr>
    </w:p>
    <w:p w14:paraId="36CC7C9E" w14:textId="579A9C8C" w:rsidR="00EC20FC" w:rsidRPr="00BA0709" w:rsidRDefault="00327371" w:rsidP="00D47028">
      <w:pPr>
        <w:numPr>
          <w:ilvl w:val="0"/>
          <w:numId w:val="14"/>
        </w:numPr>
        <w:spacing w:line="276" w:lineRule="auto"/>
        <w:jc w:val="both"/>
        <w:rPr>
          <w:rFonts w:asciiTheme="minorHAnsi" w:eastAsiaTheme="majorEastAsia" w:hAnsiTheme="minorHAnsi" w:cstheme="minorHAnsi"/>
          <w:b/>
          <w:color w:val="000000" w:themeColor="text1"/>
          <w:sz w:val="22"/>
          <w:szCs w:val="22"/>
          <w:u w:val="single"/>
          <w:lang w:eastAsia="en-US"/>
        </w:rPr>
      </w:pPr>
      <w:r w:rsidRPr="0026296E">
        <w:rPr>
          <w:rFonts w:asciiTheme="minorHAnsi" w:eastAsiaTheme="majorEastAsia" w:hAnsiTheme="minorHAnsi" w:cstheme="minorHAnsi"/>
          <w:b/>
          <w:color w:val="000000" w:themeColor="text1"/>
          <w:sz w:val="22"/>
          <w:szCs w:val="22"/>
          <w:u w:val="single"/>
          <w:lang w:eastAsia="en-US"/>
        </w:rPr>
        <w:t>zdolności technicznej lub zawodowej:</w:t>
      </w:r>
    </w:p>
    <w:p w14:paraId="52C12648" w14:textId="7138424D" w:rsidR="00BA0709" w:rsidRDefault="00BA0709" w:rsidP="001963DC">
      <w:pPr>
        <w:pStyle w:val="Akapitzlist"/>
        <w:numPr>
          <w:ilvl w:val="0"/>
          <w:numId w:val="35"/>
        </w:numPr>
        <w:spacing w:line="276" w:lineRule="auto"/>
        <w:jc w:val="both"/>
        <w:rPr>
          <w:rFonts w:asciiTheme="minorHAnsi" w:eastAsiaTheme="majorEastAsia" w:hAnsiTheme="minorHAnsi" w:cstheme="minorHAnsi"/>
          <w:color w:val="000000" w:themeColor="text1"/>
          <w:sz w:val="22"/>
          <w:szCs w:val="22"/>
          <w:lang w:eastAsia="en-US"/>
        </w:rPr>
      </w:pPr>
      <w:r w:rsidRPr="00BA0709">
        <w:rPr>
          <w:rFonts w:asciiTheme="minorHAnsi" w:eastAsiaTheme="majorEastAsia" w:hAnsiTheme="minorHAnsi" w:cstheme="minorHAnsi"/>
          <w:color w:val="000000" w:themeColor="text1"/>
          <w:sz w:val="22"/>
          <w:szCs w:val="22"/>
          <w:lang w:eastAsia="en-US"/>
        </w:rPr>
        <w:t xml:space="preserve">Wykonawca wykonał należycie i prawidłowo ukończył, nie wcześniej niż w okresie ostatnich </w:t>
      </w:r>
      <w:r>
        <w:rPr>
          <w:rFonts w:asciiTheme="minorHAnsi" w:eastAsiaTheme="majorEastAsia" w:hAnsiTheme="minorHAnsi" w:cstheme="minorHAnsi"/>
          <w:color w:val="000000" w:themeColor="text1"/>
          <w:sz w:val="22"/>
          <w:szCs w:val="22"/>
          <w:lang w:eastAsia="en-US"/>
        </w:rPr>
        <w:br/>
      </w:r>
      <w:r w:rsidRPr="00BA0709">
        <w:rPr>
          <w:rFonts w:asciiTheme="minorHAnsi" w:eastAsiaTheme="majorEastAsia" w:hAnsiTheme="minorHAnsi" w:cstheme="minorHAnsi"/>
          <w:color w:val="000000" w:themeColor="text1"/>
          <w:sz w:val="22"/>
          <w:szCs w:val="22"/>
          <w:lang w:eastAsia="en-US"/>
        </w:rPr>
        <w:t xml:space="preserve">5 lat przed upływem terminu składania ofert, a jeżeli okres prowadzenia działalności jest krótszy – w  tym okresie, minimum jedną  robotę budowlaną o wartości minimum </w:t>
      </w:r>
      <w:r w:rsidR="00BF37E2">
        <w:rPr>
          <w:rFonts w:asciiTheme="minorHAnsi" w:eastAsiaTheme="majorEastAsia" w:hAnsiTheme="minorHAnsi" w:cstheme="minorHAnsi"/>
          <w:color w:val="000000" w:themeColor="text1"/>
          <w:sz w:val="22"/>
          <w:szCs w:val="22"/>
          <w:lang w:eastAsia="en-US"/>
        </w:rPr>
        <w:t>150</w:t>
      </w:r>
      <w:r>
        <w:rPr>
          <w:rFonts w:asciiTheme="minorHAnsi" w:eastAsiaTheme="majorEastAsia" w:hAnsiTheme="minorHAnsi" w:cstheme="minorHAnsi"/>
          <w:color w:val="000000" w:themeColor="text1"/>
          <w:sz w:val="22"/>
          <w:szCs w:val="22"/>
          <w:lang w:eastAsia="en-US"/>
        </w:rPr>
        <w:t> 000,00 zł brutto</w:t>
      </w:r>
      <w:r w:rsidRPr="00BA0709">
        <w:rPr>
          <w:rFonts w:asciiTheme="minorHAnsi" w:eastAsiaTheme="majorEastAsia" w:hAnsiTheme="minorHAnsi" w:cstheme="minorHAnsi"/>
          <w:color w:val="000000" w:themeColor="text1"/>
          <w:sz w:val="22"/>
          <w:szCs w:val="22"/>
          <w:lang w:eastAsia="en-US"/>
        </w:rPr>
        <w:t xml:space="preserve">, odpowiadającą swoim rodzajem robotom budowlanym stanowiącym przedmiot zamówienia („związaną z przedmiotem zamówienia” ), tj. </w:t>
      </w:r>
      <w:r w:rsidR="00BF37E2" w:rsidRPr="00BF37E2">
        <w:rPr>
          <w:rFonts w:asciiTheme="minorHAnsi" w:eastAsiaTheme="majorEastAsia" w:hAnsiTheme="minorHAnsi" w:cstheme="minorHAnsi"/>
          <w:color w:val="000000" w:themeColor="text1"/>
          <w:sz w:val="22"/>
          <w:szCs w:val="22"/>
          <w:lang w:eastAsia="en-US"/>
        </w:rPr>
        <w:t>dostosowani</w:t>
      </w:r>
      <w:r w:rsidR="00BF37E2">
        <w:rPr>
          <w:rFonts w:asciiTheme="minorHAnsi" w:eastAsiaTheme="majorEastAsia" w:hAnsiTheme="minorHAnsi" w:cstheme="minorHAnsi"/>
          <w:color w:val="000000" w:themeColor="text1"/>
          <w:sz w:val="22"/>
          <w:szCs w:val="22"/>
          <w:lang w:eastAsia="en-US"/>
        </w:rPr>
        <w:t>e</w:t>
      </w:r>
      <w:r w:rsidR="00BF37E2" w:rsidRPr="00BF37E2">
        <w:rPr>
          <w:rFonts w:asciiTheme="minorHAnsi" w:eastAsiaTheme="majorEastAsia" w:hAnsiTheme="minorHAnsi" w:cstheme="minorHAnsi"/>
          <w:color w:val="000000" w:themeColor="text1"/>
          <w:sz w:val="22"/>
          <w:szCs w:val="22"/>
          <w:lang w:eastAsia="en-US"/>
        </w:rPr>
        <w:t xml:space="preserve"> pomieszczeń na potrzeby osób niepełnosprawnych</w:t>
      </w:r>
      <w:r>
        <w:rPr>
          <w:rFonts w:asciiTheme="minorHAnsi" w:eastAsiaTheme="majorEastAsia" w:hAnsiTheme="minorHAnsi" w:cstheme="minorHAnsi"/>
          <w:color w:val="000000" w:themeColor="text1"/>
          <w:sz w:val="22"/>
          <w:szCs w:val="22"/>
          <w:lang w:eastAsia="en-US"/>
        </w:rPr>
        <w:t>.</w:t>
      </w:r>
    </w:p>
    <w:p w14:paraId="56E67D15" w14:textId="77777777" w:rsidR="00BA0709" w:rsidRDefault="00BA0709" w:rsidP="001963DC">
      <w:pPr>
        <w:pStyle w:val="Akapitzlist"/>
        <w:numPr>
          <w:ilvl w:val="0"/>
          <w:numId w:val="35"/>
        </w:numPr>
        <w:spacing w:line="276" w:lineRule="auto"/>
        <w:jc w:val="both"/>
        <w:rPr>
          <w:rFonts w:asciiTheme="minorHAnsi" w:eastAsiaTheme="majorEastAsia" w:hAnsiTheme="minorHAnsi" w:cstheme="minorHAnsi"/>
          <w:color w:val="000000" w:themeColor="text1"/>
          <w:sz w:val="22"/>
          <w:szCs w:val="22"/>
          <w:lang w:eastAsia="en-US"/>
        </w:rPr>
      </w:pPr>
      <w:r w:rsidRPr="00BA0709">
        <w:rPr>
          <w:rFonts w:asciiTheme="minorHAnsi" w:eastAsiaTheme="majorEastAsia" w:hAnsiTheme="minorHAnsi" w:cstheme="minorHAnsi"/>
          <w:color w:val="000000" w:themeColor="text1"/>
          <w:sz w:val="22"/>
          <w:szCs w:val="22"/>
          <w:lang w:eastAsia="en-US"/>
        </w:rPr>
        <w:t>Przez jedną robotę budowlaną Zamawiający rozumie robotę zrealizowaną jednorazowo w ramach jednej umowy. Zamawiający nie dopuszcza możliwości sumowania kilku umów, w celu uzyskania progu wartościowego wyznaczonego przez Zamawiającego.</w:t>
      </w:r>
    </w:p>
    <w:p w14:paraId="6359822B" w14:textId="77777777" w:rsidR="00BA0709" w:rsidRDefault="00BA0709" w:rsidP="001963DC">
      <w:pPr>
        <w:pStyle w:val="Akapitzlist"/>
        <w:numPr>
          <w:ilvl w:val="0"/>
          <w:numId w:val="35"/>
        </w:numPr>
        <w:spacing w:line="276" w:lineRule="auto"/>
        <w:jc w:val="both"/>
        <w:rPr>
          <w:rFonts w:asciiTheme="minorHAnsi" w:eastAsiaTheme="majorEastAsia" w:hAnsiTheme="minorHAnsi" w:cstheme="minorHAnsi"/>
          <w:color w:val="000000" w:themeColor="text1"/>
          <w:sz w:val="22"/>
          <w:szCs w:val="22"/>
          <w:lang w:eastAsia="en-US"/>
        </w:rPr>
      </w:pPr>
      <w:r w:rsidRPr="00BA0709">
        <w:rPr>
          <w:rFonts w:asciiTheme="minorHAnsi" w:eastAsiaTheme="majorEastAsia" w:hAnsiTheme="minorHAnsi" w:cstheme="minorHAnsi"/>
          <w:color w:val="000000" w:themeColor="text1"/>
          <w:sz w:val="22"/>
          <w:szCs w:val="22"/>
          <w:lang w:eastAsia="en-US"/>
        </w:rPr>
        <w:t xml:space="preserve">Ocena spełniania warunków udziału w postępowaniu zostanie dokonana według formuły spełnia/nie spełnia. </w:t>
      </w:r>
    </w:p>
    <w:p w14:paraId="4B5A1252" w14:textId="793405E9" w:rsidR="00BA0709" w:rsidRPr="00BA0709" w:rsidRDefault="00BA0709" w:rsidP="001963DC">
      <w:pPr>
        <w:pStyle w:val="Akapitzlist"/>
        <w:numPr>
          <w:ilvl w:val="0"/>
          <w:numId w:val="35"/>
        </w:numPr>
        <w:spacing w:line="276" w:lineRule="auto"/>
        <w:jc w:val="both"/>
        <w:rPr>
          <w:rFonts w:asciiTheme="minorHAnsi" w:eastAsiaTheme="majorEastAsia" w:hAnsiTheme="minorHAnsi" w:cstheme="minorHAnsi"/>
          <w:color w:val="000000" w:themeColor="text1"/>
          <w:sz w:val="22"/>
          <w:szCs w:val="22"/>
          <w:lang w:eastAsia="en-US"/>
        </w:rPr>
      </w:pPr>
      <w:r w:rsidRPr="00BA0709">
        <w:rPr>
          <w:rFonts w:asciiTheme="minorHAnsi" w:eastAsiaTheme="majorEastAsia" w:hAnsiTheme="minorHAnsi" w:cstheme="minorHAnsi"/>
          <w:color w:val="000000" w:themeColor="text1"/>
          <w:sz w:val="22"/>
          <w:szCs w:val="22"/>
          <w:lang w:eastAsia="en-US"/>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może mieć negatywny wpływ na realizację zamówienia.</w:t>
      </w:r>
    </w:p>
    <w:p w14:paraId="666F9F46" w14:textId="77777777" w:rsidR="00327371" w:rsidRPr="0026296E" w:rsidRDefault="00327371" w:rsidP="00D47028">
      <w:pPr>
        <w:numPr>
          <w:ilvl w:val="0"/>
          <w:numId w:val="11"/>
        </w:numPr>
        <w:shd w:val="clear" w:color="auto" w:fill="B2A1C7" w:themeFill="accent4" w:themeFillTint="99"/>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Podstawy wykluczenia</w:t>
      </w:r>
    </w:p>
    <w:p w14:paraId="633E2941" w14:textId="77777777" w:rsidR="00327371" w:rsidRPr="0026296E" w:rsidRDefault="00327371" w:rsidP="00D47028">
      <w:pPr>
        <w:autoSpaceDE w:val="0"/>
        <w:autoSpaceDN w:val="0"/>
        <w:spacing w:line="276" w:lineRule="auto"/>
        <w:jc w:val="both"/>
        <w:rPr>
          <w:rFonts w:asciiTheme="minorHAnsi" w:hAnsiTheme="minorHAnsi" w:cstheme="minorHAnsi"/>
          <w:b/>
          <w:color w:val="000000" w:themeColor="text1"/>
          <w:sz w:val="22"/>
          <w:szCs w:val="22"/>
        </w:rPr>
      </w:pPr>
    </w:p>
    <w:p w14:paraId="62C180DF" w14:textId="77777777" w:rsidR="00327371" w:rsidRPr="0026296E" w:rsidRDefault="00327371" w:rsidP="00D47028">
      <w:pPr>
        <w:autoSpaceDE w:val="0"/>
        <w:autoSpaceDN w:val="0"/>
        <w:spacing w:line="276" w:lineRule="auto"/>
        <w:jc w:val="both"/>
        <w:rPr>
          <w:rFonts w:asciiTheme="minorHAnsi" w:hAnsiTheme="minorHAnsi" w:cstheme="minorHAnsi"/>
          <w:b/>
          <w:color w:val="000000" w:themeColor="text1"/>
          <w:sz w:val="22"/>
          <w:szCs w:val="22"/>
        </w:rPr>
      </w:pPr>
      <w:r w:rsidRPr="0026296E">
        <w:rPr>
          <w:rFonts w:asciiTheme="minorHAnsi" w:hAnsiTheme="minorHAnsi" w:cstheme="minorHAnsi"/>
          <w:b/>
          <w:color w:val="000000" w:themeColor="text1"/>
          <w:sz w:val="22"/>
          <w:szCs w:val="22"/>
        </w:rPr>
        <w:t>OBLIGATORYJNE PODSTAWY WYKLUCZENIA:</w:t>
      </w:r>
    </w:p>
    <w:p w14:paraId="4DB8BF99" w14:textId="00E15757" w:rsidR="00DB45BD" w:rsidRPr="00DB45BD" w:rsidRDefault="00327371" w:rsidP="001963DC">
      <w:pPr>
        <w:pStyle w:val="Default"/>
        <w:numPr>
          <w:ilvl w:val="0"/>
          <w:numId w:val="42"/>
        </w:numPr>
        <w:adjustRightInd w:val="0"/>
        <w:spacing w:line="276" w:lineRule="auto"/>
        <w:ind w:left="426"/>
        <w:rPr>
          <w:rFonts w:asciiTheme="minorHAnsi" w:hAnsiTheme="minorHAnsi" w:cstheme="minorHAnsi"/>
          <w:bCs/>
          <w:sz w:val="22"/>
          <w:szCs w:val="22"/>
          <w:lang w:eastAsia="en-US"/>
        </w:rPr>
      </w:pPr>
      <w:r w:rsidRPr="00776D81">
        <w:rPr>
          <w:rFonts w:asciiTheme="minorHAnsi" w:hAnsiTheme="minorHAnsi" w:cstheme="minorHAnsi"/>
          <w:color w:val="000000" w:themeColor="text1"/>
          <w:sz w:val="22"/>
          <w:szCs w:val="22"/>
        </w:rPr>
        <w:lastRenderedPageBreak/>
        <w:t xml:space="preserve">Zamawiający </w:t>
      </w:r>
      <w:r w:rsidRPr="00BB0A1A">
        <w:rPr>
          <w:rFonts w:asciiTheme="minorHAnsi" w:hAnsiTheme="minorHAnsi" w:cstheme="minorHAnsi"/>
          <w:bCs/>
          <w:color w:val="000000" w:themeColor="text1"/>
          <w:sz w:val="22"/>
          <w:szCs w:val="22"/>
        </w:rPr>
        <w:t>wykluczy</w:t>
      </w:r>
      <w:r w:rsidRPr="00776D81">
        <w:rPr>
          <w:rFonts w:asciiTheme="minorHAnsi" w:hAnsiTheme="minorHAnsi" w:cstheme="minorHAnsi"/>
          <w:color w:val="000000" w:themeColor="text1"/>
          <w:sz w:val="22"/>
          <w:szCs w:val="22"/>
        </w:rPr>
        <w:t xml:space="preserve"> z postępowania wykonawców wobec, których </w:t>
      </w:r>
      <w:r w:rsidRPr="00BB0A1A">
        <w:rPr>
          <w:rFonts w:asciiTheme="minorHAnsi" w:hAnsiTheme="minorHAnsi" w:cstheme="minorHAnsi"/>
          <w:b/>
          <w:bCs/>
          <w:color w:val="000000" w:themeColor="text1"/>
          <w:sz w:val="22"/>
          <w:szCs w:val="22"/>
        </w:rPr>
        <w:t>zachodzą podstawy wykluczenia, o których mowa w art. 108 ust. 1</w:t>
      </w:r>
      <w:r w:rsidR="00BB0A1A">
        <w:rPr>
          <w:rFonts w:asciiTheme="minorHAnsi" w:hAnsiTheme="minorHAnsi" w:cstheme="minorHAnsi"/>
          <w:b/>
          <w:bCs/>
          <w:color w:val="000000" w:themeColor="text1"/>
          <w:sz w:val="22"/>
          <w:szCs w:val="22"/>
        </w:rPr>
        <w:t xml:space="preserve"> ustawy </w:t>
      </w:r>
      <w:proofErr w:type="spellStart"/>
      <w:r w:rsidR="00BB0A1A">
        <w:rPr>
          <w:rFonts w:asciiTheme="minorHAnsi" w:hAnsiTheme="minorHAnsi" w:cstheme="minorHAnsi"/>
          <w:b/>
          <w:bCs/>
          <w:color w:val="000000" w:themeColor="text1"/>
          <w:sz w:val="22"/>
          <w:szCs w:val="22"/>
        </w:rPr>
        <w:t>Pzp</w:t>
      </w:r>
      <w:proofErr w:type="spellEnd"/>
      <w:r w:rsidRPr="00776D81">
        <w:rPr>
          <w:rFonts w:asciiTheme="minorHAnsi" w:hAnsiTheme="minorHAnsi" w:cstheme="minorHAnsi"/>
          <w:color w:val="000000" w:themeColor="text1"/>
          <w:sz w:val="22"/>
          <w:szCs w:val="22"/>
        </w:rPr>
        <w:t>.</w:t>
      </w:r>
      <w:r w:rsidR="00DB45BD" w:rsidRPr="00DB45BD">
        <w:rPr>
          <w:bCs/>
          <w:sz w:val="22"/>
          <w:szCs w:val="22"/>
          <w:lang w:eastAsia="en-US"/>
        </w:rPr>
        <w:t xml:space="preserve"> </w:t>
      </w:r>
      <w:r w:rsidR="00DB45BD" w:rsidRPr="00DB45BD">
        <w:rPr>
          <w:rFonts w:asciiTheme="minorHAnsi" w:hAnsiTheme="minorHAnsi" w:cstheme="minorHAnsi"/>
          <w:bCs/>
          <w:sz w:val="22"/>
          <w:szCs w:val="22"/>
          <w:lang w:eastAsia="en-US"/>
        </w:rPr>
        <w:t>tj. Wykonawcę:</w:t>
      </w:r>
    </w:p>
    <w:p w14:paraId="439B20FB" w14:textId="77777777" w:rsidR="00DB45BD" w:rsidRPr="00DB45BD" w:rsidRDefault="00DB45BD" w:rsidP="001963DC">
      <w:pPr>
        <w:widowControl w:val="0"/>
        <w:numPr>
          <w:ilvl w:val="0"/>
          <w:numId w:val="41"/>
        </w:numPr>
        <w:pBdr>
          <w:top w:val="nil"/>
          <w:left w:val="nil"/>
          <w:bottom w:val="nil"/>
          <w:right w:val="nil"/>
          <w:between w:val="nil"/>
        </w:pBdr>
        <w:suppressAutoHyphens/>
        <w:spacing w:line="259" w:lineRule="auto"/>
        <w:ind w:left="426"/>
        <w:contextualSpacing/>
        <w:rPr>
          <w:rFonts w:asciiTheme="minorHAnsi" w:eastAsia="Times" w:hAnsiTheme="minorHAnsi" w:cstheme="minorHAnsi"/>
          <w:color w:val="000000"/>
          <w:sz w:val="22"/>
          <w:szCs w:val="22"/>
          <w:lang w:eastAsia="en-US"/>
        </w:rPr>
      </w:pPr>
      <w:r w:rsidRPr="00DB45BD">
        <w:rPr>
          <w:rFonts w:asciiTheme="minorHAnsi" w:eastAsia="Arial" w:hAnsiTheme="minorHAnsi" w:cstheme="minorHAnsi"/>
          <w:color w:val="000000"/>
          <w:sz w:val="22"/>
          <w:szCs w:val="22"/>
          <w:lang w:eastAsia="en-US"/>
        </w:rPr>
        <w:t>będącego osobą fizyczną, którego prawomocnie skazano za przestępstwo:</w:t>
      </w:r>
    </w:p>
    <w:p w14:paraId="314D1334" w14:textId="77777777" w:rsidR="00DB45BD" w:rsidRPr="00DB45BD" w:rsidRDefault="00DB45BD" w:rsidP="001963DC">
      <w:pPr>
        <w:widowControl w:val="0"/>
        <w:numPr>
          <w:ilvl w:val="0"/>
          <w:numId w:val="43"/>
        </w:numPr>
        <w:pBdr>
          <w:top w:val="nil"/>
          <w:left w:val="nil"/>
          <w:bottom w:val="nil"/>
          <w:right w:val="nil"/>
          <w:between w:val="nil"/>
        </w:pBdr>
        <w:suppressAutoHyphens/>
        <w:spacing w:line="259" w:lineRule="auto"/>
        <w:ind w:left="567"/>
        <w:contextualSpacing/>
        <w:rPr>
          <w:rFonts w:asciiTheme="minorHAnsi" w:eastAsia="Times" w:hAnsiTheme="minorHAnsi" w:cstheme="minorHAnsi"/>
          <w:color w:val="000000"/>
          <w:sz w:val="22"/>
          <w:szCs w:val="22"/>
          <w:lang w:eastAsia="en-US"/>
        </w:rPr>
      </w:pPr>
      <w:r w:rsidRPr="00DB45BD">
        <w:rPr>
          <w:rFonts w:asciiTheme="minorHAnsi" w:eastAsia="Arial" w:hAnsiTheme="minorHAnsi" w:cstheme="minorHAnsi"/>
          <w:color w:val="000000"/>
          <w:sz w:val="22"/>
          <w:szCs w:val="22"/>
          <w:lang w:eastAsia="en-US"/>
        </w:rPr>
        <w:t>udziału w zorganizowanej grupie przestępczej albo związku mającym na celu popełnienie przestępstwa lub przestępstwa skarbowego, o którym mowa w art. 258 Kodeksu karnego,</w:t>
      </w:r>
    </w:p>
    <w:p w14:paraId="74E67972" w14:textId="77777777" w:rsidR="00DB45BD" w:rsidRPr="00DB45BD" w:rsidRDefault="00DB45BD" w:rsidP="001963DC">
      <w:pPr>
        <w:widowControl w:val="0"/>
        <w:numPr>
          <w:ilvl w:val="0"/>
          <w:numId w:val="43"/>
        </w:numPr>
        <w:pBdr>
          <w:top w:val="nil"/>
          <w:left w:val="nil"/>
          <w:bottom w:val="nil"/>
          <w:right w:val="nil"/>
          <w:between w:val="nil"/>
        </w:pBdr>
        <w:suppressAutoHyphens/>
        <w:spacing w:line="259" w:lineRule="auto"/>
        <w:ind w:left="567"/>
        <w:contextualSpacing/>
        <w:rPr>
          <w:rFonts w:asciiTheme="minorHAnsi" w:eastAsia="Times" w:hAnsiTheme="minorHAnsi" w:cstheme="minorHAnsi"/>
          <w:color w:val="000000"/>
          <w:sz w:val="22"/>
          <w:szCs w:val="22"/>
          <w:lang w:eastAsia="en-US"/>
        </w:rPr>
      </w:pPr>
      <w:r w:rsidRPr="00DB45BD">
        <w:rPr>
          <w:rFonts w:asciiTheme="minorHAnsi" w:eastAsia="Arial" w:hAnsiTheme="minorHAnsi" w:cstheme="minorHAnsi"/>
          <w:color w:val="000000"/>
          <w:sz w:val="22"/>
          <w:szCs w:val="22"/>
          <w:lang w:eastAsia="en-US"/>
        </w:rPr>
        <w:t>handlu ludźmi, o którym mowa w art. 189a Kodeksu karnego,</w:t>
      </w:r>
    </w:p>
    <w:p w14:paraId="48CDF629" w14:textId="77777777" w:rsidR="00DB45BD" w:rsidRPr="00DB45BD" w:rsidRDefault="00DB45BD" w:rsidP="001963DC">
      <w:pPr>
        <w:widowControl w:val="0"/>
        <w:numPr>
          <w:ilvl w:val="0"/>
          <w:numId w:val="43"/>
        </w:numPr>
        <w:pBdr>
          <w:top w:val="nil"/>
          <w:left w:val="nil"/>
          <w:bottom w:val="nil"/>
          <w:right w:val="nil"/>
          <w:between w:val="nil"/>
        </w:pBdr>
        <w:suppressAutoHyphens/>
        <w:spacing w:line="259" w:lineRule="auto"/>
        <w:ind w:left="567"/>
        <w:contextualSpacing/>
        <w:rPr>
          <w:rFonts w:asciiTheme="minorHAnsi" w:eastAsia="Times" w:hAnsiTheme="minorHAnsi" w:cstheme="minorHAnsi"/>
          <w:color w:val="000000"/>
          <w:sz w:val="22"/>
          <w:szCs w:val="22"/>
          <w:lang w:eastAsia="en-US"/>
        </w:rPr>
      </w:pPr>
      <w:r w:rsidRPr="00DB45BD">
        <w:rPr>
          <w:rFonts w:asciiTheme="minorHAnsi" w:hAnsiTheme="minorHAnsi" w:cstheme="minorHAnsi"/>
          <w:sz w:val="22"/>
          <w:szCs w:val="22"/>
          <w:lang w:eastAsia="en-US"/>
        </w:rPr>
        <w:t>o którym mowa w</w:t>
      </w:r>
      <w:r w:rsidRPr="00DB45BD">
        <w:rPr>
          <w:rFonts w:asciiTheme="minorHAnsi" w:eastAsia="Arial" w:hAnsiTheme="minorHAnsi" w:cstheme="minorHAnsi"/>
          <w:sz w:val="22"/>
          <w:szCs w:val="22"/>
        </w:rPr>
        <w:t xml:space="preserve"> art. 228–230a, art. 250a Kodeksu karnego, w art. 46–48 ustawy z dnia 25 czerwca 2010 r. o sporcie </w:t>
      </w:r>
      <w:r w:rsidRPr="00DB45BD">
        <w:rPr>
          <w:rFonts w:asciiTheme="minorHAnsi" w:hAnsiTheme="minorHAnsi" w:cstheme="minorHAnsi"/>
          <w:sz w:val="22"/>
          <w:szCs w:val="22"/>
          <w:lang w:eastAsia="en-US"/>
        </w:rPr>
        <w:t>(Dz. U. z 2022 r. poz.1599 i 2185) lub w art. 54 ust. 1–4 ustawy z dnia 12 maja 2011 r. o refundacji leków, środków spożywczych specjalnego przeznaczenia żywieniowego oraz wyrobów medycznych (Dz. U. z 2023 r. poz. 826),</w:t>
      </w:r>
    </w:p>
    <w:p w14:paraId="20696487" w14:textId="77777777" w:rsidR="00DB45BD" w:rsidRPr="00DB45BD" w:rsidRDefault="00DB45BD" w:rsidP="001963DC">
      <w:pPr>
        <w:widowControl w:val="0"/>
        <w:numPr>
          <w:ilvl w:val="0"/>
          <w:numId w:val="43"/>
        </w:numPr>
        <w:pBdr>
          <w:top w:val="nil"/>
          <w:left w:val="nil"/>
          <w:bottom w:val="nil"/>
          <w:right w:val="nil"/>
          <w:between w:val="nil"/>
        </w:pBdr>
        <w:suppressAutoHyphens/>
        <w:spacing w:line="259" w:lineRule="auto"/>
        <w:ind w:left="567"/>
        <w:contextualSpacing/>
        <w:rPr>
          <w:rFonts w:asciiTheme="minorHAnsi" w:eastAsia="Times" w:hAnsiTheme="minorHAnsi" w:cstheme="minorHAnsi"/>
          <w:color w:val="000000"/>
          <w:sz w:val="22"/>
          <w:szCs w:val="22"/>
          <w:lang w:eastAsia="en-US"/>
        </w:rPr>
      </w:pPr>
      <w:r w:rsidRPr="00DB45BD">
        <w:rPr>
          <w:rFonts w:asciiTheme="minorHAnsi" w:eastAsia="Arial" w:hAnsiTheme="minorHAnsi" w:cstheme="minorHAnsi"/>
          <w:color w:val="000000"/>
          <w:sz w:val="22"/>
          <w:szCs w:val="22"/>
          <w:lang w:eastAsia="en-US"/>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r w:rsidRPr="00DB45BD">
        <w:rPr>
          <w:rFonts w:asciiTheme="minorHAnsi" w:eastAsia="Times" w:hAnsiTheme="minorHAnsi" w:cstheme="minorHAnsi"/>
          <w:color w:val="000000"/>
          <w:sz w:val="22"/>
          <w:szCs w:val="22"/>
          <w:lang w:eastAsia="en-US"/>
        </w:rPr>
        <w:t>,</w:t>
      </w:r>
      <w:r w:rsidRPr="00DB45BD">
        <w:rPr>
          <w:rFonts w:asciiTheme="minorHAnsi" w:eastAsia="Arial" w:hAnsiTheme="minorHAnsi" w:cstheme="minorHAnsi"/>
          <w:color w:val="000000"/>
          <w:sz w:val="22"/>
          <w:szCs w:val="22"/>
          <w:lang w:eastAsia="en-US"/>
        </w:rPr>
        <w:t>, o którym mowa w art. 115 § 20 Kodeksu karnego, lub mające na celu popełnienie tego przestępstwa,</w:t>
      </w:r>
    </w:p>
    <w:p w14:paraId="06425C86" w14:textId="77777777" w:rsidR="00DB45BD" w:rsidRPr="00DB45BD" w:rsidRDefault="00DB45BD" w:rsidP="001963DC">
      <w:pPr>
        <w:widowControl w:val="0"/>
        <w:numPr>
          <w:ilvl w:val="0"/>
          <w:numId w:val="43"/>
        </w:numPr>
        <w:pBdr>
          <w:top w:val="nil"/>
          <w:left w:val="nil"/>
          <w:bottom w:val="nil"/>
          <w:right w:val="nil"/>
          <w:between w:val="nil"/>
        </w:pBdr>
        <w:suppressAutoHyphens/>
        <w:spacing w:line="259" w:lineRule="auto"/>
        <w:ind w:left="567"/>
        <w:contextualSpacing/>
        <w:rPr>
          <w:rFonts w:asciiTheme="minorHAnsi" w:eastAsia="Times" w:hAnsiTheme="minorHAnsi" w:cstheme="minorHAnsi"/>
          <w:color w:val="000000"/>
          <w:sz w:val="22"/>
          <w:szCs w:val="22"/>
          <w:lang w:eastAsia="en-US"/>
        </w:rPr>
      </w:pPr>
      <w:r w:rsidRPr="00DB45BD">
        <w:rPr>
          <w:rFonts w:asciiTheme="minorHAnsi" w:hAnsiTheme="minorHAnsi" w:cstheme="minorHAnsi"/>
          <w:color w:val="000000"/>
          <w:sz w:val="22"/>
          <w:szCs w:val="22"/>
          <w:lang w:eastAsia="en-US"/>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3AE42D1D" w14:textId="77777777" w:rsidR="00DB45BD" w:rsidRPr="00DB45BD" w:rsidRDefault="00DB45BD" w:rsidP="001963DC">
      <w:pPr>
        <w:widowControl w:val="0"/>
        <w:numPr>
          <w:ilvl w:val="0"/>
          <w:numId w:val="43"/>
        </w:numPr>
        <w:pBdr>
          <w:top w:val="nil"/>
          <w:left w:val="nil"/>
          <w:bottom w:val="nil"/>
          <w:right w:val="nil"/>
          <w:between w:val="nil"/>
        </w:pBdr>
        <w:suppressAutoHyphens/>
        <w:spacing w:line="259" w:lineRule="auto"/>
        <w:ind w:left="567"/>
        <w:contextualSpacing/>
        <w:rPr>
          <w:rFonts w:asciiTheme="minorHAnsi" w:eastAsia="Times" w:hAnsiTheme="minorHAnsi" w:cstheme="minorHAnsi"/>
          <w:color w:val="000000"/>
          <w:sz w:val="22"/>
          <w:szCs w:val="22"/>
          <w:lang w:eastAsia="en-US"/>
        </w:rPr>
      </w:pPr>
      <w:r w:rsidRPr="00DB45BD">
        <w:rPr>
          <w:rFonts w:asciiTheme="minorHAnsi" w:eastAsia="Arial" w:hAnsiTheme="minorHAnsi" w:cstheme="minorHAnsi"/>
          <w:color w:val="000000"/>
          <w:sz w:val="22"/>
          <w:szCs w:val="22"/>
          <w:lang w:eastAsia="en-US"/>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EA3805C" w14:textId="77777777" w:rsidR="00DB45BD" w:rsidRPr="00DB45BD" w:rsidRDefault="00DB45BD" w:rsidP="001963DC">
      <w:pPr>
        <w:widowControl w:val="0"/>
        <w:numPr>
          <w:ilvl w:val="0"/>
          <w:numId w:val="43"/>
        </w:numPr>
        <w:pBdr>
          <w:top w:val="nil"/>
          <w:left w:val="nil"/>
          <w:bottom w:val="nil"/>
          <w:right w:val="nil"/>
          <w:between w:val="nil"/>
        </w:pBdr>
        <w:suppressAutoHyphens/>
        <w:spacing w:line="259" w:lineRule="auto"/>
        <w:ind w:left="567"/>
        <w:contextualSpacing/>
        <w:rPr>
          <w:rFonts w:asciiTheme="minorHAnsi" w:eastAsia="Times" w:hAnsiTheme="minorHAnsi" w:cstheme="minorHAnsi"/>
          <w:color w:val="000000"/>
          <w:sz w:val="22"/>
          <w:szCs w:val="22"/>
          <w:lang w:eastAsia="en-US"/>
        </w:rPr>
      </w:pPr>
      <w:r w:rsidRPr="00DB45BD">
        <w:rPr>
          <w:rFonts w:asciiTheme="minorHAnsi" w:eastAsia="Arial" w:hAnsiTheme="minorHAnsi" w:cstheme="minorHAnsi"/>
          <w:color w:val="000000"/>
          <w:sz w:val="22"/>
          <w:szCs w:val="22"/>
          <w:lang w:eastAsia="en-US"/>
        </w:rPr>
        <w:t>o którym mowa w art. 9 ust. 1 i 3 lub art. 10 ustawy z dnia 15 czerwca 2012 r. o skutkach powierzania wykonywania pracy cudzoziemcom przebywającym wbrew przepisom na terytorium Rzeczypospolitej Polskiej</w:t>
      </w:r>
      <w:r w:rsidRPr="00DB45BD">
        <w:rPr>
          <w:rFonts w:asciiTheme="minorHAnsi" w:eastAsia="Times" w:hAnsiTheme="minorHAnsi" w:cstheme="minorHAnsi"/>
          <w:color w:val="000000"/>
          <w:sz w:val="22"/>
          <w:szCs w:val="22"/>
          <w:lang w:eastAsia="en-US"/>
        </w:rPr>
        <w:t xml:space="preserve"> </w:t>
      </w:r>
    </w:p>
    <w:p w14:paraId="4180268F" w14:textId="77777777" w:rsidR="00DB45BD" w:rsidRPr="00DB45BD" w:rsidRDefault="00DB45BD" w:rsidP="00D47028">
      <w:pPr>
        <w:widowControl w:val="0"/>
        <w:pBdr>
          <w:top w:val="nil"/>
          <w:left w:val="nil"/>
          <w:bottom w:val="nil"/>
          <w:right w:val="nil"/>
          <w:between w:val="nil"/>
        </w:pBdr>
        <w:suppressAutoHyphens/>
        <w:spacing w:line="259" w:lineRule="auto"/>
        <w:ind w:left="567"/>
        <w:contextualSpacing/>
        <w:rPr>
          <w:rFonts w:asciiTheme="minorHAnsi" w:eastAsia="Times" w:hAnsiTheme="minorHAnsi" w:cstheme="minorHAnsi"/>
          <w:color w:val="000000"/>
          <w:sz w:val="22"/>
          <w:szCs w:val="22"/>
          <w:lang w:eastAsia="en-US"/>
        </w:rPr>
      </w:pPr>
      <w:r w:rsidRPr="00DB45BD">
        <w:rPr>
          <w:rFonts w:asciiTheme="minorHAnsi" w:eastAsia="Arial" w:hAnsiTheme="minorHAnsi" w:cstheme="minorHAnsi"/>
          <w:color w:val="000000"/>
          <w:sz w:val="22"/>
          <w:szCs w:val="22"/>
          <w:lang w:eastAsia="en-US"/>
        </w:rPr>
        <w:t>– lub za odpowiedni czyn zabroniony określony w przepisach prawa obcego;</w:t>
      </w:r>
    </w:p>
    <w:p w14:paraId="6C540D52" w14:textId="77777777" w:rsidR="00DB45BD" w:rsidRPr="00DB45BD" w:rsidRDefault="00DB45BD" w:rsidP="001963DC">
      <w:pPr>
        <w:widowControl w:val="0"/>
        <w:numPr>
          <w:ilvl w:val="0"/>
          <w:numId w:val="41"/>
        </w:numPr>
        <w:pBdr>
          <w:top w:val="nil"/>
          <w:left w:val="nil"/>
          <w:bottom w:val="nil"/>
          <w:right w:val="nil"/>
          <w:between w:val="nil"/>
        </w:pBdr>
        <w:suppressAutoHyphens/>
        <w:spacing w:line="259" w:lineRule="auto"/>
        <w:ind w:left="426"/>
        <w:contextualSpacing/>
        <w:rPr>
          <w:rFonts w:asciiTheme="minorHAnsi" w:eastAsia="Times" w:hAnsiTheme="minorHAnsi" w:cstheme="minorHAnsi"/>
          <w:color w:val="000000"/>
          <w:sz w:val="22"/>
          <w:szCs w:val="22"/>
          <w:lang w:eastAsia="en-US"/>
        </w:rPr>
      </w:pPr>
      <w:r w:rsidRPr="00DB45BD">
        <w:rPr>
          <w:rFonts w:asciiTheme="minorHAnsi" w:eastAsia="Arial" w:hAnsiTheme="minorHAnsi" w:cstheme="minorHAnsi"/>
          <w:color w:val="000000"/>
          <w:sz w:val="22"/>
          <w:szCs w:val="22"/>
          <w:lang w:eastAsia="en-US"/>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F8FE6AA" w14:textId="77777777" w:rsidR="00DB45BD" w:rsidRPr="00DB45BD" w:rsidRDefault="00DB45BD" w:rsidP="001963DC">
      <w:pPr>
        <w:widowControl w:val="0"/>
        <w:numPr>
          <w:ilvl w:val="0"/>
          <w:numId w:val="41"/>
        </w:numPr>
        <w:pBdr>
          <w:top w:val="nil"/>
          <w:left w:val="nil"/>
          <w:bottom w:val="nil"/>
          <w:right w:val="nil"/>
          <w:between w:val="nil"/>
        </w:pBdr>
        <w:suppressAutoHyphens/>
        <w:spacing w:line="259" w:lineRule="auto"/>
        <w:ind w:left="426"/>
        <w:contextualSpacing/>
        <w:rPr>
          <w:rFonts w:asciiTheme="minorHAnsi" w:eastAsia="Times" w:hAnsiTheme="minorHAnsi" w:cstheme="minorHAnsi"/>
          <w:color w:val="000000"/>
          <w:sz w:val="22"/>
          <w:szCs w:val="22"/>
          <w:lang w:eastAsia="en-US"/>
        </w:rPr>
      </w:pPr>
      <w:r w:rsidRPr="00DB45BD">
        <w:rPr>
          <w:rFonts w:asciiTheme="minorHAnsi" w:eastAsia="Arial" w:hAnsiTheme="minorHAnsi" w:cstheme="minorHAnsi"/>
          <w:color w:val="000000"/>
          <w:sz w:val="22"/>
          <w:szCs w:val="22"/>
          <w:lang w:eastAsia="en-US"/>
        </w:rPr>
        <w:t xml:space="preserve">wobec którego wydano prawomocny wyrok sądu lub ostateczną decyzję administracyjną o zaleganiu z uiszczeniem podatków, opłat lub składek na ubezpieczenie społeczne </w:t>
      </w:r>
      <w:r w:rsidRPr="00DB45BD">
        <w:rPr>
          <w:rFonts w:asciiTheme="minorHAnsi" w:eastAsia="Arial" w:hAnsiTheme="minorHAnsi" w:cstheme="minorHAnsi"/>
          <w:sz w:val="22"/>
          <w:szCs w:val="22"/>
          <w:lang w:eastAsia="en-US"/>
        </w:rPr>
        <w:t>lub zdrowotne</w:t>
      </w:r>
      <w:r w:rsidRPr="00DB45BD">
        <w:rPr>
          <w:rFonts w:asciiTheme="minorHAnsi" w:eastAsia="Arial" w:hAnsiTheme="minorHAnsi" w:cstheme="minorHAnsi"/>
          <w:color w:val="000000"/>
          <w:sz w:val="22"/>
          <w:szCs w:val="22"/>
          <w:lang w:eastAsia="en-US"/>
        </w:rPr>
        <w:t>,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E910CE7" w14:textId="77777777" w:rsidR="00DB45BD" w:rsidRPr="00DB45BD" w:rsidRDefault="00DB45BD" w:rsidP="001963DC">
      <w:pPr>
        <w:widowControl w:val="0"/>
        <w:numPr>
          <w:ilvl w:val="0"/>
          <w:numId w:val="41"/>
        </w:numPr>
        <w:pBdr>
          <w:top w:val="nil"/>
          <w:left w:val="nil"/>
          <w:bottom w:val="nil"/>
          <w:right w:val="nil"/>
          <w:between w:val="nil"/>
        </w:pBdr>
        <w:suppressAutoHyphens/>
        <w:spacing w:line="259" w:lineRule="auto"/>
        <w:ind w:left="426"/>
        <w:contextualSpacing/>
        <w:rPr>
          <w:rFonts w:asciiTheme="minorHAnsi" w:eastAsia="Times" w:hAnsiTheme="minorHAnsi" w:cstheme="minorHAnsi"/>
          <w:color w:val="000000"/>
          <w:sz w:val="22"/>
          <w:szCs w:val="22"/>
          <w:lang w:eastAsia="en-US"/>
        </w:rPr>
      </w:pPr>
      <w:r w:rsidRPr="00DB45BD">
        <w:rPr>
          <w:rFonts w:asciiTheme="minorHAnsi" w:hAnsiTheme="minorHAnsi" w:cstheme="minorHAnsi"/>
          <w:color w:val="000000"/>
          <w:sz w:val="22"/>
          <w:szCs w:val="22"/>
          <w:lang w:eastAsia="en-US"/>
        </w:rPr>
        <w:t>wobec którego prawomocnie orzeczono zakaz ubiegania się o zamówienia publiczne;</w:t>
      </w:r>
    </w:p>
    <w:p w14:paraId="1DA8F195" w14:textId="77777777" w:rsidR="00DB45BD" w:rsidRPr="00DB45BD" w:rsidRDefault="00DB45BD" w:rsidP="001963DC">
      <w:pPr>
        <w:widowControl w:val="0"/>
        <w:numPr>
          <w:ilvl w:val="0"/>
          <w:numId w:val="41"/>
        </w:numPr>
        <w:pBdr>
          <w:top w:val="nil"/>
          <w:left w:val="nil"/>
          <w:bottom w:val="nil"/>
          <w:right w:val="nil"/>
          <w:between w:val="nil"/>
        </w:pBdr>
        <w:suppressAutoHyphens/>
        <w:spacing w:line="259" w:lineRule="auto"/>
        <w:ind w:left="426"/>
        <w:contextualSpacing/>
        <w:rPr>
          <w:rFonts w:asciiTheme="minorHAnsi" w:eastAsia="Times" w:hAnsiTheme="minorHAnsi" w:cstheme="minorHAnsi"/>
          <w:color w:val="000000"/>
          <w:sz w:val="22"/>
          <w:szCs w:val="22"/>
          <w:lang w:eastAsia="en-US"/>
        </w:rPr>
      </w:pPr>
      <w:r w:rsidRPr="00DB45BD">
        <w:rPr>
          <w:rFonts w:asciiTheme="minorHAnsi" w:eastAsia="Arial" w:hAnsiTheme="minorHAnsi" w:cstheme="minorHAnsi"/>
          <w:color w:val="000000"/>
          <w:sz w:val="22"/>
          <w:szCs w:val="22"/>
          <w:lang w:eastAsia="en-US"/>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479D82F" w14:textId="70E0F60B" w:rsidR="00327371" w:rsidRPr="00DB45BD" w:rsidRDefault="00DB45BD" w:rsidP="001963DC">
      <w:pPr>
        <w:widowControl w:val="0"/>
        <w:numPr>
          <w:ilvl w:val="0"/>
          <w:numId w:val="41"/>
        </w:numPr>
        <w:pBdr>
          <w:top w:val="nil"/>
          <w:left w:val="nil"/>
          <w:bottom w:val="nil"/>
          <w:right w:val="nil"/>
          <w:between w:val="nil"/>
        </w:pBdr>
        <w:suppressAutoHyphens/>
        <w:spacing w:line="259" w:lineRule="auto"/>
        <w:ind w:left="426"/>
        <w:contextualSpacing/>
        <w:rPr>
          <w:rFonts w:ascii="Arial" w:eastAsia="Times" w:hAnsi="Arial" w:cs="Arial"/>
          <w:color w:val="000000"/>
          <w:sz w:val="22"/>
          <w:szCs w:val="22"/>
          <w:lang w:eastAsia="en-US"/>
        </w:rPr>
      </w:pPr>
      <w:r w:rsidRPr="00DB45BD">
        <w:rPr>
          <w:rFonts w:asciiTheme="minorHAnsi" w:eastAsia="Arial" w:hAnsiTheme="minorHAnsi" w:cstheme="minorHAnsi"/>
          <w:color w:val="000000"/>
          <w:sz w:val="22"/>
          <w:szCs w:val="22"/>
          <w:lang w:eastAsia="en-US"/>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w:t>
      </w:r>
      <w:r w:rsidRPr="00DB45BD">
        <w:rPr>
          <w:rFonts w:asciiTheme="minorHAnsi" w:eastAsia="Arial" w:hAnsiTheme="minorHAnsi" w:cstheme="minorHAnsi"/>
          <w:color w:val="000000"/>
          <w:sz w:val="22"/>
          <w:szCs w:val="22"/>
          <w:lang w:eastAsia="en-US"/>
        </w:rPr>
        <w:lastRenderedPageBreak/>
        <w:t>o ochronie konkurencji i konsumentów, chyba że spowodowane tym zakłócenie konkurencji może być wyeliminowane w inny sposób niż przez wykluczenie Wykonawcy z udziału w postępowaniu o udzielenie zamówienia</w:t>
      </w:r>
      <w:r w:rsidRPr="00DB45BD">
        <w:rPr>
          <w:rFonts w:ascii="Arial" w:eastAsia="Arial" w:hAnsi="Arial" w:cs="Arial"/>
          <w:color w:val="000000"/>
          <w:sz w:val="22"/>
          <w:szCs w:val="22"/>
          <w:lang w:eastAsia="en-US"/>
        </w:rPr>
        <w:t>.</w:t>
      </w:r>
    </w:p>
    <w:p w14:paraId="41674F80" w14:textId="45BC9119" w:rsidR="00327371" w:rsidRPr="00776D81" w:rsidRDefault="005754DE" w:rsidP="001963DC">
      <w:pPr>
        <w:pStyle w:val="Akapitzlist"/>
        <w:numPr>
          <w:ilvl w:val="3"/>
          <w:numId w:val="44"/>
        </w:numPr>
        <w:autoSpaceDE w:val="0"/>
        <w:autoSpaceDN w:val="0"/>
        <w:spacing w:line="276" w:lineRule="auto"/>
        <w:ind w:left="284" w:hanging="284"/>
        <w:contextualSpacing w:val="0"/>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 xml:space="preserve">Niezależnie od przesłanek wykluczenia opisanych w art. 108 ust 1 Wykonawcę </w:t>
      </w:r>
      <w:r w:rsidRPr="00BB0A1A">
        <w:rPr>
          <w:rFonts w:asciiTheme="minorHAnsi" w:hAnsiTheme="minorHAnsi" w:cstheme="minorHAnsi"/>
          <w:b/>
          <w:color w:val="000000" w:themeColor="text1"/>
          <w:sz w:val="22"/>
          <w:szCs w:val="22"/>
        </w:rPr>
        <w:t xml:space="preserve">wyklucza się również w przypadku spełnienia przesłanek </w:t>
      </w:r>
      <w:bookmarkStart w:id="15" w:name="_Hlk171267141"/>
      <w:r w:rsidRPr="00BB0A1A">
        <w:rPr>
          <w:rFonts w:asciiTheme="minorHAnsi" w:hAnsiTheme="minorHAnsi" w:cstheme="minorHAnsi"/>
          <w:b/>
          <w:color w:val="000000" w:themeColor="text1"/>
          <w:sz w:val="22"/>
          <w:szCs w:val="22"/>
        </w:rPr>
        <w:t xml:space="preserve">wynikających </w:t>
      </w:r>
      <w:r w:rsidR="00327371" w:rsidRPr="00BB0A1A">
        <w:rPr>
          <w:rFonts w:asciiTheme="minorHAnsi" w:hAnsiTheme="minorHAnsi" w:cstheme="minorHAnsi"/>
          <w:b/>
          <w:color w:val="000000" w:themeColor="text1"/>
          <w:sz w:val="22"/>
          <w:szCs w:val="22"/>
        </w:rPr>
        <w:t>z art. 7 ust. 1 ustawy z dnia 13 kwietnia 2022 r.</w:t>
      </w:r>
      <w:r w:rsidR="00327371" w:rsidRPr="00776D81">
        <w:rPr>
          <w:rFonts w:asciiTheme="minorHAnsi" w:hAnsiTheme="minorHAnsi" w:cstheme="minorHAnsi"/>
          <w:bCs/>
          <w:color w:val="000000" w:themeColor="text1"/>
          <w:sz w:val="22"/>
          <w:szCs w:val="22"/>
        </w:rPr>
        <w:t xml:space="preserve"> o szczególnych rozwiązaniach w zakresie przeciwdziałania wspieraniu agresji na Ukrainę oraz służących ochronie bezpieczeństwa narodowego (Dz. U. z 2023 r. poz. 129)</w:t>
      </w:r>
      <w:bookmarkEnd w:id="15"/>
      <w:r w:rsidR="00327371" w:rsidRPr="00776D81">
        <w:rPr>
          <w:rFonts w:asciiTheme="minorHAnsi" w:hAnsiTheme="minorHAnsi" w:cstheme="minorHAnsi"/>
          <w:bCs/>
          <w:color w:val="000000" w:themeColor="text1"/>
          <w:sz w:val="22"/>
          <w:szCs w:val="22"/>
        </w:rPr>
        <w:t xml:space="preserve">, zwaną dalej „ustawą”, z postępowania o udzielenie zamówienia publicznego prowadzonego na podstawie ustawy z dnia 11 września 2019 r. – Prawo zamówień publicznych wyklucza się: </w:t>
      </w:r>
    </w:p>
    <w:p w14:paraId="3361C5D4" w14:textId="7E7D5FF2" w:rsidR="00327371" w:rsidRDefault="00327371" w:rsidP="001963DC">
      <w:pPr>
        <w:pStyle w:val="Akapitzlist"/>
        <w:numPr>
          <w:ilvl w:val="0"/>
          <w:numId w:val="38"/>
        </w:numPr>
        <w:autoSpaceDE w:val="0"/>
        <w:autoSpaceDN w:val="0"/>
        <w:spacing w:line="276" w:lineRule="auto"/>
        <w:jc w:val="both"/>
        <w:rPr>
          <w:rFonts w:asciiTheme="minorHAnsi" w:hAnsiTheme="minorHAnsi" w:cstheme="minorHAnsi"/>
          <w:bCs/>
          <w:color w:val="000000" w:themeColor="text1"/>
          <w:sz w:val="22"/>
          <w:szCs w:val="22"/>
        </w:rPr>
      </w:pPr>
      <w:r w:rsidRPr="002B4A68">
        <w:rPr>
          <w:rFonts w:asciiTheme="minorHAnsi" w:hAnsiTheme="minorHAnsi" w:cstheme="minorHAnsi"/>
          <w:bCs/>
          <w:color w:val="000000" w:themeColor="text1"/>
          <w:sz w:val="22"/>
          <w:szCs w:val="22"/>
        </w:rPr>
        <w:t xml:space="preserve">Wykonawcę oraz uczestnika konkursu wymienionego w wykazach określonych </w:t>
      </w:r>
      <w:r w:rsidRPr="002B4A68">
        <w:rPr>
          <w:rFonts w:asciiTheme="minorHAnsi" w:hAnsiTheme="minorHAnsi" w:cstheme="minorHAnsi"/>
          <w:bCs/>
          <w:color w:val="000000" w:themeColor="text1"/>
          <w:sz w:val="22"/>
          <w:szCs w:val="22"/>
        </w:rPr>
        <w:br/>
        <w:t xml:space="preserve">w rozporządzeniu 765/2006 i rozporządzeniu 269/2014 albo wpisanego na listę na podstawie decyzji w sprawie wpisu na listę rozstrzygającej o zastosowaniu środka, o którym mowa </w:t>
      </w:r>
      <w:r w:rsidRPr="002B4A68">
        <w:rPr>
          <w:rFonts w:asciiTheme="minorHAnsi" w:hAnsiTheme="minorHAnsi" w:cstheme="minorHAnsi"/>
          <w:bCs/>
          <w:color w:val="000000" w:themeColor="text1"/>
          <w:sz w:val="22"/>
          <w:szCs w:val="22"/>
        </w:rPr>
        <w:br/>
        <w:t xml:space="preserve">w art. 1 pkt 3 ustawy; </w:t>
      </w:r>
    </w:p>
    <w:p w14:paraId="48EF382C" w14:textId="1F342DF0" w:rsidR="00327371" w:rsidRDefault="00327371" w:rsidP="001963DC">
      <w:pPr>
        <w:pStyle w:val="Akapitzlist"/>
        <w:numPr>
          <w:ilvl w:val="0"/>
          <w:numId w:val="38"/>
        </w:numPr>
        <w:autoSpaceDE w:val="0"/>
        <w:autoSpaceDN w:val="0"/>
        <w:spacing w:line="276" w:lineRule="auto"/>
        <w:jc w:val="both"/>
        <w:rPr>
          <w:rFonts w:asciiTheme="minorHAnsi" w:hAnsiTheme="minorHAnsi" w:cstheme="minorHAnsi"/>
          <w:bCs/>
          <w:color w:val="000000" w:themeColor="text1"/>
          <w:sz w:val="22"/>
          <w:szCs w:val="22"/>
        </w:rPr>
      </w:pPr>
      <w:r w:rsidRPr="002B4A68">
        <w:rPr>
          <w:rFonts w:asciiTheme="minorHAnsi" w:hAnsiTheme="minorHAnsi" w:cstheme="minorHAnsi"/>
          <w:bCs/>
          <w:color w:val="000000" w:themeColor="text1"/>
          <w:sz w:val="22"/>
          <w:szCs w:val="22"/>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t>
      </w:r>
      <w:r w:rsidRPr="002B4A68">
        <w:rPr>
          <w:rFonts w:asciiTheme="minorHAnsi" w:hAnsiTheme="minorHAnsi" w:cstheme="minorHAnsi"/>
          <w:bCs/>
          <w:color w:val="000000" w:themeColor="text1"/>
          <w:sz w:val="22"/>
          <w:szCs w:val="22"/>
        </w:rPr>
        <w:br/>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C4AC7E1" w14:textId="48F6432D" w:rsidR="00327371" w:rsidRPr="002B4A68" w:rsidRDefault="00327371" w:rsidP="001963DC">
      <w:pPr>
        <w:pStyle w:val="Akapitzlist"/>
        <w:numPr>
          <w:ilvl w:val="0"/>
          <w:numId w:val="38"/>
        </w:numPr>
        <w:autoSpaceDE w:val="0"/>
        <w:autoSpaceDN w:val="0"/>
        <w:spacing w:line="276" w:lineRule="auto"/>
        <w:jc w:val="both"/>
        <w:rPr>
          <w:rFonts w:asciiTheme="minorHAnsi" w:hAnsiTheme="minorHAnsi" w:cstheme="minorHAnsi"/>
          <w:bCs/>
          <w:color w:val="000000" w:themeColor="text1"/>
          <w:sz w:val="22"/>
          <w:szCs w:val="22"/>
        </w:rPr>
      </w:pPr>
      <w:r w:rsidRPr="002B4A68">
        <w:rPr>
          <w:rFonts w:asciiTheme="minorHAnsi" w:hAnsiTheme="minorHAnsi" w:cstheme="minorHAnsi"/>
          <w:bCs/>
          <w:color w:val="000000" w:themeColor="text1"/>
          <w:sz w:val="22"/>
          <w:szCs w:val="22"/>
        </w:rPr>
        <w:t xml:space="preserve">Wykonawcę oraz uczestnika konkursu, którego jednostką dominującą w rozumieniu art. 3 ust. 1 pkt 37 ustawy z dnia 29 września 1994 r. o rachunkowości (Dz. U. z 2021 r. poz. 217, 2105 </w:t>
      </w:r>
      <w:r w:rsidRPr="002B4A68">
        <w:rPr>
          <w:rFonts w:asciiTheme="minorHAnsi" w:hAnsiTheme="minorHAnsi" w:cstheme="minorHAnsi"/>
          <w:bCs/>
          <w:color w:val="000000" w:themeColor="text1"/>
          <w:sz w:val="22"/>
          <w:szCs w:val="22"/>
        </w:rPr>
        <w:br/>
        <w:t xml:space="preserve">i 2106), jest podmiot wymieniony w wykazach określonych w rozporządzeniu 765/2006 </w:t>
      </w:r>
      <w:r w:rsidRPr="002B4A68">
        <w:rPr>
          <w:rFonts w:asciiTheme="minorHAnsi" w:hAnsiTheme="minorHAnsi" w:cstheme="minorHAnsi"/>
          <w:bCs/>
          <w:color w:val="000000" w:themeColor="text1"/>
          <w:sz w:val="22"/>
          <w:szCs w:val="22"/>
        </w:rPr>
        <w:b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14:paraId="7BE2B8AF" w14:textId="77777777" w:rsidR="00327371" w:rsidRPr="0026296E" w:rsidRDefault="00327371" w:rsidP="00D47028">
      <w:pPr>
        <w:autoSpaceDE w:val="0"/>
        <w:autoSpaceDN w:val="0"/>
        <w:spacing w:line="276" w:lineRule="auto"/>
        <w:ind w:left="284" w:hanging="284"/>
        <w:jc w:val="both"/>
        <w:rPr>
          <w:rFonts w:asciiTheme="minorHAnsi" w:hAnsiTheme="minorHAnsi" w:cstheme="minorHAnsi"/>
          <w:b/>
          <w:color w:val="000000" w:themeColor="text1"/>
          <w:sz w:val="22"/>
          <w:szCs w:val="22"/>
        </w:rPr>
      </w:pPr>
      <w:r w:rsidRPr="00776D81">
        <w:rPr>
          <w:rFonts w:asciiTheme="minorHAnsi" w:hAnsiTheme="minorHAnsi" w:cstheme="minorHAnsi"/>
          <w:bCs/>
          <w:color w:val="000000" w:themeColor="text1"/>
          <w:sz w:val="22"/>
          <w:szCs w:val="22"/>
        </w:rPr>
        <w:t>3.</w:t>
      </w:r>
      <w:r>
        <w:rPr>
          <w:rFonts w:asciiTheme="minorHAnsi" w:hAnsiTheme="minorHAnsi" w:cstheme="minorHAnsi"/>
          <w:bCs/>
          <w:color w:val="000000" w:themeColor="text1"/>
          <w:sz w:val="22"/>
          <w:szCs w:val="22"/>
        </w:rPr>
        <w:tab/>
      </w:r>
      <w:r w:rsidRPr="00776D81">
        <w:rPr>
          <w:rFonts w:asciiTheme="minorHAnsi" w:hAnsiTheme="minorHAnsi" w:cstheme="minorHAnsi"/>
          <w:bCs/>
          <w:color w:val="000000" w:themeColor="text1"/>
          <w:sz w:val="22"/>
          <w:szCs w:val="22"/>
        </w:rPr>
        <w:t xml:space="preserve">W przypadku Wykonawcy lub uczestnika konkursu wykluczonego na podstawie okoliczności, </w:t>
      </w:r>
      <w:r>
        <w:rPr>
          <w:rFonts w:asciiTheme="minorHAnsi" w:hAnsiTheme="minorHAnsi" w:cstheme="minorHAnsi"/>
          <w:bCs/>
          <w:color w:val="000000" w:themeColor="text1"/>
          <w:sz w:val="22"/>
          <w:szCs w:val="22"/>
        </w:rPr>
        <w:br/>
      </w:r>
      <w:r w:rsidRPr="00776D81">
        <w:rPr>
          <w:rFonts w:asciiTheme="minorHAnsi" w:hAnsiTheme="minorHAnsi" w:cstheme="minorHAnsi"/>
          <w:bCs/>
          <w:color w:val="000000" w:themeColor="text1"/>
          <w:sz w:val="22"/>
          <w:szCs w:val="22"/>
        </w:rPr>
        <w:t xml:space="preserve">o których mowa w pkt. </w:t>
      </w:r>
      <w:r>
        <w:rPr>
          <w:rFonts w:asciiTheme="minorHAnsi" w:hAnsiTheme="minorHAnsi" w:cstheme="minorHAnsi"/>
          <w:bCs/>
          <w:color w:val="000000" w:themeColor="text1"/>
          <w:sz w:val="22"/>
          <w:szCs w:val="22"/>
        </w:rPr>
        <w:t>8</w:t>
      </w:r>
      <w:r w:rsidRPr="00776D81">
        <w:rPr>
          <w:rFonts w:asciiTheme="minorHAnsi" w:hAnsiTheme="minorHAnsi" w:cstheme="minorHAnsi"/>
          <w:bCs/>
          <w:color w:val="000000" w:themeColor="text1"/>
          <w:sz w:val="22"/>
          <w:szCs w:val="22"/>
        </w:rPr>
        <w:t xml:space="preserve">.2 SWZ, Zamawiający odrzuca ofertę Wykonawcy. Zaistnienie przesłanki wykluczenia będzie weryfikowane na podstawie oświadczeń składanych wraz z ofertą oraz ogólnodostępnych baz danych zgodnie z informacją podaną przez Urząd Zamówień Publicznych (patrz: Stosowanie unijnego zakazu udziału wykonawców rosyjskich w zamówieniach - Urząd Zamówień </w:t>
      </w:r>
      <w:r w:rsidRPr="00776D81">
        <w:rPr>
          <w:rFonts w:asciiTheme="minorHAnsi" w:hAnsiTheme="minorHAnsi" w:cstheme="minorHAnsi"/>
          <w:b/>
          <w:color w:val="000000" w:themeColor="text1"/>
          <w:sz w:val="22"/>
          <w:szCs w:val="22"/>
        </w:rPr>
        <w:t>Publicznych (uzp.gov.pl)</w:t>
      </w:r>
    </w:p>
    <w:p w14:paraId="42EAE441" w14:textId="5AA6D388" w:rsidR="00890721" w:rsidRDefault="00327371" w:rsidP="00D47028">
      <w:pPr>
        <w:autoSpaceDE w:val="0"/>
        <w:autoSpaceDN w:val="0"/>
        <w:spacing w:line="276" w:lineRule="auto"/>
        <w:ind w:left="284" w:hanging="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4.</w:t>
      </w:r>
      <w:r>
        <w:rPr>
          <w:rFonts w:asciiTheme="minorHAnsi" w:hAnsiTheme="minorHAnsi" w:cstheme="minorHAnsi"/>
          <w:color w:val="000000" w:themeColor="text1"/>
          <w:sz w:val="22"/>
          <w:szCs w:val="22"/>
        </w:rPr>
        <w:tab/>
      </w:r>
      <w:r w:rsidR="00890721" w:rsidRPr="00890721">
        <w:rPr>
          <w:rFonts w:asciiTheme="minorHAnsi" w:hAnsiTheme="minorHAnsi" w:cstheme="minorHAnsi"/>
          <w:color w:val="000000" w:themeColor="text1"/>
          <w:sz w:val="22"/>
          <w:szCs w:val="22"/>
        </w:rPr>
        <w:t xml:space="preserve">Zgodnie z art. 110 ust 1 ustawy </w:t>
      </w:r>
      <w:proofErr w:type="spellStart"/>
      <w:r w:rsidR="00890721" w:rsidRPr="00890721">
        <w:rPr>
          <w:rFonts w:asciiTheme="minorHAnsi" w:hAnsiTheme="minorHAnsi" w:cstheme="minorHAnsi"/>
          <w:color w:val="000000" w:themeColor="text1"/>
          <w:sz w:val="22"/>
          <w:szCs w:val="22"/>
        </w:rPr>
        <w:t>Pzp</w:t>
      </w:r>
      <w:proofErr w:type="spellEnd"/>
      <w:r w:rsidR="00890721" w:rsidRPr="00890721">
        <w:rPr>
          <w:rFonts w:asciiTheme="minorHAnsi" w:hAnsiTheme="minorHAnsi" w:cstheme="minorHAnsi"/>
          <w:color w:val="000000" w:themeColor="text1"/>
          <w:sz w:val="22"/>
          <w:szCs w:val="22"/>
        </w:rPr>
        <w:t xml:space="preserve"> Wykonawca może zostać wykluczony przez Zamawiającego na każdym etapie postępowania o udzielenie zamówienia.</w:t>
      </w:r>
    </w:p>
    <w:p w14:paraId="4A372B9F" w14:textId="77777777" w:rsidR="00074990" w:rsidRDefault="00890721" w:rsidP="00D47028">
      <w:pPr>
        <w:autoSpaceDE w:val="0"/>
        <w:autoSpaceDN w:val="0"/>
        <w:spacing w:line="276" w:lineRule="auto"/>
        <w:ind w:left="284" w:hanging="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5.  </w:t>
      </w:r>
      <w:r w:rsidR="00327371" w:rsidRPr="0026296E">
        <w:rPr>
          <w:rFonts w:asciiTheme="minorHAnsi" w:hAnsiTheme="minorHAnsi" w:cstheme="minorHAnsi"/>
          <w:color w:val="000000" w:themeColor="text1"/>
          <w:sz w:val="22"/>
          <w:szCs w:val="22"/>
        </w:rPr>
        <w:t xml:space="preserve">Wykluczenie Wykonawcy następuje zgodnie z art. 111 ustawy </w:t>
      </w:r>
      <w:proofErr w:type="spellStart"/>
      <w:r w:rsidR="00327371" w:rsidRPr="0026296E">
        <w:rPr>
          <w:rFonts w:asciiTheme="minorHAnsi" w:hAnsiTheme="minorHAnsi" w:cstheme="minorHAnsi"/>
          <w:color w:val="000000" w:themeColor="text1"/>
          <w:sz w:val="22"/>
          <w:szCs w:val="22"/>
        </w:rPr>
        <w:t>Pzp</w:t>
      </w:r>
      <w:proofErr w:type="spellEnd"/>
      <w:r w:rsidR="00327371" w:rsidRPr="0026296E">
        <w:rPr>
          <w:rFonts w:asciiTheme="minorHAnsi" w:hAnsiTheme="minorHAnsi" w:cstheme="minorHAnsi"/>
          <w:color w:val="000000" w:themeColor="text1"/>
          <w:sz w:val="22"/>
          <w:szCs w:val="22"/>
        </w:rPr>
        <w:t xml:space="preserve">. </w:t>
      </w:r>
    </w:p>
    <w:p w14:paraId="64083550" w14:textId="34B2CB8A" w:rsidR="00ED508C" w:rsidRDefault="00327371" w:rsidP="001963DC">
      <w:pPr>
        <w:pStyle w:val="Akapitzlist"/>
        <w:numPr>
          <w:ilvl w:val="0"/>
          <w:numId w:val="39"/>
        </w:numPr>
        <w:autoSpaceDE w:val="0"/>
        <w:autoSpaceDN w:val="0"/>
        <w:spacing w:line="276" w:lineRule="auto"/>
        <w:ind w:left="284" w:hanging="284"/>
        <w:jc w:val="both"/>
        <w:rPr>
          <w:rFonts w:asciiTheme="minorHAnsi" w:hAnsiTheme="minorHAnsi" w:cstheme="minorHAnsi"/>
          <w:color w:val="000000" w:themeColor="text1"/>
          <w:sz w:val="22"/>
          <w:szCs w:val="22"/>
        </w:rPr>
      </w:pPr>
      <w:r w:rsidRPr="00074990">
        <w:rPr>
          <w:rFonts w:asciiTheme="minorHAnsi" w:hAnsiTheme="minorHAnsi" w:cstheme="minorHAnsi"/>
          <w:color w:val="000000" w:themeColor="text1"/>
          <w:sz w:val="22"/>
          <w:szCs w:val="22"/>
        </w:rPr>
        <w:t xml:space="preserve">Wykonawca może zostać wykluczony przez Zamawiającego na każdym etapie postepowania </w:t>
      </w:r>
      <w:r w:rsidRPr="00074990">
        <w:rPr>
          <w:rFonts w:asciiTheme="minorHAnsi" w:hAnsiTheme="minorHAnsi" w:cstheme="minorHAnsi"/>
          <w:color w:val="000000" w:themeColor="text1"/>
          <w:sz w:val="22"/>
          <w:szCs w:val="22"/>
        </w:rPr>
        <w:br/>
        <w:t xml:space="preserve">o udzielnie zamówienia. </w:t>
      </w:r>
    </w:p>
    <w:p w14:paraId="162DE49C" w14:textId="34CCB110" w:rsidR="00074990" w:rsidRPr="00074990" w:rsidRDefault="00074990" w:rsidP="001963DC">
      <w:pPr>
        <w:pStyle w:val="Akapitzlist"/>
        <w:numPr>
          <w:ilvl w:val="0"/>
          <w:numId w:val="39"/>
        </w:numPr>
        <w:autoSpaceDE w:val="0"/>
        <w:autoSpaceDN w:val="0"/>
        <w:spacing w:line="276" w:lineRule="auto"/>
        <w:ind w:left="284" w:hanging="284"/>
        <w:jc w:val="both"/>
        <w:rPr>
          <w:rFonts w:asciiTheme="minorHAnsi" w:hAnsiTheme="minorHAnsi" w:cstheme="minorHAnsi"/>
          <w:color w:val="000000" w:themeColor="text1"/>
          <w:sz w:val="22"/>
          <w:szCs w:val="22"/>
        </w:rPr>
      </w:pPr>
      <w:r w:rsidRPr="00074990">
        <w:rPr>
          <w:rFonts w:ascii="Calibri" w:hAnsi="Calibri" w:cs="Calibri"/>
          <w:color w:val="000000"/>
          <w:sz w:val="22"/>
          <w:szCs w:val="22"/>
          <w:lang w:eastAsia="en-US"/>
        </w:rPr>
        <w:t xml:space="preserve">Wykonawca </w:t>
      </w:r>
      <w:r w:rsidRPr="00132EB6">
        <w:rPr>
          <w:rFonts w:ascii="Calibri" w:hAnsi="Calibri" w:cs="Calibri"/>
          <w:color w:val="000000"/>
          <w:sz w:val="22"/>
          <w:szCs w:val="22"/>
          <w:lang w:eastAsia="en-US"/>
        </w:rPr>
        <w:t>nie podlega wykluczeniu</w:t>
      </w:r>
      <w:r w:rsidRPr="00074990">
        <w:rPr>
          <w:rFonts w:ascii="Calibri" w:hAnsi="Calibri" w:cs="Calibri"/>
          <w:color w:val="000000"/>
          <w:sz w:val="22"/>
          <w:szCs w:val="22"/>
          <w:lang w:eastAsia="en-US"/>
        </w:rPr>
        <w:t xml:space="preserve"> w okolicznościach określonych w art. 108 ust. 1 pkt 1, 2, 5 i 6 lub art. 109 ust. 1 pkt 2–10 ustawy </w:t>
      </w:r>
      <w:proofErr w:type="spellStart"/>
      <w:r w:rsidRPr="00074990">
        <w:rPr>
          <w:rFonts w:ascii="Calibri" w:hAnsi="Calibri" w:cs="Calibri"/>
          <w:color w:val="000000"/>
          <w:sz w:val="22"/>
          <w:szCs w:val="22"/>
          <w:lang w:eastAsia="en-US"/>
        </w:rPr>
        <w:t>Pzp</w:t>
      </w:r>
      <w:proofErr w:type="spellEnd"/>
      <w:r w:rsidRPr="00074990">
        <w:rPr>
          <w:rFonts w:ascii="Calibri" w:hAnsi="Calibri" w:cs="Calibri"/>
          <w:color w:val="000000"/>
          <w:sz w:val="22"/>
          <w:szCs w:val="22"/>
          <w:lang w:eastAsia="en-US"/>
        </w:rPr>
        <w:t xml:space="preserve">, jeżeli udowodni zamawiającemu, że spełnił </w:t>
      </w:r>
      <w:r w:rsidRPr="00074990">
        <w:rPr>
          <w:rFonts w:ascii="Calibri" w:hAnsi="Calibri" w:cs="Calibri"/>
          <w:bCs/>
          <w:color w:val="000000"/>
          <w:sz w:val="22"/>
          <w:szCs w:val="22"/>
          <w:lang w:eastAsia="en-US"/>
        </w:rPr>
        <w:t xml:space="preserve">łącznie </w:t>
      </w:r>
      <w:r w:rsidRPr="00074990">
        <w:rPr>
          <w:rFonts w:ascii="Calibri" w:hAnsi="Calibri" w:cs="Calibri"/>
          <w:color w:val="000000"/>
          <w:sz w:val="22"/>
          <w:szCs w:val="22"/>
          <w:lang w:eastAsia="en-US"/>
        </w:rPr>
        <w:t>następujące przesłanki:</w:t>
      </w:r>
    </w:p>
    <w:p w14:paraId="79A800F2" w14:textId="77777777" w:rsidR="00074990" w:rsidRPr="00074990" w:rsidRDefault="00074990" w:rsidP="001963DC">
      <w:pPr>
        <w:numPr>
          <w:ilvl w:val="1"/>
          <w:numId w:val="22"/>
        </w:numPr>
        <w:spacing w:line="276" w:lineRule="auto"/>
        <w:ind w:left="567" w:right="20" w:hanging="283"/>
        <w:jc w:val="both"/>
        <w:rPr>
          <w:rFonts w:ascii="Calibri" w:eastAsia="Calibri" w:hAnsi="Calibri" w:cs="Calibri"/>
          <w:color w:val="000000"/>
          <w:sz w:val="22"/>
          <w:szCs w:val="22"/>
          <w:lang w:eastAsia="en-US"/>
        </w:rPr>
      </w:pPr>
      <w:r w:rsidRPr="00074990">
        <w:rPr>
          <w:rFonts w:ascii="Calibri" w:eastAsia="Calibri" w:hAnsi="Calibri" w:cs="Calibri"/>
          <w:color w:val="000000"/>
          <w:sz w:val="22"/>
          <w:szCs w:val="22"/>
          <w:lang w:eastAsia="en-US"/>
        </w:rPr>
        <w:t>naprawił lub zobowiązał się do naprawienia szkody wyrządzonej przestępstwem, wykroczeniem lub swoim nieprawidłowym postępowaniem, w tym poprzez zadośćuczynienie pieniężne;</w:t>
      </w:r>
    </w:p>
    <w:p w14:paraId="3D3940AC" w14:textId="77777777" w:rsidR="00074990" w:rsidRPr="00074990" w:rsidRDefault="00074990" w:rsidP="001963DC">
      <w:pPr>
        <w:numPr>
          <w:ilvl w:val="1"/>
          <w:numId w:val="22"/>
        </w:numPr>
        <w:spacing w:line="276" w:lineRule="auto"/>
        <w:ind w:left="567" w:right="20" w:hanging="283"/>
        <w:jc w:val="both"/>
        <w:rPr>
          <w:rFonts w:ascii="Calibri" w:eastAsia="Calibri" w:hAnsi="Calibri" w:cs="Calibri"/>
          <w:color w:val="000000"/>
          <w:sz w:val="22"/>
          <w:szCs w:val="22"/>
          <w:lang w:eastAsia="en-US"/>
        </w:rPr>
      </w:pPr>
      <w:r w:rsidRPr="00074990">
        <w:rPr>
          <w:rFonts w:ascii="Calibri" w:eastAsia="Calibri" w:hAnsi="Calibri" w:cs="Calibri"/>
          <w:color w:val="000000"/>
          <w:sz w:val="22"/>
          <w:szCs w:val="22"/>
          <w:lang w:eastAsia="en-US"/>
        </w:rPr>
        <w:t xml:space="preserve">wyczerpująco wyjaśnił fakty i okoliczności związane z przestępstwem, wykroczeniem lub swoim nieprawidłowym postępowaniem oraz spowodowanymi przez nie szkodami, aktywnie </w:t>
      </w:r>
      <w:r w:rsidRPr="00074990">
        <w:rPr>
          <w:rFonts w:ascii="Calibri" w:eastAsia="Calibri" w:hAnsi="Calibri" w:cs="Calibri"/>
          <w:color w:val="000000"/>
          <w:sz w:val="22"/>
          <w:szCs w:val="22"/>
          <w:lang w:eastAsia="en-US"/>
        </w:rPr>
        <w:lastRenderedPageBreak/>
        <w:t>współpracując odpowiednio z właściwymi organami, w tym organami ścigania lub zamawiającym;</w:t>
      </w:r>
    </w:p>
    <w:p w14:paraId="5872CA98" w14:textId="77777777" w:rsidR="00074990" w:rsidRPr="00074990" w:rsidRDefault="00074990" w:rsidP="001963DC">
      <w:pPr>
        <w:numPr>
          <w:ilvl w:val="1"/>
          <w:numId w:val="22"/>
        </w:numPr>
        <w:spacing w:line="276" w:lineRule="auto"/>
        <w:ind w:left="567" w:right="20" w:hanging="283"/>
        <w:jc w:val="both"/>
        <w:rPr>
          <w:rFonts w:ascii="Calibri" w:eastAsia="Calibri" w:hAnsi="Calibri" w:cs="Calibri"/>
          <w:color w:val="000000"/>
          <w:sz w:val="22"/>
          <w:szCs w:val="22"/>
          <w:lang w:eastAsia="en-US"/>
        </w:rPr>
      </w:pPr>
      <w:r w:rsidRPr="00074990">
        <w:rPr>
          <w:rFonts w:ascii="Calibri" w:eastAsia="Calibri" w:hAnsi="Calibri" w:cs="Calibri"/>
          <w:color w:val="000000"/>
          <w:sz w:val="22"/>
          <w:szCs w:val="22"/>
          <w:lang w:eastAsia="en-US"/>
        </w:rPr>
        <w:t>podjął konkretne środki techniczne, organizacyjne i kadrowe, odpowiednie dla zapobiegania dalszym przestępstwom, wykroczeniom lub nieprawidłowemu postępowaniu, w szczególności:</w:t>
      </w:r>
    </w:p>
    <w:p w14:paraId="46D30754" w14:textId="77777777" w:rsidR="00074990" w:rsidRPr="00074990" w:rsidRDefault="00074990" w:rsidP="001963DC">
      <w:pPr>
        <w:numPr>
          <w:ilvl w:val="0"/>
          <w:numId w:val="23"/>
        </w:numPr>
        <w:spacing w:line="276" w:lineRule="auto"/>
        <w:ind w:left="709" w:right="20" w:hanging="142"/>
        <w:jc w:val="both"/>
        <w:rPr>
          <w:rFonts w:ascii="Calibri" w:eastAsia="Calibri" w:hAnsi="Calibri" w:cs="Calibri"/>
          <w:color w:val="000000"/>
          <w:sz w:val="22"/>
          <w:szCs w:val="22"/>
          <w:lang w:eastAsia="en-US"/>
        </w:rPr>
      </w:pPr>
      <w:r w:rsidRPr="00074990">
        <w:rPr>
          <w:rFonts w:ascii="Calibri" w:eastAsia="Calibri" w:hAnsi="Calibri" w:cs="Calibri"/>
          <w:color w:val="000000"/>
          <w:sz w:val="22"/>
          <w:szCs w:val="22"/>
          <w:lang w:eastAsia="en-US"/>
        </w:rPr>
        <w:t>zerwał wszelkie powiązania z osobami lub podmiotami odpowiedzialnymi za nieprawidłowe postępowanie wykonawcy,</w:t>
      </w:r>
    </w:p>
    <w:p w14:paraId="28CD00C0" w14:textId="77777777" w:rsidR="00074990" w:rsidRPr="00074990" w:rsidRDefault="00074990" w:rsidP="001963DC">
      <w:pPr>
        <w:numPr>
          <w:ilvl w:val="0"/>
          <w:numId w:val="23"/>
        </w:numPr>
        <w:spacing w:line="276" w:lineRule="auto"/>
        <w:ind w:left="709" w:right="20" w:hanging="142"/>
        <w:jc w:val="both"/>
        <w:rPr>
          <w:rFonts w:ascii="Calibri" w:eastAsia="Calibri" w:hAnsi="Calibri" w:cs="Calibri"/>
          <w:color w:val="000000"/>
          <w:sz w:val="22"/>
          <w:szCs w:val="22"/>
          <w:lang w:eastAsia="en-US"/>
        </w:rPr>
      </w:pPr>
      <w:r w:rsidRPr="00074990">
        <w:rPr>
          <w:rFonts w:ascii="Calibri" w:eastAsia="Calibri" w:hAnsi="Calibri" w:cs="Calibri"/>
          <w:color w:val="000000"/>
          <w:sz w:val="22"/>
          <w:szCs w:val="22"/>
          <w:lang w:eastAsia="en-US"/>
        </w:rPr>
        <w:t>zreorganizował personel,</w:t>
      </w:r>
    </w:p>
    <w:p w14:paraId="5BA29A6B" w14:textId="77777777" w:rsidR="00074990" w:rsidRPr="00074990" w:rsidRDefault="00074990" w:rsidP="001963DC">
      <w:pPr>
        <w:numPr>
          <w:ilvl w:val="0"/>
          <w:numId w:val="23"/>
        </w:numPr>
        <w:spacing w:line="276" w:lineRule="auto"/>
        <w:ind w:left="709" w:right="20" w:hanging="142"/>
        <w:jc w:val="both"/>
        <w:rPr>
          <w:rFonts w:ascii="Calibri" w:eastAsia="Calibri" w:hAnsi="Calibri" w:cs="Calibri"/>
          <w:color w:val="000000"/>
          <w:sz w:val="22"/>
          <w:szCs w:val="22"/>
          <w:lang w:eastAsia="en-US"/>
        </w:rPr>
      </w:pPr>
      <w:r w:rsidRPr="00074990">
        <w:rPr>
          <w:rFonts w:ascii="Calibri" w:eastAsia="Calibri" w:hAnsi="Calibri" w:cs="Calibri"/>
          <w:color w:val="000000"/>
          <w:sz w:val="22"/>
          <w:szCs w:val="22"/>
          <w:lang w:eastAsia="en-US"/>
        </w:rPr>
        <w:t>wdrożył system sprawozdawczości i kontroli,</w:t>
      </w:r>
    </w:p>
    <w:p w14:paraId="080ADE74" w14:textId="77777777" w:rsidR="00074990" w:rsidRPr="00074990" w:rsidRDefault="00074990" w:rsidP="001963DC">
      <w:pPr>
        <w:numPr>
          <w:ilvl w:val="0"/>
          <w:numId w:val="23"/>
        </w:numPr>
        <w:spacing w:line="276" w:lineRule="auto"/>
        <w:ind w:left="709" w:right="20" w:hanging="142"/>
        <w:jc w:val="both"/>
        <w:rPr>
          <w:rFonts w:ascii="Calibri" w:eastAsia="Calibri" w:hAnsi="Calibri" w:cs="Calibri"/>
          <w:color w:val="000000"/>
          <w:sz w:val="22"/>
          <w:szCs w:val="22"/>
          <w:lang w:eastAsia="en-US"/>
        </w:rPr>
      </w:pPr>
      <w:r w:rsidRPr="00074990">
        <w:rPr>
          <w:rFonts w:ascii="Calibri" w:eastAsia="Calibri" w:hAnsi="Calibri" w:cs="Calibri"/>
          <w:color w:val="000000"/>
          <w:sz w:val="22"/>
          <w:szCs w:val="22"/>
          <w:lang w:eastAsia="en-US"/>
        </w:rPr>
        <w:t>utworzył struktury audytu wewnętrznego do monitorowania przestrzegania przepisów, wewnętrznych regulacji lub standardów,</w:t>
      </w:r>
    </w:p>
    <w:p w14:paraId="2404CAFB" w14:textId="77777777" w:rsidR="00074990" w:rsidRPr="00074990" w:rsidRDefault="00074990" w:rsidP="001963DC">
      <w:pPr>
        <w:numPr>
          <w:ilvl w:val="0"/>
          <w:numId w:val="23"/>
        </w:numPr>
        <w:spacing w:line="276" w:lineRule="auto"/>
        <w:ind w:left="709" w:right="20" w:hanging="142"/>
        <w:jc w:val="both"/>
        <w:rPr>
          <w:rFonts w:ascii="Calibri" w:eastAsia="Calibri" w:hAnsi="Calibri" w:cs="Calibri"/>
          <w:color w:val="000000"/>
          <w:sz w:val="22"/>
          <w:szCs w:val="22"/>
          <w:lang w:eastAsia="en-US"/>
        </w:rPr>
      </w:pPr>
      <w:r w:rsidRPr="00074990">
        <w:rPr>
          <w:rFonts w:ascii="Calibri" w:eastAsia="Calibri" w:hAnsi="Calibri" w:cs="Calibri"/>
          <w:color w:val="000000"/>
          <w:sz w:val="22"/>
          <w:szCs w:val="22"/>
          <w:lang w:eastAsia="en-US"/>
        </w:rPr>
        <w:t>wprowadził wewnętrzne regulacje dotyczące odpowiedzialności i odszkodowań za nieprzestrzeganie przepisów, wewnętrznych regulacji lub standardów.</w:t>
      </w:r>
    </w:p>
    <w:p w14:paraId="21079798" w14:textId="10EAAE13" w:rsidR="00E168BC" w:rsidRPr="00D47028" w:rsidRDefault="00074990" w:rsidP="001963DC">
      <w:pPr>
        <w:numPr>
          <w:ilvl w:val="0"/>
          <w:numId w:val="40"/>
        </w:numPr>
        <w:spacing w:line="276" w:lineRule="auto"/>
        <w:ind w:left="284" w:right="20" w:hanging="284"/>
        <w:jc w:val="both"/>
        <w:rPr>
          <w:rFonts w:ascii="Calibri" w:eastAsia="Calibri" w:hAnsi="Calibri" w:cs="Calibri"/>
          <w:bCs/>
          <w:color w:val="000000"/>
          <w:sz w:val="22"/>
          <w:szCs w:val="22"/>
          <w:lang w:eastAsia="en-US"/>
        </w:rPr>
      </w:pPr>
      <w:r w:rsidRPr="00074990">
        <w:rPr>
          <w:rFonts w:ascii="Calibri" w:eastAsia="Calibri" w:hAnsi="Calibri" w:cs="Calibri"/>
          <w:bCs/>
          <w:color w:val="000000"/>
          <w:sz w:val="22"/>
          <w:szCs w:val="22"/>
          <w:lang w:eastAsia="en-US"/>
        </w:rPr>
        <w:t>Zamawiający ocenia, czy podjęte przez wykonawcę czynności są wystarczające do wykazania jego rzetelności, uwzględniając wagę i szczególne okoliczności czynu wykonawcy, a jeżeli uzna, że nie są wystarczające, wyklucza wykonawcę</w:t>
      </w:r>
      <w:r>
        <w:rPr>
          <w:rFonts w:ascii="Calibri" w:eastAsia="Calibri" w:hAnsi="Calibri" w:cs="Calibri"/>
          <w:bCs/>
          <w:color w:val="000000"/>
          <w:sz w:val="22"/>
          <w:szCs w:val="22"/>
          <w:lang w:eastAsia="en-US"/>
        </w:rPr>
        <w:t>.</w:t>
      </w:r>
    </w:p>
    <w:p w14:paraId="1023F93D" w14:textId="77777777" w:rsidR="00327371" w:rsidRPr="0026296E" w:rsidRDefault="00327371" w:rsidP="00D47028">
      <w:pPr>
        <w:autoSpaceDE w:val="0"/>
        <w:autoSpaceDN w:val="0"/>
        <w:spacing w:line="276" w:lineRule="auto"/>
        <w:jc w:val="both"/>
        <w:rPr>
          <w:rFonts w:asciiTheme="minorHAnsi" w:hAnsiTheme="minorHAnsi" w:cstheme="minorHAnsi"/>
          <w:b/>
          <w:color w:val="000000" w:themeColor="text1"/>
          <w:sz w:val="22"/>
          <w:szCs w:val="22"/>
        </w:rPr>
      </w:pPr>
      <w:r w:rsidRPr="0026296E">
        <w:rPr>
          <w:rFonts w:asciiTheme="minorHAnsi" w:hAnsiTheme="minorHAnsi" w:cstheme="minorHAnsi"/>
          <w:b/>
          <w:color w:val="000000" w:themeColor="text1"/>
          <w:sz w:val="22"/>
          <w:szCs w:val="22"/>
        </w:rPr>
        <w:t>FAKULTATYWNE PODSTAWY WYKLUCZENIA:</w:t>
      </w:r>
    </w:p>
    <w:p w14:paraId="6B8CFA3F" w14:textId="1624D18E" w:rsidR="00074990" w:rsidRPr="0026296E" w:rsidRDefault="00327371" w:rsidP="00D47028">
      <w:pPr>
        <w:autoSpaceDE w:val="0"/>
        <w:autoSpaceDN w:val="0"/>
        <w:spacing w:line="276" w:lineRule="auto"/>
        <w:jc w:val="both"/>
        <w:rPr>
          <w:rFonts w:asciiTheme="minorHAnsi" w:hAnsiTheme="minorHAnsi" w:cstheme="minorHAnsi"/>
          <w:color w:val="000000" w:themeColor="text1"/>
          <w:sz w:val="22"/>
          <w:szCs w:val="22"/>
        </w:rPr>
      </w:pPr>
      <w:r w:rsidRPr="0026296E">
        <w:rPr>
          <w:rFonts w:asciiTheme="minorHAnsi" w:hAnsiTheme="minorHAnsi" w:cstheme="minorHAnsi"/>
          <w:color w:val="000000" w:themeColor="text1"/>
          <w:sz w:val="22"/>
          <w:szCs w:val="22"/>
        </w:rPr>
        <w:t xml:space="preserve">Zamawiający </w:t>
      </w:r>
      <w:r w:rsidRPr="00EC20FC">
        <w:rPr>
          <w:rFonts w:asciiTheme="minorHAnsi" w:hAnsiTheme="minorHAnsi" w:cstheme="minorHAnsi"/>
          <w:b/>
          <w:bCs/>
          <w:color w:val="000000" w:themeColor="text1"/>
          <w:sz w:val="22"/>
          <w:szCs w:val="22"/>
        </w:rPr>
        <w:t>nie przewiduje</w:t>
      </w:r>
      <w:r w:rsidRPr="0026296E">
        <w:rPr>
          <w:rFonts w:asciiTheme="minorHAnsi" w:hAnsiTheme="minorHAnsi" w:cstheme="minorHAnsi"/>
          <w:color w:val="000000" w:themeColor="text1"/>
          <w:sz w:val="22"/>
          <w:szCs w:val="22"/>
        </w:rPr>
        <w:t xml:space="preserve"> wykluczenia Wykonawcy na podstawie art. 109 ust. 1 ustawy </w:t>
      </w:r>
      <w:proofErr w:type="spellStart"/>
      <w:r w:rsidRPr="0026296E">
        <w:rPr>
          <w:rFonts w:asciiTheme="minorHAnsi" w:hAnsiTheme="minorHAnsi" w:cstheme="minorHAnsi"/>
          <w:color w:val="000000" w:themeColor="text1"/>
          <w:sz w:val="22"/>
          <w:szCs w:val="22"/>
        </w:rPr>
        <w:t>Pzp</w:t>
      </w:r>
      <w:proofErr w:type="spellEnd"/>
      <w:r w:rsidRPr="0026296E">
        <w:rPr>
          <w:rFonts w:asciiTheme="minorHAnsi" w:hAnsiTheme="minorHAnsi" w:cstheme="minorHAnsi"/>
          <w:color w:val="000000" w:themeColor="text1"/>
          <w:sz w:val="22"/>
          <w:szCs w:val="22"/>
        </w:rPr>
        <w:t>.</w:t>
      </w:r>
    </w:p>
    <w:p w14:paraId="34EBFA0A" w14:textId="77777777" w:rsidR="00327371" w:rsidRPr="0026296E" w:rsidRDefault="00327371" w:rsidP="00D47028">
      <w:pPr>
        <w:shd w:val="clear" w:color="auto" w:fill="FFFFFF"/>
        <w:spacing w:line="276" w:lineRule="auto"/>
        <w:rPr>
          <w:rFonts w:asciiTheme="minorHAnsi" w:eastAsiaTheme="majorEastAsia" w:hAnsiTheme="minorHAnsi" w:cstheme="minorHAnsi"/>
          <w:b/>
          <w:i/>
          <w:color w:val="000000" w:themeColor="text1"/>
          <w:sz w:val="22"/>
          <w:szCs w:val="22"/>
          <w:lang w:eastAsia="en-US"/>
        </w:rPr>
      </w:pPr>
    </w:p>
    <w:p w14:paraId="042BA864" w14:textId="77777777" w:rsidR="00521226" w:rsidRPr="0026296E" w:rsidRDefault="009F1799" w:rsidP="00D47028">
      <w:pPr>
        <w:numPr>
          <w:ilvl w:val="0"/>
          <w:numId w:val="9"/>
        </w:numPr>
        <w:shd w:val="clear" w:color="auto" w:fill="B2A1C7" w:themeFill="accent4" w:themeFillTint="99"/>
        <w:spacing w:line="276" w:lineRule="auto"/>
        <w:contextualSpacing/>
        <w:jc w:val="both"/>
        <w:rPr>
          <w:rFonts w:asciiTheme="minorHAnsi" w:hAnsiTheme="minorHAnsi" w:cstheme="minorHAnsi"/>
          <w:b/>
          <w:color w:val="000000" w:themeColor="text1"/>
          <w:sz w:val="22"/>
          <w:szCs w:val="22"/>
          <w:lang w:eastAsia="en-US"/>
        </w:rPr>
      </w:pPr>
      <w:bookmarkStart w:id="16" w:name="_Hlk91759103"/>
      <w:r>
        <w:rPr>
          <w:rFonts w:asciiTheme="minorHAnsi" w:hAnsiTheme="minorHAnsi" w:cstheme="minorHAnsi"/>
          <w:b/>
          <w:color w:val="000000" w:themeColor="text1"/>
          <w:sz w:val="22"/>
          <w:szCs w:val="22"/>
          <w:lang w:eastAsia="en-US"/>
        </w:rPr>
        <w:t>Podmiotowe środki dowodowe - o</w:t>
      </w:r>
      <w:r w:rsidR="00327371">
        <w:rPr>
          <w:rFonts w:asciiTheme="minorHAnsi" w:hAnsiTheme="minorHAnsi" w:cstheme="minorHAnsi"/>
          <w:b/>
          <w:color w:val="000000" w:themeColor="text1"/>
          <w:sz w:val="22"/>
          <w:szCs w:val="22"/>
          <w:lang w:eastAsia="en-US"/>
        </w:rPr>
        <w:t xml:space="preserve">świadczenie i dokumenty, jakie zobowiązani są dostarczyć Wykonawcy w celu potwierdzenia </w:t>
      </w:r>
      <w:r w:rsidR="00327371" w:rsidRPr="0026296E">
        <w:rPr>
          <w:rFonts w:asciiTheme="minorHAnsi" w:hAnsiTheme="minorHAnsi" w:cstheme="minorHAnsi"/>
          <w:b/>
          <w:color w:val="000000" w:themeColor="text1"/>
          <w:sz w:val="22"/>
          <w:szCs w:val="22"/>
          <w:lang w:eastAsia="en-US"/>
        </w:rPr>
        <w:t xml:space="preserve">spełnienia warunków udziału w postępowaniu oraz </w:t>
      </w:r>
      <w:r w:rsidR="00521226">
        <w:rPr>
          <w:rFonts w:asciiTheme="minorHAnsi" w:hAnsiTheme="minorHAnsi" w:cstheme="minorHAnsi"/>
          <w:b/>
          <w:color w:val="000000" w:themeColor="text1"/>
          <w:sz w:val="22"/>
          <w:szCs w:val="22"/>
          <w:lang w:eastAsia="en-US"/>
        </w:rPr>
        <w:t>dotyczące przesłanek w</w:t>
      </w:r>
      <w:r w:rsidR="00521226" w:rsidRPr="0026296E">
        <w:rPr>
          <w:rFonts w:asciiTheme="minorHAnsi" w:hAnsiTheme="minorHAnsi" w:cstheme="minorHAnsi"/>
          <w:b/>
          <w:color w:val="000000" w:themeColor="text1"/>
          <w:sz w:val="22"/>
          <w:szCs w:val="22"/>
          <w:lang w:eastAsia="en-US"/>
        </w:rPr>
        <w:t>ykluczenia</w:t>
      </w:r>
      <w:r w:rsidR="00521226">
        <w:rPr>
          <w:rFonts w:asciiTheme="minorHAnsi" w:hAnsiTheme="minorHAnsi" w:cstheme="minorHAnsi"/>
          <w:b/>
          <w:color w:val="000000" w:themeColor="text1"/>
          <w:sz w:val="22"/>
          <w:szCs w:val="22"/>
          <w:lang w:eastAsia="en-US"/>
        </w:rPr>
        <w:t xml:space="preserve"> z postępowania</w:t>
      </w:r>
    </w:p>
    <w:p w14:paraId="5BE42015" w14:textId="19E7BF00" w:rsidR="00327371" w:rsidRPr="0026296E" w:rsidRDefault="00327371" w:rsidP="00D47028">
      <w:pPr>
        <w:shd w:val="clear" w:color="auto" w:fill="B2A1C7" w:themeFill="accent4" w:themeFillTint="99"/>
        <w:spacing w:line="276" w:lineRule="auto"/>
        <w:contextualSpacing/>
        <w:jc w:val="both"/>
        <w:rPr>
          <w:rFonts w:asciiTheme="minorHAnsi" w:hAnsiTheme="minorHAnsi" w:cstheme="minorHAnsi"/>
          <w:b/>
          <w:color w:val="000000" w:themeColor="text1"/>
          <w:sz w:val="22"/>
          <w:szCs w:val="22"/>
          <w:lang w:eastAsia="en-US"/>
        </w:rPr>
      </w:pPr>
    </w:p>
    <w:bookmarkEnd w:id="16"/>
    <w:p w14:paraId="4A5F10FB" w14:textId="111F92CE" w:rsidR="00D47028" w:rsidRPr="00ED508C" w:rsidRDefault="00394FAE" w:rsidP="001963DC">
      <w:pPr>
        <w:pStyle w:val="Teksttreci"/>
        <w:numPr>
          <w:ilvl w:val="0"/>
          <w:numId w:val="37"/>
        </w:numPr>
        <w:suppressAutoHyphens w:val="0"/>
        <w:spacing w:line="276" w:lineRule="auto"/>
        <w:ind w:left="357" w:hanging="357"/>
        <w:jc w:val="both"/>
      </w:pPr>
      <w:r w:rsidRPr="00ED508C">
        <w:t xml:space="preserve">Informacje zawarte w oświadczeniu, o którym mowa w art. 125 ust. 1 ustawy </w:t>
      </w:r>
      <w:proofErr w:type="spellStart"/>
      <w:r w:rsidRPr="00ED508C">
        <w:t>Pzp</w:t>
      </w:r>
      <w:proofErr w:type="spellEnd"/>
      <w:r w:rsidRPr="00ED508C">
        <w:t xml:space="preserve"> stanowią potwierdzenie, że Wykonawca nie podlega wykluczeniu oraz spełnia warunki udziału w postępowaniu. </w:t>
      </w:r>
    </w:p>
    <w:p w14:paraId="0CB1BFB4" w14:textId="405280FF" w:rsidR="00D47028" w:rsidRDefault="00394FAE" w:rsidP="001963DC">
      <w:pPr>
        <w:pStyle w:val="Teksttreci"/>
        <w:numPr>
          <w:ilvl w:val="0"/>
          <w:numId w:val="37"/>
        </w:numPr>
        <w:suppressAutoHyphens w:val="0"/>
        <w:spacing w:line="276" w:lineRule="auto"/>
        <w:ind w:left="357" w:hanging="357"/>
        <w:jc w:val="both"/>
      </w:pPr>
      <w:r w:rsidRPr="00ED508C">
        <w:t>Zamawiający wzywa Wykonawc</w:t>
      </w:r>
      <w:r w:rsidR="00D47028">
        <w:t>ę</w:t>
      </w:r>
      <w:r w:rsidRPr="00ED508C">
        <w:t>, którego oferta została najwyżej oceniona, do złożenia podmiotowych środków dowodowych</w:t>
      </w:r>
      <w:r w:rsidR="00ED508C">
        <w:t xml:space="preserve"> </w:t>
      </w:r>
      <w:r w:rsidR="00D47028" w:rsidRPr="00D47028">
        <w:t>w wyznaczonym terminie, nie krótszym niż 5 dni od dnia wezwania</w:t>
      </w:r>
      <w:r w:rsidR="005C786E">
        <w:t>,</w:t>
      </w:r>
      <w:r w:rsidR="00D47028" w:rsidRPr="00D47028">
        <w:t xml:space="preserve"> </w:t>
      </w:r>
      <w:r w:rsidR="00ED508C">
        <w:t>oświadczeni</w:t>
      </w:r>
      <w:r w:rsidR="005C786E">
        <w:t>e</w:t>
      </w:r>
      <w:r w:rsidR="00ED508C">
        <w:t xml:space="preserve"> o aktualność danych</w:t>
      </w:r>
      <w:r w:rsidR="005C786E">
        <w:t>,</w:t>
      </w:r>
      <w:r w:rsidR="00ED508C">
        <w:t xml:space="preserve"> złożonych w oświadczeniu dot. przesłanek wykluczenia z postępowania (w zależności od Wykonawcy załącznik nr 9a lub 9a i 9b do SWZ)</w:t>
      </w:r>
    </w:p>
    <w:p w14:paraId="4013D102" w14:textId="2D35069E" w:rsidR="00400357" w:rsidRPr="005C786E" w:rsidRDefault="00400357" w:rsidP="001963DC">
      <w:pPr>
        <w:pStyle w:val="Akapitzlist"/>
        <w:numPr>
          <w:ilvl w:val="0"/>
          <w:numId w:val="37"/>
        </w:numPr>
        <w:rPr>
          <w:rFonts w:ascii="Calibri" w:eastAsia="Calibri" w:hAnsi="Calibri"/>
          <w:sz w:val="22"/>
          <w:szCs w:val="22"/>
          <w:lang w:val="x-none" w:eastAsia="ar-SA"/>
        </w:rPr>
      </w:pPr>
      <w:r w:rsidRPr="00400357">
        <w:rPr>
          <w:rFonts w:ascii="Calibri" w:eastAsia="Calibri" w:hAnsi="Calibri"/>
          <w:sz w:val="22"/>
          <w:szCs w:val="22"/>
          <w:lang w:val="x-none" w:eastAsia="ar-SA"/>
        </w:rPr>
        <w:t xml:space="preserve">Zamawiający nie wzywa  Wykonawcy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400357">
        <w:rPr>
          <w:rFonts w:ascii="Calibri" w:eastAsia="Calibri" w:hAnsi="Calibri"/>
          <w:sz w:val="22"/>
          <w:szCs w:val="22"/>
          <w:lang w:val="x-none" w:eastAsia="ar-SA"/>
        </w:rPr>
        <w:t>Pzp</w:t>
      </w:r>
      <w:proofErr w:type="spellEnd"/>
      <w:r w:rsidRPr="00400357">
        <w:rPr>
          <w:rFonts w:ascii="Calibri" w:eastAsia="Calibri" w:hAnsi="Calibri"/>
          <w:sz w:val="22"/>
          <w:szCs w:val="22"/>
          <w:lang w:val="x-none" w:eastAsia="ar-SA"/>
        </w:rPr>
        <w:t xml:space="preserve"> dane umożliwiające dostęp do tych środków.</w:t>
      </w:r>
    </w:p>
    <w:p w14:paraId="6A3396AB" w14:textId="77777777" w:rsidR="00D47028" w:rsidRDefault="00400357" w:rsidP="001963DC">
      <w:pPr>
        <w:pStyle w:val="Teksttreci"/>
        <w:numPr>
          <w:ilvl w:val="0"/>
          <w:numId w:val="37"/>
        </w:numPr>
        <w:spacing w:line="276" w:lineRule="auto"/>
        <w:jc w:val="both"/>
      </w:pPr>
      <w:r>
        <w:t>Wykonawca nie jest zobowiązany do złożenia podmiotowych środków dowodowych, które Zamawiający posiada, jeżeli Wykonawca wskaże te środki oraz potwierdzi ich prawidłowość i aktualność.</w:t>
      </w:r>
    </w:p>
    <w:p w14:paraId="58281ABA" w14:textId="77777777" w:rsidR="00D47028" w:rsidRDefault="00D47028" w:rsidP="00D47028">
      <w:pPr>
        <w:pStyle w:val="Akapitzlist"/>
      </w:pPr>
    </w:p>
    <w:p w14:paraId="6A78F06C" w14:textId="77777777" w:rsidR="00327371" w:rsidRPr="0026296E" w:rsidRDefault="00327371" w:rsidP="00D47028">
      <w:pPr>
        <w:numPr>
          <w:ilvl w:val="0"/>
          <w:numId w:val="11"/>
        </w:numPr>
        <w:shd w:val="clear" w:color="auto" w:fill="B2A1C7" w:themeFill="accent4" w:themeFillTint="99"/>
        <w:spacing w:line="276" w:lineRule="auto"/>
        <w:contextualSpacing/>
        <w:jc w:val="both"/>
        <w:rPr>
          <w:rFonts w:asciiTheme="minorHAnsi" w:hAnsiTheme="minorHAnsi" w:cstheme="minorHAnsi"/>
          <w:b/>
          <w:color w:val="000000" w:themeColor="text1"/>
          <w:sz w:val="22"/>
          <w:szCs w:val="22"/>
          <w:lang w:eastAsia="en-US"/>
        </w:rPr>
      </w:pPr>
      <w:r>
        <w:rPr>
          <w:rFonts w:asciiTheme="minorHAnsi" w:hAnsiTheme="minorHAnsi" w:cstheme="minorHAnsi"/>
          <w:b/>
          <w:color w:val="000000" w:themeColor="text1"/>
          <w:sz w:val="22"/>
          <w:szCs w:val="22"/>
          <w:lang w:eastAsia="en-US"/>
        </w:rPr>
        <w:t>Forma i postać składanych oświadczeń/dokumentów oraz oferty</w:t>
      </w:r>
    </w:p>
    <w:p w14:paraId="3E2B2299" w14:textId="1295282D" w:rsidR="001963DC" w:rsidRPr="001963DC" w:rsidRDefault="001963DC" w:rsidP="001963DC">
      <w:pPr>
        <w:pStyle w:val="Akapitzlist"/>
        <w:widowControl w:val="0"/>
        <w:numPr>
          <w:ilvl w:val="0"/>
          <w:numId w:val="50"/>
        </w:numPr>
        <w:tabs>
          <w:tab w:val="left" w:pos="4080"/>
          <w:tab w:val="left" w:pos="7056"/>
          <w:tab w:val="left" w:pos="8474"/>
        </w:tabs>
        <w:suppressAutoHyphens/>
        <w:spacing w:line="259" w:lineRule="auto"/>
        <w:ind w:left="284" w:right="-108" w:hanging="284"/>
        <w:jc w:val="both"/>
        <w:rPr>
          <w:rFonts w:asciiTheme="minorHAnsi" w:hAnsiTheme="minorHAnsi" w:cstheme="minorHAnsi"/>
          <w:sz w:val="22"/>
          <w:szCs w:val="22"/>
          <w:lang w:eastAsia="en-US"/>
        </w:rPr>
      </w:pPr>
      <w:r w:rsidRPr="001963DC">
        <w:rPr>
          <w:rFonts w:asciiTheme="minorHAnsi" w:hAnsiTheme="minorHAnsi" w:cstheme="minorHAnsi"/>
          <w:sz w:val="22"/>
          <w:szCs w:val="22"/>
          <w:lang w:eastAsia="en-US"/>
        </w:rPr>
        <w:t>Podmiotowe środki dowodowe oraz inne dokumenty lub oświadczenia, o których</w:t>
      </w:r>
      <w:r>
        <w:rPr>
          <w:rFonts w:asciiTheme="minorHAnsi" w:hAnsiTheme="minorHAnsi" w:cstheme="minorHAnsi"/>
          <w:sz w:val="22"/>
          <w:szCs w:val="22"/>
          <w:lang w:eastAsia="en-US"/>
        </w:rPr>
        <w:t xml:space="preserve"> </w:t>
      </w:r>
      <w:r w:rsidRPr="001963DC">
        <w:rPr>
          <w:rFonts w:asciiTheme="minorHAnsi" w:hAnsiTheme="minorHAnsi" w:cstheme="minorHAnsi"/>
          <w:sz w:val="22"/>
          <w:szCs w:val="22"/>
          <w:lang w:eastAsia="en-US"/>
        </w:rPr>
        <w:t>mowa w rozporządzeniu Ministra Rozwoju z dnia 30 grudnia 2020 r. w sprawie</w:t>
      </w:r>
      <w:r>
        <w:rPr>
          <w:rFonts w:asciiTheme="minorHAnsi" w:hAnsiTheme="minorHAnsi" w:cstheme="minorHAnsi"/>
          <w:sz w:val="22"/>
          <w:szCs w:val="22"/>
          <w:lang w:eastAsia="en-US"/>
        </w:rPr>
        <w:t xml:space="preserve"> </w:t>
      </w:r>
      <w:r w:rsidRPr="001963DC">
        <w:rPr>
          <w:rFonts w:asciiTheme="minorHAnsi" w:hAnsiTheme="minorHAnsi" w:cstheme="minorHAnsi"/>
          <w:sz w:val="22"/>
          <w:szCs w:val="22"/>
          <w:lang w:eastAsia="en-US"/>
        </w:rPr>
        <w:t>podmiotowych środków dowodowych oraz innych dokumentów lub oświadczeń,</w:t>
      </w:r>
      <w:r>
        <w:rPr>
          <w:rFonts w:asciiTheme="minorHAnsi" w:hAnsiTheme="minorHAnsi" w:cstheme="minorHAnsi"/>
          <w:sz w:val="22"/>
          <w:szCs w:val="22"/>
          <w:lang w:eastAsia="en-US"/>
        </w:rPr>
        <w:t xml:space="preserve"> </w:t>
      </w:r>
      <w:r w:rsidRPr="001963DC">
        <w:rPr>
          <w:rFonts w:asciiTheme="minorHAnsi" w:hAnsiTheme="minorHAnsi" w:cstheme="minorHAnsi"/>
          <w:sz w:val="22"/>
          <w:szCs w:val="22"/>
          <w:lang w:eastAsia="en-US"/>
        </w:rPr>
        <w:t>jakich może żądać Zamawiający od Wykonawcy (Dz.U. poz. 2415), składa</w:t>
      </w:r>
      <w:r>
        <w:rPr>
          <w:rFonts w:asciiTheme="minorHAnsi" w:hAnsiTheme="minorHAnsi" w:cstheme="minorHAnsi"/>
          <w:sz w:val="22"/>
          <w:szCs w:val="22"/>
          <w:lang w:eastAsia="en-US"/>
        </w:rPr>
        <w:t xml:space="preserve"> </w:t>
      </w:r>
      <w:r w:rsidRPr="001963DC">
        <w:rPr>
          <w:rFonts w:asciiTheme="minorHAnsi" w:hAnsiTheme="minorHAnsi" w:cstheme="minorHAnsi"/>
          <w:sz w:val="22"/>
          <w:szCs w:val="22"/>
          <w:lang w:eastAsia="en-US"/>
        </w:rPr>
        <w:t>się w formie elektronicznej, w postaci elektronicznej opatrzonej podpisem</w:t>
      </w:r>
      <w:r>
        <w:rPr>
          <w:rFonts w:asciiTheme="minorHAnsi" w:hAnsiTheme="minorHAnsi" w:cstheme="minorHAnsi"/>
          <w:sz w:val="22"/>
          <w:szCs w:val="22"/>
          <w:lang w:eastAsia="en-US"/>
        </w:rPr>
        <w:t xml:space="preserve"> </w:t>
      </w:r>
      <w:r w:rsidRPr="001963DC">
        <w:rPr>
          <w:rFonts w:asciiTheme="minorHAnsi" w:hAnsiTheme="minorHAnsi" w:cstheme="minorHAnsi"/>
          <w:sz w:val="22"/>
          <w:szCs w:val="22"/>
          <w:lang w:eastAsia="en-US"/>
        </w:rPr>
        <w:t>zaufanym lub podpisem osobistym, lub w formie dokumentowej, w zakresie</w:t>
      </w:r>
    </w:p>
    <w:p w14:paraId="3BE8242A" w14:textId="77777777" w:rsidR="001963DC" w:rsidRDefault="001963DC" w:rsidP="001963DC">
      <w:pPr>
        <w:widowControl w:val="0"/>
        <w:tabs>
          <w:tab w:val="left" w:pos="4080"/>
          <w:tab w:val="left" w:pos="7056"/>
          <w:tab w:val="left" w:pos="8474"/>
        </w:tabs>
        <w:suppressAutoHyphens/>
        <w:spacing w:line="259" w:lineRule="auto"/>
        <w:ind w:left="284" w:right="-108"/>
        <w:contextualSpacing/>
        <w:jc w:val="both"/>
        <w:rPr>
          <w:rFonts w:asciiTheme="minorHAnsi" w:hAnsiTheme="minorHAnsi" w:cstheme="minorHAnsi"/>
          <w:sz w:val="22"/>
          <w:szCs w:val="22"/>
          <w:lang w:eastAsia="en-US"/>
        </w:rPr>
      </w:pPr>
      <w:r w:rsidRPr="001963DC">
        <w:rPr>
          <w:rFonts w:asciiTheme="minorHAnsi" w:hAnsiTheme="minorHAnsi" w:cstheme="minorHAnsi"/>
          <w:sz w:val="22"/>
          <w:szCs w:val="22"/>
          <w:lang w:eastAsia="en-US"/>
        </w:rPr>
        <w:t>i w sposób określony w przepisach rozporządzenia Prezesa Rady Ministrów</w:t>
      </w:r>
      <w:r>
        <w:rPr>
          <w:rFonts w:asciiTheme="minorHAnsi" w:hAnsiTheme="minorHAnsi" w:cstheme="minorHAnsi"/>
          <w:sz w:val="22"/>
          <w:szCs w:val="22"/>
          <w:lang w:eastAsia="en-US"/>
        </w:rPr>
        <w:t xml:space="preserve"> </w:t>
      </w:r>
      <w:r w:rsidRPr="001963DC">
        <w:rPr>
          <w:rFonts w:asciiTheme="minorHAnsi" w:hAnsiTheme="minorHAnsi" w:cstheme="minorHAnsi"/>
          <w:sz w:val="22"/>
          <w:szCs w:val="22"/>
          <w:lang w:eastAsia="en-US"/>
        </w:rPr>
        <w:t>z dnia 30 grudnia 2020 r w sprawie sposobu sporządzania przekazywania</w:t>
      </w:r>
      <w:r>
        <w:rPr>
          <w:rFonts w:asciiTheme="minorHAnsi" w:hAnsiTheme="minorHAnsi" w:cstheme="minorHAnsi"/>
          <w:sz w:val="22"/>
          <w:szCs w:val="22"/>
          <w:lang w:eastAsia="en-US"/>
        </w:rPr>
        <w:t xml:space="preserve"> </w:t>
      </w:r>
      <w:r w:rsidRPr="001963DC">
        <w:rPr>
          <w:rFonts w:asciiTheme="minorHAnsi" w:hAnsiTheme="minorHAnsi" w:cstheme="minorHAnsi"/>
          <w:sz w:val="22"/>
          <w:szCs w:val="22"/>
          <w:lang w:eastAsia="en-US"/>
        </w:rPr>
        <w:t xml:space="preserve">informacji oraz wymagań technicznych dla </w:t>
      </w:r>
      <w:r w:rsidRPr="001963DC">
        <w:rPr>
          <w:rFonts w:asciiTheme="minorHAnsi" w:hAnsiTheme="minorHAnsi" w:cstheme="minorHAnsi"/>
          <w:sz w:val="22"/>
          <w:szCs w:val="22"/>
          <w:lang w:eastAsia="en-US"/>
        </w:rPr>
        <w:lastRenderedPageBreak/>
        <w:t>dokumentów elektronicznych oraz</w:t>
      </w:r>
      <w:r>
        <w:rPr>
          <w:rFonts w:asciiTheme="minorHAnsi" w:hAnsiTheme="minorHAnsi" w:cstheme="minorHAnsi"/>
          <w:sz w:val="22"/>
          <w:szCs w:val="22"/>
          <w:lang w:eastAsia="en-US"/>
        </w:rPr>
        <w:t xml:space="preserve"> </w:t>
      </w:r>
      <w:r w:rsidRPr="001963DC">
        <w:rPr>
          <w:rFonts w:asciiTheme="minorHAnsi" w:hAnsiTheme="minorHAnsi" w:cstheme="minorHAnsi"/>
          <w:sz w:val="22"/>
          <w:szCs w:val="22"/>
          <w:lang w:eastAsia="en-US"/>
        </w:rPr>
        <w:t>środków komunikacji elektronicznej w postępowaniu o udzielenie zamówienia</w:t>
      </w:r>
      <w:r>
        <w:rPr>
          <w:rFonts w:asciiTheme="minorHAnsi" w:hAnsiTheme="minorHAnsi" w:cstheme="minorHAnsi"/>
          <w:sz w:val="22"/>
          <w:szCs w:val="22"/>
          <w:lang w:eastAsia="en-US"/>
        </w:rPr>
        <w:t xml:space="preserve"> </w:t>
      </w:r>
      <w:r w:rsidRPr="001963DC">
        <w:rPr>
          <w:rFonts w:asciiTheme="minorHAnsi" w:hAnsiTheme="minorHAnsi" w:cstheme="minorHAnsi"/>
          <w:sz w:val="22"/>
          <w:szCs w:val="22"/>
          <w:lang w:eastAsia="en-US"/>
        </w:rPr>
        <w:t>publicznego lub konkursie (Dz.U. poz. 2452)</w:t>
      </w:r>
      <w:bookmarkStart w:id="17" w:name="_Hlk171289555"/>
    </w:p>
    <w:p w14:paraId="7032F8F2" w14:textId="77777777" w:rsidR="001963DC" w:rsidRDefault="001963DC" w:rsidP="001963DC">
      <w:pPr>
        <w:pStyle w:val="Akapitzlist"/>
        <w:widowControl w:val="0"/>
        <w:numPr>
          <w:ilvl w:val="0"/>
          <w:numId w:val="50"/>
        </w:numPr>
        <w:tabs>
          <w:tab w:val="left" w:pos="4080"/>
          <w:tab w:val="left" w:pos="7056"/>
          <w:tab w:val="left" w:pos="8474"/>
        </w:tabs>
        <w:suppressAutoHyphens/>
        <w:spacing w:line="259" w:lineRule="auto"/>
        <w:ind w:left="284" w:right="-108" w:hanging="284"/>
        <w:jc w:val="both"/>
        <w:rPr>
          <w:rFonts w:asciiTheme="minorHAnsi" w:hAnsiTheme="minorHAnsi" w:cstheme="minorHAnsi"/>
          <w:sz w:val="22"/>
          <w:szCs w:val="22"/>
          <w:lang w:eastAsia="en-US"/>
        </w:rPr>
      </w:pPr>
      <w:r w:rsidRPr="001963DC">
        <w:rPr>
          <w:rFonts w:asciiTheme="minorHAnsi" w:hAnsiTheme="minorHAnsi" w:cstheme="minorHAnsi"/>
          <w:color w:val="000000"/>
          <w:sz w:val="22"/>
          <w:szCs w:val="22"/>
          <w:lang w:eastAsia="en-US"/>
        </w:rPr>
        <w:t xml:space="preserve">Oferty, oświadczenia, o których mowa w art. 125 ust. 1 ustawy </w:t>
      </w:r>
      <w:proofErr w:type="spellStart"/>
      <w:r w:rsidRPr="001963DC">
        <w:rPr>
          <w:rFonts w:asciiTheme="minorHAnsi" w:hAnsiTheme="minorHAnsi" w:cstheme="minorHAnsi"/>
          <w:color w:val="000000"/>
          <w:sz w:val="22"/>
          <w:szCs w:val="22"/>
          <w:lang w:eastAsia="en-US"/>
        </w:rPr>
        <w:t>Pzp</w:t>
      </w:r>
      <w:proofErr w:type="spellEnd"/>
      <w:r w:rsidRPr="001963DC">
        <w:rPr>
          <w:rFonts w:asciiTheme="minorHAnsi" w:hAnsiTheme="minorHAnsi" w:cstheme="minorHAnsi"/>
          <w:color w:val="000000"/>
          <w:sz w:val="22"/>
          <w:szCs w:val="22"/>
          <w:lang w:eastAsia="en-US"/>
        </w:rPr>
        <w:t xml:space="preserve">, podmiotowe środki dowodowe, w tym oświadczenie, o którym mowa w art. 117 ust. 4 ustawy </w:t>
      </w:r>
      <w:proofErr w:type="spellStart"/>
      <w:r w:rsidRPr="001963DC">
        <w:rPr>
          <w:rFonts w:asciiTheme="minorHAnsi" w:hAnsiTheme="minorHAnsi" w:cstheme="minorHAnsi"/>
          <w:color w:val="000000"/>
          <w:sz w:val="22"/>
          <w:szCs w:val="22"/>
          <w:lang w:eastAsia="en-US"/>
        </w:rPr>
        <w:t>Pzp</w:t>
      </w:r>
      <w:proofErr w:type="spellEnd"/>
      <w:r w:rsidRPr="001963DC">
        <w:rPr>
          <w:rFonts w:asciiTheme="minorHAnsi" w:hAnsiTheme="minorHAnsi" w:cstheme="minorHAnsi"/>
          <w:color w:val="000000"/>
          <w:sz w:val="22"/>
          <w:szCs w:val="22"/>
          <w:lang w:eastAsia="en-US"/>
        </w:rPr>
        <w:t xml:space="preserve">, oraz zobowiązanie podmiotu udostępniającego zasoby, o którym mowa w art. 118 ust. 3 ustawy </w:t>
      </w:r>
      <w:proofErr w:type="spellStart"/>
      <w:r w:rsidRPr="001963DC">
        <w:rPr>
          <w:rFonts w:asciiTheme="minorHAnsi" w:hAnsiTheme="minorHAnsi" w:cstheme="minorHAnsi"/>
          <w:color w:val="000000"/>
          <w:sz w:val="22"/>
          <w:szCs w:val="22"/>
          <w:lang w:eastAsia="en-US"/>
        </w:rPr>
        <w:t>Pzp</w:t>
      </w:r>
      <w:proofErr w:type="spellEnd"/>
      <w:r w:rsidRPr="001963DC">
        <w:rPr>
          <w:rFonts w:asciiTheme="minorHAnsi" w:hAnsiTheme="minorHAnsi" w:cstheme="minorHAnsi"/>
          <w:color w:val="000000"/>
          <w:sz w:val="22"/>
          <w:szCs w:val="22"/>
          <w:lang w:eastAsia="en-US"/>
        </w:rPr>
        <w:t xml:space="preserve">, zwane dalej "zobowiązaniem podmiotu udostępniającego zasoby", pełnomocnictwo, sporządza się w postaci elektronicznej, w formatach danych określonych w przepisach wydanych na podstawie art. 18 ustawy z dnia 17 lutego 2005 r. o informatyzacji działalności podmiotów realizujących zadania publiczne (Dz. U. z 2023 r. poz. 57 ze zm.), z  zastrzeżeniem formatów, o których mowa w art. 66 ust. 1 ustawy, z uwzględnieniem rodzaju przekazywanych danych </w:t>
      </w:r>
      <w:r w:rsidRPr="001963DC">
        <w:rPr>
          <w:rFonts w:asciiTheme="minorHAnsi" w:hAnsiTheme="minorHAnsi" w:cstheme="minorHAnsi"/>
          <w:sz w:val="22"/>
          <w:szCs w:val="22"/>
          <w:lang w:eastAsia="en-US"/>
        </w:rPr>
        <w:t>i opatruje się kwalifikowanym podpisem elektronicznym lub podpisem zaufanym lub podpisem osobistym.</w:t>
      </w:r>
      <w:bookmarkEnd w:id="17"/>
    </w:p>
    <w:p w14:paraId="2CEAFBAB" w14:textId="77777777" w:rsidR="001963DC" w:rsidRPr="001963DC" w:rsidRDefault="001963DC" w:rsidP="001963DC">
      <w:pPr>
        <w:pStyle w:val="Akapitzlist"/>
        <w:widowControl w:val="0"/>
        <w:numPr>
          <w:ilvl w:val="0"/>
          <w:numId w:val="50"/>
        </w:numPr>
        <w:tabs>
          <w:tab w:val="left" w:pos="4080"/>
          <w:tab w:val="left" w:pos="7056"/>
          <w:tab w:val="left" w:pos="8474"/>
        </w:tabs>
        <w:suppressAutoHyphens/>
        <w:spacing w:line="259" w:lineRule="auto"/>
        <w:ind w:left="284" w:right="-108" w:hanging="284"/>
        <w:jc w:val="both"/>
        <w:rPr>
          <w:rFonts w:asciiTheme="minorHAnsi" w:hAnsiTheme="minorHAnsi" w:cstheme="minorHAnsi"/>
          <w:sz w:val="22"/>
          <w:szCs w:val="22"/>
          <w:lang w:eastAsia="en-US"/>
        </w:rPr>
      </w:pPr>
      <w:r w:rsidRPr="001963DC">
        <w:rPr>
          <w:rFonts w:asciiTheme="minorHAnsi" w:eastAsia="Arial" w:hAnsiTheme="minorHAnsi" w:cstheme="minorHAnsi"/>
          <w:sz w:val="22"/>
          <w:szCs w:val="22"/>
        </w:rPr>
        <w:t xml:space="preserve">Informacje, oświadczenia lub dokumenty, inne niż określone § 2 ust.1 rozporządzenia , w sprawie sposobu sporządzania i przekazywania informacji oraz wymagań technicznych dla dokumentów elektronicznych oraz środków komunikacji elektronicznej w postępowaniu o udzielenie zamówienia publicznego lub konkursie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 </w:t>
      </w:r>
    </w:p>
    <w:p w14:paraId="3476A8E1" w14:textId="77777777" w:rsidR="001963DC" w:rsidRDefault="001963DC" w:rsidP="001963DC">
      <w:pPr>
        <w:pStyle w:val="Akapitzlist"/>
        <w:widowControl w:val="0"/>
        <w:numPr>
          <w:ilvl w:val="0"/>
          <w:numId w:val="50"/>
        </w:numPr>
        <w:tabs>
          <w:tab w:val="left" w:pos="4080"/>
          <w:tab w:val="left" w:pos="7056"/>
          <w:tab w:val="left" w:pos="8474"/>
        </w:tabs>
        <w:suppressAutoHyphens/>
        <w:spacing w:line="259" w:lineRule="auto"/>
        <w:ind w:left="284" w:right="-108" w:hanging="284"/>
        <w:jc w:val="both"/>
        <w:rPr>
          <w:rFonts w:asciiTheme="minorHAnsi" w:hAnsiTheme="minorHAnsi" w:cstheme="minorHAnsi"/>
          <w:sz w:val="22"/>
          <w:szCs w:val="22"/>
          <w:lang w:eastAsia="en-US"/>
        </w:rPr>
      </w:pPr>
      <w:r w:rsidRPr="001963DC">
        <w:rPr>
          <w:rFonts w:asciiTheme="minorHAnsi" w:hAnsiTheme="minorHAnsi" w:cstheme="minorHAnsi"/>
          <w:sz w:val="22"/>
          <w:szCs w:val="22"/>
          <w:lang w:eastAsia="en-US"/>
        </w:rPr>
        <w:t xml:space="preserve">W przypadku gdy dokumenty elektroniczne w postępowaniu lub konkursie,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Wykonawca zobowiązany jest wraz z przekazaniem informacji zastrzeżonych jako tajemnica przedsiębiorstwa wykazać spełnienie przesłanek uzasadniających takie zastrzeżenie.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ustawy </w:t>
      </w:r>
      <w:proofErr w:type="spellStart"/>
      <w:r w:rsidRPr="001963DC">
        <w:rPr>
          <w:rFonts w:asciiTheme="minorHAnsi" w:hAnsiTheme="minorHAnsi" w:cstheme="minorHAnsi"/>
          <w:sz w:val="22"/>
          <w:szCs w:val="22"/>
          <w:lang w:eastAsia="en-US"/>
        </w:rPr>
        <w:t>Pzp</w:t>
      </w:r>
      <w:proofErr w:type="spellEnd"/>
      <w:r w:rsidRPr="001963DC">
        <w:rPr>
          <w:rFonts w:asciiTheme="minorHAnsi" w:hAnsiTheme="minorHAnsi" w:cstheme="minorHAnsi"/>
          <w:sz w:val="22"/>
          <w:szCs w:val="22"/>
          <w:lang w:eastAsia="en-US"/>
        </w:rPr>
        <w:t>.</w:t>
      </w:r>
    </w:p>
    <w:p w14:paraId="4E7CB07F" w14:textId="77777777" w:rsidR="001963DC" w:rsidRPr="001963DC" w:rsidRDefault="001963DC" w:rsidP="001963DC">
      <w:pPr>
        <w:pStyle w:val="Akapitzlist"/>
        <w:widowControl w:val="0"/>
        <w:numPr>
          <w:ilvl w:val="0"/>
          <w:numId w:val="50"/>
        </w:numPr>
        <w:tabs>
          <w:tab w:val="left" w:pos="4080"/>
          <w:tab w:val="left" w:pos="7056"/>
          <w:tab w:val="left" w:pos="8474"/>
        </w:tabs>
        <w:suppressAutoHyphens/>
        <w:spacing w:line="259" w:lineRule="auto"/>
        <w:ind w:left="284" w:right="-108" w:hanging="284"/>
        <w:jc w:val="both"/>
        <w:rPr>
          <w:rFonts w:asciiTheme="minorHAnsi" w:hAnsiTheme="minorHAnsi" w:cstheme="minorHAnsi"/>
          <w:sz w:val="22"/>
          <w:szCs w:val="22"/>
          <w:lang w:eastAsia="en-US"/>
        </w:rPr>
      </w:pPr>
      <w:r w:rsidRPr="001963DC">
        <w:rPr>
          <w:rFonts w:asciiTheme="minorHAnsi" w:eastAsia="Arial" w:hAnsiTheme="minorHAnsi" w:cstheme="minorHAnsi"/>
          <w:sz w:val="22"/>
          <w:szCs w:val="22"/>
        </w:rPr>
        <w:t xml:space="preserve">Zgodnie z art. 18 ust. 3 ustawy </w:t>
      </w:r>
      <w:proofErr w:type="spellStart"/>
      <w:r w:rsidRPr="001963DC">
        <w:rPr>
          <w:rFonts w:asciiTheme="minorHAnsi" w:eastAsia="Arial" w:hAnsiTheme="minorHAnsi" w:cstheme="minorHAnsi"/>
          <w:sz w:val="22"/>
          <w:szCs w:val="22"/>
        </w:rPr>
        <w:t>Pzp</w:t>
      </w:r>
      <w:proofErr w:type="spellEnd"/>
      <w:r w:rsidRPr="001963DC">
        <w:rPr>
          <w:rFonts w:asciiTheme="minorHAnsi" w:eastAsia="Arial" w:hAnsiTheme="minorHAnsi" w:cstheme="minorHAnsi"/>
          <w:sz w:val="22"/>
          <w:szCs w:val="22"/>
        </w:rPr>
        <w:t>, nie ujawnia się informacji stanowiących tajemnicę przedsiębiorstwa, w rozumieniu przepisów o zwalczaniu nieuczciwej konkurencji,  jeżeli Wykonawca, wraz z przekazaniem takich informacji, w sposób niebudzący wątpliwości zastrzegł, że nie mogą być one udostępniane oraz wykazał, załączając stosowne wyjaśnienia, iż zastrzeżone informacje stanowią tajemnicę przedsiębiorstwa.</w:t>
      </w:r>
    </w:p>
    <w:p w14:paraId="53F5DD00" w14:textId="77777777" w:rsidR="001963DC" w:rsidRPr="001963DC" w:rsidRDefault="001963DC" w:rsidP="001963DC">
      <w:pPr>
        <w:pStyle w:val="Akapitzlist"/>
        <w:widowControl w:val="0"/>
        <w:numPr>
          <w:ilvl w:val="0"/>
          <w:numId w:val="50"/>
        </w:numPr>
        <w:tabs>
          <w:tab w:val="left" w:pos="4080"/>
          <w:tab w:val="left" w:pos="7056"/>
          <w:tab w:val="left" w:pos="8474"/>
        </w:tabs>
        <w:suppressAutoHyphens/>
        <w:spacing w:line="259" w:lineRule="auto"/>
        <w:ind w:left="284" w:right="-108" w:hanging="284"/>
        <w:jc w:val="both"/>
        <w:rPr>
          <w:rFonts w:asciiTheme="minorHAnsi" w:hAnsiTheme="minorHAnsi" w:cstheme="minorHAnsi"/>
          <w:sz w:val="22"/>
          <w:szCs w:val="22"/>
          <w:lang w:eastAsia="en-US"/>
        </w:rPr>
      </w:pPr>
      <w:r w:rsidRPr="001963DC">
        <w:rPr>
          <w:rFonts w:asciiTheme="minorHAnsi" w:eastAsia="Arial" w:hAnsiTheme="minorHAnsi" w:cstheme="minorHAnsi"/>
          <w:color w:val="000000"/>
          <w:sz w:val="22"/>
          <w:szCs w:val="22"/>
        </w:rPr>
        <w:t xml:space="preserve">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1963DC">
        <w:rPr>
          <w:rFonts w:asciiTheme="minorHAnsi" w:eastAsia="Arial" w:hAnsiTheme="minorHAnsi" w:cstheme="minorHAnsi"/>
          <w:color w:val="000000"/>
          <w:sz w:val="22"/>
          <w:szCs w:val="22"/>
        </w:rPr>
        <w:t>Pzp</w:t>
      </w:r>
      <w:proofErr w:type="spellEnd"/>
      <w:r w:rsidRPr="001963DC">
        <w:rPr>
          <w:rFonts w:asciiTheme="minorHAnsi" w:eastAsia="Arial" w:hAnsiTheme="minorHAnsi" w:cstheme="minorHAnsi"/>
          <w:color w:val="000000"/>
          <w:sz w:val="22"/>
          <w:szCs w:val="22"/>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48F3F3F3" w14:textId="77777777" w:rsidR="001963DC" w:rsidRPr="001963DC" w:rsidRDefault="001963DC" w:rsidP="001963DC">
      <w:pPr>
        <w:pStyle w:val="Akapitzlist"/>
        <w:widowControl w:val="0"/>
        <w:numPr>
          <w:ilvl w:val="0"/>
          <w:numId w:val="50"/>
        </w:numPr>
        <w:tabs>
          <w:tab w:val="left" w:pos="4080"/>
          <w:tab w:val="left" w:pos="7056"/>
          <w:tab w:val="left" w:pos="8474"/>
        </w:tabs>
        <w:suppressAutoHyphens/>
        <w:spacing w:line="259" w:lineRule="auto"/>
        <w:ind w:left="284" w:right="-108" w:hanging="284"/>
        <w:jc w:val="both"/>
        <w:rPr>
          <w:rFonts w:asciiTheme="minorHAnsi" w:hAnsiTheme="minorHAnsi" w:cstheme="minorHAnsi"/>
          <w:sz w:val="22"/>
          <w:szCs w:val="22"/>
          <w:lang w:eastAsia="en-US"/>
        </w:rPr>
      </w:pPr>
      <w:r w:rsidRPr="001963DC">
        <w:rPr>
          <w:rFonts w:asciiTheme="minorHAnsi" w:eastAsia="Arial" w:hAnsiTheme="minorHAnsi" w:cstheme="minorHAnsi"/>
          <w:color w:val="000000"/>
          <w:sz w:val="22"/>
          <w:szCs w:val="22"/>
        </w:rPr>
        <w:t>W przypadku, gdy podmiotowe środki dowodowe, inne dokumenty, lub dokumenty potwierdzające umocowanie do reprezentowania, zostały wystawione przez upoważnione podmioty jako dokument w postaci papierowej, Wykonawca przekazuje cyfrowe odwzorowanie tego dokumentu opatrzone kwalifikowanym podpisem elektronicznym, podpisem zaufanym lub podpisem osobistym, poświadczające zgodność cyfrowego odwzorowania z dokumentem w postaci papierowej.</w:t>
      </w:r>
    </w:p>
    <w:p w14:paraId="3B30088A" w14:textId="3CA60AAA" w:rsidR="001963DC" w:rsidRPr="001963DC" w:rsidRDefault="001963DC" w:rsidP="001963DC">
      <w:pPr>
        <w:pStyle w:val="Akapitzlist"/>
        <w:widowControl w:val="0"/>
        <w:numPr>
          <w:ilvl w:val="0"/>
          <w:numId w:val="50"/>
        </w:numPr>
        <w:tabs>
          <w:tab w:val="left" w:pos="4080"/>
          <w:tab w:val="left" w:pos="7056"/>
          <w:tab w:val="left" w:pos="8474"/>
        </w:tabs>
        <w:suppressAutoHyphens/>
        <w:spacing w:line="259" w:lineRule="auto"/>
        <w:ind w:left="284" w:right="-108" w:hanging="284"/>
        <w:jc w:val="both"/>
        <w:rPr>
          <w:rFonts w:asciiTheme="minorHAnsi" w:hAnsiTheme="minorHAnsi" w:cstheme="minorHAnsi"/>
          <w:sz w:val="22"/>
          <w:szCs w:val="22"/>
          <w:lang w:eastAsia="en-US"/>
        </w:rPr>
      </w:pPr>
      <w:r w:rsidRPr="001963DC">
        <w:rPr>
          <w:rFonts w:asciiTheme="minorHAnsi" w:eastAsia="Arial" w:hAnsiTheme="minorHAnsi" w:cstheme="minorHAnsi"/>
          <w:color w:val="000000"/>
          <w:sz w:val="22"/>
          <w:szCs w:val="22"/>
        </w:rPr>
        <w:lastRenderedPageBreak/>
        <w:t>Poświadczenia zgodności cyfrowego odwzorowania z dokumentem w postaci papierowej, o którym mowa w pkt. 20, dokonuje w przypadku:</w:t>
      </w:r>
    </w:p>
    <w:p w14:paraId="3CC45EBD" w14:textId="77777777" w:rsidR="001963DC" w:rsidRPr="001963DC" w:rsidRDefault="001963DC" w:rsidP="001963DC">
      <w:pPr>
        <w:numPr>
          <w:ilvl w:val="0"/>
          <w:numId w:val="48"/>
        </w:numPr>
        <w:tabs>
          <w:tab w:val="left" w:pos="567"/>
        </w:tabs>
        <w:spacing w:after="160" w:line="276" w:lineRule="auto"/>
        <w:ind w:left="567" w:hanging="283"/>
        <w:rPr>
          <w:rFonts w:asciiTheme="minorHAnsi" w:eastAsia="Arial" w:hAnsiTheme="minorHAnsi" w:cstheme="minorHAnsi"/>
          <w:color w:val="000000"/>
          <w:sz w:val="22"/>
          <w:szCs w:val="22"/>
        </w:rPr>
      </w:pPr>
      <w:r w:rsidRPr="001963DC">
        <w:rPr>
          <w:rFonts w:asciiTheme="minorHAnsi" w:eastAsia="Arial" w:hAnsiTheme="minorHAnsi" w:cstheme="minorHAnsi"/>
          <w:color w:val="000000"/>
          <w:sz w:val="22"/>
          <w:szCs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547352DF" w14:textId="77777777" w:rsidR="001963DC" w:rsidRPr="001963DC" w:rsidRDefault="001963DC" w:rsidP="001963DC">
      <w:pPr>
        <w:numPr>
          <w:ilvl w:val="0"/>
          <w:numId w:val="48"/>
        </w:numPr>
        <w:tabs>
          <w:tab w:val="left" w:pos="567"/>
        </w:tabs>
        <w:spacing w:after="160" w:line="276" w:lineRule="auto"/>
        <w:ind w:left="567" w:hanging="283"/>
        <w:rPr>
          <w:rFonts w:asciiTheme="minorHAnsi" w:eastAsia="Arial" w:hAnsiTheme="minorHAnsi" w:cstheme="minorHAnsi"/>
          <w:color w:val="000000"/>
          <w:sz w:val="22"/>
          <w:szCs w:val="22"/>
        </w:rPr>
      </w:pPr>
      <w:r w:rsidRPr="001963DC">
        <w:rPr>
          <w:rFonts w:asciiTheme="minorHAnsi" w:eastAsia="Arial" w:hAnsiTheme="minorHAnsi" w:cstheme="minorHAnsi"/>
          <w:color w:val="000000"/>
          <w:sz w:val="22"/>
          <w:szCs w:val="22"/>
        </w:rPr>
        <w:t xml:space="preserve">innych dokumentów - odpowiednio Wykonawca lub wykonawca wspólnie ubiegający się o udzielenie zamówienia, w zakresie dokumentów, które każdego z nich dotyczą. </w:t>
      </w:r>
    </w:p>
    <w:p w14:paraId="7A37451C" w14:textId="518F6018" w:rsidR="001963DC" w:rsidRDefault="001963DC" w:rsidP="001963DC">
      <w:pPr>
        <w:pStyle w:val="Akapitzlist"/>
        <w:numPr>
          <w:ilvl w:val="0"/>
          <w:numId w:val="51"/>
        </w:numPr>
        <w:tabs>
          <w:tab w:val="left" w:pos="567"/>
        </w:tabs>
        <w:spacing w:after="160" w:line="276" w:lineRule="auto"/>
        <w:ind w:left="284" w:hanging="284"/>
        <w:jc w:val="both"/>
        <w:rPr>
          <w:rFonts w:asciiTheme="minorHAnsi" w:eastAsia="Arial" w:hAnsiTheme="minorHAnsi" w:cstheme="minorHAnsi"/>
          <w:color w:val="000000"/>
          <w:sz w:val="22"/>
          <w:szCs w:val="22"/>
        </w:rPr>
      </w:pPr>
      <w:r w:rsidRPr="001963DC">
        <w:rPr>
          <w:rFonts w:asciiTheme="minorHAnsi" w:eastAsia="Arial" w:hAnsiTheme="minorHAnsi" w:cstheme="minorHAnsi"/>
          <w:color w:val="000000"/>
          <w:sz w:val="22"/>
          <w:szCs w:val="22"/>
        </w:rPr>
        <w:t>Poświadczenia zgodności cyfrowego odwzorowania z dokumentem w postaci papierowej,</w:t>
      </w:r>
      <w:r>
        <w:rPr>
          <w:rFonts w:asciiTheme="minorHAnsi" w:eastAsia="Arial" w:hAnsiTheme="minorHAnsi" w:cstheme="minorHAnsi"/>
          <w:color w:val="000000"/>
          <w:sz w:val="22"/>
          <w:szCs w:val="22"/>
        </w:rPr>
        <w:t xml:space="preserve"> </w:t>
      </w:r>
      <w:r w:rsidRPr="001963DC">
        <w:rPr>
          <w:rFonts w:asciiTheme="minorHAnsi" w:eastAsia="Arial" w:hAnsiTheme="minorHAnsi" w:cstheme="minorHAnsi"/>
          <w:color w:val="000000"/>
          <w:sz w:val="22"/>
          <w:szCs w:val="22"/>
        </w:rPr>
        <w:t xml:space="preserve">o którym mowa w pkt 20, może dokonać również notariusz. </w:t>
      </w:r>
    </w:p>
    <w:p w14:paraId="1C0C963E" w14:textId="77777777" w:rsidR="001963DC" w:rsidRDefault="001963DC" w:rsidP="001963DC">
      <w:pPr>
        <w:pStyle w:val="Akapitzlist"/>
        <w:numPr>
          <w:ilvl w:val="0"/>
          <w:numId w:val="51"/>
        </w:numPr>
        <w:tabs>
          <w:tab w:val="left" w:pos="567"/>
        </w:tabs>
        <w:spacing w:after="160" w:line="276" w:lineRule="auto"/>
        <w:ind w:left="284" w:hanging="284"/>
        <w:jc w:val="both"/>
        <w:rPr>
          <w:rFonts w:asciiTheme="minorHAnsi" w:eastAsia="Arial" w:hAnsiTheme="minorHAnsi" w:cstheme="minorHAnsi"/>
          <w:color w:val="000000"/>
          <w:sz w:val="22"/>
          <w:szCs w:val="22"/>
        </w:rPr>
      </w:pPr>
      <w:r>
        <w:rPr>
          <w:rFonts w:asciiTheme="minorHAnsi" w:eastAsia="Arial" w:hAnsiTheme="minorHAnsi" w:cstheme="minorHAnsi"/>
          <w:color w:val="000000"/>
          <w:sz w:val="22"/>
          <w:szCs w:val="22"/>
        </w:rPr>
        <w:t xml:space="preserve"> </w:t>
      </w:r>
      <w:r w:rsidRPr="001963DC">
        <w:rPr>
          <w:rFonts w:asciiTheme="minorHAnsi" w:eastAsia="Arial" w:hAnsiTheme="minorHAnsi" w:cstheme="minorHAnsi"/>
          <w:color w:val="000000"/>
          <w:sz w:val="22"/>
          <w:szCs w:val="22"/>
        </w:rPr>
        <w:t>Przez cyfrowe odwzorowanie, dokumentu w postaci papierowej, należy rozumieć dokument elektroniczny będący kopią elektroniczną treści zapisanej w postaci papierowej, umożliwiający zapoznanie się z tą treścią i jej zrozumienie, bez konieczności bezpośredniego dostępu do oryginału.</w:t>
      </w:r>
    </w:p>
    <w:p w14:paraId="7B7F7362" w14:textId="77777777" w:rsidR="001963DC" w:rsidRDefault="001963DC" w:rsidP="001963DC">
      <w:pPr>
        <w:pStyle w:val="Akapitzlist"/>
        <w:numPr>
          <w:ilvl w:val="0"/>
          <w:numId w:val="51"/>
        </w:numPr>
        <w:tabs>
          <w:tab w:val="left" w:pos="567"/>
        </w:tabs>
        <w:spacing w:after="160" w:line="276" w:lineRule="auto"/>
        <w:ind w:left="284" w:hanging="284"/>
        <w:jc w:val="both"/>
        <w:rPr>
          <w:rFonts w:asciiTheme="minorHAnsi" w:eastAsia="Arial" w:hAnsiTheme="minorHAnsi" w:cstheme="minorHAnsi"/>
          <w:color w:val="000000"/>
          <w:sz w:val="22"/>
          <w:szCs w:val="22"/>
        </w:rPr>
      </w:pPr>
      <w:r>
        <w:rPr>
          <w:rFonts w:asciiTheme="minorHAnsi" w:eastAsia="Arial" w:hAnsiTheme="minorHAnsi" w:cstheme="minorHAnsi"/>
          <w:color w:val="000000"/>
          <w:sz w:val="22"/>
          <w:szCs w:val="22"/>
        </w:rPr>
        <w:t xml:space="preserve"> </w:t>
      </w:r>
      <w:r w:rsidRPr="001963DC">
        <w:rPr>
          <w:rFonts w:asciiTheme="minorHAnsi" w:eastAsia="Arial" w:hAnsiTheme="minorHAnsi" w:cstheme="minorHAnsi"/>
          <w:color w:val="000000"/>
          <w:sz w:val="22"/>
          <w:szCs w:val="22"/>
        </w:rPr>
        <w:t xml:space="preserve">Podmiotowe środki dowodowe, w tym oświadczenie wykonawców wspólnie ubiegających się o zamówienie, o którym mowa w art. 117 ust. 4 ustawy </w:t>
      </w:r>
      <w:proofErr w:type="spellStart"/>
      <w:r w:rsidRPr="001963DC">
        <w:rPr>
          <w:rFonts w:asciiTheme="minorHAnsi" w:eastAsia="Arial" w:hAnsiTheme="minorHAnsi" w:cstheme="minorHAnsi"/>
          <w:color w:val="000000"/>
          <w:sz w:val="22"/>
          <w:szCs w:val="22"/>
        </w:rPr>
        <w:t>Pzp</w:t>
      </w:r>
      <w:proofErr w:type="spellEnd"/>
      <w:r w:rsidRPr="001963DC">
        <w:rPr>
          <w:rFonts w:asciiTheme="minorHAnsi" w:eastAsia="Arial" w:hAnsiTheme="minorHAnsi" w:cstheme="minorHAnsi"/>
          <w:color w:val="000000"/>
          <w:sz w:val="22"/>
          <w:szCs w:val="22"/>
        </w:rPr>
        <w:t>, oraz zobowiązanie podmiotu udostępniającego zasoby, niewystawione przez upoważnione podmioty oraz pełnomocnictwo przekazuje się w postaci elektronicznej i opatruje się kwalifikowanym podpisem elektronicznym, podpisem zaufanym lub podpisem osobistym.</w:t>
      </w:r>
    </w:p>
    <w:p w14:paraId="5391D85A" w14:textId="77777777" w:rsidR="001963DC" w:rsidRDefault="001963DC" w:rsidP="001963DC">
      <w:pPr>
        <w:pStyle w:val="Akapitzlist"/>
        <w:numPr>
          <w:ilvl w:val="0"/>
          <w:numId w:val="51"/>
        </w:numPr>
        <w:tabs>
          <w:tab w:val="left" w:pos="567"/>
        </w:tabs>
        <w:spacing w:after="160" w:line="276" w:lineRule="auto"/>
        <w:ind w:left="284" w:hanging="284"/>
        <w:jc w:val="both"/>
        <w:rPr>
          <w:rFonts w:asciiTheme="minorHAnsi" w:eastAsia="Arial" w:hAnsiTheme="minorHAnsi" w:cstheme="minorHAnsi"/>
          <w:color w:val="000000"/>
          <w:sz w:val="22"/>
          <w:szCs w:val="22"/>
        </w:rPr>
      </w:pPr>
      <w:r>
        <w:rPr>
          <w:rFonts w:asciiTheme="minorHAnsi" w:eastAsia="Arial" w:hAnsiTheme="minorHAnsi" w:cstheme="minorHAnsi"/>
          <w:color w:val="000000"/>
          <w:sz w:val="22"/>
          <w:szCs w:val="22"/>
        </w:rPr>
        <w:t xml:space="preserve"> </w:t>
      </w:r>
      <w:r w:rsidRPr="001963DC">
        <w:rPr>
          <w:rFonts w:asciiTheme="minorHAnsi" w:eastAsia="Arial" w:hAnsiTheme="minorHAnsi" w:cstheme="minorHAnsi"/>
          <w:color w:val="000000"/>
          <w:sz w:val="22"/>
          <w:szCs w:val="22"/>
        </w:rPr>
        <w:t xml:space="preserve">W przypadku gdy podmiotowe środki dowodowe, w tym oświadczenie wykonawców wspólnie ubiegających się o zamówienie, o którym mowa w art. 117 ust. 4 ustawy </w:t>
      </w:r>
      <w:proofErr w:type="spellStart"/>
      <w:r w:rsidRPr="001963DC">
        <w:rPr>
          <w:rFonts w:asciiTheme="minorHAnsi" w:eastAsia="Arial" w:hAnsiTheme="minorHAnsi" w:cstheme="minorHAnsi"/>
          <w:color w:val="000000"/>
          <w:sz w:val="22"/>
          <w:szCs w:val="22"/>
        </w:rPr>
        <w:t>Pzp</w:t>
      </w:r>
      <w:proofErr w:type="spellEnd"/>
      <w:r w:rsidRPr="001963DC">
        <w:rPr>
          <w:rFonts w:asciiTheme="minorHAnsi" w:eastAsia="Arial" w:hAnsiTheme="minorHAnsi" w:cstheme="minorHAnsi"/>
          <w:color w:val="000000"/>
          <w:sz w:val="22"/>
          <w:szCs w:val="22"/>
        </w:rPr>
        <w:t>, oraz zobowiązanie podmiotu udostępniającego zasoby ,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39B783E9" w14:textId="1D25CE16" w:rsidR="001963DC" w:rsidRPr="001963DC" w:rsidRDefault="001963DC" w:rsidP="001963DC">
      <w:pPr>
        <w:pStyle w:val="Akapitzlist"/>
        <w:numPr>
          <w:ilvl w:val="0"/>
          <w:numId w:val="51"/>
        </w:numPr>
        <w:tabs>
          <w:tab w:val="left" w:pos="567"/>
        </w:tabs>
        <w:spacing w:after="160" w:line="276" w:lineRule="auto"/>
        <w:ind w:left="284" w:hanging="284"/>
        <w:jc w:val="both"/>
        <w:rPr>
          <w:rFonts w:asciiTheme="minorHAnsi" w:eastAsia="Arial" w:hAnsiTheme="minorHAnsi" w:cstheme="minorHAnsi"/>
          <w:color w:val="000000"/>
          <w:sz w:val="22"/>
          <w:szCs w:val="22"/>
        </w:rPr>
      </w:pPr>
      <w:r>
        <w:rPr>
          <w:rFonts w:asciiTheme="minorHAnsi" w:eastAsia="Arial" w:hAnsiTheme="minorHAnsi" w:cstheme="minorHAnsi"/>
          <w:color w:val="000000"/>
          <w:sz w:val="22"/>
          <w:szCs w:val="22"/>
        </w:rPr>
        <w:t xml:space="preserve"> </w:t>
      </w:r>
      <w:r w:rsidRPr="001963DC">
        <w:rPr>
          <w:rFonts w:asciiTheme="minorHAnsi" w:eastAsia="Arial" w:hAnsiTheme="minorHAnsi" w:cstheme="minorHAnsi"/>
          <w:color w:val="000000"/>
          <w:sz w:val="22"/>
          <w:szCs w:val="22"/>
        </w:rPr>
        <w:t>Poświadczenia zgodności cyfrowego odwzorowania z dokumentem w postaci papierowej, o którym mowa w pkt. 25 dokonuje w przypadku:</w:t>
      </w:r>
    </w:p>
    <w:p w14:paraId="504C4168" w14:textId="77777777" w:rsidR="001963DC" w:rsidRPr="001963DC" w:rsidRDefault="001963DC" w:rsidP="001963DC">
      <w:pPr>
        <w:numPr>
          <w:ilvl w:val="0"/>
          <w:numId w:val="49"/>
        </w:numPr>
        <w:tabs>
          <w:tab w:val="left" w:pos="567"/>
        </w:tabs>
        <w:spacing w:after="160" w:line="276" w:lineRule="auto"/>
        <w:jc w:val="both"/>
        <w:rPr>
          <w:rFonts w:asciiTheme="minorHAnsi" w:eastAsia="Arial" w:hAnsiTheme="minorHAnsi" w:cstheme="minorHAnsi"/>
          <w:color w:val="000000"/>
          <w:sz w:val="22"/>
          <w:szCs w:val="22"/>
        </w:rPr>
      </w:pPr>
      <w:r w:rsidRPr="001963DC">
        <w:rPr>
          <w:rFonts w:asciiTheme="minorHAnsi" w:eastAsia="Arial" w:hAnsiTheme="minorHAnsi" w:cstheme="minorHAnsi"/>
          <w:color w:val="000000"/>
          <w:sz w:val="22"/>
          <w:szCs w:val="22"/>
        </w:rPr>
        <w:t>podmiotowych środków dowodowych – odpowiednio wykonawca, wykonawca wspólnie ubiegający się o udzielenie zamówienia, podmiot udostępniający zasoby lub podwykonawca, w zakresie podmiotowych środków dowodowych,</w:t>
      </w:r>
    </w:p>
    <w:p w14:paraId="187622BA" w14:textId="77777777" w:rsidR="001963DC" w:rsidRPr="001963DC" w:rsidRDefault="001963DC" w:rsidP="001963DC">
      <w:pPr>
        <w:tabs>
          <w:tab w:val="left" w:pos="567"/>
        </w:tabs>
        <w:spacing w:line="276" w:lineRule="auto"/>
        <w:ind w:left="1222"/>
        <w:jc w:val="both"/>
        <w:rPr>
          <w:rFonts w:asciiTheme="minorHAnsi" w:eastAsia="Arial" w:hAnsiTheme="minorHAnsi" w:cstheme="minorHAnsi"/>
          <w:color w:val="000000"/>
          <w:sz w:val="22"/>
          <w:szCs w:val="22"/>
        </w:rPr>
      </w:pPr>
      <w:r w:rsidRPr="001963DC">
        <w:rPr>
          <w:rFonts w:asciiTheme="minorHAnsi" w:eastAsia="Arial" w:hAnsiTheme="minorHAnsi" w:cstheme="minorHAnsi"/>
          <w:color w:val="000000"/>
          <w:sz w:val="22"/>
          <w:szCs w:val="22"/>
        </w:rPr>
        <w:t>które każdego z nich dotyczą;</w:t>
      </w:r>
    </w:p>
    <w:p w14:paraId="071EFB49" w14:textId="77777777" w:rsidR="001963DC" w:rsidRPr="001963DC" w:rsidRDefault="001963DC" w:rsidP="001963DC">
      <w:pPr>
        <w:numPr>
          <w:ilvl w:val="0"/>
          <w:numId w:val="49"/>
        </w:numPr>
        <w:tabs>
          <w:tab w:val="left" w:pos="567"/>
        </w:tabs>
        <w:spacing w:after="160" w:line="276" w:lineRule="auto"/>
        <w:jc w:val="both"/>
        <w:rPr>
          <w:rFonts w:asciiTheme="minorHAnsi" w:eastAsia="Arial" w:hAnsiTheme="minorHAnsi" w:cstheme="minorHAnsi"/>
          <w:color w:val="000000"/>
          <w:sz w:val="22"/>
          <w:szCs w:val="22"/>
        </w:rPr>
      </w:pPr>
      <w:r w:rsidRPr="001963DC">
        <w:rPr>
          <w:rFonts w:asciiTheme="minorHAnsi" w:eastAsia="Arial" w:hAnsiTheme="minorHAnsi" w:cstheme="minorHAnsi"/>
          <w:color w:val="000000"/>
          <w:sz w:val="22"/>
          <w:szCs w:val="22"/>
        </w:rPr>
        <w:t>pełnomocnictwa – mocodawca.</w:t>
      </w:r>
    </w:p>
    <w:p w14:paraId="4A9ADE75" w14:textId="77777777" w:rsidR="001963DC" w:rsidRPr="001963DC" w:rsidRDefault="001963DC" w:rsidP="001963DC">
      <w:pPr>
        <w:numPr>
          <w:ilvl w:val="0"/>
          <w:numId w:val="47"/>
        </w:numPr>
        <w:tabs>
          <w:tab w:val="left" w:pos="567"/>
        </w:tabs>
        <w:spacing w:after="160" w:line="276" w:lineRule="auto"/>
        <w:jc w:val="both"/>
        <w:rPr>
          <w:rFonts w:asciiTheme="minorHAnsi" w:eastAsia="Arial" w:hAnsiTheme="minorHAnsi" w:cstheme="minorHAnsi"/>
          <w:color w:val="000000"/>
          <w:sz w:val="22"/>
          <w:szCs w:val="22"/>
        </w:rPr>
      </w:pPr>
      <w:r w:rsidRPr="001963DC">
        <w:rPr>
          <w:rFonts w:asciiTheme="minorHAnsi" w:eastAsia="Arial" w:hAnsiTheme="minorHAnsi" w:cstheme="minorHAnsi"/>
          <w:color w:val="000000"/>
          <w:sz w:val="22"/>
          <w:szCs w:val="22"/>
        </w:rPr>
        <w:t>Poświadczenia zgodności cyfrowego odwzorowania z dokumentem w postaci papierowej, o którym mowa w pkt. 25 może dokonać również notariusz</w:t>
      </w:r>
    </w:p>
    <w:p w14:paraId="32551E86" w14:textId="77777777" w:rsidR="001963DC" w:rsidRPr="001963DC" w:rsidRDefault="001963DC" w:rsidP="001963DC">
      <w:pPr>
        <w:numPr>
          <w:ilvl w:val="0"/>
          <w:numId w:val="47"/>
        </w:numPr>
        <w:tabs>
          <w:tab w:val="left" w:pos="567"/>
        </w:tabs>
        <w:spacing w:after="160" w:line="276" w:lineRule="auto"/>
        <w:jc w:val="both"/>
        <w:rPr>
          <w:rFonts w:asciiTheme="minorHAnsi" w:eastAsia="Arial" w:hAnsiTheme="minorHAnsi" w:cstheme="minorHAnsi"/>
          <w:color w:val="000000"/>
          <w:sz w:val="22"/>
          <w:szCs w:val="22"/>
        </w:rPr>
      </w:pPr>
      <w:r w:rsidRPr="001963DC">
        <w:rPr>
          <w:rFonts w:asciiTheme="minorHAnsi" w:eastAsia="Arial" w:hAnsiTheme="minorHAnsi" w:cstheme="minorHAnsi"/>
          <w:color w:val="000000"/>
          <w:sz w:val="22"/>
          <w:szCs w:val="22"/>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680C35D" w14:textId="77777777" w:rsidR="001963DC" w:rsidRPr="001963DC" w:rsidRDefault="001963DC" w:rsidP="001963DC">
      <w:pPr>
        <w:numPr>
          <w:ilvl w:val="0"/>
          <w:numId w:val="47"/>
        </w:numPr>
        <w:tabs>
          <w:tab w:val="left" w:pos="567"/>
        </w:tabs>
        <w:spacing w:after="160" w:line="276" w:lineRule="auto"/>
        <w:jc w:val="both"/>
        <w:rPr>
          <w:rFonts w:asciiTheme="minorHAnsi" w:eastAsia="Arial" w:hAnsiTheme="minorHAnsi" w:cstheme="minorHAnsi"/>
          <w:color w:val="000000"/>
          <w:sz w:val="22"/>
          <w:szCs w:val="22"/>
        </w:rPr>
      </w:pPr>
      <w:r w:rsidRPr="001963DC">
        <w:rPr>
          <w:rFonts w:asciiTheme="minorHAnsi" w:eastAsia="Arial" w:hAnsiTheme="minorHAnsi" w:cstheme="minorHAnsi"/>
          <w:color w:val="000000"/>
          <w:sz w:val="22"/>
          <w:szCs w:val="22"/>
        </w:rPr>
        <w:lastRenderedPageBreak/>
        <w:t xml:space="preserve">Dokumenty elektroniczne w postępowaniu przekazywane przez Wykonawcę muszą spełniać wymagania określone w § 10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14D3819B" w14:textId="77777777" w:rsidR="001963DC" w:rsidRPr="001963DC" w:rsidRDefault="001963DC" w:rsidP="001963DC">
      <w:pPr>
        <w:numPr>
          <w:ilvl w:val="0"/>
          <w:numId w:val="47"/>
        </w:numPr>
        <w:pBdr>
          <w:top w:val="nil"/>
          <w:left w:val="nil"/>
          <w:bottom w:val="nil"/>
          <w:right w:val="nil"/>
          <w:between w:val="nil"/>
        </w:pBdr>
        <w:spacing w:after="160" w:line="276" w:lineRule="auto"/>
        <w:ind w:left="426"/>
        <w:jc w:val="both"/>
        <w:rPr>
          <w:rFonts w:asciiTheme="minorHAnsi" w:eastAsia="Arial" w:hAnsiTheme="minorHAnsi" w:cstheme="minorHAnsi"/>
          <w:sz w:val="22"/>
          <w:szCs w:val="22"/>
        </w:rPr>
      </w:pPr>
      <w:r w:rsidRPr="001963DC">
        <w:rPr>
          <w:rFonts w:asciiTheme="minorHAnsi" w:eastAsia="Arial" w:hAnsiTheme="minorHAnsi" w:cstheme="minorHAnsi"/>
          <w:sz w:val="22"/>
          <w:szCs w:val="22"/>
        </w:rPr>
        <w:t>Oferta, dokumenty i oświadczenia składane przez Wykonawcę powinny być w języku polskim. Dokumenty sporządzone w języku obcym, przekazuje się wraz z tłumaczeniem na język polski.</w:t>
      </w:r>
    </w:p>
    <w:p w14:paraId="111FE157" w14:textId="77777777" w:rsidR="001963DC" w:rsidRPr="001963DC" w:rsidRDefault="001963DC" w:rsidP="001963DC">
      <w:pPr>
        <w:widowControl w:val="0"/>
        <w:numPr>
          <w:ilvl w:val="0"/>
          <w:numId w:val="47"/>
        </w:numPr>
        <w:tabs>
          <w:tab w:val="left" w:pos="4080"/>
          <w:tab w:val="left" w:pos="7056"/>
          <w:tab w:val="left" w:pos="8474"/>
        </w:tabs>
        <w:suppressAutoHyphens/>
        <w:spacing w:after="160" w:line="259" w:lineRule="auto"/>
        <w:ind w:right="-108"/>
        <w:jc w:val="both"/>
        <w:rPr>
          <w:rFonts w:asciiTheme="minorHAnsi" w:hAnsiTheme="minorHAnsi" w:cstheme="minorHAnsi"/>
          <w:sz w:val="22"/>
          <w:szCs w:val="22"/>
          <w:lang w:eastAsia="en-US"/>
        </w:rPr>
      </w:pPr>
      <w:r w:rsidRPr="001963DC">
        <w:rPr>
          <w:rFonts w:asciiTheme="minorHAnsi" w:hAnsiTheme="minorHAnsi" w:cstheme="minorHAnsi"/>
          <w:sz w:val="22"/>
          <w:szCs w:val="22"/>
          <w:lang w:eastAsia="en-US"/>
        </w:rPr>
        <w:t>Zamawiającego zaleca, w miarę możliwości przekonwertowanie plików składających się na ofertę na format.pdf.</w:t>
      </w:r>
    </w:p>
    <w:p w14:paraId="79F13100" w14:textId="017E6829" w:rsidR="00327371" w:rsidRPr="001963DC" w:rsidRDefault="001963DC" w:rsidP="001963DC">
      <w:pPr>
        <w:widowControl w:val="0"/>
        <w:numPr>
          <w:ilvl w:val="0"/>
          <w:numId w:val="47"/>
        </w:numPr>
        <w:tabs>
          <w:tab w:val="left" w:pos="4080"/>
          <w:tab w:val="left" w:pos="7056"/>
          <w:tab w:val="left" w:pos="8474"/>
        </w:tabs>
        <w:suppressAutoHyphens/>
        <w:spacing w:after="240" w:line="259" w:lineRule="auto"/>
        <w:ind w:right="-108"/>
        <w:jc w:val="both"/>
        <w:rPr>
          <w:rFonts w:asciiTheme="minorHAnsi" w:hAnsiTheme="minorHAnsi" w:cstheme="minorHAnsi"/>
          <w:sz w:val="22"/>
          <w:szCs w:val="22"/>
          <w:lang w:eastAsia="en-US"/>
        </w:rPr>
      </w:pPr>
      <w:r w:rsidRPr="001963DC">
        <w:rPr>
          <w:rFonts w:asciiTheme="minorHAnsi" w:hAnsiTheme="minorHAnsi" w:cstheme="minorHAnsi"/>
          <w:sz w:val="22"/>
          <w:szCs w:val="22"/>
          <w:lang w:eastAsia="en-US"/>
        </w:rPr>
        <w:t>Zamawiający zaleca, aby w przypadku podpisywania pliku przez kilka osób, stosować podpisy tego samego rodzaju. Podpisywanie różnymi rodzajami podpisów np. osobistym i kwalifikowanym może doprowadzić do problemów w weryfikacji plików</w:t>
      </w:r>
      <w:r>
        <w:rPr>
          <w:rFonts w:asciiTheme="minorHAnsi" w:hAnsiTheme="minorHAnsi" w:cstheme="minorHAnsi"/>
          <w:sz w:val="22"/>
          <w:szCs w:val="22"/>
          <w:lang w:eastAsia="en-US"/>
        </w:rPr>
        <w:t>.</w:t>
      </w:r>
    </w:p>
    <w:p w14:paraId="34F1B899" w14:textId="77777777" w:rsidR="00327371" w:rsidRPr="0026296E" w:rsidRDefault="00327371" w:rsidP="00D47028">
      <w:pPr>
        <w:numPr>
          <w:ilvl w:val="0"/>
          <w:numId w:val="11"/>
        </w:numPr>
        <w:shd w:val="clear" w:color="auto" w:fill="B2A1C7" w:themeFill="accent4" w:themeFillTint="99"/>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Wymagania dotyczące wadium</w:t>
      </w:r>
    </w:p>
    <w:p w14:paraId="38439921" w14:textId="77777777" w:rsidR="00327371" w:rsidRPr="0026296E" w:rsidRDefault="00327371" w:rsidP="00D47028">
      <w:pPr>
        <w:autoSpaceDE w:val="0"/>
        <w:autoSpaceDN w:val="0"/>
        <w:spacing w:line="276" w:lineRule="auto"/>
        <w:jc w:val="both"/>
        <w:rPr>
          <w:rFonts w:asciiTheme="minorHAnsi" w:hAnsiTheme="minorHAnsi" w:cstheme="minorHAnsi"/>
          <w:bCs/>
          <w:color w:val="000000" w:themeColor="text1"/>
          <w:sz w:val="22"/>
          <w:szCs w:val="22"/>
        </w:rPr>
      </w:pPr>
      <w:r w:rsidRPr="0026296E">
        <w:rPr>
          <w:rFonts w:asciiTheme="minorHAnsi" w:hAnsiTheme="minorHAnsi" w:cstheme="minorHAnsi"/>
          <w:bCs/>
          <w:color w:val="000000" w:themeColor="text1"/>
          <w:sz w:val="22"/>
          <w:szCs w:val="22"/>
        </w:rPr>
        <w:t xml:space="preserve">Zamawiający </w:t>
      </w:r>
      <w:r w:rsidRPr="00DC188C">
        <w:rPr>
          <w:rFonts w:asciiTheme="minorHAnsi" w:hAnsiTheme="minorHAnsi" w:cstheme="minorHAnsi"/>
          <w:b/>
          <w:color w:val="000000" w:themeColor="text1"/>
          <w:sz w:val="22"/>
          <w:szCs w:val="22"/>
        </w:rPr>
        <w:t>nie wymaga</w:t>
      </w:r>
      <w:r w:rsidRPr="0026296E">
        <w:rPr>
          <w:rFonts w:asciiTheme="minorHAnsi" w:hAnsiTheme="minorHAnsi" w:cstheme="minorHAnsi"/>
          <w:bCs/>
          <w:color w:val="000000" w:themeColor="text1"/>
          <w:sz w:val="22"/>
          <w:szCs w:val="22"/>
        </w:rPr>
        <w:t xml:space="preserve"> wniesienia wadium w postępowaniu.</w:t>
      </w:r>
    </w:p>
    <w:p w14:paraId="14564EC6" w14:textId="77777777" w:rsidR="00327371" w:rsidRDefault="00327371" w:rsidP="00D47028">
      <w:pPr>
        <w:spacing w:line="276" w:lineRule="auto"/>
        <w:jc w:val="both"/>
        <w:rPr>
          <w:rFonts w:asciiTheme="minorHAnsi" w:hAnsiTheme="minorHAnsi" w:cstheme="minorHAnsi"/>
          <w:strike/>
          <w:color w:val="000000" w:themeColor="text1"/>
          <w:sz w:val="22"/>
          <w:szCs w:val="22"/>
        </w:rPr>
      </w:pPr>
    </w:p>
    <w:p w14:paraId="4E18B5DB" w14:textId="6EE46F61" w:rsidR="00327371" w:rsidRPr="0026296E" w:rsidRDefault="00327371" w:rsidP="00D47028">
      <w:pPr>
        <w:numPr>
          <w:ilvl w:val="0"/>
          <w:numId w:val="11"/>
        </w:numPr>
        <w:shd w:val="clear" w:color="auto" w:fill="B2A1C7" w:themeFill="accent4" w:themeFillTint="99"/>
        <w:spacing w:line="276" w:lineRule="auto"/>
        <w:contextualSpacing/>
        <w:jc w:val="both"/>
        <w:rPr>
          <w:rFonts w:asciiTheme="minorHAnsi" w:hAnsiTheme="minorHAnsi" w:cstheme="minorHAnsi"/>
          <w:b/>
          <w:i/>
          <w:iCs/>
          <w:strike/>
          <w:color w:val="000000" w:themeColor="text1"/>
          <w:sz w:val="22"/>
          <w:szCs w:val="22"/>
          <w:lang w:eastAsia="en-US"/>
        </w:rPr>
      </w:pPr>
      <w:r>
        <w:rPr>
          <w:rFonts w:asciiTheme="minorHAnsi" w:hAnsiTheme="minorHAnsi" w:cstheme="minorHAnsi"/>
          <w:b/>
          <w:color w:val="000000" w:themeColor="text1"/>
          <w:sz w:val="22"/>
          <w:szCs w:val="22"/>
          <w:lang w:eastAsia="en-US"/>
        </w:rPr>
        <w:t>Opis s</w:t>
      </w:r>
      <w:r w:rsidRPr="0026296E">
        <w:rPr>
          <w:rFonts w:asciiTheme="minorHAnsi" w:hAnsiTheme="minorHAnsi" w:cstheme="minorHAnsi"/>
          <w:b/>
          <w:color w:val="000000" w:themeColor="text1"/>
          <w:sz w:val="22"/>
          <w:szCs w:val="22"/>
          <w:lang w:eastAsia="en-US"/>
        </w:rPr>
        <w:t>pos</w:t>
      </w:r>
      <w:r>
        <w:rPr>
          <w:rFonts w:asciiTheme="minorHAnsi" w:hAnsiTheme="minorHAnsi" w:cstheme="minorHAnsi"/>
          <w:b/>
          <w:color w:val="000000" w:themeColor="text1"/>
          <w:sz w:val="22"/>
          <w:szCs w:val="22"/>
          <w:lang w:eastAsia="en-US"/>
        </w:rPr>
        <w:t xml:space="preserve">obu </w:t>
      </w:r>
      <w:r w:rsidRPr="0026296E">
        <w:rPr>
          <w:rFonts w:asciiTheme="minorHAnsi" w:hAnsiTheme="minorHAnsi" w:cstheme="minorHAnsi"/>
          <w:b/>
          <w:color w:val="000000" w:themeColor="text1"/>
          <w:sz w:val="22"/>
          <w:szCs w:val="22"/>
          <w:lang w:eastAsia="en-US"/>
        </w:rPr>
        <w:t xml:space="preserve">przygotowania </w:t>
      </w:r>
      <w:r>
        <w:rPr>
          <w:rFonts w:asciiTheme="minorHAnsi" w:hAnsiTheme="minorHAnsi" w:cstheme="minorHAnsi"/>
          <w:b/>
          <w:color w:val="000000" w:themeColor="text1"/>
          <w:sz w:val="22"/>
          <w:szCs w:val="22"/>
          <w:lang w:eastAsia="en-US"/>
        </w:rPr>
        <w:t xml:space="preserve">i złożenia </w:t>
      </w:r>
      <w:r w:rsidRPr="0026296E">
        <w:rPr>
          <w:rFonts w:asciiTheme="minorHAnsi" w:hAnsiTheme="minorHAnsi" w:cstheme="minorHAnsi"/>
          <w:b/>
          <w:color w:val="000000" w:themeColor="text1"/>
          <w:sz w:val="22"/>
          <w:szCs w:val="22"/>
          <w:lang w:eastAsia="en-US"/>
        </w:rPr>
        <w:t>ofert</w:t>
      </w:r>
      <w:r>
        <w:rPr>
          <w:rFonts w:asciiTheme="minorHAnsi" w:hAnsiTheme="minorHAnsi" w:cstheme="minorHAnsi"/>
          <w:b/>
          <w:color w:val="000000" w:themeColor="text1"/>
          <w:sz w:val="22"/>
          <w:szCs w:val="22"/>
          <w:lang w:eastAsia="en-US"/>
        </w:rPr>
        <w:t>y</w:t>
      </w:r>
    </w:p>
    <w:p w14:paraId="250567AE" w14:textId="77777777" w:rsidR="00327371" w:rsidRPr="0026296E" w:rsidRDefault="00327371" w:rsidP="00D47028">
      <w:pPr>
        <w:shd w:val="clear" w:color="auto" w:fill="DAEEF3" w:themeFill="accent5" w:themeFillTint="33"/>
        <w:spacing w:line="276" w:lineRule="auto"/>
        <w:jc w:val="both"/>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Przygotowanie i złożenie oferty</w:t>
      </w:r>
    </w:p>
    <w:p w14:paraId="4E21E3F2" w14:textId="77777777" w:rsidR="001D75CA" w:rsidRDefault="006D74C1" w:rsidP="001963DC">
      <w:pPr>
        <w:pStyle w:val="Akapitzlist"/>
        <w:numPr>
          <w:ilvl w:val="0"/>
          <w:numId w:val="27"/>
        </w:numPr>
        <w:spacing w:line="276" w:lineRule="auto"/>
        <w:ind w:left="284" w:hanging="284"/>
        <w:jc w:val="both"/>
        <w:rPr>
          <w:rFonts w:asciiTheme="minorHAnsi" w:eastAsiaTheme="majorEastAsia" w:hAnsiTheme="minorHAnsi" w:cstheme="minorHAnsi"/>
          <w:color w:val="000000" w:themeColor="text1"/>
          <w:sz w:val="22"/>
          <w:szCs w:val="22"/>
          <w:lang w:eastAsia="en-US"/>
        </w:rPr>
      </w:pPr>
      <w:r w:rsidRPr="006D74C1">
        <w:rPr>
          <w:rFonts w:asciiTheme="minorHAnsi" w:eastAsiaTheme="majorEastAsia" w:hAnsiTheme="minorHAnsi" w:cstheme="minorHAnsi"/>
          <w:color w:val="000000" w:themeColor="text1"/>
          <w:sz w:val="22"/>
          <w:szCs w:val="22"/>
          <w:lang w:eastAsia="en-US"/>
        </w:rPr>
        <w:t>Wykonawcy zobowiązani są zapoznać się dokładnie z informacjami zawartymi w SWZ i przygotować ofertę zgodnie z wymaganiami w niej określonymi.</w:t>
      </w:r>
    </w:p>
    <w:p w14:paraId="5B673EDF" w14:textId="73612503" w:rsidR="00327371" w:rsidRPr="001D75CA" w:rsidRDefault="00327371" w:rsidP="001963DC">
      <w:pPr>
        <w:pStyle w:val="Akapitzlist"/>
        <w:numPr>
          <w:ilvl w:val="0"/>
          <w:numId w:val="27"/>
        </w:numPr>
        <w:spacing w:line="276" w:lineRule="auto"/>
        <w:ind w:left="284" w:hanging="284"/>
        <w:jc w:val="both"/>
        <w:rPr>
          <w:rFonts w:asciiTheme="minorHAnsi" w:eastAsiaTheme="majorEastAsia" w:hAnsiTheme="minorHAnsi" w:cstheme="minorHAnsi"/>
          <w:color w:val="000000" w:themeColor="text1"/>
          <w:sz w:val="22"/>
          <w:szCs w:val="22"/>
          <w:lang w:eastAsia="en-US"/>
        </w:rPr>
      </w:pPr>
      <w:r w:rsidRPr="001D75CA">
        <w:rPr>
          <w:rFonts w:asciiTheme="minorHAnsi" w:eastAsiaTheme="majorEastAsia" w:hAnsiTheme="minorHAnsi" w:cstheme="minorHAnsi"/>
          <w:color w:val="000000" w:themeColor="text1"/>
          <w:sz w:val="22"/>
          <w:szCs w:val="22"/>
          <w:lang w:eastAsia="en-US"/>
        </w:rPr>
        <w:t>Wykonawca może złożyć tylko jedną ofertę</w:t>
      </w:r>
      <w:r w:rsidR="001D75CA" w:rsidRPr="001D75CA">
        <w:rPr>
          <w:rFonts w:asciiTheme="minorHAnsi" w:eastAsiaTheme="majorEastAsia" w:hAnsiTheme="minorHAnsi" w:cstheme="minorHAnsi"/>
          <w:color w:val="000000" w:themeColor="text1"/>
          <w:sz w:val="22"/>
          <w:szCs w:val="22"/>
          <w:lang w:eastAsia="en-US"/>
        </w:rPr>
        <w:t xml:space="preserve"> i</w:t>
      </w:r>
      <w:r w:rsidR="001D75CA" w:rsidRPr="001D75CA">
        <w:t xml:space="preserve"> </w:t>
      </w:r>
      <w:r w:rsidR="001D75CA" w:rsidRPr="001D75CA">
        <w:rPr>
          <w:rFonts w:asciiTheme="minorHAnsi" w:eastAsiaTheme="majorEastAsia" w:hAnsiTheme="minorHAnsi" w:cstheme="minorHAnsi"/>
          <w:color w:val="000000" w:themeColor="text1"/>
          <w:sz w:val="22"/>
          <w:szCs w:val="22"/>
          <w:lang w:eastAsia="en-US"/>
        </w:rPr>
        <w:t>ponosi wszelkie koszty związane z przygotowaniem i złożeniem oferty.</w:t>
      </w:r>
    </w:p>
    <w:p w14:paraId="22E3E7DA" w14:textId="6D59772D" w:rsidR="00327371" w:rsidRPr="00675FEB" w:rsidRDefault="00675FEB" w:rsidP="001963DC">
      <w:pPr>
        <w:pStyle w:val="Akapitzlist"/>
        <w:numPr>
          <w:ilvl w:val="0"/>
          <w:numId w:val="27"/>
        </w:numPr>
        <w:spacing w:line="276" w:lineRule="auto"/>
        <w:ind w:left="284" w:hanging="284"/>
        <w:jc w:val="both"/>
        <w:rPr>
          <w:rFonts w:asciiTheme="minorHAnsi" w:eastAsiaTheme="majorEastAsia" w:hAnsiTheme="minorHAnsi" w:cstheme="minorHAnsi"/>
          <w:color w:val="000000" w:themeColor="text1"/>
          <w:sz w:val="22"/>
          <w:szCs w:val="22"/>
          <w:lang w:eastAsia="en-US"/>
        </w:rPr>
      </w:pPr>
      <w:r>
        <w:rPr>
          <w:rFonts w:asciiTheme="minorHAnsi" w:eastAsiaTheme="majorEastAsia" w:hAnsiTheme="minorHAnsi" w:cstheme="minorHAnsi"/>
          <w:color w:val="000000" w:themeColor="text1"/>
          <w:sz w:val="22"/>
          <w:szCs w:val="22"/>
          <w:lang w:eastAsia="en-US"/>
        </w:rPr>
        <w:t>P</w:t>
      </w:r>
      <w:r w:rsidR="00327371" w:rsidRPr="00675FEB">
        <w:rPr>
          <w:rFonts w:asciiTheme="minorHAnsi" w:eastAsiaTheme="majorEastAsia" w:hAnsiTheme="minorHAnsi" w:cstheme="minorHAnsi"/>
          <w:color w:val="000000" w:themeColor="text1"/>
          <w:sz w:val="22"/>
          <w:szCs w:val="22"/>
          <w:lang w:eastAsia="en-US"/>
        </w:rPr>
        <w:t>ostępowanie prowadzone jest przy użyciu środków komunikacji elektronicznej. Składanie ofert następuje za pośrednictwem Formularza do złożenia, zmiany, wycofania oferty lub wniosku na Platformie e-Zamówienia pod adresem https://ezamowienia.gov.pl.</w:t>
      </w:r>
    </w:p>
    <w:p w14:paraId="1C424CD2" w14:textId="1FA0A63C" w:rsidR="00327371" w:rsidRDefault="00327371" w:rsidP="001963DC">
      <w:pPr>
        <w:pStyle w:val="Akapitzlist"/>
        <w:numPr>
          <w:ilvl w:val="0"/>
          <w:numId w:val="27"/>
        </w:numPr>
        <w:spacing w:line="276" w:lineRule="auto"/>
        <w:ind w:left="284" w:hanging="284"/>
        <w:jc w:val="both"/>
        <w:rPr>
          <w:rFonts w:asciiTheme="minorHAnsi" w:eastAsiaTheme="majorEastAsia" w:hAnsiTheme="minorHAnsi" w:cstheme="minorHAnsi"/>
          <w:color w:val="000000" w:themeColor="text1"/>
          <w:sz w:val="22"/>
          <w:szCs w:val="22"/>
          <w:lang w:eastAsia="en-US"/>
        </w:rPr>
      </w:pPr>
      <w:r w:rsidRPr="00A751A8">
        <w:rPr>
          <w:rFonts w:asciiTheme="minorHAnsi" w:eastAsiaTheme="majorEastAsia" w:hAnsiTheme="minorHAnsi" w:cstheme="minorHAnsi"/>
          <w:color w:val="000000" w:themeColor="text1"/>
          <w:sz w:val="22"/>
          <w:szCs w:val="22"/>
          <w:lang w:eastAsia="en-US"/>
        </w:rPr>
        <w:t>UWAGA : Zgodnie z art. 61 oraz art. 63 ust. 2 ustawy z dnia 11 września 2019 r. Prawo zamówień publicznych  komunikacja w postępowaniu odbywa się wyłącznie przy użyciu środków komunikacji elektronicznej, pliki należy opatrzyć:  - kwalifikowanym podpisem elektronicznym, podpisem zaufanym lub podpisem osobistym</w:t>
      </w:r>
      <w:r>
        <w:rPr>
          <w:rFonts w:asciiTheme="minorHAnsi" w:eastAsiaTheme="majorEastAsia" w:hAnsiTheme="minorHAnsi" w:cstheme="minorHAnsi"/>
          <w:color w:val="000000" w:themeColor="text1"/>
          <w:sz w:val="22"/>
          <w:szCs w:val="22"/>
          <w:lang w:eastAsia="en-US"/>
        </w:rPr>
        <w:t>.</w:t>
      </w:r>
    </w:p>
    <w:p w14:paraId="6125C054" w14:textId="6D0C84C3" w:rsidR="00327371" w:rsidRPr="00B13A58" w:rsidRDefault="00327371" w:rsidP="001963DC">
      <w:pPr>
        <w:pStyle w:val="Akapitzlist"/>
        <w:numPr>
          <w:ilvl w:val="0"/>
          <w:numId w:val="27"/>
        </w:numPr>
        <w:spacing w:line="276" w:lineRule="auto"/>
        <w:ind w:left="284" w:hanging="284"/>
        <w:jc w:val="both"/>
        <w:rPr>
          <w:rFonts w:asciiTheme="minorHAnsi" w:eastAsiaTheme="majorEastAsia" w:hAnsiTheme="minorHAnsi" w:cstheme="minorHAnsi"/>
          <w:color w:val="000000" w:themeColor="text1"/>
          <w:sz w:val="22"/>
          <w:szCs w:val="22"/>
          <w:lang w:eastAsia="en-US"/>
        </w:rPr>
      </w:pPr>
      <w:r w:rsidRPr="00121CEC">
        <w:rPr>
          <w:rFonts w:asciiTheme="minorHAnsi" w:eastAsiaTheme="majorEastAsia" w:hAnsiTheme="minorHAnsi" w:cstheme="minorHAnsi"/>
          <w:color w:val="000000" w:themeColor="text1"/>
          <w:sz w:val="22"/>
          <w:szCs w:val="22"/>
          <w:lang w:eastAsia="en-US"/>
        </w:rPr>
        <w:t>Ofertę należy złożyć w języku polskim, sporządzoną pod rygorem nieważności, w formie elektronicznej (opatrzoną kwalifikowanym podpisem elektronicznym) lub w postaci elektronicznej opatrzonej podpisem zaufanym lub podpisem osobistym</w:t>
      </w:r>
      <w:r w:rsidR="00B13A58">
        <w:rPr>
          <w:rFonts w:asciiTheme="minorHAnsi" w:eastAsiaTheme="majorEastAsia" w:hAnsiTheme="minorHAnsi" w:cstheme="minorHAnsi"/>
          <w:color w:val="000000" w:themeColor="text1"/>
          <w:sz w:val="22"/>
          <w:szCs w:val="22"/>
          <w:lang w:eastAsia="en-US"/>
        </w:rPr>
        <w:t xml:space="preserve"> </w:t>
      </w:r>
      <w:r w:rsidRPr="00B13A58">
        <w:rPr>
          <w:rFonts w:asciiTheme="minorHAnsi" w:eastAsiaTheme="majorEastAsia" w:hAnsiTheme="minorHAnsi" w:cstheme="minorHAnsi"/>
          <w:color w:val="000000" w:themeColor="text1"/>
          <w:sz w:val="22"/>
          <w:szCs w:val="22"/>
          <w:lang w:eastAsia="en-US"/>
        </w:rPr>
        <w:t>w formacie danych: .pdf, .</w:t>
      </w:r>
      <w:proofErr w:type="spellStart"/>
      <w:r w:rsidRPr="00B13A58">
        <w:rPr>
          <w:rFonts w:asciiTheme="minorHAnsi" w:eastAsiaTheme="majorEastAsia" w:hAnsiTheme="minorHAnsi" w:cstheme="minorHAnsi"/>
          <w:color w:val="000000" w:themeColor="text1"/>
          <w:sz w:val="22"/>
          <w:szCs w:val="22"/>
          <w:lang w:eastAsia="en-US"/>
        </w:rPr>
        <w:t>doc</w:t>
      </w:r>
      <w:proofErr w:type="spellEnd"/>
      <w:r w:rsidRPr="00B13A58">
        <w:rPr>
          <w:rFonts w:asciiTheme="minorHAnsi" w:eastAsiaTheme="majorEastAsia" w:hAnsiTheme="minorHAnsi" w:cstheme="minorHAnsi"/>
          <w:color w:val="000000" w:themeColor="text1"/>
          <w:sz w:val="22"/>
          <w:szCs w:val="22"/>
          <w:lang w:eastAsia="en-US"/>
        </w:rPr>
        <w:t>, .</w:t>
      </w:r>
      <w:proofErr w:type="spellStart"/>
      <w:r w:rsidRPr="00B13A58">
        <w:rPr>
          <w:rFonts w:asciiTheme="minorHAnsi" w:eastAsiaTheme="majorEastAsia" w:hAnsiTheme="minorHAnsi" w:cstheme="minorHAnsi"/>
          <w:color w:val="000000" w:themeColor="text1"/>
          <w:sz w:val="22"/>
          <w:szCs w:val="22"/>
          <w:lang w:eastAsia="en-US"/>
        </w:rPr>
        <w:t>docx</w:t>
      </w:r>
      <w:proofErr w:type="spellEnd"/>
      <w:r w:rsidRPr="00B13A58">
        <w:rPr>
          <w:rFonts w:asciiTheme="minorHAnsi" w:eastAsiaTheme="majorEastAsia" w:hAnsiTheme="minorHAnsi" w:cstheme="minorHAnsi"/>
          <w:color w:val="000000" w:themeColor="text1"/>
          <w:sz w:val="22"/>
          <w:szCs w:val="22"/>
          <w:lang w:eastAsia="en-US"/>
        </w:rPr>
        <w:t>, .rtf lub .</w:t>
      </w:r>
      <w:proofErr w:type="spellStart"/>
      <w:r w:rsidRPr="00B13A58">
        <w:rPr>
          <w:rFonts w:asciiTheme="minorHAnsi" w:eastAsiaTheme="majorEastAsia" w:hAnsiTheme="minorHAnsi" w:cstheme="minorHAnsi"/>
          <w:color w:val="000000" w:themeColor="text1"/>
          <w:sz w:val="22"/>
          <w:szCs w:val="22"/>
          <w:lang w:eastAsia="en-US"/>
        </w:rPr>
        <w:t>xps</w:t>
      </w:r>
      <w:proofErr w:type="spellEnd"/>
      <w:r w:rsidRPr="00B13A58">
        <w:rPr>
          <w:rFonts w:asciiTheme="minorHAnsi" w:eastAsiaTheme="majorEastAsia" w:hAnsiTheme="minorHAnsi" w:cstheme="minorHAnsi"/>
          <w:color w:val="000000" w:themeColor="text1"/>
          <w:sz w:val="22"/>
          <w:szCs w:val="22"/>
          <w:lang w:eastAsia="en-US"/>
        </w:rPr>
        <w:t xml:space="preserve"> </w:t>
      </w:r>
    </w:p>
    <w:p w14:paraId="1FF9FD9F" w14:textId="77777777" w:rsidR="00327371" w:rsidRPr="00A751A8" w:rsidRDefault="00327371" w:rsidP="001963DC">
      <w:pPr>
        <w:pStyle w:val="Akapitzlist"/>
        <w:numPr>
          <w:ilvl w:val="0"/>
          <w:numId w:val="27"/>
        </w:numPr>
        <w:spacing w:line="276" w:lineRule="auto"/>
        <w:ind w:left="284" w:hanging="284"/>
        <w:jc w:val="both"/>
        <w:rPr>
          <w:rFonts w:asciiTheme="minorHAnsi" w:eastAsiaTheme="majorEastAsia" w:hAnsiTheme="minorHAnsi" w:cstheme="minorHAnsi"/>
          <w:color w:val="000000" w:themeColor="text1"/>
          <w:sz w:val="22"/>
          <w:szCs w:val="22"/>
          <w:lang w:eastAsia="en-US"/>
        </w:rPr>
      </w:pPr>
      <w:r w:rsidRPr="00A751A8">
        <w:rPr>
          <w:rFonts w:asciiTheme="minorHAnsi" w:hAnsiTheme="minorHAnsi" w:cstheme="minorHAnsi"/>
          <w:sz w:val="22"/>
          <w:szCs w:val="22"/>
        </w:rPr>
        <w:t>Do przygotowania oferty konieczne jest posiadanie przez osobę upoważnioną do reprezentowania Wykonawcy kwalifikowanego podpisu elektronicznego, podpisu osobistego lub podpisu zaufanego.</w:t>
      </w:r>
    </w:p>
    <w:p w14:paraId="5483734F" w14:textId="77777777" w:rsidR="00327371" w:rsidRDefault="00327371" w:rsidP="001963DC">
      <w:pPr>
        <w:pStyle w:val="Akapitzlist"/>
        <w:numPr>
          <w:ilvl w:val="0"/>
          <w:numId w:val="27"/>
        </w:numPr>
        <w:spacing w:line="276" w:lineRule="auto"/>
        <w:ind w:left="284" w:hanging="284"/>
        <w:jc w:val="both"/>
        <w:rPr>
          <w:rFonts w:asciiTheme="minorHAnsi" w:eastAsiaTheme="majorEastAsia" w:hAnsiTheme="minorHAnsi" w:cstheme="minorHAnsi"/>
          <w:color w:val="000000" w:themeColor="text1"/>
          <w:sz w:val="22"/>
          <w:szCs w:val="22"/>
          <w:lang w:eastAsia="en-US"/>
        </w:rPr>
      </w:pPr>
      <w:r w:rsidRPr="00A751A8">
        <w:rPr>
          <w:rFonts w:asciiTheme="minorHAnsi" w:eastAsiaTheme="majorEastAsia" w:hAnsiTheme="minorHAnsi" w:cstheme="minorHAnsi"/>
          <w:color w:val="000000" w:themeColor="text1"/>
          <w:sz w:val="22"/>
          <w:szCs w:val="22"/>
          <w:lang w:eastAsia="en-US"/>
        </w:rPr>
        <w:t>Jeżeli na ofertę składa się kilka dokumentów, Wykonawca powinien stworzyć folder, do którego przeniesie wszystkie dokumenty oferty, podpisane kwalifikowanym podpisem elektronicznym,</w:t>
      </w:r>
      <w:r w:rsidRPr="006E0961">
        <w:rPr>
          <w:rFonts w:asciiTheme="minorHAnsi" w:eastAsiaTheme="majorEastAsia" w:hAnsiTheme="minorHAnsi" w:cstheme="minorHAnsi"/>
          <w:color w:val="000000" w:themeColor="text1"/>
          <w:sz w:val="22"/>
          <w:szCs w:val="22"/>
          <w:lang w:eastAsia="en-US"/>
        </w:rPr>
        <w:t xml:space="preserve"> podpisem zaufanym lub podpisem osobistym. Nast</w:t>
      </w:r>
      <w:r w:rsidRPr="006E0961">
        <w:rPr>
          <w:rFonts w:asciiTheme="minorHAnsi" w:eastAsiaTheme="majorEastAsia" w:hAnsiTheme="minorHAnsi" w:cstheme="minorHAnsi" w:hint="cs"/>
          <w:color w:val="000000" w:themeColor="text1"/>
          <w:sz w:val="22"/>
          <w:szCs w:val="22"/>
          <w:lang w:eastAsia="en-US"/>
        </w:rPr>
        <w:t>ę</w:t>
      </w:r>
      <w:r w:rsidRPr="006E0961">
        <w:rPr>
          <w:rFonts w:asciiTheme="minorHAnsi" w:eastAsiaTheme="majorEastAsia" w:hAnsiTheme="minorHAnsi" w:cstheme="minorHAnsi"/>
          <w:color w:val="000000" w:themeColor="text1"/>
          <w:sz w:val="22"/>
          <w:szCs w:val="22"/>
          <w:lang w:eastAsia="en-US"/>
        </w:rPr>
        <w:t>pnie taki folder powinien zosta</w:t>
      </w:r>
      <w:r w:rsidRPr="006E0961">
        <w:rPr>
          <w:rFonts w:asciiTheme="minorHAnsi" w:eastAsiaTheme="majorEastAsia" w:hAnsiTheme="minorHAnsi" w:cstheme="minorHAnsi" w:hint="cs"/>
          <w:color w:val="000000" w:themeColor="text1"/>
          <w:sz w:val="22"/>
          <w:szCs w:val="22"/>
          <w:lang w:eastAsia="en-US"/>
        </w:rPr>
        <w:t>ć</w:t>
      </w:r>
      <w:r w:rsidRPr="006E0961">
        <w:rPr>
          <w:rFonts w:asciiTheme="minorHAnsi" w:eastAsiaTheme="majorEastAsia" w:hAnsiTheme="minorHAnsi" w:cstheme="minorHAnsi"/>
          <w:color w:val="000000" w:themeColor="text1"/>
          <w:sz w:val="22"/>
          <w:szCs w:val="22"/>
          <w:lang w:eastAsia="en-US"/>
        </w:rPr>
        <w:t xml:space="preserve"> skompresowany do formatu .zip (bez nadawania mu hase</w:t>
      </w:r>
      <w:r w:rsidRPr="006E0961">
        <w:rPr>
          <w:rFonts w:asciiTheme="minorHAnsi" w:eastAsiaTheme="majorEastAsia" w:hAnsiTheme="minorHAnsi" w:cstheme="minorHAnsi" w:hint="cs"/>
          <w:color w:val="000000" w:themeColor="text1"/>
          <w:sz w:val="22"/>
          <w:szCs w:val="22"/>
          <w:lang w:eastAsia="en-US"/>
        </w:rPr>
        <w:t>ł</w:t>
      </w:r>
      <w:r w:rsidRPr="006E0961">
        <w:rPr>
          <w:rFonts w:asciiTheme="minorHAnsi" w:eastAsiaTheme="majorEastAsia" w:hAnsiTheme="minorHAnsi" w:cstheme="minorHAnsi"/>
          <w:color w:val="000000" w:themeColor="text1"/>
          <w:sz w:val="22"/>
          <w:szCs w:val="22"/>
          <w:lang w:eastAsia="en-US"/>
        </w:rPr>
        <w:t xml:space="preserve"> i bez szyfrowania). W kolejnym kroku za po</w:t>
      </w:r>
      <w:r w:rsidRPr="006E0961">
        <w:rPr>
          <w:rFonts w:asciiTheme="minorHAnsi" w:eastAsiaTheme="majorEastAsia" w:hAnsiTheme="minorHAnsi" w:cstheme="minorHAnsi" w:hint="cs"/>
          <w:color w:val="000000" w:themeColor="text1"/>
          <w:sz w:val="22"/>
          <w:szCs w:val="22"/>
          <w:lang w:eastAsia="en-US"/>
        </w:rPr>
        <w:t>ś</w:t>
      </w:r>
      <w:r w:rsidRPr="006E0961">
        <w:rPr>
          <w:rFonts w:asciiTheme="minorHAnsi" w:eastAsiaTheme="majorEastAsia" w:hAnsiTheme="minorHAnsi" w:cstheme="minorHAnsi"/>
          <w:color w:val="000000" w:themeColor="text1"/>
          <w:sz w:val="22"/>
          <w:szCs w:val="22"/>
          <w:lang w:eastAsia="en-US"/>
        </w:rPr>
        <w:t>rednictwem Aplikacji do szyfrowania Wykonawca zaszyfruje folder zawieraj</w:t>
      </w:r>
      <w:r w:rsidRPr="006E0961">
        <w:rPr>
          <w:rFonts w:asciiTheme="minorHAnsi" w:eastAsiaTheme="majorEastAsia" w:hAnsiTheme="minorHAnsi" w:cstheme="minorHAnsi" w:hint="cs"/>
          <w:color w:val="000000" w:themeColor="text1"/>
          <w:sz w:val="22"/>
          <w:szCs w:val="22"/>
          <w:lang w:eastAsia="en-US"/>
        </w:rPr>
        <w:t>ą</w:t>
      </w:r>
      <w:r w:rsidRPr="006E0961">
        <w:rPr>
          <w:rFonts w:asciiTheme="minorHAnsi" w:eastAsiaTheme="majorEastAsia" w:hAnsiTheme="minorHAnsi" w:cstheme="minorHAnsi"/>
          <w:color w:val="000000" w:themeColor="text1"/>
          <w:sz w:val="22"/>
          <w:szCs w:val="22"/>
          <w:lang w:eastAsia="en-US"/>
        </w:rPr>
        <w:t>cy dokumenty sk</w:t>
      </w:r>
      <w:r w:rsidRPr="006E0961">
        <w:rPr>
          <w:rFonts w:asciiTheme="minorHAnsi" w:eastAsiaTheme="majorEastAsia" w:hAnsiTheme="minorHAnsi" w:cstheme="minorHAnsi" w:hint="cs"/>
          <w:color w:val="000000" w:themeColor="text1"/>
          <w:sz w:val="22"/>
          <w:szCs w:val="22"/>
          <w:lang w:eastAsia="en-US"/>
        </w:rPr>
        <w:t>ł</w:t>
      </w:r>
      <w:r w:rsidRPr="006E0961">
        <w:rPr>
          <w:rFonts w:asciiTheme="minorHAnsi" w:eastAsiaTheme="majorEastAsia" w:hAnsiTheme="minorHAnsi" w:cstheme="minorHAnsi"/>
          <w:color w:val="000000" w:themeColor="text1"/>
          <w:sz w:val="22"/>
          <w:szCs w:val="22"/>
          <w:lang w:eastAsia="en-US"/>
        </w:rPr>
        <w:t>adaj</w:t>
      </w:r>
      <w:r w:rsidRPr="006E0961">
        <w:rPr>
          <w:rFonts w:asciiTheme="minorHAnsi" w:eastAsiaTheme="majorEastAsia" w:hAnsiTheme="minorHAnsi" w:cstheme="minorHAnsi" w:hint="cs"/>
          <w:color w:val="000000" w:themeColor="text1"/>
          <w:sz w:val="22"/>
          <w:szCs w:val="22"/>
          <w:lang w:eastAsia="en-US"/>
        </w:rPr>
        <w:t>ą</w:t>
      </w:r>
      <w:r w:rsidRPr="006E0961">
        <w:rPr>
          <w:rFonts w:asciiTheme="minorHAnsi" w:eastAsiaTheme="majorEastAsia" w:hAnsiTheme="minorHAnsi" w:cstheme="minorHAnsi"/>
          <w:color w:val="000000" w:themeColor="text1"/>
          <w:sz w:val="22"/>
          <w:szCs w:val="22"/>
          <w:lang w:eastAsia="en-US"/>
        </w:rPr>
        <w:t>ce si</w:t>
      </w:r>
      <w:r w:rsidRPr="006E0961">
        <w:rPr>
          <w:rFonts w:asciiTheme="minorHAnsi" w:eastAsiaTheme="majorEastAsia" w:hAnsiTheme="minorHAnsi" w:cstheme="minorHAnsi" w:hint="cs"/>
          <w:color w:val="000000" w:themeColor="text1"/>
          <w:sz w:val="22"/>
          <w:szCs w:val="22"/>
          <w:lang w:eastAsia="en-US"/>
        </w:rPr>
        <w:t>ę</w:t>
      </w:r>
      <w:r w:rsidRPr="006E0961">
        <w:rPr>
          <w:rFonts w:asciiTheme="minorHAnsi" w:eastAsiaTheme="majorEastAsia" w:hAnsiTheme="minorHAnsi" w:cstheme="minorHAnsi"/>
          <w:color w:val="000000" w:themeColor="text1"/>
          <w:sz w:val="22"/>
          <w:szCs w:val="22"/>
          <w:lang w:eastAsia="en-US"/>
        </w:rPr>
        <w:t xml:space="preserve"> na ofert</w:t>
      </w:r>
      <w:r w:rsidRPr="006E0961">
        <w:rPr>
          <w:rFonts w:asciiTheme="minorHAnsi" w:eastAsiaTheme="majorEastAsia" w:hAnsiTheme="minorHAnsi" w:cstheme="minorHAnsi" w:hint="cs"/>
          <w:color w:val="000000" w:themeColor="text1"/>
          <w:sz w:val="22"/>
          <w:szCs w:val="22"/>
          <w:lang w:eastAsia="en-US"/>
        </w:rPr>
        <w:t>ę</w:t>
      </w:r>
      <w:r w:rsidRPr="006E0961">
        <w:rPr>
          <w:rFonts w:asciiTheme="minorHAnsi" w:eastAsiaTheme="majorEastAsia" w:hAnsiTheme="minorHAnsi" w:cstheme="minorHAnsi"/>
          <w:color w:val="000000" w:themeColor="text1"/>
          <w:sz w:val="22"/>
          <w:szCs w:val="22"/>
          <w:lang w:eastAsia="en-US"/>
        </w:rPr>
        <w:t>.</w:t>
      </w:r>
    </w:p>
    <w:p w14:paraId="54D69274" w14:textId="77777777" w:rsidR="00327371" w:rsidRDefault="00327371" w:rsidP="001963DC">
      <w:pPr>
        <w:pStyle w:val="Akapitzlist"/>
        <w:numPr>
          <w:ilvl w:val="0"/>
          <w:numId w:val="27"/>
        </w:numPr>
        <w:spacing w:line="276" w:lineRule="auto"/>
        <w:ind w:left="284" w:hanging="426"/>
        <w:jc w:val="both"/>
        <w:rPr>
          <w:rFonts w:asciiTheme="minorHAnsi" w:eastAsiaTheme="majorEastAsia" w:hAnsiTheme="minorHAnsi" w:cstheme="minorHAnsi"/>
          <w:sz w:val="22"/>
          <w:szCs w:val="22"/>
          <w:lang w:eastAsia="en-US"/>
        </w:rPr>
      </w:pPr>
      <w:r w:rsidRPr="006E0961">
        <w:rPr>
          <w:rFonts w:asciiTheme="minorHAnsi" w:eastAsiaTheme="majorEastAsia" w:hAnsiTheme="minorHAnsi" w:cstheme="minorHAnsi"/>
          <w:sz w:val="22"/>
          <w:szCs w:val="22"/>
          <w:lang w:eastAsia="en-US"/>
        </w:rPr>
        <w:t>Oferta, o</w:t>
      </w:r>
      <w:r w:rsidRPr="006E0961">
        <w:rPr>
          <w:rFonts w:asciiTheme="minorHAnsi" w:eastAsiaTheme="majorEastAsia" w:hAnsiTheme="minorHAnsi" w:cstheme="minorHAnsi" w:hint="cs"/>
          <w:sz w:val="22"/>
          <w:szCs w:val="22"/>
          <w:lang w:eastAsia="en-US"/>
        </w:rPr>
        <w:t>ś</w:t>
      </w:r>
      <w:r w:rsidRPr="006E0961">
        <w:rPr>
          <w:rFonts w:asciiTheme="minorHAnsi" w:eastAsiaTheme="majorEastAsia" w:hAnsiTheme="minorHAnsi" w:cstheme="minorHAnsi"/>
          <w:sz w:val="22"/>
          <w:szCs w:val="22"/>
          <w:lang w:eastAsia="en-US"/>
        </w:rPr>
        <w:t>wiadczenie o niepodleganiu wykluczeniu i spe</w:t>
      </w:r>
      <w:r w:rsidRPr="006E0961">
        <w:rPr>
          <w:rFonts w:asciiTheme="minorHAnsi" w:eastAsiaTheme="majorEastAsia" w:hAnsiTheme="minorHAnsi" w:cstheme="minorHAnsi" w:hint="cs"/>
          <w:sz w:val="22"/>
          <w:szCs w:val="22"/>
          <w:lang w:eastAsia="en-US"/>
        </w:rPr>
        <w:t>ł</w:t>
      </w:r>
      <w:r w:rsidRPr="006E0961">
        <w:rPr>
          <w:rFonts w:asciiTheme="minorHAnsi" w:eastAsiaTheme="majorEastAsia" w:hAnsiTheme="minorHAnsi" w:cstheme="minorHAnsi"/>
          <w:sz w:val="22"/>
          <w:szCs w:val="22"/>
          <w:lang w:eastAsia="en-US"/>
        </w:rPr>
        <w:t>nianiu warunk</w:t>
      </w:r>
      <w:r w:rsidRPr="006E0961">
        <w:rPr>
          <w:rFonts w:asciiTheme="minorHAnsi" w:eastAsiaTheme="majorEastAsia" w:hAnsiTheme="minorHAnsi" w:cstheme="minorHAnsi" w:hint="cs"/>
          <w:sz w:val="22"/>
          <w:szCs w:val="22"/>
          <w:lang w:eastAsia="en-US"/>
        </w:rPr>
        <w:t>ó</w:t>
      </w:r>
      <w:r w:rsidRPr="006E0961">
        <w:rPr>
          <w:rFonts w:asciiTheme="minorHAnsi" w:eastAsiaTheme="majorEastAsia" w:hAnsiTheme="minorHAnsi" w:cstheme="minorHAnsi"/>
          <w:sz w:val="22"/>
          <w:szCs w:val="22"/>
          <w:lang w:eastAsia="en-US"/>
        </w:rPr>
        <w:t>w udzia</w:t>
      </w:r>
      <w:r w:rsidRPr="006E0961">
        <w:rPr>
          <w:rFonts w:asciiTheme="minorHAnsi" w:eastAsiaTheme="majorEastAsia" w:hAnsiTheme="minorHAnsi" w:cstheme="minorHAnsi" w:hint="cs"/>
          <w:sz w:val="22"/>
          <w:szCs w:val="22"/>
          <w:lang w:eastAsia="en-US"/>
        </w:rPr>
        <w:t>ł</w:t>
      </w:r>
      <w:r w:rsidRPr="006E0961">
        <w:rPr>
          <w:rFonts w:asciiTheme="minorHAnsi" w:eastAsiaTheme="majorEastAsia" w:hAnsiTheme="minorHAnsi" w:cstheme="minorHAnsi"/>
          <w:sz w:val="22"/>
          <w:szCs w:val="22"/>
          <w:lang w:eastAsia="en-US"/>
        </w:rPr>
        <w:t>u w postepowaniu, musz</w:t>
      </w:r>
      <w:r w:rsidRPr="006E0961">
        <w:rPr>
          <w:rFonts w:asciiTheme="minorHAnsi" w:eastAsiaTheme="majorEastAsia" w:hAnsiTheme="minorHAnsi" w:cstheme="minorHAnsi" w:hint="cs"/>
          <w:sz w:val="22"/>
          <w:szCs w:val="22"/>
          <w:lang w:eastAsia="en-US"/>
        </w:rPr>
        <w:t>ą</w:t>
      </w:r>
      <w:r w:rsidRPr="006E0961">
        <w:rPr>
          <w:rFonts w:asciiTheme="minorHAnsi" w:eastAsiaTheme="majorEastAsia" w:hAnsiTheme="minorHAnsi" w:cstheme="minorHAnsi"/>
          <w:sz w:val="22"/>
          <w:szCs w:val="22"/>
          <w:lang w:eastAsia="en-US"/>
        </w:rPr>
        <w:t xml:space="preserve"> by</w:t>
      </w:r>
      <w:r w:rsidRPr="006E0961">
        <w:rPr>
          <w:rFonts w:asciiTheme="minorHAnsi" w:eastAsiaTheme="majorEastAsia" w:hAnsiTheme="minorHAnsi" w:cstheme="minorHAnsi" w:hint="cs"/>
          <w:sz w:val="22"/>
          <w:szCs w:val="22"/>
          <w:lang w:eastAsia="en-US"/>
        </w:rPr>
        <w:t>ć</w:t>
      </w:r>
      <w:r w:rsidRPr="006E0961">
        <w:rPr>
          <w:rFonts w:asciiTheme="minorHAnsi" w:eastAsiaTheme="majorEastAsia" w:hAnsiTheme="minorHAnsi" w:cstheme="minorHAnsi"/>
          <w:sz w:val="22"/>
          <w:szCs w:val="22"/>
          <w:lang w:eastAsia="en-US"/>
        </w:rPr>
        <w:t xml:space="preserve"> z</w:t>
      </w:r>
      <w:r w:rsidRPr="006E0961">
        <w:rPr>
          <w:rFonts w:asciiTheme="minorHAnsi" w:eastAsiaTheme="majorEastAsia" w:hAnsiTheme="minorHAnsi" w:cstheme="minorHAnsi" w:hint="cs"/>
          <w:sz w:val="22"/>
          <w:szCs w:val="22"/>
          <w:lang w:eastAsia="en-US"/>
        </w:rPr>
        <w:t>ł</w:t>
      </w:r>
      <w:r w:rsidRPr="006E0961">
        <w:rPr>
          <w:rFonts w:asciiTheme="minorHAnsi" w:eastAsiaTheme="majorEastAsia" w:hAnsiTheme="minorHAnsi" w:cstheme="minorHAnsi"/>
          <w:sz w:val="22"/>
          <w:szCs w:val="22"/>
          <w:lang w:eastAsia="en-US"/>
        </w:rPr>
        <w:t>o</w:t>
      </w:r>
      <w:r w:rsidRPr="006E0961">
        <w:rPr>
          <w:rFonts w:asciiTheme="minorHAnsi" w:eastAsiaTheme="majorEastAsia" w:hAnsiTheme="minorHAnsi" w:cstheme="minorHAnsi" w:hint="cs"/>
          <w:sz w:val="22"/>
          <w:szCs w:val="22"/>
          <w:lang w:eastAsia="en-US"/>
        </w:rPr>
        <w:t>ż</w:t>
      </w:r>
      <w:r w:rsidRPr="006E0961">
        <w:rPr>
          <w:rFonts w:asciiTheme="minorHAnsi" w:eastAsiaTheme="majorEastAsia" w:hAnsiTheme="minorHAnsi" w:cstheme="minorHAnsi"/>
          <w:sz w:val="22"/>
          <w:szCs w:val="22"/>
          <w:lang w:eastAsia="en-US"/>
        </w:rPr>
        <w:t>one w oryginale tj. w formie elektronicznej lub postaci elektronicznej opatrzonej podpisem zaufanym lub podpisem osobistym</w:t>
      </w:r>
      <w:r>
        <w:rPr>
          <w:rFonts w:asciiTheme="minorHAnsi" w:eastAsiaTheme="majorEastAsia" w:hAnsiTheme="minorHAnsi" w:cstheme="minorHAnsi"/>
          <w:sz w:val="22"/>
          <w:szCs w:val="22"/>
          <w:lang w:eastAsia="en-US"/>
        </w:rPr>
        <w:t>.</w:t>
      </w:r>
    </w:p>
    <w:p w14:paraId="46BD581D" w14:textId="77777777" w:rsidR="00327371" w:rsidRDefault="00327371" w:rsidP="001963DC">
      <w:pPr>
        <w:pStyle w:val="Akapitzlist"/>
        <w:numPr>
          <w:ilvl w:val="0"/>
          <w:numId w:val="27"/>
        </w:numPr>
        <w:spacing w:line="276" w:lineRule="auto"/>
        <w:ind w:left="284" w:hanging="426"/>
        <w:jc w:val="both"/>
        <w:rPr>
          <w:rFonts w:asciiTheme="minorHAnsi" w:eastAsiaTheme="majorEastAsia" w:hAnsiTheme="minorHAnsi" w:cstheme="minorHAnsi"/>
          <w:sz w:val="22"/>
          <w:szCs w:val="22"/>
          <w:lang w:eastAsia="en-US"/>
        </w:rPr>
      </w:pPr>
      <w:r w:rsidRPr="006E0961">
        <w:rPr>
          <w:rFonts w:asciiTheme="minorHAnsi" w:eastAsiaTheme="majorEastAsia" w:hAnsiTheme="minorHAnsi" w:cstheme="minorHAnsi"/>
          <w:sz w:val="22"/>
          <w:szCs w:val="22"/>
          <w:lang w:eastAsia="en-US"/>
        </w:rPr>
        <w:lastRenderedPageBreak/>
        <w:t>Dokumenty dotycz</w:t>
      </w:r>
      <w:r w:rsidRPr="006E0961">
        <w:rPr>
          <w:rFonts w:asciiTheme="minorHAnsi" w:eastAsiaTheme="majorEastAsia" w:hAnsiTheme="minorHAnsi" w:cstheme="minorHAnsi" w:hint="cs"/>
          <w:sz w:val="22"/>
          <w:szCs w:val="22"/>
          <w:lang w:eastAsia="en-US"/>
        </w:rPr>
        <w:t>ą</w:t>
      </w:r>
      <w:r w:rsidRPr="006E0961">
        <w:rPr>
          <w:rFonts w:asciiTheme="minorHAnsi" w:eastAsiaTheme="majorEastAsia" w:hAnsiTheme="minorHAnsi" w:cstheme="minorHAnsi"/>
          <w:sz w:val="22"/>
          <w:szCs w:val="22"/>
          <w:lang w:eastAsia="en-US"/>
        </w:rPr>
        <w:t>ce tre</w:t>
      </w:r>
      <w:r w:rsidRPr="006E0961">
        <w:rPr>
          <w:rFonts w:asciiTheme="minorHAnsi" w:eastAsiaTheme="majorEastAsia" w:hAnsiTheme="minorHAnsi" w:cstheme="minorHAnsi" w:hint="cs"/>
          <w:sz w:val="22"/>
          <w:szCs w:val="22"/>
          <w:lang w:eastAsia="en-US"/>
        </w:rPr>
        <w:t>ś</w:t>
      </w:r>
      <w:r w:rsidRPr="006E0961">
        <w:rPr>
          <w:rFonts w:asciiTheme="minorHAnsi" w:eastAsiaTheme="majorEastAsia" w:hAnsiTheme="minorHAnsi" w:cstheme="minorHAnsi"/>
          <w:sz w:val="22"/>
          <w:szCs w:val="22"/>
          <w:lang w:eastAsia="en-US"/>
        </w:rPr>
        <w:t>ci oferty s</w:t>
      </w:r>
      <w:r w:rsidRPr="006E0961">
        <w:rPr>
          <w:rFonts w:asciiTheme="minorHAnsi" w:eastAsiaTheme="majorEastAsia" w:hAnsiTheme="minorHAnsi" w:cstheme="minorHAnsi" w:hint="cs"/>
          <w:sz w:val="22"/>
          <w:szCs w:val="22"/>
          <w:lang w:eastAsia="en-US"/>
        </w:rPr>
        <w:t>ą</w:t>
      </w:r>
      <w:r w:rsidRPr="006E0961">
        <w:rPr>
          <w:rFonts w:asciiTheme="minorHAnsi" w:eastAsiaTheme="majorEastAsia" w:hAnsiTheme="minorHAnsi" w:cstheme="minorHAnsi"/>
          <w:sz w:val="22"/>
          <w:szCs w:val="22"/>
          <w:lang w:eastAsia="en-US"/>
        </w:rPr>
        <w:t xml:space="preserve"> sk</w:t>
      </w:r>
      <w:r w:rsidRPr="006E0961">
        <w:rPr>
          <w:rFonts w:asciiTheme="minorHAnsi" w:eastAsiaTheme="majorEastAsia" w:hAnsiTheme="minorHAnsi" w:cstheme="minorHAnsi" w:hint="cs"/>
          <w:sz w:val="22"/>
          <w:szCs w:val="22"/>
          <w:lang w:eastAsia="en-US"/>
        </w:rPr>
        <w:t>ł</w:t>
      </w:r>
      <w:r w:rsidRPr="006E0961">
        <w:rPr>
          <w:rFonts w:asciiTheme="minorHAnsi" w:eastAsiaTheme="majorEastAsia" w:hAnsiTheme="minorHAnsi" w:cstheme="minorHAnsi"/>
          <w:sz w:val="22"/>
          <w:szCs w:val="22"/>
          <w:lang w:eastAsia="en-US"/>
        </w:rPr>
        <w:t>adane w oryginale lub kopii po</w:t>
      </w:r>
      <w:r w:rsidRPr="006E0961">
        <w:rPr>
          <w:rFonts w:asciiTheme="minorHAnsi" w:eastAsiaTheme="majorEastAsia" w:hAnsiTheme="minorHAnsi" w:cstheme="minorHAnsi" w:hint="cs"/>
          <w:sz w:val="22"/>
          <w:szCs w:val="22"/>
          <w:lang w:eastAsia="en-US"/>
        </w:rPr>
        <w:t>ś</w:t>
      </w:r>
      <w:r w:rsidRPr="006E0961">
        <w:rPr>
          <w:rFonts w:asciiTheme="minorHAnsi" w:eastAsiaTheme="majorEastAsia" w:hAnsiTheme="minorHAnsi" w:cstheme="minorHAnsi"/>
          <w:sz w:val="22"/>
          <w:szCs w:val="22"/>
          <w:lang w:eastAsia="en-US"/>
        </w:rPr>
        <w:t>wiadczonej za zgodno</w:t>
      </w:r>
      <w:r w:rsidRPr="006E0961">
        <w:rPr>
          <w:rFonts w:asciiTheme="minorHAnsi" w:eastAsiaTheme="majorEastAsia" w:hAnsiTheme="minorHAnsi" w:cstheme="minorHAnsi" w:hint="cs"/>
          <w:sz w:val="22"/>
          <w:szCs w:val="22"/>
          <w:lang w:eastAsia="en-US"/>
        </w:rPr>
        <w:t>ść</w:t>
      </w:r>
      <w:r w:rsidRPr="006E0961">
        <w:rPr>
          <w:rFonts w:asciiTheme="minorHAnsi" w:eastAsiaTheme="majorEastAsia" w:hAnsiTheme="minorHAnsi" w:cstheme="minorHAnsi"/>
          <w:sz w:val="22"/>
          <w:szCs w:val="22"/>
          <w:lang w:eastAsia="en-US"/>
        </w:rPr>
        <w:t xml:space="preserve"> z orygina</w:t>
      </w:r>
      <w:r w:rsidRPr="006E0961">
        <w:rPr>
          <w:rFonts w:asciiTheme="minorHAnsi" w:eastAsiaTheme="majorEastAsia" w:hAnsiTheme="minorHAnsi" w:cstheme="minorHAnsi" w:hint="cs"/>
          <w:sz w:val="22"/>
          <w:szCs w:val="22"/>
          <w:lang w:eastAsia="en-US"/>
        </w:rPr>
        <w:t>ł</w:t>
      </w:r>
      <w:r w:rsidRPr="006E0961">
        <w:rPr>
          <w:rFonts w:asciiTheme="minorHAnsi" w:eastAsiaTheme="majorEastAsia" w:hAnsiTheme="minorHAnsi" w:cstheme="minorHAnsi"/>
          <w:sz w:val="22"/>
          <w:szCs w:val="22"/>
          <w:lang w:eastAsia="en-US"/>
        </w:rPr>
        <w:t>em przez wykonawc</w:t>
      </w:r>
      <w:r w:rsidRPr="006E0961">
        <w:rPr>
          <w:rFonts w:asciiTheme="minorHAnsi" w:eastAsiaTheme="majorEastAsia" w:hAnsiTheme="minorHAnsi" w:cstheme="minorHAnsi" w:hint="cs"/>
          <w:sz w:val="22"/>
          <w:szCs w:val="22"/>
          <w:lang w:eastAsia="en-US"/>
        </w:rPr>
        <w:t>ę</w:t>
      </w:r>
      <w:r w:rsidRPr="006E0961">
        <w:rPr>
          <w:rFonts w:asciiTheme="minorHAnsi" w:eastAsiaTheme="majorEastAsia" w:hAnsiTheme="minorHAnsi" w:cstheme="minorHAnsi"/>
          <w:sz w:val="22"/>
          <w:szCs w:val="22"/>
          <w:lang w:eastAsia="en-US"/>
        </w:rPr>
        <w:t xml:space="preserve"> na zasadach okre</w:t>
      </w:r>
      <w:r w:rsidRPr="006E0961">
        <w:rPr>
          <w:rFonts w:asciiTheme="minorHAnsi" w:eastAsiaTheme="majorEastAsia" w:hAnsiTheme="minorHAnsi" w:cstheme="minorHAnsi" w:hint="cs"/>
          <w:sz w:val="22"/>
          <w:szCs w:val="22"/>
          <w:lang w:eastAsia="en-US"/>
        </w:rPr>
        <w:t>ś</w:t>
      </w:r>
      <w:r w:rsidRPr="006E0961">
        <w:rPr>
          <w:rFonts w:asciiTheme="minorHAnsi" w:eastAsiaTheme="majorEastAsia" w:hAnsiTheme="minorHAnsi" w:cstheme="minorHAnsi"/>
          <w:sz w:val="22"/>
          <w:szCs w:val="22"/>
          <w:lang w:eastAsia="en-US"/>
        </w:rPr>
        <w:t>lonych w rozporz</w:t>
      </w:r>
      <w:r w:rsidRPr="006E0961">
        <w:rPr>
          <w:rFonts w:asciiTheme="minorHAnsi" w:eastAsiaTheme="majorEastAsia" w:hAnsiTheme="minorHAnsi" w:cstheme="minorHAnsi" w:hint="cs"/>
          <w:sz w:val="22"/>
          <w:szCs w:val="22"/>
          <w:lang w:eastAsia="en-US"/>
        </w:rPr>
        <w:t>ą</w:t>
      </w:r>
      <w:r w:rsidRPr="006E0961">
        <w:rPr>
          <w:rFonts w:asciiTheme="minorHAnsi" w:eastAsiaTheme="majorEastAsia" w:hAnsiTheme="minorHAnsi" w:cstheme="minorHAnsi"/>
          <w:sz w:val="22"/>
          <w:szCs w:val="22"/>
          <w:lang w:eastAsia="en-US"/>
        </w:rPr>
        <w:t>dzeniu Prezesa Rady Ministr</w:t>
      </w:r>
      <w:r w:rsidRPr="006E0961">
        <w:rPr>
          <w:rFonts w:asciiTheme="minorHAnsi" w:eastAsiaTheme="majorEastAsia" w:hAnsiTheme="minorHAnsi" w:cstheme="minorHAnsi" w:hint="cs"/>
          <w:sz w:val="22"/>
          <w:szCs w:val="22"/>
          <w:lang w:eastAsia="en-US"/>
        </w:rPr>
        <w:t>ó</w:t>
      </w:r>
      <w:r w:rsidRPr="006E0961">
        <w:rPr>
          <w:rFonts w:asciiTheme="minorHAnsi" w:eastAsiaTheme="majorEastAsia" w:hAnsiTheme="minorHAnsi" w:cstheme="minorHAnsi"/>
          <w:sz w:val="22"/>
          <w:szCs w:val="22"/>
          <w:lang w:eastAsia="en-US"/>
        </w:rPr>
        <w:t>w z dnia 30 grudnia 2020 r. w sprawie sposobu sporz</w:t>
      </w:r>
      <w:r w:rsidRPr="006E0961">
        <w:rPr>
          <w:rFonts w:asciiTheme="minorHAnsi" w:eastAsiaTheme="majorEastAsia" w:hAnsiTheme="minorHAnsi" w:cstheme="minorHAnsi" w:hint="cs"/>
          <w:sz w:val="22"/>
          <w:szCs w:val="22"/>
          <w:lang w:eastAsia="en-US"/>
        </w:rPr>
        <w:t>ą</w:t>
      </w:r>
      <w:r w:rsidRPr="006E0961">
        <w:rPr>
          <w:rFonts w:asciiTheme="minorHAnsi" w:eastAsiaTheme="majorEastAsia" w:hAnsiTheme="minorHAnsi" w:cstheme="minorHAnsi"/>
          <w:sz w:val="22"/>
          <w:szCs w:val="22"/>
          <w:lang w:eastAsia="en-US"/>
        </w:rPr>
        <w:t>dzania i przekazywania informacji oraz wymaga</w:t>
      </w:r>
      <w:r w:rsidRPr="006E0961">
        <w:rPr>
          <w:rFonts w:asciiTheme="minorHAnsi" w:eastAsiaTheme="majorEastAsia" w:hAnsiTheme="minorHAnsi" w:cstheme="minorHAnsi" w:hint="cs"/>
          <w:sz w:val="22"/>
          <w:szCs w:val="22"/>
          <w:lang w:eastAsia="en-US"/>
        </w:rPr>
        <w:t>ń</w:t>
      </w:r>
      <w:r w:rsidRPr="006E0961">
        <w:rPr>
          <w:rFonts w:asciiTheme="minorHAnsi" w:eastAsiaTheme="majorEastAsia" w:hAnsiTheme="minorHAnsi" w:cstheme="minorHAnsi"/>
          <w:sz w:val="22"/>
          <w:szCs w:val="22"/>
          <w:lang w:eastAsia="en-US"/>
        </w:rPr>
        <w:t xml:space="preserve"> technicznych dla dokument</w:t>
      </w:r>
      <w:r w:rsidRPr="006E0961">
        <w:rPr>
          <w:rFonts w:asciiTheme="minorHAnsi" w:eastAsiaTheme="majorEastAsia" w:hAnsiTheme="minorHAnsi" w:cstheme="minorHAnsi" w:hint="cs"/>
          <w:sz w:val="22"/>
          <w:szCs w:val="22"/>
          <w:lang w:eastAsia="en-US"/>
        </w:rPr>
        <w:t>ó</w:t>
      </w:r>
      <w:r w:rsidRPr="006E0961">
        <w:rPr>
          <w:rFonts w:asciiTheme="minorHAnsi" w:eastAsiaTheme="majorEastAsia" w:hAnsiTheme="minorHAnsi" w:cstheme="minorHAnsi"/>
          <w:sz w:val="22"/>
          <w:szCs w:val="22"/>
          <w:lang w:eastAsia="en-US"/>
        </w:rPr>
        <w:t xml:space="preserve">w elektronicznych oraz </w:t>
      </w:r>
      <w:r w:rsidRPr="006E0961">
        <w:rPr>
          <w:rFonts w:asciiTheme="minorHAnsi" w:eastAsiaTheme="majorEastAsia" w:hAnsiTheme="minorHAnsi" w:cstheme="minorHAnsi" w:hint="cs"/>
          <w:sz w:val="22"/>
          <w:szCs w:val="22"/>
          <w:lang w:eastAsia="en-US"/>
        </w:rPr>
        <w:t>ś</w:t>
      </w:r>
      <w:r w:rsidRPr="006E0961">
        <w:rPr>
          <w:rFonts w:asciiTheme="minorHAnsi" w:eastAsiaTheme="majorEastAsia" w:hAnsiTheme="minorHAnsi" w:cstheme="minorHAnsi"/>
          <w:sz w:val="22"/>
          <w:szCs w:val="22"/>
          <w:lang w:eastAsia="en-US"/>
        </w:rPr>
        <w:t>rodk</w:t>
      </w:r>
      <w:r w:rsidRPr="006E0961">
        <w:rPr>
          <w:rFonts w:asciiTheme="minorHAnsi" w:eastAsiaTheme="majorEastAsia" w:hAnsiTheme="minorHAnsi" w:cstheme="minorHAnsi" w:hint="cs"/>
          <w:sz w:val="22"/>
          <w:szCs w:val="22"/>
          <w:lang w:eastAsia="en-US"/>
        </w:rPr>
        <w:t>ó</w:t>
      </w:r>
      <w:r w:rsidRPr="006E0961">
        <w:rPr>
          <w:rFonts w:asciiTheme="minorHAnsi" w:eastAsiaTheme="majorEastAsia" w:hAnsiTheme="minorHAnsi" w:cstheme="minorHAnsi"/>
          <w:sz w:val="22"/>
          <w:szCs w:val="22"/>
          <w:lang w:eastAsia="en-US"/>
        </w:rPr>
        <w:t>w komunikacji elektronicznej w post</w:t>
      </w:r>
      <w:r w:rsidRPr="006E0961">
        <w:rPr>
          <w:rFonts w:asciiTheme="minorHAnsi" w:eastAsiaTheme="majorEastAsia" w:hAnsiTheme="minorHAnsi" w:cstheme="minorHAnsi" w:hint="cs"/>
          <w:sz w:val="22"/>
          <w:szCs w:val="22"/>
          <w:lang w:eastAsia="en-US"/>
        </w:rPr>
        <w:t>ę</w:t>
      </w:r>
      <w:r w:rsidRPr="006E0961">
        <w:rPr>
          <w:rFonts w:asciiTheme="minorHAnsi" w:eastAsiaTheme="majorEastAsia" w:hAnsiTheme="minorHAnsi" w:cstheme="minorHAnsi"/>
          <w:sz w:val="22"/>
          <w:szCs w:val="22"/>
          <w:lang w:eastAsia="en-US"/>
        </w:rPr>
        <w:t>powaniu o udzielenie zam</w:t>
      </w:r>
      <w:r w:rsidRPr="006E0961">
        <w:rPr>
          <w:rFonts w:asciiTheme="minorHAnsi" w:eastAsiaTheme="majorEastAsia" w:hAnsiTheme="minorHAnsi" w:cstheme="minorHAnsi" w:hint="cs"/>
          <w:sz w:val="22"/>
          <w:szCs w:val="22"/>
          <w:lang w:eastAsia="en-US"/>
        </w:rPr>
        <w:t>ó</w:t>
      </w:r>
      <w:r w:rsidRPr="006E0961">
        <w:rPr>
          <w:rFonts w:asciiTheme="minorHAnsi" w:eastAsiaTheme="majorEastAsia" w:hAnsiTheme="minorHAnsi" w:cstheme="minorHAnsi"/>
          <w:sz w:val="22"/>
          <w:szCs w:val="22"/>
          <w:lang w:eastAsia="en-US"/>
        </w:rPr>
        <w:t>wienia publicznego lub konkursie (Dz.U. 2020 poz. 2452).</w:t>
      </w:r>
    </w:p>
    <w:p w14:paraId="68EA208E" w14:textId="18E299ED" w:rsidR="00327371" w:rsidRPr="00B13A58" w:rsidRDefault="00327371" w:rsidP="001963DC">
      <w:pPr>
        <w:pStyle w:val="Akapitzlist"/>
        <w:numPr>
          <w:ilvl w:val="0"/>
          <w:numId w:val="27"/>
        </w:numPr>
        <w:ind w:left="284" w:hanging="426"/>
        <w:jc w:val="both"/>
        <w:rPr>
          <w:rFonts w:asciiTheme="minorHAnsi" w:eastAsiaTheme="majorEastAsia" w:hAnsiTheme="minorHAnsi" w:cstheme="minorHAnsi"/>
          <w:sz w:val="22"/>
          <w:szCs w:val="22"/>
          <w:lang w:eastAsia="en-US"/>
        </w:rPr>
      </w:pPr>
      <w:r w:rsidRPr="00B13A58">
        <w:rPr>
          <w:rFonts w:asciiTheme="minorHAnsi" w:eastAsiaTheme="majorEastAsia" w:hAnsiTheme="minorHAnsi" w:cstheme="minorHAnsi"/>
          <w:sz w:val="22"/>
          <w:szCs w:val="22"/>
          <w:lang w:eastAsia="en-US"/>
        </w:rPr>
        <w:t>Oferta może być składana tylko do upływu terminu składania ofert</w:t>
      </w:r>
      <w:r w:rsidR="00B13A58" w:rsidRPr="00B13A58">
        <w:rPr>
          <w:rFonts w:asciiTheme="minorHAnsi" w:eastAsiaTheme="majorEastAsia" w:hAnsiTheme="minorHAnsi" w:cstheme="minorHAnsi"/>
          <w:sz w:val="22"/>
          <w:szCs w:val="22"/>
          <w:lang w:eastAsia="en-US"/>
        </w:rPr>
        <w:t xml:space="preserve"> a Wykonawca po upływie</w:t>
      </w:r>
      <w:r w:rsidR="000A686F">
        <w:rPr>
          <w:rFonts w:asciiTheme="minorHAnsi" w:eastAsiaTheme="majorEastAsia" w:hAnsiTheme="minorHAnsi" w:cstheme="minorHAnsi"/>
          <w:sz w:val="22"/>
          <w:szCs w:val="22"/>
          <w:lang w:eastAsia="en-US"/>
        </w:rPr>
        <w:t xml:space="preserve"> </w:t>
      </w:r>
      <w:r w:rsidR="00B13A58" w:rsidRPr="00B13A58">
        <w:rPr>
          <w:rFonts w:asciiTheme="minorHAnsi" w:eastAsiaTheme="majorEastAsia" w:hAnsiTheme="minorHAnsi" w:cstheme="minorHAnsi"/>
          <w:sz w:val="22"/>
          <w:szCs w:val="22"/>
          <w:lang w:eastAsia="en-US"/>
        </w:rPr>
        <w:t>terminu do składania ofert nie może skutecznie wycofać złożonej oferty.</w:t>
      </w:r>
    </w:p>
    <w:p w14:paraId="428E1AA3" w14:textId="77777777" w:rsidR="001D75CA" w:rsidRPr="001D75CA" w:rsidRDefault="00B13A58" w:rsidP="001963DC">
      <w:pPr>
        <w:pStyle w:val="Akapitzlist"/>
        <w:numPr>
          <w:ilvl w:val="0"/>
          <w:numId w:val="27"/>
        </w:numPr>
        <w:spacing w:line="276" w:lineRule="auto"/>
        <w:ind w:left="284" w:hanging="426"/>
        <w:jc w:val="both"/>
        <w:rPr>
          <w:rFonts w:asciiTheme="minorHAnsi" w:eastAsiaTheme="majorEastAsia" w:hAnsiTheme="minorHAnsi" w:cstheme="minorHAnsi"/>
          <w:sz w:val="22"/>
          <w:szCs w:val="22"/>
          <w:lang w:eastAsia="en-US"/>
        </w:rPr>
      </w:pPr>
      <w:r w:rsidRPr="00B13A58">
        <w:rPr>
          <w:rFonts w:asciiTheme="minorHAnsi" w:hAnsiTheme="minorHAnsi" w:cstheme="minorHAnsi"/>
          <w:sz w:val="22"/>
          <w:szCs w:val="22"/>
        </w:rPr>
        <w:t>Treść oferty musi być zgodna z wymaganiami zamawiającego określonymi w dokumentach zamówienia.</w:t>
      </w:r>
      <w:r>
        <w:rPr>
          <w:rFonts w:asciiTheme="minorHAnsi" w:hAnsiTheme="minorHAnsi" w:cstheme="minorHAnsi"/>
          <w:sz w:val="22"/>
          <w:szCs w:val="22"/>
        </w:rPr>
        <w:t xml:space="preserve"> </w:t>
      </w:r>
      <w:r w:rsidRPr="00B13A58">
        <w:rPr>
          <w:rFonts w:asciiTheme="minorHAnsi" w:hAnsiTheme="minorHAnsi" w:cstheme="minorHAnsi"/>
          <w:sz w:val="22"/>
          <w:szCs w:val="22"/>
        </w:rPr>
        <w:t>Oferta, której treść nie będzie odpowiadać treści SWZ, z zastrzeżeniem art. 223 ust. 2 pkt 3 ustawy PZP zostanie odrzucona (art. 226 ust. 1 pkt 11 ustawy PZP). Wszelkie niejasności i obiekcje dotyczące treści zapisów w SWZ należy zatem wyjaśnić z Zamawiającym przed terminem składania ofert. Przepisy ustawy PZP nie przewidują negocjacji warunków udzielenia zamówienia, w tym zapisów projektu umowy, po terminie otwarcia ofert.</w:t>
      </w:r>
    </w:p>
    <w:p w14:paraId="1BE0B0DA" w14:textId="5B8125D0" w:rsidR="001D75CA" w:rsidRPr="001D75CA" w:rsidRDefault="001D75CA" w:rsidP="001963DC">
      <w:pPr>
        <w:pStyle w:val="Akapitzlist"/>
        <w:numPr>
          <w:ilvl w:val="0"/>
          <w:numId w:val="27"/>
        </w:numPr>
        <w:spacing w:line="276" w:lineRule="auto"/>
        <w:ind w:left="284" w:hanging="426"/>
        <w:jc w:val="both"/>
        <w:rPr>
          <w:rFonts w:asciiTheme="minorHAnsi" w:eastAsiaTheme="majorEastAsia" w:hAnsiTheme="minorHAnsi" w:cstheme="minorHAnsi"/>
          <w:sz w:val="22"/>
          <w:szCs w:val="22"/>
          <w:lang w:eastAsia="en-US"/>
        </w:rPr>
      </w:pPr>
      <w:r w:rsidRPr="001D75CA">
        <w:rPr>
          <w:rFonts w:asciiTheme="minorHAnsi" w:eastAsiaTheme="majorEastAsia" w:hAnsiTheme="minorHAnsi" w:cstheme="minorHAnsi"/>
          <w:sz w:val="22"/>
          <w:szCs w:val="22"/>
          <w:lang w:eastAsia="en-US"/>
        </w:rPr>
        <w:t>Wykonawca zobowiązany jest złożyć wraz z ofertą oświadczenia stanowiące wstępne</w:t>
      </w:r>
      <w:r>
        <w:rPr>
          <w:rFonts w:asciiTheme="minorHAnsi" w:eastAsiaTheme="majorEastAsia" w:hAnsiTheme="minorHAnsi" w:cstheme="minorHAnsi"/>
          <w:sz w:val="22"/>
          <w:szCs w:val="22"/>
          <w:lang w:eastAsia="en-US"/>
        </w:rPr>
        <w:t xml:space="preserve"> </w:t>
      </w:r>
      <w:r w:rsidRPr="001D75CA">
        <w:rPr>
          <w:rFonts w:asciiTheme="minorHAnsi" w:eastAsiaTheme="majorEastAsia" w:hAnsiTheme="minorHAnsi" w:cstheme="minorHAnsi"/>
          <w:sz w:val="22"/>
          <w:szCs w:val="22"/>
          <w:lang w:eastAsia="en-US"/>
        </w:rPr>
        <w:t>potwierdzenie, że Wykonawca na dzień składania ofert:</w:t>
      </w:r>
    </w:p>
    <w:p w14:paraId="15CA30E0" w14:textId="77777777" w:rsidR="001D75CA" w:rsidRDefault="001D75CA" w:rsidP="001963DC">
      <w:pPr>
        <w:pStyle w:val="Akapitzlist"/>
        <w:numPr>
          <w:ilvl w:val="0"/>
          <w:numId w:val="45"/>
        </w:numPr>
        <w:spacing w:line="276" w:lineRule="auto"/>
        <w:ind w:left="567" w:hanging="283"/>
        <w:jc w:val="both"/>
        <w:rPr>
          <w:rFonts w:asciiTheme="minorHAnsi" w:eastAsiaTheme="majorEastAsia" w:hAnsiTheme="minorHAnsi" w:cstheme="minorHAnsi"/>
          <w:sz w:val="22"/>
          <w:szCs w:val="22"/>
          <w:lang w:eastAsia="en-US"/>
        </w:rPr>
      </w:pPr>
      <w:r w:rsidRPr="001D75CA">
        <w:rPr>
          <w:rFonts w:asciiTheme="minorHAnsi" w:eastAsiaTheme="majorEastAsia" w:hAnsiTheme="minorHAnsi" w:cstheme="minorHAnsi"/>
          <w:sz w:val="22"/>
          <w:szCs w:val="22"/>
          <w:lang w:eastAsia="en-US"/>
        </w:rPr>
        <w:t>nie podlega wykluczeniu,</w:t>
      </w:r>
    </w:p>
    <w:p w14:paraId="55510946" w14:textId="2CA8EC3F" w:rsidR="001D75CA" w:rsidRPr="001D75CA" w:rsidRDefault="001D75CA" w:rsidP="001963DC">
      <w:pPr>
        <w:pStyle w:val="Akapitzlist"/>
        <w:numPr>
          <w:ilvl w:val="0"/>
          <w:numId w:val="45"/>
        </w:numPr>
        <w:spacing w:line="276" w:lineRule="auto"/>
        <w:ind w:left="567" w:hanging="283"/>
        <w:jc w:val="both"/>
        <w:rPr>
          <w:rFonts w:asciiTheme="minorHAnsi" w:eastAsiaTheme="majorEastAsia" w:hAnsiTheme="minorHAnsi" w:cstheme="minorHAnsi"/>
          <w:sz w:val="22"/>
          <w:szCs w:val="22"/>
          <w:lang w:eastAsia="en-US"/>
        </w:rPr>
      </w:pPr>
      <w:r w:rsidRPr="001D75CA">
        <w:rPr>
          <w:rFonts w:asciiTheme="minorHAnsi" w:eastAsiaTheme="majorEastAsia" w:hAnsiTheme="minorHAnsi" w:cstheme="minorHAnsi"/>
          <w:sz w:val="22"/>
          <w:szCs w:val="22"/>
          <w:lang w:eastAsia="en-US"/>
        </w:rPr>
        <w:t>spełnia warunki udziału w postępowaniu</w:t>
      </w:r>
    </w:p>
    <w:p w14:paraId="39730FAD" w14:textId="4344988C" w:rsidR="00327371" w:rsidRPr="00AC4F2C" w:rsidRDefault="00327371" w:rsidP="001963DC">
      <w:pPr>
        <w:pStyle w:val="Akapitzlist"/>
        <w:numPr>
          <w:ilvl w:val="0"/>
          <w:numId w:val="27"/>
        </w:numPr>
        <w:spacing w:line="276" w:lineRule="auto"/>
        <w:ind w:left="284" w:hanging="426"/>
        <w:jc w:val="both"/>
        <w:rPr>
          <w:rFonts w:asciiTheme="minorHAnsi" w:eastAsiaTheme="majorEastAsia" w:hAnsiTheme="minorHAnsi" w:cstheme="minorHAnsi"/>
          <w:b/>
          <w:bCs/>
          <w:color w:val="FF0000"/>
          <w:sz w:val="22"/>
          <w:szCs w:val="22"/>
          <w:u w:val="single"/>
          <w:lang w:eastAsia="en-US"/>
        </w:rPr>
      </w:pPr>
      <w:r w:rsidRPr="00FC7F0F">
        <w:rPr>
          <w:rFonts w:asciiTheme="minorHAnsi" w:eastAsiaTheme="majorEastAsia" w:hAnsiTheme="minorHAnsi" w:cstheme="minorHAnsi"/>
          <w:b/>
          <w:bCs/>
          <w:sz w:val="22"/>
          <w:szCs w:val="22"/>
          <w:u w:val="single"/>
          <w:lang w:eastAsia="en-US"/>
        </w:rPr>
        <w:t xml:space="preserve">Zamawiający w niniejszym postępowaniu nie </w:t>
      </w:r>
      <w:r w:rsidR="00B46BF9" w:rsidRPr="00FC7F0F">
        <w:rPr>
          <w:rFonts w:asciiTheme="minorHAnsi" w:eastAsiaTheme="majorEastAsia" w:hAnsiTheme="minorHAnsi" w:cstheme="minorHAnsi"/>
          <w:b/>
          <w:bCs/>
          <w:sz w:val="22"/>
          <w:szCs w:val="22"/>
          <w:u w:val="single"/>
          <w:lang w:eastAsia="en-US"/>
        </w:rPr>
        <w:t>korzysta z elektronicznego</w:t>
      </w:r>
      <w:r w:rsidRPr="00FC7F0F">
        <w:rPr>
          <w:rFonts w:asciiTheme="minorHAnsi" w:eastAsiaTheme="majorEastAsia" w:hAnsiTheme="minorHAnsi" w:cstheme="minorHAnsi"/>
          <w:b/>
          <w:bCs/>
          <w:sz w:val="22"/>
          <w:szCs w:val="22"/>
          <w:u w:val="single"/>
          <w:lang w:eastAsia="en-US"/>
        </w:rPr>
        <w:t xml:space="preserve"> „Formularza ofertowego”. Wykonawca składa ofertę na formularzu ofertowym – </w:t>
      </w:r>
      <w:r w:rsidRPr="0052579F">
        <w:rPr>
          <w:rFonts w:asciiTheme="minorHAnsi" w:eastAsiaTheme="majorEastAsia" w:hAnsiTheme="minorHAnsi" w:cstheme="minorHAnsi"/>
          <w:b/>
          <w:bCs/>
          <w:sz w:val="22"/>
          <w:szCs w:val="22"/>
          <w:u w:val="single"/>
          <w:lang w:eastAsia="en-US"/>
        </w:rPr>
        <w:t xml:space="preserve">załącznik nr </w:t>
      </w:r>
      <w:r w:rsidR="00675FEB" w:rsidRPr="0052579F">
        <w:rPr>
          <w:rFonts w:asciiTheme="minorHAnsi" w:eastAsiaTheme="majorEastAsia" w:hAnsiTheme="minorHAnsi" w:cstheme="minorHAnsi"/>
          <w:b/>
          <w:bCs/>
          <w:sz w:val="22"/>
          <w:szCs w:val="22"/>
          <w:u w:val="single"/>
          <w:lang w:eastAsia="en-US"/>
        </w:rPr>
        <w:t>3</w:t>
      </w:r>
      <w:r w:rsidRPr="0052579F">
        <w:rPr>
          <w:rFonts w:asciiTheme="minorHAnsi" w:eastAsiaTheme="majorEastAsia" w:hAnsiTheme="minorHAnsi" w:cstheme="minorHAnsi"/>
          <w:b/>
          <w:bCs/>
          <w:sz w:val="22"/>
          <w:szCs w:val="22"/>
          <w:u w:val="single"/>
          <w:lang w:eastAsia="en-US"/>
        </w:rPr>
        <w:t xml:space="preserve"> do</w:t>
      </w:r>
      <w:r w:rsidRPr="00FC7F0F">
        <w:rPr>
          <w:rFonts w:asciiTheme="minorHAnsi" w:eastAsiaTheme="majorEastAsia" w:hAnsiTheme="minorHAnsi" w:cstheme="minorHAnsi"/>
          <w:b/>
          <w:bCs/>
          <w:sz w:val="22"/>
          <w:szCs w:val="22"/>
          <w:u w:val="single"/>
          <w:lang w:eastAsia="en-US"/>
        </w:rPr>
        <w:t xml:space="preserve"> SWZ.</w:t>
      </w:r>
      <w:r w:rsidRPr="00AC4F2C">
        <w:rPr>
          <w:rFonts w:asciiTheme="minorHAnsi" w:hAnsiTheme="minorHAnsi" w:cstheme="minorHAnsi"/>
          <w:color w:val="000000" w:themeColor="text1"/>
          <w:sz w:val="22"/>
          <w:szCs w:val="22"/>
        </w:rPr>
        <w:br/>
      </w:r>
    </w:p>
    <w:p w14:paraId="0E2D2622" w14:textId="77777777" w:rsidR="00327371" w:rsidRPr="0026296E" w:rsidRDefault="00327371" w:rsidP="00D47028">
      <w:pPr>
        <w:shd w:val="clear" w:color="auto" w:fill="DAEEF3" w:themeFill="accent5" w:themeFillTint="33"/>
        <w:spacing w:line="276" w:lineRule="auto"/>
        <w:ind w:left="360"/>
        <w:jc w:val="both"/>
        <w:rPr>
          <w:rFonts w:asciiTheme="minorHAnsi" w:hAnsiTheme="minorHAnsi" w:cstheme="minorHAnsi"/>
          <w:b/>
          <w:color w:val="000000" w:themeColor="text1"/>
          <w:sz w:val="22"/>
          <w:szCs w:val="22"/>
        </w:rPr>
      </w:pPr>
      <w:bookmarkStart w:id="18" w:name="_Hlk90914718"/>
      <w:r>
        <w:rPr>
          <w:rFonts w:asciiTheme="minorHAnsi" w:hAnsiTheme="minorHAnsi" w:cstheme="minorHAnsi"/>
          <w:b/>
          <w:color w:val="000000" w:themeColor="text1"/>
          <w:sz w:val="22"/>
          <w:szCs w:val="22"/>
        </w:rPr>
        <w:t xml:space="preserve">OFERTA i </w:t>
      </w:r>
      <w:r w:rsidRPr="0026296E">
        <w:rPr>
          <w:rFonts w:asciiTheme="minorHAnsi" w:hAnsiTheme="minorHAnsi" w:cstheme="minorHAnsi"/>
          <w:b/>
          <w:color w:val="000000" w:themeColor="text1"/>
          <w:sz w:val="22"/>
          <w:szCs w:val="22"/>
        </w:rPr>
        <w:t xml:space="preserve">DOKUMENTY SKŁADANE </w:t>
      </w:r>
      <w:r>
        <w:rPr>
          <w:rFonts w:asciiTheme="minorHAnsi" w:hAnsiTheme="minorHAnsi" w:cstheme="minorHAnsi"/>
          <w:b/>
          <w:color w:val="000000" w:themeColor="text1"/>
          <w:sz w:val="22"/>
          <w:szCs w:val="22"/>
        </w:rPr>
        <w:t>WRAZ</w:t>
      </w:r>
      <w:r w:rsidRPr="0026296E">
        <w:rPr>
          <w:rFonts w:asciiTheme="minorHAnsi" w:hAnsiTheme="minorHAnsi" w:cstheme="minorHAnsi"/>
          <w:b/>
          <w:color w:val="000000" w:themeColor="text1"/>
          <w:sz w:val="22"/>
          <w:szCs w:val="22"/>
        </w:rPr>
        <w:t xml:space="preserve"> Z OFERTĄ</w:t>
      </w:r>
    </w:p>
    <w:bookmarkEnd w:id="18"/>
    <w:p w14:paraId="751CA85C" w14:textId="77777777" w:rsidR="00327371" w:rsidRPr="004F40B7" w:rsidRDefault="00327371" w:rsidP="00D47028">
      <w:pPr>
        <w:numPr>
          <w:ilvl w:val="0"/>
          <w:numId w:val="13"/>
        </w:numPr>
        <w:autoSpaceDE w:val="0"/>
        <w:autoSpaceDN w:val="0"/>
        <w:spacing w:line="276" w:lineRule="auto"/>
        <w:jc w:val="both"/>
        <w:rPr>
          <w:rFonts w:asciiTheme="minorHAnsi" w:hAnsiTheme="minorHAnsi" w:cstheme="minorHAnsi"/>
          <w:color w:val="000000" w:themeColor="text1"/>
          <w:sz w:val="22"/>
          <w:szCs w:val="22"/>
          <w:u w:val="single"/>
        </w:rPr>
      </w:pPr>
      <w:r w:rsidRPr="004F40B7">
        <w:rPr>
          <w:rFonts w:asciiTheme="minorHAnsi" w:hAnsiTheme="minorHAnsi" w:cstheme="minorHAnsi"/>
          <w:color w:val="000000" w:themeColor="text1"/>
          <w:sz w:val="22"/>
          <w:szCs w:val="22"/>
          <w:u w:val="single"/>
        </w:rPr>
        <w:t>Na ofertę składają się następujące dokumenty:</w:t>
      </w:r>
    </w:p>
    <w:p w14:paraId="6773D299" w14:textId="561D0B96" w:rsidR="00327371" w:rsidRPr="00FC7F0F" w:rsidRDefault="00327371" w:rsidP="001963DC">
      <w:pPr>
        <w:pStyle w:val="Akapitzlist"/>
        <w:numPr>
          <w:ilvl w:val="0"/>
          <w:numId w:val="25"/>
        </w:numPr>
        <w:autoSpaceDE w:val="0"/>
        <w:autoSpaceDN w:val="0"/>
        <w:spacing w:line="276" w:lineRule="auto"/>
        <w:ind w:left="567" w:hanging="425"/>
        <w:contextualSpacing w:val="0"/>
        <w:jc w:val="both"/>
        <w:rPr>
          <w:rFonts w:asciiTheme="minorHAnsi" w:hAnsiTheme="minorHAnsi" w:cstheme="minorHAnsi"/>
          <w:b/>
          <w:bCs/>
          <w:sz w:val="22"/>
          <w:szCs w:val="22"/>
        </w:rPr>
      </w:pPr>
      <w:r w:rsidRPr="00FC7F0F">
        <w:rPr>
          <w:rFonts w:asciiTheme="minorHAnsi" w:hAnsiTheme="minorHAnsi" w:cstheme="minorHAnsi"/>
          <w:b/>
          <w:bCs/>
          <w:sz w:val="22"/>
          <w:szCs w:val="22"/>
        </w:rPr>
        <w:t xml:space="preserve">Formularzu ofertowym – zgodnie z załącznikiem </w:t>
      </w:r>
      <w:r w:rsidR="00E1321D">
        <w:rPr>
          <w:rFonts w:asciiTheme="minorHAnsi" w:hAnsiTheme="minorHAnsi" w:cstheme="minorHAnsi"/>
          <w:b/>
          <w:bCs/>
          <w:sz w:val="22"/>
          <w:szCs w:val="22"/>
        </w:rPr>
        <w:t>3</w:t>
      </w:r>
      <w:r w:rsidRPr="00FC7F0F">
        <w:rPr>
          <w:rFonts w:asciiTheme="minorHAnsi" w:hAnsiTheme="minorHAnsi" w:cstheme="minorHAnsi"/>
          <w:b/>
          <w:bCs/>
          <w:sz w:val="22"/>
          <w:szCs w:val="22"/>
        </w:rPr>
        <w:t xml:space="preserve"> do SWZ</w:t>
      </w:r>
      <w:r w:rsidR="001D75CA" w:rsidRPr="001D75CA">
        <w:t xml:space="preserve"> </w:t>
      </w:r>
      <w:r w:rsidR="001D75CA">
        <w:t>(</w:t>
      </w:r>
      <w:r w:rsidR="001D75CA" w:rsidRPr="001D75CA">
        <w:rPr>
          <w:rFonts w:asciiTheme="minorHAnsi" w:hAnsiTheme="minorHAnsi" w:cstheme="minorHAnsi"/>
          <w:sz w:val="22"/>
          <w:szCs w:val="22"/>
        </w:rPr>
        <w:t>przy czym Wykonawca może sporządzić ofertę wg innego wzorca, powinna ona wówczas obejmować dane wymagane dla oferty w SWZ i załącznikach)</w:t>
      </w:r>
      <w:r w:rsidRPr="00FC7F0F">
        <w:rPr>
          <w:rFonts w:asciiTheme="minorHAnsi" w:hAnsiTheme="minorHAnsi" w:cstheme="minorHAnsi"/>
          <w:b/>
          <w:bCs/>
          <w:sz w:val="22"/>
          <w:szCs w:val="22"/>
        </w:rPr>
        <w:t>;</w:t>
      </w:r>
    </w:p>
    <w:p w14:paraId="48F5665C" w14:textId="4B5694D9" w:rsidR="00327371" w:rsidRPr="00FC7F0F" w:rsidRDefault="001D75CA" w:rsidP="001963DC">
      <w:pPr>
        <w:pStyle w:val="Akapitzlist"/>
        <w:numPr>
          <w:ilvl w:val="0"/>
          <w:numId w:val="25"/>
        </w:numPr>
        <w:autoSpaceDE w:val="0"/>
        <w:autoSpaceDN w:val="0"/>
        <w:spacing w:line="276" w:lineRule="auto"/>
        <w:ind w:left="567" w:hanging="425"/>
        <w:contextualSpacing w:val="0"/>
        <w:jc w:val="both"/>
        <w:rPr>
          <w:rFonts w:asciiTheme="minorHAnsi" w:hAnsiTheme="minorHAnsi" w:cstheme="minorHAnsi"/>
          <w:b/>
          <w:bCs/>
          <w:sz w:val="22"/>
          <w:szCs w:val="22"/>
        </w:rPr>
      </w:pPr>
      <w:r w:rsidRPr="001D75CA">
        <w:rPr>
          <w:rFonts w:asciiTheme="minorHAnsi" w:hAnsiTheme="minorHAnsi" w:cstheme="minorHAnsi"/>
          <w:b/>
          <w:bCs/>
          <w:sz w:val="22"/>
          <w:szCs w:val="22"/>
        </w:rPr>
        <w:t xml:space="preserve">Oświadczenie wykonawcy/wykonawcy wspólnie ubiegającego się o udzielenie zamówienia składane na podstawie art. 125 ust. 1 ustawy </w:t>
      </w:r>
      <w:proofErr w:type="spellStart"/>
      <w:r w:rsidRPr="001D75CA">
        <w:rPr>
          <w:rFonts w:asciiTheme="minorHAnsi" w:hAnsiTheme="minorHAnsi" w:cstheme="minorHAnsi"/>
          <w:b/>
          <w:bCs/>
          <w:sz w:val="22"/>
          <w:szCs w:val="22"/>
        </w:rPr>
        <w:t>Pzp</w:t>
      </w:r>
      <w:proofErr w:type="spellEnd"/>
      <w:r w:rsidRPr="001D75CA">
        <w:rPr>
          <w:rFonts w:asciiTheme="minorHAnsi" w:hAnsiTheme="minorHAnsi" w:cstheme="minorHAnsi"/>
          <w:b/>
          <w:bCs/>
          <w:sz w:val="22"/>
          <w:szCs w:val="22"/>
        </w:rPr>
        <w:t xml:space="preserve">, zgodnie z załącznikiem nr </w:t>
      </w:r>
      <w:r>
        <w:rPr>
          <w:rFonts w:asciiTheme="minorHAnsi" w:hAnsiTheme="minorHAnsi" w:cstheme="minorHAnsi"/>
          <w:b/>
          <w:bCs/>
          <w:sz w:val="22"/>
          <w:szCs w:val="22"/>
        </w:rPr>
        <w:t xml:space="preserve">4a i 5a </w:t>
      </w:r>
      <w:r w:rsidRPr="001D75CA">
        <w:rPr>
          <w:rFonts w:asciiTheme="minorHAnsi" w:hAnsiTheme="minorHAnsi" w:cstheme="minorHAnsi"/>
          <w:b/>
          <w:bCs/>
          <w:sz w:val="22"/>
          <w:szCs w:val="22"/>
        </w:rPr>
        <w:t>do SWZ</w:t>
      </w:r>
      <w:r w:rsidR="00327371" w:rsidRPr="00FC7F0F">
        <w:rPr>
          <w:rFonts w:asciiTheme="minorHAnsi" w:hAnsiTheme="minorHAnsi" w:cstheme="minorHAnsi"/>
          <w:b/>
          <w:bCs/>
          <w:sz w:val="22"/>
          <w:szCs w:val="22"/>
        </w:rPr>
        <w:t>;</w:t>
      </w:r>
    </w:p>
    <w:p w14:paraId="52A28E5A" w14:textId="5FDD7423" w:rsidR="00631BE4" w:rsidRPr="00535F81" w:rsidRDefault="001D75CA" w:rsidP="001963DC">
      <w:pPr>
        <w:pStyle w:val="Akapitzlist"/>
        <w:numPr>
          <w:ilvl w:val="0"/>
          <w:numId w:val="25"/>
        </w:numPr>
        <w:autoSpaceDE w:val="0"/>
        <w:autoSpaceDN w:val="0"/>
        <w:spacing w:line="276" w:lineRule="auto"/>
        <w:ind w:left="567" w:hanging="425"/>
        <w:contextualSpacing w:val="0"/>
        <w:jc w:val="both"/>
        <w:rPr>
          <w:rFonts w:asciiTheme="minorHAnsi" w:hAnsiTheme="minorHAnsi" w:cstheme="minorHAnsi"/>
          <w:b/>
          <w:bCs/>
          <w:sz w:val="22"/>
          <w:szCs w:val="22"/>
        </w:rPr>
      </w:pPr>
      <w:bookmarkStart w:id="19" w:name="_Hlk171293124"/>
      <w:r w:rsidRPr="001D75CA">
        <w:rPr>
          <w:rFonts w:asciiTheme="minorHAnsi" w:hAnsiTheme="minorHAnsi" w:cstheme="minorHAnsi"/>
          <w:b/>
          <w:bCs/>
          <w:sz w:val="22"/>
          <w:szCs w:val="22"/>
        </w:rPr>
        <w:t>Oświadczenie podmiotu udostępniającego zasoby</w:t>
      </w:r>
      <w:bookmarkEnd w:id="19"/>
      <w:r w:rsidRPr="001D75CA">
        <w:rPr>
          <w:rFonts w:asciiTheme="minorHAnsi" w:hAnsiTheme="minorHAnsi" w:cstheme="minorHAnsi"/>
          <w:b/>
          <w:bCs/>
          <w:sz w:val="22"/>
          <w:szCs w:val="22"/>
        </w:rPr>
        <w:t xml:space="preserve"> składane na podstawie art. 125 ust. 1 ustawy </w:t>
      </w:r>
      <w:proofErr w:type="spellStart"/>
      <w:r w:rsidRPr="001D75CA">
        <w:rPr>
          <w:rFonts w:asciiTheme="minorHAnsi" w:hAnsiTheme="minorHAnsi" w:cstheme="minorHAnsi"/>
          <w:b/>
          <w:bCs/>
          <w:sz w:val="22"/>
          <w:szCs w:val="22"/>
        </w:rPr>
        <w:t>Pzp</w:t>
      </w:r>
      <w:proofErr w:type="spellEnd"/>
      <w:r w:rsidRPr="001D75CA">
        <w:rPr>
          <w:rFonts w:asciiTheme="minorHAnsi" w:hAnsiTheme="minorHAnsi" w:cstheme="minorHAnsi"/>
          <w:b/>
          <w:bCs/>
          <w:sz w:val="22"/>
          <w:szCs w:val="22"/>
        </w:rPr>
        <w:t xml:space="preserve"> – zgodnie z załącznikiem nr </w:t>
      </w:r>
      <w:r>
        <w:rPr>
          <w:rFonts w:asciiTheme="minorHAnsi" w:hAnsiTheme="minorHAnsi" w:cstheme="minorHAnsi"/>
          <w:b/>
          <w:bCs/>
          <w:sz w:val="22"/>
          <w:szCs w:val="22"/>
        </w:rPr>
        <w:t>4b i 5b</w:t>
      </w:r>
      <w:r w:rsidRPr="001D75CA">
        <w:rPr>
          <w:rFonts w:asciiTheme="minorHAnsi" w:hAnsiTheme="minorHAnsi" w:cstheme="minorHAnsi"/>
          <w:b/>
          <w:bCs/>
          <w:sz w:val="22"/>
          <w:szCs w:val="22"/>
        </w:rPr>
        <w:t xml:space="preserve"> do SWZ (jeżeli dotyczy)</w:t>
      </w:r>
      <w:r w:rsidR="00535F81">
        <w:rPr>
          <w:rFonts w:asciiTheme="minorHAnsi" w:hAnsiTheme="minorHAnsi" w:cstheme="minorHAnsi"/>
          <w:b/>
          <w:bCs/>
          <w:sz w:val="22"/>
          <w:szCs w:val="22"/>
        </w:rPr>
        <w:t>;</w:t>
      </w:r>
    </w:p>
    <w:p w14:paraId="21E6C719" w14:textId="6A837481" w:rsidR="001D75CA" w:rsidRDefault="001D75CA" w:rsidP="001963DC">
      <w:pPr>
        <w:pStyle w:val="Akapitzlist"/>
        <w:numPr>
          <w:ilvl w:val="0"/>
          <w:numId w:val="25"/>
        </w:numPr>
        <w:autoSpaceDE w:val="0"/>
        <w:autoSpaceDN w:val="0"/>
        <w:spacing w:line="276" w:lineRule="auto"/>
        <w:ind w:left="567" w:hanging="425"/>
        <w:contextualSpacing w:val="0"/>
        <w:jc w:val="both"/>
        <w:rPr>
          <w:rFonts w:asciiTheme="minorHAnsi" w:hAnsiTheme="minorHAnsi" w:cstheme="minorHAnsi"/>
          <w:b/>
          <w:bCs/>
          <w:sz w:val="22"/>
          <w:szCs w:val="22"/>
        </w:rPr>
      </w:pPr>
      <w:r w:rsidRPr="001D75CA">
        <w:rPr>
          <w:rFonts w:asciiTheme="minorHAnsi" w:hAnsiTheme="minorHAnsi" w:cstheme="minorHAnsi"/>
          <w:b/>
          <w:bCs/>
          <w:sz w:val="22"/>
          <w:szCs w:val="22"/>
        </w:rPr>
        <w:t xml:space="preserve">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Pr>
          <w:rFonts w:asciiTheme="minorHAnsi" w:hAnsiTheme="minorHAnsi" w:cstheme="minorHAnsi"/>
          <w:b/>
          <w:bCs/>
          <w:sz w:val="22"/>
          <w:szCs w:val="22"/>
        </w:rPr>
        <w:t xml:space="preserve">załącznik nr 7 do SWZ </w:t>
      </w:r>
      <w:r w:rsidR="00BF37E2">
        <w:rPr>
          <w:rFonts w:asciiTheme="minorHAnsi" w:hAnsiTheme="minorHAnsi" w:cstheme="minorHAnsi"/>
          <w:b/>
          <w:bCs/>
          <w:sz w:val="22"/>
          <w:szCs w:val="22"/>
        </w:rPr>
        <w:t>(</w:t>
      </w:r>
      <w:r w:rsidRPr="001D75CA">
        <w:rPr>
          <w:rFonts w:asciiTheme="minorHAnsi" w:hAnsiTheme="minorHAnsi" w:cstheme="minorHAnsi"/>
          <w:b/>
          <w:bCs/>
          <w:sz w:val="22"/>
          <w:szCs w:val="22"/>
        </w:rPr>
        <w:t>jeżeli dotyczy</w:t>
      </w:r>
      <w:r w:rsidR="00BF37E2">
        <w:rPr>
          <w:rFonts w:asciiTheme="minorHAnsi" w:hAnsiTheme="minorHAnsi" w:cstheme="minorHAnsi"/>
          <w:b/>
          <w:bCs/>
          <w:sz w:val="22"/>
          <w:szCs w:val="22"/>
        </w:rPr>
        <w:t>)</w:t>
      </w:r>
    </w:p>
    <w:p w14:paraId="08A242E2" w14:textId="07F7FBA5" w:rsidR="00327371" w:rsidRDefault="00327371" w:rsidP="001963DC">
      <w:pPr>
        <w:pStyle w:val="Akapitzlist"/>
        <w:numPr>
          <w:ilvl w:val="0"/>
          <w:numId w:val="25"/>
        </w:numPr>
        <w:autoSpaceDE w:val="0"/>
        <w:autoSpaceDN w:val="0"/>
        <w:spacing w:line="276" w:lineRule="auto"/>
        <w:ind w:left="567" w:hanging="425"/>
        <w:contextualSpacing w:val="0"/>
        <w:jc w:val="both"/>
        <w:rPr>
          <w:rFonts w:asciiTheme="minorHAnsi" w:hAnsiTheme="minorHAnsi" w:cstheme="minorHAnsi"/>
          <w:b/>
          <w:bCs/>
          <w:sz w:val="22"/>
          <w:szCs w:val="22"/>
        </w:rPr>
      </w:pPr>
      <w:r w:rsidRPr="004F40B7">
        <w:rPr>
          <w:rFonts w:asciiTheme="minorHAnsi" w:hAnsiTheme="minorHAnsi" w:cstheme="minorHAnsi"/>
          <w:b/>
          <w:bCs/>
          <w:sz w:val="22"/>
          <w:szCs w:val="22"/>
        </w:rPr>
        <w:t xml:space="preserve">Oświadczenie, z którego wynika, które </w:t>
      </w:r>
      <w:r w:rsidR="00771C83">
        <w:rPr>
          <w:rFonts w:asciiTheme="minorHAnsi" w:hAnsiTheme="minorHAnsi" w:cstheme="minorHAnsi"/>
          <w:b/>
          <w:bCs/>
          <w:sz w:val="22"/>
          <w:szCs w:val="22"/>
        </w:rPr>
        <w:t>roboty budowlane</w:t>
      </w:r>
      <w:r w:rsidRPr="004F40B7">
        <w:rPr>
          <w:rFonts w:asciiTheme="minorHAnsi" w:hAnsiTheme="minorHAnsi" w:cstheme="minorHAnsi"/>
          <w:b/>
          <w:bCs/>
          <w:sz w:val="22"/>
          <w:szCs w:val="22"/>
        </w:rPr>
        <w:t xml:space="preserve"> wykonują poszczególni Wykonawcy, w przypadku </w:t>
      </w:r>
      <w:r w:rsidR="004F40B7">
        <w:rPr>
          <w:rFonts w:asciiTheme="minorHAnsi" w:hAnsiTheme="minorHAnsi" w:cstheme="minorHAnsi"/>
          <w:b/>
          <w:bCs/>
          <w:sz w:val="22"/>
          <w:szCs w:val="22"/>
        </w:rPr>
        <w:t xml:space="preserve">Wykonawców </w:t>
      </w:r>
      <w:r w:rsidRPr="004F40B7">
        <w:rPr>
          <w:rFonts w:asciiTheme="minorHAnsi" w:hAnsiTheme="minorHAnsi" w:cstheme="minorHAnsi"/>
          <w:b/>
          <w:bCs/>
          <w:sz w:val="22"/>
          <w:szCs w:val="22"/>
        </w:rPr>
        <w:t xml:space="preserve">wspólnie ubiegających się o </w:t>
      </w:r>
      <w:r w:rsidR="003B0AAE" w:rsidRPr="004F40B7">
        <w:rPr>
          <w:rFonts w:asciiTheme="minorHAnsi" w:hAnsiTheme="minorHAnsi" w:cstheme="minorHAnsi"/>
          <w:b/>
          <w:bCs/>
          <w:sz w:val="22"/>
          <w:szCs w:val="22"/>
        </w:rPr>
        <w:t xml:space="preserve">zamówienia publiczne – zał. Nr </w:t>
      </w:r>
      <w:r w:rsidR="00D47028">
        <w:rPr>
          <w:rFonts w:asciiTheme="minorHAnsi" w:hAnsiTheme="minorHAnsi" w:cstheme="minorHAnsi"/>
          <w:b/>
          <w:bCs/>
          <w:sz w:val="22"/>
          <w:szCs w:val="22"/>
        </w:rPr>
        <w:t>8</w:t>
      </w:r>
      <w:r w:rsidRPr="004F40B7">
        <w:rPr>
          <w:rFonts w:asciiTheme="minorHAnsi" w:hAnsiTheme="minorHAnsi" w:cstheme="minorHAnsi"/>
          <w:b/>
          <w:bCs/>
          <w:sz w:val="22"/>
          <w:szCs w:val="22"/>
        </w:rPr>
        <w:t xml:space="preserve"> do SWZ </w:t>
      </w:r>
      <w:r w:rsidR="00BF37E2">
        <w:rPr>
          <w:rFonts w:asciiTheme="minorHAnsi" w:hAnsiTheme="minorHAnsi" w:cstheme="minorHAnsi"/>
          <w:b/>
          <w:bCs/>
          <w:sz w:val="22"/>
          <w:szCs w:val="22"/>
        </w:rPr>
        <w:t>(</w:t>
      </w:r>
      <w:r w:rsidRPr="004F40B7">
        <w:rPr>
          <w:rFonts w:asciiTheme="minorHAnsi" w:hAnsiTheme="minorHAnsi" w:cstheme="minorHAnsi"/>
          <w:b/>
          <w:bCs/>
          <w:sz w:val="22"/>
          <w:szCs w:val="22"/>
        </w:rPr>
        <w:t>jeżeli dotyczy</w:t>
      </w:r>
      <w:r w:rsidR="00BF37E2">
        <w:rPr>
          <w:rFonts w:asciiTheme="minorHAnsi" w:hAnsiTheme="minorHAnsi" w:cstheme="minorHAnsi"/>
          <w:b/>
          <w:bCs/>
          <w:sz w:val="22"/>
          <w:szCs w:val="22"/>
        </w:rPr>
        <w:t>)</w:t>
      </w:r>
      <w:r w:rsidRPr="004F40B7">
        <w:rPr>
          <w:rFonts w:asciiTheme="minorHAnsi" w:hAnsiTheme="minorHAnsi" w:cstheme="minorHAnsi"/>
          <w:b/>
          <w:bCs/>
          <w:sz w:val="22"/>
          <w:szCs w:val="22"/>
        </w:rPr>
        <w:t>;</w:t>
      </w:r>
    </w:p>
    <w:p w14:paraId="5261A716" w14:textId="77777777" w:rsidR="00D47028" w:rsidRDefault="001D75CA" w:rsidP="001963DC">
      <w:pPr>
        <w:pStyle w:val="Akapitzlist"/>
        <w:numPr>
          <w:ilvl w:val="0"/>
          <w:numId w:val="25"/>
        </w:numPr>
        <w:autoSpaceDE w:val="0"/>
        <w:autoSpaceDN w:val="0"/>
        <w:spacing w:line="276" w:lineRule="auto"/>
        <w:ind w:left="567" w:hanging="425"/>
        <w:contextualSpacing w:val="0"/>
        <w:jc w:val="both"/>
        <w:rPr>
          <w:rFonts w:asciiTheme="minorHAnsi" w:hAnsiTheme="minorHAnsi" w:cstheme="minorHAnsi"/>
          <w:b/>
          <w:bCs/>
          <w:sz w:val="22"/>
          <w:szCs w:val="22"/>
        </w:rPr>
      </w:pPr>
      <w:r w:rsidRPr="001D75CA">
        <w:rPr>
          <w:rFonts w:asciiTheme="minorHAnsi" w:hAnsiTheme="minorHAnsi" w:cstheme="minorHAnsi"/>
          <w:b/>
          <w:bCs/>
          <w:sz w:val="22"/>
          <w:szCs w:val="22"/>
        </w:rPr>
        <w:t>Uzasadnienie zastrzeżenia tajemnicy przedsiębiorstwa, jeżeli wykonawca zastrzegł w ofercie informacje jako tajemnicę przedsiębiorstwa</w:t>
      </w:r>
      <w:r w:rsidR="00D47028">
        <w:rPr>
          <w:rFonts w:asciiTheme="minorHAnsi" w:hAnsiTheme="minorHAnsi" w:cstheme="minorHAnsi"/>
          <w:b/>
          <w:bCs/>
          <w:sz w:val="22"/>
          <w:szCs w:val="22"/>
        </w:rPr>
        <w:t>;</w:t>
      </w:r>
    </w:p>
    <w:p w14:paraId="380C0504" w14:textId="77777777" w:rsidR="00D47028" w:rsidRDefault="00D47028" w:rsidP="001963DC">
      <w:pPr>
        <w:pStyle w:val="Akapitzlist"/>
        <w:numPr>
          <w:ilvl w:val="0"/>
          <w:numId w:val="25"/>
        </w:numPr>
        <w:autoSpaceDE w:val="0"/>
        <w:autoSpaceDN w:val="0"/>
        <w:spacing w:line="276" w:lineRule="auto"/>
        <w:ind w:left="567" w:hanging="425"/>
        <w:contextualSpacing w:val="0"/>
        <w:jc w:val="both"/>
        <w:rPr>
          <w:rFonts w:asciiTheme="minorHAnsi" w:hAnsiTheme="minorHAnsi" w:cstheme="minorHAnsi"/>
          <w:b/>
          <w:bCs/>
          <w:sz w:val="22"/>
          <w:szCs w:val="22"/>
        </w:rPr>
      </w:pPr>
      <w:r w:rsidRPr="00D47028">
        <w:rPr>
          <w:rFonts w:asciiTheme="minorHAnsi" w:hAnsiTheme="minorHAnsi" w:cstheme="minorHAnsi"/>
          <w:b/>
          <w:bCs/>
          <w:sz w:val="22"/>
          <w:szCs w:val="22"/>
        </w:rPr>
        <w:t>Potwierdzenie umocowania do działania w imieniu Wykonawcy lub podmiotu udostępniającego zasoby.</w:t>
      </w:r>
    </w:p>
    <w:p w14:paraId="4F0F49AD" w14:textId="500A592D" w:rsidR="00D47028" w:rsidRPr="00D47028" w:rsidRDefault="00D47028" w:rsidP="001963DC">
      <w:pPr>
        <w:pStyle w:val="Akapitzlist"/>
        <w:numPr>
          <w:ilvl w:val="0"/>
          <w:numId w:val="25"/>
        </w:numPr>
        <w:autoSpaceDE w:val="0"/>
        <w:autoSpaceDN w:val="0"/>
        <w:spacing w:line="276" w:lineRule="auto"/>
        <w:ind w:left="567" w:hanging="425"/>
        <w:contextualSpacing w:val="0"/>
        <w:jc w:val="both"/>
        <w:rPr>
          <w:rFonts w:asciiTheme="minorHAnsi" w:hAnsiTheme="minorHAnsi" w:cstheme="minorHAnsi"/>
          <w:b/>
          <w:bCs/>
          <w:sz w:val="22"/>
          <w:szCs w:val="22"/>
        </w:rPr>
      </w:pPr>
      <w:r w:rsidRPr="00D47028">
        <w:rPr>
          <w:rFonts w:asciiTheme="minorHAnsi" w:hAnsiTheme="minorHAnsi" w:cstheme="minorHAnsi"/>
          <w:b/>
          <w:bCs/>
          <w:sz w:val="22"/>
          <w:szCs w:val="22"/>
        </w:rPr>
        <w:t xml:space="preserve">W przypadku składania oferty przez Wykonawców wspólnie ubiegających się o  udzielenie zamówienia - pełnomocnictwo do reprezentowania wszystkich Wykonawców wspólnie ubiegających się o udzielenie zamówienia, ewentualnie umowę o współdziałaniu, z której będzie wynikać przedmiotowe pełnomocnictwo. Pełnomocnik może być ustanowiony do </w:t>
      </w:r>
      <w:r w:rsidRPr="00D47028">
        <w:rPr>
          <w:rFonts w:asciiTheme="minorHAnsi" w:hAnsiTheme="minorHAnsi" w:cstheme="minorHAnsi"/>
          <w:b/>
          <w:bCs/>
          <w:sz w:val="22"/>
          <w:szCs w:val="22"/>
        </w:rPr>
        <w:lastRenderedPageBreak/>
        <w:t>reprezentowania Wykonawców w postępowaniu albo reprezentowania w postępowaniu i  zawarcia umowy.</w:t>
      </w:r>
    </w:p>
    <w:p w14:paraId="0306227D" w14:textId="77777777" w:rsidR="003979C8" w:rsidRPr="003979C8" w:rsidRDefault="003979C8" w:rsidP="007E0D7C">
      <w:pPr>
        <w:pStyle w:val="Akapitzlist"/>
        <w:numPr>
          <w:ilvl w:val="0"/>
          <w:numId w:val="46"/>
        </w:numPr>
        <w:ind w:left="284" w:hanging="295"/>
        <w:jc w:val="both"/>
        <w:rPr>
          <w:rFonts w:asciiTheme="minorHAnsi" w:hAnsiTheme="minorHAnsi" w:cstheme="minorHAnsi"/>
          <w:sz w:val="22"/>
          <w:szCs w:val="22"/>
        </w:rPr>
      </w:pPr>
      <w:r w:rsidRPr="003979C8">
        <w:rPr>
          <w:rFonts w:asciiTheme="minorHAnsi" w:hAnsiTheme="minorHAnsi" w:cstheme="minorHAnsi"/>
          <w:sz w:val="22"/>
          <w:szCs w:val="22"/>
        </w:rPr>
        <w:t xml:space="preserve">Oferty, oświadczenia, o których mowa w art. 125 ust. 1 ustawy </w:t>
      </w:r>
      <w:proofErr w:type="spellStart"/>
      <w:r w:rsidRPr="003979C8">
        <w:rPr>
          <w:rFonts w:asciiTheme="minorHAnsi" w:hAnsiTheme="minorHAnsi" w:cstheme="minorHAnsi"/>
          <w:sz w:val="22"/>
          <w:szCs w:val="22"/>
        </w:rPr>
        <w:t>Pzp</w:t>
      </w:r>
      <w:proofErr w:type="spellEnd"/>
      <w:r w:rsidRPr="003979C8">
        <w:rPr>
          <w:rFonts w:asciiTheme="minorHAnsi" w:hAnsiTheme="minorHAnsi" w:cstheme="minorHAnsi"/>
          <w:sz w:val="22"/>
          <w:szCs w:val="22"/>
        </w:rPr>
        <w:t xml:space="preserve">, podmiotowe środki dowodowe, w tym oświadczenie, o którym mowa w art. 117 ust. 4 ustawy </w:t>
      </w:r>
      <w:proofErr w:type="spellStart"/>
      <w:r w:rsidRPr="003979C8">
        <w:rPr>
          <w:rFonts w:asciiTheme="minorHAnsi" w:hAnsiTheme="minorHAnsi" w:cstheme="minorHAnsi"/>
          <w:sz w:val="22"/>
          <w:szCs w:val="22"/>
        </w:rPr>
        <w:t>Pzp</w:t>
      </w:r>
      <w:proofErr w:type="spellEnd"/>
      <w:r w:rsidRPr="003979C8">
        <w:rPr>
          <w:rFonts w:asciiTheme="minorHAnsi" w:hAnsiTheme="minorHAnsi" w:cstheme="minorHAnsi"/>
          <w:sz w:val="22"/>
          <w:szCs w:val="22"/>
        </w:rPr>
        <w:t xml:space="preserve">, oraz zobowiązanie podmiotu udostępniającego zasoby, o którym mowa w art. 118 ust. 3 ustawy </w:t>
      </w:r>
      <w:proofErr w:type="spellStart"/>
      <w:r w:rsidRPr="003979C8">
        <w:rPr>
          <w:rFonts w:asciiTheme="minorHAnsi" w:hAnsiTheme="minorHAnsi" w:cstheme="minorHAnsi"/>
          <w:sz w:val="22"/>
          <w:szCs w:val="22"/>
        </w:rPr>
        <w:t>Pzp</w:t>
      </w:r>
      <w:proofErr w:type="spellEnd"/>
      <w:r w:rsidRPr="003979C8">
        <w:rPr>
          <w:rFonts w:asciiTheme="minorHAnsi" w:hAnsiTheme="minorHAnsi" w:cstheme="minorHAnsi"/>
          <w:sz w:val="22"/>
          <w:szCs w:val="22"/>
        </w:rPr>
        <w:t>, zwane dalej "zobowiązaniem podmiotu udostępniającego zasoby", pełnomocnictwo, sporządza się w postaci elektronicznej, w formatach danych określonych w przepisach wydanych na podstawie art. 18 ustawy z dnia 17 lutego 2005 r. o informatyzacji działalności podmiotów realizujących zadania publiczne (Dz. U. z 2023 r. poz. 57 ze zm.), z  zastrzeżeniem formatów, o których mowa w art. 66 ust. 1 ustawy, z uwzględnieniem rodzaju przekazywanych danych i opatruje się kwalifikowanym podpisem elektronicznym lub podpisem zaufanym lub podpisem osobistym.</w:t>
      </w:r>
    </w:p>
    <w:p w14:paraId="6DF30756" w14:textId="77777777" w:rsidR="00827A6D" w:rsidRPr="003979C8" w:rsidRDefault="00827A6D" w:rsidP="003979C8">
      <w:pPr>
        <w:pStyle w:val="Akapitzlist"/>
        <w:autoSpaceDE w:val="0"/>
        <w:autoSpaceDN w:val="0"/>
        <w:spacing w:line="276" w:lineRule="auto"/>
        <w:ind w:right="-108"/>
        <w:jc w:val="both"/>
        <w:rPr>
          <w:rFonts w:asciiTheme="minorHAnsi" w:hAnsiTheme="minorHAnsi" w:cstheme="minorHAnsi"/>
          <w:b/>
          <w:bCs/>
          <w:sz w:val="22"/>
          <w:szCs w:val="22"/>
        </w:rPr>
      </w:pPr>
    </w:p>
    <w:p w14:paraId="03AC45E4" w14:textId="77777777" w:rsidR="00327371" w:rsidRPr="0026296E" w:rsidRDefault="00327371" w:rsidP="00D47028">
      <w:pPr>
        <w:numPr>
          <w:ilvl w:val="0"/>
          <w:numId w:val="11"/>
        </w:numPr>
        <w:shd w:val="clear" w:color="auto" w:fill="B2A1C7" w:themeFill="accent4" w:themeFillTint="99"/>
        <w:spacing w:line="276" w:lineRule="auto"/>
        <w:contextualSpacing/>
        <w:jc w:val="both"/>
        <w:rPr>
          <w:rFonts w:asciiTheme="minorHAnsi" w:hAnsiTheme="minorHAnsi" w:cstheme="minorHAnsi"/>
          <w:b/>
          <w:i/>
          <w:iCs/>
          <w:color w:val="000000" w:themeColor="text1"/>
          <w:sz w:val="22"/>
          <w:szCs w:val="22"/>
          <w:lang w:eastAsia="en-US"/>
        </w:rPr>
      </w:pPr>
      <w:r w:rsidRPr="0026296E">
        <w:rPr>
          <w:rFonts w:asciiTheme="minorHAnsi" w:hAnsiTheme="minorHAnsi" w:cstheme="minorHAnsi"/>
          <w:b/>
          <w:color w:val="000000" w:themeColor="text1"/>
          <w:sz w:val="22"/>
          <w:szCs w:val="22"/>
          <w:lang w:eastAsia="en-US"/>
        </w:rPr>
        <w:t>Opis sposobu obliczenia ceny</w:t>
      </w:r>
    </w:p>
    <w:p w14:paraId="0301E1AC" w14:textId="02FAED15" w:rsidR="00327371" w:rsidRPr="0026296E" w:rsidRDefault="00327371" w:rsidP="00D47028">
      <w:pPr>
        <w:pStyle w:val="Akapitzlist"/>
        <w:widowControl w:val="0"/>
        <w:numPr>
          <w:ilvl w:val="0"/>
          <w:numId w:val="16"/>
        </w:numPr>
        <w:spacing w:line="276" w:lineRule="auto"/>
        <w:ind w:left="426" w:hanging="426"/>
        <w:contextualSpacing w:val="0"/>
        <w:jc w:val="both"/>
        <w:rPr>
          <w:rFonts w:asciiTheme="minorHAnsi" w:hAnsiTheme="minorHAnsi" w:cstheme="minorHAnsi"/>
          <w:color w:val="000000" w:themeColor="text1"/>
          <w:spacing w:val="-1"/>
          <w:sz w:val="22"/>
          <w:szCs w:val="22"/>
        </w:rPr>
      </w:pPr>
      <w:r w:rsidRPr="0026296E">
        <w:rPr>
          <w:rFonts w:asciiTheme="minorHAnsi" w:hAnsiTheme="minorHAnsi" w:cstheme="minorHAnsi"/>
          <w:bCs/>
          <w:color w:val="000000" w:themeColor="text1"/>
          <w:spacing w:val="-1"/>
          <w:sz w:val="22"/>
          <w:szCs w:val="22"/>
        </w:rPr>
        <w:t>Ceną ofertową</w:t>
      </w:r>
      <w:r w:rsidRPr="0026296E">
        <w:rPr>
          <w:rFonts w:asciiTheme="minorHAnsi" w:hAnsiTheme="minorHAnsi" w:cstheme="minorHAnsi"/>
          <w:color w:val="000000" w:themeColor="text1"/>
          <w:spacing w:val="-1"/>
          <w:sz w:val="22"/>
          <w:szCs w:val="22"/>
        </w:rPr>
        <w:t xml:space="preserve"> wymienioną w Formularzu ofertowym (Załącznik nr </w:t>
      </w:r>
      <w:r w:rsidR="007E0D7C">
        <w:rPr>
          <w:rFonts w:asciiTheme="minorHAnsi" w:hAnsiTheme="minorHAnsi" w:cstheme="minorHAnsi"/>
          <w:color w:val="000000" w:themeColor="text1"/>
          <w:spacing w:val="-1"/>
          <w:sz w:val="22"/>
          <w:szCs w:val="22"/>
        </w:rPr>
        <w:t>3</w:t>
      </w:r>
      <w:r w:rsidRPr="0026296E">
        <w:rPr>
          <w:rFonts w:asciiTheme="minorHAnsi" w:hAnsiTheme="minorHAnsi" w:cstheme="minorHAnsi"/>
          <w:color w:val="000000" w:themeColor="text1"/>
          <w:spacing w:val="-1"/>
          <w:sz w:val="22"/>
          <w:szCs w:val="22"/>
        </w:rPr>
        <w:t xml:space="preserve"> do SWZ) jest wyrażona </w:t>
      </w:r>
      <w:r w:rsidRPr="0026296E">
        <w:rPr>
          <w:rFonts w:asciiTheme="minorHAnsi" w:hAnsiTheme="minorHAnsi" w:cstheme="minorHAnsi"/>
          <w:color w:val="000000" w:themeColor="text1"/>
          <w:spacing w:val="-1"/>
          <w:sz w:val="22"/>
          <w:szCs w:val="22"/>
        </w:rPr>
        <w:br/>
        <w:t xml:space="preserve">w złotych polskich (PLN) </w:t>
      </w:r>
      <w:r w:rsidRPr="0026296E">
        <w:rPr>
          <w:rFonts w:asciiTheme="minorHAnsi" w:hAnsiTheme="minorHAnsi" w:cstheme="minorHAnsi"/>
          <w:b/>
          <w:color w:val="000000" w:themeColor="text1"/>
          <w:spacing w:val="-1"/>
          <w:sz w:val="22"/>
          <w:szCs w:val="22"/>
        </w:rPr>
        <w:t>całkowita</w:t>
      </w:r>
      <w:r w:rsidRPr="0026296E">
        <w:rPr>
          <w:rFonts w:asciiTheme="minorHAnsi" w:hAnsiTheme="minorHAnsi" w:cstheme="minorHAnsi"/>
          <w:color w:val="000000" w:themeColor="text1"/>
          <w:spacing w:val="-1"/>
          <w:sz w:val="22"/>
          <w:szCs w:val="22"/>
        </w:rPr>
        <w:t xml:space="preserve"> </w:t>
      </w:r>
      <w:r w:rsidRPr="0026296E">
        <w:rPr>
          <w:rFonts w:asciiTheme="minorHAnsi" w:hAnsiTheme="minorHAnsi" w:cstheme="minorHAnsi"/>
          <w:b/>
          <w:bCs/>
          <w:color w:val="000000" w:themeColor="text1"/>
          <w:spacing w:val="-1"/>
          <w:sz w:val="22"/>
          <w:szCs w:val="22"/>
        </w:rPr>
        <w:t>cena</w:t>
      </w:r>
      <w:r w:rsidRPr="0026296E">
        <w:rPr>
          <w:rFonts w:asciiTheme="minorHAnsi" w:hAnsiTheme="minorHAnsi" w:cstheme="minorHAnsi"/>
          <w:color w:val="000000" w:themeColor="text1"/>
          <w:spacing w:val="-1"/>
          <w:sz w:val="22"/>
          <w:szCs w:val="22"/>
        </w:rPr>
        <w:t xml:space="preserve"> </w:t>
      </w:r>
      <w:r w:rsidRPr="0026296E">
        <w:rPr>
          <w:rFonts w:asciiTheme="minorHAnsi" w:hAnsiTheme="minorHAnsi" w:cstheme="minorHAnsi"/>
          <w:b/>
          <w:bCs/>
          <w:color w:val="000000" w:themeColor="text1"/>
          <w:spacing w:val="-1"/>
          <w:sz w:val="22"/>
          <w:szCs w:val="22"/>
        </w:rPr>
        <w:t xml:space="preserve">brutto </w:t>
      </w:r>
      <w:r w:rsidRPr="0026296E">
        <w:rPr>
          <w:rFonts w:asciiTheme="minorHAnsi" w:hAnsiTheme="minorHAnsi" w:cstheme="minorHAnsi"/>
          <w:color w:val="000000" w:themeColor="text1"/>
          <w:spacing w:val="-1"/>
          <w:sz w:val="22"/>
          <w:szCs w:val="22"/>
        </w:rPr>
        <w:t>(z VAT) za wykonanie przedmiotu zamówienia.</w:t>
      </w:r>
    </w:p>
    <w:p w14:paraId="4B28BF04" w14:textId="0090C92D" w:rsidR="00327371" w:rsidRDefault="00327371" w:rsidP="00D47028">
      <w:pPr>
        <w:pStyle w:val="Nagwek2"/>
        <w:widowControl w:val="0"/>
        <w:numPr>
          <w:ilvl w:val="0"/>
          <w:numId w:val="16"/>
        </w:numPr>
        <w:tabs>
          <w:tab w:val="left" w:pos="709"/>
        </w:tabs>
        <w:overflowPunct w:val="0"/>
        <w:spacing w:before="0" w:line="276" w:lineRule="auto"/>
        <w:ind w:left="426" w:hanging="426"/>
        <w:jc w:val="both"/>
        <w:textAlignment w:val="baseline"/>
        <w:rPr>
          <w:rFonts w:asciiTheme="minorHAnsi" w:hAnsiTheme="minorHAnsi" w:cstheme="minorHAnsi"/>
          <w:b w:val="0"/>
          <w:color w:val="000000" w:themeColor="text1"/>
          <w:sz w:val="22"/>
          <w:szCs w:val="22"/>
        </w:rPr>
      </w:pPr>
      <w:r w:rsidRPr="0026296E">
        <w:rPr>
          <w:rFonts w:asciiTheme="minorHAnsi" w:hAnsiTheme="minorHAnsi" w:cstheme="minorHAnsi"/>
          <w:b w:val="0"/>
          <w:color w:val="000000" w:themeColor="text1"/>
          <w:sz w:val="22"/>
          <w:szCs w:val="22"/>
        </w:rPr>
        <w:t>Podana w ofercie cena brutto musi uwzględniać wszystkie wymagania Zamawiającego określone w niniejszej SWZ, obejmować wszystkie koszty, jakie poniesie Wykonawca z tytułu należytego oraz zgodnego z umową i obowiązującymi przepisami wykonania przedmiotu zamówienia.</w:t>
      </w:r>
      <w:r>
        <w:rPr>
          <w:rFonts w:asciiTheme="minorHAnsi" w:hAnsiTheme="minorHAnsi" w:cstheme="minorHAnsi"/>
          <w:b w:val="0"/>
          <w:color w:val="000000" w:themeColor="text1"/>
          <w:sz w:val="22"/>
          <w:szCs w:val="22"/>
        </w:rPr>
        <w:t xml:space="preserve"> </w:t>
      </w:r>
    </w:p>
    <w:p w14:paraId="5B02AC8A" w14:textId="4C6E44AB" w:rsidR="007E0D7C" w:rsidRDefault="00327371" w:rsidP="007E0D7C">
      <w:pPr>
        <w:pStyle w:val="Akapitzlist"/>
        <w:widowControl w:val="0"/>
        <w:numPr>
          <w:ilvl w:val="0"/>
          <w:numId w:val="16"/>
        </w:numPr>
        <w:spacing w:line="276" w:lineRule="auto"/>
        <w:ind w:left="426" w:hanging="426"/>
        <w:contextualSpacing w:val="0"/>
        <w:jc w:val="both"/>
        <w:rPr>
          <w:rFonts w:asciiTheme="minorHAnsi" w:hAnsiTheme="minorHAnsi" w:cstheme="minorHAnsi"/>
          <w:color w:val="000000" w:themeColor="text1"/>
          <w:sz w:val="22"/>
          <w:szCs w:val="22"/>
        </w:rPr>
      </w:pPr>
      <w:r w:rsidRPr="0026296E">
        <w:rPr>
          <w:rFonts w:asciiTheme="minorHAnsi" w:hAnsiTheme="minorHAnsi" w:cstheme="minorHAnsi"/>
          <w:color w:val="000000" w:themeColor="text1"/>
          <w:sz w:val="22"/>
          <w:szCs w:val="22"/>
        </w:rPr>
        <w:t xml:space="preserve">Przyjmuje się, iż Wykonawca dokładnie zapoznał się ze szczegółowym opisem zakresu zamówienia, jaki ma zostać wykonany oraz wytycznymi do jego wykonania. Całość </w:t>
      </w:r>
      <w:r w:rsidR="005A1C8E">
        <w:rPr>
          <w:rFonts w:asciiTheme="minorHAnsi" w:hAnsiTheme="minorHAnsi" w:cstheme="minorHAnsi"/>
          <w:color w:val="000000" w:themeColor="text1"/>
          <w:sz w:val="22"/>
          <w:szCs w:val="22"/>
        </w:rPr>
        <w:t>zamówienia</w:t>
      </w:r>
      <w:r w:rsidRPr="0026296E">
        <w:rPr>
          <w:rFonts w:asciiTheme="minorHAnsi" w:hAnsiTheme="minorHAnsi" w:cstheme="minorHAnsi"/>
          <w:color w:val="000000" w:themeColor="text1"/>
          <w:sz w:val="22"/>
          <w:szCs w:val="22"/>
        </w:rPr>
        <w:t xml:space="preserve"> winna być wykonana zgodnie z zamierzeniem i przeznaczeniem.</w:t>
      </w:r>
    </w:p>
    <w:p w14:paraId="0A0A6A85" w14:textId="4047BCE4" w:rsidR="00327371" w:rsidRPr="007E0D7C" w:rsidRDefault="00327371" w:rsidP="007E0D7C">
      <w:pPr>
        <w:pStyle w:val="Akapitzlist"/>
        <w:widowControl w:val="0"/>
        <w:numPr>
          <w:ilvl w:val="0"/>
          <w:numId w:val="16"/>
        </w:numPr>
        <w:spacing w:line="276" w:lineRule="auto"/>
        <w:ind w:left="426" w:hanging="426"/>
        <w:contextualSpacing w:val="0"/>
        <w:jc w:val="both"/>
        <w:rPr>
          <w:rFonts w:asciiTheme="minorHAnsi" w:hAnsiTheme="minorHAnsi" w:cstheme="minorHAnsi"/>
          <w:color w:val="000000" w:themeColor="text1"/>
          <w:sz w:val="22"/>
          <w:szCs w:val="22"/>
        </w:rPr>
      </w:pPr>
      <w:r w:rsidRPr="007E0D7C">
        <w:rPr>
          <w:rFonts w:asciiTheme="minorHAnsi" w:hAnsiTheme="minorHAnsi" w:cstheme="minorHAnsi"/>
          <w:color w:val="000000" w:themeColor="text1"/>
          <w:sz w:val="22"/>
          <w:szCs w:val="22"/>
        </w:rPr>
        <w:t xml:space="preserve">W cenie oferty uwzględnia się zysk Wykonawcy oraz wszystkie wymagane przepisami podatki </w:t>
      </w:r>
      <w:r w:rsidRPr="007E0D7C">
        <w:rPr>
          <w:rFonts w:asciiTheme="minorHAnsi" w:hAnsiTheme="minorHAnsi" w:cstheme="minorHAnsi"/>
          <w:color w:val="000000" w:themeColor="text1"/>
          <w:sz w:val="22"/>
          <w:szCs w:val="22"/>
        </w:rPr>
        <w:br/>
        <w:t>i opłaty, a w szczególności podatek VAT.</w:t>
      </w:r>
      <w:r w:rsidR="007E0D7C" w:rsidRPr="007E0D7C">
        <w:t xml:space="preserve"> </w:t>
      </w:r>
      <w:r w:rsidR="007E0D7C" w:rsidRPr="007E0D7C">
        <w:rPr>
          <w:rFonts w:asciiTheme="minorHAnsi" w:hAnsiTheme="minorHAnsi" w:cstheme="minorHAnsi"/>
          <w:color w:val="000000" w:themeColor="text1"/>
          <w:sz w:val="22"/>
          <w:szCs w:val="22"/>
        </w:rPr>
        <w:t>Ustalenie prawidłowej stawki podatku VAT/podatku akcyzowego, zgodnej z obowiązującymi przepisami ustawy o podatku od towarów i usług/podatku akcyzowym, należy do Wykonawcy.</w:t>
      </w:r>
    </w:p>
    <w:p w14:paraId="6DE3EAE4" w14:textId="64A2A3F6" w:rsidR="00D87FDA" w:rsidRPr="005A1C8E" w:rsidRDefault="00D87FDA" w:rsidP="00D47028">
      <w:pPr>
        <w:pStyle w:val="Akapitzlist"/>
        <w:widowControl w:val="0"/>
        <w:numPr>
          <w:ilvl w:val="0"/>
          <w:numId w:val="16"/>
        </w:numPr>
        <w:spacing w:line="276" w:lineRule="auto"/>
        <w:ind w:left="426" w:hanging="426"/>
        <w:contextualSpacing w:val="0"/>
        <w:jc w:val="both"/>
        <w:rPr>
          <w:rFonts w:asciiTheme="minorHAnsi" w:hAnsiTheme="minorHAnsi" w:cstheme="minorHAnsi"/>
          <w:color w:val="000000" w:themeColor="text1"/>
          <w:sz w:val="22"/>
          <w:szCs w:val="22"/>
        </w:rPr>
      </w:pPr>
      <w:r w:rsidRPr="00D87FDA">
        <w:rPr>
          <w:rFonts w:asciiTheme="minorHAnsi" w:hAnsiTheme="minorHAnsi" w:cstheme="minorHAnsi"/>
          <w:sz w:val="22"/>
          <w:szCs w:val="22"/>
        </w:rPr>
        <w:t>Wyliczona cena oferty brutto będzie służyć do porównania złożonych ofert i do rozliczenia w trakcie realizacji zamówienia.</w:t>
      </w:r>
    </w:p>
    <w:p w14:paraId="014FB8E2" w14:textId="6A745CB0" w:rsidR="007E0D7C" w:rsidRDefault="007E0D7C" w:rsidP="00D47028">
      <w:pPr>
        <w:pStyle w:val="Akapitzlist"/>
        <w:widowControl w:val="0"/>
        <w:numPr>
          <w:ilvl w:val="0"/>
          <w:numId w:val="16"/>
        </w:numPr>
        <w:spacing w:line="276" w:lineRule="auto"/>
        <w:ind w:left="426" w:hanging="426"/>
        <w:contextualSpacing w:val="0"/>
        <w:jc w:val="both"/>
        <w:rPr>
          <w:rFonts w:asciiTheme="minorHAnsi" w:hAnsiTheme="minorHAnsi" w:cstheme="minorHAnsi"/>
          <w:color w:val="000000" w:themeColor="text1"/>
          <w:sz w:val="22"/>
          <w:szCs w:val="22"/>
        </w:rPr>
      </w:pPr>
      <w:r w:rsidRPr="007E0D7C">
        <w:rPr>
          <w:rFonts w:asciiTheme="minorHAnsi" w:hAnsiTheme="minorHAnsi" w:cstheme="minorHAnsi"/>
          <w:color w:val="000000" w:themeColor="text1"/>
          <w:sz w:val="22"/>
          <w:szCs w:val="22"/>
        </w:rPr>
        <w:t>Cena wskazana w formularzu ofertowym musi zawierać wszystkie koszty związane z realizacją zamówienia (przedmiotu umowy) i niezbędne do jego zakończenia, w tym – prac, których rozmiaru lub kosztów nie można było przewidzieć. Wynagrodzenie pozostanie niezmienne do zakończenia wykonania przedmiotu umowy a przyjmujący zamówienie nie może żądać podwyższenia wynagrodzenia (z wyjątkiem okoliczności określonych w art. 632 § 2 k.c.), chociażby w czasie zawarcia umowy nie można było przewidzieć rozmiaru lub kosztów prac</w:t>
      </w:r>
      <w:r>
        <w:rPr>
          <w:rFonts w:asciiTheme="minorHAnsi" w:hAnsiTheme="minorHAnsi" w:cstheme="minorHAnsi"/>
          <w:color w:val="000000" w:themeColor="text1"/>
          <w:sz w:val="22"/>
          <w:szCs w:val="22"/>
        </w:rPr>
        <w:t>.</w:t>
      </w:r>
    </w:p>
    <w:p w14:paraId="18E0F1A1" w14:textId="1FDFBDD4" w:rsidR="00327371" w:rsidRPr="00057CE5" w:rsidRDefault="00327371" w:rsidP="00D47028">
      <w:pPr>
        <w:pStyle w:val="Akapitzlist"/>
        <w:numPr>
          <w:ilvl w:val="0"/>
          <w:numId w:val="16"/>
        </w:numPr>
        <w:tabs>
          <w:tab w:val="left" w:pos="709"/>
        </w:tabs>
        <w:spacing w:line="276" w:lineRule="auto"/>
        <w:ind w:left="426" w:hanging="426"/>
        <w:contextualSpacing w:val="0"/>
        <w:jc w:val="both"/>
        <w:rPr>
          <w:rFonts w:asciiTheme="minorHAnsi" w:hAnsiTheme="minorHAnsi" w:cstheme="minorHAnsi"/>
          <w:sz w:val="22"/>
          <w:szCs w:val="22"/>
        </w:rPr>
      </w:pPr>
      <w:r w:rsidRPr="0026296E">
        <w:rPr>
          <w:rFonts w:asciiTheme="minorHAnsi" w:hAnsiTheme="minorHAnsi" w:cstheme="minorHAnsi"/>
          <w:color w:val="000000" w:themeColor="text1"/>
          <w:sz w:val="22"/>
          <w:szCs w:val="22"/>
        </w:rPr>
        <w:t xml:space="preserve">Wartości wskazane w Formularzu ofertowym, muszą być wyrażone w PLN, z dokładnością do dwóch miejsc po przecinku. Kwoty należy zaokrąglić do pełnych groszy, przy czym końcówki poniżej 0,5 grosza pomija się, a końcówki 0,5 i wyższe zaokrągla się </w:t>
      </w:r>
      <w:r w:rsidRPr="00057CE5">
        <w:rPr>
          <w:rFonts w:asciiTheme="minorHAnsi" w:hAnsiTheme="minorHAnsi" w:cstheme="minorHAnsi"/>
          <w:sz w:val="22"/>
          <w:szCs w:val="22"/>
        </w:rPr>
        <w:t>do 1 grosza (ostatnią pozostawioną cyfrę powiększa się o jednostkę).</w:t>
      </w:r>
    </w:p>
    <w:p w14:paraId="70CC34A6" w14:textId="77777777" w:rsidR="005A1C8E" w:rsidRDefault="00327371" w:rsidP="005A1C8E">
      <w:pPr>
        <w:pStyle w:val="Akapitzlist"/>
        <w:numPr>
          <w:ilvl w:val="0"/>
          <w:numId w:val="16"/>
        </w:numPr>
        <w:tabs>
          <w:tab w:val="left" w:pos="709"/>
        </w:tabs>
        <w:spacing w:line="276" w:lineRule="auto"/>
        <w:ind w:left="426" w:hanging="426"/>
        <w:contextualSpacing w:val="0"/>
        <w:jc w:val="both"/>
        <w:rPr>
          <w:rFonts w:asciiTheme="minorHAnsi" w:hAnsiTheme="minorHAnsi" w:cstheme="minorHAnsi"/>
          <w:sz w:val="22"/>
          <w:szCs w:val="22"/>
        </w:rPr>
      </w:pPr>
      <w:r w:rsidRPr="00057CE5">
        <w:rPr>
          <w:rFonts w:asciiTheme="minorHAnsi" w:hAnsiTheme="minorHAnsi" w:cstheme="minorHAnsi"/>
          <w:sz w:val="22"/>
          <w:szCs w:val="22"/>
        </w:rPr>
        <w:t xml:space="preserve">Sposób zapłaty i rozliczenia za realizację niniejszego zamówienia zostały określone w istotnych postanowieniach  umowy - </w:t>
      </w:r>
      <w:r w:rsidR="00057CE5">
        <w:rPr>
          <w:rFonts w:asciiTheme="minorHAnsi" w:hAnsiTheme="minorHAnsi" w:cstheme="minorHAnsi"/>
          <w:sz w:val="22"/>
          <w:szCs w:val="22"/>
        </w:rPr>
        <w:t xml:space="preserve"> stanowiących odpowiednio dla danego </w:t>
      </w:r>
      <w:r w:rsidR="00057CE5" w:rsidRPr="00631BE4">
        <w:rPr>
          <w:rFonts w:asciiTheme="minorHAnsi" w:hAnsiTheme="minorHAnsi" w:cstheme="minorHAnsi"/>
          <w:sz w:val="22"/>
          <w:szCs w:val="22"/>
        </w:rPr>
        <w:t xml:space="preserve">Zamawiającego </w:t>
      </w:r>
      <w:r w:rsidRPr="00631BE4">
        <w:rPr>
          <w:rFonts w:asciiTheme="minorHAnsi" w:hAnsiTheme="minorHAnsi" w:cstheme="minorHAnsi"/>
          <w:b/>
          <w:sz w:val="22"/>
          <w:szCs w:val="22"/>
        </w:rPr>
        <w:t xml:space="preserve">Załącznik nr </w:t>
      </w:r>
      <w:r w:rsidR="007E0D7C">
        <w:rPr>
          <w:rFonts w:asciiTheme="minorHAnsi" w:hAnsiTheme="minorHAnsi" w:cstheme="minorHAnsi"/>
          <w:b/>
          <w:sz w:val="22"/>
          <w:szCs w:val="22"/>
        </w:rPr>
        <w:t xml:space="preserve">6 </w:t>
      </w:r>
      <w:r w:rsidRPr="00631BE4">
        <w:rPr>
          <w:rFonts w:asciiTheme="minorHAnsi" w:hAnsiTheme="minorHAnsi" w:cstheme="minorHAnsi"/>
          <w:b/>
          <w:sz w:val="22"/>
          <w:szCs w:val="22"/>
        </w:rPr>
        <w:t>do SWZ</w:t>
      </w:r>
      <w:r w:rsidRPr="00631BE4">
        <w:rPr>
          <w:rFonts w:asciiTheme="minorHAnsi" w:hAnsiTheme="minorHAnsi" w:cstheme="minorHAnsi"/>
          <w:sz w:val="22"/>
          <w:szCs w:val="22"/>
        </w:rPr>
        <w:t>.</w:t>
      </w:r>
    </w:p>
    <w:p w14:paraId="60EBC793" w14:textId="77777777" w:rsidR="005A1C8E" w:rsidRDefault="005A1C8E" w:rsidP="005A1C8E">
      <w:pPr>
        <w:pStyle w:val="Akapitzlist"/>
        <w:numPr>
          <w:ilvl w:val="0"/>
          <w:numId w:val="16"/>
        </w:numPr>
        <w:tabs>
          <w:tab w:val="left" w:pos="709"/>
        </w:tabs>
        <w:spacing w:line="276" w:lineRule="auto"/>
        <w:ind w:left="426" w:hanging="426"/>
        <w:contextualSpacing w:val="0"/>
        <w:jc w:val="both"/>
        <w:rPr>
          <w:rFonts w:asciiTheme="minorHAnsi" w:hAnsiTheme="minorHAnsi" w:cstheme="minorHAnsi"/>
          <w:b/>
          <w:bCs/>
          <w:sz w:val="22"/>
          <w:szCs w:val="22"/>
        </w:rPr>
      </w:pPr>
      <w:r w:rsidRPr="005A1C8E">
        <w:rPr>
          <w:rFonts w:asciiTheme="minorHAnsi" w:hAnsiTheme="minorHAnsi" w:cstheme="minorHAnsi"/>
          <w:b/>
          <w:bCs/>
          <w:sz w:val="22"/>
          <w:szCs w:val="22"/>
        </w:rPr>
        <w:t>Cena oferty wskazana w formularzu ofertowym musi być zgodna ze sporządzonym przez Wykonawcę kosztorysem ofertowym, który będzie stanowił załącznik do umowy.</w:t>
      </w:r>
    </w:p>
    <w:p w14:paraId="5DD82219" w14:textId="77777777" w:rsidR="005A1C8E" w:rsidRPr="005A1C8E" w:rsidRDefault="00327371" w:rsidP="005A1C8E">
      <w:pPr>
        <w:pStyle w:val="Akapitzlist"/>
        <w:numPr>
          <w:ilvl w:val="0"/>
          <w:numId w:val="16"/>
        </w:numPr>
        <w:tabs>
          <w:tab w:val="left" w:pos="709"/>
        </w:tabs>
        <w:spacing w:line="276" w:lineRule="auto"/>
        <w:ind w:left="426" w:hanging="426"/>
        <w:contextualSpacing w:val="0"/>
        <w:jc w:val="both"/>
        <w:rPr>
          <w:rFonts w:asciiTheme="minorHAnsi" w:hAnsiTheme="minorHAnsi" w:cstheme="minorHAnsi"/>
          <w:b/>
          <w:bCs/>
          <w:sz w:val="22"/>
          <w:szCs w:val="22"/>
        </w:rPr>
      </w:pPr>
      <w:r w:rsidRPr="005A1C8E">
        <w:rPr>
          <w:rFonts w:asciiTheme="minorHAnsi" w:eastAsiaTheme="majorEastAsia" w:hAnsiTheme="minorHAnsi" w:cstheme="minorHAnsi"/>
          <w:color w:val="000000" w:themeColor="text1"/>
          <w:sz w:val="22"/>
          <w:szCs w:val="22"/>
          <w:lang w:eastAsia="en-US"/>
        </w:rPr>
        <w:t xml:space="preserve"> Cenę oferty/ceny jednostkowe należy obliczyć, uwzględniając całość wynagrodzenia wykonawcy za prawidłowe wykonanie umowy. Wykonawca jest zobowiązany skalkulować cenę na podstawie wszelkich wymogów związanych z realizacją zamówienia. </w:t>
      </w:r>
    </w:p>
    <w:p w14:paraId="23D0FA6C" w14:textId="77777777" w:rsidR="005A1C8E" w:rsidRPr="005A1C8E" w:rsidRDefault="00327371" w:rsidP="005A1C8E">
      <w:pPr>
        <w:pStyle w:val="Akapitzlist"/>
        <w:numPr>
          <w:ilvl w:val="0"/>
          <w:numId w:val="16"/>
        </w:numPr>
        <w:tabs>
          <w:tab w:val="left" w:pos="709"/>
        </w:tabs>
        <w:spacing w:line="276" w:lineRule="auto"/>
        <w:ind w:left="426" w:hanging="426"/>
        <w:contextualSpacing w:val="0"/>
        <w:jc w:val="both"/>
        <w:rPr>
          <w:rFonts w:asciiTheme="minorHAnsi" w:hAnsiTheme="minorHAnsi" w:cstheme="minorHAnsi"/>
          <w:b/>
          <w:bCs/>
          <w:sz w:val="22"/>
          <w:szCs w:val="22"/>
        </w:rPr>
      </w:pPr>
      <w:r w:rsidRPr="005A1C8E">
        <w:rPr>
          <w:rFonts w:asciiTheme="minorHAnsi" w:eastAsiaTheme="majorEastAsia" w:hAnsiTheme="minorHAnsi" w:cstheme="minorHAnsi"/>
          <w:color w:val="000000" w:themeColor="text1"/>
          <w:sz w:val="22"/>
          <w:szCs w:val="22"/>
          <w:lang w:eastAsia="en-US"/>
        </w:rPr>
        <w:lastRenderedPageBreak/>
        <w:t xml:space="preserve">Cena ofertowa/ceny jednostkowe muszą obejmować wszystkie koszty związane z realizacją przedmiotu zamówienia, wszystkie inne koszty oraz ewentualne upusty i rabaty a także wszystkie potencjalne ryzyka ekonomiczne, jakie mogą wystąpić przy realizacji przedmiotu umowy, wynikające z okoliczności, których nie można było przewidzieć w chwili zawierania umowy. </w:t>
      </w:r>
    </w:p>
    <w:p w14:paraId="0553906F" w14:textId="77777777" w:rsidR="005A1C8E" w:rsidRPr="005A1C8E" w:rsidRDefault="00327371" w:rsidP="005A1C8E">
      <w:pPr>
        <w:pStyle w:val="Akapitzlist"/>
        <w:numPr>
          <w:ilvl w:val="0"/>
          <w:numId w:val="16"/>
        </w:numPr>
        <w:tabs>
          <w:tab w:val="left" w:pos="709"/>
        </w:tabs>
        <w:spacing w:line="276" w:lineRule="auto"/>
        <w:ind w:left="426" w:hanging="426"/>
        <w:contextualSpacing w:val="0"/>
        <w:jc w:val="both"/>
        <w:rPr>
          <w:rFonts w:asciiTheme="minorHAnsi" w:hAnsiTheme="minorHAnsi" w:cstheme="minorHAnsi"/>
          <w:b/>
          <w:bCs/>
          <w:sz w:val="22"/>
          <w:szCs w:val="22"/>
        </w:rPr>
      </w:pPr>
      <w:r w:rsidRPr="005A1C8E">
        <w:rPr>
          <w:rFonts w:asciiTheme="minorHAnsi" w:eastAsiaTheme="majorEastAsia" w:hAnsiTheme="minorHAnsi" w:cstheme="minorHAnsi"/>
          <w:color w:val="000000" w:themeColor="text1"/>
          <w:sz w:val="22"/>
          <w:szCs w:val="22"/>
          <w:lang w:eastAsia="en-US"/>
        </w:rPr>
        <w:t xml:space="preserve">Wykonawcy ponoszą wszelkie koszty związane z udziałem w postępowaniu, w tym </w:t>
      </w:r>
      <w:r w:rsidRPr="005A1C8E">
        <w:rPr>
          <w:rFonts w:asciiTheme="minorHAnsi" w:eastAsiaTheme="majorEastAsia" w:hAnsiTheme="minorHAnsi" w:cstheme="minorHAnsi"/>
          <w:color w:val="000000" w:themeColor="text1"/>
          <w:sz w:val="22"/>
          <w:szCs w:val="22"/>
          <w:lang w:eastAsia="en-US"/>
        </w:rPr>
        <w:br/>
        <w:t>z przygotowaniem i złożeniem oferty.</w:t>
      </w:r>
      <w:bookmarkStart w:id="20" w:name="bookmark28"/>
    </w:p>
    <w:p w14:paraId="278ACC7B" w14:textId="06CD1963" w:rsidR="00327371" w:rsidRPr="005A1C8E" w:rsidRDefault="005A1C8E" w:rsidP="005A1C8E">
      <w:pPr>
        <w:pStyle w:val="Akapitzlist"/>
        <w:numPr>
          <w:ilvl w:val="0"/>
          <w:numId w:val="16"/>
        </w:numPr>
        <w:tabs>
          <w:tab w:val="left" w:pos="709"/>
        </w:tabs>
        <w:spacing w:line="276" w:lineRule="auto"/>
        <w:ind w:left="426" w:hanging="426"/>
        <w:contextualSpacing w:val="0"/>
        <w:jc w:val="both"/>
        <w:rPr>
          <w:rFonts w:asciiTheme="minorHAnsi" w:hAnsiTheme="minorHAnsi" w:cstheme="minorHAnsi"/>
          <w:b/>
          <w:bCs/>
          <w:sz w:val="22"/>
          <w:szCs w:val="22"/>
        </w:rPr>
      </w:pPr>
      <w:r w:rsidRPr="005A1C8E">
        <w:rPr>
          <w:rFonts w:asciiTheme="minorHAnsi" w:eastAsiaTheme="majorEastAsia" w:hAnsiTheme="minorHAnsi" w:cstheme="minorHAnsi"/>
          <w:color w:val="000000" w:themeColor="text1"/>
          <w:sz w:val="22"/>
          <w:szCs w:val="22"/>
          <w:lang w:eastAsia="en-US"/>
        </w:rPr>
        <w:t>Wykonawca, składając ofertę, informuje Zamawiającego, czy wybór oferty będzie prowadzić do powstania u Zamawiającego obowiązku podatkowego, wskazując nazwę (rodzaj) towaru lub usługi, których dostawa lub świadczenie będzie prowadzić do jego powstania, ich wartość bez kwoty podatku i stawkę podatku od towarów i usług, która zgodnie z wiedzą Wykonawcy, będzie miała zastosowanie.</w:t>
      </w:r>
    </w:p>
    <w:p w14:paraId="1E55070B" w14:textId="77777777" w:rsidR="005A1C8E" w:rsidRDefault="005A1C8E" w:rsidP="005A1C8E">
      <w:pPr>
        <w:pStyle w:val="Akapitzlist"/>
        <w:tabs>
          <w:tab w:val="left" w:pos="709"/>
        </w:tabs>
        <w:spacing w:line="276" w:lineRule="auto"/>
        <w:ind w:left="426"/>
        <w:contextualSpacing w:val="0"/>
        <w:jc w:val="both"/>
        <w:rPr>
          <w:rFonts w:asciiTheme="minorHAnsi" w:eastAsiaTheme="majorEastAsia" w:hAnsiTheme="minorHAnsi" w:cstheme="minorHAnsi"/>
          <w:color w:val="000000" w:themeColor="text1"/>
          <w:sz w:val="22"/>
          <w:szCs w:val="22"/>
          <w:lang w:eastAsia="en-US"/>
        </w:rPr>
      </w:pPr>
    </w:p>
    <w:p w14:paraId="21FF69CC" w14:textId="77777777" w:rsidR="005A1C8E" w:rsidRPr="005A1C8E" w:rsidRDefault="005A1C8E" w:rsidP="005A1C8E">
      <w:pPr>
        <w:pStyle w:val="Akapitzlist"/>
        <w:tabs>
          <w:tab w:val="left" w:pos="709"/>
        </w:tabs>
        <w:spacing w:line="276" w:lineRule="auto"/>
        <w:ind w:left="426"/>
        <w:contextualSpacing w:val="0"/>
        <w:jc w:val="both"/>
        <w:rPr>
          <w:rFonts w:asciiTheme="minorHAnsi" w:hAnsiTheme="minorHAnsi" w:cstheme="minorHAnsi"/>
          <w:b/>
          <w:bCs/>
          <w:sz w:val="22"/>
          <w:szCs w:val="22"/>
        </w:rPr>
      </w:pPr>
    </w:p>
    <w:bookmarkEnd w:id="20"/>
    <w:p w14:paraId="12D34AAD" w14:textId="77777777" w:rsidR="00327371" w:rsidRPr="0026296E" w:rsidRDefault="00327371" w:rsidP="00D47028">
      <w:pPr>
        <w:pBdr>
          <w:top w:val="single" w:sz="4" w:space="1" w:color="auto"/>
          <w:left w:val="single" w:sz="4" w:space="4" w:color="auto"/>
          <w:bottom w:val="single" w:sz="4" w:space="1" w:color="auto"/>
          <w:right w:val="single" w:sz="4" w:space="4" w:color="auto"/>
        </w:pBdr>
        <w:shd w:val="clear" w:color="auto" w:fill="8DB3E2" w:themeFill="text2" w:themeFillTint="66"/>
        <w:spacing w:line="276" w:lineRule="auto"/>
        <w:jc w:val="both"/>
        <w:rPr>
          <w:rFonts w:asciiTheme="minorHAnsi" w:eastAsiaTheme="majorEastAsia" w:hAnsiTheme="minorHAnsi" w:cstheme="minorHAnsi"/>
          <w:b/>
          <w:color w:val="000000" w:themeColor="text1"/>
          <w:sz w:val="22"/>
          <w:szCs w:val="22"/>
          <w:lang w:eastAsia="en-US"/>
        </w:rPr>
      </w:pPr>
      <w:r>
        <w:rPr>
          <w:rFonts w:asciiTheme="minorHAnsi" w:eastAsiaTheme="majorEastAsia" w:hAnsiTheme="minorHAnsi" w:cstheme="minorHAnsi"/>
          <w:b/>
          <w:color w:val="000000" w:themeColor="text1"/>
          <w:sz w:val="22"/>
          <w:szCs w:val="22"/>
          <w:lang w:eastAsia="en-US"/>
        </w:rPr>
        <w:t xml:space="preserve">Rozdział III - </w:t>
      </w:r>
      <w:r w:rsidRPr="0026296E">
        <w:rPr>
          <w:rFonts w:asciiTheme="minorHAnsi" w:eastAsiaTheme="majorEastAsia" w:hAnsiTheme="minorHAnsi" w:cstheme="minorHAnsi"/>
          <w:b/>
          <w:color w:val="000000" w:themeColor="text1"/>
          <w:sz w:val="22"/>
          <w:szCs w:val="22"/>
          <w:lang w:eastAsia="en-US"/>
        </w:rPr>
        <w:t>Informacje o przebiegu postępowania</w:t>
      </w:r>
    </w:p>
    <w:p w14:paraId="4EE486F8" w14:textId="77777777" w:rsidR="00327371" w:rsidRPr="0026296E" w:rsidRDefault="00327371" w:rsidP="00D47028">
      <w:pPr>
        <w:spacing w:line="276" w:lineRule="auto"/>
        <w:ind w:left="-142"/>
        <w:jc w:val="both"/>
        <w:rPr>
          <w:rFonts w:asciiTheme="minorHAnsi" w:eastAsiaTheme="majorEastAsia" w:hAnsiTheme="minorHAnsi" w:cstheme="minorHAnsi"/>
          <w:i/>
          <w:color w:val="000000" w:themeColor="text1"/>
          <w:sz w:val="22"/>
          <w:szCs w:val="22"/>
          <w:lang w:eastAsia="en-US"/>
        </w:rPr>
      </w:pPr>
    </w:p>
    <w:p w14:paraId="301AB3CF" w14:textId="77777777" w:rsidR="00327371" w:rsidRPr="0026296E" w:rsidRDefault="00327371" w:rsidP="00D47028">
      <w:pPr>
        <w:numPr>
          <w:ilvl w:val="0"/>
          <w:numId w:val="12"/>
        </w:numPr>
        <w:shd w:val="clear" w:color="auto" w:fill="FBD4B4" w:themeFill="accent6" w:themeFillTint="66"/>
        <w:spacing w:line="276" w:lineRule="auto"/>
        <w:contextualSpacing/>
        <w:jc w:val="both"/>
        <w:rPr>
          <w:rFonts w:asciiTheme="minorHAnsi" w:hAnsiTheme="minorHAnsi" w:cstheme="minorHAnsi"/>
          <w:b/>
          <w:color w:val="000000" w:themeColor="text1"/>
          <w:sz w:val="22"/>
          <w:szCs w:val="22"/>
          <w:lang w:eastAsia="en-US"/>
        </w:rPr>
      </w:pPr>
      <w:r>
        <w:rPr>
          <w:rFonts w:asciiTheme="minorHAnsi" w:hAnsiTheme="minorHAnsi" w:cstheme="minorHAnsi"/>
          <w:b/>
          <w:color w:val="000000" w:themeColor="text1"/>
          <w:sz w:val="22"/>
          <w:szCs w:val="22"/>
          <w:lang w:eastAsia="en-US"/>
        </w:rPr>
        <w:t>T</w:t>
      </w:r>
      <w:r w:rsidRPr="0026296E">
        <w:rPr>
          <w:rFonts w:asciiTheme="minorHAnsi" w:hAnsiTheme="minorHAnsi" w:cstheme="minorHAnsi"/>
          <w:b/>
          <w:color w:val="000000" w:themeColor="text1"/>
          <w:sz w:val="22"/>
          <w:szCs w:val="22"/>
          <w:lang w:eastAsia="en-US"/>
        </w:rPr>
        <w:t xml:space="preserve">ermin składania </w:t>
      </w:r>
      <w:r>
        <w:rPr>
          <w:rFonts w:asciiTheme="minorHAnsi" w:hAnsiTheme="minorHAnsi" w:cstheme="minorHAnsi"/>
          <w:b/>
          <w:color w:val="000000" w:themeColor="text1"/>
          <w:sz w:val="22"/>
          <w:szCs w:val="22"/>
          <w:lang w:eastAsia="en-US"/>
        </w:rPr>
        <w:t xml:space="preserve">i otwarcie </w:t>
      </w:r>
      <w:r w:rsidRPr="0026296E">
        <w:rPr>
          <w:rFonts w:asciiTheme="minorHAnsi" w:hAnsiTheme="minorHAnsi" w:cstheme="minorHAnsi"/>
          <w:b/>
          <w:color w:val="000000" w:themeColor="text1"/>
          <w:sz w:val="22"/>
          <w:szCs w:val="22"/>
          <w:lang w:eastAsia="en-US"/>
        </w:rPr>
        <w:t>ofert.</w:t>
      </w:r>
    </w:p>
    <w:p w14:paraId="0B70CC44" w14:textId="77777777" w:rsidR="00327371" w:rsidRDefault="00327371" w:rsidP="00D47028">
      <w:pPr>
        <w:suppressAutoHyphens/>
        <w:spacing w:line="276" w:lineRule="auto"/>
        <w:jc w:val="both"/>
        <w:rPr>
          <w:rFonts w:asciiTheme="minorHAnsi" w:hAnsiTheme="minorHAnsi" w:cstheme="minorHAnsi"/>
          <w:b/>
          <w:color w:val="000000" w:themeColor="text1"/>
          <w:sz w:val="22"/>
          <w:szCs w:val="22"/>
        </w:rPr>
      </w:pPr>
      <w:r w:rsidRPr="0026296E">
        <w:rPr>
          <w:rFonts w:asciiTheme="minorHAnsi" w:hAnsiTheme="minorHAnsi" w:cstheme="minorHAnsi"/>
          <w:b/>
          <w:color w:val="000000" w:themeColor="text1"/>
          <w:sz w:val="22"/>
          <w:szCs w:val="22"/>
        </w:rPr>
        <w:t xml:space="preserve">I. </w:t>
      </w:r>
      <w:r>
        <w:rPr>
          <w:rFonts w:asciiTheme="minorHAnsi" w:hAnsiTheme="minorHAnsi" w:cstheme="minorHAnsi"/>
          <w:b/>
          <w:color w:val="000000" w:themeColor="text1"/>
          <w:sz w:val="22"/>
          <w:szCs w:val="22"/>
        </w:rPr>
        <w:t>TERMIN</w:t>
      </w:r>
      <w:r w:rsidRPr="0026296E">
        <w:rPr>
          <w:rFonts w:asciiTheme="minorHAnsi" w:hAnsiTheme="minorHAnsi" w:cstheme="minorHAnsi"/>
          <w:b/>
          <w:color w:val="000000" w:themeColor="text1"/>
          <w:sz w:val="22"/>
          <w:szCs w:val="22"/>
        </w:rPr>
        <w:t xml:space="preserve"> SKŁADANIA OFERT:</w:t>
      </w:r>
    </w:p>
    <w:p w14:paraId="01590BCC" w14:textId="724E9C0D" w:rsidR="00327371" w:rsidRPr="00511D5F" w:rsidRDefault="00327371" w:rsidP="001963DC">
      <w:pPr>
        <w:pStyle w:val="Akapitzlist"/>
        <w:numPr>
          <w:ilvl w:val="0"/>
          <w:numId w:val="26"/>
        </w:numPr>
        <w:autoSpaceDE w:val="0"/>
        <w:autoSpaceDN w:val="0"/>
        <w:adjustRightInd w:val="0"/>
        <w:spacing w:line="276" w:lineRule="auto"/>
        <w:ind w:left="284" w:hanging="284"/>
        <w:contextualSpacing w:val="0"/>
        <w:jc w:val="both"/>
        <w:rPr>
          <w:rFonts w:ascii="Calibri" w:hAnsi="Calibri" w:cs="Calibri"/>
          <w:b/>
          <w:bCs/>
          <w:color w:val="000000" w:themeColor="text1"/>
          <w:sz w:val="22"/>
          <w:szCs w:val="22"/>
        </w:rPr>
      </w:pPr>
      <w:r w:rsidRPr="00511D5F">
        <w:rPr>
          <w:rFonts w:ascii="Calibri" w:hAnsi="Calibri" w:cs="Calibri"/>
          <w:b/>
          <w:bCs/>
          <w:color w:val="000000" w:themeColor="text1"/>
          <w:sz w:val="22"/>
          <w:szCs w:val="22"/>
        </w:rPr>
        <w:t xml:space="preserve">Termin składania ofert: </w:t>
      </w:r>
      <w:r w:rsidR="004C7CEE">
        <w:rPr>
          <w:rFonts w:ascii="Calibri" w:hAnsi="Calibri" w:cs="Calibri"/>
          <w:b/>
          <w:bCs/>
          <w:color w:val="FF0000"/>
          <w:sz w:val="22"/>
          <w:szCs w:val="22"/>
        </w:rPr>
        <w:t>20.08.</w:t>
      </w:r>
      <w:r w:rsidRPr="00376F15">
        <w:rPr>
          <w:rFonts w:ascii="Calibri" w:hAnsi="Calibri" w:cs="Calibri"/>
          <w:b/>
          <w:bCs/>
          <w:color w:val="FF0000"/>
          <w:sz w:val="22"/>
          <w:szCs w:val="22"/>
        </w:rPr>
        <w:t>202</w:t>
      </w:r>
      <w:r>
        <w:rPr>
          <w:rFonts w:ascii="Calibri" w:hAnsi="Calibri" w:cs="Calibri"/>
          <w:b/>
          <w:bCs/>
          <w:color w:val="FF0000"/>
          <w:sz w:val="22"/>
          <w:szCs w:val="22"/>
        </w:rPr>
        <w:t>4</w:t>
      </w:r>
      <w:r w:rsidRPr="00376F15">
        <w:rPr>
          <w:rFonts w:ascii="Calibri" w:hAnsi="Calibri" w:cs="Calibri"/>
          <w:b/>
          <w:bCs/>
          <w:color w:val="FF0000"/>
          <w:sz w:val="22"/>
          <w:szCs w:val="22"/>
        </w:rPr>
        <w:t xml:space="preserve"> roku do godziny 10:00</w:t>
      </w:r>
      <w:r w:rsidRPr="00511D5F">
        <w:rPr>
          <w:rFonts w:ascii="Calibri" w:hAnsi="Calibri" w:cs="Calibri"/>
          <w:b/>
          <w:bCs/>
          <w:color w:val="000000" w:themeColor="text1"/>
          <w:sz w:val="22"/>
          <w:szCs w:val="22"/>
        </w:rPr>
        <w:t>.</w:t>
      </w:r>
    </w:p>
    <w:p w14:paraId="50264256" w14:textId="77777777" w:rsidR="00327371" w:rsidRDefault="00327371" w:rsidP="001963DC">
      <w:pPr>
        <w:pStyle w:val="Akapitzlist"/>
        <w:numPr>
          <w:ilvl w:val="0"/>
          <w:numId w:val="26"/>
        </w:numPr>
        <w:autoSpaceDE w:val="0"/>
        <w:autoSpaceDN w:val="0"/>
        <w:adjustRightInd w:val="0"/>
        <w:spacing w:line="276" w:lineRule="auto"/>
        <w:ind w:left="284" w:hanging="284"/>
        <w:contextualSpacing w:val="0"/>
        <w:jc w:val="both"/>
        <w:rPr>
          <w:rFonts w:ascii="Calibri" w:hAnsi="Calibri" w:cs="Calibri"/>
          <w:bCs/>
          <w:color w:val="000000" w:themeColor="text1"/>
          <w:sz w:val="22"/>
          <w:szCs w:val="22"/>
        </w:rPr>
      </w:pPr>
      <w:r w:rsidRPr="00731725">
        <w:rPr>
          <w:rFonts w:ascii="Calibri" w:hAnsi="Calibri" w:cs="Calibri"/>
          <w:bCs/>
          <w:color w:val="000000" w:themeColor="text1"/>
          <w:sz w:val="22"/>
          <w:szCs w:val="22"/>
        </w:rPr>
        <w:t>Oferta może być złożona tylko do terminu składania ofert.</w:t>
      </w:r>
    </w:p>
    <w:p w14:paraId="66CBC40B" w14:textId="77777777" w:rsidR="00327371" w:rsidRPr="00167A5D" w:rsidRDefault="00327371" w:rsidP="00D47028">
      <w:pPr>
        <w:pStyle w:val="Akapitzlist"/>
        <w:numPr>
          <w:ilvl w:val="0"/>
          <w:numId w:val="17"/>
        </w:numPr>
        <w:suppressAutoHyphens/>
        <w:spacing w:line="276" w:lineRule="auto"/>
        <w:ind w:left="284" w:hanging="284"/>
        <w:contextualSpacing w:val="0"/>
        <w:jc w:val="both"/>
        <w:rPr>
          <w:rFonts w:asciiTheme="minorHAnsi" w:hAnsiTheme="minorHAnsi" w:cstheme="minorHAnsi"/>
          <w:b/>
          <w:color w:val="000000" w:themeColor="text1"/>
          <w:sz w:val="22"/>
          <w:szCs w:val="22"/>
        </w:rPr>
      </w:pPr>
      <w:r w:rsidRPr="00167A5D">
        <w:rPr>
          <w:rFonts w:asciiTheme="minorHAnsi" w:hAnsiTheme="minorHAnsi" w:cstheme="minorHAnsi"/>
          <w:b/>
          <w:color w:val="000000" w:themeColor="text1"/>
          <w:sz w:val="22"/>
          <w:szCs w:val="22"/>
        </w:rPr>
        <w:t xml:space="preserve"> OTWARCIE OFERT:</w:t>
      </w:r>
    </w:p>
    <w:p w14:paraId="322CC764" w14:textId="2B31A248" w:rsidR="00327371" w:rsidRPr="00511D5F" w:rsidRDefault="00327371" w:rsidP="00D47028">
      <w:pPr>
        <w:numPr>
          <w:ilvl w:val="1"/>
          <w:numId w:val="6"/>
        </w:numPr>
        <w:spacing w:line="276" w:lineRule="auto"/>
        <w:ind w:left="431" w:right="-108"/>
        <w:jc w:val="both"/>
        <w:rPr>
          <w:rFonts w:asciiTheme="minorHAnsi" w:hAnsiTheme="minorHAnsi" w:cstheme="minorHAnsi"/>
          <w:color w:val="000000" w:themeColor="text1"/>
          <w:sz w:val="22"/>
          <w:szCs w:val="22"/>
        </w:rPr>
      </w:pPr>
      <w:r w:rsidRPr="00511D5F">
        <w:rPr>
          <w:rFonts w:asciiTheme="minorHAnsi" w:hAnsiTheme="minorHAnsi" w:cstheme="minorHAnsi"/>
          <w:b/>
          <w:bCs/>
          <w:color w:val="000000" w:themeColor="text1"/>
          <w:sz w:val="22"/>
          <w:szCs w:val="22"/>
        </w:rPr>
        <w:t>Termin otwarcia ofert:</w:t>
      </w:r>
      <w:r w:rsidR="003C6D99">
        <w:rPr>
          <w:rFonts w:asciiTheme="minorHAnsi" w:hAnsiTheme="minorHAnsi" w:cstheme="minorHAnsi"/>
          <w:b/>
          <w:bCs/>
          <w:color w:val="000000" w:themeColor="text1"/>
          <w:sz w:val="22"/>
          <w:szCs w:val="22"/>
        </w:rPr>
        <w:t xml:space="preserve"> </w:t>
      </w:r>
      <w:r w:rsidR="004C7CEE">
        <w:rPr>
          <w:rFonts w:asciiTheme="minorHAnsi" w:hAnsiTheme="minorHAnsi" w:cstheme="minorHAnsi"/>
          <w:b/>
          <w:bCs/>
          <w:color w:val="FF0000"/>
          <w:sz w:val="22"/>
          <w:szCs w:val="22"/>
        </w:rPr>
        <w:t>20.08.</w:t>
      </w:r>
      <w:r w:rsidRPr="00376F15">
        <w:rPr>
          <w:rFonts w:asciiTheme="minorHAnsi" w:hAnsiTheme="minorHAnsi" w:cstheme="minorHAnsi"/>
          <w:b/>
          <w:bCs/>
          <w:color w:val="FF0000"/>
          <w:sz w:val="22"/>
          <w:szCs w:val="22"/>
        </w:rPr>
        <w:t>202</w:t>
      </w:r>
      <w:r>
        <w:rPr>
          <w:rFonts w:asciiTheme="minorHAnsi" w:hAnsiTheme="minorHAnsi" w:cstheme="minorHAnsi"/>
          <w:b/>
          <w:bCs/>
          <w:color w:val="FF0000"/>
          <w:sz w:val="22"/>
          <w:szCs w:val="22"/>
        </w:rPr>
        <w:t>4</w:t>
      </w:r>
      <w:r w:rsidRPr="00376F15">
        <w:rPr>
          <w:rFonts w:asciiTheme="minorHAnsi" w:hAnsiTheme="minorHAnsi" w:cstheme="minorHAnsi"/>
          <w:b/>
          <w:bCs/>
          <w:color w:val="FF0000"/>
          <w:sz w:val="22"/>
          <w:szCs w:val="22"/>
        </w:rPr>
        <w:t xml:space="preserve"> rok godzina: 11:00</w:t>
      </w:r>
      <w:r w:rsidRPr="00511D5F">
        <w:rPr>
          <w:rFonts w:asciiTheme="minorHAnsi" w:hAnsiTheme="minorHAnsi" w:cstheme="minorHAnsi"/>
          <w:color w:val="000000" w:themeColor="text1"/>
          <w:sz w:val="22"/>
          <w:szCs w:val="22"/>
        </w:rPr>
        <w:t xml:space="preserve"> z zastrzeżeniem art. 222 ustawy </w:t>
      </w:r>
      <w:proofErr w:type="spellStart"/>
      <w:r w:rsidRPr="00511D5F">
        <w:rPr>
          <w:rFonts w:asciiTheme="minorHAnsi" w:hAnsiTheme="minorHAnsi" w:cstheme="minorHAnsi"/>
          <w:color w:val="000000" w:themeColor="text1"/>
          <w:sz w:val="22"/>
          <w:szCs w:val="22"/>
        </w:rPr>
        <w:t>Pzp</w:t>
      </w:r>
      <w:proofErr w:type="spellEnd"/>
    </w:p>
    <w:p w14:paraId="7AEA28A8" w14:textId="77777777" w:rsidR="00327371" w:rsidRPr="003B4C84" w:rsidRDefault="00327371" w:rsidP="00D47028">
      <w:pPr>
        <w:numPr>
          <w:ilvl w:val="1"/>
          <w:numId w:val="6"/>
        </w:numPr>
        <w:spacing w:line="276" w:lineRule="auto"/>
        <w:ind w:right="-108"/>
        <w:jc w:val="both"/>
        <w:rPr>
          <w:rFonts w:asciiTheme="minorHAnsi" w:hAnsiTheme="minorHAnsi" w:cstheme="minorHAnsi"/>
          <w:sz w:val="22"/>
          <w:szCs w:val="22"/>
        </w:rPr>
      </w:pPr>
      <w:r w:rsidRPr="00F043C4">
        <w:rPr>
          <w:rFonts w:ascii="Calibri" w:eastAsia="Calibri" w:hAnsi="Calibri" w:cs="Calibri"/>
          <w:sz w:val="22"/>
          <w:szCs w:val="22"/>
        </w:rPr>
        <w:t xml:space="preserve">Otwarcie ofert zostanie dokonane poprzez </w:t>
      </w:r>
      <w:r>
        <w:rPr>
          <w:rFonts w:ascii="Calibri" w:eastAsia="Calibri" w:hAnsi="Calibri" w:cs="Calibri"/>
          <w:sz w:val="22"/>
          <w:szCs w:val="22"/>
        </w:rPr>
        <w:t>proces odsz</w:t>
      </w:r>
      <w:r w:rsidRPr="00F043C4">
        <w:rPr>
          <w:rFonts w:ascii="Calibri" w:eastAsia="Calibri" w:hAnsi="Calibri" w:cs="Calibri"/>
          <w:sz w:val="22"/>
          <w:szCs w:val="22"/>
        </w:rPr>
        <w:t>yfrowani</w:t>
      </w:r>
      <w:r>
        <w:rPr>
          <w:rFonts w:ascii="Calibri" w:eastAsia="Calibri" w:hAnsi="Calibri" w:cs="Calibri"/>
          <w:sz w:val="22"/>
          <w:szCs w:val="22"/>
        </w:rPr>
        <w:t>a</w:t>
      </w:r>
      <w:r w:rsidRPr="00F043C4">
        <w:rPr>
          <w:rFonts w:ascii="Calibri" w:eastAsia="Calibri" w:hAnsi="Calibri" w:cs="Calibri"/>
          <w:sz w:val="22"/>
          <w:szCs w:val="22"/>
        </w:rPr>
        <w:t xml:space="preserve"> ofert złożonych za pośrednictwem </w:t>
      </w:r>
      <w:r>
        <w:rPr>
          <w:rFonts w:ascii="Calibri" w:eastAsia="Calibri" w:hAnsi="Calibri" w:cs="Calibri"/>
          <w:sz w:val="22"/>
          <w:szCs w:val="22"/>
        </w:rPr>
        <w:t>elektronicznych zamówień publicznych e-Zamówienia.</w:t>
      </w:r>
    </w:p>
    <w:p w14:paraId="0426B35D" w14:textId="77777777" w:rsidR="00327371" w:rsidRPr="00F043C4" w:rsidRDefault="00327371" w:rsidP="00D47028">
      <w:pPr>
        <w:numPr>
          <w:ilvl w:val="1"/>
          <w:numId w:val="6"/>
        </w:numPr>
        <w:spacing w:line="276" w:lineRule="auto"/>
        <w:ind w:right="-108"/>
        <w:jc w:val="both"/>
        <w:rPr>
          <w:rFonts w:asciiTheme="minorHAnsi" w:hAnsiTheme="minorHAnsi" w:cstheme="minorHAnsi"/>
          <w:sz w:val="22"/>
          <w:szCs w:val="22"/>
        </w:rPr>
      </w:pPr>
      <w:r>
        <w:rPr>
          <w:rFonts w:ascii="Calibri" w:eastAsia="Calibri" w:hAnsi="Calibri" w:cs="Calibri"/>
          <w:sz w:val="22"/>
          <w:szCs w:val="22"/>
        </w:rPr>
        <w:t xml:space="preserve">Zgodnie z art. 222 ust. 4 ustawy </w:t>
      </w:r>
      <w:proofErr w:type="spellStart"/>
      <w:r>
        <w:rPr>
          <w:rFonts w:ascii="Calibri" w:eastAsia="Calibri" w:hAnsi="Calibri" w:cs="Calibri"/>
          <w:sz w:val="22"/>
          <w:szCs w:val="22"/>
        </w:rPr>
        <w:t>Pzp</w:t>
      </w:r>
      <w:proofErr w:type="spellEnd"/>
      <w:r>
        <w:rPr>
          <w:rFonts w:ascii="Calibri" w:eastAsia="Calibri" w:hAnsi="Calibri" w:cs="Calibri"/>
          <w:sz w:val="22"/>
          <w:szCs w:val="22"/>
        </w:rPr>
        <w:t xml:space="preserve">, Zamawiający, najpóźniej przed otwarciem ofert udostępni na stronie internetowej prowadzonego postępowania informację, o kwocie, jaką zamierza przeznaczyć na </w:t>
      </w:r>
      <w:r w:rsidRPr="00F043C4">
        <w:rPr>
          <w:rFonts w:ascii="Calibri" w:eastAsia="Calibri" w:hAnsi="Calibri" w:cs="Calibri"/>
          <w:sz w:val="22"/>
          <w:szCs w:val="22"/>
        </w:rPr>
        <w:t>sfinansowanie zamówienia.</w:t>
      </w:r>
    </w:p>
    <w:p w14:paraId="5BBBB3DA" w14:textId="77777777" w:rsidR="00327371" w:rsidRPr="003B4C84" w:rsidRDefault="00327371" w:rsidP="00D47028">
      <w:pPr>
        <w:numPr>
          <w:ilvl w:val="1"/>
          <w:numId w:val="6"/>
        </w:numPr>
        <w:spacing w:line="276" w:lineRule="auto"/>
        <w:ind w:right="-108"/>
        <w:jc w:val="both"/>
        <w:rPr>
          <w:rFonts w:asciiTheme="minorHAnsi" w:hAnsiTheme="minorHAnsi" w:cstheme="minorHAnsi"/>
          <w:sz w:val="22"/>
          <w:szCs w:val="22"/>
        </w:rPr>
      </w:pPr>
      <w:r>
        <w:rPr>
          <w:rFonts w:ascii="Calibri" w:eastAsia="Calibri" w:hAnsi="Calibri" w:cs="Calibri"/>
          <w:sz w:val="22"/>
          <w:szCs w:val="22"/>
        </w:rPr>
        <w:t>Ni</w:t>
      </w:r>
      <w:r w:rsidRPr="003B4C84">
        <w:rPr>
          <w:rFonts w:ascii="Calibri" w:eastAsia="Calibri" w:hAnsi="Calibri" w:cs="Calibri"/>
          <w:sz w:val="22"/>
          <w:szCs w:val="22"/>
        </w:rPr>
        <w:t xml:space="preserve">ezwłocznie po otwarciu ofert Zamawiający zamieści w Systemie informację z otwarcia ofert, zawierającą elementy, o których mowa w art. 222 ust. 5 ustawy </w:t>
      </w:r>
      <w:proofErr w:type="spellStart"/>
      <w:r w:rsidRPr="003B4C84">
        <w:rPr>
          <w:rFonts w:ascii="Calibri" w:eastAsia="Calibri" w:hAnsi="Calibri" w:cs="Calibri"/>
          <w:sz w:val="22"/>
          <w:szCs w:val="22"/>
        </w:rPr>
        <w:t>Pzp</w:t>
      </w:r>
      <w:proofErr w:type="spellEnd"/>
      <w:r w:rsidRPr="003B4C84">
        <w:rPr>
          <w:rFonts w:ascii="Calibri" w:eastAsia="Calibri" w:hAnsi="Calibri" w:cs="Calibri"/>
          <w:sz w:val="22"/>
          <w:szCs w:val="22"/>
        </w:rPr>
        <w:t xml:space="preserve"> </w:t>
      </w:r>
      <w:proofErr w:type="spellStart"/>
      <w:r w:rsidRPr="003B4C84">
        <w:rPr>
          <w:rFonts w:ascii="Calibri" w:eastAsia="Calibri" w:hAnsi="Calibri" w:cs="Calibri"/>
          <w:sz w:val="22"/>
          <w:szCs w:val="22"/>
        </w:rPr>
        <w:t>tj</w:t>
      </w:r>
      <w:proofErr w:type="spellEnd"/>
      <w:r w:rsidRPr="003B4C84">
        <w:rPr>
          <w:rFonts w:ascii="Calibri" w:eastAsia="Calibri" w:hAnsi="Calibri" w:cs="Calibri"/>
          <w:sz w:val="22"/>
          <w:szCs w:val="22"/>
        </w:rPr>
        <w:t>:</w:t>
      </w:r>
    </w:p>
    <w:p w14:paraId="4AEF8D75" w14:textId="77777777" w:rsidR="00327371" w:rsidRPr="003B4C84" w:rsidRDefault="00327371" w:rsidP="00D47028">
      <w:pPr>
        <w:spacing w:line="276" w:lineRule="auto"/>
        <w:ind w:left="432" w:right="-108"/>
        <w:jc w:val="both"/>
        <w:rPr>
          <w:rFonts w:asciiTheme="minorHAnsi" w:hAnsiTheme="minorHAnsi" w:cstheme="minorHAnsi"/>
          <w:color w:val="000000" w:themeColor="text1"/>
          <w:sz w:val="22"/>
          <w:szCs w:val="22"/>
        </w:rPr>
      </w:pPr>
      <w:r w:rsidRPr="003B4C84">
        <w:rPr>
          <w:rFonts w:asciiTheme="minorHAnsi" w:hAnsiTheme="minorHAnsi" w:cstheme="minorHAnsi"/>
          <w:color w:val="000000" w:themeColor="text1"/>
          <w:sz w:val="22"/>
          <w:szCs w:val="22"/>
        </w:rPr>
        <w:t>1)</w:t>
      </w:r>
      <w:r w:rsidRPr="003B4C84">
        <w:rPr>
          <w:rFonts w:asciiTheme="minorHAnsi" w:hAnsiTheme="minorHAnsi" w:cstheme="minorHAnsi"/>
          <w:color w:val="000000" w:themeColor="text1"/>
          <w:sz w:val="22"/>
          <w:szCs w:val="22"/>
        </w:rPr>
        <w:tab/>
        <w:t>nazwach albo imionach i nazwiskach oraz siedzibach lub miejscach prowadzonej działalności gospodarczej bądź miejscach zamieszkania wykonawców, których oferty zostały otwarte;</w:t>
      </w:r>
    </w:p>
    <w:p w14:paraId="6312A47B" w14:textId="77777777" w:rsidR="00327371" w:rsidRPr="003B4C84" w:rsidRDefault="00327371" w:rsidP="00D47028">
      <w:pPr>
        <w:spacing w:line="276" w:lineRule="auto"/>
        <w:ind w:left="432" w:right="-108"/>
        <w:jc w:val="both"/>
        <w:rPr>
          <w:rFonts w:asciiTheme="minorHAnsi" w:hAnsiTheme="minorHAnsi" w:cstheme="minorHAnsi"/>
          <w:iCs/>
          <w:color w:val="000000" w:themeColor="text1"/>
          <w:sz w:val="22"/>
          <w:szCs w:val="22"/>
        </w:rPr>
      </w:pPr>
      <w:r w:rsidRPr="003B4C84">
        <w:rPr>
          <w:rFonts w:asciiTheme="minorHAnsi" w:hAnsiTheme="minorHAnsi" w:cstheme="minorHAnsi"/>
          <w:iCs/>
          <w:color w:val="000000" w:themeColor="text1"/>
          <w:sz w:val="22"/>
          <w:szCs w:val="22"/>
        </w:rPr>
        <w:t>2)</w:t>
      </w:r>
      <w:r w:rsidRPr="003B4C84">
        <w:rPr>
          <w:rFonts w:asciiTheme="minorHAnsi" w:hAnsiTheme="minorHAnsi" w:cstheme="minorHAnsi"/>
          <w:iCs/>
          <w:color w:val="000000" w:themeColor="text1"/>
          <w:sz w:val="22"/>
          <w:szCs w:val="22"/>
        </w:rPr>
        <w:tab/>
        <w:t>cenach lub kosztach zawartych w ofertach.</w:t>
      </w:r>
    </w:p>
    <w:p w14:paraId="5D3D00DD" w14:textId="77777777" w:rsidR="00327371" w:rsidRPr="0026296E" w:rsidRDefault="00327371" w:rsidP="00D47028">
      <w:pPr>
        <w:numPr>
          <w:ilvl w:val="0"/>
          <w:numId w:val="12"/>
        </w:numPr>
        <w:shd w:val="clear" w:color="auto" w:fill="FBD4B4" w:themeFill="accent6" w:themeFillTint="66"/>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Termin związania ofertą</w:t>
      </w:r>
    </w:p>
    <w:p w14:paraId="0856F3A2" w14:textId="307826DF" w:rsidR="00327371" w:rsidRPr="002B6DE0" w:rsidRDefault="00327371" w:rsidP="00D47028">
      <w:pPr>
        <w:spacing w:line="276" w:lineRule="auto"/>
        <w:ind w:left="284" w:right="-108" w:hanging="284"/>
        <w:jc w:val="both"/>
        <w:rPr>
          <w:rFonts w:asciiTheme="minorHAnsi" w:hAnsiTheme="minorHAnsi" w:cstheme="minorHAnsi"/>
          <w:b/>
          <w:bCs/>
          <w:color w:val="FF0000"/>
          <w:sz w:val="22"/>
          <w:szCs w:val="22"/>
        </w:rPr>
      </w:pPr>
      <w:r w:rsidRPr="0026296E">
        <w:rPr>
          <w:rFonts w:asciiTheme="minorHAnsi" w:hAnsiTheme="minorHAnsi" w:cstheme="minorHAnsi"/>
          <w:color w:val="000000" w:themeColor="text1"/>
          <w:sz w:val="22"/>
          <w:szCs w:val="22"/>
        </w:rPr>
        <w:t xml:space="preserve">1. Wykonawca pozostaje związany ofertą  przez okres 30 dni od daty otwarcia ofert </w:t>
      </w:r>
      <w:r w:rsidR="003C6D99">
        <w:rPr>
          <w:rFonts w:asciiTheme="minorHAnsi" w:hAnsiTheme="minorHAnsi" w:cstheme="minorHAnsi"/>
          <w:color w:val="000000" w:themeColor="text1"/>
          <w:sz w:val="22"/>
          <w:szCs w:val="22"/>
        </w:rPr>
        <w:br/>
      </w:r>
      <w:r w:rsidRPr="002B6DE0">
        <w:rPr>
          <w:rFonts w:asciiTheme="minorHAnsi" w:hAnsiTheme="minorHAnsi" w:cstheme="minorHAnsi"/>
          <w:b/>
          <w:bCs/>
          <w:color w:val="FF0000"/>
          <w:sz w:val="22"/>
          <w:szCs w:val="22"/>
        </w:rPr>
        <w:t>do dnia</w:t>
      </w:r>
      <w:r w:rsidR="003C6D99">
        <w:rPr>
          <w:rFonts w:asciiTheme="minorHAnsi" w:hAnsiTheme="minorHAnsi" w:cstheme="minorHAnsi"/>
          <w:b/>
          <w:bCs/>
          <w:color w:val="FF0000"/>
          <w:sz w:val="22"/>
          <w:szCs w:val="22"/>
        </w:rPr>
        <w:t xml:space="preserve"> </w:t>
      </w:r>
      <w:r w:rsidR="004C7CEE">
        <w:rPr>
          <w:rFonts w:asciiTheme="minorHAnsi" w:hAnsiTheme="minorHAnsi" w:cstheme="minorHAnsi"/>
          <w:b/>
          <w:bCs/>
          <w:color w:val="FF0000"/>
          <w:sz w:val="22"/>
          <w:szCs w:val="22"/>
        </w:rPr>
        <w:t>18.09.</w:t>
      </w:r>
      <w:r w:rsidRPr="002B6DE0">
        <w:rPr>
          <w:rFonts w:asciiTheme="minorHAnsi" w:hAnsiTheme="minorHAnsi" w:cstheme="minorHAnsi"/>
          <w:b/>
          <w:bCs/>
          <w:color w:val="FF0000"/>
          <w:sz w:val="22"/>
          <w:szCs w:val="22"/>
        </w:rPr>
        <w:t xml:space="preserve">2024 r.  </w:t>
      </w:r>
    </w:p>
    <w:p w14:paraId="0ACD3D0F" w14:textId="77777777" w:rsidR="00327371" w:rsidRPr="0026296E" w:rsidRDefault="00327371" w:rsidP="00D47028">
      <w:pPr>
        <w:spacing w:line="276" w:lineRule="auto"/>
        <w:ind w:left="284" w:right="-108" w:hanging="284"/>
        <w:jc w:val="both"/>
        <w:rPr>
          <w:rFonts w:asciiTheme="minorHAnsi" w:hAnsiTheme="minorHAnsi" w:cstheme="minorHAnsi"/>
          <w:bCs/>
          <w:color w:val="000000" w:themeColor="text1"/>
          <w:sz w:val="22"/>
          <w:szCs w:val="22"/>
        </w:rPr>
      </w:pPr>
      <w:r w:rsidRPr="0026296E">
        <w:rPr>
          <w:rFonts w:asciiTheme="minorHAnsi" w:hAnsiTheme="minorHAnsi" w:cstheme="minorHAnsi"/>
          <w:bCs/>
          <w:color w:val="000000" w:themeColor="text1"/>
          <w:sz w:val="22"/>
          <w:szCs w:val="22"/>
        </w:rPr>
        <w:t>2. Bieg terminu związania ofertą rozpoczyna się wraz z upływem terminu składania ofert.</w:t>
      </w:r>
    </w:p>
    <w:p w14:paraId="7EAC2C8E" w14:textId="77777777" w:rsidR="00327371" w:rsidRPr="0026296E" w:rsidRDefault="00327371" w:rsidP="00D47028">
      <w:pPr>
        <w:spacing w:line="276" w:lineRule="auto"/>
        <w:ind w:left="284" w:right="-108" w:hanging="284"/>
        <w:jc w:val="both"/>
        <w:rPr>
          <w:rFonts w:asciiTheme="minorHAnsi" w:hAnsiTheme="minorHAnsi" w:cstheme="minorHAnsi"/>
          <w:color w:val="000000" w:themeColor="text1"/>
          <w:sz w:val="22"/>
          <w:szCs w:val="22"/>
        </w:rPr>
      </w:pPr>
      <w:r w:rsidRPr="0026296E">
        <w:rPr>
          <w:rFonts w:asciiTheme="minorHAnsi" w:hAnsiTheme="minorHAnsi" w:cstheme="minorHAnsi"/>
          <w:bCs/>
          <w:color w:val="000000" w:themeColor="text1"/>
          <w:sz w:val="22"/>
          <w:szCs w:val="22"/>
        </w:rPr>
        <w:t xml:space="preserve">3. W przypadku gdy wybór najkorzystniejszej oferty nie nastąpi przed upływem terminu związania ofertą </w:t>
      </w:r>
      <w:r w:rsidRPr="0026296E">
        <w:rPr>
          <w:rFonts w:asciiTheme="minorHAnsi" w:hAnsiTheme="minorHAnsi" w:cstheme="minorHAnsi"/>
          <w:color w:val="000000" w:themeColor="text1"/>
          <w:sz w:val="22"/>
          <w:szCs w:val="22"/>
        </w:rPr>
        <w:t xml:space="preserve">określonego w dokumentach zamówienia, Zamawiający przed upływem terminu związania ofertą zwraca się jednokrotnie do Wykonawców o wyrażenie zgody na przedłużenie tego terminu </w:t>
      </w:r>
      <w:r w:rsidRPr="0026296E">
        <w:rPr>
          <w:rFonts w:asciiTheme="minorHAnsi" w:hAnsiTheme="minorHAnsi" w:cstheme="minorHAnsi"/>
          <w:color w:val="000000" w:themeColor="text1"/>
          <w:sz w:val="22"/>
          <w:szCs w:val="22"/>
        </w:rPr>
        <w:br/>
        <w:t>o wskazywany przez niego okres, nie dłuższy niż 30 (trzydzieści) dni.</w:t>
      </w:r>
    </w:p>
    <w:p w14:paraId="2E364810" w14:textId="77777777" w:rsidR="00327371" w:rsidRPr="0026296E" w:rsidRDefault="00327371" w:rsidP="00D47028">
      <w:pPr>
        <w:widowControl w:val="0"/>
        <w:suppressAutoHyphens/>
        <w:spacing w:line="276" w:lineRule="auto"/>
        <w:ind w:left="284" w:hanging="284"/>
        <w:jc w:val="both"/>
        <w:rPr>
          <w:rFonts w:asciiTheme="minorHAnsi" w:hAnsiTheme="minorHAnsi" w:cstheme="minorHAnsi"/>
          <w:color w:val="000000" w:themeColor="text1"/>
          <w:sz w:val="22"/>
          <w:szCs w:val="22"/>
        </w:rPr>
      </w:pPr>
      <w:r w:rsidRPr="0026296E">
        <w:rPr>
          <w:rFonts w:asciiTheme="minorHAnsi" w:hAnsiTheme="minorHAnsi" w:cstheme="minorHAnsi"/>
          <w:color w:val="000000" w:themeColor="text1"/>
          <w:sz w:val="22"/>
          <w:szCs w:val="22"/>
        </w:rPr>
        <w:t>4. Przedłużenie terminu związania ofertą, o którym mowa w ustępie poprzednim, wymaga złożenia przez Wykonawcę pisemnego oświadczenia o wyrażeniu zgody na przedłużenie terminu związania ofertą.</w:t>
      </w:r>
    </w:p>
    <w:p w14:paraId="737746AE" w14:textId="77777777" w:rsidR="00327371" w:rsidRPr="0026296E" w:rsidRDefault="00327371" w:rsidP="00D47028">
      <w:pPr>
        <w:spacing w:line="276" w:lineRule="auto"/>
        <w:ind w:right="-108"/>
        <w:jc w:val="both"/>
        <w:rPr>
          <w:rFonts w:asciiTheme="minorHAnsi" w:hAnsiTheme="minorHAnsi" w:cstheme="minorHAnsi"/>
          <w:bCs/>
          <w:color w:val="000000" w:themeColor="text1"/>
          <w:sz w:val="22"/>
          <w:szCs w:val="22"/>
        </w:rPr>
      </w:pPr>
    </w:p>
    <w:p w14:paraId="41DF7C3E" w14:textId="77777777" w:rsidR="00327371" w:rsidRPr="0026296E" w:rsidRDefault="00327371" w:rsidP="00D47028">
      <w:pPr>
        <w:numPr>
          <w:ilvl w:val="0"/>
          <w:numId w:val="12"/>
        </w:numPr>
        <w:shd w:val="clear" w:color="auto" w:fill="FBD4B4" w:themeFill="accent6" w:themeFillTint="66"/>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Opis kryteriów oceny ofert wraz z podaniem wag tych kryteriów i sposobu oceny ofert</w:t>
      </w:r>
    </w:p>
    <w:p w14:paraId="54CCA4C0" w14:textId="77777777" w:rsidR="00D92D0B" w:rsidRPr="00D92D0B" w:rsidRDefault="00D92D0B" w:rsidP="00D92D0B">
      <w:pPr>
        <w:numPr>
          <w:ilvl w:val="0"/>
          <w:numId w:val="54"/>
        </w:numPr>
        <w:spacing w:line="259" w:lineRule="auto"/>
        <w:rPr>
          <w:rFonts w:asciiTheme="minorHAnsi" w:hAnsiTheme="minorHAnsi" w:cstheme="minorHAnsi"/>
          <w:sz w:val="22"/>
          <w:szCs w:val="22"/>
        </w:rPr>
      </w:pPr>
      <w:r w:rsidRPr="00D92D0B">
        <w:rPr>
          <w:rFonts w:asciiTheme="minorHAnsi" w:hAnsiTheme="minorHAnsi" w:cstheme="minorHAnsi"/>
          <w:sz w:val="22"/>
          <w:szCs w:val="22"/>
        </w:rPr>
        <w:t>Zamawiający oceni i porówna jedynie te oferty, które:</w:t>
      </w:r>
    </w:p>
    <w:p w14:paraId="49D94246" w14:textId="77777777" w:rsidR="00D92D0B" w:rsidRPr="00D92D0B" w:rsidRDefault="00D92D0B" w:rsidP="00D92D0B">
      <w:pPr>
        <w:numPr>
          <w:ilvl w:val="0"/>
          <w:numId w:val="55"/>
        </w:numPr>
        <w:spacing w:line="259" w:lineRule="auto"/>
        <w:rPr>
          <w:rFonts w:asciiTheme="minorHAnsi" w:hAnsiTheme="minorHAnsi" w:cstheme="minorHAnsi"/>
          <w:sz w:val="22"/>
          <w:szCs w:val="22"/>
        </w:rPr>
      </w:pPr>
      <w:r w:rsidRPr="00D92D0B">
        <w:rPr>
          <w:rFonts w:asciiTheme="minorHAnsi" w:hAnsiTheme="minorHAnsi" w:cstheme="minorHAnsi"/>
          <w:sz w:val="22"/>
          <w:szCs w:val="22"/>
        </w:rPr>
        <w:lastRenderedPageBreak/>
        <w:t>zostaną złożone przez Wykonawców, niewykluczonych przez Zamawiającego z niniejszego postępowania;</w:t>
      </w:r>
    </w:p>
    <w:p w14:paraId="2ED0602E" w14:textId="77777777" w:rsidR="00D92D0B" w:rsidRPr="00D92D0B" w:rsidRDefault="00D92D0B" w:rsidP="00D92D0B">
      <w:pPr>
        <w:numPr>
          <w:ilvl w:val="0"/>
          <w:numId w:val="55"/>
        </w:numPr>
        <w:spacing w:line="259" w:lineRule="auto"/>
        <w:rPr>
          <w:rFonts w:asciiTheme="minorHAnsi" w:hAnsiTheme="minorHAnsi" w:cstheme="minorHAnsi"/>
          <w:sz w:val="22"/>
          <w:szCs w:val="22"/>
        </w:rPr>
      </w:pPr>
      <w:r w:rsidRPr="00D92D0B">
        <w:rPr>
          <w:rFonts w:asciiTheme="minorHAnsi" w:hAnsiTheme="minorHAnsi" w:cstheme="minorHAnsi"/>
          <w:sz w:val="22"/>
          <w:szCs w:val="22"/>
        </w:rPr>
        <w:t>nie zostaną odrzucone przez Zamawiającego.</w:t>
      </w:r>
    </w:p>
    <w:p w14:paraId="0B069C02" w14:textId="77777777" w:rsidR="00D92D0B" w:rsidRPr="00D92D0B" w:rsidRDefault="00D92D0B" w:rsidP="00D92D0B">
      <w:pPr>
        <w:numPr>
          <w:ilvl w:val="0"/>
          <w:numId w:val="54"/>
        </w:numPr>
        <w:spacing w:line="259" w:lineRule="auto"/>
        <w:rPr>
          <w:rFonts w:asciiTheme="minorHAnsi" w:hAnsiTheme="minorHAnsi" w:cstheme="minorHAnsi"/>
          <w:sz w:val="22"/>
          <w:szCs w:val="22"/>
        </w:rPr>
      </w:pPr>
      <w:r w:rsidRPr="00D92D0B">
        <w:rPr>
          <w:rFonts w:asciiTheme="minorHAnsi" w:hAnsiTheme="minorHAnsi" w:cstheme="minorHAnsi"/>
          <w:sz w:val="22"/>
          <w:szCs w:val="22"/>
        </w:rPr>
        <w:t>Oferty zostaną ocenione przez Zamawiającego w oparciu o następujące kryterium:</w:t>
      </w:r>
    </w:p>
    <w:p w14:paraId="179B9D4B" w14:textId="77777777" w:rsidR="00D92D0B" w:rsidRPr="00D92D0B" w:rsidRDefault="00D92D0B" w:rsidP="00D92D0B">
      <w:pPr>
        <w:widowControl w:val="0"/>
        <w:tabs>
          <w:tab w:val="left" w:pos="414"/>
        </w:tabs>
        <w:suppressAutoHyphens/>
        <w:ind w:firstLine="426"/>
        <w:rPr>
          <w:rFonts w:asciiTheme="minorHAnsi" w:hAnsiTheme="minorHAnsi" w:cstheme="minorHAnsi"/>
          <w:sz w:val="22"/>
          <w:szCs w:val="22"/>
        </w:rPr>
      </w:pPr>
      <w:r w:rsidRPr="00D92D0B">
        <w:rPr>
          <w:rFonts w:asciiTheme="minorHAnsi" w:hAnsiTheme="minorHAnsi" w:cstheme="minorHAnsi"/>
          <w:b/>
          <w:sz w:val="22"/>
          <w:szCs w:val="22"/>
        </w:rPr>
        <w:t>Cena</w:t>
      </w:r>
      <w:r w:rsidRPr="00D92D0B">
        <w:rPr>
          <w:rFonts w:asciiTheme="minorHAnsi" w:hAnsiTheme="minorHAnsi" w:cstheme="minorHAnsi"/>
          <w:sz w:val="22"/>
          <w:szCs w:val="22"/>
        </w:rPr>
        <w:t xml:space="preserve">: </w:t>
      </w:r>
      <w:r w:rsidRPr="00D92D0B">
        <w:rPr>
          <w:rFonts w:asciiTheme="minorHAnsi" w:hAnsiTheme="minorHAnsi" w:cstheme="minorHAnsi"/>
          <w:b/>
          <w:bCs/>
          <w:sz w:val="22"/>
          <w:szCs w:val="22"/>
        </w:rPr>
        <w:t>100% znaczenia = 100 pkt. = 100%</w:t>
      </w:r>
    </w:p>
    <w:p w14:paraId="47EE124C" w14:textId="77777777" w:rsidR="00D92D0B" w:rsidRPr="00D92D0B" w:rsidRDefault="00D92D0B" w:rsidP="00D92D0B">
      <w:pPr>
        <w:ind w:right="-3" w:firstLine="426"/>
        <w:rPr>
          <w:rFonts w:asciiTheme="minorHAnsi" w:hAnsiTheme="minorHAnsi" w:cstheme="minorHAnsi"/>
          <w:sz w:val="22"/>
          <w:szCs w:val="22"/>
        </w:rPr>
      </w:pPr>
      <w:r w:rsidRPr="00D92D0B">
        <w:rPr>
          <w:rFonts w:asciiTheme="minorHAnsi" w:hAnsiTheme="minorHAnsi" w:cstheme="minorHAnsi"/>
          <w:b/>
          <w:sz w:val="22"/>
          <w:szCs w:val="22"/>
        </w:rPr>
        <w:t xml:space="preserve">Punkty przyznawane dla kryterium cena </w:t>
      </w:r>
      <w:r w:rsidRPr="00D92D0B">
        <w:rPr>
          <w:rFonts w:asciiTheme="minorHAnsi" w:hAnsiTheme="minorHAnsi" w:cstheme="minorHAnsi"/>
          <w:sz w:val="22"/>
          <w:szCs w:val="22"/>
        </w:rPr>
        <w:t>zostaną obliczone w następujący sposób:</w:t>
      </w:r>
    </w:p>
    <w:p w14:paraId="1340D577" w14:textId="77777777" w:rsidR="00D92D0B" w:rsidRPr="00D92D0B" w:rsidRDefault="00D92D0B" w:rsidP="00D92D0B">
      <w:pPr>
        <w:ind w:right="-3" w:firstLine="426"/>
        <w:rPr>
          <w:rFonts w:asciiTheme="minorHAnsi" w:hAnsiTheme="minorHAnsi" w:cstheme="minorHAnsi"/>
          <w:b/>
          <w:sz w:val="22"/>
          <w:szCs w:val="22"/>
        </w:rPr>
      </w:pPr>
      <w:r w:rsidRPr="00D92D0B">
        <w:rPr>
          <w:rFonts w:asciiTheme="minorHAnsi" w:eastAsia="Arial" w:hAnsiTheme="minorHAnsi" w:cstheme="minorHAnsi"/>
          <w:sz w:val="22"/>
          <w:szCs w:val="22"/>
        </w:rPr>
        <w:t xml:space="preserve">Ocena punktowa = </w:t>
      </w:r>
      <w:r w:rsidRPr="00D92D0B">
        <w:rPr>
          <w:rFonts w:asciiTheme="minorHAnsi" w:eastAsia="Arial" w:hAnsiTheme="minorHAnsi" w:cstheme="minorHAnsi"/>
          <w:w w:val="99"/>
          <w:sz w:val="22"/>
          <w:szCs w:val="22"/>
        </w:rPr>
        <w:t>oferta z najniższą ceną / cena oferty badanej x 100 x 100%</w:t>
      </w:r>
    </w:p>
    <w:p w14:paraId="3949E044" w14:textId="77777777" w:rsidR="00D92D0B" w:rsidRPr="00D92D0B" w:rsidRDefault="00D92D0B" w:rsidP="00D92D0B">
      <w:pPr>
        <w:pStyle w:val="Akapitzlist"/>
        <w:widowControl w:val="0"/>
        <w:numPr>
          <w:ilvl w:val="0"/>
          <w:numId w:val="54"/>
        </w:numPr>
        <w:suppressAutoHyphens/>
        <w:spacing w:line="259" w:lineRule="auto"/>
        <w:rPr>
          <w:rFonts w:asciiTheme="minorHAnsi" w:hAnsiTheme="minorHAnsi" w:cstheme="minorHAnsi"/>
          <w:b/>
          <w:sz w:val="22"/>
          <w:szCs w:val="22"/>
        </w:rPr>
      </w:pPr>
      <w:r w:rsidRPr="00D92D0B">
        <w:rPr>
          <w:rFonts w:asciiTheme="minorHAnsi" w:hAnsiTheme="minorHAnsi" w:cstheme="minorHAnsi"/>
          <w:b/>
          <w:sz w:val="22"/>
          <w:szCs w:val="22"/>
        </w:rPr>
        <w:t>Ocena punktowa będzie przeliczona z dokładnością dwóch miejsc po przecinku.</w:t>
      </w:r>
    </w:p>
    <w:p w14:paraId="622D66B8" w14:textId="77777777" w:rsidR="00D92D0B" w:rsidRPr="00D92D0B" w:rsidRDefault="00D92D0B" w:rsidP="00D92D0B">
      <w:pPr>
        <w:pStyle w:val="Normalny1"/>
        <w:numPr>
          <w:ilvl w:val="0"/>
          <w:numId w:val="54"/>
        </w:numPr>
        <w:jc w:val="both"/>
        <w:rPr>
          <w:rFonts w:asciiTheme="minorHAnsi" w:hAnsiTheme="minorHAnsi" w:cstheme="minorHAnsi"/>
        </w:rPr>
      </w:pPr>
      <w:r w:rsidRPr="00D92D0B">
        <w:rPr>
          <w:rFonts w:asciiTheme="minorHAnsi" w:hAnsiTheme="minorHAnsi" w:cstheme="minorHAnsi"/>
        </w:rPr>
        <w:t>W toku badania i oceny ofert Zamawiający może żądać od Wykonawcy wyjaśnień dotyczących treści złożonej oferty.</w:t>
      </w:r>
    </w:p>
    <w:p w14:paraId="02CA8EC5" w14:textId="77777777" w:rsidR="00D92D0B" w:rsidRPr="00D92D0B" w:rsidRDefault="00D92D0B" w:rsidP="00D92D0B">
      <w:pPr>
        <w:pStyle w:val="Normalny1"/>
        <w:numPr>
          <w:ilvl w:val="0"/>
          <w:numId w:val="54"/>
        </w:numPr>
        <w:spacing w:after="240"/>
        <w:ind w:left="357" w:hanging="357"/>
        <w:rPr>
          <w:rFonts w:asciiTheme="minorHAnsi" w:hAnsiTheme="minorHAnsi" w:cstheme="minorHAnsi"/>
        </w:rPr>
      </w:pPr>
      <w:r w:rsidRPr="00D92D0B">
        <w:rPr>
          <w:rFonts w:asciiTheme="minorHAnsi" w:hAnsiTheme="minorHAnsi" w:cstheme="minorHAnsi"/>
        </w:rPr>
        <w:t>Zamawiający udzieli zamówienia Wykonawcy, którego oferta zostanie uznana za najkorzystniejszą, tj. otrzyma najwyższą liczbę punktów.</w:t>
      </w:r>
    </w:p>
    <w:p w14:paraId="3EA94D22" w14:textId="77777777" w:rsidR="00327371" w:rsidRDefault="00327371" w:rsidP="00D47028">
      <w:pPr>
        <w:suppressAutoHyphens/>
        <w:spacing w:line="276" w:lineRule="auto"/>
        <w:jc w:val="both"/>
        <w:rPr>
          <w:rFonts w:ascii="Calibri" w:hAnsi="Calibri" w:cs="Calibri"/>
          <w:color w:val="000000" w:themeColor="text1"/>
          <w:sz w:val="22"/>
          <w:szCs w:val="22"/>
        </w:rPr>
      </w:pPr>
    </w:p>
    <w:p w14:paraId="0000D5D7" w14:textId="77777777" w:rsidR="00327371" w:rsidRPr="0026296E" w:rsidRDefault="00327371" w:rsidP="00D47028">
      <w:pPr>
        <w:numPr>
          <w:ilvl w:val="0"/>
          <w:numId w:val="12"/>
        </w:numPr>
        <w:shd w:val="clear" w:color="auto" w:fill="FBD4B4" w:themeFill="accent6" w:themeFillTint="66"/>
        <w:spacing w:line="276" w:lineRule="auto"/>
        <w:contextualSpacing/>
        <w:jc w:val="both"/>
        <w:rPr>
          <w:rFonts w:asciiTheme="minorHAnsi" w:hAnsiTheme="minorHAnsi" w:cstheme="minorHAnsi"/>
          <w:b/>
          <w:color w:val="000000" w:themeColor="text1"/>
          <w:sz w:val="22"/>
          <w:szCs w:val="22"/>
          <w:lang w:eastAsia="en-US"/>
        </w:rPr>
      </w:pPr>
      <w:r>
        <w:rPr>
          <w:rFonts w:asciiTheme="minorHAnsi" w:hAnsiTheme="minorHAnsi" w:cstheme="minorHAnsi"/>
          <w:b/>
          <w:color w:val="000000" w:themeColor="text1"/>
          <w:sz w:val="22"/>
          <w:szCs w:val="22"/>
          <w:lang w:eastAsia="en-US"/>
        </w:rPr>
        <w:t>Możliwość przeprowadzenia negocjacji w celu ulepszenia ofert oraz wybór najkorzystniejszej oferty</w:t>
      </w:r>
    </w:p>
    <w:p w14:paraId="3E38BF48" w14:textId="72D7CD84" w:rsidR="00327371" w:rsidRDefault="004D00B9" w:rsidP="004D00B9">
      <w:pPr>
        <w:suppressAutoHyphens/>
        <w:spacing w:line="276" w:lineRule="auto"/>
        <w:jc w:val="both"/>
        <w:rPr>
          <w:rFonts w:ascii="Calibri" w:hAnsi="Calibri" w:cs="Calibri"/>
          <w:color w:val="000000" w:themeColor="text1"/>
          <w:sz w:val="22"/>
          <w:szCs w:val="22"/>
        </w:rPr>
      </w:pPr>
      <w:r>
        <w:rPr>
          <w:rFonts w:ascii="Calibri" w:hAnsi="Calibri" w:cs="Calibri"/>
          <w:color w:val="000000" w:themeColor="text1"/>
          <w:sz w:val="22"/>
          <w:szCs w:val="22"/>
        </w:rPr>
        <w:t xml:space="preserve"> </w:t>
      </w:r>
      <w:r w:rsidR="00327371" w:rsidRPr="004D00B9">
        <w:rPr>
          <w:rFonts w:ascii="Calibri" w:hAnsi="Calibri" w:cs="Calibri"/>
          <w:color w:val="000000" w:themeColor="text1"/>
          <w:sz w:val="22"/>
          <w:szCs w:val="22"/>
        </w:rPr>
        <w:t xml:space="preserve">Zamawiający </w:t>
      </w:r>
      <w:r>
        <w:rPr>
          <w:rFonts w:ascii="Calibri" w:hAnsi="Calibri" w:cs="Calibri"/>
          <w:color w:val="000000" w:themeColor="text1"/>
          <w:sz w:val="22"/>
          <w:szCs w:val="22"/>
        </w:rPr>
        <w:t>nie przewiduje</w:t>
      </w:r>
      <w:r w:rsidR="00327371" w:rsidRPr="004D00B9">
        <w:rPr>
          <w:rFonts w:ascii="Calibri" w:hAnsi="Calibri" w:cs="Calibri"/>
          <w:color w:val="000000" w:themeColor="text1"/>
          <w:sz w:val="22"/>
          <w:szCs w:val="22"/>
        </w:rPr>
        <w:t xml:space="preserve"> negocjacji w celu ulepszenia ofert</w:t>
      </w:r>
      <w:r>
        <w:rPr>
          <w:rFonts w:ascii="Calibri" w:hAnsi="Calibri" w:cs="Calibri"/>
          <w:color w:val="000000" w:themeColor="text1"/>
          <w:sz w:val="22"/>
          <w:szCs w:val="22"/>
        </w:rPr>
        <w:t>y.</w:t>
      </w:r>
    </w:p>
    <w:p w14:paraId="5A8AC135" w14:textId="77777777" w:rsidR="004D00B9" w:rsidRPr="004D00B9" w:rsidRDefault="004D00B9" w:rsidP="004D00B9">
      <w:pPr>
        <w:suppressAutoHyphens/>
        <w:spacing w:line="276" w:lineRule="auto"/>
        <w:jc w:val="both"/>
        <w:rPr>
          <w:rFonts w:ascii="Calibri" w:hAnsi="Calibri" w:cs="Calibri"/>
          <w:color w:val="000000" w:themeColor="text1"/>
          <w:sz w:val="22"/>
          <w:szCs w:val="22"/>
        </w:rPr>
      </w:pPr>
    </w:p>
    <w:p w14:paraId="220EF05E" w14:textId="77777777" w:rsidR="00327371" w:rsidRPr="0026296E" w:rsidRDefault="00327371" w:rsidP="00D47028">
      <w:pPr>
        <w:numPr>
          <w:ilvl w:val="0"/>
          <w:numId w:val="12"/>
        </w:numPr>
        <w:shd w:val="clear" w:color="auto" w:fill="FBD4B4" w:themeFill="accent6" w:themeFillTint="66"/>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Projektowane postanowienia umowy w sprawie zamówienia publicznego, które zostaną wprowadzone do umowy w sprawie zamówienia publicznego</w:t>
      </w:r>
    </w:p>
    <w:p w14:paraId="32281D5E" w14:textId="5715E732" w:rsidR="00327371" w:rsidRPr="008C3850" w:rsidRDefault="00327371" w:rsidP="00D47028">
      <w:pPr>
        <w:spacing w:line="276" w:lineRule="auto"/>
        <w:ind w:right="-108"/>
        <w:jc w:val="both"/>
        <w:rPr>
          <w:rFonts w:asciiTheme="minorHAnsi" w:hAnsiTheme="minorHAnsi" w:cstheme="minorHAnsi"/>
          <w:sz w:val="22"/>
          <w:szCs w:val="22"/>
        </w:rPr>
      </w:pPr>
      <w:r w:rsidRPr="0026296E">
        <w:rPr>
          <w:rFonts w:asciiTheme="minorHAnsi" w:hAnsiTheme="minorHAnsi" w:cstheme="minorHAnsi"/>
          <w:color w:val="000000" w:themeColor="text1"/>
          <w:sz w:val="22"/>
          <w:szCs w:val="22"/>
        </w:rPr>
        <w:t>Projektowane postanowienia umowy stanowią</w:t>
      </w:r>
      <w:r w:rsidR="00365CA6">
        <w:rPr>
          <w:rFonts w:asciiTheme="minorHAnsi" w:hAnsiTheme="minorHAnsi" w:cstheme="minorHAnsi"/>
          <w:color w:val="000000" w:themeColor="text1"/>
          <w:sz w:val="22"/>
          <w:szCs w:val="22"/>
        </w:rPr>
        <w:t xml:space="preserve"> </w:t>
      </w:r>
      <w:r w:rsidRPr="008C3850">
        <w:rPr>
          <w:rFonts w:asciiTheme="minorHAnsi" w:hAnsiTheme="minorHAnsi" w:cstheme="minorHAnsi"/>
          <w:sz w:val="22"/>
          <w:szCs w:val="22"/>
        </w:rPr>
        <w:t xml:space="preserve">załącznik nr </w:t>
      </w:r>
      <w:r w:rsidR="00BA0709">
        <w:rPr>
          <w:rFonts w:asciiTheme="minorHAnsi" w:hAnsiTheme="minorHAnsi" w:cstheme="minorHAnsi"/>
          <w:sz w:val="22"/>
          <w:szCs w:val="22"/>
        </w:rPr>
        <w:t>6</w:t>
      </w:r>
      <w:r w:rsidR="00365CA6" w:rsidRPr="008C3850">
        <w:rPr>
          <w:rFonts w:asciiTheme="minorHAnsi" w:hAnsiTheme="minorHAnsi" w:cstheme="minorHAnsi"/>
          <w:sz w:val="22"/>
          <w:szCs w:val="22"/>
        </w:rPr>
        <w:t xml:space="preserve"> </w:t>
      </w:r>
      <w:r w:rsidRPr="008C3850">
        <w:rPr>
          <w:rFonts w:asciiTheme="minorHAnsi" w:hAnsiTheme="minorHAnsi" w:cstheme="minorHAnsi"/>
          <w:sz w:val="22"/>
          <w:szCs w:val="22"/>
        </w:rPr>
        <w:t xml:space="preserve">do SWZ. </w:t>
      </w:r>
    </w:p>
    <w:p w14:paraId="47FB631C" w14:textId="77777777" w:rsidR="00327371" w:rsidRPr="0026296E" w:rsidRDefault="00327371" w:rsidP="00D47028">
      <w:pPr>
        <w:spacing w:line="276" w:lineRule="auto"/>
        <w:ind w:right="-108"/>
        <w:jc w:val="both"/>
        <w:rPr>
          <w:rFonts w:asciiTheme="minorHAnsi" w:hAnsiTheme="minorHAnsi" w:cstheme="minorHAnsi"/>
          <w:b/>
          <w:color w:val="000000" w:themeColor="text1"/>
          <w:sz w:val="22"/>
          <w:szCs w:val="22"/>
        </w:rPr>
      </w:pPr>
      <w:r w:rsidRPr="0026296E">
        <w:rPr>
          <w:rFonts w:asciiTheme="minorHAnsi" w:hAnsiTheme="minorHAnsi" w:cstheme="minorHAnsi"/>
          <w:b/>
          <w:color w:val="000000" w:themeColor="text1"/>
          <w:sz w:val="22"/>
          <w:szCs w:val="22"/>
        </w:rPr>
        <w:t xml:space="preserve">Złożenie oferty jest jednoznaczne z akceptacją przez </w:t>
      </w:r>
      <w:r>
        <w:rPr>
          <w:rFonts w:asciiTheme="minorHAnsi" w:hAnsiTheme="minorHAnsi" w:cstheme="minorHAnsi"/>
          <w:b/>
          <w:color w:val="000000" w:themeColor="text1"/>
          <w:sz w:val="22"/>
          <w:szCs w:val="22"/>
        </w:rPr>
        <w:t>W</w:t>
      </w:r>
      <w:r w:rsidRPr="0026296E">
        <w:rPr>
          <w:rFonts w:asciiTheme="minorHAnsi" w:hAnsiTheme="minorHAnsi" w:cstheme="minorHAnsi"/>
          <w:b/>
          <w:color w:val="000000" w:themeColor="text1"/>
          <w:sz w:val="22"/>
          <w:szCs w:val="22"/>
        </w:rPr>
        <w:t>ykonawcę projektowanych postanowień umowy.</w:t>
      </w:r>
    </w:p>
    <w:p w14:paraId="1215F959" w14:textId="77777777" w:rsidR="00327371" w:rsidRPr="0026296E" w:rsidRDefault="00327371" w:rsidP="00D47028">
      <w:pPr>
        <w:spacing w:line="276" w:lineRule="auto"/>
        <w:ind w:right="-108"/>
        <w:jc w:val="both"/>
        <w:rPr>
          <w:rFonts w:asciiTheme="minorHAnsi" w:hAnsiTheme="minorHAnsi" w:cstheme="minorHAnsi"/>
          <w:b/>
          <w:color w:val="000000" w:themeColor="text1"/>
          <w:sz w:val="22"/>
          <w:szCs w:val="22"/>
        </w:rPr>
      </w:pPr>
    </w:p>
    <w:p w14:paraId="700B8C71" w14:textId="77777777" w:rsidR="00327371" w:rsidRPr="0026296E" w:rsidRDefault="00327371" w:rsidP="00D47028">
      <w:pPr>
        <w:numPr>
          <w:ilvl w:val="0"/>
          <w:numId w:val="12"/>
        </w:numPr>
        <w:shd w:val="clear" w:color="auto" w:fill="FBD4B4" w:themeFill="accent6" w:themeFillTint="66"/>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 xml:space="preserve">Zabezpieczenie należytego wykonania umowy </w:t>
      </w:r>
    </w:p>
    <w:p w14:paraId="0617C556" w14:textId="77777777" w:rsidR="00327371" w:rsidRPr="0026296E" w:rsidRDefault="00327371" w:rsidP="00D47028">
      <w:pPr>
        <w:spacing w:line="276" w:lineRule="auto"/>
        <w:ind w:left="360" w:right="-108" w:hanging="360"/>
        <w:jc w:val="both"/>
        <w:rPr>
          <w:rFonts w:asciiTheme="minorHAnsi" w:hAnsiTheme="minorHAnsi" w:cstheme="minorHAnsi"/>
          <w:iCs/>
          <w:color w:val="000000" w:themeColor="text1"/>
          <w:sz w:val="22"/>
          <w:szCs w:val="22"/>
        </w:rPr>
      </w:pPr>
      <w:r w:rsidRPr="0026296E">
        <w:rPr>
          <w:rFonts w:asciiTheme="minorHAnsi" w:hAnsiTheme="minorHAnsi" w:cstheme="minorHAnsi"/>
          <w:iCs/>
          <w:color w:val="000000" w:themeColor="text1"/>
          <w:sz w:val="22"/>
          <w:szCs w:val="22"/>
        </w:rPr>
        <w:t xml:space="preserve">Zamawiający </w:t>
      </w:r>
      <w:r w:rsidRPr="00057034">
        <w:rPr>
          <w:rFonts w:asciiTheme="minorHAnsi" w:hAnsiTheme="minorHAnsi" w:cstheme="minorHAnsi"/>
          <w:b/>
          <w:bCs/>
          <w:iCs/>
          <w:color w:val="000000" w:themeColor="text1"/>
          <w:sz w:val="22"/>
          <w:szCs w:val="22"/>
        </w:rPr>
        <w:t>nie wymaga</w:t>
      </w:r>
      <w:r w:rsidRPr="0026296E">
        <w:rPr>
          <w:rFonts w:asciiTheme="minorHAnsi" w:hAnsiTheme="minorHAnsi" w:cstheme="minorHAnsi"/>
          <w:iCs/>
          <w:color w:val="000000" w:themeColor="text1"/>
          <w:sz w:val="22"/>
          <w:szCs w:val="22"/>
        </w:rPr>
        <w:t xml:space="preserve"> wniesienia zabezpieczenia należytego wykonania umowy</w:t>
      </w:r>
    </w:p>
    <w:p w14:paraId="58FA3880" w14:textId="77777777" w:rsidR="00327371" w:rsidRPr="0026296E" w:rsidRDefault="00327371" w:rsidP="00D47028">
      <w:pPr>
        <w:spacing w:line="276" w:lineRule="auto"/>
        <w:ind w:right="-108"/>
        <w:jc w:val="both"/>
        <w:rPr>
          <w:rFonts w:asciiTheme="minorHAnsi" w:hAnsiTheme="minorHAnsi" w:cstheme="minorHAnsi"/>
          <w:color w:val="000000" w:themeColor="text1"/>
          <w:sz w:val="22"/>
          <w:szCs w:val="22"/>
        </w:rPr>
      </w:pPr>
    </w:p>
    <w:p w14:paraId="1256728D" w14:textId="77777777" w:rsidR="00327371" w:rsidRPr="0026296E" w:rsidRDefault="00327371" w:rsidP="00D47028">
      <w:pPr>
        <w:numPr>
          <w:ilvl w:val="0"/>
          <w:numId w:val="12"/>
        </w:numPr>
        <w:shd w:val="clear" w:color="auto" w:fill="FBD4B4" w:themeFill="accent6" w:themeFillTint="66"/>
        <w:spacing w:line="276" w:lineRule="auto"/>
        <w:contextualSpacing/>
        <w:jc w:val="both"/>
        <w:rPr>
          <w:rFonts w:asciiTheme="minorHAnsi" w:hAnsiTheme="minorHAnsi" w:cstheme="minorHAnsi"/>
          <w:b/>
          <w:color w:val="000000" w:themeColor="text1"/>
          <w:sz w:val="22"/>
          <w:szCs w:val="22"/>
          <w:lang w:eastAsia="en-US"/>
        </w:rPr>
      </w:pPr>
      <w:r w:rsidRPr="0026296E">
        <w:rPr>
          <w:rFonts w:asciiTheme="minorHAnsi" w:hAnsiTheme="minorHAnsi" w:cstheme="minorHAnsi"/>
          <w:b/>
          <w:color w:val="000000" w:themeColor="text1"/>
          <w:sz w:val="22"/>
          <w:szCs w:val="22"/>
          <w:lang w:eastAsia="en-US"/>
        </w:rPr>
        <w:t>Informacje o formalnościach, jakie muszą zostać dopełnione po wyborze oferty w celu zawarcia umowy w sprawie zamówienia publicznego</w:t>
      </w:r>
    </w:p>
    <w:p w14:paraId="57B80DBB" w14:textId="77777777" w:rsidR="00993B85" w:rsidRDefault="004D00B9" w:rsidP="004D00B9">
      <w:pPr>
        <w:pStyle w:val="Akapitzlist"/>
        <w:widowControl w:val="0"/>
        <w:numPr>
          <w:ilvl w:val="0"/>
          <w:numId w:val="56"/>
        </w:numPr>
        <w:snapToGrid w:val="0"/>
        <w:spacing w:line="276" w:lineRule="auto"/>
        <w:ind w:left="284" w:hanging="284"/>
        <w:jc w:val="both"/>
        <w:rPr>
          <w:rFonts w:asciiTheme="minorHAnsi" w:hAnsiTheme="minorHAnsi" w:cstheme="minorHAnsi"/>
          <w:color w:val="000000" w:themeColor="text1"/>
          <w:sz w:val="22"/>
          <w:szCs w:val="22"/>
        </w:rPr>
      </w:pPr>
      <w:r w:rsidRPr="00993B85">
        <w:rPr>
          <w:rFonts w:asciiTheme="minorHAnsi" w:hAnsiTheme="minorHAnsi" w:cstheme="minorHAnsi"/>
          <w:color w:val="000000" w:themeColor="text1"/>
          <w:sz w:val="22"/>
          <w:szCs w:val="22"/>
        </w:rPr>
        <w:t>Zamawiający zawiera umowę w sprawie zamówienia publicznego w terminie nie krótszym niż 5 dni od dnia przesłania zawiadomienia o wyborze najkorzystniejszej oferty.</w:t>
      </w:r>
    </w:p>
    <w:p w14:paraId="0ACC4227" w14:textId="77777777" w:rsidR="00993B85" w:rsidRDefault="004D00B9" w:rsidP="004D00B9">
      <w:pPr>
        <w:pStyle w:val="Akapitzlist"/>
        <w:widowControl w:val="0"/>
        <w:numPr>
          <w:ilvl w:val="0"/>
          <w:numId w:val="56"/>
        </w:numPr>
        <w:snapToGrid w:val="0"/>
        <w:spacing w:line="276" w:lineRule="auto"/>
        <w:ind w:left="284" w:hanging="284"/>
        <w:jc w:val="both"/>
        <w:rPr>
          <w:rFonts w:asciiTheme="minorHAnsi" w:hAnsiTheme="minorHAnsi" w:cstheme="minorHAnsi"/>
          <w:color w:val="000000" w:themeColor="text1"/>
          <w:sz w:val="22"/>
          <w:szCs w:val="22"/>
        </w:rPr>
      </w:pPr>
      <w:r w:rsidRPr="00993B85">
        <w:rPr>
          <w:rFonts w:asciiTheme="minorHAnsi" w:hAnsiTheme="minorHAnsi" w:cstheme="minorHAnsi"/>
          <w:color w:val="000000" w:themeColor="text1"/>
          <w:sz w:val="22"/>
          <w:szCs w:val="22"/>
        </w:rPr>
        <w:t>Zamawiający może zawrzeć umowę w sprawie zamówienia publicznego przed upływem terminu, o którym mowa w pkt. 1, jeżeli w postępowaniu o udzielenie zamówienia prowadzonym w trybie podstawowym złożono tylko jedną ofertę.</w:t>
      </w:r>
    </w:p>
    <w:p w14:paraId="12C622A0" w14:textId="63A6C416" w:rsidR="00993B85" w:rsidRDefault="004D00B9" w:rsidP="004D00B9">
      <w:pPr>
        <w:pStyle w:val="Akapitzlist"/>
        <w:widowControl w:val="0"/>
        <w:numPr>
          <w:ilvl w:val="0"/>
          <w:numId w:val="56"/>
        </w:numPr>
        <w:snapToGrid w:val="0"/>
        <w:spacing w:line="276" w:lineRule="auto"/>
        <w:ind w:left="284" w:hanging="284"/>
        <w:jc w:val="both"/>
        <w:rPr>
          <w:rFonts w:asciiTheme="minorHAnsi" w:hAnsiTheme="minorHAnsi" w:cstheme="minorHAnsi"/>
          <w:color w:val="000000" w:themeColor="text1"/>
          <w:sz w:val="22"/>
          <w:szCs w:val="22"/>
        </w:rPr>
      </w:pPr>
      <w:r w:rsidRPr="00993B85">
        <w:rPr>
          <w:rFonts w:asciiTheme="minorHAnsi" w:hAnsiTheme="minorHAnsi" w:cstheme="minorHAnsi"/>
          <w:color w:val="000000" w:themeColor="text1"/>
          <w:sz w:val="22"/>
          <w:szCs w:val="22"/>
        </w:rPr>
        <w:t>Najpóźniej w dniu podpisania umowy, Wykonawca jest zobowiązany do przedłożenia kosztorysu na kwotę zgodną z ceną podaną w formularzu ofertowym, który stanowi</w:t>
      </w:r>
      <w:r w:rsidR="00993B85">
        <w:rPr>
          <w:rFonts w:asciiTheme="minorHAnsi" w:hAnsiTheme="minorHAnsi" w:cstheme="minorHAnsi"/>
          <w:color w:val="000000" w:themeColor="text1"/>
          <w:sz w:val="22"/>
          <w:szCs w:val="22"/>
        </w:rPr>
        <w:t>ć będzie</w:t>
      </w:r>
      <w:r w:rsidRPr="00993B85">
        <w:rPr>
          <w:rFonts w:asciiTheme="minorHAnsi" w:hAnsiTheme="minorHAnsi" w:cstheme="minorHAnsi"/>
          <w:color w:val="000000" w:themeColor="text1"/>
          <w:sz w:val="22"/>
          <w:szCs w:val="22"/>
        </w:rPr>
        <w:t xml:space="preserve"> załącznik</w:t>
      </w:r>
      <w:r w:rsidR="00993B85">
        <w:rPr>
          <w:rFonts w:asciiTheme="minorHAnsi" w:hAnsiTheme="minorHAnsi" w:cstheme="minorHAnsi"/>
          <w:color w:val="000000" w:themeColor="text1"/>
          <w:sz w:val="22"/>
          <w:szCs w:val="22"/>
        </w:rPr>
        <w:t xml:space="preserve"> nr 2</w:t>
      </w:r>
      <w:r w:rsidRPr="00993B85">
        <w:rPr>
          <w:rFonts w:asciiTheme="minorHAnsi" w:hAnsiTheme="minorHAnsi" w:cstheme="minorHAnsi"/>
          <w:color w:val="000000" w:themeColor="text1"/>
          <w:sz w:val="22"/>
          <w:szCs w:val="22"/>
        </w:rPr>
        <w:t xml:space="preserve"> do</w:t>
      </w:r>
      <w:r w:rsidR="00993B85">
        <w:rPr>
          <w:rFonts w:asciiTheme="minorHAnsi" w:hAnsiTheme="minorHAnsi" w:cstheme="minorHAnsi"/>
          <w:color w:val="000000" w:themeColor="text1"/>
          <w:sz w:val="22"/>
          <w:szCs w:val="22"/>
        </w:rPr>
        <w:br/>
      </w:r>
      <w:r w:rsidRPr="00993B85">
        <w:rPr>
          <w:rFonts w:asciiTheme="minorHAnsi" w:hAnsiTheme="minorHAnsi" w:cstheme="minorHAnsi"/>
          <w:color w:val="000000" w:themeColor="text1"/>
          <w:sz w:val="22"/>
          <w:szCs w:val="22"/>
        </w:rPr>
        <w:t>umowy.</w:t>
      </w:r>
    </w:p>
    <w:p w14:paraId="5AB43CEC" w14:textId="77777777" w:rsidR="00993B85" w:rsidRDefault="004D00B9" w:rsidP="004D00B9">
      <w:pPr>
        <w:pStyle w:val="Akapitzlist"/>
        <w:widowControl w:val="0"/>
        <w:numPr>
          <w:ilvl w:val="0"/>
          <w:numId w:val="56"/>
        </w:numPr>
        <w:snapToGrid w:val="0"/>
        <w:spacing w:line="276" w:lineRule="auto"/>
        <w:ind w:left="284" w:hanging="284"/>
        <w:jc w:val="both"/>
        <w:rPr>
          <w:rFonts w:asciiTheme="minorHAnsi" w:hAnsiTheme="minorHAnsi" w:cstheme="minorHAnsi"/>
          <w:color w:val="000000" w:themeColor="text1"/>
          <w:sz w:val="22"/>
          <w:szCs w:val="22"/>
        </w:rPr>
      </w:pPr>
      <w:r w:rsidRPr="00993B85">
        <w:rPr>
          <w:rFonts w:asciiTheme="minorHAnsi" w:hAnsiTheme="minorHAnsi" w:cstheme="minorHAnsi"/>
          <w:color w:val="000000" w:themeColor="text1"/>
          <w:sz w:val="22"/>
          <w:szCs w:val="22"/>
        </w:rPr>
        <w:t xml:space="preserve">Najpóźniej w dniu podpisania umowy, Wykonawca jest zobowiązany do przedłożenia Zamawiającemu poświadczonej za zgodność z oryginałem kopii polisy ubezpieczeniowej (OC) zgodnie z rozdziałem II </w:t>
      </w:r>
      <w:r w:rsidR="00993B85">
        <w:rPr>
          <w:rFonts w:asciiTheme="minorHAnsi" w:hAnsiTheme="minorHAnsi" w:cstheme="minorHAnsi"/>
          <w:color w:val="000000" w:themeColor="text1"/>
          <w:sz w:val="22"/>
          <w:szCs w:val="22"/>
        </w:rPr>
        <w:t xml:space="preserve">ust. 1 </w:t>
      </w:r>
      <w:r w:rsidRPr="00993B85">
        <w:rPr>
          <w:rFonts w:asciiTheme="minorHAnsi" w:hAnsiTheme="minorHAnsi" w:cstheme="minorHAnsi"/>
          <w:color w:val="000000" w:themeColor="text1"/>
          <w:sz w:val="22"/>
          <w:szCs w:val="22"/>
        </w:rPr>
        <w:t xml:space="preserve">pkt </w:t>
      </w:r>
      <w:r w:rsidR="00993B85">
        <w:rPr>
          <w:rFonts w:asciiTheme="minorHAnsi" w:hAnsiTheme="minorHAnsi" w:cstheme="minorHAnsi"/>
          <w:color w:val="000000" w:themeColor="text1"/>
          <w:sz w:val="22"/>
          <w:szCs w:val="22"/>
        </w:rPr>
        <w:t>7)</w:t>
      </w:r>
      <w:r w:rsidRPr="00993B85">
        <w:rPr>
          <w:rFonts w:asciiTheme="minorHAnsi" w:hAnsiTheme="minorHAnsi" w:cstheme="minorHAnsi"/>
          <w:color w:val="000000" w:themeColor="text1"/>
          <w:sz w:val="22"/>
          <w:szCs w:val="22"/>
        </w:rPr>
        <w:t xml:space="preserve"> SWZ.</w:t>
      </w:r>
    </w:p>
    <w:p w14:paraId="721A18F8" w14:textId="77777777" w:rsidR="00993B85" w:rsidRDefault="004D00B9" w:rsidP="004D00B9">
      <w:pPr>
        <w:pStyle w:val="Akapitzlist"/>
        <w:widowControl w:val="0"/>
        <w:numPr>
          <w:ilvl w:val="0"/>
          <w:numId w:val="56"/>
        </w:numPr>
        <w:snapToGrid w:val="0"/>
        <w:spacing w:line="276" w:lineRule="auto"/>
        <w:ind w:left="284" w:hanging="284"/>
        <w:jc w:val="both"/>
        <w:rPr>
          <w:rFonts w:asciiTheme="minorHAnsi" w:hAnsiTheme="minorHAnsi" w:cstheme="minorHAnsi"/>
          <w:color w:val="000000" w:themeColor="text1"/>
          <w:sz w:val="22"/>
          <w:szCs w:val="22"/>
        </w:rPr>
      </w:pPr>
      <w:r w:rsidRPr="00993B85">
        <w:rPr>
          <w:rFonts w:asciiTheme="minorHAnsi" w:hAnsiTheme="minorHAnsi" w:cstheme="minorHAnsi"/>
          <w:color w:val="000000" w:themeColor="text1"/>
          <w:sz w:val="22"/>
          <w:szCs w:val="22"/>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33217A3C" w14:textId="5CA2F190" w:rsidR="004D00B9" w:rsidRDefault="004D00B9" w:rsidP="004D00B9">
      <w:pPr>
        <w:pStyle w:val="Akapitzlist"/>
        <w:widowControl w:val="0"/>
        <w:numPr>
          <w:ilvl w:val="0"/>
          <w:numId w:val="56"/>
        </w:numPr>
        <w:snapToGrid w:val="0"/>
        <w:spacing w:line="276" w:lineRule="auto"/>
        <w:ind w:left="284" w:hanging="284"/>
        <w:jc w:val="both"/>
        <w:rPr>
          <w:rFonts w:asciiTheme="minorHAnsi" w:hAnsiTheme="minorHAnsi" w:cstheme="minorHAnsi"/>
          <w:color w:val="000000" w:themeColor="text1"/>
          <w:sz w:val="22"/>
          <w:szCs w:val="22"/>
        </w:rPr>
      </w:pPr>
      <w:r w:rsidRPr="00993B85">
        <w:rPr>
          <w:rFonts w:asciiTheme="minorHAnsi" w:hAnsiTheme="minorHAnsi" w:cstheme="minorHAnsi"/>
          <w:color w:val="000000" w:themeColor="text1"/>
          <w:sz w:val="22"/>
          <w:szCs w:val="22"/>
        </w:rPr>
        <w:t>Wykonawca będzie zobowiązany do podpisania umowy w miejscu i terminie wskazanym przez Zamawiającego.</w:t>
      </w:r>
    </w:p>
    <w:p w14:paraId="6F20670E" w14:textId="77777777" w:rsidR="00993B85" w:rsidRPr="00993B85" w:rsidRDefault="00993B85" w:rsidP="00993B85">
      <w:pPr>
        <w:pStyle w:val="Akapitzlist"/>
        <w:widowControl w:val="0"/>
        <w:snapToGrid w:val="0"/>
        <w:spacing w:line="276" w:lineRule="auto"/>
        <w:ind w:left="284"/>
        <w:jc w:val="both"/>
        <w:rPr>
          <w:rFonts w:asciiTheme="minorHAnsi" w:hAnsiTheme="minorHAnsi" w:cstheme="minorHAnsi"/>
          <w:color w:val="000000" w:themeColor="text1"/>
          <w:sz w:val="22"/>
          <w:szCs w:val="22"/>
        </w:rPr>
      </w:pPr>
    </w:p>
    <w:p w14:paraId="04D01ED2" w14:textId="77777777" w:rsidR="00327371" w:rsidRPr="0026296E" w:rsidRDefault="00327371" w:rsidP="00D47028">
      <w:pPr>
        <w:widowControl w:val="0"/>
        <w:snapToGrid w:val="0"/>
        <w:spacing w:line="276" w:lineRule="auto"/>
        <w:jc w:val="both"/>
        <w:rPr>
          <w:rFonts w:asciiTheme="minorHAnsi" w:hAnsiTheme="minorHAnsi" w:cstheme="minorHAnsi"/>
          <w:b/>
          <w:color w:val="000000" w:themeColor="text1"/>
          <w:sz w:val="22"/>
          <w:szCs w:val="22"/>
        </w:rPr>
      </w:pPr>
      <w:r w:rsidRPr="0026296E">
        <w:rPr>
          <w:rFonts w:asciiTheme="minorHAnsi" w:hAnsiTheme="minorHAnsi" w:cstheme="minorHAnsi"/>
          <w:b/>
          <w:color w:val="000000" w:themeColor="text1"/>
          <w:sz w:val="22"/>
          <w:szCs w:val="22"/>
        </w:rPr>
        <w:lastRenderedPageBreak/>
        <w:t>Załączniki do SWZ:</w:t>
      </w:r>
    </w:p>
    <w:p w14:paraId="4300CCF8" w14:textId="77777777" w:rsidR="00BF37E2" w:rsidRDefault="00BF37E2" w:rsidP="00BF37E2">
      <w:pPr>
        <w:pStyle w:val="pkt"/>
        <w:spacing w:before="0" w:after="0" w:line="276" w:lineRule="auto"/>
        <w:ind w:left="0" w:firstLine="0"/>
        <w:rPr>
          <w:rFonts w:cstheme="minorHAnsi"/>
          <w:color w:val="000000" w:themeColor="text1"/>
          <w:sz w:val="22"/>
        </w:rPr>
      </w:pPr>
      <w:r w:rsidRPr="0026296E">
        <w:rPr>
          <w:rFonts w:cstheme="minorHAnsi"/>
          <w:color w:val="000000" w:themeColor="text1"/>
          <w:sz w:val="22"/>
        </w:rPr>
        <w:t>Załącznik nr 1</w:t>
      </w:r>
      <w:r>
        <w:rPr>
          <w:rFonts w:cstheme="minorHAnsi"/>
          <w:color w:val="000000" w:themeColor="text1"/>
          <w:sz w:val="22"/>
        </w:rPr>
        <w:t>.1</w:t>
      </w:r>
      <w:r w:rsidRPr="0026296E">
        <w:rPr>
          <w:rFonts w:cstheme="minorHAnsi"/>
          <w:color w:val="000000" w:themeColor="text1"/>
          <w:sz w:val="22"/>
        </w:rPr>
        <w:t xml:space="preserve"> do SWZ-</w:t>
      </w:r>
      <w:r w:rsidRPr="00993B85">
        <w:rPr>
          <w:rFonts w:cstheme="minorHAnsi"/>
          <w:color w:val="000000" w:themeColor="text1"/>
          <w:sz w:val="22"/>
        </w:rPr>
        <w:t xml:space="preserve"> </w:t>
      </w:r>
      <w:proofErr w:type="spellStart"/>
      <w:r>
        <w:rPr>
          <w:rFonts w:cstheme="minorHAnsi"/>
          <w:color w:val="000000" w:themeColor="text1"/>
          <w:sz w:val="22"/>
        </w:rPr>
        <w:t>STWiORB</w:t>
      </w:r>
      <w:proofErr w:type="spellEnd"/>
      <w:r>
        <w:rPr>
          <w:rFonts w:cstheme="minorHAnsi"/>
          <w:color w:val="000000" w:themeColor="text1"/>
          <w:sz w:val="22"/>
        </w:rPr>
        <w:t>;</w:t>
      </w:r>
    </w:p>
    <w:p w14:paraId="10C40D6E" w14:textId="77777777" w:rsidR="00BF37E2" w:rsidRPr="0026296E" w:rsidRDefault="00BF37E2" w:rsidP="00BF37E2">
      <w:pPr>
        <w:pStyle w:val="pkt"/>
        <w:spacing w:before="0" w:after="0" w:line="276" w:lineRule="auto"/>
        <w:ind w:left="0" w:firstLine="0"/>
        <w:rPr>
          <w:rFonts w:cstheme="minorHAnsi"/>
          <w:color w:val="000000" w:themeColor="text1"/>
          <w:sz w:val="22"/>
        </w:rPr>
      </w:pPr>
      <w:r w:rsidRPr="00993B85">
        <w:rPr>
          <w:rFonts w:cstheme="minorHAnsi"/>
          <w:color w:val="000000" w:themeColor="text1"/>
          <w:sz w:val="22"/>
        </w:rPr>
        <w:t>Załącznik nr 1.</w:t>
      </w:r>
      <w:r>
        <w:rPr>
          <w:rFonts w:cstheme="minorHAnsi"/>
          <w:color w:val="000000" w:themeColor="text1"/>
          <w:sz w:val="22"/>
        </w:rPr>
        <w:t>2</w:t>
      </w:r>
      <w:r w:rsidRPr="00993B85">
        <w:rPr>
          <w:rFonts w:cstheme="minorHAnsi"/>
          <w:color w:val="000000" w:themeColor="text1"/>
          <w:sz w:val="22"/>
        </w:rPr>
        <w:t xml:space="preserve"> do SWZ- Przedmiar</w:t>
      </w:r>
      <w:r>
        <w:rPr>
          <w:rFonts w:cstheme="minorHAnsi"/>
          <w:color w:val="000000" w:themeColor="text1"/>
          <w:sz w:val="22"/>
        </w:rPr>
        <w:t>;</w:t>
      </w:r>
    </w:p>
    <w:p w14:paraId="4C43E570" w14:textId="77777777" w:rsidR="00BF37E2" w:rsidRDefault="00BF37E2" w:rsidP="00BF37E2">
      <w:pPr>
        <w:pStyle w:val="pkt"/>
        <w:spacing w:before="0" w:after="0" w:line="276" w:lineRule="auto"/>
        <w:ind w:left="0" w:firstLine="0"/>
        <w:rPr>
          <w:rFonts w:cstheme="minorHAnsi"/>
          <w:color w:val="000000" w:themeColor="text1"/>
          <w:sz w:val="22"/>
        </w:rPr>
      </w:pPr>
      <w:r w:rsidRPr="0026296E">
        <w:rPr>
          <w:rFonts w:cstheme="minorHAnsi"/>
          <w:color w:val="000000" w:themeColor="text1"/>
          <w:sz w:val="22"/>
        </w:rPr>
        <w:t>Załącznik nr 2 do SWZ – Opis przedmiotu zamówienia</w:t>
      </w:r>
      <w:r>
        <w:rPr>
          <w:rFonts w:cstheme="minorHAnsi"/>
          <w:color w:val="000000" w:themeColor="text1"/>
          <w:sz w:val="22"/>
        </w:rPr>
        <w:t>;</w:t>
      </w:r>
    </w:p>
    <w:p w14:paraId="63C5E788" w14:textId="77777777" w:rsidR="00BF37E2" w:rsidRDefault="00BF37E2" w:rsidP="00BF37E2">
      <w:pPr>
        <w:pStyle w:val="pkt"/>
        <w:spacing w:before="0" w:after="0" w:line="276" w:lineRule="auto"/>
        <w:ind w:left="0" w:firstLine="0"/>
        <w:rPr>
          <w:rFonts w:cstheme="minorHAnsi"/>
          <w:color w:val="000000" w:themeColor="text1"/>
          <w:sz w:val="22"/>
        </w:rPr>
      </w:pPr>
      <w:r w:rsidRPr="0026296E">
        <w:rPr>
          <w:rFonts w:cstheme="minorHAnsi"/>
          <w:color w:val="000000" w:themeColor="text1"/>
          <w:sz w:val="22"/>
        </w:rPr>
        <w:t xml:space="preserve">Załącznik nr 3 do SWZ – </w:t>
      </w:r>
      <w:r>
        <w:rPr>
          <w:rFonts w:cstheme="minorHAnsi"/>
          <w:color w:val="000000" w:themeColor="text1"/>
          <w:sz w:val="22"/>
        </w:rPr>
        <w:t>Formularz ofertowy;</w:t>
      </w:r>
    </w:p>
    <w:p w14:paraId="3A50312F" w14:textId="77777777" w:rsidR="00BF37E2" w:rsidRDefault="00BF37E2" w:rsidP="00BF37E2">
      <w:pPr>
        <w:pStyle w:val="pkt"/>
        <w:spacing w:before="0" w:after="0" w:line="276" w:lineRule="auto"/>
        <w:ind w:left="0" w:firstLine="0"/>
        <w:rPr>
          <w:rFonts w:cstheme="minorHAnsi"/>
          <w:color w:val="000000" w:themeColor="text1"/>
          <w:sz w:val="22"/>
        </w:rPr>
      </w:pPr>
      <w:bookmarkStart w:id="21" w:name="_Hlk171293204"/>
      <w:r w:rsidRPr="00706C97">
        <w:rPr>
          <w:rFonts w:cstheme="minorHAnsi"/>
          <w:color w:val="000000" w:themeColor="text1"/>
          <w:sz w:val="22"/>
        </w:rPr>
        <w:t>Załącznik nr 4</w:t>
      </w:r>
      <w:r>
        <w:rPr>
          <w:rFonts w:cstheme="minorHAnsi"/>
          <w:color w:val="000000" w:themeColor="text1"/>
          <w:sz w:val="22"/>
        </w:rPr>
        <w:t>a</w:t>
      </w:r>
      <w:r w:rsidRPr="00706C97">
        <w:rPr>
          <w:rFonts w:cstheme="minorHAnsi"/>
          <w:color w:val="000000" w:themeColor="text1"/>
          <w:sz w:val="22"/>
        </w:rPr>
        <w:t xml:space="preserve"> do SWZ</w:t>
      </w:r>
      <w:r>
        <w:rPr>
          <w:rFonts w:cstheme="minorHAnsi"/>
          <w:color w:val="000000" w:themeColor="text1"/>
          <w:sz w:val="22"/>
        </w:rPr>
        <w:t xml:space="preserve">- </w:t>
      </w:r>
      <w:r w:rsidRPr="00706C97">
        <w:rPr>
          <w:rFonts w:cstheme="minorHAnsi"/>
          <w:color w:val="000000" w:themeColor="text1"/>
          <w:sz w:val="22"/>
        </w:rPr>
        <w:t xml:space="preserve">Wzór oświadczenia dotyczącego </w:t>
      </w:r>
      <w:r>
        <w:rPr>
          <w:rFonts w:cstheme="minorHAnsi"/>
          <w:color w:val="000000" w:themeColor="text1"/>
          <w:sz w:val="22"/>
        </w:rPr>
        <w:t xml:space="preserve">spełniania warunków udziału w </w:t>
      </w:r>
      <w:r w:rsidRPr="00706C97">
        <w:rPr>
          <w:rFonts w:cstheme="minorHAnsi"/>
          <w:color w:val="000000" w:themeColor="text1"/>
          <w:sz w:val="22"/>
        </w:rPr>
        <w:t xml:space="preserve"> postępowani</w:t>
      </w:r>
      <w:r>
        <w:rPr>
          <w:rFonts w:cstheme="minorHAnsi"/>
          <w:color w:val="000000" w:themeColor="text1"/>
          <w:sz w:val="22"/>
        </w:rPr>
        <w:t>u</w:t>
      </w:r>
      <w:r w:rsidRPr="00706C97">
        <w:rPr>
          <w:rFonts w:cstheme="minorHAnsi"/>
          <w:color w:val="000000" w:themeColor="text1"/>
          <w:sz w:val="22"/>
        </w:rPr>
        <w:t xml:space="preserve"> </w:t>
      </w:r>
      <w:r>
        <w:rPr>
          <w:rFonts w:cstheme="minorHAnsi"/>
          <w:color w:val="000000" w:themeColor="text1"/>
          <w:sz w:val="22"/>
        </w:rPr>
        <w:t xml:space="preserve">- </w:t>
      </w:r>
      <w:r w:rsidRPr="00706C97">
        <w:rPr>
          <w:rFonts w:cstheme="minorHAnsi"/>
          <w:color w:val="000000" w:themeColor="text1"/>
          <w:sz w:val="22"/>
        </w:rPr>
        <w:t>składa Wykonawca/Wykonawcy wspólnie ubiegający się o uzyskanie zamówienia;</w:t>
      </w:r>
    </w:p>
    <w:bookmarkEnd w:id="21"/>
    <w:p w14:paraId="317BBDAE" w14:textId="77777777" w:rsidR="00BF37E2" w:rsidRDefault="00BF37E2" w:rsidP="00BF37E2">
      <w:pPr>
        <w:pStyle w:val="pkt"/>
        <w:spacing w:before="0" w:after="0" w:line="276" w:lineRule="auto"/>
        <w:ind w:left="0" w:firstLine="0"/>
        <w:rPr>
          <w:rFonts w:cstheme="minorHAnsi"/>
          <w:color w:val="000000" w:themeColor="text1"/>
          <w:sz w:val="22"/>
        </w:rPr>
      </w:pPr>
      <w:r w:rsidRPr="00706C97">
        <w:rPr>
          <w:rFonts w:cstheme="minorHAnsi"/>
          <w:color w:val="000000" w:themeColor="text1"/>
          <w:sz w:val="22"/>
        </w:rPr>
        <w:t>Załącznik nr 4</w:t>
      </w:r>
      <w:r>
        <w:rPr>
          <w:rFonts w:cstheme="minorHAnsi"/>
          <w:color w:val="000000" w:themeColor="text1"/>
          <w:sz w:val="22"/>
        </w:rPr>
        <w:t>b</w:t>
      </w:r>
      <w:r w:rsidRPr="00706C97">
        <w:rPr>
          <w:rFonts w:cstheme="minorHAnsi"/>
          <w:color w:val="000000" w:themeColor="text1"/>
          <w:sz w:val="22"/>
        </w:rPr>
        <w:t xml:space="preserve"> do SWZ- Wzór oświadczenia dotyczące</w:t>
      </w:r>
      <w:r>
        <w:rPr>
          <w:rFonts w:cstheme="minorHAnsi"/>
          <w:color w:val="000000" w:themeColor="text1"/>
          <w:sz w:val="22"/>
        </w:rPr>
        <w:t xml:space="preserve"> </w:t>
      </w:r>
      <w:r w:rsidRPr="00706C97">
        <w:rPr>
          <w:rFonts w:cstheme="minorHAnsi"/>
          <w:color w:val="000000" w:themeColor="text1"/>
          <w:sz w:val="22"/>
        </w:rPr>
        <w:t xml:space="preserve">spełniania warunków udziału w  postępowaniu </w:t>
      </w:r>
      <w:r>
        <w:rPr>
          <w:rFonts w:cstheme="minorHAnsi"/>
          <w:color w:val="000000" w:themeColor="text1"/>
          <w:sz w:val="22"/>
        </w:rPr>
        <w:t xml:space="preserve">– składa </w:t>
      </w:r>
      <w:r w:rsidRPr="00706C97">
        <w:rPr>
          <w:rFonts w:cstheme="minorHAnsi"/>
          <w:color w:val="000000" w:themeColor="text1"/>
          <w:sz w:val="22"/>
        </w:rPr>
        <w:t>podmiot udostępniając</w:t>
      </w:r>
      <w:r>
        <w:rPr>
          <w:rFonts w:cstheme="minorHAnsi"/>
          <w:color w:val="000000" w:themeColor="text1"/>
          <w:sz w:val="22"/>
        </w:rPr>
        <w:t>y</w:t>
      </w:r>
      <w:r w:rsidRPr="00706C97">
        <w:rPr>
          <w:rFonts w:cstheme="minorHAnsi"/>
          <w:color w:val="000000" w:themeColor="text1"/>
          <w:sz w:val="22"/>
        </w:rPr>
        <w:t xml:space="preserve"> zasoby</w:t>
      </w:r>
      <w:r>
        <w:rPr>
          <w:rFonts w:cstheme="minorHAnsi"/>
          <w:color w:val="000000" w:themeColor="text1"/>
          <w:sz w:val="22"/>
        </w:rPr>
        <w:t>;</w:t>
      </w:r>
    </w:p>
    <w:p w14:paraId="73287B5F" w14:textId="77777777" w:rsidR="00BF37E2" w:rsidRDefault="00BF37E2" w:rsidP="00BF37E2">
      <w:pPr>
        <w:pStyle w:val="pkt"/>
        <w:spacing w:before="0" w:after="0" w:line="276" w:lineRule="auto"/>
        <w:ind w:left="0" w:firstLine="0"/>
        <w:rPr>
          <w:rFonts w:cstheme="minorHAnsi"/>
          <w:color w:val="000000" w:themeColor="text1"/>
          <w:sz w:val="22"/>
        </w:rPr>
      </w:pPr>
      <w:r w:rsidRPr="00706C97">
        <w:rPr>
          <w:rFonts w:cstheme="minorHAnsi"/>
          <w:color w:val="000000" w:themeColor="text1"/>
          <w:sz w:val="22"/>
        </w:rPr>
        <w:t xml:space="preserve">Załącznik nr </w:t>
      </w:r>
      <w:r>
        <w:rPr>
          <w:rFonts w:cstheme="minorHAnsi"/>
          <w:color w:val="000000" w:themeColor="text1"/>
          <w:sz w:val="22"/>
        </w:rPr>
        <w:t>5</w:t>
      </w:r>
      <w:r w:rsidRPr="00706C97">
        <w:rPr>
          <w:rFonts w:cstheme="minorHAnsi"/>
          <w:color w:val="000000" w:themeColor="text1"/>
          <w:sz w:val="22"/>
        </w:rPr>
        <w:t xml:space="preserve">a do SWZ- Wzór oświadczenia </w:t>
      </w:r>
      <w:bookmarkStart w:id="22" w:name="_Hlk171293408"/>
      <w:r w:rsidRPr="00706C97">
        <w:rPr>
          <w:rFonts w:cstheme="minorHAnsi"/>
          <w:color w:val="000000" w:themeColor="text1"/>
          <w:sz w:val="22"/>
        </w:rPr>
        <w:t xml:space="preserve">dotyczącego </w:t>
      </w:r>
      <w:r>
        <w:rPr>
          <w:rFonts w:cstheme="minorHAnsi"/>
          <w:color w:val="000000" w:themeColor="text1"/>
          <w:sz w:val="22"/>
        </w:rPr>
        <w:t>przesłanek wykluczenia z postępowania</w:t>
      </w:r>
      <w:bookmarkEnd w:id="22"/>
      <w:r w:rsidRPr="00706C97">
        <w:rPr>
          <w:rFonts w:cstheme="minorHAnsi"/>
          <w:color w:val="000000" w:themeColor="text1"/>
          <w:sz w:val="22"/>
        </w:rPr>
        <w:t>– składa Wykonawca/Wykonawcy wspólnie ubiegający się o uzyskanie zamówienia;</w:t>
      </w:r>
    </w:p>
    <w:p w14:paraId="7311F06F" w14:textId="77777777" w:rsidR="00BF37E2" w:rsidRDefault="00BF37E2" w:rsidP="00BF37E2">
      <w:pPr>
        <w:pStyle w:val="pkt"/>
        <w:spacing w:before="0" w:after="0" w:line="276" w:lineRule="auto"/>
        <w:ind w:left="0" w:firstLine="0"/>
        <w:rPr>
          <w:rFonts w:cstheme="minorHAnsi"/>
          <w:color w:val="000000" w:themeColor="text1"/>
          <w:sz w:val="22"/>
        </w:rPr>
      </w:pPr>
      <w:r w:rsidRPr="00706C97">
        <w:rPr>
          <w:rFonts w:cstheme="minorHAnsi"/>
          <w:color w:val="000000" w:themeColor="text1"/>
          <w:sz w:val="22"/>
        </w:rPr>
        <w:t xml:space="preserve">Załącznik nr </w:t>
      </w:r>
      <w:r>
        <w:rPr>
          <w:rFonts w:cstheme="minorHAnsi"/>
          <w:color w:val="000000" w:themeColor="text1"/>
          <w:sz w:val="22"/>
        </w:rPr>
        <w:t>5</w:t>
      </w:r>
      <w:r w:rsidRPr="00706C97">
        <w:rPr>
          <w:rFonts w:cstheme="minorHAnsi"/>
          <w:color w:val="000000" w:themeColor="text1"/>
          <w:sz w:val="22"/>
        </w:rPr>
        <w:t>b do SWZ- Wzór oświadczenia dotyczącego przesłanek wykluczenia z postępowania</w:t>
      </w:r>
      <w:r w:rsidRPr="0063339F">
        <w:rPr>
          <w:rFonts w:cstheme="minorHAnsi"/>
          <w:color w:val="000000" w:themeColor="text1"/>
          <w:sz w:val="22"/>
        </w:rPr>
        <w:t>– składa podmiot udostępniając</w:t>
      </w:r>
      <w:r>
        <w:rPr>
          <w:rFonts w:cstheme="minorHAnsi"/>
          <w:color w:val="000000" w:themeColor="text1"/>
          <w:sz w:val="22"/>
        </w:rPr>
        <w:t>y</w:t>
      </w:r>
      <w:r w:rsidRPr="0063339F">
        <w:rPr>
          <w:rFonts w:cstheme="minorHAnsi"/>
          <w:color w:val="000000" w:themeColor="text1"/>
          <w:sz w:val="22"/>
        </w:rPr>
        <w:t xml:space="preserve"> zasoby</w:t>
      </w:r>
      <w:r>
        <w:rPr>
          <w:rFonts w:cstheme="minorHAnsi"/>
          <w:color w:val="000000" w:themeColor="text1"/>
          <w:sz w:val="22"/>
        </w:rPr>
        <w:t>;</w:t>
      </w:r>
      <w:r w:rsidRPr="00706C97">
        <w:rPr>
          <w:rFonts w:cstheme="minorHAnsi"/>
          <w:color w:val="000000" w:themeColor="text1"/>
          <w:sz w:val="22"/>
        </w:rPr>
        <w:t xml:space="preserve"> </w:t>
      </w:r>
    </w:p>
    <w:p w14:paraId="1241B528" w14:textId="77777777" w:rsidR="00BF37E2" w:rsidRPr="0026296E" w:rsidRDefault="00BF37E2" w:rsidP="00BF37E2">
      <w:pPr>
        <w:pStyle w:val="pkt"/>
        <w:spacing w:before="0" w:after="0" w:line="276" w:lineRule="auto"/>
        <w:ind w:left="0" w:firstLine="0"/>
        <w:rPr>
          <w:rFonts w:cstheme="minorHAnsi"/>
          <w:color w:val="000000" w:themeColor="text1"/>
          <w:sz w:val="22"/>
        </w:rPr>
      </w:pPr>
      <w:r w:rsidRPr="0026296E">
        <w:rPr>
          <w:rFonts w:cstheme="minorHAnsi"/>
          <w:color w:val="000000" w:themeColor="text1"/>
          <w:sz w:val="22"/>
        </w:rPr>
        <w:t xml:space="preserve">Załącznik nr </w:t>
      </w:r>
      <w:r>
        <w:rPr>
          <w:rFonts w:cstheme="minorHAnsi"/>
          <w:color w:val="000000" w:themeColor="text1"/>
          <w:sz w:val="22"/>
        </w:rPr>
        <w:t>6</w:t>
      </w:r>
      <w:r w:rsidRPr="0026296E">
        <w:rPr>
          <w:rFonts w:cstheme="minorHAnsi"/>
          <w:color w:val="000000" w:themeColor="text1"/>
          <w:sz w:val="22"/>
        </w:rPr>
        <w:t xml:space="preserve"> do SWZ –</w:t>
      </w:r>
      <w:r>
        <w:rPr>
          <w:rFonts w:cstheme="minorHAnsi"/>
          <w:color w:val="000000" w:themeColor="text1"/>
          <w:sz w:val="22"/>
        </w:rPr>
        <w:t>Projekt umowy;</w:t>
      </w:r>
    </w:p>
    <w:p w14:paraId="7DCF897B" w14:textId="77777777" w:rsidR="00BF37E2" w:rsidRDefault="00BF37E2" w:rsidP="00BF37E2">
      <w:pPr>
        <w:pStyle w:val="pkt"/>
        <w:spacing w:line="276" w:lineRule="auto"/>
        <w:ind w:left="0" w:firstLine="0"/>
        <w:rPr>
          <w:rFonts w:cstheme="minorHAnsi"/>
          <w:color w:val="000000" w:themeColor="text1"/>
          <w:sz w:val="22"/>
        </w:rPr>
      </w:pPr>
      <w:r>
        <w:rPr>
          <w:rFonts w:cstheme="minorHAnsi"/>
          <w:color w:val="000000" w:themeColor="text1"/>
          <w:sz w:val="22"/>
        </w:rPr>
        <w:t xml:space="preserve">Załącznik nr 7 – </w:t>
      </w:r>
      <w:r w:rsidRPr="0063339F">
        <w:rPr>
          <w:rFonts w:cstheme="minorHAnsi"/>
          <w:color w:val="000000" w:themeColor="text1"/>
          <w:sz w:val="22"/>
        </w:rPr>
        <w:t>Z</w:t>
      </w:r>
      <w:r>
        <w:rPr>
          <w:rFonts w:cstheme="minorHAnsi"/>
          <w:color w:val="000000" w:themeColor="text1"/>
          <w:sz w:val="22"/>
        </w:rPr>
        <w:t xml:space="preserve">obowiązanie </w:t>
      </w:r>
      <w:r w:rsidRPr="0063339F">
        <w:rPr>
          <w:rFonts w:cstheme="minorHAnsi"/>
          <w:color w:val="000000" w:themeColor="text1"/>
          <w:sz w:val="22"/>
        </w:rPr>
        <w:t>do oddania do dyspozycji Wykonawcy niezbędnych zasobów</w:t>
      </w:r>
      <w:r>
        <w:rPr>
          <w:rFonts w:cstheme="minorHAnsi"/>
          <w:color w:val="000000" w:themeColor="text1"/>
          <w:sz w:val="22"/>
        </w:rPr>
        <w:t xml:space="preserve"> </w:t>
      </w:r>
      <w:r w:rsidRPr="0063339F">
        <w:rPr>
          <w:rFonts w:cstheme="minorHAnsi"/>
          <w:color w:val="000000" w:themeColor="text1"/>
          <w:sz w:val="22"/>
        </w:rPr>
        <w:t>na potrzeby realizacji zamówienia</w:t>
      </w:r>
      <w:r>
        <w:rPr>
          <w:rFonts w:cstheme="minorHAnsi"/>
          <w:color w:val="000000" w:themeColor="text1"/>
          <w:sz w:val="22"/>
        </w:rPr>
        <w:t>;</w:t>
      </w:r>
    </w:p>
    <w:p w14:paraId="1DDA3E9A" w14:textId="77777777" w:rsidR="00BF37E2" w:rsidRDefault="00BF37E2" w:rsidP="00BF37E2">
      <w:pPr>
        <w:pStyle w:val="pkt"/>
        <w:spacing w:line="276" w:lineRule="auto"/>
        <w:ind w:left="0" w:firstLine="0"/>
        <w:rPr>
          <w:rFonts w:cstheme="minorHAnsi"/>
          <w:color w:val="000000" w:themeColor="text1"/>
          <w:sz w:val="22"/>
        </w:rPr>
      </w:pPr>
      <w:r>
        <w:rPr>
          <w:rFonts w:cstheme="minorHAnsi"/>
          <w:color w:val="000000" w:themeColor="text1"/>
          <w:sz w:val="22"/>
        </w:rPr>
        <w:t>Załącznik nr 8- Oświadczenie o podziale obowiązków w trakcie realizacji zamówienia;</w:t>
      </w:r>
    </w:p>
    <w:p w14:paraId="58A06ACB" w14:textId="77777777" w:rsidR="00BF37E2" w:rsidRDefault="00BF37E2" w:rsidP="00BF37E2">
      <w:pPr>
        <w:pStyle w:val="pkt"/>
        <w:spacing w:line="276" w:lineRule="auto"/>
        <w:ind w:left="0" w:firstLine="0"/>
        <w:rPr>
          <w:rFonts w:cstheme="minorHAnsi"/>
          <w:color w:val="000000" w:themeColor="text1"/>
          <w:sz w:val="22"/>
        </w:rPr>
      </w:pPr>
      <w:bookmarkStart w:id="23" w:name="_Hlk171293853"/>
      <w:r>
        <w:rPr>
          <w:rFonts w:cstheme="minorHAnsi"/>
          <w:color w:val="000000" w:themeColor="text1"/>
          <w:sz w:val="22"/>
        </w:rPr>
        <w:t xml:space="preserve">Załącznik nr 9a- </w:t>
      </w:r>
      <w:r w:rsidRPr="0063339F">
        <w:rPr>
          <w:rFonts w:cstheme="minorHAnsi"/>
          <w:color w:val="000000" w:themeColor="text1"/>
          <w:sz w:val="22"/>
        </w:rPr>
        <w:t>Oświadczenie Wykonawcy o aktualności informacji</w:t>
      </w:r>
      <w:r w:rsidRPr="0063339F">
        <w:t xml:space="preserve"> </w:t>
      </w:r>
      <w:r>
        <w:t xml:space="preserve">- </w:t>
      </w:r>
      <w:r w:rsidRPr="0063339F">
        <w:rPr>
          <w:rFonts w:cstheme="minorHAnsi"/>
          <w:color w:val="000000" w:themeColor="text1"/>
          <w:sz w:val="22"/>
        </w:rPr>
        <w:t xml:space="preserve">składa </w:t>
      </w:r>
      <w:r>
        <w:rPr>
          <w:rFonts w:cstheme="minorHAnsi"/>
          <w:color w:val="000000" w:themeColor="text1"/>
          <w:sz w:val="22"/>
        </w:rPr>
        <w:t xml:space="preserve">najkorzystniejszy </w:t>
      </w:r>
      <w:r w:rsidRPr="0063339F">
        <w:rPr>
          <w:rFonts w:cstheme="minorHAnsi"/>
          <w:color w:val="000000" w:themeColor="text1"/>
          <w:sz w:val="22"/>
        </w:rPr>
        <w:t>Wykonawca/Wykonawcy</w:t>
      </w:r>
      <w:r>
        <w:rPr>
          <w:rFonts w:cstheme="minorHAnsi"/>
          <w:color w:val="000000" w:themeColor="text1"/>
          <w:sz w:val="22"/>
        </w:rPr>
        <w:t>,</w:t>
      </w:r>
      <w:r w:rsidRPr="0063339F">
        <w:rPr>
          <w:rFonts w:cstheme="minorHAnsi"/>
          <w:color w:val="000000" w:themeColor="text1"/>
          <w:sz w:val="22"/>
        </w:rPr>
        <w:t xml:space="preserve"> </w:t>
      </w:r>
      <w:r>
        <w:rPr>
          <w:rFonts w:cstheme="minorHAnsi"/>
          <w:color w:val="000000" w:themeColor="text1"/>
          <w:sz w:val="22"/>
        </w:rPr>
        <w:t>na wezwanie Zamawiającego;</w:t>
      </w:r>
    </w:p>
    <w:bookmarkEnd w:id="23"/>
    <w:p w14:paraId="1D2DC737" w14:textId="77777777" w:rsidR="00BF37E2" w:rsidRDefault="00BF37E2" w:rsidP="00BF37E2">
      <w:pPr>
        <w:pStyle w:val="pkt"/>
        <w:spacing w:before="0" w:after="0" w:line="276" w:lineRule="auto"/>
        <w:ind w:left="0" w:firstLine="0"/>
        <w:rPr>
          <w:rFonts w:cstheme="minorHAnsi"/>
          <w:color w:val="000000" w:themeColor="text1"/>
          <w:sz w:val="22"/>
        </w:rPr>
      </w:pPr>
      <w:r w:rsidRPr="0063339F">
        <w:rPr>
          <w:rFonts w:cstheme="minorHAnsi"/>
          <w:color w:val="000000" w:themeColor="text1"/>
          <w:sz w:val="22"/>
        </w:rPr>
        <w:t>Załącznik nr 9</w:t>
      </w:r>
      <w:r>
        <w:rPr>
          <w:rFonts w:cstheme="minorHAnsi"/>
          <w:color w:val="000000" w:themeColor="text1"/>
          <w:sz w:val="22"/>
        </w:rPr>
        <w:t>b</w:t>
      </w:r>
      <w:r w:rsidRPr="0063339F">
        <w:rPr>
          <w:rFonts w:cstheme="minorHAnsi"/>
          <w:color w:val="000000" w:themeColor="text1"/>
          <w:sz w:val="22"/>
        </w:rPr>
        <w:t xml:space="preserve">- Oświadczenie </w:t>
      </w:r>
      <w:r>
        <w:rPr>
          <w:rFonts w:cstheme="minorHAnsi"/>
          <w:color w:val="000000" w:themeColor="text1"/>
          <w:sz w:val="22"/>
        </w:rPr>
        <w:t>Podmiotu udostępniającego zasoby</w:t>
      </w:r>
      <w:r w:rsidRPr="0063339F">
        <w:rPr>
          <w:rFonts w:cstheme="minorHAnsi"/>
          <w:color w:val="000000" w:themeColor="text1"/>
          <w:sz w:val="22"/>
        </w:rPr>
        <w:t xml:space="preserve"> o aktualności informacji - składają Podmioty na zasoby, których powołuje się </w:t>
      </w:r>
      <w:r>
        <w:rPr>
          <w:rFonts w:cstheme="minorHAnsi"/>
          <w:color w:val="000000" w:themeColor="text1"/>
          <w:sz w:val="22"/>
        </w:rPr>
        <w:t xml:space="preserve">najkorzystniejszy </w:t>
      </w:r>
      <w:r w:rsidRPr="0063339F">
        <w:rPr>
          <w:rFonts w:cstheme="minorHAnsi"/>
          <w:color w:val="000000" w:themeColor="text1"/>
          <w:sz w:val="22"/>
        </w:rPr>
        <w:t>Wykonawca</w:t>
      </w:r>
      <w:r>
        <w:rPr>
          <w:rFonts w:cstheme="minorHAnsi"/>
          <w:color w:val="000000" w:themeColor="text1"/>
          <w:sz w:val="22"/>
        </w:rPr>
        <w:t>, na wezwanie Zamawiającego.</w:t>
      </w:r>
    </w:p>
    <w:p w14:paraId="3A87A89C" w14:textId="77777777" w:rsidR="0085290A" w:rsidDel="00B728EE" w:rsidRDefault="0085290A" w:rsidP="00D47028">
      <w:pPr>
        <w:pStyle w:val="pkt"/>
        <w:spacing w:before="0" w:after="0" w:line="276" w:lineRule="auto"/>
        <w:ind w:left="0" w:firstLine="0"/>
        <w:rPr>
          <w:del w:id="24" w:author="Tymon Parka" w:date="2024-07-08T22:50:00Z" w16du:dateUtc="2024-07-08T20:50:00Z"/>
          <w:rFonts w:cstheme="minorHAnsi"/>
          <w:color w:val="000000" w:themeColor="text1"/>
          <w:sz w:val="22"/>
        </w:rPr>
      </w:pPr>
    </w:p>
    <w:p w14:paraId="4B1A3124" w14:textId="77777777" w:rsidR="0085290A" w:rsidRDefault="0085290A" w:rsidP="00D47028">
      <w:pPr>
        <w:pStyle w:val="pkt"/>
        <w:spacing w:before="0" w:after="0" w:line="276" w:lineRule="auto"/>
        <w:ind w:left="0" w:firstLine="0"/>
        <w:rPr>
          <w:rFonts w:cstheme="minorHAnsi"/>
          <w:color w:val="000000" w:themeColor="text1"/>
          <w:sz w:val="22"/>
        </w:rPr>
      </w:pPr>
    </w:p>
    <w:p w14:paraId="03F8858B" w14:textId="5DE1DA35" w:rsidR="0085290A" w:rsidRPr="0026296E" w:rsidRDefault="00D02949" w:rsidP="00D47028">
      <w:pPr>
        <w:pStyle w:val="pkt"/>
        <w:spacing w:before="0" w:after="0" w:line="276" w:lineRule="auto"/>
        <w:ind w:left="0" w:firstLine="0"/>
        <w:rPr>
          <w:rFonts w:cstheme="minorHAnsi"/>
          <w:color w:val="000000" w:themeColor="text1"/>
          <w:sz w:val="22"/>
        </w:rPr>
      </w:pPr>
      <w:r>
        <w:rPr>
          <w:rFonts w:cstheme="minorHAnsi"/>
          <w:noProof/>
          <w:color w:val="000000" w:themeColor="text1"/>
          <w:sz w:val="22"/>
        </w:rPr>
        <w:drawing>
          <wp:inline distT="0" distB="0" distL="0" distR="0" wp14:anchorId="10912783" wp14:editId="379FE99C">
            <wp:extent cx="5761355" cy="749935"/>
            <wp:effectExtent l="0" t="0" r="0" b="0"/>
            <wp:docPr id="164283271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1355" cy="749935"/>
                    </a:xfrm>
                    <a:prstGeom prst="rect">
                      <a:avLst/>
                    </a:prstGeom>
                    <a:noFill/>
                  </pic:spPr>
                </pic:pic>
              </a:graphicData>
            </a:graphic>
          </wp:inline>
        </w:drawing>
      </w:r>
      <w:r w:rsidR="00A248CF">
        <w:rPr>
          <w:rFonts w:cstheme="minorHAnsi"/>
          <w:color w:val="000000" w:themeColor="text1"/>
          <w:sz w:val="22"/>
        </w:rPr>
        <w:t xml:space="preserve">                                                                                                                            </w:t>
      </w:r>
    </w:p>
    <w:p w14:paraId="02361800" w14:textId="1F8FF9E1" w:rsidR="00327371" w:rsidRPr="0026296E" w:rsidRDefault="00327371" w:rsidP="00D47028">
      <w:pPr>
        <w:pStyle w:val="pkt"/>
        <w:spacing w:before="0" w:after="0" w:line="276" w:lineRule="auto"/>
        <w:ind w:left="0" w:firstLine="0"/>
        <w:rPr>
          <w:rFonts w:cstheme="minorHAnsi"/>
          <w:color w:val="000000" w:themeColor="text1"/>
          <w:sz w:val="22"/>
        </w:rPr>
      </w:pPr>
      <w:r w:rsidRPr="0026296E">
        <w:rPr>
          <w:rFonts w:cstheme="minorHAnsi"/>
          <w:color w:val="000000" w:themeColor="text1"/>
          <w:sz w:val="22"/>
        </w:rPr>
        <w:t xml:space="preserve">                                                                   </w:t>
      </w:r>
      <w:r w:rsidRPr="0026296E">
        <w:rPr>
          <w:rFonts w:cstheme="minorHAnsi"/>
          <w:color w:val="000000" w:themeColor="text1"/>
          <w:sz w:val="22"/>
        </w:rPr>
        <w:tab/>
      </w:r>
      <w:r w:rsidRPr="0026296E">
        <w:rPr>
          <w:rFonts w:cstheme="minorHAnsi"/>
          <w:color w:val="000000" w:themeColor="text1"/>
          <w:sz w:val="22"/>
        </w:rPr>
        <w:tab/>
        <w:t xml:space="preserve">  ………………….……………………………………………………………..</w:t>
      </w:r>
    </w:p>
    <w:p w14:paraId="704361CF" w14:textId="13E291A7" w:rsidR="00327371" w:rsidRPr="0026296E" w:rsidRDefault="00327371" w:rsidP="00D47028">
      <w:pPr>
        <w:pStyle w:val="pkt"/>
        <w:spacing w:before="0" w:after="0" w:line="276" w:lineRule="auto"/>
        <w:ind w:left="2124" w:firstLine="1704"/>
        <w:rPr>
          <w:rFonts w:cstheme="minorHAnsi"/>
          <w:b/>
          <w:snapToGrid w:val="0"/>
          <w:color w:val="000000" w:themeColor="text1"/>
          <w:sz w:val="22"/>
        </w:rPr>
      </w:pPr>
      <w:r w:rsidRPr="0026296E">
        <w:rPr>
          <w:rFonts w:cstheme="minorHAnsi"/>
          <w:color w:val="000000" w:themeColor="text1"/>
          <w:sz w:val="22"/>
        </w:rPr>
        <w:t xml:space="preserve">                   Podpis Kierownika Zamawiającego  </w:t>
      </w:r>
    </w:p>
    <w:p w14:paraId="381F27BB" w14:textId="77777777" w:rsidR="009B73C8" w:rsidRPr="00327371" w:rsidRDefault="009B73C8" w:rsidP="00D47028"/>
    <w:sectPr w:rsidR="009B73C8" w:rsidRPr="00327371" w:rsidSect="007D6820">
      <w:headerReference w:type="default" r:id="rId12"/>
      <w:footerReference w:type="even" r:id="rId13"/>
      <w:footerReference w:type="default" r:id="rId14"/>
      <w:footerReference w:type="first" r:id="rId15"/>
      <w:pgSz w:w="11906" w:h="16838"/>
      <w:pgMar w:top="1417" w:right="1417" w:bottom="1417" w:left="1417" w:header="284"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150AEF" w14:textId="77777777" w:rsidR="008B4C86" w:rsidRDefault="008B4C86">
      <w:r>
        <w:separator/>
      </w:r>
    </w:p>
  </w:endnote>
  <w:endnote w:type="continuationSeparator" w:id="0">
    <w:p w14:paraId="08B57873" w14:textId="77777777" w:rsidR="008B4C86" w:rsidRDefault="008B4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80"/>
    <w:family w:val="swiss"/>
    <w:pitch w:val="variable"/>
    <w:sig w:usb0="F7FFAEFF" w:usb1="F9DFFFFF" w:usb2="0000007F" w:usb3="00000000" w:csb0="003F01F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9A7585" w14:textId="77777777" w:rsidR="002948BF" w:rsidRDefault="002948B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5B373" w14:textId="2FACA809" w:rsidR="002948BF" w:rsidRPr="007D6820" w:rsidRDefault="002948BF" w:rsidP="00840DF7">
    <w:pPr>
      <w:pStyle w:val="Stopka"/>
      <w:tabs>
        <w:tab w:val="clear" w:pos="4536"/>
        <w:tab w:val="left" w:pos="0"/>
        <w:tab w:val="left" w:pos="6237"/>
      </w:tabs>
      <w:spacing w:line="276" w:lineRule="auto"/>
      <w:rPr>
        <w:spacing w:val="-2"/>
        <w:sz w:val="20"/>
      </w:rPr>
    </w:pPr>
    <w:bookmarkStart w:id="26" w:name="_Hlk122467966"/>
    <w:r w:rsidRPr="007D6820">
      <w:rPr>
        <w:spacing w:val="-2"/>
        <w:sz w:val="20"/>
      </w:rPr>
      <w:tab/>
    </w:r>
    <w:bookmarkEnd w:id="26"/>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F96164" w14:textId="77777777" w:rsidR="002948BF" w:rsidRPr="008B5DEE" w:rsidRDefault="002948BF" w:rsidP="0077367E">
    <w:pPr>
      <w:pStyle w:val="Stopka"/>
      <w:tabs>
        <w:tab w:val="clear" w:pos="4536"/>
        <w:tab w:val="clear" w:pos="9072"/>
        <w:tab w:val="left" w:pos="0"/>
        <w:tab w:val="right" w:pos="9639"/>
      </w:tabs>
      <w:rPr>
        <w:rFonts w:ascii="Arial" w:hAnsi="Arial" w:cs="Arial"/>
        <w:spacing w:val="-2"/>
        <w:sz w:val="20"/>
      </w:rPr>
    </w:pPr>
    <w:r>
      <w:rPr>
        <w:rFonts w:asciiTheme="minorHAnsi" w:hAnsiTheme="minorHAnsi" w:cs="Arial"/>
        <w:noProof/>
        <w:sz w:val="20"/>
      </w:rPr>
      <mc:AlternateContent>
        <mc:Choice Requires="wps">
          <w:drawing>
            <wp:anchor distT="4294967293" distB="4294967293" distL="114300" distR="114300" simplePos="0" relativeHeight="251663360" behindDoc="0" locked="0" layoutInCell="1" allowOverlap="1" wp14:anchorId="462910B4" wp14:editId="3072A627">
              <wp:simplePos x="0" y="0"/>
              <wp:positionH relativeFrom="column">
                <wp:posOffset>14605</wp:posOffset>
              </wp:positionH>
              <wp:positionV relativeFrom="paragraph">
                <wp:posOffset>-153671</wp:posOffset>
              </wp:positionV>
              <wp:extent cx="5738495" cy="0"/>
              <wp:effectExtent l="0" t="0" r="14605" b="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8495"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5655E0" id="Line 1"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15pt,-12.1pt" to="453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" strokecolor="black [3213]"/>
          </w:pict>
        </mc:Fallback>
      </mc:AlternateContent>
    </w:r>
    <w:r w:rsidRPr="008B5DEE">
      <w:rPr>
        <w:rFonts w:asciiTheme="minorHAnsi" w:hAnsiTheme="minorHAnsi" w:cs="Arial"/>
        <w:noProof/>
        <w:sz w:val="20"/>
      </w:rPr>
      <w:drawing>
        <wp:anchor distT="0" distB="0" distL="114300" distR="114300" simplePos="0" relativeHeight="251649024" behindDoc="0" locked="0" layoutInCell="1" allowOverlap="1" wp14:anchorId="395CFB10" wp14:editId="3F1866EF">
          <wp:simplePos x="0" y="0"/>
          <wp:positionH relativeFrom="column">
            <wp:posOffset>2562225</wp:posOffset>
          </wp:positionH>
          <wp:positionV relativeFrom="paragraph">
            <wp:posOffset>-124460</wp:posOffset>
          </wp:positionV>
          <wp:extent cx="872490" cy="709930"/>
          <wp:effectExtent l="19050" t="0" r="3810" b="0"/>
          <wp:wrapNone/>
          <wp:docPr id="24" name="Obraz 24" descr="joomla_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oomla_logo_black"/>
                  <pic:cNvPicPr>
                    <a:picLocks noChangeAspect="1" noChangeArrowheads="1"/>
                  </pic:cNvPicPr>
                </pic:nvPicPr>
                <pic:blipFill>
                  <a:blip r:embed="rId1"/>
                  <a:srcRect/>
                  <a:stretch>
                    <a:fillRect/>
                  </a:stretch>
                </pic:blipFill>
                <pic:spPr bwMode="auto">
                  <a:xfrm>
                    <a:off x="0" y="0"/>
                    <a:ext cx="872490" cy="709930"/>
                  </a:xfrm>
                  <a:prstGeom prst="rect">
                    <a:avLst/>
                  </a:prstGeom>
                  <a:noFill/>
                  <a:ln w="9525">
                    <a:noFill/>
                    <a:miter lim="800000"/>
                    <a:headEnd/>
                    <a:tailEnd/>
                  </a:ln>
                </pic:spPr>
              </pic:pic>
            </a:graphicData>
          </a:graphic>
        </wp:anchor>
      </w:drawing>
    </w:r>
    <w:r w:rsidRPr="008B5DEE">
      <w:rPr>
        <w:rFonts w:asciiTheme="minorHAnsi" w:hAnsiTheme="minorHAnsi" w:cs="Arial"/>
        <w:spacing w:val="-2"/>
        <w:sz w:val="20"/>
      </w:rPr>
      <w:t>Miejski Ośrodek Pomocy Społecznej w Łodzi                                      telefon:  (42) 632 40 34  lub  (42) 632 40 69</w:t>
    </w:r>
    <w:r w:rsidRPr="008B5DEE">
      <w:rPr>
        <w:rFonts w:ascii="Arial" w:hAnsi="Arial" w:cs="Arial"/>
        <w:spacing w:val="-2"/>
        <w:sz w:val="20"/>
      </w:rPr>
      <w:br/>
    </w:r>
    <w:r w:rsidRPr="008B5DEE">
      <w:rPr>
        <w:rFonts w:asciiTheme="minorHAnsi" w:hAnsiTheme="minorHAnsi" w:cs="Arial"/>
        <w:spacing w:val="-2"/>
        <w:sz w:val="20"/>
      </w:rPr>
      <w:t>90-440 Łódź, ul. Piotrkowska 149                                                                                                  fax.  (42) 632 41 30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70DFDA" w14:textId="77777777" w:rsidR="008B4C86" w:rsidRDefault="008B4C86">
      <w:r>
        <w:separator/>
      </w:r>
    </w:p>
  </w:footnote>
  <w:footnote w:type="continuationSeparator" w:id="0">
    <w:p w14:paraId="051BA1A3" w14:textId="77777777" w:rsidR="008B4C86" w:rsidRDefault="008B4C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AC07E" w14:textId="77777777" w:rsidR="004D603E" w:rsidRPr="004D603E" w:rsidRDefault="004D603E" w:rsidP="004D603E">
    <w:pPr>
      <w:widowControl w:val="0"/>
      <w:spacing w:line="276" w:lineRule="auto"/>
      <w:jc w:val="right"/>
      <w:rPr>
        <w:rFonts w:asciiTheme="minorHAnsi" w:hAnsiTheme="minorHAnsi" w:cstheme="minorHAnsi"/>
        <w:b/>
        <w:bCs/>
        <w:color w:val="000000" w:themeColor="text1"/>
        <w:sz w:val="18"/>
        <w:szCs w:val="18"/>
      </w:rPr>
    </w:pPr>
    <w:bookmarkStart w:id="25" w:name="_Hlk166707513"/>
    <w:r w:rsidRPr="004D603E">
      <w:rPr>
        <w:rFonts w:asciiTheme="minorHAnsi" w:hAnsiTheme="minorHAnsi" w:cstheme="minorHAnsi"/>
        <w:b/>
        <w:bCs/>
        <w:color w:val="000000" w:themeColor="text1"/>
        <w:sz w:val="18"/>
        <w:szCs w:val="18"/>
      </w:rPr>
      <w:t xml:space="preserve">Sprawa nr: </w:t>
    </w:r>
  </w:p>
  <w:bookmarkEnd w:id="25"/>
  <w:p w14:paraId="36D77D43" w14:textId="564DE27F" w:rsidR="004D603E" w:rsidRPr="004D603E" w:rsidRDefault="004D603E" w:rsidP="004D603E">
    <w:pPr>
      <w:widowControl w:val="0"/>
      <w:spacing w:line="276" w:lineRule="auto"/>
      <w:jc w:val="right"/>
      <w:rPr>
        <w:rFonts w:asciiTheme="minorHAnsi" w:hAnsiTheme="minorHAnsi" w:cstheme="minorHAnsi"/>
        <w:b/>
        <w:bCs/>
        <w:color w:val="FF0000"/>
        <w:sz w:val="18"/>
        <w:szCs w:val="18"/>
      </w:rPr>
    </w:pPr>
    <w:r w:rsidRPr="004D603E">
      <w:rPr>
        <w:rFonts w:asciiTheme="minorHAnsi" w:hAnsiTheme="minorHAnsi" w:cstheme="minorHAnsi"/>
        <w:b/>
        <w:bCs/>
        <w:color w:val="000000" w:themeColor="text1"/>
        <w:sz w:val="18"/>
        <w:szCs w:val="18"/>
      </w:rPr>
      <w:t>ZP/</w:t>
    </w:r>
    <w:r w:rsidR="00CA4E86">
      <w:rPr>
        <w:rFonts w:asciiTheme="minorHAnsi" w:hAnsiTheme="minorHAnsi" w:cstheme="minorHAnsi"/>
        <w:b/>
        <w:bCs/>
        <w:color w:val="000000" w:themeColor="text1"/>
        <w:sz w:val="18"/>
        <w:szCs w:val="18"/>
      </w:rPr>
      <w:t>5</w:t>
    </w:r>
    <w:r w:rsidRPr="004D603E">
      <w:rPr>
        <w:rFonts w:asciiTheme="minorHAnsi" w:hAnsiTheme="minorHAnsi" w:cstheme="minorHAnsi"/>
        <w:b/>
        <w:bCs/>
        <w:color w:val="000000" w:themeColor="text1"/>
        <w:sz w:val="18"/>
        <w:szCs w:val="18"/>
      </w:rPr>
      <w:t>/CRO/2024/R</w:t>
    </w:r>
  </w:p>
  <w:p w14:paraId="497E8E06" w14:textId="77777777" w:rsidR="004D603E" w:rsidRDefault="004D603E" w:rsidP="004D603E">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decimal"/>
      <w:lvlText w:val="%1)"/>
      <w:lvlJc w:val="left"/>
      <w:pPr>
        <w:tabs>
          <w:tab w:val="num" w:pos="-796"/>
        </w:tabs>
        <w:ind w:left="-76" w:hanging="360"/>
      </w:pPr>
      <w:rPr>
        <w:rFonts w:eastAsia="Calibri"/>
        <w:sz w:val="24"/>
        <w:szCs w:val="24"/>
        <w:lang w:eastAsia="en-US"/>
      </w:rPr>
    </w:lvl>
  </w:abstractNum>
  <w:abstractNum w:abstractNumId="1" w15:restartNumberingAfterBreak="0">
    <w:nsid w:val="00000005"/>
    <w:multiLevelType w:val="singleLevel"/>
    <w:tmpl w:val="00000005"/>
    <w:name w:val="WW8Num5"/>
    <w:lvl w:ilvl="0">
      <w:start w:val="1"/>
      <w:numFmt w:val="decimal"/>
      <w:lvlText w:val="%1)"/>
      <w:lvlJc w:val="left"/>
      <w:pPr>
        <w:tabs>
          <w:tab w:val="num" w:pos="0"/>
        </w:tabs>
        <w:ind w:left="720" w:hanging="360"/>
      </w:pPr>
    </w:lvl>
  </w:abstractNum>
  <w:abstractNum w:abstractNumId="2" w15:restartNumberingAfterBreak="0">
    <w:nsid w:val="0000000E"/>
    <w:multiLevelType w:val="singleLevel"/>
    <w:tmpl w:val="0000000E"/>
    <w:name w:val="WW8Num14"/>
    <w:lvl w:ilvl="0">
      <w:start w:val="6"/>
      <w:numFmt w:val="decimal"/>
      <w:lvlText w:val="%1)"/>
      <w:lvlJc w:val="left"/>
      <w:pPr>
        <w:tabs>
          <w:tab w:val="num" w:pos="0"/>
        </w:tabs>
        <w:ind w:left="786" w:hanging="360"/>
      </w:pPr>
      <w:rPr>
        <w:rFonts w:eastAsia="Times New Roman" w:hint="default"/>
        <w:b w:val="0"/>
        <w:bCs/>
        <w:color w:val="000000"/>
        <w:lang w:eastAsia="pl-PL" w:bidi="en-US"/>
      </w:rPr>
    </w:lvl>
  </w:abstractNum>
  <w:abstractNum w:abstractNumId="3" w15:restartNumberingAfterBreak="0">
    <w:nsid w:val="0000000F"/>
    <w:multiLevelType w:val="singleLevel"/>
    <w:tmpl w:val="0000000F"/>
    <w:name w:val="WW8Num15"/>
    <w:lvl w:ilvl="0">
      <w:start w:val="1"/>
      <w:numFmt w:val="decimal"/>
      <w:lvlText w:val="%1."/>
      <w:lvlJc w:val="left"/>
      <w:pPr>
        <w:tabs>
          <w:tab w:val="num" w:pos="-218"/>
        </w:tabs>
        <w:ind w:left="502" w:hanging="360"/>
      </w:pPr>
      <w:rPr>
        <w:rFonts w:eastAsia="Calibri" w:cs="Tahoma"/>
        <w:sz w:val="24"/>
        <w:szCs w:val="24"/>
        <w:lang w:eastAsia="en-US" w:bidi="en-US"/>
      </w:rPr>
    </w:lvl>
  </w:abstractNum>
  <w:abstractNum w:abstractNumId="4" w15:restartNumberingAfterBreak="0">
    <w:nsid w:val="033127AF"/>
    <w:multiLevelType w:val="hybridMultilevel"/>
    <w:tmpl w:val="3026AB4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D051C62"/>
    <w:multiLevelType w:val="hybridMultilevel"/>
    <w:tmpl w:val="D1F8C2D6"/>
    <w:lvl w:ilvl="0" w:tplc="45A2A99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ED5F0E"/>
    <w:multiLevelType w:val="hybridMultilevel"/>
    <w:tmpl w:val="E04EAEFC"/>
    <w:lvl w:ilvl="0" w:tplc="6CEE8100">
      <w:start w:val="6"/>
      <w:numFmt w:val="decimal"/>
      <w:lvlText w:val="%1."/>
      <w:lvlJc w:val="left"/>
      <w:pPr>
        <w:ind w:left="21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7F34EC"/>
    <w:multiLevelType w:val="hybridMultilevel"/>
    <w:tmpl w:val="0FA694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0F11132"/>
    <w:multiLevelType w:val="hybridMultilevel"/>
    <w:tmpl w:val="48C084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A86AD6"/>
    <w:multiLevelType w:val="hybridMultilevel"/>
    <w:tmpl w:val="1FAEAFB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0" w15:restartNumberingAfterBreak="0">
    <w:nsid w:val="18802310"/>
    <w:multiLevelType w:val="hybridMultilevel"/>
    <w:tmpl w:val="D5BAECF0"/>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9AB5CFC"/>
    <w:multiLevelType w:val="singleLevel"/>
    <w:tmpl w:val="0000002D"/>
    <w:lvl w:ilvl="0">
      <w:start w:val="1"/>
      <w:numFmt w:val="decimal"/>
      <w:lvlText w:val="%1)"/>
      <w:lvlJc w:val="left"/>
      <w:pPr>
        <w:tabs>
          <w:tab w:val="num" w:pos="709"/>
        </w:tabs>
        <w:ind w:left="1440" w:hanging="360"/>
      </w:pPr>
    </w:lvl>
  </w:abstractNum>
  <w:abstractNum w:abstractNumId="12" w15:restartNumberingAfterBreak="0">
    <w:nsid w:val="1F5411D3"/>
    <w:multiLevelType w:val="hybridMultilevel"/>
    <w:tmpl w:val="09D6AD54"/>
    <w:lvl w:ilvl="0" w:tplc="32F0B2E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08790A"/>
    <w:multiLevelType w:val="hybridMultilevel"/>
    <w:tmpl w:val="92CE8B94"/>
    <w:lvl w:ilvl="0" w:tplc="B1C8CF28">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19577A8"/>
    <w:multiLevelType w:val="hybridMultilevel"/>
    <w:tmpl w:val="92CE8B94"/>
    <w:lvl w:ilvl="0" w:tplc="B1C8CF28">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704045C"/>
    <w:multiLevelType w:val="hybridMultilevel"/>
    <w:tmpl w:val="C1AC94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ABE7534"/>
    <w:multiLevelType w:val="hybridMultilevel"/>
    <w:tmpl w:val="FEE42642"/>
    <w:lvl w:ilvl="0" w:tplc="2A4293E0">
      <w:start w:val="1"/>
      <w:numFmt w:val="decimal"/>
      <w:lvlText w:val="%1."/>
      <w:lvlJc w:val="left"/>
      <w:pPr>
        <w:ind w:left="360" w:hanging="360"/>
      </w:pPr>
      <w:rPr>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B77383B"/>
    <w:multiLevelType w:val="hybridMultilevel"/>
    <w:tmpl w:val="FE9AF024"/>
    <w:lvl w:ilvl="0" w:tplc="BA9EC1C6">
      <w:start w:val="9"/>
      <w:numFmt w:val="decimal"/>
      <w:lvlText w:val="%1."/>
      <w:lvlJc w:val="left"/>
      <w:pPr>
        <w:ind w:left="21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9A77C7"/>
    <w:multiLevelType w:val="hybridMultilevel"/>
    <w:tmpl w:val="7862BFF8"/>
    <w:lvl w:ilvl="0" w:tplc="AC3858D8">
      <w:start w:val="1"/>
      <w:numFmt w:val="decimal"/>
      <w:lvlText w:val="%1."/>
      <w:lvlJc w:val="left"/>
      <w:pPr>
        <w:ind w:left="360" w:hanging="360"/>
      </w:pPr>
      <w:rPr>
        <w:rFonts w:ascii="Arial" w:hAnsi="Arial" w:hint="default"/>
        <w:sz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FAB7DB3"/>
    <w:multiLevelType w:val="hybridMultilevel"/>
    <w:tmpl w:val="470C0D48"/>
    <w:lvl w:ilvl="0" w:tplc="EE64093C">
      <w:start w:val="1"/>
      <w:numFmt w:val="decimal"/>
      <w:lvlText w:val="%1."/>
      <w:lvlJc w:val="left"/>
      <w:pPr>
        <w:ind w:left="720" w:hanging="360"/>
      </w:pPr>
      <w:rPr>
        <w:b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2C570AE"/>
    <w:multiLevelType w:val="hybridMultilevel"/>
    <w:tmpl w:val="23140F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4772F3"/>
    <w:multiLevelType w:val="hybridMultilevel"/>
    <w:tmpl w:val="AB5451E8"/>
    <w:lvl w:ilvl="0" w:tplc="B896095E">
      <w:start w:val="1"/>
      <w:numFmt w:val="upperRoman"/>
      <w:lvlText w:val="%1."/>
      <w:lvlJc w:val="left"/>
      <w:pPr>
        <w:ind w:left="720" w:hanging="720"/>
      </w:pPr>
      <w:rPr>
        <w:rFonts w:eastAsiaTheme="minorHAnsi" w:cs="Arial" w:hint="default"/>
        <w:b/>
        <w:bCs/>
        <w:i w:val="0"/>
        <w:iCs/>
      </w:rPr>
    </w:lvl>
    <w:lvl w:ilvl="1" w:tplc="7ADCEC5E">
      <w:start w:val="1"/>
      <w:numFmt w:val="lowerLetter"/>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215E51"/>
    <w:multiLevelType w:val="hybridMultilevel"/>
    <w:tmpl w:val="4964F67C"/>
    <w:lvl w:ilvl="0" w:tplc="7E5C0904">
      <w:start w:val="1"/>
      <w:numFmt w:val="decimal"/>
      <w:lvlText w:val="%1."/>
      <w:lvlJc w:val="left"/>
      <w:pPr>
        <w:ind w:left="360" w:hanging="360"/>
      </w:pPr>
      <w:rPr>
        <w:b/>
        <w:bCs/>
        <w:i w:val="0"/>
        <w:iCs/>
        <w:sz w:val="24"/>
      </w:rPr>
    </w:lvl>
    <w:lvl w:ilvl="1" w:tplc="0415000F">
      <w:start w:val="1"/>
      <w:numFmt w:val="decimal"/>
      <w:lvlText w:val="%2."/>
      <w:lvlJc w:val="left"/>
      <w:pPr>
        <w:ind w:left="1080" w:hanging="360"/>
      </w:pPr>
    </w:lvl>
    <w:lvl w:ilvl="2" w:tplc="35D6E134">
      <w:start w:val="1"/>
      <w:numFmt w:val="lowerLetter"/>
      <w:lvlText w:val="%3)"/>
      <w:lvlJc w:val="left"/>
      <w:pPr>
        <w:ind w:left="1980" w:hanging="360"/>
      </w:pPr>
      <w:rPr>
        <w:rFonts w:hint="default"/>
        <w:strike w:val="0"/>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6436D3B"/>
    <w:multiLevelType w:val="multilevel"/>
    <w:tmpl w:val="59DE23E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Arial" w:hAnsi="Arial"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9A1167B"/>
    <w:multiLevelType w:val="hybridMultilevel"/>
    <w:tmpl w:val="1D3A9B16"/>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39D13F33"/>
    <w:multiLevelType w:val="hybridMultilevel"/>
    <w:tmpl w:val="B4CA4A24"/>
    <w:lvl w:ilvl="0" w:tplc="0415000F">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6" w15:restartNumberingAfterBreak="0">
    <w:nsid w:val="3A6C7040"/>
    <w:multiLevelType w:val="hybridMultilevel"/>
    <w:tmpl w:val="B4CA4A24"/>
    <w:lvl w:ilvl="0" w:tplc="FFFFFFFF">
      <w:start w:val="1"/>
      <w:numFmt w:val="decimal"/>
      <w:lvlText w:val="%1."/>
      <w:lvlJc w:val="left"/>
      <w:pPr>
        <w:ind w:left="218" w:hanging="360"/>
      </w:pPr>
      <w:rPr>
        <w:rFonts w:hint="default"/>
      </w:r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27" w15:restartNumberingAfterBreak="0">
    <w:nsid w:val="3A771401"/>
    <w:multiLevelType w:val="multilevel"/>
    <w:tmpl w:val="BBB23E86"/>
    <w:lvl w:ilvl="0">
      <w:start w:val="14"/>
      <w:numFmt w:val="decimal"/>
      <w:lvlText w:val="%1."/>
      <w:lvlJc w:val="left"/>
      <w:pPr>
        <w:ind w:left="502"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8" w15:restartNumberingAfterBreak="0">
    <w:nsid w:val="3F530A54"/>
    <w:multiLevelType w:val="hybridMultilevel"/>
    <w:tmpl w:val="73588C98"/>
    <w:lvl w:ilvl="0" w:tplc="054484DC">
      <w:start w:val="1"/>
      <w:numFmt w:val="decimal"/>
      <w:lvlText w:val="%1."/>
      <w:lvlJc w:val="left"/>
      <w:pPr>
        <w:ind w:left="360" w:hanging="360"/>
      </w:pPr>
      <w:rPr>
        <w:b w:val="0"/>
        <w:i w:val="0"/>
        <w:iCs/>
        <w:strike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02A5978"/>
    <w:multiLevelType w:val="hybridMultilevel"/>
    <w:tmpl w:val="D3BA06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2365C8B"/>
    <w:multiLevelType w:val="multilevel"/>
    <w:tmpl w:val="331297F0"/>
    <w:lvl w:ilvl="0">
      <w:start w:val="1"/>
      <w:numFmt w:val="upperRoman"/>
      <w:lvlText w:val="%1."/>
      <w:lvlJc w:val="left"/>
      <w:pPr>
        <w:ind w:left="1080" w:hanging="720"/>
      </w:pPr>
      <w:rPr>
        <w:b/>
        <w:bCs/>
      </w:rPr>
    </w:lvl>
    <w:lvl w:ilvl="1">
      <w:numFmt w:val="bullet"/>
      <w:lvlText w:val=""/>
      <w:lvlJc w:val="left"/>
      <w:pPr>
        <w:ind w:left="1440" w:hanging="360"/>
      </w:pPr>
      <w:rPr>
        <w:rFonts w:ascii="Symbol" w:eastAsia="SimSun" w:hAnsi="Symbol"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24A5767"/>
    <w:multiLevelType w:val="hybridMultilevel"/>
    <w:tmpl w:val="A164EC32"/>
    <w:lvl w:ilvl="0" w:tplc="133AE1CE">
      <w:start w:val="8"/>
      <w:numFmt w:val="decimal"/>
      <w:lvlText w:val="%1."/>
      <w:lvlJc w:val="left"/>
      <w:pPr>
        <w:ind w:left="218"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5D6AF8"/>
    <w:multiLevelType w:val="hybridMultilevel"/>
    <w:tmpl w:val="D5CEC9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414692"/>
    <w:multiLevelType w:val="hybridMultilevel"/>
    <w:tmpl w:val="133A1EF0"/>
    <w:lvl w:ilvl="0" w:tplc="61E4C4AC">
      <w:start w:val="1"/>
      <w:numFmt w:val="decimal"/>
      <w:lvlText w:val="%1)"/>
      <w:lvlJc w:val="left"/>
      <w:pPr>
        <w:ind w:left="360" w:hanging="360"/>
      </w:pPr>
      <w:rPr>
        <w:rFonts w:hint="default"/>
        <w:b w:val="0"/>
        <w:strike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DC42CBE"/>
    <w:multiLevelType w:val="hybridMultilevel"/>
    <w:tmpl w:val="92CE8B94"/>
    <w:lvl w:ilvl="0" w:tplc="B1C8CF28">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E072347"/>
    <w:multiLevelType w:val="hybridMultilevel"/>
    <w:tmpl w:val="C030AC9E"/>
    <w:lvl w:ilvl="0" w:tplc="E4D20DC2">
      <w:start w:val="1"/>
      <w:numFmt w:val="decimal"/>
      <w:lvlText w:val="%1."/>
      <w:lvlJc w:val="left"/>
      <w:pPr>
        <w:ind w:left="21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E420B0C"/>
    <w:multiLevelType w:val="hybridMultilevel"/>
    <w:tmpl w:val="1EAC387A"/>
    <w:lvl w:ilvl="0" w:tplc="A6989810">
      <w:start w:val="1"/>
      <w:numFmt w:val="decimal"/>
      <w:lvlText w:val="%1."/>
      <w:lvlJc w:val="left"/>
      <w:pPr>
        <w:ind w:left="4472" w:hanging="360"/>
      </w:pPr>
      <w:rPr>
        <w:strike w:val="0"/>
      </w:rPr>
    </w:lvl>
    <w:lvl w:ilvl="1" w:tplc="04150011">
      <w:start w:val="1"/>
      <w:numFmt w:val="decimal"/>
      <w:lvlText w:val="%2)"/>
      <w:lvlJc w:val="left"/>
      <w:pPr>
        <w:ind w:left="501" w:hanging="360"/>
      </w:pPr>
    </w:lvl>
    <w:lvl w:ilvl="2" w:tplc="86864E84">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0051C9D"/>
    <w:multiLevelType w:val="hybridMultilevel"/>
    <w:tmpl w:val="E3166010"/>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8" w15:restartNumberingAfterBreak="0">
    <w:nsid w:val="517540D2"/>
    <w:multiLevelType w:val="hybridMultilevel"/>
    <w:tmpl w:val="9DE4A1C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2D31E19"/>
    <w:multiLevelType w:val="hybridMultilevel"/>
    <w:tmpl w:val="A7001FB6"/>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0" w15:restartNumberingAfterBreak="0">
    <w:nsid w:val="547F508A"/>
    <w:multiLevelType w:val="hybridMultilevel"/>
    <w:tmpl w:val="2334EFC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BD01514"/>
    <w:multiLevelType w:val="hybridMultilevel"/>
    <w:tmpl w:val="8FB459F2"/>
    <w:lvl w:ilvl="0" w:tplc="2228B532">
      <w:start w:val="1"/>
      <w:numFmt w:val="lowerLetter"/>
      <w:lvlText w:val="%1)"/>
      <w:lvlJc w:val="left"/>
      <w:pPr>
        <w:ind w:left="644"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BF92C25"/>
    <w:multiLevelType w:val="hybridMultilevel"/>
    <w:tmpl w:val="5734D59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BFD4616"/>
    <w:multiLevelType w:val="multilevel"/>
    <w:tmpl w:val="42B80596"/>
    <w:lvl w:ilvl="0">
      <w:start w:val="1"/>
      <w:numFmt w:val="decimal"/>
      <w:lvlText w:val="%1."/>
      <w:lvlJc w:val="left"/>
      <w:pPr>
        <w:ind w:left="360" w:hanging="360"/>
      </w:pPr>
      <w:rPr>
        <w:b/>
        <w:sz w:val="22"/>
        <w:szCs w:val="22"/>
      </w:rPr>
    </w:lvl>
    <w:lvl w:ilvl="1">
      <w:start w:val="1"/>
      <w:numFmt w:val="decimal"/>
      <w:lvlText w:val="%2)"/>
      <w:lvlJc w:val="left"/>
      <w:pPr>
        <w:ind w:left="432" w:hanging="432"/>
      </w:pPr>
      <w:rPr>
        <w:rFonts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40E3A90"/>
    <w:multiLevelType w:val="hybridMultilevel"/>
    <w:tmpl w:val="3C34F156"/>
    <w:lvl w:ilvl="0" w:tplc="359C15E6">
      <w:start w:val="1"/>
      <w:numFmt w:val="decimal"/>
      <w:lvlText w:val="%1."/>
      <w:lvlJc w:val="left"/>
      <w:pPr>
        <w:ind w:left="360" w:hanging="360"/>
      </w:pPr>
      <w:rPr>
        <w:b/>
        <w:bCs/>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5C203F0"/>
    <w:multiLevelType w:val="hybridMultilevel"/>
    <w:tmpl w:val="BB32DFF6"/>
    <w:lvl w:ilvl="0" w:tplc="961E91A4">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9263640"/>
    <w:multiLevelType w:val="hybridMultilevel"/>
    <w:tmpl w:val="E5626C20"/>
    <w:lvl w:ilvl="0" w:tplc="0415000F">
      <w:start w:val="1"/>
      <w:numFmt w:val="decimal"/>
      <w:lvlText w:val="%1."/>
      <w:lvlJc w:val="left"/>
      <w:pPr>
        <w:ind w:left="679" w:hanging="360"/>
      </w:pPr>
    </w:lvl>
    <w:lvl w:ilvl="1" w:tplc="04150019" w:tentative="1">
      <w:start w:val="1"/>
      <w:numFmt w:val="lowerLetter"/>
      <w:lvlText w:val="%2."/>
      <w:lvlJc w:val="left"/>
      <w:pPr>
        <w:ind w:left="1399" w:hanging="360"/>
      </w:pPr>
    </w:lvl>
    <w:lvl w:ilvl="2" w:tplc="0415001B" w:tentative="1">
      <w:start w:val="1"/>
      <w:numFmt w:val="lowerRoman"/>
      <w:lvlText w:val="%3."/>
      <w:lvlJc w:val="right"/>
      <w:pPr>
        <w:ind w:left="2119" w:hanging="180"/>
      </w:pPr>
    </w:lvl>
    <w:lvl w:ilvl="3" w:tplc="0415000F" w:tentative="1">
      <w:start w:val="1"/>
      <w:numFmt w:val="decimal"/>
      <w:lvlText w:val="%4."/>
      <w:lvlJc w:val="left"/>
      <w:pPr>
        <w:ind w:left="2839" w:hanging="360"/>
      </w:pPr>
    </w:lvl>
    <w:lvl w:ilvl="4" w:tplc="04150019" w:tentative="1">
      <w:start w:val="1"/>
      <w:numFmt w:val="lowerLetter"/>
      <w:lvlText w:val="%5."/>
      <w:lvlJc w:val="left"/>
      <w:pPr>
        <w:ind w:left="3559" w:hanging="360"/>
      </w:pPr>
    </w:lvl>
    <w:lvl w:ilvl="5" w:tplc="0415001B" w:tentative="1">
      <w:start w:val="1"/>
      <w:numFmt w:val="lowerRoman"/>
      <w:lvlText w:val="%6."/>
      <w:lvlJc w:val="right"/>
      <w:pPr>
        <w:ind w:left="4279" w:hanging="180"/>
      </w:pPr>
    </w:lvl>
    <w:lvl w:ilvl="6" w:tplc="0415000F" w:tentative="1">
      <w:start w:val="1"/>
      <w:numFmt w:val="decimal"/>
      <w:lvlText w:val="%7."/>
      <w:lvlJc w:val="left"/>
      <w:pPr>
        <w:ind w:left="4999" w:hanging="360"/>
      </w:pPr>
    </w:lvl>
    <w:lvl w:ilvl="7" w:tplc="04150019" w:tentative="1">
      <w:start w:val="1"/>
      <w:numFmt w:val="lowerLetter"/>
      <w:lvlText w:val="%8."/>
      <w:lvlJc w:val="left"/>
      <w:pPr>
        <w:ind w:left="5719" w:hanging="360"/>
      </w:pPr>
    </w:lvl>
    <w:lvl w:ilvl="8" w:tplc="0415001B" w:tentative="1">
      <w:start w:val="1"/>
      <w:numFmt w:val="lowerRoman"/>
      <w:lvlText w:val="%9."/>
      <w:lvlJc w:val="right"/>
      <w:pPr>
        <w:ind w:left="6439" w:hanging="180"/>
      </w:pPr>
    </w:lvl>
  </w:abstractNum>
  <w:abstractNum w:abstractNumId="47" w15:restartNumberingAfterBreak="0">
    <w:nsid w:val="6AD83E20"/>
    <w:multiLevelType w:val="hybridMultilevel"/>
    <w:tmpl w:val="250EDA2A"/>
    <w:lvl w:ilvl="0" w:tplc="599ABAE8">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F457CED"/>
    <w:multiLevelType w:val="hybridMultilevel"/>
    <w:tmpl w:val="0FC0B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019396E"/>
    <w:multiLevelType w:val="hybridMultilevel"/>
    <w:tmpl w:val="75BE94A4"/>
    <w:lvl w:ilvl="0" w:tplc="019C34EC">
      <w:start w:val="1"/>
      <w:numFmt w:val="decimal"/>
      <w:lvlText w:val="%1)"/>
      <w:lvlJc w:val="left"/>
      <w:pPr>
        <w:ind w:left="720" w:hanging="360"/>
      </w:pPr>
      <w:rPr>
        <w:rFonts w:asciiTheme="minorHAnsi" w:hAnsiTheme="minorHAnsi" w:cstheme="minorHAns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0D158F2"/>
    <w:multiLevelType w:val="multilevel"/>
    <w:tmpl w:val="96E65A72"/>
    <w:lvl w:ilvl="0">
      <w:start w:val="3"/>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2"/>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1" w15:restartNumberingAfterBreak="0">
    <w:nsid w:val="734448CC"/>
    <w:multiLevelType w:val="hybridMultilevel"/>
    <w:tmpl w:val="BE763250"/>
    <w:lvl w:ilvl="0" w:tplc="722EEC70">
      <w:start w:val="1"/>
      <w:numFmt w:val="decimal"/>
      <w:lvlText w:val="%1)"/>
      <w:lvlJc w:val="left"/>
      <w:pPr>
        <w:ind w:left="720" w:hanging="360"/>
      </w:pPr>
      <w:rPr>
        <w:b w:val="0"/>
        <w:bCs/>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376374F"/>
    <w:multiLevelType w:val="multilevel"/>
    <w:tmpl w:val="08B444DA"/>
    <w:lvl w:ilvl="0">
      <w:start w:val="1"/>
      <w:numFmt w:val="decimal"/>
      <w:lvlText w:val="%1."/>
      <w:lvlJc w:val="left"/>
      <w:pPr>
        <w:ind w:left="1070" w:hanging="360"/>
      </w:pPr>
      <w:rPr>
        <w:rFonts w:hint="default"/>
      </w:rPr>
    </w:lvl>
    <w:lvl w:ilvl="1">
      <w:start w:val="1"/>
      <w:numFmt w:val="decimal"/>
      <w:isLgl/>
      <w:lvlText w:val="%1.%2"/>
      <w:lvlJc w:val="left"/>
      <w:pPr>
        <w:ind w:left="1235" w:hanging="525"/>
      </w:pPr>
      <w:rPr>
        <w:rFonts w:hint="default"/>
        <w:b w:val="0"/>
        <w:bCs/>
      </w:rPr>
    </w:lvl>
    <w:lvl w:ilvl="2">
      <w:start w:val="1"/>
      <w:numFmt w:val="decimal"/>
      <w:isLgl/>
      <w:lvlText w:val="%1.%2.%3"/>
      <w:lvlJc w:val="left"/>
      <w:pPr>
        <w:ind w:left="1430" w:hanging="720"/>
      </w:pPr>
      <w:rPr>
        <w:rFonts w:hint="default"/>
        <w:i w:val="0"/>
      </w:rPr>
    </w:lvl>
    <w:lvl w:ilvl="3">
      <w:start w:val="1"/>
      <w:numFmt w:val="decimal"/>
      <w:isLgl/>
      <w:lvlText w:val="%1.%2.%3.%4"/>
      <w:lvlJc w:val="left"/>
      <w:pPr>
        <w:ind w:left="1790" w:hanging="1080"/>
      </w:pPr>
      <w:rPr>
        <w:rFonts w:hint="default"/>
        <w:b w:val="0"/>
        <w:color w:val="auto"/>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510" w:hanging="1800"/>
      </w:pPr>
      <w:rPr>
        <w:rFonts w:hint="default"/>
      </w:rPr>
    </w:lvl>
  </w:abstractNum>
  <w:abstractNum w:abstractNumId="53" w15:restartNumberingAfterBreak="0">
    <w:nsid w:val="737A53CA"/>
    <w:multiLevelType w:val="hybridMultilevel"/>
    <w:tmpl w:val="3524099E"/>
    <w:lvl w:ilvl="0" w:tplc="04150017">
      <w:start w:val="1"/>
      <w:numFmt w:val="lowerLetter"/>
      <w:lvlText w:val="%1)"/>
      <w:lvlJc w:val="left"/>
      <w:pPr>
        <w:ind w:left="360" w:hanging="360"/>
      </w:pPr>
      <w:rPr>
        <w:rFonts w:hint="default"/>
      </w:rPr>
    </w:lvl>
    <w:lvl w:ilvl="1" w:tplc="18BC3016">
      <w:start w:val="1"/>
      <w:numFmt w:val="decimal"/>
      <w:lvlText w:val="%2."/>
      <w:lvlJc w:val="left"/>
      <w:pPr>
        <w:ind w:left="1080" w:hanging="360"/>
      </w:pPr>
      <w:rPr>
        <w:rFonts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755A4891"/>
    <w:multiLevelType w:val="hybridMultilevel"/>
    <w:tmpl w:val="A0369EF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721767B"/>
    <w:multiLevelType w:val="hybridMultilevel"/>
    <w:tmpl w:val="A3F8DE68"/>
    <w:lvl w:ilvl="0" w:tplc="04150017">
      <w:start w:val="1"/>
      <w:numFmt w:val="lowerLetter"/>
      <w:lvlText w:val="%1)"/>
      <w:lvlJc w:val="left"/>
      <w:pPr>
        <w:ind w:left="1080" w:hanging="360"/>
      </w:pPr>
    </w:lvl>
    <w:lvl w:ilvl="1" w:tplc="04150011">
      <w:start w:val="1"/>
      <w:numFmt w:val="decimal"/>
      <w:lvlText w:val="%2)"/>
      <w:lvlJc w:val="left"/>
      <w:pPr>
        <w:ind w:left="862"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8DC4FCC"/>
    <w:multiLevelType w:val="hybridMultilevel"/>
    <w:tmpl w:val="806E5EB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7BD85D23"/>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8" w15:restartNumberingAfterBreak="0">
    <w:nsid w:val="7D601D03"/>
    <w:multiLevelType w:val="hybridMultilevel"/>
    <w:tmpl w:val="39D895E6"/>
    <w:lvl w:ilvl="0" w:tplc="07CA2B2E">
      <w:start w:val="1"/>
      <w:numFmt w:val="decimal"/>
      <w:lvlText w:val="%1."/>
      <w:lvlJc w:val="left"/>
      <w:pPr>
        <w:ind w:left="360" w:hanging="360"/>
      </w:pPr>
      <w:rPr>
        <w:color w:val="auto"/>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7DC7101C"/>
    <w:multiLevelType w:val="hybridMultilevel"/>
    <w:tmpl w:val="E3F6E454"/>
    <w:lvl w:ilvl="0" w:tplc="2F22A53E">
      <w:start w:val="1"/>
      <w:numFmt w:val="decimal"/>
      <w:lvlText w:val="%1."/>
      <w:lvlJc w:val="left"/>
      <w:pPr>
        <w:ind w:left="720" w:hanging="360"/>
      </w:pPr>
      <w:rPr>
        <w:b w:val="0"/>
        <w:strike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21827610">
    <w:abstractNumId w:val="21"/>
  </w:num>
  <w:num w:numId="2" w16cid:durableId="1291281558">
    <w:abstractNumId w:val="34"/>
  </w:num>
  <w:num w:numId="3" w16cid:durableId="2020082136">
    <w:abstractNumId w:val="57"/>
  </w:num>
  <w:num w:numId="4" w16cid:durableId="1777823828">
    <w:abstractNumId w:val="53"/>
  </w:num>
  <w:num w:numId="5" w16cid:durableId="1535343428">
    <w:abstractNumId w:val="33"/>
  </w:num>
  <w:num w:numId="6" w16cid:durableId="1298071831">
    <w:abstractNumId w:val="43"/>
  </w:num>
  <w:num w:numId="7" w16cid:durableId="1874338823">
    <w:abstractNumId w:val="23"/>
  </w:num>
  <w:num w:numId="8" w16cid:durableId="507646798">
    <w:abstractNumId w:val="22"/>
  </w:num>
  <w:num w:numId="9" w16cid:durableId="1031609929">
    <w:abstractNumId w:val="13"/>
  </w:num>
  <w:num w:numId="10" w16cid:durableId="1698776226">
    <w:abstractNumId w:val="14"/>
  </w:num>
  <w:num w:numId="11" w16cid:durableId="391779893">
    <w:abstractNumId w:val="28"/>
  </w:num>
  <w:num w:numId="12" w16cid:durableId="487945849">
    <w:abstractNumId w:val="44"/>
  </w:num>
  <w:num w:numId="13" w16cid:durableId="1975479302">
    <w:abstractNumId w:val="16"/>
  </w:num>
  <w:num w:numId="14" w16cid:durableId="129978946">
    <w:abstractNumId w:val="25"/>
  </w:num>
  <w:num w:numId="15" w16cid:durableId="647251913">
    <w:abstractNumId w:val="52"/>
  </w:num>
  <w:num w:numId="16" w16cid:durableId="1137530986">
    <w:abstractNumId w:val="5"/>
  </w:num>
  <w:num w:numId="17" w16cid:durableId="205876187">
    <w:abstractNumId w:val="30"/>
  </w:num>
  <w:num w:numId="18" w16cid:durableId="1305965437">
    <w:abstractNumId w:val="59"/>
  </w:num>
  <w:num w:numId="19" w16cid:durableId="270093608">
    <w:abstractNumId w:val="8"/>
  </w:num>
  <w:num w:numId="20" w16cid:durableId="1545214347">
    <w:abstractNumId w:val="41"/>
  </w:num>
  <w:num w:numId="21" w16cid:durableId="658924883">
    <w:abstractNumId w:val="24"/>
  </w:num>
  <w:num w:numId="22" w16cid:durableId="1856259613">
    <w:abstractNumId w:val="55"/>
  </w:num>
  <w:num w:numId="23" w16cid:durableId="1110777104">
    <w:abstractNumId w:val="4"/>
  </w:num>
  <w:num w:numId="24" w16cid:durableId="1125805751">
    <w:abstractNumId w:val="7"/>
  </w:num>
  <w:num w:numId="25" w16cid:durableId="155418580">
    <w:abstractNumId w:val="40"/>
  </w:num>
  <w:num w:numId="26" w16cid:durableId="910309975">
    <w:abstractNumId w:val="51"/>
  </w:num>
  <w:num w:numId="27" w16cid:durableId="1572502426">
    <w:abstractNumId w:val="19"/>
  </w:num>
  <w:num w:numId="28" w16cid:durableId="113134567">
    <w:abstractNumId w:val="11"/>
  </w:num>
  <w:num w:numId="29" w16cid:durableId="1085804036">
    <w:abstractNumId w:val="9"/>
  </w:num>
  <w:num w:numId="30" w16cid:durableId="367878518">
    <w:abstractNumId w:val="48"/>
  </w:num>
  <w:num w:numId="31" w16cid:durableId="1450929356">
    <w:abstractNumId w:val="10"/>
  </w:num>
  <w:num w:numId="32" w16cid:durableId="271010701">
    <w:abstractNumId w:val="46"/>
  </w:num>
  <w:num w:numId="33" w16cid:durableId="1477841513">
    <w:abstractNumId w:val="42"/>
  </w:num>
  <w:num w:numId="34" w16cid:durableId="1559587484">
    <w:abstractNumId w:val="54"/>
  </w:num>
  <w:num w:numId="35" w16cid:durableId="1163935748">
    <w:abstractNumId w:val="38"/>
  </w:num>
  <w:num w:numId="36" w16cid:durableId="1298990562">
    <w:abstractNumId w:val="12"/>
  </w:num>
  <w:num w:numId="37" w16cid:durableId="1155340108">
    <w:abstractNumId w:val="58"/>
  </w:num>
  <w:num w:numId="38" w16cid:durableId="331109468">
    <w:abstractNumId w:val="39"/>
  </w:num>
  <w:num w:numId="39" w16cid:durableId="675497246">
    <w:abstractNumId w:val="6"/>
  </w:num>
  <w:num w:numId="40" w16cid:durableId="1023239074">
    <w:abstractNumId w:val="31"/>
  </w:num>
  <w:num w:numId="41" w16cid:durableId="1485514801">
    <w:abstractNumId w:val="49"/>
  </w:num>
  <w:num w:numId="42" w16cid:durableId="1396780956">
    <w:abstractNumId w:val="36"/>
  </w:num>
  <w:num w:numId="43" w16cid:durableId="1450394419">
    <w:abstractNumId w:val="32"/>
  </w:num>
  <w:num w:numId="44" w16cid:durableId="1062411060">
    <w:abstractNumId w:val="50"/>
  </w:num>
  <w:num w:numId="45" w16cid:durableId="278148334">
    <w:abstractNumId w:val="15"/>
  </w:num>
  <w:num w:numId="46" w16cid:durableId="1946842850">
    <w:abstractNumId w:val="45"/>
  </w:num>
  <w:num w:numId="47" w16cid:durableId="1829468882">
    <w:abstractNumId w:val="27"/>
  </w:num>
  <w:num w:numId="48" w16cid:durableId="1297031388">
    <w:abstractNumId w:val="56"/>
  </w:num>
  <w:num w:numId="49" w16cid:durableId="458382761">
    <w:abstractNumId w:val="37"/>
  </w:num>
  <w:num w:numId="50" w16cid:durableId="409622103">
    <w:abstractNumId w:val="35"/>
  </w:num>
  <w:num w:numId="51" w16cid:durableId="2131589586">
    <w:abstractNumId w:val="17"/>
  </w:num>
  <w:num w:numId="52" w16cid:durableId="873809462">
    <w:abstractNumId w:val="20"/>
  </w:num>
  <w:num w:numId="53" w16cid:durableId="2108960100">
    <w:abstractNumId w:val="47"/>
  </w:num>
  <w:num w:numId="54" w16cid:durableId="1027684554">
    <w:abstractNumId w:val="18"/>
  </w:num>
  <w:num w:numId="55" w16cid:durableId="195050510">
    <w:abstractNumId w:val="29"/>
  </w:num>
  <w:num w:numId="56" w16cid:durableId="1120415427">
    <w:abstractNumId w:val="26"/>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ymon Parka">
    <w15:presenceInfo w15:providerId="AD" w15:userId="S::t.parka@zszp2.elodz.edu.pl::e3fa2e62-94e4-4345-9bc0-416295fe59c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816"/>
    <w:rsid w:val="000005AB"/>
    <w:rsid w:val="00010D48"/>
    <w:rsid w:val="0001691B"/>
    <w:rsid w:val="0002529E"/>
    <w:rsid w:val="000260CA"/>
    <w:rsid w:val="00027E9C"/>
    <w:rsid w:val="00031A60"/>
    <w:rsid w:val="00032129"/>
    <w:rsid w:val="000430C8"/>
    <w:rsid w:val="000450FF"/>
    <w:rsid w:val="00050890"/>
    <w:rsid w:val="00051737"/>
    <w:rsid w:val="00057114"/>
    <w:rsid w:val="000576F8"/>
    <w:rsid w:val="00057CE5"/>
    <w:rsid w:val="000606D4"/>
    <w:rsid w:val="0006182B"/>
    <w:rsid w:val="0006522F"/>
    <w:rsid w:val="00065CE0"/>
    <w:rsid w:val="00067CEC"/>
    <w:rsid w:val="00074990"/>
    <w:rsid w:val="00083085"/>
    <w:rsid w:val="000837B7"/>
    <w:rsid w:val="000839C4"/>
    <w:rsid w:val="00084721"/>
    <w:rsid w:val="000857C3"/>
    <w:rsid w:val="0009687E"/>
    <w:rsid w:val="00097C9A"/>
    <w:rsid w:val="000A2D52"/>
    <w:rsid w:val="000A67CB"/>
    <w:rsid w:val="000A686F"/>
    <w:rsid w:val="000B28F2"/>
    <w:rsid w:val="000B6248"/>
    <w:rsid w:val="000C13F0"/>
    <w:rsid w:val="000C58C8"/>
    <w:rsid w:val="000D35F6"/>
    <w:rsid w:val="000D665B"/>
    <w:rsid w:val="000D7FD1"/>
    <w:rsid w:val="000E3955"/>
    <w:rsid w:val="000E404A"/>
    <w:rsid w:val="000E49AC"/>
    <w:rsid w:val="000F3434"/>
    <w:rsid w:val="00104BEB"/>
    <w:rsid w:val="00105541"/>
    <w:rsid w:val="0010558E"/>
    <w:rsid w:val="00110CA3"/>
    <w:rsid w:val="00126DCD"/>
    <w:rsid w:val="00131BC3"/>
    <w:rsid w:val="001326D5"/>
    <w:rsid w:val="00132EB6"/>
    <w:rsid w:val="0013385B"/>
    <w:rsid w:val="00135F9A"/>
    <w:rsid w:val="00136274"/>
    <w:rsid w:val="00143433"/>
    <w:rsid w:val="00143DE7"/>
    <w:rsid w:val="00145D3F"/>
    <w:rsid w:val="00150AB4"/>
    <w:rsid w:val="00153886"/>
    <w:rsid w:val="00156030"/>
    <w:rsid w:val="00162975"/>
    <w:rsid w:val="00164832"/>
    <w:rsid w:val="001760E7"/>
    <w:rsid w:val="00184B13"/>
    <w:rsid w:val="001963DC"/>
    <w:rsid w:val="001A0F30"/>
    <w:rsid w:val="001A1226"/>
    <w:rsid w:val="001A2B75"/>
    <w:rsid w:val="001B084A"/>
    <w:rsid w:val="001B6FB2"/>
    <w:rsid w:val="001C1368"/>
    <w:rsid w:val="001D75CA"/>
    <w:rsid w:val="001E2F4F"/>
    <w:rsid w:val="001E358B"/>
    <w:rsid w:val="00204BD8"/>
    <w:rsid w:val="00216B3B"/>
    <w:rsid w:val="00220CF9"/>
    <w:rsid w:val="00221B0B"/>
    <w:rsid w:val="00221F1A"/>
    <w:rsid w:val="00223836"/>
    <w:rsid w:val="00237283"/>
    <w:rsid w:val="00237399"/>
    <w:rsid w:val="00241BED"/>
    <w:rsid w:val="00247765"/>
    <w:rsid w:val="00252BC6"/>
    <w:rsid w:val="00255197"/>
    <w:rsid w:val="00261BB1"/>
    <w:rsid w:val="00261DAC"/>
    <w:rsid w:val="00266CC4"/>
    <w:rsid w:val="00271E84"/>
    <w:rsid w:val="00285B20"/>
    <w:rsid w:val="00290EC6"/>
    <w:rsid w:val="002912FE"/>
    <w:rsid w:val="002948BF"/>
    <w:rsid w:val="002A3B4D"/>
    <w:rsid w:val="002A4D2D"/>
    <w:rsid w:val="002A6972"/>
    <w:rsid w:val="002B0EFF"/>
    <w:rsid w:val="002B4A68"/>
    <w:rsid w:val="002B6DE0"/>
    <w:rsid w:val="002D63F9"/>
    <w:rsid w:val="002D76BF"/>
    <w:rsid w:val="002E4F91"/>
    <w:rsid w:val="002E5DA3"/>
    <w:rsid w:val="002F14E5"/>
    <w:rsid w:val="002F3B49"/>
    <w:rsid w:val="002F671A"/>
    <w:rsid w:val="002F7409"/>
    <w:rsid w:val="00302E1A"/>
    <w:rsid w:val="003052DF"/>
    <w:rsid w:val="0030586A"/>
    <w:rsid w:val="00321661"/>
    <w:rsid w:val="0032326E"/>
    <w:rsid w:val="00327371"/>
    <w:rsid w:val="0033013C"/>
    <w:rsid w:val="0033476D"/>
    <w:rsid w:val="00334B4B"/>
    <w:rsid w:val="0033775A"/>
    <w:rsid w:val="00353645"/>
    <w:rsid w:val="0035708E"/>
    <w:rsid w:val="00361032"/>
    <w:rsid w:val="00365CA6"/>
    <w:rsid w:val="003761CF"/>
    <w:rsid w:val="00383025"/>
    <w:rsid w:val="00385B9D"/>
    <w:rsid w:val="003906A5"/>
    <w:rsid w:val="00394FAE"/>
    <w:rsid w:val="00396854"/>
    <w:rsid w:val="00396E0D"/>
    <w:rsid w:val="003979C8"/>
    <w:rsid w:val="003A0389"/>
    <w:rsid w:val="003A093B"/>
    <w:rsid w:val="003A6D8B"/>
    <w:rsid w:val="003A7F29"/>
    <w:rsid w:val="003B0AAE"/>
    <w:rsid w:val="003B7C76"/>
    <w:rsid w:val="003C6D99"/>
    <w:rsid w:val="003D26AA"/>
    <w:rsid w:val="003D5539"/>
    <w:rsid w:val="003D5BD9"/>
    <w:rsid w:val="003E0812"/>
    <w:rsid w:val="003E1D5F"/>
    <w:rsid w:val="003E2685"/>
    <w:rsid w:val="003E2BD9"/>
    <w:rsid w:val="003E6469"/>
    <w:rsid w:val="003E6E83"/>
    <w:rsid w:val="003F2F1F"/>
    <w:rsid w:val="00400357"/>
    <w:rsid w:val="00413509"/>
    <w:rsid w:val="00416CC6"/>
    <w:rsid w:val="0042466F"/>
    <w:rsid w:val="00430845"/>
    <w:rsid w:val="00440A08"/>
    <w:rsid w:val="004432CA"/>
    <w:rsid w:val="00443EEF"/>
    <w:rsid w:val="00445F9D"/>
    <w:rsid w:val="00450CDA"/>
    <w:rsid w:val="00450ECF"/>
    <w:rsid w:val="004639D9"/>
    <w:rsid w:val="0046479C"/>
    <w:rsid w:val="00465469"/>
    <w:rsid w:val="0046681B"/>
    <w:rsid w:val="00467608"/>
    <w:rsid w:val="00475FBF"/>
    <w:rsid w:val="00480BCE"/>
    <w:rsid w:val="00483753"/>
    <w:rsid w:val="00485C56"/>
    <w:rsid w:val="00486629"/>
    <w:rsid w:val="0049545C"/>
    <w:rsid w:val="004A78C5"/>
    <w:rsid w:val="004B234D"/>
    <w:rsid w:val="004B69B6"/>
    <w:rsid w:val="004B6E5A"/>
    <w:rsid w:val="004C7CEE"/>
    <w:rsid w:val="004D00B9"/>
    <w:rsid w:val="004D19C3"/>
    <w:rsid w:val="004D603E"/>
    <w:rsid w:val="004F081C"/>
    <w:rsid w:val="004F0D73"/>
    <w:rsid w:val="004F30D1"/>
    <w:rsid w:val="004F40B7"/>
    <w:rsid w:val="004F6A38"/>
    <w:rsid w:val="005100CC"/>
    <w:rsid w:val="00521226"/>
    <w:rsid w:val="0052579F"/>
    <w:rsid w:val="00525DB8"/>
    <w:rsid w:val="005351D5"/>
    <w:rsid w:val="00535F81"/>
    <w:rsid w:val="00545728"/>
    <w:rsid w:val="00546257"/>
    <w:rsid w:val="0055093C"/>
    <w:rsid w:val="00550E02"/>
    <w:rsid w:val="00554A22"/>
    <w:rsid w:val="005561F1"/>
    <w:rsid w:val="0055765F"/>
    <w:rsid w:val="00557B1F"/>
    <w:rsid w:val="00564235"/>
    <w:rsid w:val="00565836"/>
    <w:rsid w:val="005662CB"/>
    <w:rsid w:val="0057111E"/>
    <w:rsid w:val="00572C6C"/>
    <w:rsid w:val="005754DE"/>
    <w:rsid w:val="00582E57"/>
    <w:rsid w:val="00584C6F"/>
    <w:rsid w:val="00584FAB"/>
    <w:rsid w:val="005932C7"/>
    <w:rsid w:val="005A1C8E"/>
    <w:rsid w:val="005A5F77"/>
    <w:rsid w:val="005A6BF2"/>
    <w:rsid w:val="005B16AF"/>
    <w:rsid w:val="005B558A"/>
    <w:rsid w:val="005C71BF"/>
    <w:rsid w:val="005C72DE"/>
    <w:rsid w:val="005C786E"/>
    <w:rsid w:val="005D685E"/>
    <w:rsid w:val="005E2A04"/>
    <w:rsid w:val="005F7ED4"/>
    <w:rsid w:val="00601A71"/>
    <w:rsid w:val="006072BC"/>
    <w:rsid w:val="00620D04"/>
    <w:rsid w:val="00622F22"/>
    <w:rsid w:val="00623765"/>
    <w:rsid w:val="00631BE4"/>
    <w:rsid w:val="0063339F"/>
    <w:rsid w:val="00633462"/>
    <w:rsid w:val="00633A15"/>
    <w:rsid w:val="00635782"/>
    <w:rsid w:val="0063636A"/>
    <w:rsid w:val="006412B8"/>
    <w:rsid w:val="006534B6"/>
    <w:rsid w:val="0065450A"/>
    <w:rsid w:val="006612F8"/>
    <w:rsid w:val="00662481"/>
    <w:rsid w:val="00662B07"/>
    <w:rsid w:val="006633D8"/>
    <w:rsid w:val="0066340E"/>
    <w:rsid w:val="00664B70"/>
    <w:rsid w:val="00667141"/>
    <w:rsid w:val="00673401"/>
    <w:rsid w:val="00673B9C"/>
    <w:rsid w:val="00675FEB"/>
    <w:rsid w:val="00683ED0"/>
    <w:rsid w:val="00684AB8"/>
    <w:rsid w:val="00686359"/>
    <w:rsid w:val="006911EB"/>
    <w:rsid w:val="0069657E"/>
    <w:rsid w:val="00696DFB"/>
    <w:rsid w:val="006970C5"/>
    <w:rsid w:val="00697F24"/>
    <w:rsid w:val="006A0694"/>
    <w:rsid w:val="006B0BF6"/>
    <w:rsid w:val="006B6D52"/>
    <w:rsid w:val="006C5149"/>
    <w:rsid w:val="006C5DD8"/>
    <w:rsid w:val="006D73E7"/>
    <w:rsid w:val="006D74C1"/>
    <w:rsid w:val="006E0B7B"/>
    <w:rsid w:val="006E261C"/>
    <w:rsid w:val="006E5DF5"/>
    <w:rsid w:val="006F082F"/>
    <w:rsid w:val="006F600A"/>
    <w:rsid w:val="00700F60"/>
    <w:rsid w:val="007043D2"/>
    <w:rsid w:val="007046A9"/>
    <w:rsid w:val="00704847"/>
    <w:rsid w:val="00705758"/>
    <w:rsid w:val="00706C97"/>
    <w:rsid w:val="007104FA"/>
    <w:rsid w:val="00711BFE"/>
    <w:rsid w:val="00712050"/>
    <w:rsid w:val="007122F9"/>
    <w:rsid w:val="0071696D"/>
    <w:rsid w:val="00733674"/>
    <w:rsid w:val="00734486"/>
    <w:rsid w:val="00735750"/>
    <w:rsid w:val="007370F1"/>
    <w:rsid w:val="007406EE"/>
    <w:rsid w:val="00740ECD"/>
    <w:rsid w:val="0074525D"/>
    <w:rsid w:val="0075031B"/>
    <w:rsid w:val="00752FA4"/>
    <w:rsid w:val="00753CE9"/>
    <w:rsid w:val="007573E6"/>
    <w:rsid w:val="00757FCB"/>
    <w:rsid w:val="00771C83"/>
    <w:rsid w:val="0077367E"/>
    <w:rsid w:val="0077497B"/>
    <w:rsid w:val="007878B1"/>
    <w:rsid w:val="00787E48"/>
    <w:rsid w:val="007917C0"/>
    <w:rsid w:val="007A00FE"/>
    <w:rsid w:val="007A164C"/>
    <w:rsid w:val="007A1798"/>
    <w:rsid w:val="007A3C23"/>
    <w:rsid w:val="007A6646"/>
    <w:rsid w:val="007B00A7"/>
    <w:rsid w:val="007B2514"/>
    <w:rsid w:val="007C0BB7"/>
    <w:rsid w:val="007C0C17"/>
    <w:rsid w:val="007C203C"/>
    <w:rsid w:val="007C2053"/>
    <w:rsid w:val="007D3816"/>
    <w:rsid w:val="007D55A6"/>
    <w:rsid w:val="007D6820"/>
    <w:rsid w:val="007D7351"/>
    <w:rsid w:val="007E0D7C"/>
    <w:rsid w:val="007E378E"/>
    <w:rsid w:val="007E7434"/>
    <w:rsid w:val="007F2BC5"/>
    <w:rsid w:val="007F5793"/>
    <w:rsid w:val="00804B9F"/>
    <w:rsid w:val="00812267"/>
    <w:rsid w:val="00812ADA"/>
    <w:rsid w:val="00816F8F"/>
    <w:rsid w:val="00820E89"/>
    <w:rsid w:val="008263F7"/>
    <w:rsid w:val="00827A6D"/>
    <w:rsid w:val="008360A0"/>
    <w:rsid w:val="00840DF7"/>
    <w:rsid w:val="008429F2"/>
    <w:rsid w:val="00851BED"/>
    <w:rsid w:val="0085290A"/>
    <w:rsid w:val="00853CA1"/>
    <w:rsid w:val="00855E28"/>
    <w:rsid w:val="0085625E"/>
    <w:rsid w:val="008575C5"/>
    <w:rsid w:val="0086588B"/>
    <w:rsid w:val="00871161"/>
    <w:rsid w:val="008779E1"/>
    <w:rsid w:val="00885D12"/>
    <w:rsid w:val="008873E5"/>
    <w:rsid w:val="008875B0"/>
    <w:rsid w:val="00890721"/>
    <w:rsid w:val="008B3742"/>
    <w:rsid w:val="008B4C86"/>
    <w:rsid w:val="008B4DFA"/>
    <w:rsid w:val="008C2C16"/>
    <w:rsid w:val="008C3821"/>
    <w:rsid w:val="008C3850"/>
    <w:rsid w:val="008C56F3"/>
    <w:rsid w:val="008D3C20"/>
    <w:rsid w:val="008E4E7F"/>
    <w:rsid w:val="008F3FE9"/>
    <w:rsid w:val="008F7586"/>
    <w:rsid w:val="00900D0D"/>
    <w:rsid w:val="00901809"/>
    <w:rsid w:val="00901D48"/>
    <w:rsid w:val="00913C77"/>
    <w:rsid w:val="009146A4"/>
    <w:rsid w:val="00922B96"/>
    <w:rsid w:val="00926B7E"/>
    <w:rsid w:val="009305D5"/>
    <w:rsid w:val="00932DFC"/>
    <w:rsid w:val="00936A4E"/>
    <w:rsid w:val="009442AA"/>
    <w:rsid w:val="00953622"/>
    <w:rsid w:val="00953626"/>
    <w:rsid w:val="00953AB1"/>
    <w:rsid w:val="0095573A"/>
    <w:rsid w:val="009571FD"/>
    <w:rsid w:val="00963F0B"/>
    <w:rsid w:val="009657F4"/>
    <w:rsid w:val="00966D07"/>
    <w:rsid w:val="00972A0E"/>
    <w:rsid w:val="00976829"/>
    <w:rsid w:val="00977F0D"/>
    <w:rsid w:val="0098108D"/>
    <w:rsid w:val="00990225"/>
    <w:rsid w:val="00991631"/>
    <w:rsid w:val="00993B85"/>
    <w:rsid w:val="00995334"/>
    <w:rsid w:val="009A0195"/>
    <w:rsid w:val="009A02C0"/>
    <w:rsid w:val="009A11B3"/>
    <w:rsid w:val="009A27AE"/>
    <w:rsid w:val="009A5B29"/>
    <w:rsid w:val="009B73C8"/>
    <w:rsid w:val="009C357A"/>
    <w:rsid w:val="009C4047"/>
    <w:rsid w:val="009C5DF8"/>
    <w:rsid w:val="009D0898"/>
    <w:rsid w:val="009D23CD"/>
    <w:rsid w:val="009D40C9"/>
    <w:rsid w:val="009D49E1"/>
    <w:rsid w:val="009D58C6"/>
    <w:rsid w:val="009D6DAF"/>
    <w:rsid w:val="009E431E"/>
    <w:rsid w:val="009E4D19"/>
    <w:rsid w:val="009F1799"/>
    <w:rsid w:val="009F40EA"/>
    <w:rsid w:val="009F7786"/>
    <w:rsid w:val="00A00550"/>
    <w:rsid w:val="00A04A04"/>
    <w:rsid w:val="00A0638B"/>
    <w:rsid w:val="00A117E5"/>
    <w:rsid w:val="00A126FB"/>
    <w:rsid w:val="00A12B12"/>
    <w:rsid w:val="00A15D85"/>
    <w:rsid w:val="00A2125A"/>
    <w:rsid w:val="00A248CF"/>
    <w:rsid w:val="00A301B3"/>
    <w:rsid w:val="00A336D0"/>
    <w:rsid w:val="00A433B1"/>
    <w:rsid w:val="00A4434D"/>
    <w:rsid w:val="00A4602C"/>
    <w:rsid w:val="00A670D2"/>
    <w:rsid w:val="00A72CE9"/>
    <w:rsid w:val="00A7324C"/>
    <w:rsid w:val="00A746F7"/>
    <w:rsid w:val="00A74D6D"/>
    <w:rsid w:val="00A753F4"/>
    <w:rsid w:val="00A8293B"/>
    <w:rsid w:val="00A82C14"/>
    <w:rsid w:val="00A917EF"/>
    <w:rsid w:val="00AA0C32"/>
    <w:rsid w:val="00AB0EB6"/>
    <w:rsid w:val="00AB2584"/>
    <w:rsid w:val="00AB52FB"/>
    <w:rsid w:val="00AB5A2C"/>
    <w:rsid w:val="00AB7ECF"/>
    <w:rsid w:val="00AC077F"/>
    <w:rsid w:val="00AC3233"/>
    <w:rsid w:val="00AC4F2C"/>
    <w:rsid w:val="00AC6F1F"/>
    <w:rsid w:val="00AD0F70"/>
    <w:rsid w:val="00AD468D"/>
    <w:rsid w:val="00AD4A2F"/>
    <w:rsid w:val="00AE1E16"/>
    <w:rsid w:val="00AE3858"/>
    <w:rsid w:val="00AE48D0"/>
    <w:rsid w:val="00AE4FF4"/>
    <w:rsid w:val="00AE7287"/>
    <w:rsid w:val="00B01CCA"/>
    <w:rsid w:val="00B12848"/>
    <w:rsid w:val="00B13A58"/>
    <w:rsid w:val="00B262BE"/>
    <w:rsid w:val="00B27532"/>
    <w:rsid w:val="00B27733"/>
    <w:rsid w:val="00B3307C"/>
    <w:rsid w:val="00B3408C"/>
    <w:rsid w:val="00B4276B"/>
    <w:rsid w:val="00B42BFA"/>
    <w:rsid w:val="00B43E84"/>
    <w:rsid w:val="00B46BF9"/>
    <w:rsid w:val="00B511D4"/>
    <w:rsid w:val="00B5484D"/>
    <w:rsid w:val="00B617EC"/>
    <w:rsid w:val="00B61E72"/>
    <w:rsid w:val="00B72386"/>
    <w:rsid w:val="00B728EE"/>
    <w:rsid w:val="00B7473D"/>
    <w:rsid w:val="00B7644E"/>
    <w:rsid w:val="00B77762"/>
    <w:rsid w:val="00B8381A"/>
    <w:rsid w:val="00B90539"/>
    <w:rsid w:val="00BA0709"/>
    <w:rsid w:val="00BA7177"/>
    <w:rsid w:val="00BB0A1A"/>
    <w:rsid w:val="00BB3092"/>
    <w:rsid w:val="00BC374C"/>
    <w:rsid w:val="00BC75D4"/>
    <w:rsid w:val="00BD7DB9"/>
    <w:rsid w:val="00BE213A"/>
    <w:rsid w:val="00BE4173"/>
    <w:rsid w:val="00BE4C42"/>
    <w:rsid w:val="00BE6FF3"/>
    <w:rsid w:val="00BF22D9"/>
    <w:rsid w:val="00BF37E2"/>
    <w:rsid w:val="00BF76FA"/>
    <w:rsid w:val="00C0153E"/>
    <w:rsid w:val="00C0410E"/>
    <w:rsid w:val="00C05E83"/>
    <w:rsid w:val="00C06E57"/>
    <w:rsid w:val="00C16D25"/>
    <w:rsid w:val="00C20F5F"/>
    <w:rsid w:val="00C2126A"/>
    <w:rsid w:val="00C2324C"/>
    <w:rsid w:val="00C26428"/>
    <w:rsid w:val="00C40A9F"/>
    <w:rsid w:val="00C44779"/>
    <w:rsid w:val="00C52625"/>
    <w:rsid w:val="00C5361D"/>
    <w:rsid w:val="00C6161C"/>
    <w:rsid w:val="00C6383F"/>
    <w:rsid w:val="00C64911"/>
    <w:rsid w:val="00C64C2F"/>
    <w:rsid w:val="00C65C17"/>
    <w:rsid w:val="00C679B4"/>
    <w:rsid w:val="00C82941"/>
    <w:rsid w:val="00C85AF9"/>
    <w:rsid w:val="00C9084F"/>
    <w:rsid w:val="00C97410"/>
    <w:rsid w:val="00CA33E8"/>
    <w:rsid w:val="00CA4E86"/>
    <w:rsid w:val="00CB04F3"/>
    <w:rsid w:val="00CB04FD"/>
    <w:rsid w:val="00CB13B6"/>
    <w:rsid w:val="00CB1FA4"/>
    <w:rsid w:val="00CB2C06"/>
    <w:rsid w:val="00CB55C2"/>
    <w:rsid w:val="00CC4A20"/>
    <w:rsid w:val="00CD3EAF"/>
    <w:rsid w:val="00CE4B1A"/>
    <w:rsid w:val="00CF7865"/>
    <w:rsid w:val="00D02949"/>
    <w:rsid w:val="00D21835"/>
    <w:rsid w:val="00D23423"/>
    <w:rsid w:val="00D246E3"/>
    <w:rsid w:val="00D27F2D"/>
    <w:rsid w:val="00D37109"/>
    <w:rsid w:val="00D4371D"/>
    <w:rsid w:val="00D44500"/>
    <w:rsid w:val="00D47028"/>
    <w:rsid w:val="00D50DA3"/>
    <w:rsid w:val="00D5121A"/>
    <w:rsid w:val="00D55B14"/>
    <w:rsid w:val="00D56A8D"/>
    <w:rsid w:val="00D611FB"/>
    <w:rsid w:val="00D66345"/>
    <w:rsid w:val="00D74EC8"/>
    <w:rsid w:val="00D821F7"/>
    <w:rsid w:val="00D87FDA"/>
    <w:rsid w:val="00D92733"/>
    <w:rsid w:val="00D92D0B"/>
    <w:rsid w:val="00D9383F"/>
    <w:rsid w:val="00D93C82"/>
    <w:rsid w:val="00D94F93"/>
    <w:rsid w:val="00DA1639"/>
    <w:rsid w:val="00DA1D96"/>
    <w:rsid w:val="00DB319A"/>
    <w:rsid w:val="00DB45BD"/>
    <w:rsid w:val="00DB4C8A"/>
    <w:rsid w:val="00DD6FD9"/>
    <w:rsid w:val="00DF5E8C"/>
    <w:rsid w:val="00DF65A5"/>
    <w:rsid w:val="00DF6832"/>
    <w:rsid w:val="00E020D8"/>
    <w:rsid w:val="00E069D1"/>
    <w:rsid w:val="00E1321D"/>
    <w:rsid w:val="00E168BC"/>
    <w:rsid w:val="00E17FAE"/>
    <w:rsid w:val="00E20192"/>
    <w:rsid w:val="00E318D2"/>
    <w:rsid w:val="00E32019"/>
    <w:rsid w:val="00E34014"/>
    <w:rsid w:val="00E41189"/>
    <w:rsid w:val="00E4433F"/>
    <w:rsid w:val="00E47D63"/>
    <w:rsid w:val="00E5019D"/>
    <w:rsid w:val="00E543C2"/>
    <w:rsid w:val="00E60672"/>
    <w:rsid w:val="00E61A68"/>
    <w:rsid w:val="00E67A47"/>
    <w:rsid w:val="00E71158"/>
    <w:rsid w:val="00E72012"/>
    <w:rsid w:val="00E736ED"/>
    <w:rsid w:val="00E81474"/>
    <w:rsid w:val="00E84740"/>
    <w:rsid w:val="00E852C5"/>
    <w:rsid w:val="00E90A7B"/>
    <w:rsid w:val="00E91324"/>
    <w:rsid w:val="00EA1BA2"/>
    <w:rsid w:val="00EB7365"/>
    <w:rsid w:val="00EC044E"/>
    <w:rsid w:val="00EC20FC"/>
    <w:rsid w:val="00EC2B2E"/>
    <w:rsid w:val="00EC5E56"/>
    <w:rsid w:val="00ED3718"/>
    <w:rsid w:val="00ED508C"/>
    <w:rsid w:val="00EE3BB5"/>
    <w:rsid w:val="00EE522B"/>
    <w:rsid w:val="00EF256E"/>
    <w:rsid w:val="00EF3856"/>
    <w:rsid w:val="00EF419C"/>
    <w:rsid w:val="00F007C9"/>
    <w:rsid w:val="00F064A4"/>
    <w:rsid w:val="00F117BA"/>
    <w:rsid w:val="00F11FDC"/>
    <w:rsid w:val="00F121DA"/>
    <w:rsid w:val="00F160B7"/>
    <w:rsid w:val="00F17813"/>
    <w:rsid w:val="00F2111E"/>
    <w:rsid w:val="00F23A71"/>
    <w:rsid w:val="00F2719F"/>
    <w:rsid w:val="00F308D8"/>
    <w:rsid w:val="00F36254"/>
    <w:rsid w:val="00F40377"/>
    <w:rsid w:val="00F42BCF"/>
    <w:rsid w:val="00F53D21"/>
    <w:rsid w:val="00F5458E"/>
    <w:rsid w:val="00F62EE5"/>
    <w:rsid w:val="00F66C85"/>
    <w:rsid w:val="00F724A6"/>
    <w:rsid w:val="00F726BE"/>
    <w:rsid w:val="00F73929"/>
    <w:rsid w:val="00F75B5C"/>
    <w:rsid w:val="00F8296B"/>
    <w:rsid w:val="00F831FE"/>
    <w:rsid w:val="00F94465"/>
    <w:rsid w:val="00F97E48"/>
    <w:rsid w:val="00FA0270"/>
    <w:rsid w:val="00FA663C"/>
    <w:rsid w:val="00FB06C6"/>
    <w:rsid w:val="00FB093D"/>
    <w:rsid w:val="00FB0F23"/>
    <w:rsid w:val="00FB27E0"/>
    <w:rsid w:val="00FC2235"/>
    <w:rsid w:val="00FC7F0F"/>
    <w:rsid w:val="00FD1650"/>
    <w:rsid w:val="00FD23A7"/>
    <w:rsid w:val="00FD2FBB"/>
    <w:rsid w:val="00FD392F"/>
    <w:rsid w:val="00FD42AD"/>
    <w:rsid w:val="00FD47B0"/>
    <w:rsid w:val="00FD49E9"/>
    <w:rsid w:val="00FD5E67"/>
    <w:rsid w:val="00FE35E5"/>
    <w:rsid w:val="00FF07FA"/>
    <w:rsid w:val="00FF321A"/>
    <w:rsid w:val="00FF6E1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F6BD26D"/>
  <w15:docId w15:val="{9C63C41D-4BC3-4D8F-B522-662C04CAA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671A"/>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820E8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semiHidden/>
    <w:unhideWhenUsed/>
    <w:qFormat/>
    <w:rsid w:val="003273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nhideWhenUsed/>
    <w:qFormat/>
    <w:rsid w:val="00327371"/>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5">
    <w:name w:val="heading 5"/>
    <w:basedOn w:val="Normalny"/>
    <w:next w:val="Normalny"/>
    <w:link w:val="Nagwek5Znak"/>
    <w:qFormat/>
    <w:rsid w:val="00327371"/>
    <w:pPr>
      <w:keepNext/>
      <w:autoSpaceDE w:val="0"/>
      <w:autoSpaceDN w:val="0"/>
      <w:spacing w:line="360" w:lineRule="auto"/>
      <w:ind w:left="-1531"/>
      <w:jc w:val="both"/>
      <w:outlineLvl w:val="4"/>
    </w:pPr>
    <w:rPr>
      <w:b/>
      <w:bCs/>
      <w:sz w:val="24"/>
      <w:szCs w:val="24"/>
    </w:rPr>
  </w:style>
  <w:style w:type="paragraph" w:styleId="Nagwek6">
    <w:name w:val="heading 6"/>
    <w:basedOn w:val="Normalny"/>
    <w:next w:val="Normalny"/>
    <w:link w:val="Nagwek6Znak"/>
    <w:semiHidden/>
    <w:unhideWhenUsed/>
    <w:qFormat/>
    <w:rsid w:val="00327371"/>
    <w:pPr>
      <w:keepNext/>
      <w:keepLines/>
      <w:spacing w:before="200"/>
      <w:outlineLvl w:val="5"/>
    </w:pPr>
    <w:rPr>
      <w:rFonts w:asciiTheme="majorHAnsi" w:eastAsiaTheme="majorEastAsia" w:hAnsiTheme="majorHAnsi" w:cstheme="majorBidi"/>
      <w:i/>
      <w:iCs/>
      <w:color w:val="243F60" w:themeColor="accent1" w:themeShade="7F"/>
      <w:sz w:val="24"/>
      <w:szCs w:val="24"/>
    </w:rPr>
  </w:style>
  <w:style w:type="paragraph" w:styleId="Nagwek7">
    <w:name w:val="heading 7"/>
    <w:basedOn w:val="Normalny"/>
    <w:next w:val="Normalny"/>
    <w:link w:val="Nagwek7Znak"/>
    <w:qFormat/>
    <w:rsid w:val="00327371"/>
    <w:pPr>
      <w:spacing w:before="240" w:after="60"/>
      <w:outlineLvl w:val="6"/>
    </w:pPr>
    <w:rPr>
      <w:sz w:val="24"/>
      <w:szCs w:val="24"/>
    </w:rPr>
  </w:style>
  <w:style w:type="paragraph" w:styleId="Nagwek9">
    <w:name w:val="heading 9"/>
    <w:basedOn w:val="Normalny"/>
    <w:next w:val="Normalny"/>
    <w:link w:val="Nagwek9Znak"/>
    <w:qFormat/>
    <w:rsid w:val="00327371"/>
    <w:pPr>
      <w:keepNext/>
      <w:autoSpaceDE w:val="0"/>
      <w:autoSpaceDN w:val="0"/>
      <w:jc w:val="both"/>
      <w:outlineLvl w:val="8"/>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255197"/>
    <w:pPr>
      <w:tabs>
        <w:tab w:val="center" w:pos="4536"/>
        <w:tab w:val="right" w:pos="9072"/>
      </w:tabs>
    </w:pPr>
    <w:rPr>
      <w:sz w:val="24"/>
    </w:rPr>
  </w:style>
  <w:style w:type="character" w:customStyle="1" w:styleId="StopkaZnak">
    <w:name w:val="Stopka Znak"/>
    <w:basedOn w:val="Domylnaczcionkaakapitu"/>
    <w:link w:val="Stopka"/>
    <w:uiPriority w:val="99"/>
    <w:rsid w:val="00255197"/>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255197"/>
  </w:style>
  <w:style w:type="paragraph" w:styleId="Nagwek">
    <w:name w:val="header"/>
    <w:basedOn w:val="Normalny"/>
    <w:link w:val="NagwekZnak"/>
    <w:unhideWhenUsed/>
    <w:rsid w:val="008D3C20"/>
    <w:pPr>
      <w:tabs>
        <w:tab w:val="center" w:pos="4536"/>
        <w:tab w:val="right" w:pos="9072"/>
      </w:tabs>
    </w:pPr>
  </w:style>
  <w:style w:type="character" w:customStyle="1" w:styleId="NagwekZnak">
    <w:name w:val="Nagłówek Znak"/>
    <w:basedOn w:val="Domylnaczcionkaakapitu"/>
    <w:link w:val="Nagwek"/>
    <w:rsid w:val="008D3C20"/>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820E89"/>
    <w:rPr>
      <w:rFonts w:asciiTheme="majorHAnsi" w:eastAsiaTheme="majorEastAsia" w:hAnsiTheme="majorHAnsi" w:cstheme="majorBidi"/>
      <w:b/>
      <w:bCs/>
      <w:color w:val="365F91" w:themeColor="accent1" w:themeShade="BF"/>
      <w:sz w:val="28"/>
      <w:szCs w:val="28"/>
      <w:lang w:eastAsia="pl-PL"/>
    </w:rPr>
  </w:style>
  <w:style w:type="paragraph" w:styleId="Tekstdymka">
    <w:name w:val="Balloon Text"/>
    <w:basedOn w:val="Normalny"/>
    <w:link w:val="TekstdymkaZnak"/>
    <w:unhideWhenUsed/>
    <w:rsid w:val="00A4602C"/>
    <w:rPr>
      <w:rFonts w:ascii="Tahoma" w:hAnsi="Tahoma" w:cs="Tahoma"/>
      <w:sz w:val="16"/>
      <w:szCs w:val="16"/>
    </w:rPr>
  </w:style>
  <w:style w:type="character" w:customStyle="1" w:styleId="TekstdymkaZnak">
    <w:name w:val="Tekst dymka Znak"/>
    <w:basedOn w:val="Domylnaczcionkaakapitu"/>
    <w:link w:val="Tekstdymka"/>
    <w:rsid w:val="00A4602C"/>
    <w:rPr>
      <w:rFonts w:ascii="Tahoma" w:eastAsia="Times New Roman" w:hAnsi="Tahoma" w:cs="Tahoma"/>
      <w:sz w:val="16"/>
      <w:szCs w:val="16"/>
      <w:lang w:eastAsia="pl-PL"/>
    </w:rPr>
  </w:style>
  <w:style w:type="paragraph" w:styleId="Akapitzlist">
    <w:name w:val="List Paragraph"/>
    <w:aliases w:val="normalny tekst,Akapit z listą3,Obiekt,BulletC,Akapit z listą31,NOWY,Akapit z listą32,Akapit z listą2,Numerowanie,Akapit z listą BS,sw tekst,Kolorowa lista — akcent 11,List Paragraph,CW_Lista,List Paragraph1,Akapit z listą4,L1,lp"/>
    <w:basedOn w:val="Normalny"/>
    <w:link w:val="AkapitzlistZnak"/>
    <w:qFormat/>
    <w:rsid w:val="00620D04"/>
    <w:pPr>
      <w:ind w:left="720"/>
      <w:contextualSpacing/>
    </w:pPr>
  </w:style>
  <w:style w:type="paragraph" w:customStyle="1" w:styleId="Default">
    <w:name w:val="Default"/>
    <w:rsid w:val="00F007C9"/>
    <w:pPr>
      <w:autoSpaceDE w:val="0"/>
      <w:autoSpaceDN w:val="0"/>
      <w:spacing w:after="0" w:line="240" w:lineRule="auto"/>
    </w:pPr>
    <w:rPr>
      <w:rFonts w:ascii="Arial" w:eastAsia="Times New Roman" w:hAnsi="Arial" w:cs="Arial"/>
      <w:color w:val="000000"/>
      <w:sz w:val="24"/>
      <w:szCs w:val="24"/>
      <w:lang w:eastAsia="pl-PL"/>
    </w:rPr>
  </w:style>
  <w:style w:type="character" w:styleId="Hipercze">
    <w:name w:val="Hyperlink"/>
    <w:basedOn w:val="Domylnaczcionkaakapitu"/>
    <w:uiPriority w:val="99"/>
    <w:rsid w:val="00F007C9"/>
    <w:rPr>
      <w:color w:val="0563C1"/>
      <w:u w:val="single"/>
    </w:rPr>
  </w:style>
  <w:style w:type="character" w:customStyle="1" w:styleId="Nierozpoznanawzmianka1">
    <w:name w:val="Nierozpoznana wzmianka1"/>
    <w:basedOn w:val="Domylnaczcionkaakapitu"/>
    <w:uiPriority w:val="99"/>
    <w:rsid w:val="00F007C9"/>
    <w:rPr>
      <w:color w:val="605E5C"/>
      <w:shd w:val="clear" w:color="auto" w:fill="E1DFDD"/>
    </w:rPr>
  </w:style>
  <w:style w:type="paragraph" w:styleId="Tekstpodstawowy">
    <w:name w:val="Body Text"/>
    <w:basedOn w:val="Normalny"/>
    <w:link w:val="TekstpodstawowyZnak"/>
    <w:rsid w:val="00F007C9"/>
    <w:pPr>
      <w:autoSpaceDN w:val="0"/>
      <w:spacing w:after="120"/>
    </w:pPr>
    <w:rPr>
      <w:sz w:val="24"/>
      <w:szCs w:val="24"/>
    </w:rPr>
  </w:style>
  <w:style w:type="character" w:customStyle="1" w:styleId="TekstpodstawowyZnak">
    <w:name w:val="Tekst podstawowy Znak"/>
    <w:basedOn w:val="Domylnaczcionkaakapitu"/>
    <w:link w:val="Tekstpodstawowy"/>
    <w:rsid w:val="00F007C9"/>
    <w:rPr>
      <w:rFonts w:ascii="Times New Roman" w:eastAsia="Times New Roman" w:hAnsi="Times New Roman" w:cs="Times New Roman"/>
      <w:sz w:val="24"/>
      <w:szCs w:val="24"/>
      <w:lang w:eastAsia="pl-PL"/>
    </w:rPr>
  </w:style>
  <w:style w:type="table" w:customStyle="1" w:styleId="Tabela-Siatka1">
    <w:name w:val="Tabela - Siatka1"/>
    <w:basedOn w:val="Standardowy"/>
    <w:next w:val="Tabela-Siatka"/>
    <w:uiPriority w:val="59"/>
    <w:rsid w:val="00F007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F007C9"/>
    <w:pPr>
      <w:autoSpaceDN w:val="0"/>
      <w:spacing w:after="0" w:line="240" w:lineRule="auto"/>
      <w:textAlignment w:val="baseline"/>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F007C9"/>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F007C9"/>
    <w:rPr>
      <w:rFonts w:eastAsiaTheme="minorEastAsia"/>
      <w:lang w:eastAsia="pl-PL"/>
    </w:rPr>
  </w:style>
  <w:style w:type="character" w:customStyle="1" w:styleId="Nierozpoznanawzmianka2">
    <w:name w:val="Nierozpoznana wzmianka2"/>
    <w:basedOn w:val="Domylnaczcionkaakapitu"/>
    <w:uiPriority w:val="99"/>
    <w:semiHidden/>
    <w:unhideWhenUsed/>
    <w:rsid w:val="00CB04F3"/>
    <w:rPr>
      <w:color w:val="605E5C"/>
      <w:shd w:val="clear" w:color="auto" w:fill="E1DFDD"/>
    </w:rPr>
  </w:style>
  <w:style w:type="character" w:styleId="Odwoaniedokomentarza">
    <w:name w:val="annotation reference"/>
    <w:basedOn w:val="Domylnaczcionkaakapitu"/>
    <w:uiPriority w:val="99"/>
    <w:unhideWhenUsed/>
    <w:rsid w:val="006F600A"/>
    <w:rPr>
      <w:sz w:val="16"/>
      <w:szCs w:val="16"/>
    </w:rPr>
  </w:style>
  <w:style w:type="paragraph" w:styleId="Tekstkomentarza">
    <w:name w:val="annotation text"/>
    <w:basedOn w:val="Normalny"/>
    <w:link w:val="TekstkomentarzaZnak"/>
    <w:uiPriority w:val="99"/>
    <w:unhideWhenUsed/>
    <w:rsid w:val="006F600A"/>
  </w:style>
  <w:style w:type="character" w:customStyle="1" w:styleId="TekstkomentarzaZnak">
    <w:name w:val="Tekst komentarza Znak"/>
    <w:basedOn w:val="Domylnaczcionkaakapitu"/>
    <w:link w:val="Tekstkomentarza"/>
    <w:uiPriority w:val="99"/>
    <w:rsid w:val="006F600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6F600A"/>
    <w:rPr>
      <w:b/>
      <w:bCs/>
    </w:rPr>
  </w:style>
  <w:style w:type="character" w:customStyle="1" w:styleId="TematkomentarzaZnak">
    <w:name w:val="Temat komentarza Znak"/>
    <w:basedOn w:val="TekstkomentarzaZnak"/>
    <w:link w:val="Tematkomentarza"/>
    <w:rsid w:val="006F600A"/>
    <w:rPr>
      <w:rFonts w:ascii="Times New Roman" w:eastAsia="Times New Roman" w:hAnsi="Times New Roman" w:cs="Times New Roman"/>
      <w:b/>
      <w:bCs/>
      <w:sz w:val="20"/>
      <w:szCs w:val="20"/>
      <w:lang w:eastAsia="pl-PL"/>
    </w:rPr>
  </w:style>
  <w:style w:type="paragraph" w:styleId="Poprawka">
    <w:name w:val="Revision"/>
    <w:hidden/>
    <w:uiPriority w:val="99"/>
    <w:semiHidden/>
    <w:rsid w:val="00221F1A"/>
    <w:pPr>
      <w:spacing w:after="0" w:line="240" w:lineRule="auto"/>
    </w:pPr>
    <w:rPr>
      <w:rFonts w:ascii="Times New Roman" w:eastAsia="Times New Roman" w:hAnsi="Times New Roman" w:cs="Times New Roman"/>
      <w:sz w:val="20"/>
      <w:szCs w:val="20"/>
      <w:lang w:eastAsia="pl-PL"/>
    </w:rPr>
  </w:style>
  <w:style w:type="character" w:customStyle="1" w:styleId="Nagwek2Znak">
    <w:name w:val="Nagłówek 2 Znak"/>
    <w:basedOn w:val="Domylnaczcionkaakapitu"/>
    <w:link w:val="Nagwek2"/>
    <w:semiHidden/>
    <w:rsid w:val="00327371"/>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rsid w:val="00327371"/>
    <w:rPr>
      <w:rFonts w:asciiTheme="majorHAnsi" w:eastAsiaTheme="majorEastAsia" w:hAnsiTheme="majorHAnsi" w:cstheme="majorBidi"/>
      <w:color w:val="243F60" w:themeColor="accent1" w:themeShade="7F"/>
      <w:sz w:val="24"/>
      <w:szCs w:val="24"/>
      <w:lang w:eastAsia="pl-PL"/>
    </w:rPr>
  </w:style>
  <w:style w:type="character" w:customStyle="1" w:styleId="Nagwek5Znak">
    <w:name w:val="Nagłówek 5 Znak"/>
    <w:basedOn w:val="Domylnaczcionkaakapitu"/>
    <w:link w:val="Nagwek5"/>
    <w:rsid w:val="00327371"/>
    <w:rPr>
      <w:rFonts w:ascii="Times New Roman" w:eastAsia="Times New Roman" w:hAnsi="Times New Roman" w:cs="Times New Roman"/>
      <w:b/>
      <w:bCs/>
      <w:sz w:val="24"/>
      <w:szCs w:val="24"/>
      <w:lang w:eastAsia="pl-PL"/>
    </w:rPr>
  </w:style>
  <w:style w:type="character" w:customStyle="1" w:styleId="Nagwek6Znak">
    <w:name w:val="Nagłówek 6 Znak"/>
    <w:basedOn w:val="Domylnaczcionkaakapitu"/>
    <w:link w:val="Nagwek6"/>
    <w:semiHidden/>
    <w:rsid w:val="00327371"/>
    <w:rPr>
      <w:rFonts w:asciiTheme="majorHAnsi" w:eastAsiaTheme="majorEastAsia" w:hAnsiTheme="majorHAnsi" w:cstheme="majorBidi"/>
      <w:i/>
      <w:iCs/>
      <w:color w:val="243F60" w:themeColor="accent1" w:themeShade="7F"/>
      <w:sz w:val="24"/>
      <w:szCs w:val="24"/>
      <w:lang w:eastAsia="pl-PL"/>
    </w:rPr>
  </w:style>
  <w:style w:type="character" w:customStyle="1" w:styleId="Nagwek7Znak">
    <w:name w:val="Nagłówek 7 Znak"/>
    <w:basedOn w:val="Domylnaczcionkaakapitu"/>
    <w:link w:val="Nagwek7"/>
    <w:rsid w:val="00327371"/>
    <w:rPr>
      <w:rFonts w:ascii="Times New Roman" w:eastAsia="Times New Roman" w:hAnsi="Times New Roman" w:cs="Times New Roman"/>
      <w:sz w:val="24"/>
      <w:szCs w:val="24"/>
      <w:lang w:eastAsia="pl-PL"/>
    </w:rPr>
  </w:style>
  <w:style w:type="character" w:customStyle="1" w:styleId="Nagwek9Znak">
    <w:name w:val="Nagłówek 9 Znak"/>
    <w:basedOn w:val="Domylnaczcionkaakapitu"/>
    <w:link w:val="Nagwek9"/>
    <w:rsid w:val="00327371"/>
    <w:rPr>
      <w:rFonts w:ascii="Times New Roman" w:eastAsia="Times New Roman" w:hAnsi="Times New Roman" w:cs="Times New Roman"/>
      <w:b/>
      <w:bCs/>
      <w:sz w:val="24"/>
      <w:szCs w:val="24"/>
      <w:lang w:eastAsia="pl-PL"/>
    </w:rPr>
  </w:style>
  <w:style w:type="character" w:customStyle="1" w:styleId="StopkaZnak1">
    <w:name w:val="Stopka Znak1"/>
    <w:basedOn w:val="Domylnaczcionkaakapitu"/>
    <w:uiPriority w:val="99"/>
    <w:semiHidden/>
    <w:rsid w:val="00327371"/>
    <w:rPr>
      <w:sz w:val="24"/>
      <w:szCs w:val="24"/>
    </w:rPr>
  </w:style>
  <w:style w:type="paragraph" w:styleId="Lista">
    <w:name w:val="List"/>
    <w:basedOn w:val="Normalny"/>
    <w:rsid w:val="00327371"/>
    <w:pPr>
      <w:autoSpaceDE w:val="0"/>
      <w:autoSpaceDN w:val="0"/>
      <w:ind w:left="283" w:hanging="283"/>
    </w:pPr>
  </w:style>
  <w:style w:type="paragraph" w:styleId="Lista3">
    <w:name w:val="List 3"/>
    <w:basedOn w:val="Normalny"/>
    <w:rsid w:val="00327371"/>
    <w:pPr>
      <w:autoSpaceDE w:val="0"/>
      <w:autoSpaceDN w:val="0"/>
      <w:ind w:left="849" w:hanging="283"/>
    </w:pPr>
  </w:style>
  <w:style w:type="paragraph" w:styleId="Lista4">
    <w:name w:val="List 4"/>
    <w:basedOn w:val="Normalny"/>
    <w:rsid w:val="00327371"/>
    <w:pPr>
      <w:autoSpaceDE w:val="0"/>
      <w:autoSpaceDN w:val="0"/>
      <w:ind w:left="1132" w:hanging="283"/>
    </w:pPr>
  </w:style>
  <w:style w:type="paragraph" w:styleId="Tekstpodstawowywcity">
    <w:name w:val="Body Text Indent"/>
    <w:basedOn w:val="Normalny"/>
    <w:link w:val="TekstpodstawowywcityZnak"/>
    <w:rsid w:val="00327371"/>
    <w:pPr>
      <w:spacing w:after="120"/>
      <w:ind w:left="283"/>
    </w:pPr>
    <w:rPr>
      <w:sz w:val="24"/>
      <w:szCs w:val="24"/>
    </w:rPr>
  </w:style>
  <w:style w:type="character" w:customStyle="1" w:styleId="TekstpodstawowywcityZnak">
    <w:name w:val="Tekst podstawowy wcięty Znak"/>
    <w:basedOn w:val="Domylnaczcionkaakapitu"/>
    <w:link w:val="Tekstpodstawowywcity"/>
    <w:rsid w:val="00327371"/>
    <w:rPr>
      <w:rFonts w:ascii="Times New Roman" w:eastAsia="Times New Roman" w:hAnsi="Times New Roman" w:cs="Times New Roman"/>
      <w:sz w:val="24"/>
      <w:szCs w:val="24"/>
      <w:lang w:eastAsia="pl-PL"/>
    </w:rPr>
  </w:style>
  <w:style w:type="character" w:customStyle="1" w:styleId="Tekstpodstawowy3Znak">
    <w:name w:val="Tekst podstawowy 3 Znak"/>
    <w:link w:val="Tekstpodstawowy3"/>
    <w:locked/>
    <w:rsid w:val="00327371"/>
    <w:rPr>
      <w:rFonts w:ascii="Arial" w:hAnsi="Arial" w:cs="Arial"/>
      <w:sz w:val="24"/>
      <w:szCs w:val="24"/>
    </w:rPr>
  </w:style>
  <w:style w:type="paragraph" w:styleId="Tekstpodstawowy3">
    <w:name w:val="Body Text 3"/>
    <w:basedOn w:val="Normalny"/>
    <w:link w:val="Tekstpodstawowy3Znak"/>
    <w:rsid w:val="00327371"/>
    <w:pPr>
      <w:autoSpaceDE w:val="0"/>
      <w:autoSpaceDN w:val="0"/>
      <w:jc w:val="both"/>
    </w:pPr>
    <w:rPr>
      <w:rFonts w:ascii="Arial" w:eastAsiaTheme="minorHAnsi" w:hAnsi="Arial" w:cs="Arial"/>
      <w:sz w:val="24"/>
      <w:szCs w:val="24"/>
      <w:lang w:eastAsia="en-US"/>
    </w:rPr>
  </w:style>
  <w:style w:type="character" w:customStyle="1" w:styleId="Tekstpodstawowy3Znak1">
    <w:name w:val="Tekst podstawowy 3 Znak1"/>
    <w:basedOn w:val="Domylnaczcionkaakapitu"/>
    <w:uiPriority w:val="99"/>
    <w:semiHidden/>
    <w:rsid w:val="00327371"/>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rsid w:val="00327371"/>
    <w:pPr>
      <w:spacing w:after="120" w:line="480" w:lineRule="auto"/>
      <w:ind w:left="283"/>
    </w:pPr>
    <w:rPr>
      <w:sz w:val="24"/>
      <w:szCs w:val="24"/>
    </w:rPr>
  </w:style>
  <w:style w:type="character" w:customStyle="1" w:styleId="Tekstpodstawowywcity2Znak">
    <w:name w:val="Tekst podstawowy wcięty 2 Znak"/>
    <w:basedOn w:val="Domylnaczcionkaakapitu"/>
    <w:link w:val="Tekstpodstawowywcity2"/>
    <w:rsid w:val="00327371"/>
    <w:rPr>
      <w:rFonts w:ascii="Times New Roman" w:eastAsia="Times New Roman" w:hAnsi="Times New Roman" w:cs="Times New Roman"/>
      <w:sz w:val="24"/>
      <w:szCs w:val="24"/>
      <w:lang w:eastAsia="pl-PL"/>
    </w:rPr>
  </w:style>
  <w:style w:type="character" w:customStyle="1" w:styleId="Tekstpodstawowywcity3Znak">
    <w:name w:val="Tekst podstawowy wcięty 3 Znak"/>
    <w:link w:val="Tekstpodstawowywcity3"/>
    <w:locked/>
    <w:rsid w:val="00327371"/>
    <w:rPr>
      <w:rFonts w:ascii="Arial" w:hAnsi="Arial" w:cs="Arial"/>
      <w:b/>
      <w:bCs/>
      <w:sz w:val="24"/>
      <w:szCs w:val="24"/>
    </w:rPr>
  </w:style>
  <w:style w:type="paragraph" w:styleId="Tekstpodstawowywcity3">
    <w:name w:val="Body Text Indent 3"/>
    <w:basedOn w:val="Normalny"/>
    <w:link w:val="Tekstpodstawowywcity3Znak"/>
    <w:rsid w:val="00327371"/>
    <w:pPr>
      <w:autoSpaceDE w:val="0"/>
      <w:autoSpaceDN w:val="0"/>
      <w:ind w:left="284" w:hanging="284"/>
      <w:jc w:val="both"/>
    </w:pPr>
    <w:rPr>
      <w:rFonts w:ascii="Arial" w:eastAsiaTheme="minorHAnsi" w:hAnsi="Arial" w:cs="Arial"/>
      <w:b/>
      <w:bCs/>
      <w:sz w:val="24"/>
      <w:szCs w:val="24"/>
      <w:lang w:eastAsia="en-US"/>
    </w:rPr>
  </w:style>
  <w:style w:type="character" w:customStyle="1" w:styleId="Tekstpodstawowywcity3Znak1">
    <w:name w:val="Tekst podstawowy wcięty 3 Znak1"/>
    <w:basedOn w:val="Domylnaczcionkaakapitu"/>
    <w:uiPriority w:val="99"/>
    <w:semiHidden/>
    <w:rsid w:val="00327371"/>
    <w:rPr>
      <w:rFonts w:ascii="Times New Roman" w:eastAsia="Times New Roman" w:hAnsi="Times New Roman" w:cs="Times New Roman"/>
      <w:sz w:val="16"/>
      <w:szCs w:val="16"/>
      <w:lang w:eastAsia="pl-PL"/>
    </w:rPr>
  </w:style>
  <w:style w:type="paragraph" w:customStyle="1" w:styleId="Skrconyadreszwrotny">
    <w:name w:val="Skrócony adres zwrotny"/>
    <w:basedOn w:val="Normalny"/>
    <w:rsid w:val="00327371"/>
    <w:pPr>
      <w:autoSpaceDE w:val="0"/>
      <w:autoSpaceDN w:val="0"/>
    </w:pPr>
  </w:style>
  <w:style w:type="paragraph" w:customStyle="1" w:styleId="WierszPP">
    <w:name w:val="Wiersz PP"/>
    <w:basedOn w:val="Podpis"/>
    <w:rsid w:val="00327371"/>
    <w:pPr>
      <w:autoSpaceDE w:val="0"/>
      <w:autoSpaceDN w:val="0"/>
    </w:pPr>
    <w:rPr>
      <w:sz w:val="20"/>
      <w:szCs w:val="20"/>
    </w:rPr>
  </w:style>
  <w:style w:type="paragraph" w:styleId="Podpis">
    <w:name w:val="Signature"/>
    <w:basedOn w:val="Normalny"/>
    <w:link w:val="PodpisZnak"/>
    <w:rsid w:val="00327371"/>
    <w:pPr>
      <w:ind w:left="4252"/>
    </w:pPr>
    <w:rPr>
      <w:sz w:val="24"/>
      <w:szCs w:val="24"/>
    </w:rPr>
  </w:style>
  <w:style w:type="character" w:customStyle="1" w:styleId="PodpisZnak">
    <w:name w:val="Podpis Znak"/>
    <w:basedOn w:val="Domylnaczcionkaakapitu"/>
    <w:link w:val="Podpis"/>
    <w:rsid w:val="00327371"/>
    <w:rPr>
      <w:rFonts w:ascii="Times New Roman" w:eastAsia="Times New Roman" w:hAnsi="Times New Roman" w:cs="Times New Roman"/>
      <w:sz w:val="24"/>
      <w:szCs w:val="24"/>
      <w:lang w:eastAsia="pl-PL"/>
    </w:rPr>
  </w:style>
  <w:style w:type="character" w:customStyle="1" w:styleId="Bodytext2">
    <w:name w:val="Body text (2)_"/>
    <w:link w:val="Bodytext21"/>
    <w:rsid w:val="00327371"/>
    <w:rPr>
      <w:rFonts w:ascii="Arial" w:hAnsi="Arial"/>
      <w:b/>
      <w:bCs/>
      <w:shd w:val="clear" w:color="auto" w:fill="FFFFFF"/>
    </w:rPr>
  </w:style>
  <w:style w:type="paragraph" w:customStyle="1" w:styleId="Bodytext21">
    <w:name w:val="Body text (2)1"/>
    <w:basedOn w:val="Normalny"/>
    <w:link w:val="Bodytext2"/>
    <w:rsid w:val="00327371"/>
    <w:pPr>
      <w:shd w:val="clear" w:color="auto" w:fill="FFFFFF"/>
      <w:spacing w:after="900" w:line="240" w:lineRule="atLeast"/>
      <w:ind w:hanging="700"/>
      <w:jc w:val="center"/>
    </w:pPr>
    <w:rPr>
      <w:rFonts w:ascii="Arial" w:eastAsiaTheme="minorHAnsi" w:hAnsi="Arial" w:cstheme="minorBidi"/>
      <w:b/>
      <w:bCs/>
      <w:sz w:val="22"/>
      <w:szCs w:val="22"/>
      <w:shd w:val="clear" w:color="auto" w:fill="FFFFFF"/>
      <w:lang w:eastAsia="en-US"/>
    </w:rPr>
  </w:style>
  <w:style w:type="character" w:customStyle="1" w:styleId="Heading3">
    <w:name w:val="Heading #3_"/>
    <w:link w:val="Heading31"/>
    <w:rsid w:val="00327371"/>
    <w:rPr>
      <w:rFonts w:ascii="Arial" w:hAnsi="Arial"/>
      <w:b/>
      <w:bCs/>
      <w:shd w:val="clear" w:color="auto" w:fill="FFFFFF"/>
    </w:rPr>
  </w:style>
  <w:style w:type="paragraph" w:customStyle="1" w:styleId="Heading31">
    <w:name w:val="Heading #31"/>
    <w:basedOn w:val="Normalny"/>
    <w:link w:val="Heading3"/>
    <w:rsid w:val="00327371"/>
    <w:pPr>
      <w:shd w:val="clear" w:color="auto" w:fill="FFFFFF"/>
      <w:spacing w:after="180" w:line="240" w:lineRule="atLeast"/>
      <w:ind w:hanging="720"/>
      <w:outlineLvl w:val="2"/>
    </w:pPr>
    <w:rPr>
      <w:rFonts w:ascii="Arial" w:eastAsiaTheme="minorHAnsi" w:hAnsi="Arial" w:cstheme="minorBidi"/>
      <w:b/>
      <w:bCs/>
      <w:sz w:val="22"/>
      <w:szCs w:val="22"/>
      <w:shd w:val="clear" w:color="auto" w:fill="FFFFFF"/>
      <w:lang w:eastAsia="en-US"/>
    </w:rPr>
  </w:style>
  <w:style w:type="character" w:customStyle="1" w:styleId="Heading30">
    <w:name w:val="Heading #3"/>
    <w:rsid w:val="00327371"/>
    <w:rPr>
      <w:rFonts w:ascii="Arial" w:hAnsi="Arial" w:cs="Arial"/>
      <w:b/>
      <w:bCs/>
      <w:spacing w:val="0"/>
      <w:sz w:val="20"/>
      <w:szCs w:val="20"/>
      <w:u w:val="single"/>
      <w:shd w:val="clear" w:color="auto" w:fill="FFFFFF"/>
      <w:lang w:val="en-US" w:eastAsia="en-US"/>
    </w:rPr>
  </w:style>
  <w:style w:type="paragraph" w:styleId="NormalnyWeb">
    <w:name w:val="Normal (Web)"/>
    <w:basedOn w:val="Normalny"/>
    <w:uiPriority w:val="99"/>
    <w:rsid w:val="00327371"/>
    <w:pPr>
      <w:spacing w:before="100" w:beforeAutospacing="1" w:after="100" w:afterAutospacing="1"/>
      <w:jc w:val="both"/>
    </w:pPr>
  </w:style>
  <w:style w:type="paragraph" w:customStyle="1" w:styleId="Standard">
    <w:name w:val="Standard"/>
    <w:rsid w:val="00327371"/>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327371"/>
    <w:pPr>
      <w:spacing w:after="120"/>
      <w:jc w:val="both"/>
    </w:pPr>
    <w:rPr>
      <w:sz w:val="24"/>
      <w:szCs w:val="24"/>
      <w:lang w:eastAsia="ar-SA"/>
    </w:rPr>
  </w:style>
  <w:style w:type="paragraph" w:styleId="Tekstprzypisukocowego">
    <w:name w:val="endnote text"/>
    <w:basedOn w:val="Normalny"/>
    <w:link w:val="TekstprzypisukocowegoZnak"/>
    <w:rsid w:val="00327371"/>
  </w:style>
  <w:style w:type="character" w:customStyle="1" w:styleId="TekstprzypisukocowegoZnak">
    <w:name w:val="Tekst przypisu końcowego Znak"/>
    <w:basedOn w:val="Domylnaczcionkaakapitu"/>
    <w:link w:val="Tekstprzypisukocowego"/>
    <w:rsid w:val="00327371"/>
    <w:rPr>
      <w:rFonts w:ascii="Times New Roman" w:eastAsia="Times New Roman" w:hAnsi="Times New Roman" w:cs="Times New Roman"/>
      <w:sz w:val="20"/>
      <w:szCs w:val="20"/>
      <w:lang w:eastAsia="pl-PL"/>
    </w:rPr>
  </w:style>
  <w:style w:type="character" w:styleId="Odwoanieprzypisukocowego">
    <w:name w:val="endnote reference"/>
    <w:rsid w:val="00327371"/>
    <w:rPr>
      <w:vertAlign w:val="superscript"/>
    </w:rPr>
  </w:style>
  <w:style w:type="paragraph" w:styleId="Tekstprzypisudolnego">
    <w:name w:val="footnote text"/>
    <w:basedOn w:val="Normalny"/>
    <w:link w:val="TekstprzypisudolnegoZnak"/>
    <w:rsid w:val="00327371"/>
  </w:style>
  <w:style w:type="character" w:customStyle="1" w:styleId="TekstprzypisudolnegoZnak">
    <w:name w:val="Tekst przypisu dolnego Znak"/>
    <w:basedOn w:val="Domylnaczcionkaakapitu"/>
    <w:link w:val="Tekstprzypisudolnego"/>
    <w:rsid w:val="00327371"/>
    <w:rPr>
      <w:rFonts w:ascii="Times New Roman" w:eastAsia="Times New Roman" w:hAnsi="Times New Roman" w:cs="Times New Roman"/>
      <w:sz w:val="20"/>
      <w:szCs w:val="20"/>
      <w:lang w:eastAsia="pl-PL"/>
    </w:rPr>
  </w:style>
  <w:style w:type="character" w:styleId="Odwoanieprzypisudolnego">
    <w:name w:val="footnote reference"/>
    <w:rsid w:val="00327371"/>
    <w:rPr>
      <w:vertAlign w:val="superscript"/>
    </w:rPr>
  </w:style>
  <w:style w:type="paragraph" w:styleId="Tekstpodstawowyzwciciem2">
    <w:name w:val="Body Text First Indent 2"/>
    <w:basedOn w:val="Tekstpodstawowywcity"/>
    <w:link w:val="Tekstpodstawowyzwciciem2Znak"/>
    <w:rsid w:val="00327371"/>
    <w:pPr>
      <w:ind w:firstLine="210"/>
    </w:pPr>
  </w:style>
  <w:style w:type="character" w:customStyle="1" w:styleId="Tekstpodstawowyzwciciem2Znak">
    <w:name w:val="Tekst podstawowy z wcięciem 2 Znak"/>
    <w:basedOn w:val="TekstpodstawowywcityZnak"/>
    <w:link w:val="Tekstpodstawowyzwciciem2"/>
    <w:rsid w:val="00327371"/>
    <w:rPr>
      <w:rFonts w:ascii="Times New Roman" w:eastAsia="Times New Roman" w:hAnsi="Times New Roman" w:cs="Times New Roman"/>
      <w:sz w:val="24"/>
      <w:szCs w:val="24"/>
      <w:lang w:eastAsia="pl-PL"/>
    </w:rPr>
  </w:style>
  <w:style w:type="character" w:styleId="UyteHipercze">
    <w:name w:val="FollowedHyperlink"/>
    <w:rsid w:val="00327371"/>
    <w:rPr>
      <w:color w:val="800080"/>
      <w:u w:val="single"/>
    </w:rPr>
  </w:style>
  <w:style w:type="character" w:customStyle="1" w:styleId="kasiaZnak">
    <w:name w:val="kasia Znak"/>
    <w:link w:val="kasia"/>
    <w:uiPriority w:val="99"/>
    <w:locked/>
    <w:rsid w:val="00327371"/>
    <w:rPr>
      <w:rFonts w:ascii="Arial" w:hAnsi="Arial" w:cs="Arial"/>
      <w:b/>
      <w:i/>
      <w:sz w:val="24"/>
      <w:u w:val="single"/>
    </w:rPr>
  </w:style>
  <w:style w:type="paragraph" w:customStyle="1" w:styleId="kasia">
    <w:name w:val="kasia"/>
    <w:basedOn w:val="Normalny"/>
    <w:link w:val="kasiaZnak"/>
    <w:uiPriority w:val="99"/>
    <w:rsid w:val="00327371"/>
    <w:pPr>
      <w:spacing w:line="252" w:lineRule="auto"/>
      <w:jc w:val="center"/>
    </w:pPr>
    <w:rPr>
      <w:rFonts w:ascii="Arial" w:eastAsiaTheme="minorHAnsi" w:hAnsi="Arial" w:cs="Arial"/>
      <w:b/>
      <w:i/>
      <w:sz w:val="24"/>
      <w:szCs w:val="22"/>
      <w:u w:val="single"/>
      <w:lang w:eastAsia="en-US"/>
    </w:rPr>
  </w:style>
  <w:style w:type="character" w:customStyle="1" w:styleId="AkapitzlistZnak">
    <w:name w:val="Akapit z listą Znak"/>
    <w:aliases w:val="normalny tekst Znak,Akapit z listą3 Znak,Obiekt Znak,BulletC Znak,Akapit z listą31 Znak,NOWY Znak,Akapit z listą32 Znak,Akapit z listą2 Znak,Numerowanie Znak,Akapit z listą BS Znak,sw tekst Znak,Kolorowa lista — akcent 11 Znak"/>
    <w:link w:val="Akapitzlist"/>
    <w:qFormat/>
    <w:locked/>
    <w:rsid w:val="00327371"/>
    <w:rPr>
      <w:rFonts w:ascii="Times New Roman" w:eastAsia="Times New Roman" w:hAnsi="Times New Roman" w:cs="Times New Roman"/>
      <w:sz w:val="20"/>
      <w:szCs w:val="20"/>
      <w:lang w:eastAsia="pl-PL"/>
    </w:rPr>
  </w:style>
  <w:style w:type="character" w:customStyle="1" w:styleId="pktZnak">
    <w:name w:val="pkt Znak"/>
    <w:link w:val="pkt"/>
    <w:uiPriority w:val="99"/>
    <w:locked/>
    <w:rsid w:val="00327371"/>
    <w:rPr>
      <w:sz w:val="24"/>
    </w:rPr>
  </w:style>
  <w:style w:type="paragraph" w:customStyle="1" w:styleId="pkt">
    <w:name w:val="pkt"/>
    <w:basedOn w:val="Normalny"/>
    <w:link w:val="pktZnak"/>
    <w:uiPriority w:val="99"/>
    <w:rsid w:val="00327371"/>
    <w:pPr>
      <w:spacing w:before="60" w:after="60" w:line="252" w:lineRule="auto"/>
      <w:ind w:left="851" w:hanging="295"/>
      <w:jc w:val="both"/>
    </w:pPr>
    <w:rPr>
      <w:rFonts w:asciiTheme="minorHAnsi" w:eastAsiaTheme="minorHAnsi" w:hAnsiTheme="minorHAnsi" w:cstheme="minorBidi"/>
      <w:sz w:val="24"/>
      <w:szCs w:val="22"/>
      <w:lang w:eastAsia="en-US"/>
    </w:rPr>
  </w:style>
  <w:style w:type="character" w:styleId="Uwydatnienie">
    <w:name w:val="Emphasis"/>
    <w:basedOn w:val="Domylnaczcionkaakapitu"/>
    <w:uiPriority w:val="20"/>
    <w:qFormat/>
    <w:rsid w:val="00327371"/>
    <w:rPr>
      <w:i/>
      <w:iCs/>
    </w:rPr>
  </w:style>
  <w:style w:type="character" w:customStyle="1" w:styleId="alb">
    <w:name w:val="a_lb"/>
    <w:basedOn w:val="Domylnaczcionkaakapitu"/>
    <w:rsid w:val="00327371"/>
  </w:style>
  <w:style w:type="paragraph" w:customStyle="1" w:styleId="text-justify">
    <w:name w:val="text-justify"/>
    <w:basedOn w:val="Normalny"/>
    <w:rsid w:val="00327371"/>
    <w:pPr>
      <w:spacing w:before="100" w:beforeAutospacing="1" w:after="100" w:afterAutospacing="1"/>
    </w:pPr>
    <w:rPr>
      <w:sz w:val="24"/>
      <w:szCs w:val="24"/>
    </w:rPr>
  </w:style>
  <w:style w:type="character" w:customStyle="1" w:styleId="alb-s">
    <w:name w:val="a_lb-s"/>
    <w:basedOn w:val="Domylnaczcionkaakapitu"/>
    <w:rsid w:val="00327371"/>
  </w:style>
  <w:style w:type="paragraph" w:customStyle="1" w:styleId="LO-normal">
    <w:name w:val="LO-normal"/>
    <w:qFormat/>
    <w:rsid w:val="00327371"/>
    <w:pPr>
      <w:spacing w:after="0" w:line="240" w:lineRule="auto"/>
    </w:pPr>
    <w:rPr>
      <w:rFonts w:ascii="Times New Roman" w:eastAsia="NSimSun" w:hAnsi="Times New Roman" w:cs="Arial"/>
      <w:sz w:val="20"/>
      <w:szCs w:val="20"/>
      <w:lang w:eastAsia="zh-CN" w:bidi="hi-IN"/>
    </w:rPr>
  </w:style>
  <w:style w:type="table" w:customStyle="1" w:styleId="TableNormal">
    <w:name w:val="Table Normal"/>
    <w:rsid w:val="00327371"/>
    <w:pPr>
      <w:spacing w:after="0" w:line="240" w:lineRule="auto"/>
    </w:pPr>
    <w:rPr>
      <w:rFonts w:ascii="Times New Roman" w:eastAsia="NSimSun" w:hAnsi="Times New Roman" w:cs="Arial"/>
      <w:sz w:val="20"/>
      <w:szCs w:val="20"/>
      <w:lang w:eastAsia="zh-CN" w:bidi="hi-IN"/>
    </w:rPr>
    <w:tblPr>
      <w:tblCellMar>
        <w:top w:w="0" w:type="dxa"/>
        <w:left w:w="0" w:type="dxa"/>
        <w:bottom w:w="0" w:type="dxa"/>
        <w:right w:w="0" w:type="dxa"/>
      </w:tblCellMar>
    </w:tblPr>
  </w:style>
  <w:style w:type="character" w:customStyle="1" w:styleId="highlight">
    <w:name w:val="highlight"/>
    <w:basedOn w:val="Domylnaczcionkaakapitu"/>
    <w:rsid w:val="00327371"/>
  </w:style>
  <w:style w:type="character" w:customStyle="1" w:styleId="Nierozpoznanawzmianka3">
    <w:name w:val="Nierozpoznana wzmianka3"/>
    <w:basedOn w:val="Domylnaczcionkaakapitu"/>
    <w:uiPriority w:val="99"/>
    <w:semiHidden/>
    <w:unhideWhenUsed/>
    <w:rsid w:val="00327371"/>
    <w:rPr>
      <w:color w:val="605E5C"/>
      <w:shd w:val="clear" w:color="auto" w:fill="E1DFDD"/>
    </w:rPr>
  </w:style>
  <w:style w:type="paragraph" w:customStyle="1" w:styleId="Teksttreci">
    <w:name w:val="Tekst treści"/>
    <w:basedOn w:val="Normalny"/>
    <w:link w:val="Teksttreci0"/>
    <w:rsid w:val="00327371"/>
    <w:pPr>
      <w:widowControl w:val="0"/>
      <w:suppressAutoHyphens/>
      <w:spacing w:line="360" w:lineRule="auto"/>
    </w:pPr>
    <w:rPr>
      <w:rFonts w:ascii="Calibri" w:eastAsia="Calibri" w:hAnsi="Calibri"/>
      <w:sz w:val="22"/>
      <w:szCs w:val="22"/>
      <w:lang w:val="x-none" w:eastAsia="ar-SA"/>
    </w:rPr>
  </w:style>
  <w:style w:type="character" w:customStyle="1" w:styleId="Nierozpoznanawzmianka4">
    <w:name w:val="Nierozpoznana wzmianka4"/>
    <w:basedOn w:val="Domylnaczcionkaakapitu"/>
    <w:uiPriority w:val="99"/>
    <w:semiHidden/>
    <w:unhideWhenUsed/>
    <w:rsid w:val="00483753"/>
    <w:rPr>
      <w:color w:val="605E5C"/>
      <w:shd w:val="clear" w:color="auto" w:fill="E1DFDD"/>
    </w:rPr>
  </w:style>
  <w:style w:type="character" w:customStyle="1" w:styleId="Teksttreci0">
    <w:name w:val="Tekst treści_"/>
    <w:link w:val="Teksttreci"/>
    <w:rsid w:val="00394FAE"/>
    <w:rPr>
      <w:rFonts w:ascii="Calibri" w:eastAsia="Calibri" w:hAnsi="Calibri" w:cs="Times New Roman"/>
      <w:lang w:val="x-none" w:eastAsia="ar-SA"/>
    </w:rPr>
  </w:style>
  <w:style w:type="paragraph" w:customStyle="1" w:styleId="formularztekst">
    <w:name w:val="formularztekst"/>
    <w:basedOn w:val="Normalny"/>
    <w:rsid w:val="00735750"/>
    <w:pPr>
      <w:spacing w:before="120"/>
    </w:pPr>
    <w:rPr>
      <w:rFonts w:eastAsiaTheme="minorEastAsia" w:cstheme="minorBidi"/>
      <w:color w:val="943634" w:themeColor="accent2" w:themeShade="BF"/>
      <w:sz w:val="22"/>
      <w:szCs w:val="22"/>
      <w:lang w:eastAsia="en-US"/>
    </w:rPr>
  </w:style>
  <w:style w:type="character" w:customStyle="1" w:styleId="Nierozpoznanawzmianka5">
    <w:name w:val="Nierozpoznana wzmianka5"/>
    <w:basedOn w:val="Domylnaczcionkaakapitu"/>
    <w:uiPriority w:val="99"/>
    <w:semiHidden/>
    <w:unhideWhenUsed/>
    <w:rsid w:val="0086588B"/>
    <w:rPr>
      <w:color w:val="605E5C"/>
      <w:shd w:val="clear" w:color="auto" w:fill="E1DFDD"/>
    </w:rPr>
  </w:style>
  <w:style w:type="paragraph" w:customStyle="1" w:styleId="Normalny1">
    <w:name w:val="Normalny1"/>
    <w:rsid w:val="00D92D0B"/>
    <w:pPr>
      <w:spacing w:after="0"/>
    </w:pPr>
    <w:rPr>
      <w:rFonts w:ascii="Arial" w:eastAsia="Arial" w:hAnsi="Arial" w:cs="Arial"/>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7900231">
      <w:bodyDiv w:val="1"/>
      <w:marLeft w:val="0"/>
      <w:marRight w:val="0"/>
      <w:marTop w:val="0"/>
      <w:marBottom w:val="0"/>
      <w:divBdr>
        <w:top w:val="none" w:sz="0" w:space="0" w:color="auto"/>
        <w:left w:val="none" w:sz="0" w:space="0" w:color="auto"/>
        <w:bottom w:val="none" w:sz="0" w:space="0" w:color="auto"/>
        <w:right w:val="none" w:sz="0" w:space="0" w:color="auto"/>
      </w:divBdr>
      <w:divsChild>
        <w:div w:id="8351922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sekretariat@crodps.pl" TargetMode="External"/><Relationship Id="rId4" Type="http://schemas.openxmlformats.org/officeDocument/2006/relationships/settings" Target="settings.xml"/><Relationship Id="rId9" Type="http://schemas.openxmlformats.org/officeDocument/2006/relationships/hyperlink" Target="mailto:sekretariat@crodps.pl"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Tomasz\MOPS\Pisma\pe&#322;nomocnictwa\pe&#322;nomocnictwo%20%20Ro&#380;niatowski%20T.%20-%2002.202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0E7E5-F6F6-45E8-82DD-9F5381D86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pełnomocnictwo  Rożniatowski T. - 02.2020</Template>
  <TotalTime>154</TotalTime>
  <Pages>25</Pages>
  <Words>10659</Words>
  <Characters>63955</Characters>
  <Application>Microsoft Office Word</Application>
  <DocSecurity>0</DocSecurity>
  <Lines>532</Lines>
  <Paragraphs>148</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74466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Murawska</dc:creator>
  <cp:lastModifiedBy>Piotr Rybak</cp:lastModifiedBy>
  <cp:revision>35</cp:revision>
  <cp:lastPrinted>2024-07-08T07:02:00Z</cp:lastPrinted>
  <dcterms:created xsi:type="dcterms:W3CDTF">2024-07-08T08:29:00Z</dcterms:created>
  <dcterms:modified xsi:type="dcterms:W3CDTF">2024-08-05T15:45:00Z</dcterms:modified>
</cp:coreProperties>
</file>