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Załącznik Nr 2 do SWZ</w:t>
      </w:r>
    </w:p>
    <w:p w:rsidR="009C3898" w:rsidRPr="005B52EF"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6"/>
          <w:szCs w:val="26"/>
        </w:rPr>
      </w:pPr>
      <w:r w:rsidRPr="005B52EF">
        <w:rPr>
          <w:rFonts w:ascii="Cambria" w:hAnsi="Cambria" w:cs="Calibri"/>
          <w:b/>
          <w:bCs/>
          <w:sz w:val="26"/>
          <w:szCs w:val="26"/>
        </w:rPr>
        <w:t>Projekt umowy</w:t>
      </w:r>
    </w:p>
    <w:p w:rsidR="009C3898" w:rsidRPr="00EA0A9B" w:rsidRDefault="009C3898" w:rsidP="00B83CE6">
      <w:pPr>
        <w:pStyle w:val="redniasiatka21"/>
        <w:spacing w:line="276" w:lineRule="auto"/>
        <w:jc w:val="center"/>
        <w:rPr>
          <w:rFonts w:ascii="Cambria" w:hAnsi="Cambria"/>
          <w:bCs/>
          <w:sz w:val="24"/>
          <w:szCs w:val="24"/>
        </w:rPr>
      </w:pPr>
      <w:r w:rsidRPr="00EA0A9B">
        <w:rPr>
          <w:rFonts w:ascii="Cambria" w:hAnsi="Cambria"/>
          <w:bCs/>
          <w:sz w:val="24"/>
          <w:szCs w:val="24"/>
        </w:rPr>
        <w:t>(Znak postępowania:</w:t>
      </w:r>
      <w:r w:rsidR="0082618A" w:rsidRPr="00EA0A9B">
        <w:rPr>
          <w:rFonts w:ascii="Cambria" w:hAnsi="Cambria"/>
          <w:bCs/>
          <w:sz w:val="24"/>
          <w:szCs w:val="24"/>
        </w:rPr>
        <w:t xml:space="preserve"> </w:t>
      </w:r>
      <w:r w:rsidR="00837FC8">
        <w:rPr>
          <w:rFonts w:ascii="Cambria" w:hAnsi="Cambria" w:cs="Cambria"/>
          <w:b/>
          <w:bCs/>
          <w:sz w:val="24"/>
          <w:szCs w:val="24"/>
        </w:rPr>
        <w:t>ZP.271.6</w:t>
      </w:r>
      <w:r w:rsidR="002F046B" w:rsidRPr="009814A3">
        <w:rPr>
          <w:rFonts w:ascii="Cambria" w:hAnsi="Cambria" w:cs="Cambria"/>
          <w:b/>
          <w:bCs/>
          <w:sz w:val="24"/>
          <w:szCs w:val="24"/>
        </w:rPr>
        <w:t>.</w:t>
      </w:r>
      <w:r w:rsidR="00F21512" w:rsidRPr="009814A3">
        <w:rPr>
          <w:rFonts w:ascii="Cambria" w:hAnsi="Cambria" w:cs="Cambria"/>
          <w:b/>
          <w:bCs/>
          <w:sz w:val="24"/>
          <w:szCs w:val="24"/>
        </w:rPr>
        <w:t>202</w:t>
      </w:r>
      <w:r w:rsidR="00D00675">
        <w:rPr>
          <w:rFonts w:ascii="Cambria" w:hAnsi="Cambria" w:cs="Cambria"/>
          <w:b/>
          <w:bCs/>
          <w:sz w:val="24"/>
          <w:szCs w:val="24"/>
        </w:rPr>
        <w:t>4</w:t>
      </w:r>
      <w:r w:rsidRPr="009814A3">
        <w:rPr>
          <w:rFonts w:ascii="Cambria" w:hAnsi="Cambria"/>
          <w:bCs/>
          <w:sz w:val="24"/>
          <w:szCs w:val="24"/>
        </w:rPr>
        <w:t>)</w:t>
      </w:r>
    </w:p>
    <w:p w:rsidR="009C3898" w:rsidRPr="00EA0A9B" w:rsidRDefault="009C3898" w:rsidP="00B83CE6">
      <w:pPr>
        <w:spacing w:after="0"/>
        <w:jc w:val="center"/>
        <w:rPr>
          <w:rFonts w:ascii="Cambria" w:hAnsi="Cambria"/>
          <w:spacing w:val="4"/>
          <w:sz w:val="24"/>
          <w:szCs w:val="24"/>
        </w:rPr>
      </w:pPr>
    </w:p>
    <w:p w:rsidR="009C3898" w:rsidRPr="00EA0A9B" w:rsidRDefault="007579D4" w:rsidP="00B83CE6">
      <w:pPr>
        <w:spacing w:after="0"/>
        <w:jc w:val="center"/>
        <w:rPr>
          <w:rFonts w:ascii="Cambria" w:hAnsi="Cambria"/>
          <w:b/>
          <w:bCs/>
          <w:sz w:val="24"/>
          <w:szCs w:val="24"/>
        </w:rPr>
      </w:pPr>
      <w:r>
        <w:rPr>
          <w:rFonts w:ascii="Cambria" w:hAnsi="Cambria"/>
          <w:b/>
          <w:bCs/>
          <w:sz w:val="24"/>
          <w:szCs w:val="24"/>
        </w:rPr>
        <w:t>Umowa Nr …</w:t>
      </w:r>
      <w:r w:rsidR="009C3898" w:rsidRPr="00EA0A9B">
        <w:rPr>
          <w:rFonts w:ascii="Cambria" w:hAnsi="Cambria"/>
          <w:b/>
          <w:bCs/>
          <w:sz w:val="24"/>
          <w:szCs w:val="24"/>
        </w:rPr>
        <w:t xml:space="preserve"> </w:t>
      </w:r>
      <w:r w:rsidR="00D00675">
        <w:rPr>
          <w:rFonts w:ascii="Cambria" w:hAnsi="Cambria"/>
          <w:b/>
          <w:bCs/>
          <w:sz w:val="24"/>
          <w:szCs w:val="24"/>
        </w:rPr>
        <w:t>/2024</w:t>
      </w:r>
    </w:p>
    <w:p w:rsidR="009C3898" w:rsidRPr="00EA0A9B" w:rsidRDefault="009C3898" w:rsidP="00B83CE6">
      <w:pPr>
        <w:spacing w:after="0"/>
        <w:jc w:val="center"/>
        <w:rPr>
          <w:rFonts w:ascii="Cambria" w:hAnsi="Cambria"/>
          <w:b/>
          <w:bCs/>
          <w:sz w:val="24"/>
          <w:szCs w:val="24"/>
        </w:rPr>
      </w:pPr>
      <w:r w:rsidRPr="00EA0A9B">
        <w:rPr>
          <w:rFonts w:ascii="Cambria" w:hAnsi="Cambria"/>
          <w:b/>
          <w:bCs/>
          <w:sz w:val="24"/>
          <w:szCs w:val="24"/>
        </w:rPr>
        <w:t>na roboty budowlane</w:t>
      </w:r>
    </w:p>
    <w:p w:rsidR="009C3898" w:rsidRPr="00EA0A9B" w:rsidRDefault="009C3898" w:rsidP="00B83CE6">
      <w:pPr>
        <w:pStyle w:val="Default"/>
        <w:spacing w:line="276" w:lineRule="auto"/>
        <w:jc w:val="both"/>
        <w:rPr>
          <w:rFonts w:ascii="Cambria" w:hAnsi="Cambria" w:cs="Cambria"/>
        </w:rPr>
      </w:pPr>
    </w:p>
    <w:p w:rsidR="009C3898" w:rsidRPr="00EA0A9B" w:rsidRDefault="009C3898" w:rsidP="00B83CE6">
      <w:pPr>
        <w:pStyle w:val="Default"/>
        <w:spacing w:line="276" w:lineRule="auto"/>
        <w:jc w:val="both"/>
        <w:rPr>
          <w:rFonts w:ascii="Cambria" w:hAnsi="Cambria" w:cs="Cambria"/>
        </w:rPr>
      </w:pPr>
      <w:r w:rsidRPr="00EA0A9B">
        <w:rPr>
          <w:rFonts w:ascii="Cambria" w:hAnsi="Cambria" w:cs="Cambria"/>
        </w:rPr>
        <w:t>zawarta w wyniku udzielenia zamówienia publicznego w trybie podstawowym, zgodnie z przepisami ust</w:t>
      </w:r>
      <w:r w:rsidR="00EA0A9B">
        <w:rPr>
          <w:rFonts w:ascii="Cambria" w:hAnsi="Cambria" w:cs="Cambria"/>
        </w:rPr>
        <w:t>awy z dnia 11 września 2019 r. -</w:t>
      </w:r>
      <w:r w:rsidRPr="00EA0A9B">
        <w:rPr>
          <w:rFonts w:ascii="Cambria" w:hAnsi="Cambria" w:cs="Cambria"/>
        </w:rPr>
        <w:t xml:space="preserve"> Prawo zamówień publicznych </w:t>
      </w:r>
    </w:p>
    <w:p w:rsidR="009C3898" w:rsidRPr="00EA0A9B" w:rsidRDefault="009C3898" w:rsidP="00B83CE6">
      <w:pPr>
        <w:pStyle w:val="Default"/>
        <w:spacing w:line="276" w:lineRule="auto"/>
        <w:rPr>
          <w:rFonts w:ascii="Cambria" w:hAnsi="Cambria" w:cs="Cambria"/>
        </w:rPr>
      </w:pPr>
      <w:r w:rsidRPr="00EA0A9B">
        <w:rPr>
          <w:rFonts w:ascii="Cambria" w:hAnsi="Cambria" w:cs="Cambria"/>
        </w:rPr>
        <w:t xml:space="preserve">zawarta dnia .................... r. </w:t>
      </w:r>
    </w:p>
    <w:p w:rsidR="00030A9F" w:rsidRPr="00EA0A9B" w:rsidRDefault="009C3898" w:rsidP="00B83CE6">
      <w:pPr>
        <w:rPr>
          <w:rFonts w:ascii="Cambria" w:hAnsi="Cambria" w:cs="Cambria"/>
          <w:sz w:val="24"/>
          <w:szCs w:val="24"/>
        </w:rPr>
      </w:pPr>
      <w:r w:rsidRPr="00EA0A9B">
        <w:rPr>
          <w:rFonts w:ascii="Cambria" w:hAnsi="Cambria" w:cs="Cambria"/>
          <w:sz w:val="24"/>
          <w:szCs w:val="24"/>
        </w:rPr>
        <w:t>pomiędzy:</w:t>
      </w:r>
    </w:p>
    <w:p w:rsidR="00292D76" w:rsidRDefault="00F21512" w:rsidP="00F21512">
      <w:pPr>
        <w:pStyle w:val="Textbody"/>
        <w:spacing w:after="0" w:line="276" w:lineRule="auto"/>
        <w:rPr>
          <w:rFonts w:ascii="Cambria" w:hAnsi="Cambria" w:cs="Calibri"/>
        </w:rPr>
      </w:pPr>
      <w:r w:rsidRPr="00EA0A9B">
        <w:rPr>
          <w:rFonts w:ascii="Cambria" w:hAnsi="Cambria" w:cs="Calibri"/>
          <w:b/>
          <w:bCs/>
        </w:rPr>
        <w:t xml:space="preserve">Gminą </w:t>
      </w:r>
      <w:r w:rsidR="00B94B09">
        <w:rPr>
          <w:rFonts w:ascii="Cambria" w:hAnsi="Cambria" w:cs="Calibri"/>
          <w:b/>
          <w:bCs/>
        </w:rPr>
        <w:t>Wierzchlas</w:t>
      </w:r>
      <w:r w:rsidRPr="00EA0A9B">
        <w:rPr>
          <w:rFonts w:ascii="Cambria" w:hAnsi="Cambria" w:cs="Calibri"/>
        </w:rPr>
        <w:t xml:space="preserve"> z siedzibą </w:t>
      </w:r>
      <w:r w:rsidR="00292D76">
        <w:rPr>
          <w:rFonts w:ascii="Cambria" w:hAnsi="Cambria" w:cs="Calibri"/>
        </w:rPr>
        <w:t xml:space="preserve">w </w:t>
      </w:r>
      <w:proofErr w:type="spellStart"/>
      <w:r w:rsidR="00B94B09" w:rsidRPr="00B94B09">
        <w:rPr>
          <w:rFonts w:ascii="Cambria" w:hAnsi="Cambria" w:cs="Calibri"/>
        </w:rPr>
        <w:t>Wierzchlas</w:t>
      </w:r>
      <w:r w:rsidR="00292D76">
        <w:rPr>
          <w:rFonts w:ascii="Cambria" w:hAnsi="Cambria" w:cs="Calibri"/>
        </w:rPr>
        <w:t>ie</w:t>
      </w:r>
      <w:proofErr w:type="spellEnd"/>
      <w:r w:rsidR="00292D76">
        <w:rPr>
          <w:rFonts w:ascii="Cambria" w:hAnsi="Cambria" w:cs="Calibri"/>
        </w:rPr>
        <w:t xml:space="preserve"> </w:t>
      </w:r>
      <w:r w:rsidR="00292D76" w:rsidRPr="007A47D1">
        <w:rPr>
          <w:rFonts w:ascii="Cambria" w:hAnsi="Cambria"/>
        </w:rPr>
        <w:t>ul. Szkolna 7, 98-324 Wierzchlas</w:t>
      </w:r>
      <w:r w:rsidR="00292D76" w:rsidRPr="00EA0A9B">
        <w:rPr>
          <w:rFonts w:ascii="Cambria" w:hAnsi="Cambria" w:cs="Calibri"/>
        </w:rPr>
        <w:t xml:space="preserve"> </w:t>
      </w:r>
    </w:p>
    <w:p w:rsidR="00AF0223" w:rsidRPr="00AF0223" w:rsidRDefault="00AF0223" w:rsidP="00AF0223">
      <w:pPr>
        <w:pStyle w:val="Textbody"/>
        <w:rPr>
          <w:rFonts w:ascii="Cambria" w:hAnsi="Cambria"/>
        </w:rPr>
      </w:pPr>
      <w:r w:rsidRPr="00AF0223">
        <w:rPr>
          <w:rFonts w:ascii="Cambria" w:hAnsi="Cambria"/>
        </w:rPr>
        <w:t>NIP: 832-19-79-227, REGON: 730934766,</w:t>
      </w:r>
    </w:p>
    <w:p w:rsidR="00F21512" w:rsidRPr="00EA0A9B" w:rsidRDefault="00F21512" w:rsidP="00F21512">
      <w:pPr>
        <w:pStyle w:val="Textbody"/>
        <w:spacing w:after="0" w:line="276" w:lineRule="auto"/>
        <w:rPr>
          <w:rFonts w:ascii="Cambria" w:hAnsi="Cambria" w:cs="Calibri"/>
        </w:rPr>
      </w:pPr>
      <w:r w:rsidRPr="00EA0A9B">
        <w:rPr>
          <w:rFonts w:ascii="Cambria" w:hAnsi="Cambria" w:cs="Calibri"/>
        </w:rPr>
        <w:t xml:space="preserve">zwanym w dalszej części umowy „Zamawiającym” </w:t>
      </w:r>
    </w:p>
    <w:p w:rsidR="00F21512" w:rsidRPr="00EA0A9B" w:rsidRDefault="00F21512" w:rsidP="00F21512">
      <w:pPr>
        <w:pStyle w:val="Textbody"/>
        <w:spacing w:after="0" w:line="276" w:lineRule="auto"/>
        <w:rPr>
          <w:rFonts w:ascii="Cambria" w:hAnsi="Cambria" w:cs="Calibri"/>
        </w:rPr>
      </w:pPr>
      <w:r w:rsidRPr="00EA0A9B">
        <w:rPr>
          <w:rFonts w:ascii="Cambria" w:hAnsi="Cambria" w:cs="Calibri"/>
        </w:rPr>
        <w:t>reprezentowanym przez:</w:t>
      </w:r>
    </w:p>
    <w:p w:rsidR="00F21512" w:rsidRPr="00EA0A9B" w:rsidRDefault="00F21512" w:rsidP="00F21512">
      <w:pPr>
        <w:pStyle w:val="Textbody"/>
        <w:spacing w:after="0" w:line="276" w:lineRule="auto"/>
        <w:ind w:left="1004" w:hanging="1004"/>
        <w:rPr>
          <w:rFonts w:ascii="Cambria" w:hAnsi="Cambria" w:cs="Calibri"/>
          <w:b/>
          <w:bCs/>
        </w:rPr>
      </w:pPr>
      <w:r w:rsidRPr="00EA0A9B">
        <w:rPr>
          <w:rFonts w:ascii="Cambria" w:hAnsi="Cambria" w:cs="Calibri"/>
          <w:b/>
          <w:bCs/>
        </w:rPr>
        <w:t xml:space="preserve">Wójta Gminy </w:t>
      </w:r>
      <w:r w:rsidR="0020483E">
        <w:rPr>
          <w:rFonts w:ascii="Cambria" w:hAnsi="Cambria" w:cs="Calibri"/>
          <w:b/>
          <w:bCs/>
        </w:rPr>
        <w:t>Wierzchlas</w:t>
      </w:r>
      <w:r w:rsidRPr="00EA0A9B">
        <w:rPr>
          <w:rFonts w:ascii="Cambria" w:hAnsi="Cambria" w:cs="Calibri"/>
          <w:b/>
          <w:bCs/>
        </w:rPr>
        <w:t xml:space="preserve"> - </w:t>
      </w:r>
      <w:r w:rsidR="0020483E">
        <w:rPr>
          <w:rFonts w:ascii="Cambria" w:hAnsi="Cambria" w:cs="Calibri"/>
          <w:b/>
          <w:bCs/>
        </w:rPr>
        <w:t>………………..</w:t>
      </w:r>
    </w:p>
    <w:p w:rsidR="00F21512" w:rsidRPr="00EA0A9B" w:rsidRDefault="00F21512" w:rsidP="00F21512">
      <w:pPr>
        <w:pStyle w:val="Textbody"/>
        <w:spacing w:after="0" w:line="276" w:lineRule="auto"/>
        <w:rPr>
          <w:rFonts w:ascii="Cambria" w:hAnsi="Cambria" w:cs="Calibri"/>
        </w:rPr>
      </w:pPr>
      <w:r w:rsidRPr="00EA0A9B">
        <w:rPr>
          <w:rFonts w:ascii="Cambria" w:hAnsi="Cambria" w:cs="Calibri"/>
        </w:rPr>
        <w:t xml:space="preserve">przy kontrasygnacie </w:t>
      </w:r>
      <w:r w:rsidRPr="00EA0A9B">
        <w:rPr>
          <w:rFonts w:ascii="Cambria" w:hAnsi="Cambria" w:cs="Calibri"/>
          <w:b/>
          <w:bCs/>
        </w:rPr>
        <w:t xml:space="preserve">Skarbnika Gminy - </w:t>
      </w:r>
      <w:r w:rsidR="0020483E">
        <w:rPr>
          <w:rFonts w:ascii="Cambria" w:hAnsi="Cambria" w:cs="Calibri"/>
          <w:b/>
          <w:bCs/>
        </w:rPr>
        <w:t>……………….</w:t>
      </w:r>
    </w:p>
    <w:p w:rsidR="009C3898" w:rsidRPr="00EA0A9B" w:rsidRDefault="009C3898" w:rsidP="00B83CE6">
      <w:pPr>
        <w:pStyle w:val="Standarduser"/>
        <w:spacing w:line="276" w:lineRule="auto"/>
        <w:jc w:val="both"/>
        <w:rPr>
          <w:rFonts w:ascii="Cambria" w:hAnsi="Cambria"/>
          <w:sz w:val="24"/>
          <w:szCs w:val="24"/>
        </w:rPr>
      </w:pPr>
      <w:r w:rsidRPr="00EA0A9B">
        <w:rPr>
          <w:rStyle w:val="Domylnaczcionkaakapitu1"/>
          <w:rFonts w:ascii="Cambria" w:hAnsi="Cambria" w:cs="Cambria"/>
          <w:bCs/>
          <w:sz w:val="24"/>
          <w:szCs w:val="24"/>
        </w:rPr>
        <w:t xml:space="preserve">zwaną w dalszej części umowy </w:t>
      </w:r>
      <w:r w:rsidRPr="00EA0A9B">
        <w:rPr>
          <w:rStyle w:val="Domylnaczcionkaakapitu1"/>
          <w:rFonts w:ascii="Cambria" w:hAnsi="Cambria" w:cs="Cambria"/>
          <w:b/>
          <w:bCs/>
          <w:sz w:val="24"/>
          <w:szCs w:val="24"/>
        </w:rPr>
        <w:t>„Zamawiającym”</w:t>
      </w:r>
    </w:p>
    <w:p w:rsidR="009C3898" w:rsidRPr="00EA0A9B" w:rsidRDefault="009C3898" w:rsidP="00B83CE6">
      <w:pPr>
        <w:pStyle w:val="Textbody"/>
        <w:spacing w:after="0" w:line="276" w:lineRule="auto"/>
        <w:rPr>
          <w:rFonts w:ascii="Cambria" w:hAnsi="Cambria" w:cs="Calibri"/>
        </w:rPr>
      </w:pPr>
      <w:r w:rsidRPr="00EA0A9B">
        <w:rPr>
          <w:rFonts w:ascii="Cambria" w:hAnsi="Cambria" w:cs="Calibri"/>
        </w:rPr>
        <w:t>a</w:t>
      </w:r>
    </w:p>
    <w:p w:rsidR="009C3898" w:rsidRPr="00EA0A9B" w:rsidRDefault="009C3898" w:rsidP="00B83CE6">
      <w:pPr>
        <w:pStyle w:val="Default"/>
        <w:spacing w:line="276" w:lineRule="auto"/>
        <w:jc w:val="both"/>
        <w:rPr>
          <w:rFonts w:ascii="Cambria" w:hAnsi="Cambria" w:cs="Calibri"/>
          <w:color w:val="auto"/>
        </w:rPr>
      </w:pPr>
      <w:r w:rsidRPr="00EA0A9B">
        <w:rPr>
          <w:rFonts w:ascii="Cambria" w:hAnsi="Cambria" w:cs="Calibri"/>
          <w:color w:val="auto"/>
        </w:rPr>
        <w:t xml:space="preserve">*gdy kontrahentem jest spółka prawa handlowego: </w:t>
      </w:r>
    </w:p>
    <w:p w:rsidR="009C3898" w:rsidRPr="00EA0A9B" w:rsidRDefault="009C3898" w:rsidP="00B83CE6">
      <w:pPr>
        <w:pStyle w:val="Default"/>
        <w:spacing w:line="276" w:lineRule="auto"/>
        <w:jc w:val="both"/>
        <w:rPr>
          <w:rFonts w:ascii="Cambria" w:hAnsi="Cambria" w:cs="Calibri"/>
          <w:color w:val="auto"/>
        </w:rPr>
      </w:pPr>
      <w:r w:rsidRPr="00EA0A9B">
        <w:rPr>
          <w:rFonts w:ascii="Cambria" w:hAnsi="Cambria" w:cs="Calibri"/>
          <w:color w:val="auto"/>
        </w:rPr>
        <w:t>spółką pod firmą „…” z siedzibą w ... (wpisać tylko nazwę miasta/miejscowości), ul. ………., ………………. (wpisać adres), wpisaną do Rejestru Przedsiębiorców Krajowego Rejestru Sądowego pod numerem KRS ...</w:t>
      </w:r>
      <w:r w:rsidR="00B27946" w:rsidRPr="00EA0A9B">
        <w:rPr>
          <w:rFonts w:ascii="Cambria" w:hAnsi="Cambria" w:cs="Calibri"/>
          <w:color w:val="auto"/>
        </w:rPr>
        <w:t>........</w:t>
      </w:r>
      <w:r w:rsidRPr="00EA0A9B">
        <w:rPr>
          <w:rFonts w:ascii="Cambria" w:hAnsi="Cambria" w:cs="Calibri"/>
          <w:color w:val="auto"/>
        </w:rPr>
        <w:t>, NIP ……………….., REGON ……………………..</w:t>
      </w:r>
      <w:r w:rsidRPr="00EA0A9B">
        <w:rPr>
          <w:rFonts w:ascii="Cambria" w:hAnsi="Cambria"/>
          <w:i/>
          <w:iCs/>
          <w:color w:val="auto"/>
        </w:rPr>
        <w:t>,</w:t>
      </w:r>
      <w:r w:rsidRPr="00EA0A9B">
        <w:rPr>
          <w:rFonts w:ascii="Cambria" w:hAnsi="Cambria" w:cs="Calibri"/>
          <w:color w:val="auto"/>
        </w:rPr>
        <w:t xml:space="preserve"> zwaną dalej „Wykonawcą”, reprezentowaną przez ..........</w:t>
      </w:r>
      <w:r w:rsidRPr="00EA0A9B">
        <w:rPr>
          <w:rStyle w:val="Znakiprzypiswdolnych"/>
          <w:rFonts w:ascii="Cambria" w:hAnsi="Cambria" w:cs="Calibri"/>
          <w:color w:val="auto"/>
        </w:rPr>
        <w:footnoteReference w:id="1"/>
      </w:r>
      <w:r w:rsidRPr="00EA0A9B">
        <w:rPr>
          <w:rFonts w:ascii="Cambria" w:hAnsi="Cambria" w:cs="Calibri"/>
          <w:color w:val="auto"/>
        </w:rPr>
        <w:t>/reprezentowaną przez … działającą/-ego na podstawie pełnomocnictwa, stanowiącego załącznik do umowy</w:t>
      </w:r>
      <w:r w:rsidRPr="00EA0A9B">
        <w:rPr>
          <w:rStyle w:val="Znakiprzypiswdolnych"/>
          <w:rFonts w:ascii="Cambria" w:hAnsi="Cambria" w:cs="Calibri"/>
          <w:color w:val="auto"/>
        </w:rPr>
        <w:footnoteReference w:id="2"/>
      </w:r>
      <w:r w:rsidRPr="00EA0A9B">
        <w:rPr>
          <w:rFonts w:ascii="Cambria" w:hAnsi="Cambria" w:cs="Calibri"/>
          <w:color w:val="auto"/>
        </w:rPr>
        <w:t xml:space="preserve">, </w:t>
      </w:r>
    </w:p>
    <w:p w:rsidR="009C3898" w:rsidRPr="00EA0A9B" w:rsidRDefault="009C3898" w:rsidP="00B83CE6">
      <w:pPr>
        <w:pStyle w:val="Default"/>
        <w:spacing w:line="276" w:lineRule="auto"/>
        <w:jc w:val="both"/>
        <w:rPr>
          <w:rFonts w:ascii="Cambria" w:hAnsi="Cambria" w:cs="Calibri"/>
          <w:color w:val="auto"/>
        </w:rPr>
      </w:pPr>
    </w:p>
    <w:p w:rsidR="009C3898" w:rsidRPr="00EA0A9B" w:rsidRDefault="009C3898" w:rsidP="00B83CE6">
      <w:pPr>
        <w:pStyle w:val="Default"/>
        <w:spacing w:line="276" w:lineRule="auto"/>
        <w:jc w:val="both"/>
        <w:rPr>
          <w:rFonts w:ascii="Cambria" w:hAnsi="Cambria" w:cs="Calibri"/>
          <w:color w:val="auto"/>
        </w:rPr>
      </w:pPr>
      <w:r w:rsidRPr="00EA0A9B">
        <w:rPr>
          <w:rFonts w:ascii="Cambria" w:hAnsi="Cambria" w:cs="Calibri"/>
          <w:color w:val="auto"/>
        </w:rPr>
        <w:t xml:space="preserve">*gdy kontrahentem jest osoba fizyczna prowadząca działalność gospodarczą: </w:t>
      </w:r>
    </w:p>
    <w:p w:rsidR="009C3898" w:rsidRPr="00EA0A9B" w:rsidRDefault="009C3898" w:rsidP="00B83CE6">
      <w:pPr>
        <w:pStyle w:val="Default"/>
        <w:spacing w:line="276" w:lineRule="auto"/>
        <w:jc w:val="both"/>
        <w:rPr>
          <w:rFonts w:ascii="Cambria" w:hAnsi="Cambria" w:cs="Calibri"/>
          <w:color w:val="auto"/>
        </w:rPr>
      </w:pPr>
      <w:r w:rsidRPr="00EA0A9B">
        <w:rPr>
          <w:rFonts w:ascii="Cambria" w:hAnsi="Cambria" w:cs="Calibri"/>
          <w:color w:val="auto"/>
        </w:rPr>
        <w:t>Panią/Panem ………., prowadzącą/-</w:t>
      </w:r>
      <w:proofErr w:type="spellStart"/>
      <w:r w:rsidRPr="00EA0A9B">
        <w:rPr>
          <w:rFonts w:ascii="Cambria" w:hAnsi="Cambria" w:cs="Calibri"/>
          <w:color w:val="auto"/>
        </w:rPr>
        <w:t>ym</w:t>
      </w:r>
      <w:proofErr w:type="spellEnd"/>
      <w:r w:rsidRPr="00EA0A9B">
        <w:rPr>
          <w:rFonts w:ascii="Cambria" w:hAnsi="Cambria" w:cs="Calibri"/>
          <w:color w:val="auto"/>
        </w:rPr>
        <w:t xml:space="preserve"> działalność gospodarczą pod firmą „…” z siedzibą w … (wpisać tylko nazwę miasta/miejscowości), ul. ……………….. (wpisać adres</w:t>
      </w:r>
      <w:r w:rsidR="00B27946" w:rsidRPr="00EA0A9B">
        <w:rPr>
          <w:rFonts w:ascii="Cambria" w:hAnsi="Cambria" w:cs="Calibri"/>
          <w:color w:val="auto"/>
        </w:rPr>
        <w:t>)</w:t>
      </w:r>
      <w:r w:rsidRPr="00EA0A9B">
        <w:rPr>
          <w:rFonts w:ascii="Cambria" w:hAnsi="Cambria" w:cs="Calibri"/>
          <w:color w:val="auto"/>
        </w:rPr>
        <w:t xml:space="preserve">, NIP ……………, REGON …………., </w:t>
      </w:r>
      <w:r w:rsidRPr="00EA0A9B">
        <w:rPr>
          <w:rFonts w:ascii="Cambria" w:hAnsi="Cambria"/>
          <w:i/>
          <w:iCs/>
          <w:color w:val="auto"/>
        </w:rPr>
        <w:t>,</w:t>
      </w:r>
      <w:r w:rsidRPr="00EA0A9B">
        <w:rPr>
          <w:rFonts w:ascii="Cambria" w:hAnsi="Cambria" w:cs="Calibri"/>
          <w:color w:val="auto"/>
        </w:rPr>
        <w:t xml:space="preserve"> zwaną/-</w:t>
      </w:r>
      <w:proofErr w:type="spellStart"/>
      <w:r w:rsidRPr="00EA0A9B">
        <w:rPr>
          <w:rFonts w:ascii="Cambria" w:hAnsi="Cambria" w:cs="Calibri"/>
          <w:color w:val="auto"/>
        </w:rPr>
        <w:t>ym</w:t>
      </w:r>
      <w:proofErr w:type="spellEnd"/>
      <w:r w:rsidRPr="00EA0A9B">
        <w:rPr>
          <w:rFonts w:ascii="Cambria" w:hAnsi="Cambria" w:cs="Calibri"/>
          <w:color w:val="auto"/>
        </w:rPr>
        <w:t xml:space="preserve"> dalej „Wykonawcą”, reprezentowaną/-</w:t>
      </w:r>
      <w:proofErr w:type="spellStart"/>
      <w:r w:rsidRPr="00EA0A9B">
        <w:rPr>
          <w:rFonts w:ascii="Cambria" w:hAnsi="Cambria" w:cs="Calibri"/>
          <w:color w:val="auto"/>
        </w:rPr>
        <w:t>ym</w:t>
      </w:r>
      <w:proofErr w:type="spellEnd"/>
      <w:r w:rsidRPr="00EA0A9B">
        <w:rPr>
          <w:rFonts w:ascii="Cambria" w:hAnsi="Cambria" w:cs="Calibri"/>
          <w:color w:val="auto"/>
        </w:rPr>
        <w:t xml:space="preserve"> przez … działającą/-ego na podstawie pełnomocnictwa, stanowiącego załącznik do umowy</w:t>
      </w:r>
      <w:r w:rsidRPr="00EA0A9B">
        <w:rPr>
          <w:rStyle w:val="Znakiprzypiswdolnych"/>
          <w:rFonts w:ascii="Cambria" w:hAnsi="Cambria" w:cs="Calibri"/>
          <w:color w:val="auto"/>
        </w:rPr>
        <w:footnoteReference w:id="3"/>
      </w:r>
      <w:r w:rsidRPr="00EA0A9B">
        <w:rPr>
          <w:rFonts w:ascii="Cambria" w:hAnsi="Cambria" w:cs="Calibri"/>
          <w:color w:val="auto"/>
        </w:rPr>
        <w:t xml:space="preserve">, </w:t>
      </w:r>
    </w:p>
    <w:p w:rsidR="009C3898" w:rsidRPr="00EA0A9B" w:rsidRDefault="009C3898" w:rsidP="00B83CE6">
      <w:pPr>
        <w:pStyle w:val="Default"/>
        <w:spacing w:line="276" w:lineRule="auto"/>
        <w:jc w:val="both"/>
        <w:rPr>
          <w:rFonts w:ascii="Cambria" w:hAnsi="Cambria" w:cs="Calibri"/>
          <w:color w:val="auto"/>
        </w:rPr>
      </w:pPr>
      <w:r w:rsidRPr="00EA0A9B">
        <w:rPr>
          <w:rFonts w:ascii="Cambria" w:hAnsi="Cambria" w:cs="Calibri"/>
          <w:color w:val="auto"/>
        </w:rPr>
        <w:t>wspólnie zwanymi dalej „Stronami”.</w:t>
      </w:r>
    </w:p>
    <w:p w:rsidR="009C3898" w:rsidRPr="00EA0A9B" w:rsidRDefault="009C3898" w:rsidP="00B83CE6">
      <w:pPr>
        <w:pStyle w:val="Default"/>
        <w:spacing w:line="276" w:lineRule="auto"/>
        <w:jc w:val="both"/>
        <w:rPr>
          <w:rFonts w:ascii="Cambria" w:hAnsi="Cambria" w:cs="Calibri"/>
          <w:color w:val="auto"/>
        </w:rPr>
      </w:pPr>
    </w:p>
    <w:p w:rsidR="00EF2DDD" w:rsidRPr="00634347" w:rsidRDefault="00EF2DDD" w:rsidP="00634347">
      <w:pPr>
        <w:autoSpaceDE w:val="0"/>
        <w:autoSpaceDN w:val="0"/>
        <w:spacing w:after="0"/>
        <w:rPr>
          <w:rFonts w:ascii="Cambria" w:hAnsi="Cambria"/>
          <w:b/>
          <w:bCs/>
          <w:strike/>
          <w:color w:val="FF0000"/>
          <w:sz w:val="24"/>
          <w:szCs w:val="24"/>
        </w:rPr>
      </w:pPr>
    </w:p>
    <w:p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Oświadczenia Stron</w:t>
      </w:r>
    </w:p>
    <w:p w:rsidR="009C3898" w:rsidRPr="009C3898" w:rsidRDefault="009C3898" w:rsidP="00B83CE6">
      <w:pPr>
        <w:pStyle w:val="Default"/>
        <w:numPr>
          <w:ilvl w:val="0"/>
          <w:numId w:val="1"/>
        </w:numPr>
        <w:spacing w:line="276" w:lineRule="auto"/>
        <w:ind w:left="567" w:hanging="567"/>
        <w:jc w:val="both"/>
        <w:rPr>
          <w:rFonts w:ascii="Cambria" w:hAnsi="Cambria" w:cs="Calibri"/>
          <w:color w:val="auto"/>
        </w:rPr>
      </w:pPr>
      <w:r w:rsidRPr="005B52EF">
        <w:rPr>
          <w:rFonts w:ascii="Cambria" w:hAnsi="Cambria"/>
        </w:rPr>
        <w:t xml:space="preserve">Strony oświadczają, że niniejsza umowa, zwana dalej „umową”, została zawarta </w:t>
      </w:r>
      <w:r w:rsidRPr="005B52EF">
        <w:rPr>
          <w:rFonts w:ascii="Cambria" w:hAnsi="Cambria"/>
        </w:rPr>
        <w:br/>
        <w:t xml:space="preserve">w wyniku udzielenia zamówienia publicznego w trybie podstawowym, zgodnie </w:t>
      </w:r>
      <w:r w:rsidR="00EA0A9B">
        <w:rPr>
          <w:rFonts w:ascii="Cambria" w:hAnsi="Cambria"/>
        </w:rPr>
        <w:br/>
      </w:r>
      <w:r w:rsidRPr="005B52EF">
        <w:rPr>
          <w:rFonts w:ascii="Cambria" w:hAnsi="Cambria"/>
        </w:rPr>
        <w:t>z przepisami ust</w:t>
      </w:r>
      <w:r w:rsidR="00EA0A9B">
        <w:rPr>
          <w:rFonts w:ascii="Cambria" w:hAnsi="Cambria"/>
        </w:rPr>
        <w:t>awy z dnia 11 września 2019 r. -</w:t>
      </w:r>
      <w:r w:rsidRPr="005B52EF">
        <w:rPr>
          <w:rFonts w:ascii="Cambria" w:hAnsi="Cambria"/>
        </w:rPr>
        <w:t xml:space="preserve"> Prawo zamówień publicznych</w:t>
      </w:r>
      <w:r>
        <w:rPr>
          <w:rFonts w:ascii="Cambria" w:hAnsi="Cambria"/>
        </w:rPr>
        <w:t>.</w:t>
      </w:r>
    </w:p>
    <w:p w:rsidR="00191D95" w:rsidRPr="00191D95" w:rsidRDefault="009C3898" w:rsidP="00191D95">
      <w:pPr>
        <w:pStyle w:val="Default"/>
        <w:numPr>
          <w:ilvl w:val="0"/>
          <w:numId w:val="1"/>
        </w:numPr>
        <w:spacing w:line="276" w:lineRule="auto"/>
        <w:ind w:left="567" w:hanging="567"/>
        <w:jc w:val="both"/>
        <w:rPr>
          <w:rFonts w:ascii="Cambria" w:hAnsi="Cambria" w:cs="Calibri"/>
          <w:color w:val="FF0000"/>
        </w:rPr>
      </w:pPr>
      <w:r w:rsidRPr="00171A45">
        <w:rPr>
          <w:rFonts w:ascii="Cambria" w:hAnsi="Cambria"/>
          <w:color w:val="auto"/>
        </w:rPr>
        <w:lastRenderedPageBreak/>
        <w:t>Zamawiający oświadcza, że niniejsz</w:t>
      </w:r>
      <w:r w:rsidR="00191D95">
        <w:rPr>
          <w:rFonts w:ascii="Cambria" w:hAnsi="Cambria"/>
          <w:color w:val="auto"/>
        </w:rPr>
        <w:t xml:space="preserve">e zamówienie </w:t>
      </w:r>
      <w:r w:rsidR="00191D95" w:rsidRPr="00191D95">
        <w:rPr>
          <w:rFonts w:ascii="Cambria" w:hAnsi="Cambria"/>
        </w:rPr>
        <w:t>jest dofinansowane ze środków Europejskiego Funduszu Rolnego na rzecz rozwoju obszarów wiejskich z udziałem środków Europejskiego Funduszu Rolnego na rzecz Rozwoju Obszarów Wiejskich w ramach Programu Rozwoju Obszarów Wiejskich na lata 2014-2020. Umowa o dofinansowanie Nr 00024-65021-UM0520008/23 z dnia 04.04.2024 r.</w:t>
      </w:r>
    </w:p>
    <w:p w:rsidR="00191D95" w:rsidRPr="00D76858" w:rsidRDefault="00191D95" w:rsidP="00191D95">
      <w:pPr>
        <w:pStyle w:val="Default"/>
        <w:spacing w:line="276" w:lineRule="auto"/>
        <w:jc w:val="both"/>
        <w:rPr>
          <w:rFonts w:ascii="Cambria" w:hAnsi="Cambria" w:cs="Calibri"/>
          <w:color w:val="FF0000"/>
        </w:rPr>
      </w:pPr>
    </w:p>
    <w:p w:rsidR="00C6125B" w:rsidRPr="00C6125B" w:rsidRDefault="00C6125B" w:rsidP="00B83CE6">
      <w:pPr>
        <w:pStyle w:val="Default"/>
        <w:spacing w:line="276" w:lineRule="auto"/>
        <w:ind w:left="284"/>
        <w:jc w:val="both"/>
        <w:rPr>
          <w:rFonts w:ascii="Cambria" w:hAnsi="Cambria" w:cs="Calibri"/>
          <w:color w:val="auto"/>
        </w:rPr>
      </w:pPr>
    </w:p>
    <w:p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 1</w:t>
      </w:r>
    </w:p>
    <w:p w:rsidR="00063697" w:rsidRPr="003C4EB8" w:rsidRDefault="00063697" w:rsidP="00B83CE6">
      <w:pPr>
        <w:autoSpaceDE w:val="0"/>
        <w:spacing w:after="0"/>
        <w:jc w:val="center"/>
        <w:rPr>
          <w:rFonts w:ascii="Cambria" w:hAnsi="Cambria"/>
          <w:b/>
          <w:bCs/>
          <w:sz w:val="24"/>
          <w:szCs w:val="24"/>
        </w:rPr>
      </w:pPr>
      <w:r w:rsidRPr="003C4EB8">
        <w:rPr>
          <w:rFonts w:ascii="Cambria" w:hAnsi="Cambria"/>
          <w:b/>
          <w:bCs/>
          <w:sz w:val="24"/>
          <w:szCs w:val="24"/>
        </w:rPr>
        <w:t>Przedmiot umowy</w:t>
      </w:r>
    </w:p>
    <w:p w:rsidR="0070428E" w:rsidRPr="00A15B60" w:rsidRDefault="00063697" w:rsidP="0070428E">
      <w:pPr>
        <w:numPr>
          <w:ilvl w:val="0"/>
          <w:numId w:val="2"/>
        </w:numPr>
        <w:tabs>
          <w:tab w:val="num" w:pos="1134"/>
        </w:tabs>
        <w:adjustRightInd/>
        <w:spacing w:after="0"/>
        <w:ind w:left="426" w:hanging="426"/>
        <w:contextualSpacing/>
        <w:rPr>
          <w:rFonts w:ascii="Cambria" w:hAnsi="Cambria"/>
          <w:sz w:val="24"/>
          <w:szCs w:val="24"/>
        </w:rPr>
      </w:pPr>
      <w:r w:rsidRPr="00A15B60">
        <w:rPr>
          <w:rFonts w:ascii="Cambria" w:hAnsi="Cambria"/>
          <w:sz w:val="24"/>
          <w:szCs w:val="24"/>
        </w:rPr>
        <w:t>Zamawiający zleca, a Wykonawca przyjmuje do realizacji zamówienie publiczne pn.: „</w:t>
      </w:r>
      <w:r w:rsidR="00D76858" w:rsidRPr="00A15B60">
        <w:rPr>
          <w:rFonts w:ascii="Cambria" w:hAnsi="Cambria" w:cs="Cambria"/>
          <w:b/>
          <w:sz w:val="24"/>
          <w:szCs w:val="24"/>
        </w:rPr>
        <w:t>Przebudowa istniejącego zbiornika retencyjnego poprzez zasilanie wodami opadowymi z terenu wsi Wierzchlas</w:t>
      </w:r>
      <w:r w:rsidRPr="00A15B60">
        <w:rPr>
          <w:rFonts w:ascii="Cambria" w:hAnsi="Cambria"/>
          <w:sz w:val="24"/>
          <w:szCs w:val="24"/>
        </w:rPr>
        <w:t>”</w:t>
      </w:r>
      <w:r w:rsidR="00006259" w:rsidRPr="00A15B60">
        <w:rPr>
          <w:rFonts w:ascii="Cambria" w:hAnsi="Cambria"/>
          <w:sz w:val="24"/>
          <w:szCs w:val="24"/>
        </w:rPr>
        <w:t xml:space="preserve">. </w:t>
      </w:r>
      <w:bookmarkStart w:id="0" w:name="_Hlk66180577"/>
      <w:bookmarkStart w:id="1" w:name="_Hlk94337913"/>
    </w:p>
    <w:p w:rsidR="00C56E26" w:rsidRPr="00A15B60" w:rsidRDefault="00D10AB0" w:rsidP="00C56E26">
      <w:pPr>
        <w:numPr>
          <w:ilvl w:val="0"/>
          <w:numId w:val="2"/>
        </w:numPr>
        <w:tabs>
          <w:tab w:val="num" w:pos="1134"/>
        </w:tabs>
        <w:adjustRightInd/>
        <w:spacing w:after="0"/>
        <w:ind w:left="426" w:hanging="426"/>
        <w:contextualSpacing/>
        <w:rPr>
          <w:rFonts w:ascii="Cambria" w:hAnsi="Cambria"/>
          <w:bCs/>
          <w:sz w:val="24"/>
          <w:szCs w:val="24"/>
        </w:rPr>
      </w:pPr>
      <w:r w:rsidRPr="00A15B60">
        <w:rPr>
          <w:rFonts w:ascii="Cambria" w:hAnsi="Cambria"/>
          <w:bCs/>
          <w:sz w:val="24"/>
          <w:szCs w:val="24"/>
        </w:rPr>
        <w:t xml:space="preserve">Zadanie obejmuje m.in. </w:t>
      </w:r>
      <w:r w:rsidR="00C56E26" w:rsidRPr="00A15B60">
        <w:rPr>
          <w:rFonts w:ascii="Cambria" w:hAnsi="Cambria"/>
          <w:bCs/>
          <w:sz w:val="24"/>
          <w:szCs w:val="24"/>
        </w:rPr>
        <w:t xml:space="preserve">zaprojektowanie i wykonanie robót budowlanych dla zadania pn.: </w:t>
      </w:r>
      <w:r w:rsidR="00C56E26" w:rsidRPr="00A15B60">
        <w:rPr>
          <w:rFonts w:ascii="Cambria" w:hAnsi="Cambria" w:cs="Cambria"/>
          <w:sz w:val="24"/>
          <w:szCs w:val="24"/>
        </w:rPr>
        <w:t>Przebudowa istniejącego zbiornika retencyjnego poprzez zasilanie wodami opadowymi z terenu wsi Wierzchlas</w:t>
      </w:r>
      <w:r w:rsidR="00C56E26" w:rsidRPr="00A15B60">
        <w:rPr>
          <w:rFonts w:ascii="Cambria" w:hAnsi="Cambria"/>
          <w:bCs/>
          <w:sz w:val="24"/>
          <w:szCs w:val="24"/>
        </w:rPr>
        <w:t xml:space="preserve">. Zadanie obejmuje wykonanie projektu oraz </w:t>
      </w:r>
      <w:r w:rsidR="00C56E26" w:rsidRPr="00A15B60">
        <w:rPr>
          <w:rFonts w:ascii="Cambria" w:hAnsi="Cambria"/>
          <w:sz w:val="24"/>
          <w:szCs w:val="24"/>
        </w:rPr>
        <w:t>budowę zespołu urządzeń i instalacji, pozwalających na przebudowę istniejącego suchego zbiornika w celu wykorzystania wód opadowych z części wsi Wierzchlas do zwiększenia retencji gruntowej wód podziemnych.</w:t>
      </w:r>
    </w:p>
    <w:p w:rsidR="00E832B3" w:rsidRPr="00A15B60" w:rsidRDefault="00627AEC" w:rsidP="00C56E26">
      <w:pPr>
        <w:numPr>
          <w:ilvl w:val="0"/>
          <w:numId w:val="2"/>
        </w:numPr>
        <w:tabs>
          <w:tab w:val="num" w:pos="1134"/>
        </w:tabs>
        <w:adjustRightInd/>
        <w:spacing w:after="0"/>
        <w:ind w:left="426" w:hanging="426"/>
        <w:contextualSpacing/>
        <w:rPr>
          <w:rFonts w:ascii="Cambria" w:hAnsi="Cambria"/>
          <w:bCs/>
          <w:sz w:val="24"/>
          <w:szCs w:val="24"/>
        </w:rPr>
      </w:pPr>
      <w:r w:rsidRPr="00A15B60">
        <w:rPr>
          <w:rFonts w:ascii="Cambria" w:hAnsi="Cambria"/>
          <w:sz w:val="24"/>
          <w:szCs w:val="24"/>
        </w:rPr>
        <w:t>Przedmiotem zamówienia jest zaprojektowanie oraz wykonanie</w:t>
      </w:r>
      <w:r w:rsidR="000648E3" w:rsidRPr="00A15B60">
        <w:rPr>
          <w:rFonts w:ascii="Cambria" w:hAnsi="Cambria"/>
          <w:sz w:val="24"/>
          <w:szCs w:val="24"/>
        </w:rPr>
        <w:t xml:space="preserve"> prze</w:t>
      </w:r>
      <w:r w:rsidR="00EF2AB0" w:rsidRPr="00A15B60">
        <w:rPr>
          <w:rFonts w:ascii="Cambria" w:hAnsi="Cambria"/>
          <w:sz w:val="24"/>
          <w:szCs w:val="24"/>
        </w:rPr>
        <w:t xml:space="preserve">budowy </w:t>
      </w:r>
      <w:r w:rsidR="000648E3" w:rsidRPr="00A15B60">
        <w:rPr>
          <w:rFonts w:ascii="Cambria" w:hAnsi="Cambria"/>
          <w:sz w:val="24"/>
          <w:szCs w:val="24"/>
        </w:rPr>
        <w:t>zbiornika retencyjnego</w:t>
      </w:r>
      <w:r w:rsidR="00E832B3" w:rsidRPr="00A15B60">
        <w:rPr>
          <w:rFonts w:ascii="Cambria" w:hAnsi="Cambria"/>
          <w:sz w:val="24"/>
          <w:szCs w:val="24"/>
        </w:rPr>
        <w:t xml:space="preserve"> w tym:</w:t>
      </w:r>
    </w:p>
    <w:p w:rsidR="00E832B3" w:rsidRPr="008A20C5" w:rsidRDefault="00E832B3" w:rsidP="00E832B3">
      <w:pPr>
        <w:pStyle w:val="Akapitzlist"/>
        <w:numPr>
          <w:ilvl w:val="1"/>
          <w:numId w:val="78"/>
        </w:numPr>
        <w:suppressAutoHyphens/>
        <w:spacing w:before="20" w:after="40"/>
        <w:ind w:left="1985" w:hanging="709"/>
        <w:jc w:val="both"/>
        <w:rPr>
          <w:rFonts w:ascii="Cambria" w:hAnsi="Cambria" w:cs="Calibri"/>
          <w:color w:val="000000"/>
          <w:sz w:val="24"/>
          <w:szCs w:val="24"/>
          <w:lang w:eastAsia="ar-SA"/>
        </w:rPr>
      </w:pPr>
      <w:r w:rsidRPr="00DC4FD0">
        <w:rPr>
          <w:rFonts w:ascii="Cambria" w:hAnsi="Cambria" w:cs="Calibri"/>
          <w:sz w:val="24"/>
          <w:szCs w:val="24"/>
          <w:lang w:eastAsia="ar-SA"/>
        </w:rPr>
        <w:t>Opracowanie Dokumentacji</w:t>
      </w:r>
      <w:r w:rsidRPr="008A20C5">
        <w:rPr>
          <w:rFonts w:ascii="Cambria" w:hAnsi="Cambria" w:cs="Calibri"/>
          <w:color w:val="000000"/>
          <w:sz w:val="24"/>
          <w:szCs w:val="24"/>
          <w:lang w:eastAsia="ar-SA"/>
        </w:rPr>
        <w:t xml:space="preserve"> Projektowej zgodnie z programem funkcjonalno-użytkowym – dalej PFU (zał. Nr 1 do SWZ) zawierającej:</w:t>
      </w:r>
    </w:p>
    <w:p w:rsidR="00E832B3" w:rsidRDefault="00E832B3" w:rsidP="00AF65B0">
      <w:pPr>
        <w:pStyle w:val="Akapitzlist"/>
        <w:numPr>
          <w:ilvl w:val="2"/>
          <w:numId w:val="79"/>
        </w:numPr>
        <w:spacing w:after="0"/>
        <w:ind w:left="2552" w:hanging="567"/>
        <w:jc w:val="both"/>
        <w:rPr>
          <w:rFonts w:ascii="Cambria" w:hAnsi="Cambria"/>
          <w:sz w:val="24"/>
          <w:szCs w:val="24"/>
        </w:rPr>
      </w:pPr>
      <w:r>
        <w:rPr>
          <w:rFonts w:ascii="Cambria" w:hAnsi="Cambria"/>
          <w:sz w:val="24"/>
          <w:szCs w:val="24"/>
        </w:rPr>
        <w:t>projekt budowlany opracowany zgodnie z ustawą Prawo budowlane, Rozporządzeniem Ministra Infrastruktury z dnia 11 września 2020 r. w sprawie szczegółowego zakresu i formy projektu budowlanego oraz zgodnie z rozporządzeniem Ministra Rozwoju i Technologii z dnia 20 grudnia 2021 r. w sprawie szczegółowego zakresu i formy dokumentacji projektowej, specyfikacji technicznych wykonan</w:t>
      </w:r>
      <w:r w:rsidR="00AF65B0">
        <w:rPr>
          <w:rFonts w:ascii="Cambria" w:hAnsi="Cambria"/>
          <w:sz w:val="24"/>
          <w:szCs w:val="24"/>
        </w:rPr>
        <w:t xml:space="preserve">ia </w:t>
      </w:r>
      <w:r>
        <w:rPr>
          <w:rFonts w:ascii="Cambria" w:hAnsi="Cambria"/>
          <w:sz w:val="24"/>
          <w:szCs w:val="24"/>
        </w:rPr>
        <w:t>i odbioru robót budowlanych oraz programu funkcjonalno-użytkowego - w formie papierowej (5 egzemplarzy) oraz w formie elektronicznej na płycie CD/DVD (2 egzemplarze);</w:t>
      </w:r>
    </w:p>
    <w:p w:rsidR="00E832B3" w:rsidRDefault="00E832B3" w:rsidP="00E832B3">
      <w:pPr>
        <w:pStyle w:val="Akapitzlist"/>
        <w:numPr>
          <w:ilvl w:val="2"/>
          <w:numId w:val="79"/>
        </w:numPr>
        <w:spacing w:after="0"/>
        <w:ind w:left="2552" w:hanging="567"/>
        <w:jc w:val="both"/>
        <w:rPr>
          <w:rFonts w:ascii="Cambria" w:hAnsi="Cambria"/>
          <w:sz w:val="24"/>
          <w:szCs w:val="24"/>
        </w:rPr>
      </w:pPr>
      <w:r>
        <w:rPr>
          <w:rFonts w:ascii="Cambria" w:hAnsi="Cambria"/>
          <w:sz w:val="24"/>
          <w:szCs w:val="24"/>
        </w:rPr>
        <w:t>projekty wykonawcze dla całego zakresu zamówienia opracowane zgodnie Rozporządzenie Ministra Rozwoju i Technologii z dnia 20 grudnia 2021 r. w sprawie szczegółowego zakresu i formy dokumentacji projektowej, specyfikacji technicznych wykonania i odbioru robót budowlanych oraz programu funkcjonalno-użytkowego (Dz. U. poz. 2454). - w formie papierowej (5 egzemplarzy) oraz w formie elektronicznej na płycie CD/DVD (2 egzemplarze);</w:t>
      </w:r>
    </w:p>
    <w:p w:rsidR="00E832B3" w:rsidRDefault="00E832B3" w:rsidP="00E832B3">
      <w:pPr>
        <w:pStyle w:val="Akapitzlist"/>
        <w:numPr>
          <w:ilvl w:val="2"/>
          <w:numId w:val="79"/>
        </w:numPr>
        <w:spacing w:after="0"/>
        <w:ind w:left="2552" w:hanging="567"/>
        <w:jc w:val="both"/>
        <w:rPr>
          <w:rFonts w:ascii="Cambria" w:hAnsi="Cambria"/>
          <w:sz w:val="24"/>
          <w:szCs w:val="24"/>
        </w:rPr>
      </w:pPr>
      <w:bookmarkStart w:id="2" w:name="_Hlk94337728"/>
      <w:r>
        <w:rPr>
          <w:rFonts w:ascii="Cambria" w:hAnsi="Cambria"/>
          <w:sz w:val="24"/>
          <w:szCs w:val="24"/>
        </w:rPr>
        <w:t xml:space="preserve">kosztorys inwestorski opracowany zgodnie z Rozporządzeniem Ministra Infrastruktury z dnia 20 grudnia 2021 r. w sprawie </w:t>
      </w:r>
      <w:r>
        <w:rPr>
          <w:rFonts w:ascii="Cambria" w:hAnsi="Cambria"/>
          <w:sz w:val="24"/>
          <w:szCs w:val="24"/>
        </w:rPr>
        <w:lastRenderedPageBreak/>
        <w:t>określenia metod i podstaw sporządzenia kosztorysu inwestorskiego, obliczania planowanych kosztów prac projektowych oraz planowanych kosztów robót budowlanych określonych w programie funkcjonalno-użytkowym - w formie papierowej (2 egzemplarze) oraz w formie elektronicznej na płycie CD/DVD (2 egzemplarze);</w:t>
      </w:r>
    </w:p>
    <w:bookmarkEnd w:id="2"/>
    <w:p w:rsidR="00E832B3" w:rsidRPr="00C84A5E" w:rsidRDefault="00E832B3" w:rsidP="00C84A5E">
      <w:pPr>
        <w:pStyle w:val="Akapitzlist"/>
        <w:numPr>
          <w:ilvl w:val="2"/>
          <w:numId w:val="79"/>
        </w:numPr>
        <w:spacing w:after="0"/>
        <w:ind w:left="2552" w:hanging="567"/>
        <w:jc w:val="both"/>
        <w:rPr>
          <w:rFonts w:ascii="Cambria" w:hAnsi="Cambria"/>
          <w:sz w:val="24"/>
          <w:szCs w:val="24"/>
        </w:rPr>
      </w:pPr>
      <w:r>
        <w:rPr>
          <w:rFonts w:ascii="Cambria" w:hAnsi="Cambria"/>
          <w:sz w:val="24"/>
          <w:szCs w:val="24"/>
        </w:rPr>
        <w:t xml:space="preserve">specyfikację techniczną wykonania i odbioru robót zgodnie </w:t>
      </w:r>
      <w:r>
        <w:rPr>
          <w:rFonts w:ascii="Cambria" w:hAnsi="Cambria"/>
          <w:sz w:val="24"/>
          <w:szCs w:val="24"/>
        </w:rPr>
        <w:br/>
        <w:t xml:space="preserve">z Rozporządzeniem Ministra Infrastruktury z dnia 11 września 2020 r. w sprawie szczegółowego zakresu i formy projektu budowlanego oraz zgodnie z rozporządzeniem Ministra Rozwoju i Technologii </w:t>
      </w:r>
      <w:r w:rsidRPr="00C84A5E">
        <w:rPr>
          <w:rFonts w:ascii="Cambria" w:hAnsi="Cambria"/>
          <w:sz w:val="24"/>
          <w:szCs w:val="24"/>
        </w:rPr>
        <w:t xml:space="preserve">z dnia 20 grudnia 2021 r. w sprawie szczegółowego zakresu i formy dokumentacji projektowej, specyfikacji technicznych wykonania i odbioru robót budowlanych oraz programu funkcjonalno-użytkowego – w formie papierowej (2 egzemplarze) oraz w formie elektronicznej na płycie CD/DVD (2 egzemplarze). </w:t>
      </w:r>
    </w:p>
    <w:p w:rsidR="00E832B3" w:rsidRDefault="00E832B3" w:rsidP="00E832B3">
      <w:pPr>
        <w:pStyle w:val="Akapitzlist"/>
        <w:numPr>
          <w:ilvl w:val="1"/>
          <w:numId w:val="78"/>
        </w:numPr>
        <w:suppressAutoHyphens/>
        <w:spacing w:before="20" w:after="40"/>
        <w:ind w:left="1985" w:hanging="709"/>
        <w:jc w:val="both"/>
        <w:rPr>
          <w:rFonts w:ascii="Cambria" w:hAnsi="Cambria" w:cs="Calibri"/>
          <w:sz w:val="24"/>
          <w:szCs w:val="24"/>
          <w:lang w:eastAsia="ar-SA"/>
        </w:rPr>
      </w:pPr>
      <w:r>
        <w:rPr>
          <w:rFonts w:ascii="Cambria" w:hAnsi="Cambria" w:cs="Calibri"/>
          <w:color w:val="000000"/>
          <w:sz w:val="24"/>
          <w:szCs w:val="24"/>
          <w:lang w:eastAsia="ar-SA"/>
        </w:rPr>
        <w:t xml:space="preserve">uzyskanie wymaganych prawem decyzji, opinii, uzgodnień i sprawdzeń Dokumentacji </w:t>
      </w:r>
      <w:r>
        <w:rPr>
          <w:rFonts w:ascii="Cambria" w:hAnsi="Cambria" w:cs="Calibri"/>
          <w:sz w:val="24"/>
          <w:szCs w:val="24"/>
          <w:lang w:eastAsia="ar-SA"/>
        </w:rPr>
        <w:t>Projektowej dla planowanego przedsięwzięcia;</w:t>
      </w:r>
    </w:p>
    <w:p w:rsidR="00E832B3" w:rsidRDefault="00E832B3" w:rsidP="00E832B3">
      <w:pPr>
        <w:pStyle w:val="Akapitzlist"/>
        <w:numPr>
          <w:ilvl w:val="1"/>
          <w:numId w:val="78"/>
        </w:numPr>
        <w:suppressAutoHyphens/>
        <w:spacing w:before="20" w:after="40"/>
        <w:ind w:left="1985" w:hanging="709"/>
        <w:jc w:val="both"/>
        <w:rPr>
          <w:rFonts w:ascii="Cambria" w:hAnsi="Cambria" w:cs="Calibri"/>
          <w:sz w:val="24"/>
          <w:szCs w:val="24"/>
          <w:lang w:eastAsia="ar-SA"/>
        </w:rPr>
      </w:pPr>
      <w:r>
        <w:rPr>
          <w:rFonts w:ascii="Cambria" w:hAnsi="Cambria"/>
          <w:sz w:val="24"/>
          <w:szCs w:val="24"/>
        </w:rPr>
        <w:t>uzyskanie pozwolenia na budowę lub dokonanie zgłoszenia zamiaru wykonania robót budowlanych (zgodnie z przesłankami wynikającymi z Prawa budowlanego),</w:t>
      </w:r>
    </w:p>
    <w:p w:rsidR="00E832B3" w:rsidRDefault="00E832B3" w:rsidP="00E832B3">
      <w:pPr>
        <w:pStyle w:val="Akapitzlist"/>
        <w:numPr>
          <w:ilvl w:val="1"/>
          <w:numId w:val="78"/>
        </w:numPr>
        <w:suppressAutoHyphens/>
        <w:spacing w:before="20" w:after="40"/>
        <w:ind w:left="1985" w:hanging="709"/>
        <w:jc w:val="both"/>
        <w:rPr>
          <w:rFonts w:ascii="Cambria" w:hAnsi="Cambria" w:cs="Calibri"/>
          <w:sz w:val="24"/>
          <w:szCs w:val="24"/>
          <w:lang w:eastAsia="ar-SA"/>
        </w:rPr>
      </w:pPr>
      <w:r w:rsidRPr="00AE58A5">
        <w:rPr>
          <w:rFonts w:ascii="Cambria" w:hAnsi="Cambria"/>
          <w:sz w:val="24"/>
          <w:szCs w:val="24"/>
        </w:rPr>
        <w:t xml:space="preserve">wykonanie prac budowlanych na podstawie wykonanej </w:t>
      </w:r>
      <w:r w:rsidRPr="00AE58A5">
        <w:rPr>
          <w:rFonts w:ascii="Cambria" w:hAnsi="Cambria" w:cs="Calibri"/>
          <w:color w:val="000000"/>
          <w:sz w:val="24"/>
          <w:szCs w:val="24"/>
          <w:lang w:eastAsia="ar-SA"/>
        </w:rPr>
        <w:t xml:space="preserve">Dokumentacji </w:t>
      </w:r>
      <w:r w:rsidRPr="00AE58A5">
        <w:rPr>
          <w:rFonts w:ascii="Cambria" w:hAnsi="Cambria" w:cs="Calibri"/>
          <w:sz w:val="24"/>
          <w:szCs w:val="24"/>
          <w:lang w:eastAsia="ar-SA"/>
        </w:rPr>
        <w:t xml:space="preserve">Projektowej </w:t>
      </w:r>
      <w:r w:rsidRPr="00AE58A5">
        <w:rPr>
          <w:rFonts w:ascii="Cambria" w:hAnsi="Cambria"/>
          <w:sz w:val="24"/>
          <w:szCs w:val="24"/>
        </w:rPr>
        <w:t>opracowanej zgodnie z PFU st</w:t>
      </w:r>
      <w:r w:rsidR="00267A7F">
        <w:rPr>
          <w:rFonts w:ascii="Cambria" w:hAnsi="Cambria"/>
          <w:sz w:val="24"/>
          <w:szCs w:val="24"/>
        </w:rPr>
        <w:t>anowiącym załącznik nr 1 do SWZ.</w:t>
      </w:r>
    </w:p>
    <w:p w:rsidR="00E832B3" w:rsidRPr="00010C56" w:rsidRDefault="00E832B3" w:rsidP="00E832B3">
      <w:pPr>
        <w:pStyle w:val="Akapitzlist"/>
        <w:numPr>
          <w:ilvl w:val="1"/>
          <w:numId w:val="78"/>
        </w:numPr>
        <w:suppressAutoHyphens/>
        <w:spacing w:before="20" w:after="40"/>
        <w:ind w:left="1985" w:hanging="709"/>
        <w:jc w:val="both"/>
        <w:rPr>
          <w:rFonts w:ascii="Cambria" w:hAnsi="Cambria" w:cs="Calibri"/>
          <w:sz w:val="24"/>
          <w:szCs w:val="24"/>
          <w:lang w:eastAsia="ar-SA"/>
        </w:rPr>
      </w:pPr>
      <w:r w:rsidRPr="00010C56">
        <w:rPr>
          <w:rFonts w:ascii="Cambria" w:hAnsi="Cambria"/>
          <w:sz w:val="24"/>
          <w:szCs w:val="24"/>
        </w:rPr>
        <w:t>wykonanie obsługi geodezyjnej;</w:t>
      </w:r>
    </w:p>
    <w:p w:rsidR="00515EFF" w:rsidRPr="00010C56" w:rsidRDefault="00E832B3" w:rsidP="00E832B3">
      <w:pPr>
        <w:pStyle w:val="Akapitzlist"/>
        <w:numPr>
          <w:ilvl w:val="1"/>
          <w:numId w:val="78"/>
        </w:numPr>
        <w:suppressAutoHyphens/>
        <w:spacing w:before="20" w:after="40"/>
        <w:ind w:left="1985" w:hanging="709"/>
        <w:jc w:val="both"/>
        <w:rPr>
          <w:rFonts w:ascii="Cambria" w:hAnsi="Cambria" w:cs="Calibri"/>
          <w:sz w:val="24"/>
          <w:szCs w:val="24"/>
          <w:lang w:eastAsia="ar-SA"/>
        </w:rPr>
      </w:pPr>
      <w:r w:rsidRPr="00010C56">
        <w:rPr>
          <w:rFonts w:ascii="Cambria" w:hAnsi="Cambria"/>
          <w:sz w:val="24"/>
          <w:szCs w:val="24"/>
        </w:rPr>
        <w:t>uzyskanie pozwolenia na użytkowanie w imieniu zamawiającego</w:t>
      </w:r>
    </w:p>
    <w:p w:rsidR="00515EFF" w:rsidRPr="00010C56" w:rsidRDefault="00515EFF" w:rsidP="00515EFF">
      <w:pPr>
        <w:pStyle w:val="Akapitzlist"/>
        <w:numPr>
          <w:ilvl w:val="1"/>
          <w:numId w:val="78"/>
        </w:numPr>
        <w:spacing w:before="20" w:after="40"/>
        <w:ind w:left="1985" w:hanging="709"/>
        <w:rPr>
          <w:rFonts w:ascii="Cambria" w:hAnsi="Cambria"/>
          <w:sz w:val="24"/>
          <w:szCs w:val="24"/>
        </w:rPr>
      </w:pPr>
      <w:r w:rsidRPr="00010C56">
        <w:rPr>
          <w:rFonts w:ascii="Cambria" w:hAnsi="Cambria"/>
          <w:sz w:val="24"/>
          <w:szCs w:val="24"/>
        </w:rPr>
        <w:t>opracowana w wersji edytowalnej i nieedytowalnej z zastosowaniem następujących formatów elektronicznych:</w:t>
      </w:r>
    </w:p>
    <w:p w:rsidR="00515EFF" w:rsidRPr="00010C56" w:rsidRDefault="00515EFF" w:rsidP="00515EFF">
      <w:pPr>
        <w:pStyle w:val="Akapitzlist"/>
        <w:numPr>
          <w:ilvl w:val="2"/>
          <w:numId w:val="89"/>
        </w:numPr>
        <w:suppressAutoHyphens/>
        <w:spacing w:before="20" w:after="40"/>
        <w:rPr>
          <w:rFonts w:ascii="Cambria" w:hAnsi="Cambria"/>
          <w:sz w:val="24"/>
          <w:szCs w:val="24"/>
        </w:rPr>
      </w:pPr>
      <w:r w:rsidRPr="00010C56">
        <w:rPr>
          <w:rFonts w:ascii="Cambria" w:hAnsi="Cambria"/>
          <w:sz w:val="24"/>
          <w:szCs w:val="24"/>
        </w:rPr>
        <w:t xml:space="preserve">Rysunki, schematy, diagramy – wersja edytowalna (w formacie </w:t>
      </w:r>
      <w:proofErr w:type="spellStart"/>
      <w:r w:rsidRPr="00010C56">
        <w:rPr>
          <w:rFonts w:ascii="Cambria" w:hAnsi="Cambria"/>
          <w:sz w:val="24"/>
          <w:szCs w:val="24"/>
        </w:rPr>
        <w:t>svg</w:t>
      </w:r>
      <w:proofErr w:type="spellEnd"/>
      <w:r w:rsidRPr="00010C56">
        <w:rPr>
          <w:rFonts w:ascii="Cambria" w:hAnsi="Cambria"/>
          <w:sz w:val="24"/>
          <w:szCs w:val="24"/>
        </w:rPr>
        <w:t xml:space="preserve"> lub </w:t>
      </w:r>
      <w:proofErr w:type="spellStart"/>
      <w:r w:rsidRPr="00010C56">
        <w:rPr>
          <w:rFonts w:ascii="Cambria" w:hAnsi="Cambria"/>
          <w:sz w:val="24"/>
          <w:szCs w:val="24"/>
        </w:rPr>
        <w:t>tif</w:t>
      </w:r>
      <w:proofErr w:type="spellEnd"/>
      <w:r w:rsidRPr="00010C56">
        <w:rPr>
          <w:rFonts w:ascii="Cambria" w:hAnsi="Cambria"/>
          <w:sz w:val="24"/>
          <w:szCs w:val="24"/>
        </w:rPr>
        <w:t xml:space="preserve">), wersja nieedytowalna (w formacie </w:t>
      </w:r>
      <w:proofErr w:type="spellStart"/>
      <w:r w:rsidRPr="00010C56">
        <w:rPr>
          <w:rFonts w:ascii="Cambria" w:hAnsi="Cambria"/>
          <w:sz w:val="24"/>
          <w:szCs w:val="24"/>
        </w:rPr>
        <w:t>jpg</w:t>
      </w:r>
      <w:proofErr w:type="spellEnd"/>
      <w:r w:rsidRPr="00010C56">
        <w:rPr>
          <w:rFonts w:ascii="Cambria" w:hAnsi="Cambria"/>
          <w:sz w:val="24"/>
          <w:szCs w:val="24"/>
        </w:rPr>
        <w:t xml:space="preserve"> lub </w:t>
      </w:r>
      <w:proofErr w:type="spellStart"/>
      <w:r w:rsidRPr="00010C56">
        <w:rPr>
          <w:rFonts w:ascii="Cambria" w:hAnsi="Cambria"/>
          <w:sz w:val="24"/>
          <w:szCs w:val="24"/>
        </w:rPr>
        <w:t>png</w:t>
      </w:r>
      <w:proofErr w:type="spellEnd"/>
      <w:r w:rsidRPr="00010C56">
        <w:rPr>
          <w:rFonts w:ascii="Cambria" w:hAnsi="Cambria"/>
          <w:sz w:val="24"/>
          <w:szCs w:val="24"/>
        </w:rPr>
        <w:t>),</w:t>
      </w:r>
    </w:p>
    <w:p w:rsidR="00515EFF" w:rsidRPr="00010C56" w:rsidRDefault="00515EFF" w:rsidP="00515EFF">
      <w:pPr>
        <w:pStyle w:val="Akapitzlist"/>
        <w:numPr>
          <w:ilvl w:val="2"/>
          <w:numId w:val="89"/>
        </w:numPr>
        <w:spacing w:before="20" w:after="40"/>
        <w:rPr>
          <w:rFonts w:ascii="Cambria" w:hAnsi="Cambria"/>
          <w:sz w:val="24"/>
          <w:szCs w:val="24"/>
        </w:rPr>
      </w:pPr>
      <w:r w:rsidRPr="00010C56">
        <w:rPr>
          <w:rFonts w:ascii="Cambria" w:hAnsi="Cambria"/>
          <w:sz w:val="24"/>
          <w:szCs w:val="24"/>
        </w:rPr>
        <w:t xml:space="preserve">Opisy, zestawienia, kosztorysy, specyfikacje – wersja edytowalna (w  formacie </w:t>
      </w:r>
      <w:proofErr w:type="spellStart"/>
      <w:r w:rsidRPr="00010C56">
        <w:rPr>
          <w:rFonts w:ascii="Cambria" w:hAnsi="Cambria"/>
          <w:sz w:val="24"/>
          <w:szCs w:val="24"/>
        </w:rPr>
        <w:t>doc</w:t>
      </w:r>
      <w:proofErr w:type="spellEnd"/>
      <w:r w:rsidRPr="00010C56">
        <w:rPr>
          <w:rFonts w:ascii="Cambria" w:hAnsi="Cambria"/>
          <w:sz w:val="24"/>
          <w:szCs w:val="24"/>
        </w:rPr>
        <w:t xml:space="preserve"> lub </w:t>
      </w:r>
      <w:proofErr w:type="spellStart"/>
      <w:r w:rsidRPr="00010C56">
        <w:rPr>
          <w:rFonts w:ascii="Cambria" w:hAnsi="Cambria"/>
          <w:sz w:val="24"/>
          <w:szCs w:val="24"/>
        </w:rPr>
        <w:t>docx</w:t>
      </w:r>
      <w:proofErr w:type="spellEnd"/>
      <w:r w:rsidRPr="00010C56">
        <w:rPr>
          <w:rFonts w:ascii="Cambria" w:hAnsi="Cambria"/>
          <w:sz w:val="24"/>
          <w:szCs w:val="24"/>
        </w:rPr>
        <w:t xml:space="preserve"> lub </w:t>
      </w:r>
      <w:proofErr w:type="spellStart"/>
      <w:r w:rsidRPr="00010C56">
        <w:rPr>
          <w:rFonts w:ascii="Cambria" w:hAnsi="Cambria"/>
          <w:sz w:val="24"/>
          <w:szCs w:val="24"/>
        </w:rPr>
        <w:t>odt</w:t>
      </w:r>
      <w:proofErr w:type="spellEnd"/>
      <w:r w:rsidRPr="00010C56">
        <w:rPr>
          <w:rFonts w:ascii="Cambria" w:hAnsi="Cambria"/>
          <w:sz w:val="24"/>
          <w:szCs w:val="24"/>
        </w:rPr>
        <w:t xml:space="preserve">), wersja nieedytowalna (w formacie </w:t>
      </w:r>
      <w:proofErr w:type="spellStart"/>
      <w:r w:rsidRPr="00010C56">
        <w:rPr>
          <w:rFonts w:ascii="Cambria" w:hAnsi="Cambria"/>
          <w:sz w:val="24"/>
          <w:szCs w:val="24"/>
        </w:rPr>
        <w:t>pdf</w:t>
      </w:r>
      <w:proofErr w:type="spellEnd"/>
      <w:r w:rsidRPr="00010C56">
        <w:rPr>
          <w:rFonts w:ascii="Cambria" w:hAnsi="Cambria"/>
          <w:sz w:val="24"/>
          <w:szCs w:val="24"/>
        </w:rPr>
        <w:t>).</w:t>
      </w:r>
    </w:p>
    <w:p w:rsidR="00E832B3" w:rsidRPr="00BB0226" w:rsidRDefault="00515EFF" w:rsidP="00BB0226">
      <w:pPr>
        <w:pStyle w:val="Akapitzlist"/>
        <w:numPr>
          <w:ilvl w:val="1"/>
          <w:numId w:val="78"/>
        </w:numPr>
        <w:spacing w:before="20" w:after="40"/>
        <w:ind w:left="1985" w:hanging="709"/>
        <w:rPr>
          <w:rFonts w:ascii="Cambria" w:hAnsi="Cambria"/>
          <w:sz w:val="24"/>
          <w:szCs w:val="24"/>
        </w:rPr>
      </w:pPr>
      <w:r>
        <w:rPr>
          <w:rFonts w:ascii="Cambria" w:hAnsi="Cambria"/>
          <w:sz w:val="24"/>
          <w:szCs w:val="24"/>
        </w:rPr>
        <w:t>Szczegółowy zakres Dokumentacji Projektowej określa PFU, który stanowi integralną część niniejszej umowy</w:t>
      </w:r>
      <w:r w:rsidR="00E832B3" w:rsidRPr="00BB0226">
        <w:rPr>
          <w:rFonts w:ascii="Cambria" w:hAnsi="Cambria"/>
          <w:sz w:val="24"/>
          <w:szCs w:val="24"/>
        </w:rPr>
        <w:t>.</w:t>
      </w:r>
    </w:p>
    <w:bookmarkEnd w:id="0"/>
    <w:bookmarkEnd w:id="1"/>
    <w:p w:rsidR="00006259" w:rsidRPr="00D56DE3" w:rsidRDefault="00C9142F" w:rsidP="00D56DE3">
      <w:pPr>
        <w:numPr>
          <w:ilvl w:val="0"/>
          <w:numId w:val="2"/>
        </w:numPr>
        <w:adjustRightInd/>
        <w:spacing w:after="0"/>
        <w:ind w:left="426" w:hanging="426"/>
        <w:contextualSpacing/>
        <w:rPr>
          <w:rFonts w:ascii="Cambria" w:hAnsi="Cambria"/>
          <w:sz w:val="24"/>
          <w:szCs w:val="24"/>
        </w:rPr>
      </w:pPr>
      <w:r w:rsidRPr="00F7190B">
        <w:rPr>
          <w:rFonts w:ascii="Cambria" w:hAnsi="Cambria"/>
          <w:sz w:val="24"/>
          <w:szCs w:val="24"/>
        </w:rPr>
        <w:t xml:space="preserve">Szczegółowy zakres </w:t>
      </w:r>
      <w:r w:rsidR="00063697" w:rsidRPr="00F7190B">
        <w:rPr>
          <w:rFonts w:ascii="Cambria" w:hAnsi="Cambria"/>
          <w:sz w:val="24"/>
          <w:szCs w:val="24"/>
        </w:rPr>
        <w:t xml:space="preserve">oraz sposób wykonania robót budowlanych </w:t>
      </w:r>
      <w:r w:rsidR="005E443B" w:rsidRPr="00F7190B">
        <w:rPr>
          <w:rFonts w:ascii="Cambria" w:hAnsi="Cambria"/>
          <w:sz w:val="24"/>
          <w:szCs w:val="24"/>
        </w:rPr>
        <w:t xml:space="preserve">o którym mowa </w:t>
      </w:r>
      <w:r w:rsidR="00006259">
        <w:rPr>
          <w:rFonts w:ascii="Cambria" w:hAnsi="Cambria"/>
          <w:sz w:val="24"/>
          <w:szCs w:val="24"/>
        </w:rPr>
        <w:br/>
      </w:r>
      <w:r w:rsidR="005E443B" w:rsidRPr="00F7190B">
        <w:rPr>
          <w:rFonts w:ascii="Cambria" w:hAnsi="Cambria"/>
          <w:sz w:val="24"/>
          <w:szCs w:val="24"/>
        </w:rPr>
        <w:t xml:space="preserve">w ust. 2 </w:t>
      </w:r>
      <w:proofErr w:type="spellStart"/>
      <w:r w:rsidR="001B73DA" w:rsidRPr="00F7190B">
        <w:rPr>
          <w:rFonts w:ascii="Cambria" w:hAnsi="Cambria"/>
          <w:sz w:val="24"/>
          <w:szCs w:val="24"/>
        </w:rPr>
        <w:t>pkt</w:t>
      </w:r>
      <w:proofErr w:type="spellEnd"/>
      <w:r w:rsidR="001B73DA" w:rsidRPr="00F7190B">
        <w:rPr>
          <w:rFonts w:ascii="Cambria" w:hAnsi="Cambria"/>
          <w:sz w:val="24"/>
          <w:szCs w:val="24"/>
        </w:rPr>
        <w:t xml:space="preserve"> 4 </w:t>
      </w:r>
      <w:r w:rsidR="00063697" w:rsidRPr="00F7190B">
        <w:rPr>
          <w:rFonts w:ascii="Cambria" w:hAnsi="Cambria"/>
          <w:sz w:val="24"/>
          <w:szCs w:val="24"/>
        </w:rPr>
        <w:t>określ</w:t>
      </w:r>
      <w:r w:rsidRPr="00F7190B">
        <w:rPr>
          <w:rFonts w:ascii="Cambria" w:hAnsi="Cambria"/>
          <w:sz w:val="24"/>
          <w:szCs w:val="24"/>
        </w:rPr>
        <w:t>ą</w:t>
      </w:r>
      <w:r w:rsidR="00063697" w:rsidRPr="00F7190B">
        <w:rPr>
          <w:rFonts w:ascii="Cambria" w:hAnsi="Cambria"/>
          <w:sz w:val="24"/>
          <w:szCs w:val="24"/>
        </w:rPr>
        <w:t>:</w:t>
      </w:r>
    </w:p>
    <w:p w:rsidR="00B26A35" w:rsidRPr="00127445" w:rsidRDefault="00C9142F" w:rsidP="007B2E3C">
      <w:pPr>
        <w:widowControl/>
        <w:numPr>
          <w:ilvl w:val="0"/>
          <w:numId w:val="85"/>
        </w:numPr>
        <w:tabs>
          <w:tab w:val="left" w:pos="851"/>
        </w:tabs>
        <w:autoSpaceDE w:val="0"/>
        <w:adjustRightInd/>
        <w:spacing w:after="0"/>
        <w:contextualSpacing/>
        <w:textAlignment w:val="auto"/>
        <w:rPr>
          <w:rFonts w:ascii="Cambria" w:hAnsi="Cambria" w:cs="Cambria"/>
          <w:sz w:val="24"/>
          <w:szCs w:val="24"/>
        </w:rPr>
      </w:pPr>
      <w:r w:rsidRPr="00A0094D">
        <w:rPr>
          <w:rFonts w:ascii="Cambria" w:hAnsi="Cambria" w:cs="Cambria"/>
          <w:sz w:val="24"/>
          <w:szCs w:val="24"/>
        </w:rPr>
        <w:t xml:space="preserve">wykonana </w:t>
      </w:r>
      <w:r w:rsidR="000E0BED">
        <w:rPr>
          <w:rFonts w:ascii="Cambria" w:hAnsi="Cambria" w:cs="Cambria"/>
          <w:sz w:val="24"/>
          <w:szCs w:val="24"/>
        </w:rPr>
        <w:t xml:space="preserve">przez wykonawcę i zaakceptowana przez zamawiającego </w:t>
      </w:r>
      <w:r w:rsidR="009539BA">
        <w:rPr>
          <w:rFonts w:ascii="Cambria" w:hAnsi="Cambria" w:cs="Cambria"/>
          <w:sz w:val="24"/>
          <w:szCs w:val="24"/>
        </w:rPr>
        <w:t>D</w:t>
      </w:r>
      <w:r w:rsidR="00B26A35" w:rsidRPr="00A0094D">
        <w:rPr>
          <w:rFonts w:ascii="Cambria" w:hAnsi="Cambria" w:cs="Cambria"/>
          <w:sz w:val="24"/>
          <w:szCs w:val="24"/>
        </w:rPr>
        <w:t xml:space="preserve">okumentacja </w:t>
      </w:r>
      <w:r w:rsidR="009539BA">
        <w:rPr>
          <w:rFonts w:ascii="Cambria" w:hAnsi="Cambria" w:cs="Cambria"/>
          <w:sz w:val="24"/>
          <w:szCs w:val="24"/>
        </w:rPr>
        <w:t>P</w:t>
      </w:r>
      <w:r w:rsidR="00B26A35" w:rsidRPr="00A0094D">
        <w:rPr>
          <w:rFonts w:ascii="Cambria" w:hAnsi="Cambria" w:cs="Cambria"/>
          <w:sz w:val="24"/>
          <w:szCs w:val="24"/>
        </w:rPr>
        <w:t>rojektowa,</w:t>
      </w:r>
    </w:p>
    <w:p w:rsidR="00B26A35" w:rsidRPr="00127445" w:rsidRDefault="00C9142F" w:rsidP="007B2E3C">
      <w:pPr>
        <w:widowControl/>
        <w:numPr>
          <w:ilvl w:val="0"/>
          <w:numId w:val="85"/>
        </w:numPr>
        <w:tabs>
          <w:tab w:val="left" w:pos="851"/>
        </w:tabs>
        <w:autoSpaceDE w:val="0"/>
        <w:adjustRightInd/>
        <w:spacing w:after="0"/>
        <w:contextualSpacing/>
        <w:textAlignment w:val="auto"/>
        <w:rPr>
          <w:rFonts w:ascii="Cambria" w:hAnsi="Cambria" w:cs="Cambria"/>
          <w:sz w:val="24"/>
          <w:szCs w:val="24"/>
        </w:rPr>
      </w:pPr>
      <w:r w:rsidRPr="00127445">
        <w:rPr>
          <w:rFonts w:ascii="Cambria" w:hAnsi="Cambria" w:cs="Cambria"/>
          <w:sz w:val="24"/>
          <w:szCs w:val="24"/>
        </w:rPr>
        <w:t>wykonane</w:t>
      </w:r>
      <w:r w:rsidR="000E0BED" w:rsidRPr="000E0BED">
        <w:rPr>
          <w:rFonts w:ascii="Cambria" w:hAnsi="Cambria" w:cs="Cambria"/>
          <w:sz w:val="24"/>
          <w:szCs w:val="24"/>
        </w:rPr>
        <w:t xml:space="preserve"> </w:t>
      </w:r>
      <w:r w:rsidR="000E0BED">
        <w:rPr>
          <w:rFonts w:ascii="Cambria" w:hAnsi="Cambria" w:cs="Cambria"/>
          <w:sz w:val="24"/>
          <w:szCs w:val="24"/>
        </w:rPr>
        <w:t xml:space="preserve">przez wykonawcę i zaakceptowane przez zamawiającego </w:t>
      </w:r>
      <w:r w:rsidR="00B26A35" w:rsidRPr="00127445">
        <w:rPr>
          <w:rFonts w:ascii="Cambria" w:hAnsi="Cambria" w:cs="Cambria"/>
          <w:sz w:val="24"/>
          <w:szCs w:val="24"/>
        </w:rPr>
        <w:t>specyfikacje techniczne wykonania i odbioru robót budowlanych (</w:t>
      </w:r>
      <w:proofErr w:type="spellStart"/>
      <w:r w:rsidR="00B26A35" w:rsidRPr="00127445">
        <w:rPr>
          <w:rFonts w:ascii="Cambria" w:hAnsi="Cambria" w:cs="Cambria"/>
          <w:sz w:val="24"/>
          <w:szCs w:val="24"/>
        </w:rPr>
        <w:t>STWiORB</w:t>
      </w:r>
      <w:proofErr w:type="spellEnd"/>
      <w:r w:rsidR="00B26A35" w:rsidRPr="00127445">
        <w:rPr>
          <w:rFonts w:ascii="Cambria" w:hAnsi="Cambria" w:cs="Cambria"/>
          <w:sz w:val="24"/>
          <w:szCs w:val="24"/>
        </w:rPr>
        <w:t>),</w:t>
      </w:r>
    </w:p>
    <w:p w:rsidR="00B26A35" w:rsidRPr="00127445" w:rsidRDefault="00C9142F" w:rsidP="007B2E3C">
      <w:pPr>
        <w:widowControl/>
        <w:numPr>
          <w:ilvl w:val="0"/>
          <w:numId w:val="85"/>
        </w:numPr>
        <w:tabs>
          <w:tab w:val="left" w:pos="851"/>
        </w:tabs>
        <w:autoSpaceDE w:val="0"/>
        <w:adjustRightInd/>
        <w:spacing w:after="0"/>
        <w:contextualSpacing/>
        <w:textAlignment w:val="auto"/>
        <w:rPr>
          <w:rFonts w:ascii="Cambria" w:hAnsi="Cambria" w:cs="Cambria"/>
          <w:sz w:val="24"/>
          <w:szCs w:val="24"/>
        </w:rPr>
      </w:pPr>
      <w:r w:rsidRPr="00127445">
        <w:rPr>
          <w:rFonts w:ascii="Cambria" w:hAnsi="Cambria" w:cs="Cambria"/>
          <w:sz w:val="24"/>
          <w:szCs w:val="24"/>
        </w:rPr>
        <w:lastRenderedPageBreak/>
        <w:t xml:space="preserve">wykonane </w:t>
      </w:r>
      <w:r w:rsidR="00B26A35" w:rsidRPr="00127445">
        <w:rPr>
          <w:rFonts w:ascii="Cambria" w:hAnsi="Cambria" w:cs="Cambria"/>
          <w:sz w:val="24"/>
          <w:szCs w:val="24"/>
        </w:rPr>
        <w:t>przedmiary robót,</w:t>
      </w:r>
    </w:p>
    <w:p w:rsidR="00B26A35" w:rsidRPr="00642F34" w:rsidRDefault="00B26A35" w:rsidP="007B2E3C">
      <w:pPr>
        <w:widowControl/>
        <w:numPr>
          <w:ilvl w:val="0"/>
          <w:numId w:val="85"/>
        </w:numPr>
        <w:tabs>
          <w:tab w:val="left" w:pos="851"/>
        </w:tabs>
        <w:autoSpaceDE w:val="0"/>
        <w:adjustRightInd/>
        <w:spacing w:after="0"/>
        <w:contextualSpacing/>
        <w:textAlignment w:val="auto"/>
        <w:rPr>
          <w:rFonts w:ascii="Cambria" w:hAnsi="Cambria" w:cs="Cambria"/>
          <w:sz w:val="24"/>
          <w:szCs w:val="24"/>
        </w:rPr>
      </w:pPr>
      <w:r w:rsidRPr="00642F34">
        <w:rPr>
          <w:rFonts w:ascii="Cambria" w:hAnsi="Cambria" w:cs="Cambria"/>
          <w:sz w:val="24"/>
          <w:szCs w:val="24"/>
        </w:rPr>
        <w:t xml:space="preserve">złożona oferta, stanowiąca załącznik nr </w:t>
      </w:r>
      <w:r w:rsidR="00127445" w:rsidRPr="00642F34">
        <w:rPr>
          <w:rFonts w:ascii="Cambria" w:hAnsi="Cambria" w:cs="Cambria"/>
          <w:sz w:val="24"/>
          <w:szCs w:val="24"/>
        </w:rPr>
        <w:t>5</w:t>
      </w:r>
      <w:r w:rsidRPr="00642F34">
        <w:rPr>
          <w:rFonts w:ascii="Cambria" w:hAnsi="Cambria" w:cs="Cambria"/>
          <w:sz w:val="24"/>
          <w:szCs w:val="24"/>
        </w:rPr>
        <w:t xml:space="preserve"> do umowy,</w:t>
      </w:r>
    </w:p>
    <w:p w:rsidR="00B26A35" w:rsidRPr="00642F34" w:rsidRDefault="00B26A35" w:rsidP="007B2E3C">
      <w:pPr>
        <w:widowControl/>
        <w:numPr>
          <w:ilvl w:val="0"/>
          <w:numId w:val="85"/>
        </w:numPr>
        <w:tabs>
          <w:tab w:val="left" w:pos="851"/>
        </w:tabs>
        <w:autoSpaceDE w:val="0"/>
        <w:adjustRightInd/>
        <w:spacing w:after="0"/>
        <w:contextualSpacing/>
        <w:textAlignment w:val="auto"/>
        <w:rPr>
          <w:rFonts w:ascii="Cambria" w:hAnsi="Cambria" w:cs="Cambria"/>
          <w:sz w:val="24"/>
          <w:szCs w:val="24"/>
        </w:rPr>
      </w:pPr>
      <w:r w:rsidRPr="00642F34">
        <w:rPr>
          <w:rFonts w:ascii="Cambria" w:hAnsi="Cambria" w:cs="Cambria"/>
          <w:sz w:val="24"/>
          <w:szCs w:val="24"/>
        </w:rPr>
        <w:t>harmonogram rzeczowo-finansowy, o którym mowa w § 2 ust. 5 umowy,</w:t>
      </w:r>
      <w:ins w:id="3" w:author="Monika Krajewska" w:date="2022-03-24T10:46:00Z">
        <w:r w:rsidR="009D4F48" w:rsidRPr="00642F34">
          <w:rPr>
            <w:rFonts w:ascii="Cambria" w:hAnsi="Cambria" w:cs="Cambria"/>
            <w:sz w:val="24"/>
            <w:szCs w:val="24"/>
          </w:rPr>
          <w:t xml:space="preserve"> </w:t>
        </w:r>
      </w:ins>
      <w:r w:rsidRPr="00642F34">
        <w:rPr>
          <w:rFonts w:ascii="Cambria" w:hAnsi="Cambria" w:cs="Cambria"/>
          <w:sz w:val="24"/>
          <w:szCs w:val="24"/>
        </w:rPr>
        <w:t xml:space="preserve">stanowiący załącznik nr </w:t>
      </w:r>
      <w:r w:rsidR="00127445" w:rsidRPr="00642F34">
        <w:rPr>
          <w:rFonts w:ascii="Cambria" w:hAnsi="Cambria" w:cs="Cambria"/>
          <w:sz w:val="24"/>
          <w:szCs w:val="24"/>
        </w:rPr>
        <w:t>6</w:t>
      </w:r>
      <w:r w:rsidRPr="00642F34">
        <w:rPr>
          <w:rFonts w:ascii="Cambria" w:hAnsi="Cambria" w:cs="Cambria"/>
          <w:sz w:val="24"/>
          <w:szCs w:val="24"/>
        </w:rPr>
        <w:t xml:space="preserve"> do umowy.</w:t>
      </w:r>
    </w:p>
    <w:p w:rsidR="00F94F0E" w:rsidRPr="00D56DE3" w:rsidRDefault="00D107D2" w:rsidP="00D56DE3">
      <w:pPr>
        <w:numPr>
          <w:ilvl w:val="0"/>
          <w:numId w:val="2"/>
        </w:numPr>
        <w:adjustRightInd/>
        <w:spacing w:after="0"/>
        <w:ind w:left="426" w:hanging="426"/>
        <w:contextualSpacing/>
        <w:rPr>
          <w:rFonts w:ascii="Cambria" w:hAnsi="Cambria"/>
          <w:sz w:val="24"/>
          <w:szCs w:val="24"/>
        </w:rPr>
      </w:pPr>
      <w:bookmarkStart w:id="4" w:name="_Hlk63064893"/>
      <w:r w:rsidRPr="00F7190B">
        <w:rPr>
          <w:rFonts w:ascii="Cambria" w:hAnsi="Cambria"/>
          <w:sz w:val="24"/>
          <w:szCs w:val="24"/>
        </w:rPr>
        <w:t xml:space="preserve">Wynagrodzenie wykonawcy ma charakter </w:t>
      </w:r>
      <w:r w:rsidR="00063697" w:rsidRPr="00F7190B">
        <w:rPr>
          <w:rFonts w:ascii="Cambria" w:hAnsi="Cambria"/>
          <w:sz w:val="24"/>
          <w:szCs w:val="24"/>
        </w:rPr>
        <w:t>ryczałt</w:t>
      </w:r>
      <w:r w:rsidRPr="00F7190B">
        <w:rPr>
          <w:rFonts w:ascii="Cambria" w:hAnsi="Cambria"/>
          <w:sz w:val="24"/>
          <w:szCs w:val="24"/>
        </w:rPr>
        <w:t>u</w:t>
      </w:r>
      <w:r w:rsidR="00F94F0E" w:rsidRPr="00F7190B">
        <w:rPr>
          <w:rFonts w:ascii="Cambria" w:hAnsi="Cambria"/>
          <w:sz w:val="24"/>
          <w:szCs w:val="24"/>
        </w:rPr>
        <w:t>, który stanowi ekwiwalent świadczenia wykonawcy opisanego w</w:t>
      </w:r>
      <w:r w:rsidR="00D56DE3">
        <w:rPr>
          <w:rFonts w:ascii="Cambria" w:hAnsi="Cambria"/>
          <w:sz w:val="24"/>
          <w:szCs w:val="24"/>
        </w:rPr>
        <w:t xml:space="preserve"> </w:t>
      </w:r>
      <w:r w:rsidR="00C222AA" w:rsidRPr="00D56DE3">
        <w:rPr>
          <w:rFonts w:ascii="Cambria" w:hAnsi="Cambria" w:cs="Cambria"/>
          <w:iCs/>
          <w:color w:val="000000"/>
          <w:sz w:val="24"/>
          <w:szCs w:val="24"/>
        </w:rPr>
        <w:t>PFU</w:t>
      </w:r>
      <w:r w:rsidR="00DE767A" w:rsidRPr="00DE767A">
        <w:rPr>
          <w:rFonts w:ascii="Cambria" w:hAnsi="Cambria" w:cs="Cambria"/>
          <w:iCs/>
          <w:color w:val="000000"/>
          <w:sz w:val="24"/>
          <w:szCs w:val="24"/>
        </w:rPr>
        <w:t xml:space="preserve"> </w:t>
      </w:r>
      <w:r w:rsidR="00DE767A">
        <w:rPr>
          <w:rFonts w:ascii="Cambria" w:hAnsi="Cambria" w:cs="Cambria"/>
          <w:iCs/>
          <w:color w:val="000000"/>
          <w:sz w:val="24"/>
          <w:szCs w:val="24"/>
        </w:rPr>
        <w:t xml:space="preserve">(zakres projektowania) oraz wykonanej Dokumentacji Projektowej wskazanej w ust. 3 </w:t>
      </w:r>
      <w:proofErr w:type="spellStart"/>
      <w:r w:rsidR="00DE767A">
        <w:rPr>
          <w:rFonts w:ascii="Cambria" w:hAnsi="Cambria" w:cs="Cambria"/>
          <w:iCs/>
          <w:color w:val="000000"/>
          <w:sz w:val="24"/>
          <w:szCs w:val="24"/>
        </w:rPr>
        <w:t>pkt</w:t>
      </w:r>
      <w:proofErr w:type="spellEnd"/>
      <w:r w:rsidR="00DE767A">
        <w:rPr>
          <w:rFonts w:ascii="Cambria" w:hAnsi="Cambria" w:cs="Cambria"/>
          <w:iCs/>
          <w:color w:val="000000"/>
          <w:sz w:val="24"/>
          <w:szCs w:val="24"/>
        </w:rPr>
        <w:t xml:space="preserve"> 1 oraz umowy (zakres realizacji robót).</w:t>
      </w:r>
      <w:r w:rsidRPr="00D56DE3">
        <w:rPr>
          <w:rFonts w:ascii="Cambria" w:hAnsi="Cambria" w:cs="Cambria"/>
          <w:iCs/>
          <w:color w:val="000000"/>
          <w:sz w:val="24"/>
          <w:szCs w:val="24"/>
        </w:rPr>
        <w:t xml:space="preserve">. </w:t>
      </w:r>
    </w:p>
    <w:p w:rsidR="00F94F0E" w:rsidRPr="00F94F0E" w:rsidRDefault="00F94F0E" w:rsidP="00F7190B">
      <w:pPr>
        <w:numPr>
          <w:ilvl w:val="0"/>
          <w:numId w:val="2"/>
        </w:numPr>
        <w:adjustRightInd/>
        <w:spacing w:after="0"/>
        <w:ind w:left="426" w:hanging="426"/>
        <w:contextualSpacing/>
        <w:rPr>
          <w:rFonts w:ascii="Cambria" w:hAnsi="Cambria"/>
          <w:sz w:val="24"/>
          <w:szCs w:val="24"/>
        </w:rPr>
      </w:pPr>
      <w:r w:rsidRPr="00F7190B">
        <w:rPr>
          <w:rFonts w:ascii="Cambria" w:hAnsi="Cambria"/>
          <w:sz w:val="24"/>
          <w:szCs w:val="24"/>
        </w:rPr>
        <w:t xml:space="preserve">Przedmiar robót ma charakter pomocniczy, co oznacza, że wykonawca zobowiązuje się wykonać rodzaj robót ich obmiar </w:t>
      </w:r>
      <w:r w:rsidR="00660141" w:rsidRPr="00F7190B">
        <w:rPr>
          <w:rFonts w:ascii="Cambria" w:hAnsi="Cambria"/>
          <w:sz w:val="24"/>
          <w:szCs w:val="24"/>
        </w:rPr>
        <w:t xml:space="preserve">oraz </w:t>
      </w:r>
      <w:r w:rsidRPr="00F7190B">
        <w:rPr>
          <w:rFonts w:ascii="Cambria" w:hAnsi="Cambria"/>
          <w:sz w:val="24"/>
          <w:szCs w:val="24"/>
        </w:rPr>
        <w:t xml:space="preserve">zakres zgodnie z </w:t>
      </w:r>
      <w:r w:rsidR="000E0BED">
        <w:rPr>
          <w:rFonts w:ascii="Cambria" w:hAnsi="Cambria"/>
          <w:sz w:val="24"/>
          <w:szCs w:val="24"/>
        </w:rPr>
        <w:t>D</w:t>
      </w:r>
      <w:r w:rsidR="00127445">
        <w:rPr>
          <w:rFonts w:ascii="Cambria" w:hAnsi="Cambria"/>
          <w:sz w:val="24"/>
          <w:szCs w:val="24"/>
        </w:rPr>
        <w:t xml:space="preserve">okumentacją </w:t>
      </w:r>
      <w:r w:rsidR="000E0BED">
        <w:rPr>
          <w:rFonts w:ascii="Cambria" w:hAnsi="Cambria"/>
          <w:sz w:val="24"/>
          <w:szCs w:val="24"/>
        </w:rPr>
        <w:t>P</w:t>
      </w:r>
      <w:r w:rsidR="00127445">
        <w:rPr>
          <w:rFonts w:ascii="Cambria" w:hAnsi="Cambria"/>
          <w:sz w:val="24"/>
          <w:szCs w:val="24"/>
        </w:rPr>
        <w:t>rojektową</w:t>
      </w:r>
      <w:r w:rsidR="00660141" w:rsidRPr="00F7190B">
        <w:rPr>
          <w:rFonts w:ascii="Cambria" w:hAnsi="Cambria"/>
          <w:sz w:val="24"/>
          <w:szCs w:val="24"/>
        </w:rPr>
        <w:t xml:space="preserve"> i </w:t>
      </w:r>
      <w:r w:rsidRPr="00F7190B">
        <w:rPr>
          <w:rFonts w:ascii="Cambria" w:hAnsi="Cambria"/>
          <w:sz w:val="24"/>
          <w:szCs w:val="24"/>
        </w:rPr>
        <w:t>STWIORB w ramach wynagrodzenia ryczałtowego</w:t>
      </w:r>
      <w:r w:rsidR="005E443B" w:rsidRPr="00F7190B">
        <w:rPr>
          <w:rFonts w:ascii="Cambria" w:hAnsi="Cambria"/>
          <w:sz w:val="24"/>
          <w:szCs w:val="24"/>
        </w:rPr>
        <w:t>,</w:t>
      </w:r>
      <w:r w:rsidRPr="00F7190B">
        <w:rPr>
          <w:rFonts w:ascii="Cambria" w:hAnsi="Cambria"/>
          <w:sz w:val="24"/>
          <w:szCs w:val="24"/>
        </w:rPr>
        <w:t xml:space="preserve"> nawet jeżeli dany rodzaj robót lub ich obmiar lub ich zakres nie został ujęty w przedmiarze robót. </w:t>
      </w:r>
    </w:p>
    <w:bookmarkEnd w:id="4"/>
    <w:p w:rsidR="005E443B" w:rsidRDefault="00063697" w:rsidP="00F7190B">
      <w:pPr>
        <w:numPr>
          <w:ilvl w:val="0"/>
          <w:numId w:val="2"/>
        </w:numPr>
        <w:adjustRightInd/>
        <w:spacing w:after="0"/>
        <w:ind w:left="426" w:hanging="426"/>
        <w:contextualSpacing/>
        <w:rPr>
          <w:rFonts w:ascii="Cambria" w:hAnsi="Cambria"/>
          <w:sz w:val="24"/>
          <w:szCs w:val="24"/>
        </w:rPr>
      </w:pPr>
      <w:r w:rsidRPr="00EC702D">
        <w:rPr>
          <w:rFonts w:ascii="Cambria" w:hAnsi="Cambria"/>
          <w:sz w:val="24"/>
          <w:szCs w:val="24"/>
        </w:rPr>
        <w:t xml:space="preserve">Wszystkie wykonane roboty i dostarczone materiały będą zgodne z </w:t>
      </w:r>
      <w:r w:rsidR="009539BA">
        <w:rPr>
          <w:rFonts w:ascii="Cambria" w:hAnsi="Cambria"/>
          <w:sz w:val="24"/>
          <w:szCs w:val="24"/>
        </w:rPr>
        <w:t>D</w:t>
      </w:r>
      <w:r w:rsidRPr="00EC702D">
        <w:rPr>
          <w:rFonts w:ascii="Cambria" w:hAnsi="Cambria"/>
          <w:sz w:val="24"/>
          <w:szCs w:val="24"/>
        </w:rPr>
        <w:t xml:space="preserve">okumentacją </w:t>
      </w:r>
      <w:r w:rsidR="009539BA">
        <w:rPr>
          <w:rFonts w:ascii="Cambria" w:hAnsi="Cambria"/>
          <w:sz w:val="24"/>
          <w:szCs w:val="24"/>
        </w:rPr>
        <w:t>P</w:t>
      </w:r>
      <w:r w:rsidRPr="00EC702D">
        <w:rPr>
          <w:rFonts w:ascii="Cambria" w:hAnsi="Cambria"/>
          <w:sz w:val="24"/>
          <w:szCs w:val="24"/>
        </w:rPr>
        <w:t xml:space="preserve">rojektową. W przypadku, gdy materiały lub roboty nie będą w pełni zgodne z </w:t>
      </w:r>
      <w:r w:rsidR="009539BA">
        <w:rPr>
          <w:rFonts w:ascii="Cambria" w:hAnsi="Cambria"/>
          <w:sz w:val="24"/>
          <w:szCs w:val="24"/>
        </w:rPr>
        <w:t>D</w:t>
      </w:r>
      <w:r w:rsidRPr="00EC702D">
        <w:rPr>
          <w:rFonts w:ascii="Cambria" w:hAnsi="Cambria"/>
          <w:sz w:val="24"/>
          <w:szCs w:val="24"/>
        </w:rPr>
        <w:t xml:space="preserve">okumentacją </w:t>
      </w:r>
      <w:r w:rsidR="009539BA">
        <w:rPr>
          <w:rFonts w:ascii="Cambria" w:hAnsi="Cambria"/>
          <w:sz w:val="24"/>
          <w:szCs w:val="24"/>
        </w:rPr>
        <w:t>P</w:t>
      </w:r>
      <w:r w:rsidRPr="00EC702D">
        <w:rPr>
          <w:rFonts w:ascii="Cambria" w:hAnsi="Cambria"/>
          <w:sz w:val="24"/>
          <w:szCs w:val="24"/>
        </w:rPr>
        <w:t xml:space="preserve">rojektową i wpłynie to na niezadowalającą jakość </w:t>
      </w:r>
      <w:r w:rsidR="005E443B">
        <w:rPr>
          <w:rFonts w:ascii="Cambria" w:hAnsi="Cambria"/>
          <w:sz w:val="24"/>
          <w:szCs w:val="24"/>
        </w:rPr>
        <w:t>robót budowlanych</w:t>
      </w:r>
      <w:r w:rsidRPr="00EC702D">
        <w:rPr>
          <w:rFonts w:ascii="Cambria" w:hAnsi="Cambria"/>
          <w:sz w:val="24"/>
          <w:szCs w:val="24"/>
        </w:rPr>
        <w:t xml:space="preserve">, to takie materiały zostaną zastąpione innymi, a elementy </w:t>
      </w:r>
      <w:r w:rsidR="005E443B">
        <w:rPr>
          <w:rFonts w:ascii="Cambria" w:hAnsi="Cambria"/>
          <w:sz w:val="24"/>
          <w:szCs w:val="24"/>
        </w:rPr>
        <w:t xml:space="preserve">wykonane </w:t>
      </w:r>
      <w:r w:rsidRPr="00EC702D">
        <w:rPr>
          <w:rFonts w:ascii="Cambria" w:hAnsi="Cambria"/>
          <w:sz w:val="24"/>
          <w:szCs w:val="24"/>
        </w:rPr>
        <w:t xml:space="preserve">będą rozebrane i wykonane ponownie na koszt Wykonawcy. </w:t>
      </w:r>
    </w:p>
    <w:p w:rsidR="005E443B" w:rsidRDefault="00063697" w:rsidP="00F7190B">
      <w:pPr>
        <w:numPr>
          <w:ilvl w:val="0"/>
          <w:numId w:val="2"/>
        </w:numPr>
        <w:adjustRightInd/>
        <w:spacing w:after="0"/>
        <w:ind w:left="426" w:hanging="426"/>
        <w:contextualSpacing/>
        <w:rPr>
          <w:rFonts w:ascii="Cambria" w:hAnsi="Cambria"/>
          <w:sz w:val="24"/>
          <w:szCs w:val="24"/>
        </w:rPr>
      </w:pPr>
      <w:r w:rsidRPr="00EC702D">
        <w:rPr>
          <w:rFonts w:ascii="Cambria" w:hAnsi="Cambria"/>
          <w:sz w:val="24"/>
          <w:szCs w:val="24"/>
        </w:rPr>
        <w:t xml:space="preserve">Przedmiot umowy należy wykonać zgodnie z </w:t>
      </w:r>
      <w:r w:rsidR="009539BA">
        <w:rPr>
          <w:rFonts w:ascii="Cambria" w:hAnsi="Cambria"/>
          <w:sz w:val="24"/>
          <w:szCs w:val="24"/>
        </w:rPr>
        <w:t>D</w:t>
      </w:r>
      <w:r w:rsidRPr="00EC702D">
        <w:rPr>
          <w:rFonts w:ascii="Cambria" w:hAnsi="Cambria"/>
          <w:sz w:val="24"/>
          <w:szCs w:val="24"/>
        </w:rPr>
        <w:t xml:space="preserve">okumentacją </w:t>
      </w:r>
      <w:r w:rsidR="009539BA">
        <w:rPr>
          <w:rFonts w:ascii="Cambria" w:hAnsi="Cambria"/>
          <w:sz w:val="24"/>
          <w:szCs w:val="24"/>
        </w:rPr>
        <w:t>P</w:t>
      </w:r>
      <w:r w:rsidRPr="00EC702D">
        <w:rPr>
          <w:rFonts w:ascii="Cambria" w:hAnsi="Cambria"/>
          <w:sz w:val="24"/>
          <w:szCs w:val="24"/>
        </w:rPr>
        <w:t xml:space="preserve">rojektową </w:t>
      </w:r>
      <w:r w:rsidR="00006259">
        <w:rPr>
          <w:rFonts w:ascii="Cambria" w:hAnsi="Cambria"/>
          <w:sz w:val="24"/>
          <w:szCs w:val="24"/>
        </w:rPr>
        <w:br/>
      </w:r>
      <w:r w:rsidRPr="00EC702D">
        <w:rPr>
          <w:rFonts w:ascii="Cambria" w:hAnsi="Cambria"/>
          <w:sz w:val="24"/>
          <w:szCs w:val="24"/>
        </w:rPr>
        <w:t xml:space="preserve">oraz obowiązującymi przepisami prawa, sztuką budowlaną, wiedzą techniczną, </w:t>
      </w:r>
      <w:r w:rsidRPr="00F7190B">
        <w:rPr>
          <w:rFonts w:ascii="Cambria" w:hAnsi="Cambria"/>
          <w:sz w:val="24"/>
          <w:szCs w:val="24"/>
        </w:rPr>
        <w:t xml:space="preserve">zawartą z Zamawiającym umową, uzgodnieniami z Zamawiającym dokonanymi </w:t>
      </w:r>
      <w:r w:rsidR="00006259">
        <w:rPr>
          <w:rFonts w:ascii="Cambria" w:hAnsi="Cambria"/>
          <w:sz w:val="24"/>
          <w:szCs w:val="24"/>
        </w:rPr>
        <w:br/>
      </w:r>
      <w:r w:rsidRPr="00F7190B">
        <w:rPr>
          <w:rFonts w:ascii="Cambria" w:hAnsi="Cambria"/>
          <w:sz w:val="24"/>
          <w:szCs w:val="24"/>
        </w:rPr>
        <w:t>w trakcie realizacji przedmiotu umowy.</w:t>
      </w:r>
    </w:p>
    <w:p w:rsidR="005E443B" w:rsidRDefault="005E443B" w:rsidP="005E443B">
      <w:pPr>
        <w:widowControl/>
        <w:adjustRightInd/>
        <w:spacing w:after="0"/>
        <w:ind w:left="426"/>
        <w:contextualSpacing/>
        <w:textAlignment w:val="auto"/>
      </w:pPr>
    </w:p>
    <w:p w:rsidR="00A0094D" w:rsidRPr="005B52EF" w:rsidRDefault="00A0094D" w:rsidP="00A0094D">
      <w:pPr>
        <w:autoSpaceDE w:val="0"/>
        <w:spacing w:after="0"/>
        <w:jc w:val="center"/>
      </w:pPr>
      <w:r w:rsidRPr="005B52EF">
        <w:rPr>
          <w:rFonts w:ascii="Cambria" w:hAnsi="Cambria" w:cs="Cambria"/>
          <w:b/>
          <w:bCs/>
          <w:sz w:val="24"/>
          <w:szCs w:val="24"/>
        </w:rPr>
        <w:t>§ 1a</w:t>
      </w:r>
    </w:p>
    <w:p w:rsidR="00A0094D" w:rsidRPr="00006259" w:rsidRDefault="00A0094D" w:rsidP="00A0094D">
      <w:pPr>
        <w:autoSpaceDE w:val="0"/>
        <w:spacing w:after="0"/>
        <w:jc w:val="center"/>
      </w:pPr>
      <w:r w:rsidRPr="005B52EF">
        <w:rPr>
          <w:rFonts w:ascii="Cambria" w:hAnsi="Cambria" w:cs="Cambria"/>
          <w:b/>
          <w:bCs/>
          <w:sz w:val="24"/>
          <w:szCs w:val="24"/>
        </w:rPr>
        <w:t xml:space="preserve">Dokumentacja </w:t>
      </w:r>
      <w:r w:rsidR="009539BA" w:rsidRPr="00006259">
        <w:rPr>
          <w:rFonts w:ascii="Cambria" w:hAnsi="Cambria" w:cs="Cambria"/>
          <w:b/>
          <w:bCs/>
          <w:sz w:val="24"/>
          <w:szCs w:val="24"/>
        </w:rPr>
        <w:t>P</w:t>
      </w:r>
      <w:r w:rsidRPr="00006259">
        <w:rPr>
          <w:rFonts w:ascii="Cambria" w:hAnsi="Cambria" w:cs="Cambria"/>
          <w:b/>
          <w:bCs/>
          <w:sz w:val="24"/>
          <w:szCs w:val="24"/>
        </w:rPr>
        <w:t>rojektowa</w:t>
      </w:r>
      <w:r w:rsidR="00006259" w:rsidRPr="00006259">
        <w:rPr>
          <w:rFonts w:ascii="Cambria" w:hAnsi="Cambria" w:cs="Cambria"/>
          <w:b/>
          <w:bCs/>
          <w:sz w:val="24"/>
          <w:szCs w:val="24"/>
        </w:rPr>
        <w:t xml:space="preserve"> </w:t>
      </w:r>
    </w:p>
    <w:p w:rsidR="00A0094D" w:rsidRPr="005B52EF" w:rsidRDefault="00A0094D" w:rsidP="007B2E3C">
      <w:pPr>
        <w:pStyle w:val="Akapitzlist"/>
        <w:numPr>
          <w:ilvl w:val="0"/>
          <w:numId w:val="54"/>
        </w:numPr>
        <w:suppressAutoHyphens/>
        <w:autoSpaceDE w:val="0"/>
        <w:spacing w:after="0"/>
        <w:ind w:left="426" w:hanging="426"/>
        <w:jc w:val="both"/>
      </w:pPr>
      <w:r w:rsidRPr="005B52EF">
        <w:rPr>
          <w:rFonts w:ascii="Cambria" w:hAnsi="Cambria" w:cs="Cambria"/>
          <w:sz w:val="24"/>
          <w:szCs w:val="24"/>
        </w:rPr>
        <w:t xml:space="preserve">Opracowanie Dokumentacji </w:t>
      </w:r>
      <w:r w:rsidR="009539BA">
        <w:rPr>
          <w:rFonts w:ascii="Cambria" w:hAnsi="Cambria" w:cs="Cambria"/>
          <w:sz w:val="24"/>
          <w:szCs w:val="24"/>
        </w:rPr>
        <w:t>P</w:t>
      </w:r>
      <w:r w:rsidRPr="005B52EF">
        <w:rPr>
          <w:rFonts w:ascii="Cambria" w:hAnsi="Cambria" w:cs="Cambria"/>
          <w:sz w:val="24"/>
          <w:szCs w:val="24"/>
        </w:rPr>
        <w:t xml:space="preserve">rojektowej winno być wykonane zgodnie </w:t>
      </w:r>
      <w:r w:rsidRPr="005B52EF">
        <w:rPr>
          <w:rFonts w:ascii="Cambria" w:hAnsi="Cambria" w:cs="Cambria"/>
          <w:sz w:val="24"/>
          <w:szCs w:val="24"/>
        </w:rPr>
        <w:br/>
      </w:r>
      <w:r w:rsidRPr="00A0094D">
        <w:rPr>
          <w:rFonts w:ascii="Cambria" w:hAnsi="Cambria" w:cs="Cambria"/>
          <w:sz w:val="24"/>
          <w:szCs w:val="24"/>
        </w:rPr>
        <w:t>z Programem Funkcjonalno-Użytkowym</w:t>
      </w:r>
      <w:r w:rsidRPr="005B52EF">
        <w:rPr>
          <w:rFonts w:ascii="Cambria" w:hAnsi="Cambria" w:cs="Cambria"/>
          <w:sz w:val="24"/>
          <w:szCs w:val="24"/>
        </w:rPr>
        <w:t xml:space="preserve">, obowiązującymi przepisami, normami </w:t>
      </w:r>
      <w:r w:rsidR="00006259">
        <w:rPr>
          <w:rFonts w:ascii="Cambria" w:hAnsi="Cambria" w:cs="Cambria"/>
          <w:sz w:val="24"/>
          <w:szCs w:val="24"/>
        </w:rPr>
        <w:br/>
      </w:r>
      <w:r w:rsidRPr="005B52EF">
        <w:rPr>
          <w:rFonts w:ascii="Cambria" w:hAnsi="Cambria" w:cs="Cambria"/>
          <w:sz w:val="24"/>
          <w:szCs w:val="24"/>
        </w:rPr>
        <w:t>i zasadami wiedzy technicznej obowiązującymi w dniu wydania jej Zamawiającemu.</w:t>
      </w:r>
    </w:p>
    <w:p w:rsidR="00A0094D" w:rsidRPr="005B52EF" w:rsidRDefault="00A0094D" w:rsidP="007B2E3C">
      <w:pPr>
        <w:pStyle w:val="Akapitzlist"/>
        <w:numPr>
          <w:ilvl w:val="0"/>
          <w:numId w:val="54"/>
        </w:numPr>
        <w:suppressAutoHyphens/>
        <w:autoSpaceDE w:val="0"/>
        <w:spacing w:after="0"/>
        <w:ind w:left="426" w:hanging="426"/>
      </w:pPr>
      <w:r w:rsidRPr="005B52EF">
        <w:rPr>
          <w:rFonts w:ascii="Cambria" w:hAnsi="Cambria" w:cs="Cambria"/>
          <w:sz w:val="24"/>
          <w:szCs w:val="24"/>
        </w:rPr>
        <w:t xml:space="preserve">Wykonawca, przy opracowywaniu Dokumentacji </w:t>
      </w:r>
      <w:r w:rsidR="009539BA">
        <w:rPr>
          <w:rFonts w:ascii="Cambria" w:hAnsi="Cambria" w:cs="Cambria"/>
          <w:sz w:val="24"/>
          <w:szCs w:val="24"/>
        </w:rPr>
        <w:t>P</w:t>
      </w:r>
      <w:r w:rsidRPr="005B52EF">
        <w:rPr>
          <w:rFonts w:ascii="Cambria" w:hAnsi="Cambria" w:cs="Cambria"/>
          <w:sz w:val="24"/>
          <w:szCs w:val="24"/>
        </w:rPr>
        <w:t>rojektowej, zobowiązuje się:</w:t>
      </w:r>
    </w:p>
    <w:p w:rsidR="00A0094D" w:rsidRPr="005B52EF" w:rsidRDefault="00A0094D" w:rsidP="007B2E3C">
      <w:pPr>
        <w:pStyle w:val="Akapitzlist"/>
        <w:numPr>
          <w:ilvl w:val="0"/>
          <w:numId w:val="59"/>
        </w:numPr>
        <w:suppressAutoHyphens/>
        <w:autoSpaceDE w:val="0"/>
        <w:spacing w:after="0"/>
        <w:ind w:left="709" w:hanging="283"/>
        <w:jc w:val="both"/>
      </w:pPr>
      <w:r w:rsidRPr="005B52EF">
        <w:rPr>
          <w:rFonts w:ascii="Cambria" w:hAnsi="Cambria" w:cs="Cambria"/>
          <w:sz w:val="24"/>
          <w:szCs w:val="24"/>
        </w:rPr>
        <w:t xml:space="preserve">zastosować optymalne rozwiązania konstrukcyjne, materiałowe i kosztowe, </w:t>
      </w:r>
      <w:r w:rsidR="00006259">
        <w:rPr>
          <w:rFonts w:ascii="Cambria" w:hAnsi="Cambria" w:cs="Cambria"/>
          <w:sz w:val="24"/>
          <w:szCs w:val="24"/>
        </w:rPr>
        <w:br/>
      </w:r>
      <w:r w:rsidRPr="005B52EF">
        <w:rPr>
          <w:rFonts w:ascii="Cambria" w:hAnsi="Cambria" w:cs="Cambria"/>
          <w:sz w:val="24"/>
          <w:szCs w:val="24"/>
        </w:rPr>
        <w:t>w celu uzyskania nowoczesnych i właściwych standardów dla tego typu zadania inwestycyjnego, które ma być w oparciu o nią wykonane,</w:t>
      </w:r>
    </w:p>
    <w:p w:rsidR="00A0094D" w:rsidRPr="005B52EF" w:rsidRDefault="00A0094D" w:rsidP="007B2E3C">
      <w:pPr>
        <w:pStyle w:val="Akapitzlist"/>
        <w:numPr>
          <w:ilvl w:val="0"/>
          <w:numId w:val="59"/>
        </w:numPr>
        <w:suppressAutoHyphens/>
        <w:autoSpaceDE w:val="0"/>
        <w:spacing w:after="0"/>
        <w:ind w:left="709" w:hanging="283"/>
        <w:jc w:val="both"/>
      </w:pPr>
      <w:r w:rsidRPr="005B52EF">
        <w:rPr>
          <w:rFonts w:ascii="Cambria" w:hAnsi="Cambria" w:cs="Cambria"/>
          <w:sz w:val="24"/>
          <w:szCs w:val="24"/>
        </w:rPr>
        <w:t xml:space="preserve">ponieść wszelkie opłaty za pozyskiwane w ramach realizacji </w:t>
      </w:r>
      <w:r w:rsidR="009539BA">
        <w:rPr>
          <w:rFonts w:ascii="Cambria" w:hAnsi="Cambria" w:cs="Cambria"/>
          <w:sz w:val="24"/>
          <w:szCs w:val="24"/>
        </w:rPr>
        <w:t>D</w:t>
      </w:r>
      <w:r w:rsidRPr="005B52EF">
        <w:rPr>
          <w:rFonts w:ascii="Cambria" w:hAnsi="Cambria" w:cs="Cambria"/>
          <w:sz w:val="24"/>
          <w:szCs w:val="24"/>
        </w:rPr>
        <w:t xml:space="preserve">okumentacji </w:t>
      </w:r>
      <w:r w:rsidR="009539BA">
        <w:rPr>
          <w:rFonts w:ascii="Cambria" w:hAnsi="Cambria" w:cs="Cambria"/>
          <w:sz w:val="24"/>
          <w:szCs w:val="24"/>
        </w:rPr>
        <w:t>P</w:t>
      </w:r>
      <w:r w:rsidRPr="005B52EF">
        <w:rPr>
          <w:rFonts w:ascii="Cambria" w:hAnsi="Cambria" w:cs="Cambria"/>
          <w:sz w:val="24"/>
          <w:szCs w:val="24"/>
        </w:rPr>
        <w:t>rojektowej decyzje, uzgodnienia i opinie,</w:t>
      </w:r>
    </w:p>
    <w:p w:rsidR="00A0094D" w:rsidRPr="005B52EF" w:rsidRDefault="00A0094D" w:rsidP="007B2E3C">
      <w:pPr>
        <w:pStyle w:val="Akapitzlist"/>
        <w:numPr>
          <w:ilvl w:val="0"/>
          <w:numId w:val="59"/>
        </w:numPr>
        <w:suppressAutoHyphens/>
        <w:autoSpaceDE w:val="0"/>
        <w:spacing w:after="0"/>
        <w:ind w:left="709" w:hanging="283"/>
        <w:jc w:val="both"/>
      </w:pPr>
      <w:r w:rsidRPr="005B52EF">
        <w:rPr>
          <w:rFonts w:ascii="Cambria" w:hAnsi="Cambria" w:cs="Cambria"/>
          <w:sz w:val="24"/>
          <w:szCs w:val="24"/>
        </w:rPr>
        <w:t xml:space="preserve">opracować </w:t>
      </w:r>
      <w:r w:rsidR="009539BA">
        <w:rPr>
          <w:rFonts w:ascii="Cambria" w:hAnsi="Cambria" w:cs="Cambria"/>
          <w:sz w:val="24"/>
          <w:szCs w:val="24"/>
        </w:rPr>
        <w:t>D</w:t>
      </w:r>
      <w:r w:rsidRPr="005B52EF">
        <w:rPr>
          <w:rFonts w:ascii="Cambria" w:hAnsi="Cambria" w:cs="Cambria"/>
          <w:sz w:val="24"/>
          <w:szCs w:val="24"/>
        </w:rPr>
        <w:t xml:space="preserve">okumentację </w:t>
      </w:r>
      <w:r w:rsidR="009539BA">
        <w:rPr>
          <w:rFonts w:ascii="Cambria" w:hAnsi="Cambria" w:cs="Cambria"/>
          <w:sz w:val="24"/>
          <w:szCs w:val="24"/>
        </w:rPr>
        <w:t>P</w:t>
      </w:r>
      <w:r w:rsidRPr="005B52EF">
        <w:rPr>
          <w:rFonts w:ascii="Cambria" w:hAnsi="Cambria" w:cs="Cambria"/>
          <w:sz w:val="24"/>
          <w:szCs w:val="24"/>
        </w:rPr>
        <w:t xml:space="preserve">rojektową kompletną z punktu widzenia zadania inwestycyjnego, które ma być wykonane na jej podstawie, spójnej </w:t>
      </w:r>
      <w:r w:rsidR="00006259">
        <w:rPr>
          <w:rFonts w:ascii="Cambria" w:hAnsi="Cambria" w:cs="Cambria"/>
          <w:sz w:val="24"/>
          <w:szCs w:val="24"/>
        </w:rPr>
        <w:br/>
      </w:r>
      <w:r w:rsidRPr="005B52EF">
        <w:rPr>
          <w:rFonts w:ascii="Cambria" w:hAnsi="Cambria" w:cs="Cambria"/>
          <w:sz w:val="24"/>
          <w:szCs w:val="24"/>
        </w:rPr>
        <w:t>i skoordynowanej we wszystkich specjalnościach, a w szczególności posiadającej niezbędne uzgodnienia,</w:t>
      </w:r>
    </w:p>
    <w:p w:rsidR="00A0094D" w:rsidRPr="005B52EF" w:rsidRDefault="00A0094D" w:rsidP="007B2E3C">
      <w:pPr>
        <w:pStyle w:val="Akapitzlist"/>
        <w:numPr>
          <w:ilvl w:val="0"/>
          <w:numId w:val="59"/>
        </w:numPr>
        <w:suppressAutoHyphens/>
        <w:autoSpaceDE w:val="0"/>
        <w:spacing w:after="0"/>
        <w:ind w:left="709" w:hanging="283"/>
        <w:jc w:val="both"/>
      </w:pPr>
      <w:r w:rsidRPr="005B52EF">
        <w:rPr>
          <w:rFonts w:ascii="Cambria" w:hAnsi="Cambria" w:cs="Cambria"/>
          <w:sz w:val="24"/>
          <w:szCs w:val="24"/>
        </w:rPr>
        <w:t>przedstawiającej rozwiązania szczegółowe w zakresie umożliwiającym realizację zadania inwestycyjnego, które ma być wykonane na jej podstawie, bez dodatkowych opracowań i uzupełnień.</w:t>
      </w:r>
    </w:p>
    <w:p w:rsidR="00A0094D" w:rsidRPr="005B52EF" w:rsidRDefault="00A0094D" w:rsidP="007B2E3C">
      <w:pPr>
        <w:pStyle w:val="Akapitzlist"/>
        <w:numPr>
          <w:ilvl w:val="0"/>
          <w:numId w:val="45"/>
        </w:numPr>
        <w:suppressAutoHyphens/>
        <w:autoSpaceDE w:val="0"/>
        <w:spacing w:after="0"/>
        <w:ind w:left="426" w:hanging="426"/>
        <w:jc w:val="both"/>
      </w:pPr>
      <w:r w:rsidRPr="005B52EF">
        <w:rPr>
          <w:rFonts w:ascii="Cambria" w:hAnsi="Cambria" w:cs="Cambria"/>
          <w:sz w:val="24"/>
          <w:szCs w:val="24"/>
        </w:rPr>
        <w:t>Wykonawca zobowiązany jest do uzyskania wszystkich niezbędnych decyzji, opinii, zatwierdzeń i innych dokumentów koniecznych do realizacji robót budowlanych.</w:t>
      </w:r>
    </w:p>
    <w:p w:rsidR="00A0094D" w:rsidRPr="005B52EF" w:rsidRDefault="00A0094D" w:rsidP="007B2E3C">
      <w:pPr>
        <w:pStyle w:val="Akapitzlist"/>
        <w:numPr>
          <w:ilvl w:val="0"/>
          <w:numId w:val="45"/>
        </w:numPr>
        <w:suppressAutoHyphens/>
        <w:autoSpaceDE w:val="0"/>
        <w:spacing w:after="0"/>
        <w:ind w:left="426" w:hanging="426"/>
        <w:jc w:val="both"/>
      </w:pPr>
      <w:r w:rsidRPr="005B52EF">
        <w:rPr>
          <w:rFonts w:ascii="Cambria" w:hAnsi="Cambria" w:cs="Cambria"/>
          <w:sz w:val="24"/>
          <w:szCs w:val="24"/>
        </w:rPr>
        <w:lastRenderedPageBreak/>
        <w:t xml:space="preserve">W ramach wykonywania obowiązków z niniejszej umowy, Wykonawca zobowiązany jest do zapewnienia wykonywania przez autora Dokumentacji </w:t>
      </w:r>
      <w:r w:rsidR="009539BA">
        <w:rPr>
          <w:rFonts w:ascii="Cambria" w:hAnsi="Cambria" w:cs="Cambria"/>
          <w:sz w:val="24"/>
          <w:szCs w:val="24"/>
        </w:rPr>
        <w:t>P</w:t>
      </w:r>
      <w:r w:rsidRPr="005B52EF">
        <w:rPr>
          <w:rFonts w:ascii="Cambria" w:hAnsi="Cambria" w:cs="Cambria"/>
          <w:sz w:val="24"/>
          <w:szCs w:val="24"/>
        </w:rPr>
        <w:t xml:space="preserve">rojektowej </w:t>
      </w:r>
      <w:r w:rsidRPr="00A0094D">
        <w:rPr>
          <w:rFonts w:ascii="Cambria" w:hAnsi="Cambria" w:cs="Cambria"/>
          <w:sz w:val="24"/>
          <w:szCs w:val="24"/>
        </w:rPr>
        <w:t>(„Projektanta”)</w:t>
      </w:r>
      <w:r w:rsidRPr="005B52EF">
        <w:rPr>
          <w:rFonts w:ascii="Cambria" w:hAnsi="Cambria" w:cs="Cambria"/>
          <w:sz w:val="24"/>
          <w:szCs w:val="24"/>
        </w:rPr>
        <w:t xml:space="preserve"> podstawowych obowiązków wynikających z art. 20 ustawy z dnia 7 lipca 1994 roku Prawo Budowlane (tj.: </w:t>
      </w:r>
      <w:proofErr w:type="spellStart"/>
      <w:r w:rsidRPr="005B52EF">
        <w:rPr>
          <w:rFonts w:ascii="Cambria" w:hAnsi="Cambria" w:cs="Cambria"/>
          <w:sz w:val="24"/>
          <w:szCs w:val="24"/>
        </w:rPr>
        <w:t>Dz.U</w:t>
      </w:r>
      <w:proofErr w:type="spellEnd"/>
      <w:r w:rsidRPr="005B52EF">
        <w:rPr>
          <w:rFonts w:ascii="Cambria" w:hAnsi="Cambria" w:cs="Cambria"/>
          <w:sz w:val="24"/>
          <w:szCs w:val="24"/>
        </w:rPr>
        <w:t xml:space="preserve">. z 2020 r., poz. 1333), </w:t>
      </w:r>
      <w:r w:rsidR="00006259">
        <w:rPr>
          <w:rFonts w:ascii="Cambria" w:hAnsi="Cambria" w:cs="Cambria"/>
          <w:sz w:val="24"/>
          <w:szCs w:val="24"/>
        </w:rPr>
        <w:br/>
      </w:r>
      <w:r w:rsidRPr="005B52EF">
        <w:rPr>
          <w:rFonts w:ascii="Cambria" w:hAnsi="Cambria" w:cs="Cambria"/>
          <w:sz w:val="24"/>
          <w:szCs w:val="24"/>
        </w:rPr>
        <w:t>a ponadto do zapewnienia wykonywania przez Projektanta w szczególności następujących czynności:</w:t>
      </w:r>
    </w:p>
    <w:p w:rsidR="00A0094D" w:rsidRPr="005B52EF" w:rsidRDefault="00A0094D" w:rsidP="007B2E3C">
      <w:pPr>
        <w:pStyle w:val="Akapitzlist"/>
        <w:numPr>
          <w:ilvl w:val="0"/>
          <w:numId w:val="51"/>
        </w:numPr>
        <w:suppressAutoHyphens/>
        <w:autoSpaceDE w:val="0"/>
        <w:spacing w:after="0"/>
        <w:ind w:left="709" w:hanging="283"/>
        <w:jc w:val="both"/>
      </w:pPr>
      <w:r w:rsidRPr="005B52EF">
        <w:rPr>
          <w:rFonts w:ascii="Cambria" w:hAnsi="Cambria" w:cs="Cambria"/>
          <w:sz w:val="24"/>
          <w:szCs w:val="24"/>
        </w:rPr>
        <w:t>stwierdzenia w toku wykonywania robót budowlanych zgodności realizacji inwestycji z projekt</w:t>
      </w:r>
      <w:r>
        <w:rPr>
          <w:rFonts w:ascii="Cambria" w:hAnsi="Cambria" w:cs="Cambria"/>
          <w:sz w:val="24"/>
          <w:szCs w:val="24"/>
        </w:rPr>
        <w:t>em</w:t>
      </w:r>
      <w:r w:rsidRPr="005B52EF">
        <w:rPr>
          <w:rFonts w:ascii="Cambria" w:hAnsi="Cambria" w:cs="Cambria"/>
          <w:sz w:val="24"/>
          <w:szCs w:val="24"/>
        </w:rPr>
        <w:t>,</w:t>
      </w:r>
    </w:p>
    <w:p w:rsidR="00A0094D" w:rsidRPr="005B52EF" w:rsidRDefault="00A0094D" w:rsidP="007B2E3C">
      <w:pPr>
        <w:pStyle w:val="Akapitzlist"/>
        <w:numPr>
          <w:ilvl w:val="0"/>
          <w:numId w:val="51"/>
        </w:numPr>
        <w:suppressAutoHyphens/>
        <w:autoSpaceDE w:val="0"/>
        <w:spacing w:after="0"/>
        <w:ind w:left="709" w:hanging="283"/>
        <w:jc w:val="both"/>
      </w:pPr>
      <w:r w:rsidRPr="005B52EF">
        <w:rPr>
          <w:rFonts w:ascii="Cambria" w:hAnsi="Cambria" w:cs="Cambria"/>
          <w:sz w:val="24"/>
          <w:szCs w:val="24"/>
        </w:rPr>
        <w:t>wyjaśnianie wątpliwości powstałych w toku realizacji budowlanych wykonywanych na podstawie</w:t>
      </w:r>
      <w:r>
        <w:rPr>
          <w:rFonts w:ascii="Cambria" w:hAnsi="Cambria" w:cs="Cambria"/>
          <w:sz w:val="24"/>
          <w:szCs w:val="24"/>
        </w:rPr>
        <w:t xml:space="preserve"> projektu</w:t>
      </w:r>
      <w:r w:rsidRPr="005B52EF">
        <w:rPr>
          <w:rFonts w:ascii="Cambria" w:hAnsi="Cambria" w:cs="Cambria"/>
          <w:sz w:val="24"/>
          <w:szCs w:val="24"/>
        </w:rPr>
        <w:t>,</w:t>
      </w:r>
    </w:p>
    <w:p w:rsidR="00A0094D" w:rsidRPr="005B52EF" w:rsidRDefault="00A0094D" w:rsidP="007B2E3C">
      <w:pPr>
        <w:pStyle w:val="Akapitzlist"/>
        <w:numPr>
          <w:ilvl w:val="0"/>
          <w:numId w:val="51"/>
        </w:numPr>
        <w:suppressAutoHyphens/>
        <w:autoSpaceDE w:val="0"/>
        <w:spacing w:after="0"/>
        <w:ind w:left="709" w:hanging="283"/>
        <w:jc w:val="both"/>
      </w:pPr>
      <w:r w:rsidRPr="005B52EF">
        <w:rPr>
          <w:rFonts w:ascii="Cambria" w:hAnsi="Cambria" w:cs="Cambria"/>
          <w:sz w:val="24"/>
          <w:szCs w:val="24"/>
        </w:rPr>
        <w:t xml:space="preserve">uzgadniania z </w:t>
      </w:r>
      <w:r>
        <w:rPr>
          <w:rFonts w:ascii="Cambria" w:hAnsi="Cambria" w:cs="Cambria"/>
          <w:sz w:val="24"/>
          <w:szCs w:val="24"/>
        </w:rPr>
        <w:t>z</w:t>
      </w:r>
      <w:r w:rsidRPr="005B52EF">
        <w:rPr>
          <w:rFonts w:ascii="Cambria" w:hAnsi="Cambria" w:cs="Cambria"/>
          <w:sz w:val="24"/>
          <w:szCs w:val="24"/>
        </w:rPr>
        <w:t xml:space="preserve">amawiającym możliwości wprowadzenia rozwiązań zamiennych w stosunku do materiałów i konstrukcji przewidzianych w opracowaniach projektowych powstałych w ramach realizacji niniejszej umowy, </w:t>
      </w:r>
    </w:p>
    <w:p w:rsidR="00A0094D" w:rsidRPr="005B52EF" w:rsidRDefault="00A0094D" w:rsidP="007B2E3C">
      <w:pPr>
        <w:pStyle w:val="Akapitzlist"/>
        <w:numPr>
          <w:ilvl w:val="0"/>
          <w:numId w:val="51"/>
        </w:numPr>
        <w:suppressAutoHyphens/>
        <w:autoSpaceDE w:val="0"/>
        <w:spacing w:after="0"/>
        <w:ind w:left="709" w:hanging="283"/>
        <w:jc w:val="both"/>
      </w:pPr>
      <w:r w:rsidRPr="005B52EF">
        <w:rPr>
          <w:rFonts w:ascii="Cambria" w:hAnsi="Cambria" w:cs="Cambria"/>
          <w:sz w:val="24"/>
          <w:szCs w:val="24"/>
        </w:rPr>
        <w:t>udziału w odbiorze inwestycji,</w:t>
      </w:r>
    </w:p>
    <w:p w:rsidR="00A0094D" w:rsidRPr="005B52EF" w:rsidRDefault="00A0094D" w:rsidP="007B2E3C">
      <w:pPr>
        <w:pStyle w:val="Akapitzlist"/>
        <w:numPr>
          <w:ilvl w:val="0"/>
          <w:numId w:val="51"/>
        </w:numPr>
        <w:suppressAutoHyphens/>
        <w:autoSpaceDE w:val="0"/>
        <w:spacing w:after="0"/>
        <w:ind w:left="709" w:hanging="283"/>
        <w:jc w:val="both"/>
      </w:pPr>
      <w:r w:rsidRPr="005B52EF">
        <w:rPr>
          <w:rFonts w:ascii="Cambria" w:hAnsi="Cambria" w:cs="Cambria"/>
          <w:sz w:val="24"/>
          <w:szCs w:val="24"/>
        </w:rPr>
        <w:t xml:space="preserve">udzielania stosownych porad i wskazówek oraz bieżące wyjaśnienie wątpliwości i problemów powstałych w toku robót </w:t>
      </w:r>
      <w:proofErr w:type="spellStart"/>
      <w:r w:rsidRPr="005B52EF">
        <w:rPr>
          <w:rFonts w:ascii="Cambria" w:hAnsi="Cambria" w:cs="Cambria"/>
          <w:sz w:val="24"/>
          <w:szCs w:val="24"/>
        </w:rPr>
        <w:t>budowalnych</w:t>
      </w:r>
      <w:proofErr w:type="spellEnd"/>
      <w:r w:rsidRPr="005B52EF">
        <w:rPr>
          <w:rFonts w:ascii="Cambria" w:hAnsi="Cambria" w:cs="Cambria"/>
          <w:sz w:val="24"/>
          <w:szCs w:val="24"/>
        </w:rPr>
        <w:t>,</w:t>
      </w:r>
    </w:p>
    <w:p w:rsidR="009539BA" w:rsidRPr="005B52EF" w:rsidRDefault="00A0094D" w:rsidP="007B2E3C">
      <w:pPr>
        <w:pStyle w:val="Akapitzlist"/>
        <w:numPr>
          <w:ilvl w:val="0"/>
          <w:numId w:val="51"/>
        </w:numPr>
        <w:suppressAutoHyphens/>
        <w:autoSpaceDE w:val="0"/>
        <w:spacing w:after="0"/>
        <w:ind w:left="709" w:hanging="283"/>
        <w:jc w:val="both"/>
      </w:pPr>
      <w:r w:rsidRPr="005B52EF">
        <w:rPr>
          <w:rFonts w:ascii="Cambria" w:hAnsi="Cambria" w:cs="Cambria"/>
          <w:sz w:val="24"/>
          <w:szCs w:val="24"/>
        </w:rPr>
        <w:t xml:space="preserve">w przypadku wystąpienia konieczności dokonywania zmian w opracowaniach projektowych powstałych w ramach realizacji niniejszej umowy z przyczyn zależnych od </w:t>
      </w:r>
      <w:r w:rsidR="009539BA">
        <w:rPr>
          <w:rFonts w:ascii="Cambria" w:hAnsi="Cambria" w:cs="Cambria"/>
          <w:sz w:val="24"/>
          <w:szCs w:val="24"/>
        </w:rPr>
        <w:t xml:space="preserve">wykonawcy lub </w:t>
      </w:r>
      <w:r w:rsidRPr="005B52EF">
        <w:rPr>
          <w:rFonts w:ascii="Cambria" w:hAnsi="Cambria" w:cs="Cambria"/>
          <w:sz w:val="24"/>
          <w:szCs w:val="24"/>
        </w:rPr>
        <w:t>Projektanta – dokonywanie stosownych zmian</w:t>
      </w:r>
      <w:r w:rsidR="009539BA">
        <w:rPr>
          <w:rFonts w:ascii="Cambria" w:hAnsi="Cambria" w:cs="Cambria"/>
          <w:sz w:val="24"/>
          <w:szCs w:val="24"/>
        </w:rPr>
        <w:t>.</w:t>
      </w:r>
    </w:p>
    <w:p w:rsidR="00A0094D" w:rsidRPr="005B52EF" w:rsidRDefault="00A0094D" w:rsidP="007B2E3C">
      <w:pPr>
        <w:pStyle w:val="Akapitzlist"/>
        <w:numPr>
          <w:ilvl w:val="0"/>
          <w:numId w:val="45"/>
        </w:numPr>
        <w:suppressAutoHyphens/>
        <w:autoSpaceDE w:val="0"/>
        <w:spacing w:after="0"/>
        <w:ind w:left="426" w:hanging="426"/>
        <w:jc w:val="both"/>
      </w:pPr>
      <w:r w:rsidRPr="005B52EF">
        <w:rPr>
          <w:rFonts w:ascii="Cambria" w:hAnsi="Cambria" w:cs="Cambria"/>
          <w:sz w:val="24"/>
          <w:szCs w:val="24"/>
        </w:rPr>
        <w:t>Wykonywane przez Wykonawcę czynności wskazan</w:t>
      </w:r>
      <w:r w:rsidR="009539BA">
        <w:rPr>
          <w:rFonts w:ascii="Cambria" w:hAnsi="Cambria" w:cs="Cambria"/>
          <w:sz w:val="24"/>
          <w:szCs w:val="24"/>
        </w:rPr>
        <w:t>e</w:t>
      </w:r>
      <w:r w:rsidRPr="005B52EF">
        <w:rPr>
          <w:rFonts w:ascii="Cambria" w:hAnsi="Cambria" w:cs="Cambria"/>
          <w:sz w:val="24"/>
          <w:szCs w:val="24"/>
        </w:rPr>
        <w:t xml:space="preserve"> w ust. 4 nie podlegają odrębnemu wynagrodzeniu.</w:t>
      </w:r>
    </w:p>
    <w:p w:rsidR="00A0094D" w:rsidRPr="005B52EF" w:rsidRDefault="00A0094D" w:rsidP="007B2E3C">
      <w:pPr>
        <w:pStyle w:val="Akapitzlist"/>
        <w:numPr>
          <w:ilvl w:val="0"/>
          <w:numId w:val="45"/>
        </w:numPr>
        <w:suppressAutoHyphens/>
        <w:autoSpaceDE w:val="0"/>
        <w:spacing w:after="0"/>
        <w:ind w:left="426" w:hanging="426"/>
        <w:jc w:val="both"/>
      </w:pPr>
      <w:r w:rsidRPr="005B52EF">
        <w:rPr>
          <w:rFonts w:ascii="Cambria" w:hAnsi="Cambria" w:cs="Cambria"/>
          <w:sz w:val="24"/>
          <w:szCs w:val="24"/>
        </w:rPr>
        <w:t xml:space="preserve">Do czasu zakończenia robót budowlanych, Wykonawca w ramach wynagrodzenia, </w:t>
      </w:r>
      <w:r w:rsidR="00006259">
        <w:rPr>
          <w:rFonts w:ascii="Cambria" w:hAnsi="Cambria" w:cs="Cambria"/>
          <w:sz w:val="24"/>
          <w:szCs w:val="24"/>
        </w:rPr>
        <w:br/>
      </w:r>
      <w:r w:rsidRPr="005B52EF">
        <w:rPr>
          <w:rFonts w:ascii="Cambria" w:hAnsi="Cambria" w:cs="Cambria"/>
          <w:sz w:val="24"/>
          <w:szCs w:val="24"/>
        </w:rPr>
        <w:t xml:space="preserve">o którym mowa w § 3 ust. 1 pkt. 1) niniejszej umowy, zobowiązuje się do dokonywania zmian w </w:t>
      </w:r>
      <w:r w:rsidR="009539BA">
        <w:rPr>
          <w:rFonts w:ascii="Cambria" w:hAnsi="Cambria" w:cs="Cambria"/>
          <w:sz w:val="24"/>
          <w:szCs w:val="24"/>
        </w:rPr>
        <w:t>D</w:t>
      </w:r>
      <w:r w:rsidRPr="005B52EF">
        <w:rPr>
          <w:rFonts w:ascii="Cambria" w:hAnsi="Cambria" w:cs="Cambria"/>
          <w:sz w:val="24"/>
          <w:szCs w:val="24"/>
        </w:rPr>
        <w:t xml:space="preserve">okumentacji </w:t>
      </w:r>
      <w:r w:rsidR="009539BA">
        <w:rPr>
          <w:rFonts w:ascii="Cambria" w:hAnsi="Cambria" w:cs="Cambria"/>
          <w:sz w:val="24"/>
          <w:szCs w:val="24"/>
        </w:rPr>
        <w:t>P</w:t>
      </w:r>
      <w:r w:rsidRPr="005B52EF">
        <w:rPr>
          <w:rFonts w:ascii="Cambria" w:hAnsi="Cambria" w:cs="Cambria"/>
          <w:sz w:val="24"/>
          <w:szCs w:val="24"/>
        </w:rPr>
        <w:t xml:space="preserve">rojektowej koniecznych do realizacji procesu budowlanego, w tym również do dokonywania poprawek i uzupełnień zgodnie </w:t>
      </w:r>
      <w:r w:rsidR="00006259">
        <w:rPr>
          <w:rFonts w:ascii="Cambria" w:hAnsi="Cambria" w:cs="Cambria"/>
          <w:sz w:val="24"/>
          <w:szCs w:val="24"/>
        </w:rPr>
        <w:br/>
      </w:r>
      <w:r w:rsidRPr="005B52EF">
        <w:rPr>
          <w:rFonts w:ascii="Cambria" w:hAnsi="Cambria" w:cs="Cambria"/>
          <w:sz w:val="24"/>
          <w:szCs w:val="24"/>
        </w:rPr>
        <w:t>z żądaniami organ</w:t>
      </w:r>
      <w:r w:rsidR="003A61BF">
        <w:rPr>
          <w:rFonts w:ascii="Cambria" w:hAnsi="Cambria" w:cs="Cambria"/>
          <w:sz w:val="24"/>
          <w:szCs w:val="24"/>
        </w:rPr>
        <w:t>ów</w:t>
      </w:r>
      <w:r w:rsidRPr="005B52EF">
        <w:rPr>
          <w:rFonts w:ascii="Cambria" w:hAnsi="Cambria" w:cs="Cambria"/>
          <w:sz w:val="24"/>
          <w:szCs w:val="24"/>
        </w:rPr>
        <w:t xml:space="preserve"> wydając</w:t>
      </w:r>
      <w:r w:rsidR="003A61BF">
        <w:rPr>
          <w:rFonts w:ascii="Cambria" w:hAnsi="Cambria" w:cs="Cambria"/>
          <w:sz w:val="24"/>
          <w:szCs w:val="24"/>
        </w:rPr>
        <w:t>ych</w:t>
      </w:r>
      <w:r w:rsidRPr="005B52EF">
        <w:rPr>
          <w:rFonts w:ascii="Cambria" w:hAnsi="Cambria" w:cs="Cambria"/>
          <w:sz w:val="24"/>
          <w:szCs w:val="24"/>
        </w:rPr>
        <w:t xml:space="preserve"> decyzje</w:t>
      </w:r>
      <w:r w:rsidR="003A61BF">
        <w:rPr>
          <w:rFonts w:ascii="Cambria" w:hAnsi="Cambria" w:cs="Cambria"/>
          <w:sz w:val="24"/>
          <w:szCs w:val="24"/>
        </w:rPr>
        <w:t xml:space="preserve"> określające przebieg procesu</w:t>
      </w:r>
      <w:r w:rsidR="00006259">
        <w:rPr>
          <w:rFonts w:ascii="Cambria" w:hAnsi="Cambria" w:cs="Cambria"/>
          <w:sz w:val="24"/>
          <w:szCs w:val="24"/>
        </w:rPr>
        <w:t xml:space="preserve"> </w:t>
      </w:r>
      <w:r w:rsidR="003A61BF">
        <w:rPr>
          <w:rFonts w:ascii="Cambria" w:hAnsi="Cambria" w:cs="Cambria"/>
          <w:sz w:val="24"/>
          <w:szCs w:val="24"/>
        </w:rPr>
        <w:t xml:space="preserve">inwestycyjnego w szczególności organów wydających decyzje związane </w:t>
      </w:r>
      <w:r w:rsidR="00006259">
        <w:rPr>
          <w:rFonts w:ascii="Cambria" w:hAnsi="Cambria" w:cs="Cambria"/>
          <w:sz w:val="24"/>
          <w:szCs w:val="24"/>
        </w:rPr>
        <w:br/>
      </w:r>
      <w:r w:rsidR="003A61BF">
        <w:rPr>
          <w:rFonts w:ascii="Cambria" w:hAnsi="Cambria" w:cs="Cambria"/>
          <w:sz w:val="24"/>
          <w:szCs w:val="24"/>
        </w:rPr>
        <w:t>z uzyskaniem pozwolenia na budowę</w:t>
      </w:r>
      <w:r w:rsidRPr="005B52EF">
        <w:rPr>
          <w:rFonts w:ascii="Cambria" w:hAnsi="Cambria" w:cs="Cambria"/>
          <w:sz w:val="24"/>
          <w:szCs w:val="24"/>
        </w:rPr>
        <w:t>.</w:t>
      </w:r>
    </w:p>
    <w:p w:rsidR="00A0094D" w:rsidRPr="003A61BF" w:rsidRDefault="00A0094D" w:rsidP="007B2E3C">
      <w:pPr>
        <w:pStyle w:val="Akapitzlist"/>
        <w:numPr>
          <w:ilvl w:val="0"/>
          <w:numId w:val="45"/>
        </w:numPr>
        <w:suppressAutoHyphens/>
        <w:autoSpaceDE w:val="0"/>
        <w:spacing w:after="0"/>
        <w:ind w:left="426" w:hanging="426"/>
        <w:jc w:val="both"/>
      </w:pPr>
      <w:r w:rsidRPr="005B52EF">
        <w:rPr>
          <w:rFonts w:ascii="Cambria" w:hAnsi="Cambria" w:cs="Cambria"/>
          <w:sz w:val="24"/>
          <w:szCs w:val="24"/>
        </w:rPr>
        <w:t xml:space="preserve">Z chwilą wydania Dokumentacji </w:t>
      </w:r>
      <w:r w:rsidR="009539BA">
        <w:rPr>
          <w:rFonts w:ascii="Cambria" w:hAnsi="Cambria" w:cs="Cambria"/>
          <w:sz w:val="24"/>
          <w:szCs w:val="24"/>
        </w:rPr>
        <w:t>P</w:t>
      </w:r>
      <w:r w:rsidRPr="005B52EF">
        <w:rPr>
          <w:rFonts w:ascii="Cambria" w:hAnsi="Cambria" w:cs="Cambria"/>
          <w:sz w:val="24"/>
          <w:szCs w:val="24"/>
        </w:rPr>
        <w:t xml:space="preserve">rojektowej, bez konieczności składania odrębnych oświadczeń, Wykonawca przenosi na Zamawiającego zarówno własność nośników, na których Dokumentacja </w:t>
      </w:r>
      <w:r w:rsidR="009539BA">
        <w:rPr>
          <w:rFonts w:ascii="Cambria" w:hAnsi="Cambria" w:cs="Cambria"/>
          <w:sz w:val="24"/>
          <w:szCs w:val="24"/>
        </w:rPr>
        <w:t>P</w:t>
      </w:r>
      <w:r w:rsidRPr="005B52EF">
        <w:rPr>
          <w:rFonts w:ascii="Cambria" w:hAnsi="Cambria" w:cs="Cambria"/>
          <w:sz w:val="24"/>
          <w:szCs w:val="24"/>
        </w:rPr>
        <w:t xml:space="preserve">rojektowa została utrwalona jak </w:t>
      </w:r>
      <w:r w:rsidRPr="003A61BF">
        <w:rPr>
          <w:rFonts w:ascii="Cambria" w:hAnsi="Cambria" w:cs="Cambria"/>
          <w:sz w:val="24"/>
          <w:szCs w:val="24"/>
        </w:rPr>
        <w:t xml:space="preserve">i pełne autorskie prawa majątkowe do Dokumentacji </w:t>
      </w:r>
      <w:r w:rsidR="009539BA" w:rsidRPr="003A61BF">
        <w:rPr>
          <w:rFonts w:ascii="Cambria" w:hAnsi="Cambria" w:cs="Cambria"/>
          <w:sz w:val="24"/>
          <w:szCs w:val="24"/>
        </w:rPr>
        <w:t>P</w:t>
      </w:r>
      <w:r w:rsidRPr="003A61BF">
        <w:rPr>
          <w:rFonts w:ascii="Cambria" w:hAnsi="Cambria" w:cs="Cambria"/>
          <w:sz w:val="24"/>
          <w:szCs w:val="24"/>
        </w:rPr>
        <w:t>rojektowej na wszystkich polach eksploatacji, w tym w szczególności:</w:t>
      </w:r>
    </w:p>
    <w:p w:rsidR="00A0094D" w:rsidRPr="005B52EF" w:rsidRDefault="00A0094D" w:rsidP="007B2E3C">
      <w:pPr>
        <w:pStyle w:val="Akapitzlist"/>
        <w:numPr>
          <w:ilvl w:val="0"/>
          <w:numId w:val="53"/>
        </w:numPr>
        <w:suppressAutoHyphens/>
        <w:autoSpaceDE w:val="0"/>
        <w:spacing w:after="0"/>
        <w:ind w:left="709" w:hanging="283"/>
        <w:jc w:val="both"/>
      </w:pPr>
      <w:r w:rsidRPr="005B52EF">
        <w:rPr>
          <w:rFonts w:ascii="Cambria" w:hAnsi="Cambria" w:cs="Cambria"/>
          <w:sz w:val="24"/>
          <w:szCs w:val="24"/>
        </w:rPr>
        <w:t xml:space="preserve">kopiowanie, zwielokrotnianie Dokumentacji </w:t>
      </w:r>
      <w:r w:rsidR="009539BA">
        <w:rPr>
          <w:rFonts w:ascii="Cambria" w:hAnsi="Cambria" w:cs="Cambria"/>
          <w:sz w:val="24"/>
          <w:szCs w:val="24"/>
        </w:rPr>
        <w:t>P</w:t>
      </w:r>
      <w:r w:rsidRPr="005B52EF">
        <w:rPr>
          <w:rFonts w:ascii="Cambria" w:hAnsi="Cambria" w:cs="Cambria"/>
          <w:sz w:val="24"/>
          <w:szCs w:val="24"/>
        </w:rPr>
        <w:t xml:space="preserve">rojektowej, gromadzenie danych, </w:t>
      </w:r>
      <w:r w:rsidR="00006259">
        <w:rPr>
          <w:rFonts w:ascii="Cambria" w:hAnsi="Cambria" w:cs="Cambria"/>
          <w:sz w:val="24"/>
          <w:szCs w:val="24"/>
        </w:rPr>
        <w:br/>
      </w:r>
      <w:r w:rsidRPr="005B52EF">
        <w:rPr>
          <w:rFonts w:ascii="Cambria" w:hAnsi="Cambria" w:cs="Cambria"/>
          <w:sz w:val="24"/>
          <w:szCs w:val="24"/>
        </w:rPr>
        <w:t>w całości lub we fragmentach bez żadnych ograniczeń ilościowych za pomocą dowolnej dostępnej techniki, w tym drukarskiej, fotograficznej, zapisu magnetycznego, zapisu cyfrowego na nośnikach CD, DVD, w pamięci komputerowej, i innych, a także wszelkimi innymi technikami w zakresie uzasadnionym potrzebami Zamawiającego,</w:t>
      </w:r>
    </w:p>
    <w:p w:rsidR="00A0094D" w:rsidRPr="005B52EF" w:rsidRDefault="00A0094D" w:rsidP="007B2E3C">
      <w:pPr>
        <w:pStyle w:val="Akapitzlist"/>
        <w:numPr>
          <w:ilvl w:val="0"/>
          <w:numId w:val="53"/>
        </w:numPr>
        <w:suppressAutoHyphens/>
        <w:autoSpaceDE w:val="0"/>
        <w:spacing w:after="0"/>
        <w:ind w:left="709" w:hanging="283"/>
        <w:jc w:val="both"/>
      </w:pPr>
      <w:r w:rsidRPr="005B52EF">
        <w:rPr>
          <w:rFonts w:ascii="Cambria" w:hAnsi="Cambria" w:cs="Cambria"/>
          <w:sz w:val="24"/>
          <w:szCs w:val="24"/>
        </w:rPr>
        <w:t>w zakresie emisji publicznej, emisji w ramach pokazów zamkniętych, jak też poprzez telewizję, Internet i inne środki masowego przekazu,</w:t>
      </w:r>
    </w:p>
    <w:p w:rsidR="00A0094D" w:rsidRPr="005B52EF" w:rsidRDefault="00A0094D" w:rsidP="007B2E3C">
      <w:pPr>
        <w:pStyle w:val="Akapitzlist"/>
        <w:numPr>
          <w:ilvl w:val="0"/>
          <w:numId w:val="53"/>
        </w:numPr>
        <w:suppressAutoHyphens/>
        <w:autoSpaceDE w:val="0"/>
        <w:spacing w:after="0"/>
        <w:ind w:left="709" w:hanging="283"/>
        <w:jc w:val="both"/>
      </w:pPr>
      <w:r w:rsidRPr="005B52EF">
        <w:rPr>
          <w:rFonts w:ascii="Cambria" w:hAnsi="Cambria" w:cs="Cambria"/>
          <w:sz w:val="24"/>
          <w:szCs w:val="24"/>
        </w:rPr>
        <w:t xml:space="preserve">w zakresie obrotu oryginałem i egzemplarzami, na których utwór utrwalono, </w:t>
      </w:r>
      <w:r w:rsidR="00006259">
        <w:rPr>
          <w:rFonts w:ascii="Cambria" w:hAnsi="Cambria" w:cs="Cambria"/>
          <w:sz w:val="24"/>
          <w:szCs w:val="24"/>
        </w:rPr>
        <w:br/>
      </w:r>
      <w:r w:rsidRPr="005B52EF">
        <w:rPr>
          <w:rFonts w:ascii="Cambria" w:hAnsi="Cambria" w:cs="Cambria"/>
          <w:sz w:val="24"/>
          <w:szCs w:val="24"/>
        </w:rPr>
        <w:t xml:space="preserve">w szczególności wprowadzania ich do obrotu, użyczenia, najmu lub dzierżawy, </w:t>
      </w:r>
      <w:r w:rsidRPr="005B52EF">
        <w:rPr>
          <w:rFonts w:ascii="Cambria" w:hAnsi="Cambria" w:cs="Cambria"/>
          <w:sz w:val="24"/>
          <w:szCs w:val="24"/>
        </w:rPr>
        <w:lastRenderedPageBreak/>
        <w:t>także jako fragmentu broszur, opracowań, książek i innych publikacji w formie papierowej bądź elektronicznej,</w:t>
      </w:r>
    </w:p>
    <w:p w:rsidR="00A0094D" w:rsidRPr="005B52EF" w:rsidRDefault="00A0094D" w:rsidP="007B2E3C">
      <w:pPr>
        <w:pStyle w:val="Akapitzlist"/>
        <w:numPr>
          <w:ilvl w:val="0"/>
          <w:numId w:val="53"/>
        </w:numPr>
        <w:suppressAutoHyphens/>
        <w:autoSpaceDE w:val="0"/>
        <w:spacing w:after="0"/>
        <w:ind w:left="709" w:hanging="283"/>
        <w:jc w:val="both"/>
      </w:pPr>
      <w:r w:rsidRPr="005B52EF">
        <w:rPr>
          <w:rFonts w:ascii="Cambria" w:hAnsi="Cambria" w:cs="Cambria"/>
          <w:sz w:val="24"/>
          <w:szCs w:val="24"/>
        </w:rPr>
        <w:t xml:space="preserve">wykorzystanie Dokumentacji </w:t>
      </w:r>
      <w:r w:rsidR="009539BA">
        <w:rPr>
          <w:rFonts w:ascii="Cambria" w:hAnsi="Cambria" w:cs="Cambria"/>
          <w:sz w:val="24"/>
          <w:szCs w:val="24"/>
        </w:rPr>
        <w:t>P</w:t>
      </w:r>
      <w:r w:rsidRPr="005B52EF">
        <w:rPr>
          <w:rFonts w:ascii="Cambria" w:hAnsi="Cambria" w:cs="Cambria"/>
          <w:sz w:val="24"/>
          <w:szCs w:val="24"/>
        </w:rPr>
        <w:t xml:space="preserve">rojektowej do druku w prasie i innych publikacjach i do korzystania z Dokumentacji </w:t>
      </w:r>
      <w:r w:rsidR="009539BA">
        <w:rPr>
          <w:rFonts w:ascii="Cambria" w:hAnsi="Cambria" w:cs="Cambria"/>
          <w:sz w:val="24"/>
          <w:szCs w:val="24"/>
        </w:rPr>
        <w:t>P</w:t>
      </w:r>
      <w:r w:rsidRPr="005B52EF">
        <w:rPr>
          <w:rFonts w:ascii="Cambria" w:hAnsi="Cambria" w:cs="Cambria"/>
          <w:sz w:val="24"/>
          <w:szCs w:val="24"/>
        </w:rPr>
        <w:t xml:space="preserve">rojektowej dla potrzeb prowadzenia wszelkiego typu działań promocyjnych i marketingowych, w tym </w:t>
      </w:r>
      <w:r w:rsidR="00006259">
        <w:rPr>
          <w:rFonts w:ascii="Cambria" w:hAnsi="Cambria" w:cs="Cambria"/>
          <w:sz w:val="24"/>
          <w:szCs w:val="24"/>
        </w:rPr>
        <w:br/>
      </w:r>
      <w:r w:rsidRPr="005B52EF">
        <w:rPr>
          <w:rFonts w:ascii="Cambria" w:hAnsi="Cambria" w:cs="Cambria"/>
          <w:sz w:val="24"/>
          <w:szCs w:val="24"/>
        </w:rPr>
        <w:t xml:space="preserve">w szczególności w celu promocji zadania inwestycyjnego wykonywanego w oparciu o Dokumentację </w:t>
      </w:r>
      <w:r w:rsidR="009539BA">
        <w:rPr>
          <w:rFonts w:ascii="Cambria" w:hAnsi="Cambria" w:cs="Cambria"/>
          <w:sz w:val="24"/>
          <w:szCs w:val="24"/>
        </w:rPr>
        <w:t>P</w:t>
      </w:r>
      <w:r w:rsidRPr="005B52EF">
        <w:rPr>
          <w:rFonts w:ascii="Cambria" w:hAnsi="Cambria" w:cs="Cambria"/>
          <w:sz w:val="24"/>
          <w:szCs w:val="24"/>
        </w:rPr>
        <w:t>rojektową,</w:t>
      </w:r>
    </w:p>
    <w:p w:rsidR="00A0094D" w:rsidRPr="005B52EF" w:rsidRDefault="00A0094D" w:rsidP="007B2E3C">
      <w:pPr>
        <w:pStyle w:val="Akapitzlist"/>
        <w:numPr>
          <w:ilvl w:val="0"/>
          <w:numId w:val="53"/>
        </w:numPr>
        <w:suppressAutoHyphens/>
        <w:autoSpaceDE w:val="0"/>
        <w:spacing w:after="0"/>
        <w:ind w:left="709" w:hanging="283"/>
        <w:jc w:val="both"/>
      </w:pPr>
      <w:r w:rsidRPr="005B52EF">
        <w:rPr>
          <w:rFonts w:ascii="Cambria" w:hAnsi="Cambria" w:cs="Cambria"/>
          <w:sz w:val="24"/>
          <w:szCs w:val="24"/>
        </w:rPr>
        <w:t xml:space="preserve">przedsięwzięcie wszelkich innych czynności w celu realizacji zadania inwestycyjnego, które ma być wykonane w oparciu o Dokumentację </w:t>
      </w:r>
      <w:r w:rsidR="009539BA">
        <w:rPr>
          <w:rFonts w:ascii="Cambria" w:hAnsi="Cambria" w:cs="Cambria"/>
          <w:sz w:val="24"/>
          <w:szCs w:val="24"/>
        </w:rPr>
        <w:t>P</w:t>
      </w:r>
      <w:r w:rsidRPr="005B52EF">
        <w:rPr>
          <w:rFonts w:ascii="Cambria" w:hAnsi="Cambria" w:cs="Cambria"/>
          <w:sz w:val="24"/>
          <w:szCs w:val="24"/>
        </w:rPr>
        <w:t>rojektową,</w:t>
      </w:r>
    </w:p>
    <w:p w:rsidR="00A0094D" w:rsidRPr="005B52EF" w:rsidRDefault="00A0094D" w:rsidP="007B2E3C">
      <w:pPr>
        <w:pStyle w:val="Akapitzlist"/>
        <w:numPr>
          <w:ilvl w:val="0"/>
          <w:numId w:val="53"/>
        </w:numPr>
        <w:suppressAutoHyphens/>
        <w:autoSpaceDE w:val="0"/>
        <w:spacing w:after="0"/>
        <w:ind w:left="709" w:hanging="283"/>
        <w:jc w:val="both"/>
      </w:pPr>
      <w:r w:rsidRPr="005B52EF">
        <w:rPr>
          <w:rFonts w:ascii="Cambria" w:hAnsi="Cambria" w:cs="Cambria"/>
          <w:sz w:val="24"/>
          <w:szCs w:val="24"/>
        </w:rPr>
        <w:t>Zamawiający ma prawo do zamówienia - bez zgody autora dokumentacji - późniejszych usług projektowania rozbudowy, przebudowy, nadbudowy, modernizacji, remontu czy też rozbiórki obiektu objętego dokumentacją projektową.</w:t>
      </w:r>
    </w:p>
    <w:p w:rsidR="00A0094D" w:rsidRPr="005B52EF" w:rsidRDefault="00A0094D" w:rsidP="007B2E3C">
      <w:pPr>
        <w:pStyle w:val="Akapitzlist"/>
        <w:numPr>
          <w:ilvl w:val="0"/>
          <w:numId w:val="45"/>
        </w:numPr>
        <w:suppressAutoHyphens/>
        <w:autoSpaceDE w:val="0"/>
        <w:spacing w:after="0"/>
        <w:ind w:left="426" w:hanging="426"/>
        <w:jc w:val="both"/>
      </w:pPr>
      <w:r w:rsidRPr="005B52EF">
        <w:rPr>
          <w:rFonts w:ascii="Cambria" w:hAnsi="Cambria" w:cs="Cambria"/>
          <w:sz w:val="24"/>
          <w:szCs w:val="24"/>
        </w:rPr>
        <w:t xml:space="preserve">Wykonawca oświadcza, że </w:t>
      </w:r>
      <w:r w:rsidRPr="005B52EF">
        <w:rPr>
          <w:rFonts w:ascii="Cambria" w:hAnsi="Cambria" w:cs="Cambria"/>
          <w:bCs/>
          <w:sz w:val="24"/>
          <w:szCs w:val="24"/>
        </w:rPr>
        <w:t>Projektant/Projektanci</w:t>
      </w:r>
      <w:r w:rsidRPr="005B52EF">
        <w:rPr>
          <w:rFonts w:ascii="Cambria" w:hAnsi="Cambria" w:cs="Cambria"/>
          <w:sz w:val="24"/>
          <w:szCs w:val="24"/>
        </w:rPr>
        <w:t xml:space="preserve"> upoważnił/upoważnili Wykonawcę do złożenia w imieniu Projektanta/Projektantów oświadczenia zawartego w ust. 9 niniejszego paragrafu.</w:t>
      </w:r>
    </w:p>
    <w:p w:rsidR="00A0094D" w:rsidRPr="005B52EF" w:rsidRDefault="00A0094D" w:rsidP="007B2E3C">
      <w:pPr>
        <w:pStyle w:val="Akapitzlist"/>
        <w:numPr>
          <w:ilvl w:val="0"/>
          <w:numId w:val="48"/>
        </w:numPr>
        <w:suppressAutoHyphens/>
        <w:autoSpaceDE w:val="0"/>
        <w:spacing w:after="0"/>
        <w:ind w:left="426" w:hanging="426"/>
        <w:jc w:val="both"/>
      </w:pPr>
      <w:r w:rsidRPr="005B52EF">
        <w:rPr>
          <w:rFonts w:ascii="Cambria" w:hAnsi="Cambria" w:cs="Cambria"/>
          <w:sz w:val="24"/>
          <w:szCs w:val="24"/>
        </w:rPr>
        <w:t>Wykonawca oświadcza, iż Projektant/ Projektanci uczestniczący w opracowywaniu Dokumentacji projektowej, bezterminowo zobowiązuje się/zobowiązują się do niewykonywania autorskich praw osobistych do Dokumentacji projektowej oraz wyraża/ wyrażają zgodę na wykonywanie przez Zamawiającego autorskich praw osobistych do Dokumentacji projektowej, w szczególności wyraża/ wyrażają zgodę na:</w:t>
      </w:r>
    </w:p>
    <w:p w:rsidR="00A0094D" w:rsidRPr="005B52EF" w:rsidRDefault="00A0094D" w:rsidP="007B2E3C">
      <w:pPr>
        <w:pStyle w:val="Akapitzlist"/>
        <w:numPr>
          <w:ilvl w:val="0"/>
          <w:numId w:val="56"/>
        </w:numPr>
        <w:suppressAutoHyphens/>
        <w:autoSpaceDE w:val="0"/>
        <w:spacing w:after="0"/>
        <w:ind w:left="709" w:hanging="283"/>
        <w:jc w:val="both"/>
      </w:pPr>
      <w:r w:rsidRPr="005B52EF">
        <w:rPr>
          <w:rFonts w:ascii="Cambria" w:hAnsi="Cambria" w:cs="Cambria"/>
          <w:sz w:val="24"/>
          <w:szCs w:val="24"/>
        </w:rPr>
        <w:t xml:space="preserve">wprowadzanie zmian do Dokumentacji </w:t>
      </w:r>
      <w:r w:rsidR="00711492">
        <w:rPr>
          <w:rFonts w:ascii="Cambria" w:hAnsi="Cambria" w:cs="Cambria"/>
          <w:sz w:val="24"/>
          <w:szCs w:val="24"/>
        </w:rPr>
        <w:t>P</w:t>
      </w:r>
      <w:r w:rsidRPr="005B52EF">
        <w:rPr>
          <w:rFonts w:ascii="Cambria" w:hAnsi="Cambria" w:cs="Cambria"/>
          <w:sz w:val="24"/>
          <w:szCs w:val="24"/>
        </w:rPr>
        <w:t>rojektowej,</w:t>
      </w:r>
    </w:p>
    <w:p w:rsidR="00A0094D" w:rsidRPr="005B52EF" w:rsidRDefault="00A0094D" w:rsidP="007B2E3C">
      <w:pPr>
        <w:pStyle w:val="Akapitzlist"/>
        <w:numPr>
          <w:ilvl w:val="0"/>
          <w:numId w:val="56"/>
        </w:numPr>
        <w:suppressAutoHyphens/>
        <w:autoSpaceDE w:val="0"/>
        <w:spacing w:after="0"/>
        <w:ind w:left="709" w:hanging="283"/>
        <w:jc w:val="both"/>
      </w:pPr>
      <w:r w:rsidRPr="005B52EF">
        <w:rPr>
          <w:rFonts w:ascii="Cambria" w:hAnsi="Cambria" w:cs="Cambria"/>
          <w:sz w:val="24"/>
          <w:szCs w:val="24"/>
        </w:rPr>
        <w:t xml:space="preserve">wprowadzanie zmian do Dokumentacji </w:t>
      </w:r>
      <w:r w:rsidR="00711492">
        <w:rPr>
          <w:rFonts w:ascii="Cambria" w:hAnsi="Cambria" w:cs="Cambria"/>
          <w:sz w:val="24"/>
          <w:szCs w:val="24"/>
        </w:rPr>
        <w:t>P</w:t>
      </w:r>
      <w:r w:rsidRPr="005B52EF">
        <w:rPr>
          <w:rFonts w:ascii="Cambria" w:hAnsi="Cambria" w:cs="Cambria"/>
          <w:sz w:val="24"/>
          <w:szCs w:val="24"/>
        </w:rPr>
        <w:t xml:space="preserve">rojektowej wynikających </w:t>
      </w:r>
      <w:r w:rsidRPr="005B52EF">
        <w:rPr>
          <w:rFonts w:ascii="Cambria" w:hAnsi="Cambria" w:cs="Cambria"/>
          <w:sz w:val="24"/>
          <w:szCs w:val="24"/>
        </w:rPr>
        <w:br/>
        <w:t>z konieczności jej aktualizacji.</w:t>
      </w:r>
    </w:p>
    <w:p w:rsidR="00A0094D" w:rsidRPr="005B52EF" w:rsidRDefault="00A0094D" w:rsidP="007B2E3C">
      <w:pPr>
        <w:pStyle w:val="Akapitzlist"/>
        <w:numPr>
          <w:ilvl w:val="0"/>
          <w:numId w:val="56"/>
        </w:numPr>
        <w:suppressAutoHyphens/>
        <w:autoSpaceDE w:val="0"/>
        <w:spacing w:after="0"/>
        <w:ind w:left="709" w:hanging="283"/>
        <w:jc w:val="both"/>
      </w:pPr>
      <w:r w:rsidRPr="005B52EF">
        <w:rPr>
          <w:rFonts w:ascii="Cambria" w:hAnsi="Cambria" w:cs="Cambria"/>
          <w:sz w:val="24"/>
          <w:szCs w:val="24"/>
        </w:rPr>
        <w:t>sprawowanie nadzoru autorskiego przez inny podmiot,</w:t>
      </w:r>
    </w:p>
    <w:p w:rsidR="00A0094D" w:rsidRPr="005B52EF" w:rsidRDefault="00A0094D" w:rsidP="007B2E3C">
      <w:pPr>
        <w:pStyle w:val="Akapitzlist"/>
        <w:numPr>
          <w:ilvl w:val="0"/>
          <w:numId w:val="56"/>
        </w:numPr>
        <w:suppressAutoHyphens/>
        <w:autoSpaceDE w:val="0"/>
        <w:spacing w:after="0"/>
        <w:ind w:left="709" w:hanging="283"/>
        <w:jc w:val="both"/>
      </w:pPr>
      <w:r w:rsidRPr="005B52EF">
        <w:rPr>
          <w:rFonts w:ascii="Cambria" w:hAnsi="Cambria" w:cs="Cambria"/>
          <w:sz w:val="24"/>
          <w:szCs w:val="24"/>
        </w:rPr>
        <w:t>decydowanie o sposobie oznaczenia autorstwa,</w:t>
      </w:r>
    </w:p>
    <w:p w:rsidR="00A0094D" w:rsidRPr="005B52EF" w:rsidRDefault="00A0094D" w:rsidP="007B2E3C">
      <w:pPr>
        <w:pStyle w:val="Akapitzlist"/>
        <w:numPr>
          <w:ilvl w:val="0"/>
          <w:numId w:val="56"/>
        </w:numPr>
        <w:suppressAutoHyphens/>
        <w:autoSpaceDE w:val="0"/>
        <w:spacing w:after="0"/>
        <w:ind w:left="709" w:hanging="283"/>
        <w:jc w:val="both"/>
      </w:pPr>
      <w:r w:rsidRPr="005B52EF">
        <w:rPr>
          <w:rFonts w:ascii="Cambria" w:hAnsi="Cambria" w:cs="Cambria"/>
          <w:sz w:val="24"/>
          <w:szCs w:val="24"/>
        </w:rPr>
        <w:t>decydowania o wprowadzaniu zmian mających wpływ na treść i formę utworu,</w:t>
      </w:r>
    </w:p>
    <w:p w:rsidR="00A0094D" w:rsidRPr="005B52EF" w:rsidRDefault="00A0094D" w:rsidP="007B2E3C">
      <w:pPr>
        <w:pStyle w:val="Akapitzlist"/>
        <w:numPr>
          <w:ilvl w:val="0"/>
          <w:numId w:val="56"/>
        </w:numPr>
        <w:suppressAutoHyphens/>
        <w:autoSpaceDE w:val="0"/>
        <w:spacing w:after="0"/>
        <w:ind w:left="709" w:hanging="283"/>
        <w:jc w:val="both"/>
      </w:pPr>
      <w:r w:rsidRPr="005B52EF">
        <w:rPr>
          <w:rFonts w:ascii="Cambria" w:hAnsi="Cambria" w:cs="Cambria"/>
          <w:sz w:val="24"/>
          <w:szCs w:val="24"/>
        </w:rPr>
        <w:t xml:space="preserve">decydowanie o rozpowszechnianiu Dokumentacji </w:t>
      </w:r>
      <w:r w:rsidR="00711492">
        <w:rPr>
          <w:rFonts w:ascii="Cambria" w:hAnsi="Cambria" w:cs="Cambria"/>
          <w:sz w:val="24"/>
          <w:szCs w:val="24"/>
        </w:rPr>
        <w:t>P</w:t>
      </w:r>
      <w:r w:rsidRPr="005B52EF">
        <w:rPr>
          <w:rFonts w:ascii="Cambria" w:hAnsi="Cambria" w:cs="Cambria"/>
          <w:sz w:val="24"/>
          <w:szCs w:val="24"/>
        </w:rPr>
        <w:t xml:space="preserve">rojektowej w całości lub </w:t>
      </w:r>
      <w:r w:rsidR="00006259">
        <w:rPr>
          <w:rFonts w:ascii="Cambria" w:hAnsi="Cambria" w:cs="Cambria"/>
          <w:sz w:val="24"/>
          <w:szCs w:val="24"/>
        </w:rPr>
        <w:br/>
      </w:r>
      <w:r w:rsidRPr="005B52EF">
        <w:rPr>
          <w:rFonts w:ascii="Cambria" w:hAnsi="Cambria" w:cs="Cambria"/>
          <w:sz w:val="24"/>
          <w:szCs w:val="24"/>
        </w:rPr>
        <w:t>w części samodzielnie lub w połączeniu z innymi utworami,</w:t>
      </w:r>
    </w:p>
    <w:p w:rsidR="00A0094D" w:rsidRPr="005B52EF" w:rsidRDefault="00A0094D" w:rsidP="007B2E3C">
      <w:pPr>
        <w:pStyle w:val="Akapitzlist"/>
        <w:numPr>
          <w:ilvl w:val="0"/>
          <w:numId w:val="56"/>
        </w:numPr>
        <w:suppressAutoHyphens/>
        <w:autoSpaceDE w:val="0"/>
        <w:spacing w:after="0"/>
        <w:ind w:left="709" w:hanging="283"/>
        <w:jc w:val="both"/>
      </w:pPr>
      <w:r w:rsidRPr="005B52EF">
        <w:rPr>
          <w:rFonts w:ascii="Cambria" w:hAnsi="Cambria" w:cs="Cambria"/>
          <w:sz w:val="24"/>
          <w:szCs w:val="24"/>
        </w:rPr>
        <w:t xml:space="preserve">decydowanie o wykorzystaniu Dokumentacji </w:t>
      </w:r>
      <w:r w:rsidR="00711492">
        <w:rPr>
          <w:rFonts w:ascii="Cambria" w:hAnsi="Cambria" w:cs="Cambria"/>
          <w:sz w:val="24"/>
          <w:szCs w:val="24"/>
        </w:rPr>
        <w:t>P</w:t>
      </w:r>
      <w:r w:rsidRPr="005B52EF">
        <w:rPr>
          <w:rFonts w:ascii="Cambria" w:hAnsi="Cambria" w:cs="Cambria"/>
          <w:sz w:val="24"/>
          <w:szCs w:val="24"/>
        </w:rPr>
        <w:t xml:space="preserve">rojektowej w całości lub w części samodzielnie lub w połączeniu z innymi utworami, według potrzeb Zamawiającego związanych z realizacją inwestycji, wykorzystaniem utworu, funkcjonowaniem obiektu zrealizowanym na podstawie utworu, udzielaniem informacji, prowadzeniem działań promocyjnych bądź komercyjnych, </w:t>
      </w:r>
      <w:r w:rsidR="00006259">
        <w:rPr>
          <w:rFonts w:ascii="Cambria" w:hAnsi="Cambria" w:cs="Cambria"/>
          <w:sz w:val="24"/>
          <w:szCs w:val="24"/>
        </w:rPr>
        <w:br/>
      </w:r>
      <w:r w:rsidRPr="005B52EF">
        <w:rPr>
          <w:rFonts w:ascii="Cambria" w:hAnsi="Cambria" w:cs="Cambria"/>
          <w:sz w:val="24"/>
          <w:szCs w:val="24"/>
        </w:rPr>
        <w:t>oraz koniecznością zastępczego zlecenia usunięcia wad.</w:t>
      </w:r>
    </w:p>
    <w:p w:rsidR="00A0094D" w:rsidRPr="005B52EF" w:rsidRDefault="00A0094D" w:rsidP="007B2E3C">
      <w:pPr>
        <w:pStyle w:val="Akapitzlist"/>
        <w:numPr>
          <w:ilvl w:val="0"/>
          <w:numId w:val="48"/>
        </w:numPr>
        <w:suppressAutoHyphens/>
        <w:autoSpaceDE w:val="0"/>
        <w:spacing w:after="0"/>
        <w:ind w:left="426" w:hanging="426"/>
        <w:jc w:val="both"/>
      </w:pPr>
      <w:r w:rsidRPr="005B52EF">
        <w:rPr>
          <w:rFonts w:ascii="Cambria" w:hAnsi="Cambria" w:cs="Cambria"/>
          <w:sz w:val="24"/>
          <w:szCs w:val="24"/>
        </w:rPr>
        <w:t xml:space="preserve">W chwili wydania Dokumentacji </w:t>
      </w:r>
      <w:r w:rsidR="00711492">
        <w:rPr>
          <w:rFonts w:ascii="Cambria" w:hAnsi="Cambria" w:cs="Cambria"/>
          <w:sz w:val="24"/>
          <w:szCs w:val="24"/>
        </w:rPr>
        <w:t>P</w:t>
      </w:r>
      <w:r w:rsidRPr="005B52EF">
        <w:rPr>
          <w:rFonts w:ascii="Cambria" w:hAnsi="Cambria" w:cs="Cambria"/>
          <w:sz w:val="24"/>
          <w:szCs w:val="24"/>
        </w:rPr>
        <w:t>rojektowej, Wykonawca przenosi na Zamawiającego prawo do wyrażania zgody na wykonywanie zależnych praw autorskich.</w:t>
      </w:r>
    </w:p>
    <w:p w:rsidR="00A0094D" w:rsidRPr="005B52EF" w:rsidRDefault="00A0094D" w:rsidP="007B2E3C">
      <w:pPr>
        <w:pStyle w:val="Akapitzlist"/>
        <w:numPr>
          <w:ilvl w:val="0"/>
          <w:numId w:val="58"/>
        </w:numPr>
        <w:suppressAutoHyphens/>
        <w:autoSpaceDE w:val="0"/>
        <w:spacing w:after="0"/>
        <w:ind w:left="426" w:hanging="426"/>
        <w:jc w:val="both"/>
      </w:pPr>
      <w:r w:rsidRPr="005B52EF">
        <w:rPr>
          <w:rFonts w:ascii="Cambria" w:hAnsi="Cambria" w:cs="Cambria"/>
          <w:sz w:val="24"/>
          <w:szCs w:val="24"/>
        </w:rPr>
        <w:t xml:space="preserve">W chwili wydania Dokumentacji </w:t>
      </w:r>
      <w:r w:rsidR="00711492">
        <w:rPr>
          <w:rFonts w:ascii="Cambria" w:hAnsi="Cambria" w:cs="Cambria"/>
          <w:sz w:val="24"/>
          <w:szCs w:val="24"/>
        </w:rPr>
        <w:t>P</w:t>
      </w:r>
      <w:r w:rsidRPr="005B52EF">
        <w:rPr>
          <w:rFonts w:ascii="Cambria" w:hAnsi="Cambria" w:cs="Cambria"/>
          <w:sz w:val="24"/>
          <w:szCs w:val="24"/>
        </w:rPr>
        <w:t xml:space="preserve">rojektowej, Wykonawca wyraża zgodę na rozporządzanie i korzystanie z opracowań Dokumentacji </w:t>
      </w:r>
      <w:r w:rsidR="00711492">
        <w:rPr>
          <w:rFonts w:ascii="Cambria" w:hAnsi="Cambria" w:cs="Cambria"/>
          <w:sz w:val="24"/>
          <w:szCs w:val="24"/>
        </w:rPr>
        <w:t>P</w:t>
      </w:r>
      <w:r w:rsidRPr="005B52EF">
        <w:rPr>
          <w:rFonts w:ascii="Cambria" w:hAnsi="Cambria" w:cs="Cambria"/>
          <w:sz w:val="24"/>
          <w:szCs w:val="24"/>
        </w:rPr>
        <w:t>rojektowej na polach eksploatacji, o których mowa w ust. 7 niniejszego paragrafu.</w:t>
      </w:r>
    </w:p>
    <w:p w:rsidR="00A0094D" w:rsidRPr="005B52EF" w:rsidRDefault="00A0094D" w:rsidP="007B2E3C">
      <w:pPr>
        <w:pStyle w:val="Akapitzlist"/>
        <w:numPr>
          <w:ilvl w:val="0"/>
          <w:numId w:val="58"/>
        </w:numPr>
        <w:suppressAutoHyphens/>
        <w:autoSpaceDE w:val="0"/>
        <w:spacing w:after="0"/>
        <w:ind w:left="426" w:hanging="426"/>
        <w:jc w:val="both"/>
      </w:pPr>
      <w:r w:rsidRPr="005B52EF">
        <w:rPr>
          <w:rFonts w:ascii="Cambria" w:hAnsi="Cambria" w:cs="Cambria"/>
          <w:sz w:val="24"/>
          <w:szCs w:val="24"/>
        </w:rPr>
        <w:t>Wykonawca oświadcza, że:</w:t>
      </w:r>
    </w:p>
    <w:p w:rsidR="00A0094D" w:rsidRPr="005B52EF" w:rsidRDefault="00A0094D" w:rsidP="007B2E3C">
      <w:pPr>
        <w:pStyle w:val="Akapitzlist"/>
        <w:numPr>
          <w:ilvl w:val="0"/>
          <w:numId w:val="49"/>
        </w:numPr>
        <w:suppressAutoHyphens/>
        <w:autoSpaceDE w:val="0"/>
        <w:spacing w:after="0"/>
        <w:ind w:left="709" w:hanging="283"/>
        <w:jc w:val="both"/>
      </w:pPr>
      <w:r w:rsidRPr="005B52EF">
        <w:rPr>
          <w:rFonts w:ascii="Cambria" w:hAnsi="Cambria" w:cs="Cambria"/>
          <w:sz w:val="24"/>
          <w:szCs w:val="24"/>
        </w:rPr>
        <w:lastRenderedPageBreak/>
        <w:t xml:space="preserve">wszelkie utwory w rozumieniu ustawy z dnia 4 lutego 1994 roku o prawie autorskim i prawach pokrewnych (t. j. Dz. U. z 2019 r., poz. 1231), jakimi będzie się posługiwał w trakcie wykonywania niniejszej umowy, a także, które powstaną w wyniku wykonywania niniejszej umowy, będą oryginalne, bez zapożyczeń </w:t>
      </w:r>
      <w:r w:rsidR="00006259">
        <w:rPr>
          <w:rFonts w:ascii="Cambria" w:hAnsi="Cambria" w:cs="Cambria"/>
          <w:sz w:val="24"/>
          <w:szCs w:val="24"/>
        </w:rPr>
        <w:br/>
      </w:r>
      <w:r w:rsidRPr="005B52EF">
        <w:rPr>
          <w:rFonts w:ascii="Cambria" w:hAnsi="Cambria" w:cs="Cambria"/>
          <w:sz w:val="24"/>
          <w:szCs w:val="24"/>
        </w:rPr>
        <w:t>z utworów osób trzecich oraz nie będą naruszać praw przysługujących osobom trzecim, w szczególności praw autorskich oraz ich dóbr osobistych;</w:t>
      </w:r>
    </w:p>
    <w:p w:rsidR="00A0094D" w:rsidRPr="005B52EF" w:rsidRDefault="00A0094D" w:rsidP="007B2E3C">
      <w:pPr>
        <w:pStyle w:val="Akapitzlist"/>
        <w:numPr>
          <w:ilvl w:val="0"/>
          <w:numId w:val="49"/>
        </w:numPr>
        <w:suppressAutoHyphens/>
        <w:autoSpaceDE w:val="0"/>
        <w:spacing w:after="0"/>
        <w:ind w:left="709" w:hanging="283"/>
        <w:jc w:val="both"/>
      </w:pPr>
      <w:r w:rsidRPr="005B52EF">
        <w:rPr>
          <w:rFonts w:ascii="Cambria" w:hAnsi="Cambria" w:cs="Cambria"/>
          <w:sz w:val="24"/>
          <w:szCs w:val="24"/>
        </w:rPr>
        <w:t xml:space="preserve">nabędzie, do dnia przekazania Dokumentacji </w:t>
      </w:r>
      <w:r w:rsidR="00711492">
        <w:rPr>
          <w:rFonts w:ascii="Cambria" w:hAnsi="Cambria" w:cs="Cambria"/>
          <w:sz w:val="24"/>
          <w:szCs w:val="24"/>
        </w:rPr>
        <w:t>P</w:t>
      </w:r>
      <w:r w:rsidRPr="005B52EF">
        <w:rPr>
          <w:rFonts w:ascii="Cambria" w:hAnsi="Cambria" w:cs="Cambria"/>
          <w:sz w:val="24"/>
          <w:szCs w:val="24"/>
        </w:rPr>
        <w:t xml:space="preserve">rojektowej Zamawiającemu, prawa, w tym autorskie prawa majątkowe oraz uzyska oświadczenia, których mowa w ust. 9 oraz wszelkie upoważnienia do wykonywania praw autorskich </w:t>
      </w:r>
      <w:r w:rsidR="00006259">
        <w:rPr>
          <w:rFonts w:ascii="Cambria" w:hAnsi="Cambria" w:cs="Cambria"/>
          <w:sz w:val="24"/>
          <w:szCs w:val="24"/>
        </w:rPr>
        <w:br/>
      </w:r>
      <w:r w:rsidRPr="005B52EF">
        <w:rPr>
          <w:rFonts w:ascii="Cambria" w:hAnsi="Cambria" w:cs="Cambria"/>
          <w:sz w:val="24"/>
          <w:szCs w:val="24"/>
        </w:rPr>
        <w:t xml:space="preserve">od osób, z którymi będzie współpracować przy realizacji niniejszej umowy, </w:t>
      </w:r>
      <w:r w:rsidR="00006259">
        <w:rPr>
          <w:rFonts w:ascii="Cambria" w:hAnsi="Cambria" w:cs="Cambria"/>
          <w:sz w:val="24"/>
          <w:szCs w:val="24"/>
        </w:rPr>
        <w:br/>
      </w:r>
      <w:r w:rsidRPr="005B52EF">
        <w:rPr>
          <w:rFonts w:ascii="Cambria" w:hAnsi="Cambria" w:cs="Cambria"/>
          <w:sz w:val="24"/>
          <w:szCs w:val="24"/>
        </w:rPr>
        <w:t>a także uzyska od tych osób nieodwołalne zgody na wykonywanie zależnych praw autorskich.</w:t>
      </w:r>
    </w:p>
    <w:p w:rsidR="00A0094D" w:rsidRPr="005B52EF" w:rsidRDefault="00A0094D" w:rsidP="007B2E3C">
      <w:pPr>
        <w:pStyle w:val="Akapitzlist"/>
        <w:numPr>
          <w:ilvl w:val="0"/>
          <w:numId w:val="47"/>
        </w:numPr>
        <w:tabs>
          <w:tab w:val="clear" w:pos="0"/>
        </w:tabs>
        <w:suppressAutoHyphens/>
        <w:autoSpaceDE w:val="0"/>
        <w:spacing w:after="0"/>
        <w:ind w:left="426" w:hanging="426"/>
        <w:jc w:val="both"/>
      </w:pPr>
      <w:r w:rsidRPr="005B52EF">
        <w:rPr>
          <w:rFonts w:ascii="Cambria" w:hAnsi="Cambria" w:cs="Cambria"/>
          <w:sz w:val="24"/>
          <w:szCs w:val="24"/>
        </w:rPr>
        <w:t xml:space="preserve">W przypadku, gdy na skutek naruszenia przez Wykonawcę któregokolwiek </w:t>
      </w:r>
      <w:r w:rsidR="00006259">
        <w:rPr>
          <w:rFonts w:ascii="Cambria" w:hAnsi="Cambria" w:cs="Cambria"/>
          <w:sz w:val="24"/>
          <w:szCs w:val="24"/>
        </w:rPr>
        <w:br/>
      </w:r>
      <w:r w:rsidRPr="005B52EF">
        <w:rPr>
          <w:rFonts w:ascii="Cambria" w:hAnsi="Cambria" w:cs="Cambria"/>
          <w:sz w:val="24"/>
          <w:szCs w:val="24"/>
        </w:rPr>
        <w:t xml:space="preserve">z postanowień ust. 7-11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Dokumentacji projektowej oraz do zwrotu odpowiedniej części wynagrodzenia z tytułu niniejszej umowy. </w:t>
      </w:r>
    </w:p>
    <w:p w:rsidR="00A0094D" w:rsidRPr="005B52EF" w:rsidRDefault="00A0094D" w:rsidP="007B2E3C">
      <w:pPr>
        <w:pStyle w:val="Akapitzlist"/>
        <w:numPr>
          <w:ilvl w:val="0"/>
          <w:numId w:val="47"/>
        </w:numPr>
        <w:suppressAutoHyphens/>
        <w:autoSpaceDE w:val="0"/>
        <w:spacing w:after="0"/>
        <w:ind w:left="426" w:hanging="426"/>
        <w:jc w:val="both"/>
      </w:pPr>
      <w:r w:rsidRPr="005B52EF">
        <w:rPr>
          <w:rFonts w:ascii="Cambria" w:hAnsi="Cambria" w:cs="Cambria"/>
          <w:sz w:val="24"/>
          <w:szCs w:val="24"/>
        </w:rPr>
        <w:t>Nabycie praw, o których mowa w niniejszym paragrafie nie jest ograniczone czasowo lub terytorialnie oraz następuje w ramach wynagrodzenia, o którym mowa w § 3 ust. 1 pkt. 1) niniejszej umowy.</w:t>
      </w:r>
    </w:p>
    <w:p w:rsidR="00A0094D" w:rsidRPr="005B52EF" w:rsidRDefault="00A0094D" w:rsidP="007B2E3C">
      <w:pPr>
        <w:pStyle w:val="Akapitzlist"/>
        <w:numPr>
          <w:ilvl w:val="0"/>
          <w:numId w:val="47"/>
        </w:numPr>
        <w:suppressAutoHyphens/>
        <w:autoSpaceDE w:val="0"/>
        <w:spacing w:after="0"/>
        <w:ind w:left="426" w:hanging="426"/>
        <w:jc w:val="both"/>
      </w:pPr>
      <w:r w:rsidRPr="005B52EF">
        <w:rPr>
          <w:rFonts w:ascii="Cambria" w:hAnsi="Cambria" w:cs="Cambria"/>
          <w:sz w:val="24"/>
          <w:szCs w:val="24"/>
        </w:rPr>
        <w:t>W ramach realizacji Przedmiotu umowy i w ramach wynagrodzenia, o którym mowa w § 3 ust. 1 niniejszej umowy, Wykonawca zobowiązany jest również do:</w:t>
      </w:r>
    </w:p>
    <w:p w:rsidR="00A0094D" w:rsidRPr="005B52EF" w:rsidRDefault="00A0094D" w:rsidP="007B2E3C">
      <w:pPr>
        <w:pStyle w:val="Akapitzlist"/>
        <w:numPr>
          <w:ilvl w:val="0"/>
          <w:numId w:val="44"/>
        </w:numPr>
        <w:suppressAutoHyphens/>
        <w:autoSpaceDE w:val="0"/>
        <w:spacing w:after="0"/>
        <w:ind w:left="709" w:hanging="283"/>
        <w:jc w:val="both"/>
      </w:pPr>
      <w:r w:rsidRPr="005B52EF">
        <w:rPr>
          <w:rFonts w:ascii="Cambria" w:hAnsi="Cambria" w:cs="Cambria"/>
          <w:sz w:val="24"/>
          <w:szCs w:val="24"/>
        </w:rPr>
        <w:t xml:space="preserve">przedstawiania Zamawiającemu </w:t>
      </w:r>
      <w:r w:rsidRPr="00711492">
        <w:rPr>
          <w:rFonts w:ascii="Cambria" w:hAnsi="Cambria" w:cs="Cambria"/>
          <w:bCs/>
          <w:sz w:val="24"/>
          <w:szCs w:val="24"/>
        </w:rPr>
        <w:t xml:space="preserve">nie rzadziej </w:t>
      </w:r>
      <w:r w:rsidRPr="00006259">
        <w:rPr>
          <w:rFonts w:ascii="Cambria" w:hAnsi="Cambria" w:cs="Cambria"/>
          <w:bCs/>
          <w:sz w:val="24"/>
          <w:szCs w:val="24"/>
        </w:rPr>
        <w:t xml:space="preserve">niż raz </w:t>
      </w:r>
      <w:r w:rsidR="00006259" w:rsidRPr="00006259">
        <w:rPr>
          <w:rFonts w:ascii="Cambria" w:hAnsi="Cambria" w:cs="Cambria"/>
          <w:bCs/>
          <w:sz w:val="24"/>
          <w:szCs w:val="24"/>
        </w:rPr>
        <w:t xml:space="preserve">na </w:t>
      </w:r>
      <w:r w:rsidR="00006259">
        <w:rPr>
          <w:rFonts w:ascii="Cambria" w:hAnsi="Cambria" w:cs="Cambria"/>
          <w:bCs/>
          <w:sz w:val="24"/>
          <w:szCs w:val="24"/>
        </w:rPr>
        <w:t xml:space="preserve">miesiąc </w:t>
      </w:r>
      <w:r w:rsidRPr="00711492">
        <w:rPr>
          <w:rFonts w:ascii="Cambria" w:hAnsi="Cambria" w:cs="Cambria"/>
          <w:bCs/>
          <w:sz w:val="24"/>
          <w:szCs w:val="24"/>
        </w:rPr>
        <w:t>raportu o stanie zaawansowania prac</w:t>
      </w:r>
      <w:r w:rsidR="00711492">
        <w:rPr>
          <w:rFonts w:ascii="Cambria" w:hAnsi="Cambria" w:cs="Cambria"/>
          <w:bCs/>
          <w:sz w:val="24"/>
          <w:szCs w:val="24"/>
        </w:rPr>
        <w:t xml:space="preserve"> projektowych</w:t>
      </w:r>
      <w:r w:rsidRPr="00711492">
        <w:rPr>
          <w:rFonts w:ascii="Cambria" w:hAnsi="Cambria" w:cs="Cambria"/>
          <w:bCs/>
          <w:sz w:val="24"/>
          <w:szCs w:val="24"/>
        </w:rPr>
        <w:t>,</w:t>
      </w:r>
      <w:r w:rsidRPr="005B52EF">
        <w:rPr>
          <w:rFonts w:ascii="Cambria" w:hAnsi="Cambria" w:cs="Cambria"/>
          <w:sz w:val="24"/>
          <w:szCs w:val="24"/>
        </w:rPr>
        <w:t xml:space="preserve"> w terminie 3 dni od daty zakończenia każdego dwutygodniowego okresu raportowania; pierwszy raport Wykonawca opracuje po zakończeniu pierwszego pełnego dwutygodniowego okresu raportowania. Okres raportowania ustala się w tygodniach kalendarzowych;</w:t>
      </w:r>
    </w:p>
    <w:p w:rsidR="00A0094D" w:rsidRPr="005B52EF" w:rsidRDefault="00A0094D" w:rsidP="007B2E3C">
      <w:pPr>
        <w:pStyle w:val="Akapitzlist"/>
        <w:numPr>
          <w:ilvl w:val="0"/>
          <w:numId w:val="44"/>
        </w:numPr>
        <w:suppressAutoHyphens/>
        <w:autoSpaceDE w:val="0"/>
        <w:spacing w:after="0"/>
        <w:ind w:left="709" w:hanging="283"/>
        <w:jc w:val="both"/>
      </w:pPr>
      <w:r w:rsidRPr="005B52EF">
        <w:rPr>
          <w:rFonts w:ascii="Cambria" w:hAnsi="Cambria" w:cs="Cambria"/>
          <w:sz w:val="24"/>
          <w:szCs w:val="24"/>
        </w:rPr>
        <w:t xml:space="preserve">niezależnie od obowiązku, o którym mowa w </w:t>
      </w:r>
      <w:proofErr w:type="spellStart"/>
      <w:r w:rsidRPr="005B52EF">
        <w:rPr>
          <w:rFonts w:ascii="Cambria" w:hAnsi="Cambria" w:cs="Cambria"/>
          <w:sz w:val="24"/>
          <w:szCs w:val="24"/>
        </w:rPr>
        <w:t>pkt</w:t>
      </w:r>
      <w:proofErr w:type="spellEnd"/>
      <w:r w:rsidRPr="005B52EF">
        <w:rPr>
          <w:rFonts w:ascii="Cambria" w:hAnsi="Cambria" w:cs="Cambria"/>
          <w:sz w:val="24"/>
          <w:szCs w:val="24"/>
        </w:rPr>
        <w:t xml:space="preserve"> 1 powyżej, Wykonawca zobowiązany jest do przedstawienia na wezwanie Zamawiającego informacji </w:t>
      </w:r>
      <w:r w:rsidR="00006259">
        <w:rPr>
          <w:rFonts w:ascii="Cambria" w:hAnsi="Cambria" w:cs="Cambria"/>
          <w:sz w:val="24"/>
          <w:szCs w:val="24"/>
        </w:rPr>
        <w:br/>
      </w:r>
      <w:r w:rsidRPr="005B52EF">
        <w:rPr>
          <w:rFonts w:ascii="Cambria" w:hAnsi="Cambria" w:cs="Cambria"/>
          <w:sz w:val="24"/>
          <w:szCs w:val="24"/>
        </w:rPr>
        <w:t>o stanie zaawansowania prac projektowych, w terminie 2 dni roboczych liczonych od momentu otrzymania wezwania;</w:t>
      </w:r>
    </w:p>
    <w:p w:rsidR="00A0094D" w:rsidRPr="005B52EF" w:rsidRDefault="00A0094D" w:rsidP="007B2E3C">
      <w:pPr>
        <w:pStyle w:val="Akapitzlist"/>
        <w:numPr>
          <w:ilvl w:val="0"/>
          <w:numId w:val="44"/>
        </w:numPr>
        <w:suppressAutoHyphens/>
        <w:autoSpaceDE w:val="0"/>
        <w:spacing w:after="0"/>
        <w:ind w:left="709" w:hanging="283"/>
        <w:jc w:val="both"/>
      </w:pPr>
      <w:r w:rsidRPr="005B52EF">
        <w:rPr>
          <w:rFonts w:ascii="Cambria" w:hAnsi="Cambria" w:cs="Cambria"/>
          <w:sz w:val="24"/>
          <w:szCs w:val="24"/>
        </w:rPr>
        <w:t>uczestniczenia we wszystkich spotkaniach, na wezwanie Zamawiającego, związanych z realizacją Przedmiotu umowy.</w:t>
      </w:r>
    </w:p>
    <w:p w:rsidR="00A0094D" w:rsidRPr="005B52EF" w:rsidRDefault="00A0094D" w:rsidP="00A0094D">
      <w:pPr>
        <w:autoSpaceDE w:val="0"/>
        <w:spacing w:after="0"/>
        <w:jc w:val="center"/>
        <w:rPr>
          <w:rFonts w:ascii="Cambria" w:hAnsi="Cambria" w:cs="Cambria"/>
          <w:b/>
          <w:bCs/>
          <w:sz w:val="24"/>
          <w:szCs w:val="24"/>
        </w:rPr>
      </w:pPr>
    </w:p>
    <w:p w:rsidR="00A0094D" w:rsidRPr="005B52EF" w:rsidRDefault="00A0094D" w:rsidP="00A0094D">
      <w:pPr>
        <w:autoSpaceDE w:val="0"/>
        <w:spacing w:after="0"/>
        <w:jc w:val="center"/>
      </w:pPr>
      <w:r w:rsidRPr="005B52EF">
        <w:rPr>
          <w:rFonts w:ascii="Cambria" w:hAnsi="Cambria" w:cs="Cambria"/>
          <w:b/>
          <w:bCs/>
          <w:sz w:val="24"/>
          <w:szCs w:val="24"/>
        </w:rPr>
        <w:t>§ 1b</w:t>
      </w:r>
    </w:p>
    <w:p w:rsidR="00A0094D" w:rsidRPr="005B52EF" w:rsidRDefault="00A0094D" w:rsidP="00A0094D">
      <w:pPr>
        <w:autoSpaceDE w:val="0"/>
        <w:spacing w:after="0"/>
        <w:jc w:val="center"/>
      </w:pPr>
      <w:r w:rsidRPr="005B52EF">
        <w:rPr>
          <w:rFonts w:ascii="Cambria" w:hAnsi="Cambria" w:cs="Cambria"/>
          <w:b/>
          <w:bCs/>
          <w:sz w:val="24"/>
          <w:szCs w:val="24"/>
        </w:rPr>
        <w:t>Sposób realizacji robót budowlanych</w:t>
      </w:r>
    </w:p>
    <w:p w:rsidR="00A0094D" w:rsidRPr="005B52EF" w:rsidRDefault="00A0094D" w:rsidP="007B2E3C">
      <w:pPr>
        <w:pStyle w:val="Akapitzlist"/>
        <w:numPr>
          <w:ilvl w:val="0"/>
          <w:numId w:val="57"/>
        </w:numPr>
        <w:suppressAutoHyphens/>
        <w:autoSpaceDE w:val="0"/>
        <w:spacing w:after="0"/>
        <w:ind w:left="426" w:hanging="426"/>
        <w:jc w:val="both"/>
      </w:pPr>
      <w:r w:rsidRPr="005B52EF">
        <w:rPr>
          <w:rFonts w:ascii="Cambria" w:hAnsi="Cambria" w:cs="Cambria"/>
          <w:sz w:val="24"/>
          <w:szCs w:val="24"/>
        </w:rPr>
        <w:t xml:space="preserve">Wykonawca </w:t>
      </w:r>
      <w:r w:rsidR="003F5384" w:rsidRPr="005B52EF">
        <w:rPr>
          <w:rFonts w:ascii="Cambria" w:hAnsi="Cambria" w:cs="Cambria"/>
          <w:sz w:val="24"/>
          <w:szCs w:val="24"/>
        </w:rPr>
        <w:t xml:space="preserve">na własny koszt </w:t>
      </w:r>
      <w:r w:rsidRPr="005B52EF">
        <w:rPr>
          <w:rFonts w:ascii="Cambria" w:hAnsi="Cambria" w:cs="Cambria"/>
          <w:sz w:val="24"/>
          <w:szCs w:val="24"/>
        </w:rPr>
        <w:t>zabezpieczy teren robót i zapewni organizację zaplecza budowy.</w:t>
      </w:r>
    </w:p>
    <w:p w:rsidR="00A0094D" w:rsidRPr="005B52EF" w:rsidRDefault="00A0094D" w:rsidP="007B2E3C">
      <w:pPr>
        <w:pStyle w:val="Akapitzlist"/>
        <w:numPr>
          <w:ilvl w:val="0"/>
          <w:numId w:val="57"/>
        </w:numPr>
        <w:suppressAutoHyphens/>
        <w:autoSpaceDE w:val="0"/>
        <w:spacing w:after="0"/>
        <w:ind w:left="426" w:hanging="426"/>
      </w:pPr>
      <w:r w:rsidRPr="005B52EF">
        <w:rPr>
          <w:rFonts w:ascii="Cambria" w:hAnsi="Cambria" w:cs="Cambria"/>
          <w:sz w:val="24"/>
          <w:szCs w:val="24"/>
        </w:rPr>
        <w:t>Wykonawca zobowiązuje się ponadto w szczególności do:</w:t>
      </w:r>
    </w:p>
    <w:p w:rsidR="00A0094D" w:rsidRPr="005B52EF" w:rsidRDefault="00A0094D" w:rsidP="007B2E3C">
      <w:pPr>
        <w:pStyle w:val="Akapitzlist"/>
        <w:numPr>
          <w:ilvl w:val="0"/>
          <w:numId w:val="60"/>
        </w:numPr>
        <w:tabs>
          <w:tab w:val="left" w:pos="851"/>
        </w:tabs>
        <w:suppressAutoHyphens/>
        <w:autoSpaceDE w:val="0"/>
        <w:spacing w:after="0"/>
        <w:ind w:left="851" w:hanging="425"/>
        <w:jc w:val="both"/>
      </w:pPr>
      <w:r w:rsidRPr="005B52EF">
        <w:rPr>
          <w:rFonts w:ascii="Cambria" w:hAnsi="Cambria" w:cs="Cambria"/>
          <w:sz w:val="24"/>
          <w:szCs w:val="24"/>
        </w:rPr>
        <w:lastRenderedPageBreak/>
        <w:t xml:space="preserve">zapewnienia sprawowania kierownictwa robót przez kierownika budowy oraz kierowników branżowych przez cały okres realizacji Przedmiotu umowy, aż </w:t>
      </w:r>
      <w:r w:rsidR="00006259">
        <w:rPr>
          <w:rFonts w:ascii="Cambria" w:hAnsi="Cambria" w:cs="Cambria"/>
          <w:sz w:val="24"/>
          <w:szCs w:val="24"/>
        </w:rPr>
        <w:br/>
      </w:r>
      <w:r w:rsidRPr="005B52EF">
        <w:rPr>
          <w:rFonts w:ascii="Cambria" w:hAnsi="Cambria" w:cs="Cambria"/>
          <w:sz w:val="24"/>
          <w:szCs w:val="24"/>
        </w:rPr>
        <w:t xml:space="preserve">do końcowego odbioru Przedmiotu umowy i w tym celu zobowiązany jest </w:t>
      </w:r>
      <w:r w:rsidR="00006259">
        <w:rPr>
          <w:rFonts w:ascii="Cambria" w:hAnsi="Cambria" w:cs="Cambria"/>
          <w:sz w:val="24"/>
          <w:szCs w:val="24"/>
        </w:rPr>
        <w:br/>
      </w:r>
      <w:r w:rsidRPr="005B52EF">
        <w:rPr>
          <w:rFonts w:ascii="Cambria" w:hAnsi="Cambria" w:cs="Cambria"/>
          <w:sz w:val="24"/>
          <w:szCs w:val="24"/>
        </w:rPr>
        <w:t xml:space="preserve">do wyznaczenia osoby (wskazanej w wykazie osób złożonym w postępowaniu </w:t>
      </w:r>
      <w:r w:rsidR="00006259">
        <w:rPr>
          <w:rFonts w:ascii="Cambria" w:hAnsi="Cambria" w:cs="Cambria"/>
          <w:sz w:val="24"/>
          <w:szCs w:val="24"/>
        </w:rPr>
        <w:br/>
      </w:r>
      <w:r w:rsidRPr="005B52EF">
        <w:rPr>
          <w:rFonts w:ascii="Cambria" w:hAnsi="Cambria" w:cs="Cambria"/>
          <w:sz w:val="24"/>
          <w:szCs w:val="24"/>
        </w:rPr>
        <w:t xml:space="preserve">o udzielenie zamówienia publicznego) posiadającej stosowne uprawnienia, która będzie wykonywała obowiązki kierownika budowy, przewidziane </w:t>
      </w:r>
      <w:r w:rsidR="00006259">
        <w:rPr>
          <w:rFonts w:ascii="Cambria" w:hAnsi="Cambria" w:cs="Cambria"/>
          <w:sz w:val="24"/>
          <w:szCs w:val="24"/>
        </w:rPr>
        <w:br/>
      </w:r>
      <w:r w:rsidRPr="005B52EF">
        <w:rPr>
          <w:rFonts w:ascii="Cambria" w:hAnsi="Cambria" w:cs="Cambria"/>
          <w:sz w:val="24"/>
          <w:szCs w:val="24"/>
        </w:rPr>
        <w:t>w ustawie Prawo Budowlane i do przekazania Zamawiającemu, najpóźniej do dnia rozpoczęcia robót, oświadczenia złożonego przez tą osobę o przyjęciu przez nią przedmiotowych obowiązków wraz z dokumentem potwierdzającym posiadanie przez nią stosownych uprawnień; jak również do wskazania kierowników branżowych;</w:t>
      </w:r>
    </w:p>
    <w:p w:rsidR="00A0094D" w:rsidRPr="005B52EF" w:rsidRDefault="00A0094D" w:rsidP="007B2E3C">
      <w:pPr>
        <w:pStyle w:val="Akapitzlist"/>
        <w:numPr>
          <w:ilvl w:val="0"/>
          <w:numId w:val="60"/>
        </w:numPr>
        <w:tabs>
          <w:tab w:val="left" w:pos="851"/>
        </w:tabs>
        <w:suppressAutoHyphens/>
        <w:autoSpaceDE w:val="0"/>
        <w:spacing w:after="0"/>
        <w:ind w:left="851" w:hanging="425"/>
        <w:jc w:val="both"/>
      </w:pPr>
      <w:r w:rsidRPr="005B52EF">
        <w:rPr>
          <w:rFonts w:ascii="Cambria" w:hAnsi="Cambria" w:cs="Cambria"/>
          <w:sz w:val="24"/>
          <w:szCs w:val="24"/>
        </w:rPr>
        <w:t>zapewnienia zasilania terenu budowy w niezbędne media i zapłaty za te media;</w:t>
      </w:r>
    </w:p>
    <w:p w:rsidR="00A0094D" w:rsidRPr="005B52EF" w:rsidRDefault="00A0094D" w:rsidP="007B2E3C">
      <w:pPr>
        <w:pStyle w:val="Akapitzlist"/>
        <w:numPr>
          <w:ilvl w:val="0"/>
          <w:numId w:val="60"/>
        </w:numPr>
        <w:tabs>
          <w:tab w:val="left" w:pos="851"/>
        </w:tabs>
        <w:suppressAutoHyphens/>
        <w:autoSpaceDE w:val="0"/>
        <w:spacing w:after="0"/>
        <w:ind w:left="851" w:hanging="425"/>
        <w:jc w:val="both"/>
      </w:pPr>
      <w:r w:rsidRPr="005B52EF">
        <w:rPr>
          <w:rFonts w:ascii="Cambria" w:hAnsi="Cambria" w:cs="Cambria"/>
          <w:sz w:val="24"/>
          <w:szCs w:val="24"/>
        </w:rPr>
        <w:t>w razie zaistnienia takiej konieczności</w:t>
      </w:r>
      <w:r w:rsidR="000B170F">
        <w:rPr>
          <w:rFonts w:ascii="Cambria" w:hAnsi="Cambria" w:cs="Cambria"/>
          <w:sz w:val="24"/>
          <w:szCs w:val="24"/>
        </w:rPr>
        <w:t xml:space="preserve"> - </w:t>
      </w:r>
      <w:r w:rsidRPr="005B52EF">
        <w:rPr>
          <w:rFonts w:ascii="Cambria" w:hAnsi="Cambria" w:cs="Cambria"/>
          <w:sz w:val="24"/>
          <w:szCs w:val="24"/>
        </w:rPr>
        <w:t xml:space="preserve">do uzyskania w imieniu i na rzecz Zamawiającego wszelkich niezbędnych </w:t>
      </w:r>
      <w:proofErr w:type="spellStart"/>
      <w:r w:rsidRPr="005B52EF">
        <w:rPr>
          <w:rFonts w:ascii="Cambria" w:hAnsi="Cambria" w:cs="Cambria"/>
          <w:sz w:val="24"/>
          <w:szCs w:val="24"/>
        </w:rPr>
        <w:t>zgód</w:t>
      </w:r>
      <w:proofErr w:type="spellEnd"/>
      <w:r w:rsidRPr="005B52EF">
        <w:rPr>
          <w:rFonts w:ascii="Cambria" w:hAnsi="Cambria" w:cs="Cambria"/>
          <w:sz w:val="24"/>
          <w:szCs w:val="24"/>
        </w:rPr>
        <w:t xml:space="preserve"> na wejście w teren od zarządców infrastruktury technicznej oraz powiadomienia ich o robotach;</w:t>
      </w:r>
    </w:p>
    <w:p w:rsidR="00A0094D" w:rsidRPr="005B52EF" w:rsidRDefault="00A0094D" w:rsidP="007B2E3C">
      <w:pPr>
        <w:pStyle w:val="Akapitzlist"/>
        <w:numPr>
          <w:ilvl w:val="0"/>
          <w:numId w:val="60"/>
        </w:numPr>
        <w:tabs>
          <w:tab w:val="left" w:pos="851"/>
        </w:tabs>
        <w:suppressAutoHyphens/>
        <w:autoSpaceDE w:val="0"/>
        <w:spacing w:after="0"/>
        <w:ind w:left="851" w:hanging="425"/>
        <w:jc w:val="both"/>
      </w:pPr>
      <w:r w:rsidRPr="005B52EF">
        <w:rPr>
          <w:rFonts w:ascii="Cambria" w:hAnsi="Cambria" w:cs="Cambria"/>
          <w:sz w:val="24"/>
          <w:szCs w:val="24"/>
        </w:rPr>
        <w:t>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budowy. Za nienależyte wykonanie tych obowiązków Wykonawca ponosi odpowiedzialność odszkodowawczą wobec osób trzecich, które poniosą szkodę w związku z nienależytym wykonaniem obowiązku przez Wykonawcę;</w:t>
      </w:r>
    </w:p>
    <w:p w:rsidR="00A0094D" w:rsidRPr="005B52EF" w:rsidRDefault="00A0094D" w:rsidP="007B2E3C">
      <w:pPr>
        <w:pStyle w:val="Akapitzlist"/>
        <w:numPr>
          <w:ilvl w:val="0"/>
          <w:numId w:val="60"/>
        </w:numPr>
        <w:tabs>
          <w:tab w:val="left" w:pos="851"/>
        </w:tabs>
        <w:suppressAutoHyphens/>
        <w:autoSpaceDE w:val="0"/>
        <w:spacing w:after="0"/>
        <w:ind w:left="851" w:hanging="425"/>
        <w:jc w:val="both"/>
      </w:pPr>
      <w:r w:rsidRPr="005B52EF">
        <w:rPr>
          <w:rFonts w:ascii="Cambria" w:hAnsi="Cambria" w:cs="Cambria"/>
          <w:sz w:val="24"/>
          <w:szCs w:val="24"/>
        </w:rPr>
        <w:t>usuwania awarii zawiązanych z prowadzeniem budowy, wykonania odpowiednich zabezpieczeń w rejonie prowadzenia robót, a po zakończeniu robót - doprowadzenia do należytego stanu terenu budowy, a także – w razie korzystania w trakcie realizacji robót z sąsiednich nieruchomości, położonych na trasie przejazdu Wykonawcy do terenu budowy – doprowadzenia ich do stanu poprzedniego;</w:t>
      </w:r>
    </w:p>
    <w:p w:rsidR="003A02CD" w:rsidRPr="000B170F" w:rsidRDefault="00A0094D" w:rsidP="007B2E3C">
      <w:pPr>
        <w:pStyle w:val="Akapitzlist"/>
        <w:numPr>
          <w:ilvl w:val="0"/>
          <w:numId w:val="60"/>
        </w:numPr>
        <w:tabs>
          <w:tab w:val="left" w:pos="851"/>
        </w:tabs>
        <w:suppressAutoHyphens/>
        <w:autoSpaceDE w:val="0"/>
        <w:spacing w:after="0"/>
        <w:ind w:left="851" w:hanging="425"/>
        <w:jc w:val="both"/>
      </w:pPr>
      <w:r w:rsidRPr="005B52EF">
        <w:rPr>
          <w:rFonts w:ascii="Cambria" w:hAnsi="Cambria" w:cs="Cambria"/>
          <w:sz w:val="24"/>
          <w:szCs w:val="24"/>
        </w:rPr>
        <w:t>zabezpieczenia terenu budowy przed niekorzystnymi warunkami atmosferycznymi, a w przypadku powstania szkody, niezwłoczne dokonanie jej naprawy</w:t>
      </w:r>
      <w:r w:rsidR="003A02CD">
        <w:rPr>
          <w:rFonts w:ascii="Cambria" w:hAnsi="Cambria" w:cs="Cambria"/>
          <w:sz w:val="24"/>
          <w:szCs w:val="24"/>
        </w:rPr>
        <w:t>.</w:t>
      </w:r>
    </w:p>
    <w:p w:rsidR="000B170F" w:rsidRPr="000B170F" w:rsidRDefault="000B170F" w:rsidP="007B2E3C">
      <w:pPr>
        <w:pStyle w:val="Jasnalistaakcent51"/>
        <w:widowControl/>
        <w:numPr>
          <w:ilvl w:val="0"/>
          <w:numId w:val="60"/>
        </w:numPr>
        <w:suppressAutoHyphens w:val="0"/>
        <w:autoSpaceDE w:val="0"/>
        <w:autoSpaceDN w:val="0"/>
        <w:spacing w:after="0"/>
        <w:ind w:left="851" w:hanging="425"/>
        <w:textAlignment w:val="auto"/>
        <w:rPr>
          <w:rStyle w:val="apple-converted-space"/>
          <w:rFonts w:ascii="Cambria" w:eastAsia="Calibri" w:hAnsi="Cambria" w:cs="Calibri"/>
          <w:color w:val="000000"/>
          <w:sz w:val="24"/>
          <w:szCs w:val="24"/>
          <w:lang w:eastAsia="en-US"/>
        </w:rPr>
      </w:pPr>
      <w:r w:rsidRPr="000B170F">
        <w:rPr>
          <w:rFonts w:ascii="Cambria" w:eastAsia="Calibri" w:hAnsi="Cambria" w:cs="Calibri"/>
          <w:sz w:val="24"/>
          <w:szCs w:val="24"/>
          <w:lang w:eastAsia="en-US"/>
        </w:rPr>
        <w:t>wykonani</w:t>
      </w:r>
      <w:r>
        <w:rPr>
          <w:rFonts w:ascii="Cambria" w:eastAsia="Calibri" w:hAnsi="Cambria" w:cs="Calibri"/>
          <w:sz w:val="24"/>
          <w:szCs w:val="24"/>
          <w:lang w:eastAsia="en-US"/>
        </w:rPr>
        <w:t>a</w:t>
      </w:r>
      <w:r w:rsidRPr="000B170F">
        <w:rPr>
          <w:rFonts w:ascii="Cambria" w:eastAsia="Calibri" w:hAnsi="Cambria" w:cs="Calibri"/>
          <w:sz w:val="24"/>
          <w:szCs w:val="24"/>
          <w:lang w:eastAsia="en-US"/>
        </w:rPr>
        <w:t xml:space="preserve"> robót zgodnie z </w:t>
      </w:r>
      <w:r>
        <w:rPr>
          <w:rFonts w:ascii="Cambria" w:eastAsia="Calibri" w:hAnsi="Cambria" w:cs="Calibri"/>
          <w:sz w:val="24"/>
          <w:szCs w:val="24"/>
          <w:lang w:eastAsia="en-US"/>
        </w:rPr>
        <w:t>D</w:t>
      </w:r>
      <w:r w:rsidRPr="000B170F">
        <w:rPr>
          <w:rFonts w:ascii="Cambria" w:eastAsia="Calibri" w:hAnsi="Cambria" w:cs="Calibri"/>
          <w:sz w:val="24"/>
          <w:szCs w:val="24"/>
          <w:lang w:eastAsia="en-US"/>
        </w:rPr>
        <w:t xml:space="preserve">okumentacją </w:t>
      </w:r>
      <w:r>
        <w:rPr>
          <w:rFonts w:ascii="Cambria" w:eastAsia="Calibri" w:hAnsi="Cambria" w:cs="Calibri"/>
          <w:sz w:val="24"/>
          <w:szCs w:val="24"/>
          <w:lang w:eastAsia="en-US"/>
        </w:rPr>
        <w:t>P</w:t>
      </w:r>
      <w:r w:rsidRPr="000B170F">
        <w:rPr>
          <w:rFonts w:ascii="Cambria" w:eastAsia="Calibri" w:hAnsi="Cambria" w:cs="Calibri"/>
          <w:sz w:val="24"/>
          <w:szCs w:val="24"/>
          <w:lang w:eastAsia="en-US"/>
        </w:rPr>
        <w:t xml:space="preserve">rojektową; </w:t>
      </w:r>
    </w:p>
    <w:p w:rsidR="000B170F" w:rsidRPr="00EC702D" w:rsidRDefault="000B170F" w:rsidP="007B2E3C">
      <w:pPr>
        <w:widowControl/>
        <w:numPr>
          <w:ilvl w:val="0"/>
          <w:numId w:val="60"/>
        </w:numPr>
        <w:tabs>
          <w:tab w:val="left" w:pos="180"/>
          <w:tab w:val="left" w:pos="709"/>
        </w:tabs>
        <w:suppressAutoHyphens w:val="0"/>
        <w:adjustRightInd/>
        <w:spacing w:after="0"/>
        <w:ind w:left="851" w:hanging="425"/>
        <w:textAlignment w:val="auto"/>
        <w:rPr>
          <w:rFonts w:ascii="Cambria" w:hAnsi="Cambria"/>
          <w:sz w:val="24"/>
          <w:szCs w:val="24"/>
        </w:rPr>
      </w:pPr>
      <w:r>
        <w:rPr>
          <w:rFonts w:ascii="Cambria" w:hAnsi="Cambria"/>
          <w:sz w:val="24"/>
          <w:szCs w:val="24"/>
        </w:rPr>
        <w:tab/>
      </w:r>
      <w:r w:rsidRPr="00EC702D">
        <w:rPr>
          <w:rFonts w:ascii="Cambria" w:hAnsi="Cambria"/>
          <w:sz w:val="24"/>
          <w:szCs w:val="24"/>
        </w:rPr>
        <w:t>zapewnieni</w:t>
      </w:r>
      <w:r>
        <w:rPr>
          <w:rFonts w:ascii="Cambria" w:hAnsi="Cambria"/>
          <w:sz w:val="24"/>
          <w:szCs w:val="24"/>
        </w:rPr>
        <w:t>a</w:t>
      </w:r>
      <w:r w:rsidRPr="00EC702D">
        <w:rPr>
          <w:rFonts w:ascii="Cambria" w:hAnsi="Cambria"/>
          <w:sz w:val="24"/>
          <w:szCs w:val="24"/>
        </w:rPr>
        <w:t xml:space="preserve"> kompleksowej obsługi geodezyjnej na etapie realizacji </w:t>
      </w:r>
      <w:r w:rsidRPr="00EC702D">
        <w:rPr>
          <w:rFonts w:ascii="Cambria" w:hAnsi="Cambria"/>
          <w:sz w:val="24"/>
          <w:szCs w:val="24"/>
        </w:rPr>
        <w:br/>
        <w:t>umowy i po jej wykonaniu w tym wykonanie geodezyjnej inwentaryzacji powykonawcze</w:t>
      </w:r>
      <w:r>
        <w:rPr>
          <w:rFonts w:ascii="Cambria" w:hAnsi="Cambria"/>
          <w:sz w:val="24"/>
          <w:szCs w:val="24"/>
        </w:rPr>
        <w:t>j</w:t>
      </w:r>
      <w:r w:rsidRPr="00EC702D">
        <w:rPr>
          <w:rFonts w:ascii="Cambria" w:hAnsi="Cambria"/>
          <w:sz w:val="24"/>
          <w:szCs w:val="24"/>
        </w:rPr>
        <w:t>,</w:t>
      </w:r>
    </w:p>
    <w:p w:rsidR="000B170F" w:rsidRPr="00EC702D" w:rsidRDefault="000B170F" w:rsidP="007B2E3C">
      <w:pPr>
        <w:widowControl/>
        <w:numPr>
          <w:ilvl w:val="0"/>
          <w:numId w:val="60"/>
        </w:numPr>
        <w:tabs>
          <w:tab w:val="left" w:pos="180"/>
          <w:tab w:val="left" w:pos="709"/>
        </w:tabs>
        <w:suppressAutoHyphens w:val="0"/>
        <w:adjustRightInd/>
        <w:spacing w:after="0"/>
        <w:ind w:left="851" w:hanging="425"/>
        <w:textAlignment w:val="auto"/>
        <w:rPr>
          <w:rFonts w:ascii="Cambria" w:hAnsi="Cambria"/>
          <w:sz w:val="24"/>
          <w:szCs w:val="24"/>
        </w:rPr>
      </w:pPr>
      <w:r>
        <w:rPr>
          <w:rFonts w:ascii="Cambria" w:hAnsi="Cambria"/>
          <w:sz w:val="24"/>
          <w:szCs w:val="24"/>
        </w:rPr>
        <w:tab/>
      </w:r>
      <w:r w:rsidR="009010DB" w:rsidRPr="00EC702D">
        <w:rPr>
          <w:rFonts w:ascii="Cambria" w:hAnsi="Cambria"/>
          <w:sz w:val="24"/>
          <w:szCs w:val="24"/>
        </w:rPr>
        <w:t>W</w:t>
      </w:r>
      <w:r w:rsidRPr="00EC702D">
        <w:rPr>
          <w:rFonts w:ascii="Cambria" w:hAnsi="Cambria"/>
          <w:sz w:val="24"/>
          <w:szCs w:val="24"/>
        </w:rPr>
        <w:t>ykonani</w:t>
      </w:r>
      <w:r>
        <w:rPr>
          <w:rFonts w:ascii="Cambria" w:hAnsi="Cambria"/>
          <w:sz w:val="24"/>
          <w:szCs w:val="24"/>
        </w:rPr>
        <w:t>a</w:t>
      </w:r>
      <w:r w:rsidR="009010DB">
        <w:rPr>
          <w:rFonts w:ascii="Cambria" w:hAnsi="Cambria"/>
          <w:sz w:val="24"/>
          <w:szCs w:val="24"/>
        </w:rPr>
        <w:t xml:space="preserve"> </w:t>
      </w:r>
      <w:r>
        <w:rPr>
          <w:rFonts w:ascii="Cambria" w:hAnsi="Cambria"/>
          <w:sz w:val="24"/>
          <w:szCs w:val="24"/>
        </w:rPr>
        <w:t xml:space="preserve">bez dodatkowego wynagrodzenia wszelkich </w:t>
      </w:r>
      <w:r w:rsidRPr="00EC702D">
        <w:rPr>
          <w:rFonts w:ascii="Cambria" w:hAnsi="Cambria"/>
          <w:sz w:val="24"/>
          <w:szCs w:val="24"/>
        </w:rPr>
        <w:t>robó</w:t>
      </w:r>
      <w:r>
        <w:rPr>
          <w:rFonts w:ascii="Cambria" w:hAnsi="Cambria"/>
          <w:sz w:val="24"/>
          <w:szCs w:val="24"/>
        </w:rPr>
        <w:t>t subsydiarnych</w:t>
      </w:r>
      <w:r w:rsidRPr="00EC702D">
        <w:rPr>
          <w:rFonts w:ascii="Cambria" w:hAnsi="Cambria"/>
          <w:sz w:val="24"/>
          <w:szCs w:val="24"/>
        </w:rPr>
        <w:t xml:space="preserve"> które </w:t>
      </w:r>
      <w:r>
        <w:rPr>
          <w:rFonts w:ascii="Cambria" w:hAnsi="Cambria"/>
          <w:sz w:val="24"/>
          <w:szCs w:val="24"/>
        </w:rPr>
        <w:t xml:space="preserve">zgodnie z wiedzą techniczną są niezbędne </w:t>
      </w:r>
      <w:r w:rsidRPr="00EC702D">
        <w:rPr>
          <w:rFonts w:ascii="Cambria" w:hAnsi="Cambria"/>
          <w:sz w:val="24"/>
          <w:szCs w:val="24"/>
        </w:rPr>
        <w:t>do wykonania robót</w:t>
      </w:r>
      <w:r>
        <w:rPr>
          <w:rFonts w:ascii="Cambria" w:hAnsi="Cambria"/>
          <w:sz w:val="24"/>
          <w:szCs w:val="24"/>
        </w:rPr>
        <w:t xml:space="preserve"> objętych Dokumentacją Projektową– nawet w przypadku ich nieujęcia w Dokumentacji Projektowej</w:t>
      </w:r>
      <w:r w:rsidRPr="00EC702D">
        <w:rPr>
          <w:rFonts w:ascii="Cambria" w:hAnsi="Cambria"/>
          <w:sz w:val="24"/>
          <w:szCs w:val="24"/>
        </w:rPr>
        <w:t>,</w:t>
      </w:r>
    </w:p>
    <w:p w:rsidR="000B170F" w:rsidRPr="00EC702D" w:rsidRDefault="000B170F" w:rsidP="007B2E3C">
      <w:pPr>
        <w:pStyle w:val="Tekstpodstawowywcity"/>
        <w:widowControl/>
        <w:numPr>
          <w:ilvl w:val="0"/>
          <w:numId w:val="60"/>
        </w:numPr>
        <w:tabs>
          <w:tab w:val="left" w:pos="709"/>
          <w:tab w:val="left" w:pos="1418"/>
          <w:tab w:val="left" w:pos="1843"/>
        </w:tabs>
        <w:suppressAutoHyphens w:val="0"/>
        <w:adjustRightInd/>
        <w:spacing w:after="0"/>
        <w:ind w:left="851" w:hanging="425"/>
        <w:textAlignment w:val="auto"/>
        <w:rPr>
          <w:rFonts w:ascii="Cambria" w:hAnsi="Cambria"/>
          <w:sz w:val="24"/>
          <w:szCs w:val="24"/>
        </w:rPr>
      </w:pPr>
      <w:r w:rsidRPr="00EC702D">
        <w:rPr>
          <w:rFonts w:ascii="Cambria" w:hAnsi="Cambria"/>
          <w:sz w:val="24"/>
          <w:szCs w:val="24"/>
        </w:rPr>
        <w:t>niezwłoczne</w:t>
      </w:r>
      <w:r>
        <w:rPr>
          <w:rFonts w:ascii="Cambria" w:hAnsi="Cambria"/>
          <w:sz w:val="24"/>
          <w:szCs w:val="24"/>
        </w:rPr>
        <w:t>go</w:t>
      </w:r>
      <w:r w:rsidRPr="00EC702D">
        <w:rPr>
          <w:rFonts w:ascii="Cambria" w:hAnsi="Cambria"/>
          <w:sz w:val="24"/>
          <w:szCs w:val="24"/>
        </w:rPr>
        <w:t xml:space="preserve"> informowan</w:t>
      </w:r>
      <w:r>
        <w:rPr>
          <w:rFonts w:ascii="Cambria" w:hAnsi="Cambria"/>
          <w:sz w:val="24"/>
          <w:szCs w:val="24"/>
        </w:rPr>
        <w:t>ia</w:t>
      </w:r>
      <w:r w:rsidRPr="00EC702D">
        <w:rPr>
          <w:rFonts w:ascii="Cambria" w:hAnsi="Cambria"/>
          <w:sz w:val="24"/>
          <w:szCs w:val="24"/>
        </w:rPr>
        <w:t xml:space="preserve"> Zamawiającego o problemach technicznych lub okolicznościach, które mogą wpłynąć na jakość robót lub termin zakończenia robót. </w:t>
      </w:r>
    </w:p>
    <w:p w:rsidR="000B170F" w:rsidRPr="00EC702D" w:rsidRDefault="000B170F" w:rsidP="007B2E3C">
      <w:pPr>
        <w:pStyle w:val="Lista"/>
        <w:numPr>
          <w:ilvl w:val="0"/>
          <w:numId w:val="60"/>
        </w:numPr>
        <w:tabs>
          <w:tab w:val="left" w:pos="709"/>
        </w:tabs>
        <w:spacing w:line="276" w:lineRule="auto"/>
        <w:ind w:left="851" w:hanging="425"/>
        <w:jc w:val="both"/>
        <w:rPr>
          <w:rFonts w:ascii="Cambria" w:hAnsi="Cambria" w:cs="Calibri"/>
          <w:szCs w:val="24"/>
        </w:rPr>
      </w:pPr>
      <w:r w:rsidRPr="00EC702D">
        <w:rPr>
          <w:rFonts w:ascii="Cambria" w:hAnsi="Cambria" w:cs="Calibri"/>
          <w:szCs w:val="24"/>
        </w:rPr>
        <w:lastRenderedPageBreak/>
        <w:t>skompletowani</w:t>
      </w:r>
      <w:r>
        <w:rPr>
          <w:rFonts w:ascii="Cambria" w:hAnsi="Cambria" w:cs="Calibri"/>
          <w:szCs w:val="24"/>
        </w:rPr>
        <w:t>a</w:t>
      </w:r>
      <w:r w:rsidRPr="00EC702D">
        <w:rPr>
          <w:rFonts w:ascii="Cambria" w:hAnsi="Cambria" w:cs="Calibri"/>
          <w:szCs w:val="24"/>
        </w:rPr>
        <w:t xml:space="preserve"> i przedstawieni</w:t>
      </w:r>
      <w:r>
        <w:rPr>
          <w:rFonts w:ascii="Cambria" w:hAnsi="Cambria" w:cs="Calibri"/>
          <w:szCs w:val="24"/>
        </w:rPr>
        <w:t>a</w:t>
      </w:r>
      <w:r w:rsidRPr="00EC702D">
        <w:rPr>
          <w:rFonts w:ascii="Cambria" w:hAnsi="Cambria" w:cs="Calibri"/>
          <w:szCs w:val="24"/>
        </w:rPr>
        <w:t xml:space="preserve"> Zamawiającemu dokumentów </w:t>
      </w:r>
      <w:r>
        <w:rPr>
          <w:rFonts w:ascii="Cambria" w:hAnsi="Cambria" w:cs="Calibri"/>
          <w:szCs w:val="24"/>
        </w:rPr>
        <w:t xml:space="preserve">wymaganych w STWIORB i umowie </w:t>
      </w:r>
      <w:r w:rsidRPr="00EC702D">
        <w:rPr>
          <w:rFonts w:ascii="Cambria" w:hAnsi="Cambria" w:cs="Calibri"/>
          <w:szCs w:val="24"/>
        </w:rPr>
        <w:t xml:space="preserve">w </w:t>
      </w:r>
      <w:r>
        <w:rPr>
          <w:rFonts w:ascii="Cambria" w:hAnsi="Cambria" w:cs="Calibri"/>
          <w:szCs w:val="24"/>
        </w:rPr>
        <w:t xml:space="preserve">tym </w:t>
      </w:r>
      <w:r w:rsidRPr="00EC702D">
        <w:rPr>
          <w:rFonts w:ascii="Cambria" w:hAnsi="Cambria" w:cs="Calibri"/>
          <w:szCs w:val="24"/>
        </w:rPr>
        <w:t>szczególności: protokołów badań i sprawdzeń</w:t>
      </w:r>
      <w:r>
        <w:rPr>
          <w:rFonts w:ascii="Cambria" w:hAnsi="Cambria" w:cs="Calibri"/>
          <w:szCs w:val="24"/>
        </w:rPr>
        <w:t xml:space="preserve"> </w:t>
      </w:r>
      <w:r w:rsidR="00006259">
        <w:rPr>
          <w:rFonts w:ascii="Cambria" w:hAnsi="Cambria" w:cs="Calibri"/>
          <w:szCs w:val="24"/>
        </w:rPr>
        <w:br/>
      </w:r>
      <w:r>
        <w:rPr>
          <w:rFonts w:ascii="Cambria" w:hAnsi="Cambria" w:cs="Calibri"/>
          <w:szCs w:val="24"/>
        </w:rPr>
        <w:t>(o ile są wymagane w STWIOR</w:t>
      </w:r>
      <w:r w:rsidR="00006259">
        <w:rPr>
          <w:rFonts w:ascii="Cambria" w:hAnsi="Cambria" w:cs="Calibri"/>
          <w:szCs w:val="24"/>
        </w:rPr>
        <w:t>B)</w:t>
      </w:r>
      <w:r w:rsidRPr="00EC702D">
        <w:rPr>
          <w:rFonts w:ascii="Cambria" w:hAnsi="Cambria" w:cs="Calibri"/>
          <w:szCs w:val="24"/>
        </w:rPr>
        <w:t xml:space="preserve"> protokołów pomiarów</w:t>
      </w:r>
      <w:r>
        <w:rPr>
          <w:rFonts w:ascii="Cambria" w:hAnsi="Cambria" w:cs="Calibri"/>
          <w:szCs w:val="24"/>
        </w:rPr>
        <w:t xml:space="preserve"> (o ile są wymagane </w:t>
      </w:r>
      <w:r w:rsidR="00006259">
        <w:rPr>
          <w:rFonts w:ascii="Cambria" w:hAnsi="Cambria" w:cs="Calibri"/>
          <w:szCs w:val="24"/>
        </w:rPr>
        <w:br/>
      </w:r>
      <w:r>
        <w:rPr>
          <w:rFonts w:ascii="Cambria" w:hAnsi="Cambria" w:cs="Calibri"/>
          <w:szCs w:val="24"/>
        </w:rPr>
        <w:t>w STWIORB)</w:t>
      </w:r>
      <w:r w:rsidRPr="00EC702D">
        <w:rPr>
          <w:rFonts w:ascii="Cambria" w:hAnsi="Cambria" w:cs="Calibri"/>
          <w:szCs w:val="24"/>
        </w:rPr>
        <w:t>, protokołów odbiorów technicznych</w:t>
      </w:r>
      <w:r>
        <w:rPr>
          <w:rFonts w:ascii="Cambria" w:hAnsi="Cambria" w:cs="Calibri"/>
          <w:szCs w:val="24"/>
        </w:rPr>
        <w:t xml:space="preserve"> (o ile są wymagane </w:t>
      </w:r>
      <w:r w:rsidR="00006259">
        <w:rPr>
          <w:rFonts w:ascii="Cambria" w:hAnsi="Cambria" w:cs="Calibri"/>
          <w:szCs w:val="24"/>
        </w:rPr>
        <w:br/>
      </w:r>
      <w:r>
        <w:rPr>
          <w:rFonts w:ascii="Cambria" w:hAnsi="Cambria" w:cs="Calibri"/>
          <w:szCs w:val="24"/>
        </w:rPr>
        <w:t>w STWIORB)</w:t>
      </w:r>
      <w:r w:rsidRPr="00EC702D">
        <w:rPr>
          <w:rFonts w:ascii="Cambria" w:hAnsi="Cambria" w:cs="Calibri"/>
          <w:szCs w:val="24"/>
        </w:rPr>
        <w:t>, dziennika budowy, inwentaryzacji powykonawczej</w:t>
      </w:r>
      <w:r>
        <w:rPr>
          <w:rFonts w:ascii="Cambria" w:hAnsi="Cambria" w:cs="Calibri"/>
          <w:szCs w:val="24"/>
        </w:rPr>
        <w:t>;</w:t>
      </w:r>
    </w:p>
    <w:p w:rsidR="000B170F" w:rsidRPr="00EC702D" w:rsidRDefault="000B170F" w:rsidP="007B2E3C">
      <w:pPr>
        <w:pStyle w:val="Lista"/>
        <w:numPr>
          <w:ilvl w:val="0"/>
          <w:numId w:val="60"/>
        </w:numPr>
        <w:tabs>
          <w:tab w:val="left" w:pos="709"/>
        </w:tabs>
        <w:autoSpaceDE w:val="0"/>
        <w:autoSpaceDN w:val="0"/>
        <w:spacing w:line="276" w:lineRule="auto"/>
        <w:ind w:left="851" w:hanging="425"/>
        <w:jc w:val="both"/>
        <w:rPr>
          <w:rFonts w:ascii="Cambria" w:hAnsi="Cambria" w:cs="Calibri"/>
          <w:szCs w:val="24"/>
        </w:rPr>
      </w:pPr>
      <w:r w:rsidRPr="00EC702D">
        <w:rPr>
          <w:rFonts w:ascii="Cambria" w:hAnsi="Cambria" w:cs="Calibri"/>
          <w:szCs w:val="24"/>
        </w:rPr>
        <w:t>uzyskani</w:t>
      </w:r>
      <w:r>
        <w:rPr>
          <w:rFonts w:ascii="Cambria" w:hAnsi="Cambria" w:cs="Calibri"/>
          <w:szCs w:val="24"/>
        </w:rPr>
        <w:t>a</w:t>
      </w:r>
      <w:r w:rsidRPr="00EC702D">
        <w:rPr>
          <w:rFonts w:ascii="Cambria" w:hAnsi="Cambria" w:cs="Calibri"/>
          <w:szCs w:val="24"/>
        </w:rPr>
        <w:t xml:space="preserve">, w imieniu i na rzecz Zamawiającego, wszelkich uzgodnień pozwoleń, zezwoleń, decyzji i </w:t>
      </w:r>
      <w:proofErr w:type="spellStart"/>
      <w:r w:rsidRPr="00EC702D">
        <w:rPr>
          <w:rFonts w:ascii="Cambria" w:hAnsi="Cambria" w:cs="Calibri"/>
          <w:szCs w:val="24"/>
        </w:rPr>
        <w:t>zgód</w:t>
      </w:r>
      <w:proofErr w:type="spellEnd"/>
      <w:r w:rsidRPr="00EC702D">
        <w:rPr>
          <w:rFonts w:ascii="Cambria" w:hAnsi="Cambria" w:cs="Calibri"/>
          <w:szCs w:val="24"/>
        </w:rPr>
        <w:t xml:space="preserve"> niezbędnych dla wykonania umowy w zakresie w jakim obowiązki te obciążają wykonawcę zgodnie z dokumentacją projektową </w:t>
      </w:r>
      <w:r w:rsidR="00006259">
        <w:rPr>
          <w:rFonts w:ascii="Cambria" w:hAnsi="Cambria" w:cs="Calibri"/>
          <w:szCs w:val="24"/>
        </w:rPr>
        <w:br/>
      </w:r>
      <w:r w:rsidRPr="00EC702D">
        <w:rPr>
          <w:rFonts w:ascii="Cambria" w:hAnsi="Cambria" w:cs="Calibri"/>
          <w:szCs w:val="24"/>
        </w:rPr>
        <w:t xml:space="preserve">i </w:t>
      </w:r>
      <w:proofErr w:type="spellStart"/>
      <w:r w:rsidRPr="00EC702D">
        <w:rPr>
          <w:rFonts w:ascii="Cambria" w:hAnsi="Cambria" w:cs="Calibri"/>
          <w:szCs w:val="24"/>
        </w:rPr>
        <w:t>STWiOR</w:t>
      </w:r>
      <w:r>
        <w:rPr>
          <w:rFonts w:ascii="Cambria" w:hAnsi="Cambria" w:cs="Calibri"/>
          <w:szCs w:val="24"/>
        </w:rPr>
        <w:t>B</w:t>
      </w:r>
      <w:proofErr w:type="spellEnd"/>
      <w:r w:rsidRPr="00EC702D">
        <w:rPr>
          <w:rFonts w:ascii="Cambria" w:hAnsi="Cambria" w:cs="Calibri"/>
          <w:szCs w:val="24"/>
        </w:rPr>
        <w:t>;</w:t>
      </w:r>
    </w:p>
    <w:p w:rsidR="000B170F" w:rsidRPr="00EC702D" w:rsidRDefault="000B170F" w:rsidP="007B2E3C">
      <w:pPr>
        <w:pStyle w:val="Lista"/>
        <w:numPr>
          <w:ilvl w:val="0"/>
          <w:numId w:val="60"/>
        </w:numPr>
        <w:tabs>
          <w:tab w:val="left" w:pos="709"/>
        </w:tabs>
        <w:autoSpaceDE w:val="0"/>
        <w:autoSpaceDN w:val="0"/>
        <w:spacing w:line="276" w:lineRule="auto"/>
        <w:ind w:left="851" w:hanging="425"/>
        <w:jc w:val="both"/>
        <w:rPr>
          <w:rFonts w:ascii="Cambria" w:hAnsi="Cambria" w:cs="Calibri"/>
          <w:szCs w:val="24"/>
        </w:rPr>
      </w:pPr>
      <w:r w:rsidRPr="00EC702D">
        <w:rPr>
          <w:rFonts w:ascii="Cambria" w:hAnsi="Cambria" w:cs="Calibri"/>
          <w:szCs w:val="24"/>
        </w:rPr>
        <w:t>inform</w:t>
      </w:r>
      <w:r>
        <w:rPr>
          <w:rFonts w:ascii="Cambria" w:hAnsi="Cambria" w:cs="Calibri"/>
          <w:szCs w:val="24"/>
        </w:rPr>
        <w:t xml:space="preserve">owania- z minimum 5-dniowym wyprzedzeniem - </w:t>
      </w:r>
      <w:r w:rsidRPr="00EC702D">
        <w:rPr>
          <w:rFonts w:ascii="Cambria" w:hAnsi="Cambria" w:cs="Calibri"/>
          <w:szCs w:val="24"/>
        </w:rPr>
        <w:t xml:space="preserve">zamawiającego </w:t>
      </w:r>
      <w:r w:rsidR="00006259">
        <w:rPr>
          <w:rFonts w:ascii="Cambria" w:hAnsi="Cambria" w:cs="Calibri"/>
          <w:szCs w:val="24"/>
        </w:rPr>
        <w:br/>
      </w:r>
      <w:r w:rsidRPr="00EC702D">
        <w:rPr>
          <w:rFonts w:ascii="Cambria" w:hAnsi="Cambria" w:cs="Calibri"/>
          <w:szCs w:val="24"/>
        </w:rPr>
        <w:t>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Pr>
          <w:rFonts w:ascii="Cambria" w:hAnsi="Cambria" w:cs="Calibri"/>
          <w:szCs w:val="24"/>
        </w:rPr>
        <w:t>,</w:t>
      </w:r>
    </w:p>
    <w:p w:rsidR="000B170F" w:rsidRDefault="000B170F" w:rsidP="007B2E3C">
      <w:pPr>
        <w:pStyle w:val="Lista"/>
        <w:numPr>
          <w:ilvl w:val="0"/>
          <w:numId w:val="60"/>
        </w:numPr>
        <w:autoSpaceDE w:val="0"/>
        <w:autoSpaceDN w:val="0"/>
        <w:spacing w:line="276" w:lineRule="auto"/>
        <w:ind w:left="851" w:hanging="425"/>
        <w:jc w:val="both"/>
        <w:rPr>
          <w:rFonts w:ascii="Cambria" w:hAnsi="Cambria" w:cs="Calibri"/>
          <w:szCs w:val="24"/>
        </w:rPr>
      </w:pPr>
      <w:r w:rsidRPr="00EC702D">
        <w:rPr>
          <w:rFonts w:ascii="Cambria" w:hAnsi="Cambria" w:cs="Calibri"/>
          <w:szCs w:val="24"/>
        </w:rPr>
        <w:t>dokona</w:t>
      </w:r>
      <w:r w:rsidR="00006259">
        <w:rPr>
          <w:rFonts w:ascii="Cambria" w:hAnsi="Cambria" w:cs="Calibri"/>
          <w:szCs w:val="24"/>
        </w:rPr>
        <w:t>nia -</w:t>
      </w:r>
      <w:r>
        <w:rPr>
          <w:rFonts w:ascii="Cambria" w:hAnsi="Cambria" w:cs="Calibri"/>
          <w:szCs w:val="24"/>
        </w:rPr>
        <w:t xml:space="preserve"> przed rozpoczęciem robót - </w:t>
      </w:r>
      <w:r w:rsidRPr="00EC702D">
        <w:rPr>
          <w:rFonts w:ascii="Cambria" w:hAnsi="Cambria" w:cs="Calibri"/>
          <w:szCs w:val="24"/>
        </w:rPr>
        <w:t xml:space="preserve">inwentaryzacji fotograficznej i opisowej obiektów budowlanych na terenach przyległych oraz dróg, tras dostępu </w:t>
      </w:r>
      <w:r w:rsidR="00006259">
        <w:rPr>
          <w:rFonts w:ascii="Cambria" w:hAnsi="Cambria" w:cs="Calibri"/>
          <w:szCs w:val="24"/>
        </w:rPr>
        <w:br/>
      </w:r>
      <w:r w:rsidRPr="00EC702D">
        <w:rPr>
          <w:rFonts w:ascii="Cambria" w:hAnsi="Cambria" w:cs="Calibri"/>
          <w:szCs w:val="24"/>
        </w:rPr>
        <w:t xml:space="preserve">i urządzeń obcych na placu budowy, jak i w jego otoczeniu, których stan może ulec pogorszeniu w wyniku prowadzenia robót budowlanych. O terminie przeprowadzenia inwentaryzacji Wykonawca powiadomi Inspektora Nadzoru. Z czynności inwentaryzacji sporządza się protokół. Inspektor Nadzoru dokona weryfikacji protokołu, a w przypadku braku zastrzeżeń co do jego treści zatwierdzi taką inwentaryzację. Podmiotom i osobom zawiadomionym </w:t>
      </w:r>
      <w:r w:rsidR="00006259">
        <w:rPr>
          <w:rFonts w:ascii="Cambria" w:hAnsi="Cambria" w:cs="Calibri"/>
          <w:szCs w:val="24"/>
        </w:rPr>
        <w:br/>
      </w:r>
      <w:r w:rsidRPr="00EC702D">
        <w:rPr>
          <w:rFonts w:ascii="Cambria" w:hAnsi="Cambria" w:cs="Calibri"/>
          <w:szCs w:val="24"/>
        </w:rPr>
        <w:t xml:space="preserve">a nieobecnym przy wykonaniu inwentaryzacji Wykonawca przesyła kopię protokołu. Wykonawca jest zobowiązany na własny koszt utrzymać istniejący stały dostęp do wszystkich nieruchomości położonych na terenach przyległych do placu budowy przez cały okres trwania Robót. </w:t>
      </w:r>
    </w:p>
    <w:p w:rsidR="00A0094D" w:rsidRPr="005B52EF" w:rsidRDefault="00A0094D" w:rsidP="007B2E3C">
      <w:pPr>
        <w:pStyle w:val="Akapitzlist"/>
        <w:numPr>
          <w:ilvl w:val="0"/>
          <w:numId w:val="50"/>
        </w:numPr>
        <w:suppressAutoHyphens/>
        <w:autoSpaceDE w:val="0"/>
        <w:spacing w:after="0"/>
        <w:ind w:left="426" w:hanging="426"/>
        <w:jc w:val="both"/>
      </w:pPr>
      <w:r w:rsidRPr="005B52EF">
        <w:rPr>
          <w:rFonts w:ascii="Cambria" w:hAnsi="Cambria" w:cs="Cambria"/>
          <w:sz w:val="24"/>
          <w:szCs w:val="24"/>
        </w:rPr>
        <w:t>Wykonawca zabezpieczy interesy osób trzecich oraz użytkowników i właścicieli przyległej zabudowy, naruszone w związku z realizacją umowy w tym:</w:t>
      </w:r>
    </w:p>
    <w:p w:rsidR="00A0094D" w:rsidRPr="005B52EF" w:rsidRDefault="00A0094D" w:rsidP="007B2E3C">
      <w:pPr>
        <w:pStyle w:val="Akapitzlist"/>
        <w:numPr>
          <w:ilvl w:val="0"/>
          <w:numId w:val="55"/>
        </w:numPr>
        <w:tabs>
          <w:tab w:val="clear" w:pos="0"/>
        </w:tabs>
        <w:suppressAutoHyphens/>
        <w:autoSpaceDE w:val="0"/>
        <w:spacing w:after="0"/>
        <w:ind w:left="1134" w:hanging="567"/>
        <w:jc w:val="both"/>
      </w:pPr>
      <w:r w:rsidRPr="005B52EF">
        <w:rPr>
          <w:rFonts w:ascii="Cambria" w:hAnsi="Cambria" w:cs="Cambria"/>
          <w:sz w:val="24"/>
          <w:szCs w:val="24"/>
        </w:rPr>
        <w:t>zabezpieczy funkcjonowanie lokali</w:t>
      </w:r>
      <w:r w:rsidR="003F5384">
        <w:rPr>
          <w:rFonts w:ascii="Cambria" w:hAnsi="Cambria" w:cs="Cambria"/>
          <w:sz w:val="24"/>
          <w:szCs w:val="24"/>
        </w:rPr>
        <w:t>, budynków</w:t>
      </w:r>
      <w:r w:rsidR="00B84381">
        <w:rPr>
          <w:rFonts w:ascii="Cambria" w:hAnsi="Cambria" w:cs="Cambria"/>
          <w:sz w:val="24"/>
          <w:szCs w:val="24"/>
        </w:rPr>
        <w:t xml:space="preserve"> </w:t>
      </w:r>
      <w:r w:rsidR="003F5384">
        <w:rPr>
          <w:rFonts w:ascii="Cambria" w:hAnsi="Cambria" w:cs="Cambria"/>
          <w:sz w:val="24"/>
          <w:szCs w:val="24"/>
        </w:rPr>
        <w:t xml:space="preserve">i nieruchomości przyległych </w:t>
      </w:r>
      <w:r w:rsidRPr="005B52EF">
        <w:rPr>
          <w:rFonts w:ascii="Cambria" w:hAnsi="Cambria" w:cs="Cambria"/>
          <w:sz w:val="24"/>
          <w:szCs w:val="24"/>
        </w:rPr>
        <w:t>poprzez odpowiednią organizację robót,</w:t>
      </w:r>
    </w:p>
    <w:p w:rsidR="00A0094D" w:rsidRPr="005B52EF" w:rsidRDefault="00A0094D" w:rsidP="007B2E3C">
      <w:pPr>
        <w:pStyle w:val="Akapitzlist"/>
        <w:numPr>
          <w:ilvl w:val="0"/>
          <w:numId w:val="55"/>
        </w:numPr>
        <w:tabs>
          <w:tab w:val="clear" w:pos="0"/>
        </w:tabs>
        <w:suppressAutoHyphens/>
        <w:autoSpaceDE w:val="0"/>
        <w:spacing w:after="0"/>
        <w:ind w:left="1134" w:hanging="567"/>
        <w:jc w:val="both"/>
      </w:pPr>
      <w:r w:rsidRPr="005B52EF">
        <w:rPr>
          <w:rFonts w:ascii="Cambria" w:hAnsi="Cambria" w:cs="Cambria"/>
          <w:sz w:val="24"/>
          <w:szCs w:val="24"/>
        </w:rPr>
        <w:t>zastosuje tymczasowe urządzenia zabezpieczające, wraz z wcześniejszym powiadomieniem zainteresowanych,</w:t>
      </w:r>
    </w:p>
    <w:p w:rsidR="00A0094D" w:rsidRPr="005B52EF" w:rsidRDefault="00A0094D" w:rsidP="007B2E3C">
      <w:pPr>
        <w:pStyle w:val="Akapitzlist"/>
        <w:numPr>
          <w:ilvl w:val="0"/>
          <w:numId w:val="55"/>
        </w:numPr>
        <w:tabs>
          <w:tab w:val="clear" w:pos="0"/>
        </w:tabs>
        <w:suppressAutoHyphens/>
        <w:autoSpaceDE w:val="0"/>
        <w:spacing w:after="0"/>
        <w:ind w:left="1134" w:hanging="567"/>
        <w:jc w:val="both"/>
      </w:pPr>
      <w:r w:rsidRPr="005B52EF">
        <w:rPr>
          <w:rFonts w:ascii="Cambria" w:hAnsi="Cambria" w:cs="Cambria"/>
          <w:sz w:val="24"/>
          <w:szCs w:val="24"/>
        </w:rPr>
        <w:t>wykona inne roboty i usunie ewentualne szkody, będące skutkiem prowadzonej budowy.</w:t>
      </w:r>
    </w:p>
    <w:p w:rsidR="00A0094D" w:rsidRPr="005B52EF" w:rsidRDefault="00A0094D" w:rsidP="007B2E3C">
      <w:pPr>
        <w:pStyle w:val="Akapitzlist"/>
        <w:numPr>
          <w:ilvl w:val="0"/>
          <w:numId w:val="50"/>
        </w:numPr>
        <w:tabs>
          <w:tab w:val="clear" w:pos="0"/>
        </w:tabs>
        <w:autoSpaceDE w:val="0"/>
        <w:spacing w:after="0"/>
        <w:ind w:left="567" w:hanging="567"/>
        <w:jc w:val="both"/>
      </w:pPr>
      <w:r w:rsidRPr="00E34C0C">
        <w:rPr>
          <w:rFonts w:ascii="Cambria" w:hAnsi="Cambria" w:cs="Cambria"/>
          <w:sz w:val="24"/>
          <w:szCs w:val="24"/>
        </w:rPr>
        <w:t xml:space="preserve">Wykonawca zobowiązany jest wywozić śmieci, odpady materiałowe we własnym zakresie na składowisko. Koszty związane z opłatami za wysypisko ponosi Wykonawca. Wykonawca zobowiązuje się do wykonywania wszystkich obowiązków wytwórcy i posiadacza odpadów w rozumieniu ustawy o odpadach </w:t>
      </w:r>
      <w:r w:rsidR="00006259">
        <w:rPr>
          <w:rFonts w:ascii="Cambria" w:hAnsi="Cambria" w:cs="Cambria"/>
          <w:sz w:val="24"/>
          <w:szCs w:val="24"/>
        </w:rPr>
        <w:br/>
      </w:r>
      <w:r w:rsidRPr="00E34C0C">
        <w:rPr>
          <w:rFonts w:ascii="Cambria" w:hAnsi="Cambria" w:cs="Cambria"/>
          <w:sz w:val="24"/>
          <w:szCs w:val="24"/>
        </w:rPr>
        <w:t xml:space="preserve">i ma obowiązek zagospodarowania odpadów powstałych podczas realizacji niniejszego zamówienia, zgodnie z ustawą o odpadach z dnia 14 grudnia 2012 r. </w:t>
      </w:r>
      <w:r w:rsidR="00006259">
        <w:rPr>
          <w:rFonts w:ascii="Cambria" w:hAnsi="Cambria" w:cs="Cambria"/>
          <w:sz w:val="24"/>
          <w:szCs w:val="24"/>
        </w:rPr>
        <w:br/>
        <w:t>(</w:t>
      </w:r>
      <w:proofErr w:type="spellStart"/>
      <w:r w:rsidR="00006259">
        <w:rPr>
          <w:rFonts w:ascii="Cambria" w:hAnsi="Cambria" w:cs="Cambria"/>
          <w:sz w:val="24"/>
          <w:szCs w:val="24"/>
        </w:rPr>
        <w:t>t.</w:t>
      </w:r>
      <w:r w:rsidRPr="00E34C0C">
        <w:rPr>
          <w:rFonts w:ascii="Cambria" w:hAnsi="Cambria" w:cs="Cambria"/>
          <w:sz w:val="24"/>
          <w:szCs w:val="24"/>
        </w:rPr>
        <w:t>j</w:t>
      </w:r>
      <w:proofErr w:type="spellEnd"/>
      <w:r w:rsidRPr="00E34C0C">
        <w:rPr>
          <w:rFonts w:ascii="Cambria" w:hAnsi="Cambria" w:cs="Cambria"/>
          <w:sz w:val="24"/>
          <w:szCs w:val="24"/>
        </w:rPr>
        <w:t xml:space="preserve">. Dz. U. z 2020 r. poz. 797 z </w:t>
      </w:r>
      <w:proofErr w:type="spellStart"/>
      <w:r w:rsidRPr="00E34C0C">
        <w:rPr>
          <w:rFonts w:ascii="Cambria" w:hAnsi="Cambria" w:cs="Cambria"/>
          <w:sz w:val="24"/>
          <w:szCs w:val="24"/>
        </w:rPr>
        <w:t>późn</w:t>
      </w:r>
      <w:proofErr w:type="spellEnd"/>
      <w:r w:rsidRPr="00E34C0C">
        <w:rPr>
          <w:rFonts w:ascii="Cambria" w:hAnsi="Cambria" w:cs="Cambria"/>
          <w:sz w:val="24"/>
          <w:szCs w:val="24"/>
        </w:rPr>
        <w:t xml:space="preserve">. zm.) oraz pokrywania kosztów utylizacji odpadów, zgodnie z obowiązującymi w tym zakresie przepisami. Wykonawca </w:t>
      </w:r>
      <w:r w:rsidRPr="00E34C0C">
        <w:rPr>
          <w:rFonts w:ascii="Cambria" w:hAnsi="Cambria" w:cs="Cambria"/>
          <w:sz w:val="24"/>
          <w:szCs w:val="24"/>
        </w:rPr>
        <w:lastRenderedPageBreak/>
        <w:t>przedstawi, na żądanie, Zamawiającemu potwierdzenie faktu utylizacji odpadów, zgodnie z powszechnie obowiązującymi przepisami.</w:t>
      </w:r>
    </w:p>
    <w:p w:rsidR="00A0094D" w:rsidRPr="005B52EF" w:rsidRDefault="00A0094D" w:rsidP="007B2E3C">
      <w:pPr>
        <w:pStyle w:val="Akapitzlist"/>
        <w:numPr>
          <w:ilvl w:val="0"/>
          <w:numId w:val="50"/>
        </w:numPr>
        <w:suppressAutoHyphens/>
        <w:autoSpaceDE w:val="0"/>
        <w:spacing w:after="0"/>
        <w:ind w:left="426" w:hanging="426"/>
        <w:jc w:val="both"/>
      </w:pPr>
      <w:r w:rsidRPr="005B52EF">
        <w:rPr>
          <w:rFonts w:ascii="Cambria" w:hAnsi="Cambria" w:cs="Cambria"/>
          <w:sz w:val="24"/>
          <w:szCs w:val="24"/>
        </w:rPr>
        <w:t xml:space="preserve">Wykonawca ma obowiązek zapewnienia przedstawicielom Zamawiającego </w:t>
      </w:r>
      <w:r w:rsidR="00006259">
        <w:rPr>
          <w:rFonts w:ascii="Cambria" w:hAnsi="Cambria" w:cs="Cambria"/>
          <w:sz w:val="24"/>
          <w:szCs w:val="24"/>
        </w:rPr>
        <w:br/>
      </w:r>
      <w:r w:rsidRPr="005B52EF">
        <w:rPr>
          <w:rFonts w:ascii="Cambria" w:hAnsi="Cambria" w:cs="Cambria"/>
          <w:sz w:val="24"/>
          <w:szCs w:val="24"/>
        </w:rPr>
        <w:t>oraz wszystkim osobom upoważnionym przez niego, jak też innym uczestnikom procesu budowlanego, dostępu do terenu budowy i do każdego miejsca, gdzie roboty w związku z umową będą wykonywane.</w:t>
      </w:r>
    </w:p>
    <w:p w:rsidR="00A0094D" w:rsidRPr="005B52EF" w:rsidRDefault="00A0094D" w:rsidP="007B2E3C">
      <w:pPr>
        <w:pStyle w:val="Akapitzlist"/>
        <w:numPr>
          <w:ilvl w:val="0"/>
          <w:numId w:val="50"/>
        </w:numPr>
        <w:suppressAutoHyphens/>
        <w:autoSpaceDE w:val="0"/>
        <w:spacing w:after="0"/>
        <w:ind w:left="426" w:hanging="426"/>
        <w:jc w:val="both"/>
      </w:pPr>
      <w:r w:rsidRPr="005B52EF">
        <w:rPr>
          <w:rFonts w:ascii="Cambria" w:hAnsi="Cambria" w:cs="Cambria"/>
          <w:sz w:val="24"/>
          <w:szCs w:val="24"/>
        </w:rPr>
        <w:t>W trakcie oraz przed przystąpieniem do wykonywania robót, Wykonawca we własnym zakresie wykona dokumentację fotograficzną oraz inwentaryzację przyległego terenu celem oddalenia ewentualnych roszczeń właścicieli nieruchomości sąsiednich dotyczących uszkodzeń spowodowanych przeprowadzonymi robotami.</w:t>
      </w:r>
    </w:p>
    <w:p w:rsidR="00A0094D" w:rsidRPr="005B52EF" w:rsidRDefault="00A0094D" w:rsidP="007B2E3C">
      <w:pPr>
        <w:pStyle w:val="Akapitzlist"/>
        <w:numPr>
          <w:ilvl w:val="0"/>
          <w:numId w:val="50"/>
        </w:numPr>
        <w:suppressAutoHyphens/>
        <w:autoSpaceDE w:val="0"/>
        <w:spacing w:after="0"/>
        <w:ind w:left="426" w:hanging="426"/>
        <w:jc w:val="both"/>
      </w:pPr>
      <w:r w:rsidRPr="005B52EF">
        <w:rPr>
          <w:rFonts w:ascii="Cambria" w:hAnsi="Cambria" w:cs="Cambria"/>
          <w:sz w:val="24"/>
          <w:szCs w:val="24"/>
        </w:rPr>
        <w:t>Od daty protokolarnego przejęcia terenu budowy, aż do chwili odbioru końcowego robót, Wykonawca ponosi odpowiedzialność za wszelkie szkody wynikłe na tym terenie, w tym szkody wyrządzone osobom trzecim.</w:t>
      </w:r>
    </w:p>
    <w:p w:rsidR="00A0094D" w:rsidRPr="005B52EF" w:rsidRDefault="00A0094D" w:rsidP="007B2E3C">
      <w:pPr>
        <w:pStyle w:val="Akapitzlist"/>
        <w:numPr>
          <w:ilvl w:val="0"/>
          <w:numId w:val="50"/>
        </w:numPr>
        <w:suppressAutoHyphens/>
        <w:autoSpaceDE w:val="0"/>
        <w:spacing w:after="0"/>
        <w:ind w:left="426" w:hanging="426"/>
        <w:jc w:val="both"/>
      </w:pPr>
      <w:r w:rsidRPr="005B52EF">
        <w:rPr>
          <w:rFonts w:ascii="Cambria" w:hAnsi="Cambria" w:cs="Cambria"/>
          <w:sz w:val="24"/>
          <w:szCs w:val="24"/>
        </w:rPr>
        <w:t xml:space="preserve">Wykonawca w terminie co najmniej 7 dni przed rozpoczęciem robót, poinformuje społeczność lokalną w sposób ogólnie przyjęty w miejscach ogólnodostępnych, </w:t>
      </w:r>
      <w:r w:rsidR="00006259">
        <w:rPr>
          <w:rFonts w:ascii="Cambria" w:hAnsi="Cambria" w:cs="Cambria"/>
          <w:sz w:val="24"/>
          <w:szCs w:val="24"/>
        </w:rPr>
        <w:br/>
      </w:r>
      <w:r w:rsidRPr="005B52EF">
        <w:rPr>
          <w:rFonts w:ascii="Cambria" w:hAnsi="Cambria" w:cs="Cambria"/>
          <w:sz w:val="24"/>
          <w:szCs w:val="24"/>
        </w:rPr>
        <w:t>o terminie rozpoczęcia i zakończenia robót, zakresie tych robót, z podaniem pełnej nazwy Wykonawcy wraz z adresem jego siedziby, imienia i nazwiska kierownika robót oraz numerów telefonów kontaktowych.</w:t>
      </w:r>
    </w:p>
    <w:p w:rsidR="00A0094D" w:rsidRPr="005B52EF" w:rsidRDefault="00A0094D" w:rsidP="007B2E3C">
      <w:pPr>
        <w:pStyle w:val="Akapitzlist"/>
        <w:numPr>
          <w:ilvl w:val="0"/>
          <w:numId w:val="50"/>
        </w:numPr>
        <w:tabs>
          <w:tab w:val="clear" w:pos="0"/>
        </w:tabs>
        <w:suppressAutoHyphens/>
        <w:autoSpaceDE w:val="0"/>
        <w:spacing w:after="0"/>
        <w:ind w:left="426" w:hanging="426"/>
        <w:jc w:val="both"/>
      </w:pPr>
      <w:r w:rsidRPr="005B52EF">
        <w:rPr>
          <w:rFonts w:ascii="Cambria" w:hAnsi="Cambria" w:cs="Cambria"/>
          <w:sz w:val="24"/>
          <w:szCs w:val="24"/>
        </w:rPr>
        <w:t>Roboty wykonywane będą z materiałów Wykonawcy. Przy wykonywaniu robót budowlanych należy stosować materiały dopuszczone do obrotu i stosowan</w:t>
      </w:r>
      <w:r w:rsidR="00146934">
        <w:rPr>
          <w:rFonts w:ascii="Cambria" w:hAnsi="Cambria" w:cs="Cambria"/>
          <w:sz w:val="24"/>
          <w:szCs w:val="24"/>
        </w:rPr>
        <w:t>ia</w:t>
      </w:r>
      <w:r w:rsidRPr="005B52EF">
        <w:rPr>
          <w:rFonts w:ascii="Cambria" w:hAnsi="Cambria" w:cs="Cambria"/>
          <w:sz w:val="24"/>
          <w:szCs w:val="24"/>
        </w:rPr>
        <w:t xml:space="preserve"> </w:t>
      </w:r>
      <w:r w:rsidR="00006259">
        <w:rPr>
          <w:rFonts w:ascii="Cambria" w:hAnsi="Cambria" w:cs="Cambria"/>
          <w:sz w:val="24"/>
          <w:szCs w:val="24"/>
        </w:rPr>
        <w:br/>
      </w:r>
      <w:r w:rsidRPr="005B52EF">
        <w:rPr>
          <w:rFonts w:ascii="Cambria" w:hAnsi="Cambria" w:cs="Cambria"/>
          <w:sz w:val="24"/>
          <w:szCs w:val="24"/>
        </w:rPr>
        <w:t xml:space="preserve">w budownictwie. </w:t>
      </w:r>
    </w:p>
    <w:p w:rsidR="00A0094D" w:rsidRPr="005B52EF" w:rsidRDefault="00A0094D" w:rsidP="007B2E3C">
      <w:pPr>
        <w:pStyle w:val="Akapitzlist"/>
        <w:numPr>
          <w:ilvl w:val="0"/>
          <w:numId w:val="50"/>
        </w:numPr>
        <w:suppressAutoHyphens/>
        <w:autoSpaceDE w:val="0"/>
        <w:spacing w:after="0"/>
        <w:ind w:left="426" w:hanging="426"/>
      </w:pPr>
      <w:r w:rsidRPr="005B52EF">
        <w:rPr>
          <w:rFonts w:ascii="Cambria" w:hAnsi="Cambria" w:cs="Cambria"/>
          <w:sz w:val="24"/>
          <w:szCs w:val="24"/>
        </w:rPr>
        <w:t>Wykonawca we własnym zakresie i na własny koszt:</w:t>
      </w:r>
    </w:p>
    <w:p w:rsidR="00A0094D" w:rsidRPr="005B52EF" w:rsidRDefault="00A0094D" w:rsidP="007B2E3C">
      <w:pPr>
        <w:pStyle w:val="Akapitzlist"/>
        <w:numPr>
          <w:ilvl w:val="0"/>
          <w:numId w:val="52"/>
        </w:numPr>
        <w:suppressAutoHyphens/>
        <w:autoSpaceDE w:val="0"/>
        <w:spacing w:after="0"/>
        <w:ind w:hanging="294"/>
        <w:jc w:val="both"/>
      </w:pPr>
      <w:r w:rsidRPr="005B52EF">
        <w:rPr>
          <w:rFonts w:ascii="Cambria" w:hAnsi="Cambria" w:cs="Cambria"/>
          <w:sz w:val="24"/>
          <w:szCs w:val="24"/>
        </w:rPr>
        <w:t>zapewni objęcie kierownictwa robót przez kierownika robót,</w:t>
      </w:r>
    </w:p>
    <w:p w:rsidR="00A0094D" w:rsidRPr="005B52EF" w:rsidRDefault="00A0094D" w:rsidP="007B2E3C">
      <w:pPr>
        <w:pStyle w:val="Akapitzlist"/>
        <w:numPr>
          <w:ilvl w:val="0"/>
          <w:numId w:val="52"/>
        </w:numPr>
        <w:suppressAutoHyphens/>
        <w:autoSpaceDE w:val="0"/>
        <w:spacing w:after="0"/>
        <w:ind w:hanging="294"/>
        <w:jc w:val="both"/>
      </w:pPr>
      <w:r w:rsidRPr="005B52EF">
        <w:rPr>
          <w:rFonts w:ascii="Cambria" w:hAnsi="Cambria" w:cs="Cambria"/>
          <w:sz w:val="24"/>
          <w:szCs w:val="24"/>
        </w:rPr>
        <w:t>urządzi plac i zaplecze budowy,</w:t>
      </w:r>
    </w:p>
    <w:p w:rsidR="00A0094D" w:rsidRPr="005B52EF" w:rsidRDefault="00A0094D" w:rsidP="007B2E3C">
      <w:pPr>
        <w:pStyle w:val="Akapitzlist"/>
        <w:numPr>
          <w:ilvl w:val="0"/>
          <w:numId w:val="52"/>
        </w:numPr>
        <w:suppressAutoHyphens/>
        <w:autoSpaceDE w:val="0"/>
        <w:spacing w:after="0"/>
        <w:ind w:hanging="294"/>
        <w:jc w:val="both"/>
      </w:pPr>
      <w:r w:rsidRPr="005B52EF">
        <w:rPr>
          <w:rFonts w:ascii="Cambria" w:hAnsi="Cambria" w:cs="Cambria"/>
          <w:sz w:val="24"/>
          <w:szCs w:val="24"/>
        </w:rPr>
        <w:t>prowadzi dokumentację robót (w tym: dziennik budowy, protokoły odbioru robót, protokoły z narad, protokoły nadzorów autorskich, korespondencję),</w:t>
      </w:r>
    </w:p>
    <w:p w:rsidR="00A0094D" w:rsidRPr="005B52EF" w:rsidRDefault="00A0094D" w:rsidP="007B2E3C">
      <w:pPr>
        <w:pStyle w:val="Akapitzlist"/>
        <w:numPr>
          <w:ilvl w:val="0"/>
          <w:numId w:val="52"/>
        </w:numPr>
        <w:suppressAutoHyphens/>
        <w:autoSpaceDE w:val="0"/>
        <w:spacing w:after="0"/>
        <w:ind w:hanging="294"/>
      </w:pPr>
      <w:r w:rsidRPr="005B52EF">
        <w:rPr>
          <w:rFonts w:ascii="Cambria" w:hAnsi="Cambria" w:cs="Cambria"/>
          <w:sz w:val="24"/>
          <w:szCs w:val="24"/>
        </w:rPr>
        <w:t>utrzyma w należytej sprawności oznakowanie i zabezpieczenie placu budowy</w:t>
      </w:r>
      <w:r w:rsidR="00146934">
        <w:rPr>
          <w:rFonts w:ascii="Cambria" w:hAnsi="Cambria" w:cs="Cambria"/>
          <w:sz w:val="24"/>
          <w:szCs w:val="24"/>
        </w:rPr>
        <w:t>.</w:t>
      </w:r>
    </w:p>
    <w:p w:rsidR="00A0094D" w:rsidRPr="005B52EF" w:rsidRDefault="00A0094D" w:rsidP="007B2E3C">
      <w:pPr>
        <w:pStyle w:val="Akapitzlist"/>
        <w:numPr>
          <w:ilvl w:val="0"/>
          <w:numId w:val="46"/>
        </w:numPr>
        <w:suppressAutoHyphens/>
        <w:autoSpaceDE w:val="0"/>
        <w:spacing w:after="0"/>
        <w:ind w:left="426" w:hanging="426"/>
        <w:jc w:val="both"/>
      </w:pPr>
      <w:r w:rsidRPr="005B52EF">
        <w:rPr>
          <w:rFonts w:ascii="Cambria" w:hAnsi="Cambria" w:cs="Cambria"/>
          <w:sz w:val="24"/>
          <w:szCs w:val="24"/>
        </w:rPr>
        <w:t xml:space="preserve">Wykonawca zobowiązany jest do przedstawienia Inspektorowi nadzoru </w:t>
      </w:r>
      <w:r w:rsidR="00146934">
        <w:rPr>
          <w:rFonts w:ascii="Cambria" w:hAnsi="Cambria" w:cs="Cambria"/>
          <w:sz w:val="24"/>
          <w:szCs w:val="24"/>
        </w:rPr>
        <w:t xml:space="preserve">-każdorazowo na jego wezwanie - </w:t>
      </w:r>
      <w:r w:rsidRPr="005B52EF">
        <w:rPr>
          <w:rFonts w:ascii="Cambria" w:hAnsi="Cambria" w:cs="Cambria"/>
          <w:sz w:val="24"/>
          <w:szCs w:val="24"/>
        </w:rPr>
        <w:t xml:space="preserve">wyników badań i pomiarów zgodnych </w:t>
      </w:r>
      <w:r w:rsidR="00006259">
        <w:rPr>
          <w:rFonts w:ascii="Cambria" w:hAnsi="Cambria" w:cs="Cambria"/>
          <w:sz w:val="24"/>
          <w:szCs w:val="24"/>
        </w:rPr>
        <w:br/>
      </w:r>
      <w:r w:rsidRPr="005B52EF">
        <w:rPr>
          <w:rFonts w:ascii="Cambria" w:hAnsi="Cambria" w:cs="Cambria"/>
          <w:sz w:val="24"/>
          <w:szCs w:val="24"/>
        </w:rPr>
        <w:t>z obowiązującymi ustawami, normami, specyfikacjami dla poszczególnych robót</w:t>
      </w:r>
      <w:r w:rsidR="00146934">
        <w:rPr>
          <w:rFonts w:ascii="Cambria" w:hAnsi="Cambria" w:cs="Cambria"/>
          <w:sz w:val="24"/>
          <w:szCs w:val="24"/>
        </w:rPr>
        <w:t xml:space="preserve"> </w:t>
      </w:r>
      <w:r w:rsidR="00006259">
        <w:rPr>
          <w:rFonts w:ascii="Cambria" w:hAnsi="Cambria" w:cs="Cambria"/>
          <w:sz w:val="24"/>
          <w:szCs w:val="24"/>
        </w:rPr>
        <w:br/>
      </w:r>
      <w:r w:rsidR="00146934">
        <w:rPr>
          <w:rFonts w:ascii="Cambria" w:hAnsi="Cambria" w:cs="Cambria"/>
          <w:sz w:val="24"/>
          <w:szCs w:val="24"/>
        </w:rPr>
        <w:t>w zakresie wynikającym z Dokumentacji Projektowej w szczególności STWIORB</w:t>
      </w:r>
      <w:r w:rsidRPr="005B52EF">
        <w:rPr>
          <w:rFonts w:ascii="Cambria" w:hAnsi="Cambria" w:cs="Cambria"/>
          <w:sz w:val="24"/>
          <w:szCs w:val="24"/>
        </w:rPr>
        <w:t>.</w:t>
      </w:r>
    </w:p>
    <w:p w:rsidR="00A0094D" w:rsidRPr="005B52EF" w:rsidRDefault="00A0094D" w:rsidP="007B2E3C">
      <w:pPr>
        <w:pStyle w:val="Akapitzlist"/>
        <w:numPr>
          <w:ilvl w:val="0"/>
          <w:numId w:val="46"/>
        </w:numPr>
        <w:suppressAutoHyphens/>
        <w:autoSpaceDE w:val="0"/>
        <w:spacing w:after="0"/>
        <w:ind w:left="426" w:hanging="426"/>
        <w:jc w:val="both"/>
      </w:pPr>
      <w:r w:rsidRPr="005B52EF">
        <w:rPr>
          <w:rFonts w:ascii="Cambria" w:hAnsi="Cambria" w:cs="Cambria"/>
          <w:sz w:val="24"/>
          <w:szCs w:val="24"/>
        </w:rPr>
        <w:t>Wykonawca zobowiązany jest do uzyskania akceptacji Inspektora nadzoru dla materiałów przeznaczonych do wbudowania, przed ich wbudowaniem, na podstawie przedstawionych atestów i świadectw jakości.</w:t>
      </w:r>
    </w:p>
    <w:p w:rsidR="00A0094D" w:rsidRPr="005B52EF" w:rsidRDefault="00A0094D" w:rsidP="007B2E3C">
      <w:pPr>
        <w:pStyle w:val="Akapitzlist"/>
        <w:numPr>
          <w:ilvl w:val="0"/>
          <w:numId w:val="46"/>
        </w:numPr>
        <w:suppressAutoHyphens/>
        <w:autoSpaceDE w:val="0"/>
        <w:spacing w:after="0"/>
        <w:ind w:left="426" w:hanging="426"/>
        <w:jc w:val="both"/>
      </w:pPr>
      <w:r w:rsidRPr="005B52EF">
        <w:rPr>
          <w:rFonts w:ascii="Cambria" w:hAnsi="Cambria" w:cs="Cambria"/>
          <w:sz w:val="24"/>
          <w:szCs w:val="24"/>
        </w:rPr>
        <w:t xml:space="preserve">Wykonawca zobowiązany jest do organizowania narad koordynacyjnych z udziałem przedstawicieli Wykonawcy, Zamawiającego i Inspektorów nadzoru oraz innych zaproszonych osób, w celu omówienia bieżących spraw dotyczących wykonania </w:t>
      </w:r>
      <w:r w:rsidR="00006259">
        <w:rPr>
          <w:rFonts w:ascii="Cambria" w:hAnsi="Cambria" w:cs="Cambria"/>
          <w:sz w:val="24"/>
          <w:szCs w:val="24"/>
        </w:rPr>
        <w:br/>
      </w:r>
      <w:r w:rsidRPr="005B52EF">
        <w:rPr>
          <w:rFonts w:ascii="Cambria" w:hAnsi="Cambria" w:cs="Cambria"/>
          <w:sz w:val="24"/>
          <w:szCs w:val="24"/>
        </w:rPr>
        <w:t xml:space="preserve">i zaawansowania robót, w szczególności dotyczących postępu prac, ewentualnych nieprawidłowości w wykonywaniu umowy lub zagrożenia terminowego wykonania umowy, na wniosek Zamawiającego w terminie wyznaczonym przez Zamawiającego. </w:t>
      </w:r>
    </w:p>
    <w:p w:rsidR="00A0094D" w:rsidRPr="005B52EF" w:rsidRDefault="00A0094D" w:rsidP="007B2E3C">
      <w:pPr>
        <w:pStyle w:val="Akapitzlist"/>
        <w:numPr>
          <w:ilvl w:val="0"/>
          <w:numId w:val="46"/>
        </w:numPr>
        <w:suppressAutoHyphens/>
        <w:autoSpaceDE w:val="0"/>
        <w:spacing w:after="0"/>
        <w:ind w:left="426" w:hanging="426"/>
        <w:jc w:val="both"/>
      </w:pPr>
      <w:r w:rsidRPr="005B52EF">
        <w:rPr>
          <w:rFonts w:ascii="Cambria" w:hAnsi="Cambria" w:cs="Cambria"/>
          <w:sz w:val="24"/>
          <w:szCs w:val="24"/>
        </w:rPr>
        <w:lastRenderedPageBreak/>
        <w:t xml:space="preserve">Wykonawca zobowiązany jest do przedkładania Zamawiającemu na radach budowy pisemnej informacji na temat postępu robót, zawierającej informacje co </w:t>
      </w:r>
      <w:r w:rsidR="00006259">
        <w:rPr>
          <w:rFonts w:ascii="Cambria" w:hAnsi="Cambria" w:cs="Cambria"/>
          <w:sz w:val="24"/>
          <w:szCs w:val="24"/>
        </w:rPr>
        <w:br/>
      </w:r>
      <w:r w:rsidRPr="005B52EF">
        <w:rPr>
          <w:rFonts w:ascii="Cambria" w:hAnsi="Cambria" w:cs="Cambria"/>
          <w:sz w:val="24"/>
          <w:szCs w:val="24"/>
        </w:rPr>
        <w:t xml:space="preserve">do zgodności postępu robót z harmonogramem robót, w tym postęp rzeczowy </w:t>
      </w:r>
      <w:r w:rsidR="00006259">
        <w:rPr>
          <w:rFonts w:ascii="Cambria" w:hAnsi="Cambria" w:cs="Cambria"/>
          <w:sz w:val="24"/>
          <w:szCs w:val="24"/>
        </w:rPr>
        <w:br/>
      </w:r>
      <w:r w:rsidRPr="005B52EF">
        <w:rPr>
          <w:rFonts w:ascii="Cambria" w:hAnsi="Cambria" w:cs="Cambria"/>
          <w:sz w:val="24"/>
          <w:szCs w:val="24"/>
        </w:rPr>
        <w:t xml:space="preserve">i finansowy, okoliczności dotyczących przerw w wykonywaniu robót, ewentualnych trudności realizacyjnych oraz innych informacji będących przedmiotem zapytania ze strony Zamawiającego mogących mieć istotny wpływ na realizację inwestycji </w:t>
      </w:r>
      <w:r w:rsidR="00006259">
        <w:rPr>
          <w:rFonts w:ascii="Cambria" w:hAnsi="Cambria" w:cs="Cambria"/>
          <w:sz w:val="24"/>
          <w:szCs w:val="24"/>
        </w:rPr>
        <w:br/>
      </w:r>
      <w:r w:rsidRPr="005B52EF">
        <w:rPr>
          <w:rFonts w:ascii="Cambria" w:hAnsi="Cambria" w:cs="Cambria"/>
          <w:sz w:val="24"/>
          <w:szCs w:val="24"/>
        </w:rPr>
        <w:t>i termin jej zakończenia.</w:t>
      </w:r>
    </w:p>
    <w:p w:rsidR="00A0094D" w:rsidRPr="005B52EF" w:rsidRDefault="00A0094D" w:rsidP="007B2E3C">
      <w:pPr>
        <w:pStyle w:val="Akapitzlist"/>
        <w:numPr>
          <w:ilvl w:val="0"/>
          <w:numId w:val="46"/>
        </w:numPr>
        <w:suppressAutoHyphens/>
        <w:autoSpaceDE w:val="0"/>
        <w:spacing w:after="0"/>
        <w:ind w:left="426" w:hanging="426"/>
        <w:jc w:val="both"/>
      </w:pPr>
      <w:r w:rsidRPr="005B52EF">
        <w:rPr>
          <w:rFonts w:ascii="Cambria" w:hAnsi="Cambria" w:cs="Cambria"/>
          <w:sz w:val="24"/>
          <w:szCs w:val="24"/>
        </w:rPr>
        <w:t xml:space="preserve">Wykonawca zapewni upoważnionym przedstawicielom Zamawiającego dostęp do wszelkich dokumentów związanych z robotami </w:t>
      </w:r>
      <w:proofErr w:type="spellStart"/>
      <w:r w:rsidRPr="005B52EF">
        <w:rPr>
          <w:rFonts w:ascii="Cambria" w:hAnsi="Cambria" w:cs="Cambria"/>
          <w:sz w:val="24"/>
          <w:szCs w:val="24"/>
        </w:rPr>
        <w:t>budowalnymi</w:t>
      </w:r>
      <w:proofErr w:type="spellEnd"/>
      <w:r w:rsidRPr="005B52EF">
        <w:rPr>
          <w:rFonts w:ascii="Cambria" w:hAnsi="Cambria" w:cs="Cambria"/>
          <w:sz w:val="24"/>
          <w:szCs w:val="24"/>
        </w:rPr>
        <w:t>, w szczególności Wykonawca umożliwi Zamawiającemu dostęp do dokumentacji dotyczącej rozliczeń z podwykonawcami.</w:t>
      </w:r>
    </w:p>
    <w:p w:rsidR="00A0094D" w:rsidRDefault="00A0094D" w:rsidP="005E443B">
      <w:pPr>
        <w:widowControl/>
        <w:adjustRightInd/>
        <w:spacing w:after="0"/>
        <w:ind w:left="426"/>
        <w:contextualSpacing/>
        <w:textAlignment w:val="auto"/>
      </w:pPr>
    </w:p>
    <w:p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p>
    <w:p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Termin realizacji</w:t>
      </w:r>
    </w:p>
    <w:p w:rsidR="008E0ACC" w:rsidRPr="00824371" w:rsidRDefault="008E0ACC" w:rsidP="007B2E3C">
      <w:pPr>
        <w:widowControl/>
        <w:numPr>
          <w:ilvl w:val="0"/>
          <w:numId w:val="3"/>
        </w:numPr>
        <w:suppressAutoHyphens w:val="0"/>
        <w:adjustRightInd/>
        <w:spacing w:after="0"/>
        <w:ind w:left="426" w:hanging="426"/>
        <w:contextualSpacing/>
        <w:textAlignment w:val="auto"/>
        <w:rPr>
          <w:rFonts w:ascii="Cambria" w:hAnsi="Cambria"/>
          <w:color w:val="000000"/>
          <w:sz w:val="24"/>
          <w:szCs w:val="24"/>
        </w:rPr>
      </w:pPr>
      <w:r w:rsidRPr="00824371">
        <w:rPr>
          <w:rFonts w:ascii="Cambria" w:eastAsia="Cambria" w:hAnsi="Cambria"/>
          <w:sz w:val="24"/>
          <w:szCs w:val="24"/>
        </w:rPr>
        <w:t xml:space="preserve">Wykonawca zobowiązany jest wykonać całość przedmiotu zamówienia </w:t>
      </w:r>
      <w:r w:rsidRPr="00824371">
        <w:rPr>
          <w:rFonts w:ascii="Cambria" w:eastAsia="Cambria" w:hAnsi="Cambria"/>
          <w:sz w:val="24"/>
          <w:szCs w:val="24"/>
        </w:rPr>
        <w:br/>
      </w:r>
      <w:r w:rsidRPr="00824371">
        <w:rPr>
          <w:rFonts w:ascii="Cambria" w:eastAsia="Cambria" w:hAnsi="Cambria"/>
          <w:color w:val="000000"/>
          <w:sz w:val="24"/>
          <w:szCs w:val="24"/>
        </w:rPr>
        <w:t xml:space="preserve">w </w:t>
      </w:r>
      <w:r w:rsidRPr="00221B39">
        <w:rPr>
          <w:rFonts w:ascii="Cambria" w:eastAsia="Cambria" w:hAnsi="Cambria"/>
          <w:color w:val="000000"/>
          <w:sz w:val="24"/>
          <w:szCs w:val="24"/>
        </w:rPr>
        <w:t xml:space="preserve">terminie </w:t>
      </w:r>
      <w:r w:rsidR="002F2600" w:rsidRPr="00221B39">
        <w:rPr>
          <w:rFonts w:ascii="Cambria" w:eastAsia="Cambria" w:hAnsi="Cambria"/>
          <w:b/>
          <w:color w:val="000000"/>
          <w:sz w:val="24"/>
          <w:szCs w:val="24"/>
        </w:rPr>
        <w:t>8</w:t>
      </w:r>
      <w:r w:rsidR="00006259" w:rsidRPr="00221B39">
        <w:rPr>
          <w:rFonts w:ascii="Cambria" w:eastAsia="Cambria" w:hAnsi="Cambria"/>
          <w:b/>
          <w:color w:val="000000"/>
          <w:sz w:val="24"/>
          <w:szCs w:val="24"/>
        </w:rPr>
        <w:t xml:space="preserve"> </w:t>
      </w:r>
      <w:r w:rsidRPr="00221B39">
        <w:rPr>
          <w:rFonts w:ascii="Cambria" w:hAnsi="Cambria" w:cs="Arial"/>
          <w:b/>
          <w:sz w:val="24"/>
          <w:szCs w:val="24"/>
        </w:rPr>
        <w:t>miesi</w:t>
      </w:r>
      <w:r w:rsidR="00217E97" w:rsidRPr="00221B39">
        <w:rPr>
          <w:rFonts w:ascii="Cambria" w:hAnsi="Cambria" w:cs="Arial"/>
          <w:b/>
          <w:sz w:val="24"/>
          <w:szCs w:val="24"/>
        </w:rPr>
        <w:t>ę</w:t>
      </w:r>
      <w:r w:rsidR="00517B5C" w:rsidRPr="00221B39">
        <w:rPr>
          <w:rFonts w:ascii="Cambria" w:hAnsi="Cambria" w:cs="Arial"/>
          <w:b/>
          <w:sz w:val="24"/>
          <w:szCs w:val="24"/>
        </w:rPr>
        <w:t>c</w:t>
      </w:r>
      <w:r w:rsidR="00217E97" w:rsidRPr="00221B39">
        <w:rPr>
          <w:rFonts w:ascii="Cambria" w:hAnsi="Cambria" w:cs="Arial"/>
          <w:b/>
          <w:sz w:val="24"/>
          <w:szCs w:val="24"/>
        </w:rPr>
        <w:t>y</w:t>
      </w:r>
      <w:r w:rsidRPr="00221B39">
        <w:rPr>
          <w:rFonts w:ascii="Cambria" w:hAnsi="Cambria" w:cs="Arial"/>
          <w:bCs/>
          <w:sz w:val="24"/>
          <w:szCs w:val="24"/>
        </w:rPr>
        <w:t xml:space="preserve"> od podpisania umowy</w:t>
      </w:r>
      <w:r w:rsidR="00B26A35" w:rsidRPr="00221B39">
        <w:rPr>
          <w:rFonts w:ascii="Cambria" w:hAnsi="Cambria" w:cs="Arial"/>
          <w:bCs/>
          <w:sz w:val="24"/>
          <w:szCs w:val="24"/>
        </w:rPr>
        <w:t xml:space="preserve"> tj. do</w:t>
      </w:r>
      <w:r w:rsidR="00B26A35" w:rsidRPr="00824371">
        <w:rPr>
          <w:rFonts w:ascii="Cambria" w:hAnsi="Cambria" w:cs="Arial"/>
          <w:bCs/>
          <w:sz w:val="24"/>
          <w:szCs w:val="24"/>
        </w:rPr>
        <w:t xml:space="preserve"> dnia ………..</w:t>
      </w:r>
    </w:p>
    <w:p w:rsidR="008E0ACC" w:rsidRPr="00A157E5" w:rsidRDefault="008E0ACC" w:rsidP="007B2E3C">
      <w:pPr>
        <w:widowControl/>
        <w:numPr>
          <w:ilvl w:val="0"/>
          <w:numId w:val="3"/>
        </w:numPr>
        <w:suppressAutoHyphens w:val="0"/>
        <w:adjustRightInd/>
        <w:spacing w:after="0"/>
        <w:ind w:left="426" w:hanging="426"/>
        <w:contextualSpacing/>
        <w:textAlignment w:val="auto"/>
        <w:rPr>
          <w:rFonts w:ascii="Cambria" w:hAnsi="Cambria"/>
          <w:color w:val="000000"/>
          <w:sz w:val="24"/>
          <w:szCs w:val="24"/>
        </w:rPr>
      </w:pPr>
      <w:r w:rsidRPr="00824371">
        <w:rPr>
          <w:rFonts w:ascii="Cambria" w:hAnsi="Cambria"/>
          <w:sz w:val="24"/>
          <w:szCs w:val="24"/>
        </w:rPr>
        <w:t xml:space="preserve">Termin wykonania poszczególnych elementów </w:t>
      </w:r>
      <w:r w:rsidR="0037784C" w:rsidRPr="00824371">
        <w:rPr>
          <w:rFonts w:ascii="Cambria" w:hAnsi="Cambria"/>
          <w:sz w:val="24"/>
          <w:szCs w:val="24"/>
        </w:rPr>
        <w:t>robót</w:t>
      </w:r>
      <w:r w:rsidR="0037784C">
        <w:rPr>
          <w:rFonts w:ascii="Cambria" w:hAnsi="Cambria"/>
          <w:sz w:val="24"/>
          <w:szCs w:val="24"/>
        </w:rPr>
        <w:t xml:space="preserve"> </w:t>
      </w:r>
      <w:r w:rsidRPr="00B17751">
        <w:rPr>
          <w:rFonts w:ascii="Cambria" w:hAnsi="Cambria"/>
          <w:sz w:val="24"/>
          <w:szCs w:val="24"/>
        </w:rPr>
        <w:t xml:space="preserve">składających się na przedmiot </w:t>
      </w:r>
      <w:r w:rsidR="0037784C">
        <w:rPr>
          <w:rFonts w:ascii="Cambria" w:hAnsi="Cambria"/>
          <w:sz w:val="24"/>
          <w:szCs w:val="24"/>
        </w:rPr>
        <w:t xml:space="preserve">zamówienia strony </w:t>
      </w:r>
      <w:r w:rsidRPr="00B17751">
        <w:rPr>
          <w:rFonts w:ascii="Cambria" w:hAnsi="Cambria"/>
          <w:sz w:val="24"/>
          <w:szCs w:val="24"/>
        </w:rPr>
        <w:t>określ</w:t>
      </w:r>
      <w:r w:rsidR="0037784C">
        <w:rPr>
          <w:rFonts w:ascii="Cambria" w:hAnsi="Cambria"/>
          <w:sz w:val="24"/>
          <w:szCs w:val="24"/>
        </w:rPr>
        <w:t>ą</w:t>
      </w:r>
      <w:r w:rsidRPr="00B17751">
        <w:rPr>
          <w:rFonts w:ascii="Cambria" w:hAnsi="Cambria"/>
          <w:sz w:val="24"/>
          <w:szCs w:val="24"/>
        </w:rPr>
        <w:t xml:space="preserve"> w harmonogramie rzeczowo-finansowym, </w:t>
      </w:r>
      <w:r>
        <w:rPr>
          <w:rFonts w:ascii="Cambria" w:hAnsi="Cambria"/>
          <w:sz w:val="24"/>
          <w:szCs w:val="24"/>
        </w:rPr>
        <w:br/>
      </w:r>
      <w:r w:rsidRPr="00B17751">
        <w:rPr>
          <w:rFonts w:ascii="Cambria" w:hAnsi="Cambria"/>
          <w:sz w:val="24"/>
          <w:szCs w:val="24"/>
        </w:rPr>
        <w:t xml:space="preserve">o którym mowa w ust. </w:t>
      </w:r>
      <w:r w:rsidR="001B0D3E">
        <w:rPr>
          <w:rFonts w:ascii="Cambria" w:hAnsi="Cambria"/>
          <w:sz w:val="24"/>
          <w:szCs w:val="24"/>
        </w:rPr>
        <w:t>4</w:t>
      </w:r>
      <w:r w:rsidR="0037784C">
        <w:rPr>
          <w:rFonts w:ascii="Cambria" w:hAnsi="Cambria"/>
          <w:sz w:val="24"/>
          <w:szCs w:val="24"/>
        </w:rPr>
        <w:t>.</w:t>
      </w:r>
    </w:p>
    <w:p w:rsidR="00006259" w:rsidRPr="00222318" w:rsidRDefault="008E0ACC" w:rsidP="007B2E3C">
      <w:pPr>
        <w:widowControl/>
        <w:numPr>
          <w:ilvl w:val="0"/>
          <w:numId w:val="3"/>
        </w:numPr>
        <w:suppressAutoHyphens w:val="0"/>
        <w:adjustRightInd/>
        <w:spacing w:after="0"/>
        <w:ind w:left="426" w:hanging="426"/>
        <w:contextualSpacing/>
        <w:textAlignment w:val="auto"/>
        <w:rPr>
          <w:rFonts w:ascii="Cambria" w:hAnsi="Cambria" w:cs="Cambria"/>
          <w:color w:val="000000"/>
          <w:sz w:val="24"/>
          <w:szCs w:val="24"/>
        </w:rPr>
      </w:pPr>
      <w:bookmarkStart w:id="5" w:name="_Hlk95900458"/>
      <w:r w:rsidRPr="00006259">
        <w:rPr>
          <w:rFonts w:ascii="Cambria" w:hAnsi="Cambria"/>
          <w:sz w:val="24"/>
          <w:szCs w:val="24"/>
        </w:rPr>
        <w:t xml:space="preserve">Za termin </w:t>
      </w:r>
      <w:r w:rsidRPr="00EF6F29">
        <w:rPr>
          <w:rFonts w:ascii="Cambria" w:hAnsi="Cambria"/>
          <w:sz w:val="24"/>
          <w:szCs w:val="24"/>
        </w:rPr>
        <w:t xml:space="preserve">wykonania całości zamówienia uznaje się dzień </w:t>
      </w:r>
      <w:r w:rsidR="00E34C0C" w:rsidRPr="00EF6F29">
        <w:rPr>
          <w:rFonts w:ascii="Cambria" w:hAnsi="Cambria"/>
          <w:sz w:val="24"/>
          <w:szCs w:val="24"/>
        </w:rPr>
        <w:t>zgłoszenia gotowości odbioru robót budowlanyc</w:t>
      </w:r>
      <w:bookmarkEnd w:id="5"/>
      <w:r w:rsidR="00006259" w:rsidRPr="00EF6F29">
        <w:rPr>
          <w:rFonts w:ascii="Cambria" w:hAnsi="Cambria"/>
          <w:sz w:val="24"/>
          <w:szCs w:val="24"/>
        </w:rPr>
        <w:t>h</w:t>
      </w:r>
      <w:r w:rsidR="009C10C0" w:rsidRPr="00EF6F29">
        <w:rPr>
          <w:rFonts w:ascii="Cambria" w:hAnsi="Cambria"/>
          <w:sz w:val="24"/>
          <w:szCs w:val="24"/>
        </w:rPr>
        <w:t xml:space="preserve"> </w:t>
      </w:r>
      <w:r w:rsidR="0019080A" w:rsidRPr="00EF6F29">
        <w:rPr>
          <w:rFonts w:ascii="Cambria" w:hAnsi="Cambria" w:cs="Cambria"/>
          <w:sz w:val="24"/>
          <w:szCs w:val="24"/>
        </w:rPr>
        <w:t>w tym</w:t>
      </w:r>
      <w:r w:rsidR="0019080A" w:rsidRPr="0074770C">
        <w:rPr>
          <w:rFonts w:ascii="Cambria" w:hAnsi="Cambria" w:cs="Cambria"/>
          <w:sz w:val="24"/>
          <w:szCs w:val="24"/>
        </w:rPr>
        <w:t xml:space="preserve"> po </w:t>
      </w:r>
      <w:r w:rsidR="0019080A" w:rsidRPr="0074770C">
        <w:rPr>
          <w:rFonts w:ascii="Cambria" w:hAnsi="Cambria"/>
          <w:sz w:val="24"/>
          <w:szCs w:val="24"/>
        </w:rPr>
        <w:t xml:space="preserve">uzyskaniu wszelkich uzgodnień, opinii i decyzji administracyjnych niezbędnych do rozpoczęcia użytkowania </w:t>
      </w:r>
      <w:r w:rsidR="001B6804">
        <w:rPr>
          <w:rFonts w:ascii="Cambria" w:hAnsi="Cambria"/>
          <w:sz w:val="24"/>
          <w:szCs w:val="24"/>
        </w:rPr>
        <w:t xml:space="preserve">obiektu, </w:t>
      </w:r>
      <w:r w:rsidR="002B63AC">
        <w:rPr>
          <w:rFonts w:ascii="Cambria" w:hAnsi="Cambria"/>
          <w:sz w:val="24"/>
          <w:szCs w:val="24"/>
        </w:rPr>
        <w:t xml:space="preserve">o ile </w:t>
      </w:r>
      <w:r w:rsidR="00F90EF8">
        <w:rPr>
          <w:rFonts w:ascii="Cambria" w:hAnsi="Cambria"/>
          <w:sz w:val="24"/>
          <w:szCs w:val="24"/>
        </w:rPr>
        <w:t xml:space="preserve">będą one </w:t>
      </w:r>
      <w:r w:rsidR="002B63AC">
        <w:rPr>
          <w:rFonts w:ascii="Cambria" w:hAnsi="Cambria"/>
          <w:sz w:val="24"/>
          <w:szCs w:val="24"/>
        </w:rPr>
        <w:t>wymagane przepisami prawa</w:t>
      </w:r>
      <w:r w:rsidR="0019080A" w:rsidRPr="00222318">
        <w:rPr>
          <w:rFonts w:ascii="Cambria" w:hAnsi="Cambria"/>
          <w:color w:val="FF0000"/>
          <w:sz w:val="24"/>
          <w:szCs w:val="24"/>
        </w:rPr>
        <w:t>.</w:t>
      </w:r>
    </w:p>
    <w:p w:rsidR="00553C36" w:rsidRPr="00222318" w:rsidRDefault="00553C36" w:rsidP="00222318">
      <w:pPr>
        <w:widowControl/>
        <w:numPr>
          <w:ilvl w:val="0"/>
          <w:numId w:val="3"/>
        </w:numPr>
        <w:suppressAutoHyphens w:val="0"/>
        <w:adjustRightInd/>
        <w:spacing w:after="0"/>
        <w:ind w:left="426" w:hanging="426"/>
        <w:contextualSpacing/>
        <w:jc w:val="left"/>
        <w:textAlignment w:val="auto"/>
        <w:rPr>
          <w:rFonts w:ascii="Cambria" w:hAnsi="Cambria" w:cs="Cambria"/>
          <w:color w:val="000000"/>
          <w:sz w:val="24"/>
          <w:szCs w:val="24"/>
        </w:rPr>
      </w:pPr>
      <w:r w:rsidRPr="00222318">
        <w:rPr>
          <w:rFonts w:ascii="Cambria" w:hAnsi="Cambria"/>
          <w:color w:val="000000"/>
          <w:sz w:val="24"/>
          <w:szCs w:val="24"/>
        </w:rPr>
        <w:t xml:space="preserve">Wykonawca </w:t>
      </w:r>
      <w:r w:rsidR="00222318" w:rsidRPr="004A42C0">
        <w:rPr>
          <w:rFonts w:ascii="Cambria" w:hAnsi="Cambria"/>
          <w:b/>
          <w:color w:val="000000"/>
          <w:sz w:val="24"/>
          <w:szCs w:val="24"/>
        </w:rPr>
        <w:t>przed podpisaniem</w:t>
      </w:r>
      <w:r w:rsidR="00222318" w:rsidRPr="00222318">
        <w:rPr>
          <w:rFonts w:ascii="Cambria" w:hAnsi="Cambria"/>
          <w:b/>
          <w:bCs/>
          <w:color w:val="000000"/>
          <w:sz w:val="24"/>
          <w:szCs w:val="24"/>
        </w:rPr>
        <w:t xml:space="preserve"> </w:t>
      </w:r>
      <w:r w:rsidRPr="00222318">
        <w:rPr>
          <w:rFonts w:ascii="Cambria" w:hAnsi="Cambria"/>
          <w:b/>
          <w:bCs/>
          <w:color w:val="000000"/>
          <w:sz w:val="24"/>
          <w:szCs w:val="24"/>
        </w:rPr>
        <w:t>umowy</w:t>
      </w:r>
      <w:r w:rsidRPr="00222318">
        <w:rPr>
          <w:rFonts w:ascii="Cambria" w:hAnsi="Cambria"/>
          <w:color w:val="000000"/>
          <w:sz w:val="24"/>
          <w:szCs w:val="24"/>
        </w:rPr>
        <w:t xml:space="preserve"> przedstawia Zamawiającemu do akceptacji harmonogram rzeczowo – finansowy. Harmonogram zawier</w:t>
      </w:r>
      <w:r w:rsidR="00D02C21" w:rsidRPr="00222318">
        <w:rPr>
          <w:rFonts w:ascii="Cambria" w:hAnsi="Cambria"/>
          <w:color w:val="000000"/>
          <w:sz w:val="24"/>
          <w:szCs w:val="24"/>
        </w:rPr>
        <w:t>a</w:t>
      </w:r>
      <w:r w:rsidRPr="00222318">
        <w:rPr>
          <w:rFonts w:ascii="Cambria" w:hAnsi="Cambria"/>
          <w:color w:val="000000"/>
          <w:sz w:val="24"/>
          <w:szCs w:val="24"/>
        </w:rPr>
        <w:t>:</w:t>
      </w:r>
    </w:p>
    <w:p w:rsidR="00404673" w:rsidRDefault="00404673" w:rsidP="007B2E3C">
      <w:pPr>
        <w:pStyle w:val="Akapitzlist"/>
        <w:numPr>
          <w:ilvl w:val="0"/>
          <w:numId w:val="70"/>
        </w:numPr>
        <w:spacing w:after="0"/>
        <w:ind w:left="1418" w:hanging="284"/>
        <w:jc w:val="both"/>
        <w:rPr>
          <w:rFonts w:ascii="Cambria" w:hAnsi="Cambria"/>
          <w:sz w:val="24"/>
          <w:szCs w:val="24"/>
        </w:rPr>
      </w:pPr>
      <w:bookmarkStart w:id="6" w:name="_Hlk90327274"/>
      <w:r w:rsidRPr="00C15DE7">
        <w:rPr>
          <w:rFonts w:ascii="Cambria" w:hAnsi="Cambria"/>
          <w:sz w:val="24"/>
          <w:szCs w:val="24"/>
        </w:rPr>
        <w:t>terminy rozpoczęcia i zakończenia realizacji poszczególnych etapów</w:t>
      </w:r>
      <w:r>
        <w:rPr>
          <w:rFonts w:ascii="Cambria" w:hAnsi="Cambria"/>
          <w:sz w:val="24"/>
          <w:szCs w:val="24"/>
        </w:rPr>
        <w:t xml:space="preserve"> rozliczeniowych </w:t>
      </w:r>
      <w:r w:rsidRPr="00C15DE7">
        <w:rPr>
          <w:rFonts w:ascii="Cambria" w:hAnsi="Cambria"/>
          <w:color w:val="000000"/>
          <w:sz w:val="24"/>
          <w:szCs w:val="24"/>
        </w:rPr>
        <w:t>wskazanych w § 5</w:t>
      </w:r>
      <w:r w:rsidRPr="00C15DE7">
        <w:rPr>
          <w:rFonts w:ascii="Cambria" w:hAnsi="Cambria"/>
          <w:sz w:val="24"/>
          <w:szCs w:val="24"/>
        </w:rPr>
        <w:t xml:space="preserve">, </w:t>
      </w:r>
    </w:p>
    <w:p w:rsidR="00404673" w:rsidRDefault="00404673" w:rsidP="007B2E3C">
      <w:pPr>
        <w:pStyle w:val="Akapitzlist"/>
        <w:numPr>
          <w:ilvl w:val="0"/>
          <w:numId w:val="70"/>
        </w:numPr>
        <w:spacing w:after="0"/>
        <w:ind w:left="1418" w:hanging="284"/>
        <w:jc w:val="both"/>
        <w:rPr>
          <w:rFonts w:ascii="Cambria" w:hAnsi="Cambria"/>
          <w:sz w:val="24"/>
          <w:szCs w:val="24"/>
        </w:rPr>
      </w:pPr>
      <w:r w:rsidRPr="00C15DE7">
        <w:rPr>
          <w:rFonts w:ascii="Cambria" w:hAnsi="Cambria"/>
          <w:sz w:val="24"/>
          <w:szCs w:val="24"/>
        </w:rPr>
        <w:t>wartość robót przewidzianych w każdym etapie</w:t>
      </w:r>
      <w:r>
        <w:rPr>
          <w:rFonts w:ascii="Cambria" w:hAnsi="Cambria"/>
          <w:sz w:val="24"/>
          <w:szCs w:val="24"/>
        </w:rPr>
        <w:t xml:space="preserve"> rozliczeniowym </w:t>
      </w:r>
      <w:r w:rsidRPr="00C15DE7">
        <w:rPr>
          <w:rFonts w:ascii="Cambria" w:hAnsi="Cambria"/>
          <w:color w:val="000000"/>
          <w:sz w:val="24"/>
          <w:szCs w:val="24"/>
        </w:rPr>
        <w:t>wskazany</w:t>
      </w:r>
      <w:r>
        <w:rPr>
          <w:rFonts w:ascii="Cambria" w:hAnsi="Cambria"/>
          <w:color w:val="000000"/>
          <w:sz w:val="24"/>
          <w:szCs w:val="24"/>
        </w:rPr>
        <w:t>m</w:t>
      </w:r>
      <w:r w:rsidRPr="00C15DE7">
        <w:rPr>
          <w:rFonts w:ascii="Cambria" w:hAnsi="Cambria"/>
          <w:color w:val="000000"/>
          <w:sz w:val="24"/>
          <w:szCs w:val="24"/>
        </w:rPr>
        <w:t xml:space="preserve"> w § 5</w:t>
      </w:r>
      <w:r w:rsidRPr="00C15DE7">
        <w:rPr>
          <w:rFonts w:ascii="Cambria" w:hAnsi="Cambria"/>
          <w:sz w:val="24"/>
          <w:szCs w:val="24"/>
        </w:rPr>
        <w:t>,</w:t>
      </w:r>
    </w:p>
    <w:p w:rsidR="00404673" w:rsidRPr="00C15DE7" w:rsidRDefault="00404673" w:rsidP="007B2E3C">
      <w:pPr>
        <w:pStyle w:val="Akapitzlist"/>
        <w:numPr>
          <w:ilvl w:val="0"/>
          <w:numId w:val="70"/>
        </w:numPr>
        <w:spacing w:after="0"/>
        <w:ind w:left="1418" w:hanging="284"/>
        <w:jc w:val="both"/>
        <w:rPr>
          <w:rFonts w:ascii="Cambria" w:hAnsi="Cambria"/>
          <w:sz w:val="24"/>
          <w:szCs w:val="24"/>
        </w:rPr>
      </w:pPr>
      <w:r w:rsidRPr="00C15DE7">
        <w:rPr>
          <w:rFonts w:ascii="Cambria" w:hAnsi="Cambria"/>
          <w:color w:val="000000"/>
          <w:sz w:val="24"/>
          <w:szCs w:val="24"/>
        </w:rPr>
        <w:t xml:space="preserve">zakres robót do wykonania w </w:t>
      </w:r>
      <w:r>
        <w:rPr>
          <w:rFonts w:ascii="Cambria" w:hAnsi="Cambria"/>
          <w:color w:val="000000"/>
          <w:sz w:val="24"/>
          <w:szCs w:val="24"/>
        </w:rPr>
        <w:t xml:space="preserve">każdym etapie rozliczeniowym </w:t>
      </w:r>
      <w:r w:rsidRPr="00C15DE7">
        <w:rPr>
          <w:rFonts w:ascii="Cambria" w:hAnsi="Cambria"/>
          <w:color w:val="000000"/>
          <w:sz w:val="24"/>
          <w:szCs w:val="24"/>
        </w:rPr>
        <w:t>wskazany</w:t>
      </w:r>
      <w:r>
        <w:rPr>
          <w:rFonts w:ascii="Cambria" w:hAnsi="Cambria"/>
          <w:color w:val="000000"/>
          <w:sz w:val="24"/>
          <w:szCs w:val="24"/>
        </w:rPr>
        <w:t>m</w:t>
      </w:r>
      <w:r w:rsidRPr="00C15DE7">
        <w:rPr>
          <w:rFonts w:ascii="Cambria" w:hAnsi="Cambria"/>
          <w:color w:val="000000"/>
          <w:sz w:val="24"/>
          <w:szCs w:val="24"/>
        </w:rPr>
        <w:t xml:space="preserve"> w § 5;</w:t>
      </w:r>
    </w:p>
    <w:p w:rsidR="00404673" w:rsidRPr="00C15DE7" w:rsidRDefault="00404673" w:rsidP="007B2E3C">
      <w:pPr>
        <w:pStyle w:val="Akapitzlist"/>
        <w:numPr>
          <w:ilvl w:val="0"/>
          <w:numId w:val="70"/>
        </w:numPr>
        <w:spacing w:after="0"/>
        <w:ind w:left="1418" w:hanging="284"/>
        <w:jc w:val="both"/>
        <w:rPr>
          <w:rFonts w:ascii="Cambria" w:hAnsi="Cambria"/>
          <w:sz w:val="24"/>
          <w:szCs w:val="24"/>
        </w:rPr>
      </w:pPr>
      <w:r w:rsidRPr="00C15DE7">
        <w:rPr>
          <w:rFonts w:ascii="Cambria" w:hAnsi="Cambria"/>
          <w:color w:val="000000"/>
          <w:sz w:val="24"/>
          <w:szCs w:val="24"/>
        </w:rPr>
        <w:t>datę zakończenia realizacji robót z uwzględnieniem wymogów wskazanych w ust. 1, 3 i 4;</w:t>
      </w:r>
    </w:p>
    <w:p w:rsidR="00404673" w:rsidRPr="00831083" w:rsidRDefault="00404673" w:rsidP="007B2E3C">
      <w:pPr>
        <w:pStyle w:val="Akapitzlist"/>
        <w:numPr>
          <w:ilvl w:val="0"/>
          <w:numId w:val="70"/>
        </w:numPr>
        <w:spacing w:after="0"/>
        <w:ind w:left="1418" w:hanging="284"/>
        <w:jc w:val="both"/>
        <w:rPr>
          <w:rFonts w:ascii="Cambria" w:hAnsi="Cambria"/>
          <w:sz w:val="24"/>
          <w:szCs w:val="24"/>
        </w:rPr>
      </w:pPr>
      <w:r w:rsidRPr="00C15DE7">
        <w:rPr>
          <w:rFonts w:ascii="Cambria" w:hAnsi="Cambria"/>
          <w:color w:val="000000"/>
          <w:sz w:val="24"/>
          <w:szCs w:val="24"/>
        </w:rPr>
        <w:t xml:space="preserve">datę zgłoszenia robót do odbioru z uwzględnieniem wymogów </w:t>
      </w:r>
      <w:r w:rsidRPr="00831083">
        <w:rPr>
          <w:rFonts w:ascii="Cambria" w:hAnsi="Cambria"/>
          <w:color w:val="000000"/>
          <w:sz w:val="24"/>
          <w:szCs w:val="24"/>
        </w:rPr>
        <w:t>wskazanych w ust. 1, 3 i 4.</w:t>
      </w:r>
    </w:p>
    <w:bookmarkEnd w:id="6"/>
    <w:p w:rsidR="008E0ACC" w:rsidRPr="00831083" w:rsidRDefault="008E0ACC" w:rsidP="007B2E3C">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831083">
        <w:rPr>
          <w:rFonts w:ascii="Cambria" w:hAnsi="Cambria"/>
          <w:color w:val="000000"/>
          <w:sz w:val="24"/>
          <w:szCs w:val="24"/>
        </w:rPr>
        <w:t xml:space="preserve">Harmonogram, o którym mowa w ust. </w:t>
      </w:r>
      <w:r w:rsidR="00E34C0C" w:rsidRPr="00831083">
        <w:rPr>
          <w:rFonts w:ascii="Cambria" w:hAnsi="Cambria"/>
          <w:color w:val="000000"/>
          <w:sz w:val="24"/>
          <w:szCs w:val="24"/>
        </w:rPr>
        <w:t>4</w:t>
      </w:r>
      <w:r w:rsidRPr="00831083">
        <w:rPr>
          <w:rFonts w:ascii="Cambria" w:hAnsi="Cambria"/>
          <w:color w:val="000000"/>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rsidR="008E0ACC" w:rsidRPr="00831083" w:rsidRDefault="008E0ACC" w:rsidP="007B2E3C">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831083">
        <w:rPr>
          <w:rFonts w:ascii="Cambria" w:hAnsi="Cambria"/>
          <w:color w:val="000000"/>
          <w:sz w:val="24"/>
          <w:szCs w:val="24"/>
        </w:rPr>
        <w:t>Wykonawc</w:t>
      </w:r>
      <w:r w:rsidR="00EF6F29" w:rsidRPr="00831083">
        <w:rPr>
          <w:rFonts w:ascii="Cambria" w:hAnsi="Cambria"/>
          <w:color w:val="000000"/>
          <w:sz w:val="24"/>
          <w:szCs w:val="24"/>
        </w:rPr>
        <w:t>a zobowiązany jest, w terminie 2</w:t>
      </w:r>
      <w:r w:rsidRPr="00831083">
        <w:rPr>
          <w:rFonts w:ascii="Cambria" w:hAnsi="Cambria"/>
          <w:color w:val="000000"/>
          <w:sz w:val="24"/>
          <w:szCs w:val="24"/>
        </w:rPr>
        <w:t xml:space="preserve"> dni</w:t>
      </w:r>
      <w:r w:rsidR="00A8730C" w:rsidRPr="00831083">
        <w:rPr>
          <w:rFonts w:ascii="Cambria" w:hAnsi="Cambria"/>
          <w:color w:val="000000"/>
          <w:sz w:val="24"/>
          <w:szCs w:val="24"/>
        </w:rPr>
        <w:t xml:space="preserve"> roboczych</w:t>
      </w:r>
      <w:r w:rsidRPr="00831083">
        <w:rPr>
          <w:rFonts w:ascii="Cambria" w:hAnsi="Cambria"/>
          <w:color w:val="000000"/>
          <w:sz w:val="24"/>
          <w:szCs w:val="24"/>
        </w:rPr>
        <w:t xml:space="preserve"> od dnia otrzymania uwag i zastrzeżeń, o których mowa w ust. </w:t>
      </w:r>
      <w:r w:rsidR="00ED6135" w:rsidRPr="00831083">
        <w:rPr>
          <w:rFonts w:ascii="Cambria" w:hAnsi="Cambria"/>
          <w:color w:val="000000"/>
          <w:sz w:val="24"/>
          <w:szCs w:val="24"/>
        </w:rPr>
        <w:t>5</w:t>
      </w:r>
      <w:r w:rsidRPr="00831083">
        <w:rPr>
          <w:rFonts w:ascii="Cambria" w:hAnsi="Cambria"/>
          <w:color w:val="000000"/>
          <w:sz w:val="24"/>
          <w:szCs w:val="24"/>
        </w:rPr>
        <w:t xml:space="preserve"> do dostosowania harmonogramu do wskazań Zamawiającego. W przypadku niedostosowania przez Wykonawcę harmonogramu </w:t>
      </w:r>
      <w:r w:rsidRPr="00831083">
        <w:rPr>
          <w:rFonts w:ascii="Cambria" w:hAnsi="Cambria"/>
          <w:color w:val="000000"/>
          <w:sz w:val="24"/>
          <w:szCs w:val="24"/>
        </w:rPr>
        <w:lastRenderedPageBreak/>
        <w:t xml:space="preserve">do uwag Zamawiającego strony uzgadniają niniejszym, że obowiązującym Wykonawcę harmonogramem będzie harmonogram uwzględniający uwagi i zastrzeżenia Zamawiającego, o których mowa w ust. </w:t>
      </w:r>
      <w:r w:rsidR="00E34C0C" w:rsidRPr="00831083">
        <w:rPr>
          <w:rFonts w:ascii="Cambria" w:hAnsi="Cambria"/>
          <w:color w:val="000000"/>
          <w:sz w:val="24"/>
          <w:szCs w:val="24"/>
        </w:rPr>
        <w:t>5</w:t>
      </w:r>
      <w:r w:rsidRPr="00831083">
        <w:rPr>
          <w:rFonts w:ascii="Cambria" w:hAnsi="Cambria"/>
          <w:color w:val="000000"/>
          <w:sz w:val="24"/>
          <w:szCs w:val="24"/>
        </w:rPr>
        <w:t>.</w:t>
      </w:r>
    </w:p>
    <w:p w:rsidR="008E0ACC" w:rsidRPr="002C6254" w:rsidRDefault="008E0ACC" w:rsidP="007B2E3C">
      <w:pPr>
        <w:pStyle w:val="Akapitzlist"/>
        <w:numPr>
          <w:ilvl w:val="0"/>
          <w:numId w:val="3"/>
        </w:numPr>
        <w:ind w:left="426" w:hanging="284"/>
        <w:jc w:val="both"/>
      </w:pPr>
      <w:r w:rsidRPr="008E0ACC">
        <w:rPr>
          <w:rFonts w:ascii="Cambria" w:eastAsia="Cambria" w:hAnsi="Cambria"/>
          <w:sz w:val="24"/>
          <w:szCs w:val="24"/>
        </w:rPr>
        <w:t>Zmiana harmonogramu jest dopuszczalna w przypadkach uzasadnionych i nie wymaga aneksu do umowy</w:t>
      </w:r>
      <w:r w:rsidR="00D02C21">
        <w:rPr>
          <w:rFonts w:ascii="Cambria" w:eastAsia="Cambria" w:hAnsi="Cambria"/>
          <w:sz w:val="24"/>
          <w:szCs w:val="24"/>
        </w:rPr>
        <w:t xml:space="preserve"> o ile zmiana nie powoduje niezgodności harmonogramu z postanowienia umowy</w:t>
      </w:r>
      <w:r w:rsidRPr="008E0ACC">
        <w:rPr>
          <w:rFonts w:ascii="Cambria" w:eastAsia="Cambria" w:hAnsi="Cambria"/>
          <w:sz w:val="24"/>
          <w:szCs w:val="24"/>
        </w:rPr>
        <w:t xml:space="preserve">. Wniosek o zmianę harmonogramu wraz z uzasadnieniem składa zamawiający lub wykonawca. Zmiana harmonogramu wymaga zgody obu stron </w:t>
      </w:r>
      <w:r w:rsidRPr="002C6254">
        <w:rPr>
          <w:rFonts w:ascii="Cambria" w:eastAsia="Cambria" w:hAnsi="Cambria"/>
          <w:sz w:val="24"/>
          <w:szCs w:val="24"/>
        </w:rPr>
        <w:t>umowy wyrażonej na piśmie.</w:t>
      </w:r>
    </w:p>
    <w:p w:rsidR="00D02C21" w:rsidRPr="002C6254" w:rsidRDefault="00D02C21" w:rsidP="007B2E3C">
      <w:pPr>
        <w:pStyle w:val="Akapitzlist"/>
        <w:numPr>
          <w:ilvl w:val="0"/>
          <w:numId w:val="3"/>
        </w:numPr>
        <w:ind w:left="426" w:hanging="284"/>
        <w:jc w:val="both"/>
      </w:pPr>
      <w:r w:rsidRPr="002C6254">
        <w:rPr>
          <w:rFonts w:ascii="Cambria" w:eastAsia="Cambria" w:hAnsi="Cambria"/>
          <w:sz w:val="24"/>
          <w:szCs w:val="24"/>
        </w:rPr>
        <w:t xml:space="preserve">W przypadku dokonania zmiany umowy wpływającej na treść harmonogramu strony dostosowują harmonogram </w:t>
      </w:r>
      <w:r w:rsidR="00976C0E" w:rsidRPr="002C6254">
        <w:rPr>
          <w:rFonts w:ascii="Cambria" w:eastAsia="Cambria" w:hAnsi="Cambria"/>
          <w:sz w:val="24"/>
          <w:szCs w:val="24"/>
        </w:rPr>
        <w:t>do</w:t>
      </w:r>
      <w:r w:rsidRPr="002C6254">
        <w:rPr>
          <w:rFonts w:ascii="Cambria" w:eastAsia="Cambria" w:hAnsi="Cambria"/>
          <w:sz w:val="24"/>
          <w:szCs w:val="24"/>
        </w:rPr>
        <w:t xml:space="preserve"> zmienionych zapisów umowy. Zmieniony harmonogram stanowi załącznik od aneksu od umowy.</w:t>
      </w:r>
    </w:p>
    <w:p w:rsidR="00D02C21" w:rsidRPr="00C04E22" w:rsidRDefault="00D02C21" w:rsidP="00D02C21">
      <w:pPr>
        <w:pStyle w:val="Akapitzlist"/>
        <w:ind w:left="426"/>
        <w:jc w:val="both"/>
      </w:pPr>
    </w:p>
    <w:p w:rsidR="00C04E22" w:rsidRPr="00EC702D" w:rsidRDefault="00C04E22" w:rsidP="00B83CE6">
      <w:pPr>
        <w:widowControl/>
        <w:suppressAutoHyphens w:val="0"/>
        <w:autoSpaceDE w:val="0"/>
        <w:autoSpaceDN w:val="0"/>
        <w:spacing w:after="0"/>
        <w:jc w:val="center"/>
        <w:textAlignment w:val="auto"/>
        <w:rPr>
          <w:rFonts w:ascii="Cambria" w:eastAsia="Calibri" w:hAnsi="Cambria"/>
          <w:b/>
          <w:bCs/>
          <w:sz w:val="24"/>
          <w:szCs w:val="24"/>
        </w:rPr>
      </w:pPr>
      <w:r w:rsidRPr="00EC702D">
        <w:rPr>
          <w:rFonts w:ascii="Cambria" w:eastAsia="Calibri" w:hAnsi="Cambria"/>
          <w:b/>
          <w:bCs/>
          <w:sz w:val="24"/>
          <w:szCs w:val="24"/>
        </w:rPr>
        <w:t>§ 3</w:t>
      </w:r>
    </w:p>
    <w:p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Wynagrodzenie</w:t>
      </w:r>
    </w:p>
    <w:p w:rsidR="00582430" w:rsidRPr="00222318" w:rsidRDefault="00C04E22" w:rsidP="00222318">
      <w:pPr>
        <w:pStyle w:val="Jasnalistaakcent51"/>
        <w:widowControl/>
        <w:numPr>
          <w:ilvl w:val="3"/>
          <w:numId w:val="7"/>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eastAsia="Calibri" w:hAnsi="Cambria" w:cs="Calibri"/>
          <w:sz w:val="24"/>
          <w:szCs w:val="24"/>
          <w:lang w:eastAsia="en-US"/>
        </w:rPr>
        <w:t xml:space="preserve">Za należyte wykonanie przedmiotu umowy, Zamawiający zapłaci Wykonawcy wynagrodzenie w kwocie: </w:t>
      </w:r>
      <w:r w:rsidRPr="00222318">
        <w:rPr>
          <w:rFonts w:ascii="Cambria" w:eastAsia="Calibri" w:hAnsi="Cambria" w:cs="Calibri"/>
          <w:sz w:val="24"/>
          <w:szCs w:val="24"/>
          <w:lang w:eastAsia="en-US"/>
        </w:rPr>
        <w:t xml:space="preserve">.................................... </w:t>
      </w:r>
      <w:r w:rsidRPr="00222318">
        <w:rPr>
          <w:rFonts w:ascii="Cambria" w:eastAsia="Calibri" w:hAnsi="Cambria" w:cs="Calibri"/>
          <w:b/>
          <w:sz w:val="24"/>
          <w:szCs w:val="24"/>
          <w:lang w:eastAsia="en-US"/>
        </w:rPr>
        <w:t>brutto ............................ zł (słownie: ........................... złotych …/100</w:t>
      </w:r>
      <w:r w:rsidRPr="00222318">
        <w:rPr>
          <w:rFonts w:ascii="Cambria" w:eastAsia="Calibri" w:hAnsi="Cambria" w:cs="Calibri"/>
          <w:sz w:val="24"/>
          <w:szCs w:val="24"/>
          <w:lang w:eastAsia="en-US"/>
        </w:rPr>
        <w:t>)</w:t>
      </w:r>
      <w:r w:rsidR="00222318">
        <w:rPr>
          <w:rFonts w:ascii="Cambria" w:eastAsia="Calibri" w:hAnsi="Cambria" w:cs="Calibri"/>
          <w:sz w:val="24"/>
          <w:szCs w:val="24"/>
          <w:lang w:eastAsia="en-US"/>
        </w:rPr>
        <w:t>.</w:t>
      </w:r>
    </w:p>
    <w:p w:rsidR="00C04E22" w:rsidRPr="00DD12E5" w:rsidRDefault="00C04E22" w:rsidP="007B2E3C">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trike/>
          <w:color w:val="FF0000"/>
          <w:sz w:val="24"/>
          <w:szCs w:val="24"/>
        </w:rPr>
      </w:pPr>
      <w:r w:rsidRPr="006A308F">
        <w:rPr>
          <w:rFonts w:ascii="Cambria" w:hAnsi="Cambria" w:cs="Calibri"/>
          <w:sz w:val="24"/>
          <w:szCs w:val="24"/>
        </w:rPr>
        <w:t xml:space="preserve">Wynagrodzenie, o którym mowa w ust. 1 jest wynagrodzeniem ryczałtowym, obejmuje wszelkie koszty związane z wykonaniem </w:t>
      </w:r>
      <w:r w:rsidRPr="00EC702D">
        <w:rPr>
          <w:rFonts w:ascii="Cambria" w:hAnsi="Cambria" w:cs="Calibri"/>
          <w:sz w:val="24"/>
          <w:szCs w:val="24"/>
        </w:rPr>
        <w:t xml:space="preserve">umowy. W ramach wynagrodzenia ryczałtowego Wykonawca zobowiązany jest do wykonania </w:t>
      </w:r>
      <w:r w:rsidRPr="00EC702D">
        <w:rPr>
          <w:rFonts w:ascii="Cambria" w:hAnsi="Cambria" w:cs="Calibri"/>
          <w:sz w:val="24"/>
          <w:szCs w:val="24"/>
        </w:rPr>
        <w:br/>
        <w:t xml:space="preserve">z należytą starannością </w:t>
      </w:r>
      <w:r w:rsidR="00E34C0C">
        <w:rPr>
          <w:rFonts w:ascii="Cambria" w:hAnsi="Cambria" w:cs="Calibri"/>
          <w:sz w:val="24"/>
          <w:szCs w:val="24"/>
        </w:rPr>
        <w:t xml:space="preserve">Dokumentacji Projektowej, </w:t>
      </w:r>
      <w:r w:rsidRPr="00EC702D">
        <w:rPr>
          <w:rFonts w:ascii="Cambria" w:hAnsi="Cambria" w:cs="Calibri"/>
          <w:sz w:val="24"/>
          <w:szCs w:val="24"/>
        </w:rPr>
        <w:t>robót budowlanych, dostaw i czynności przewidzianych w</w:t>
      </w:r>
      <w:r w:rsidR="00E34C0C">
        <w:rPr>
          <w:rFonts w:ascii="Cambria" w:hAnsi="Cambria" w:cs="Calibri"/>
          <w:sz w:val="24"/>
          <w:szCs w:val="24"/>
        </w:rPr>
        <w:t xml:space="preserve"> D</w:t>
      </w:r>
      <w:r w:rsidRPr="00EC702D">
        <w:rPr>
          <w:rFonts w:ascii="Cambria" w:hAnsi="Cambria" w:cs="Calibri"/>
          <w:sz w:val="24"/>
          <w:szCs w:val="24"/>
        </w:rPr>
        <w:t xml:space="preserve">okumentacji </w:t>
      </w:r>
      <w:r w:rsidR="00E34C0C">
        <w:rPr>
          <w:rFonts w:ascii="Cambria" w:hAnsi="Cambria" w:cs="Calibri"/>
          <w:sz w:val="24"/>
          <w:szCs w:val="24"/>
        </w:rPr>
        <w:t>P</w:t>
      </w:r>
      <w:r w:rsidRPr="00EC702D">
        <w:rPr>
          <w:rFonts w:ascii="Cambria" w:hAnsi="Cambria" w:cs="Calibri"/>
          <w:sz w:val="24"/>
          <w:szCs w:val="24"/>
        </w:rPr>
        <w:t>rojektowej</w:t>
      </w:r>
      <w:r w:rsidR="00E34C0C">
        <w:rPr>
          <w:rFonts w:ascii="Cambria" w:hAnsi="Cambria" w:cs="Calibri"/>
          <w:sz w:val="24"/>
          <w:szCs w:val="24"/>
        </w:rPr>
        <w:t>,</w:t>
      </w:r>
      <w:r w:rsidRPr="00EC702D">
        <w:rPr>
          <w:rFonts w:ascii="Cambria" w:hAnsi="Cambria" w:cs="Calibri"/>
          <w:sz w:val="24"/>
          <w:szCs w:val="24"/>
        </w:rPr>
        <w:t xml:space="preserve"> STWIOR</w:t>
      </w:r>
      <w:r w:rsidR="006A308F">
        <w:rPr>
          <w:rFonts w:ascii="Cambria" w:hAnsi="Cambria" w:cs="Calibri"/>
          <w:sz w:val="24"/>
          <w:szCs w:val="24"/>
        </w:rPr>
        <w:t>B</w:t>
      </w:r>
      <w:r w:rsidR="00E34C0C">
        <w:rPr>
          <w:rFonts w:ascii="Cambria" w:hAnsi="Cambria" w:cs="Calibri"/>
          <w:sz w:val="24"/>
          <w:szCs w:val="24"/>
        </w:rPr>
        <w:t xml:space="preserve"> i PFU.</w:t>
      </w:r>
    </w:p>
    <w:p w:rsidR="009D2995" w:rsidRPr="005B52EF" w:rsidRDefault="009D2995" w:rsidP="007B2E3C">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r w:rsidRPr="005B52EF">
        <w:rPr>
          <w:rFonts w:ascii="Cambria" w:hAnsi="Cambria" w:cs="Calibri"/>
          <w:sz w:val="24"/>
          <w:szCs w:val="24"/>
        </w:rPr>
        <w:t xml:space="preserve">W przypadku konieczności zaniechania lub niewykonania części umowy objętego </w:t>
      </w:r>
      <w:r w:rsidRPr="00730ACD">
        <w:rPr>
          <w:rFonts w:ascii="Cambria" w:hAnsi="Cambria" w:cs="Calibri"/>
          <w:sz w:val="24"/>
          <w:szCs w:val="24"/>
        </w:rPr>
        <w:t xml:space="preserve">Dokumentacją </w:t>
      </w:r>
      <w:r w:rsidR="001B0D3E" w:rsidRPr="00730ACD">
        <w:rPr>
          <w:rFonts w:ascii="Cambria" w:hAnsi="Cambria" w:cs="Calibri"/>
          <w:sz w:val="24"/>
          <w:szCs w:val="24"/>
        </w:rPr>
        <w:t>P</w:t>
      </w:r>
      <w:r w:rsidRPr="00730ACD">
        <w:rPr>
          <w:rFonts w:ascii="Cambria" w:hAnsi="Cambria" w:cs="Calibri"/>
          <w:sz w:val="24"/>
          <w:szCs w:val="24"/>
        </w:rPr>
        <w:t>rojektową</w:t>
      </w:r>
      <w:r w:rsidRPr="00995A15">
        <w:rPr>
          <w:rFonts w:ascii="Cambria" w:hAnsi="Cambria" w:cs="Calibri"/>
          <w:sz w:val="24"/>
          <w:szCs w:val="24"/>
        </w:rPr>
        <w:t>, strony</w:t>
      </w:r>
      <w:r w:rsidRPr="005B52EF">
        <w:rPr>
          <w:rFonts w:ascii="Cambria" w:hAnsi="Cambria" w:cs="Calibri"/>
          <w:sz w:val="24"/>
          <w:szCs w:val="24"/>
        </w:rPr>
        <w:t xml:space="preserve"> przewidują, że wynagrodzenie Wykonawcy ulegnie odpowiednio zmniejszeniu o wartość prac niewykonanych.</w:t>
      </w:r>
    </w:p>
    <w:p w:rsidR="009D2995" w:rsidRPr="005B52EF" w:rsidRDefault="009D2995" w:rsidP="007B2E3C">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r w:rsidRPr="005B52EF">
        <w:rPr>
          <w:rFonts w:ascii="Cambria" w:hAnsi="Cambria" w:cs="Calibri"/>
          <w:sz w:val="24"/>
          <w:szCs w:val="24"/>
        </w:rPr>
        <w:t xml:space="preserve">Strony przewidują możliwość zmiany umowy poprzez zlecenie wykonania prac nieobjętych PFU </w:t>
      </w:r>
      <w:r>
        <w:rPr>
          <w:rFonts w:ascii="Cambria" w:hAnsi="Cambria" w:cs="Calibri"/>
          <w:sz w:val="24"/>
          <w:szCs w:val="24"/>
        </w:rPr>
        <w:t xml:space="preserve">i dokumentacją projektową </w:t>
      </w:r>
      <w:r w:rsidRPr="005B52EF">
        <w:rPr>
          <w:rFonts w:ascii="Cambria" w:hAnsi="Cambria" w:cs="Calibri"/>
          <w:sz w:val="24"/>
          <w:szCs w:val="24"/>
        </w:rPr>
        <w:t xml:space="preserve">na zasadach określonych w art. 454-455 ustawy Prawo zamówień publicznych za dodatkowym wynagrodzeniem. Roboty ujęte w PFU a nieujęte w projekcie, Wykonawca wykona bez odrębnego wynagrodzenia. Wykonawca nie może wykonywać prac nieobjętych Dokumentacją projektową lub programem funkcjonalno-użytkowym bez uprzedniej zgody Zamawiającego wyrażonej na piśmie przez osoby umocowane do reprezentowania Zamawiającego - pod rygorem odmowy zapłaty za wykonane prace.   </w:t>
      </w:r>
    </w:p>
    <w:p w:rsidR="00243CF7" w:rsidRPr="00730ACD" w:rsidRDefault="009D2995" w:rsidP="0082618A">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color w:val="FF0000"/>
          <w:sz w:val="24"/>
          <w:szCs w:val="24"/>
        </w:rPr>
      </w:pPr>
      <w:r w:rsidRPr="00730ACD">
        <w:rPr>
          <w:rFonts w:ascii="Cambria" w:hAnsi="Cambria" w:cs="Cambria"/>
          <w:sz w:val="24"/>
          <w:szCs w:val="24"/>
        </w:rPr>
        <w:t>Wykonawca</w:t>
      </w:r>
      <w:r w:rsidR="00F4205F" w:rsidRPr="00730ACD">
        <w:rPr>
          <w:rFonts w:ascii="Cambria" w:hAnsi="Cambria" w:cs="Cambria"/>
          <w:sz w:val="24"/>
          <w:szCs w:val="24"/>
        </w:rPr>
        <w:t xml:space="preserve"> wraz z dokumentacją projektową</w:t>
      </w:r>
      <w:r w:rsidRPr="00730ACD">
        <w:rPr>
          <w:rFonts w:ascii="Cambria" w:hAnsi="Cambria" w:cs="Cambria"/>
          <w:sz w:val="24"/>
          <w:szCs w:val="24"/>
        </w:rPr>
        <w:t xml:space="preserve"> </w:t>
      </w:r>
      <w:r w:rsidRPr="00730ACD">
        <w:rPr>
          <w:rFonts w:ascii="Cambria" w:hAnsi="Cambria" w:cs="Calibri"/>
          <w:sz w:val="24"/>
          <w:szCs w:val="24"/>
        </w:rPr>
        <w:t xml:space="preserve">złoży Zamawiającemu kosztorys wskazujący sposób wyliczenia ceny ofertowej robót budowlanych z podziałem na branże i zakres rzeczowy zamówienia, z wyszczególnieniem zastosowanych w kosztorysie ofertowym składników cenotwórczych (stawka </w:t>
      </w:r>
      <w:proofErr w:type="spellStart"/>
      <w:r w:rsidRPr="00730ACD">
        <w:rPr>
          <w:rFonts w:ascii="Cambria" w:hAnsi="Cambria" w:cs="Calibri"/>
          <w:sz w:val="24"/>
          <w:szCs w:val="24"/>
        </w:rPr>
        <w:t>r-g</w:t>
      </w:r>
      <w:proofErr w:type="spellEnd"/>
      <w:r w:rsidRPr="00730ACD">
        <w:rPr>
          <w:rFonts w:ascii="Cambria" w:hAnsi="Cambria" w:cs="Calibri"/>
          <w:sz w:val="24"/>
          <w:szCs w:val="24"/>
        </w:rPr>
        <w:t xml:space="preserve"> w zł; </w:t>
      </w:r>
      <w:proofErr w:type="spellStart"/>
      <w:r w:rsidRPr="00730ACD">
        <w:rPr>
          <w:rFonts w:ascii="Cambria" w:hAnsi="Cambria" w:cs="Calibri"/>
          <w:sz w:val="24"/>
          <w:szCs w:val="24"/>
        </w:rPr>
        <w:t>Kp</w:t>
      </w:r>
      <w:proofErr w:type="spellEnd"/>
      <w:r w:rsidRPr="00730ACD">
        <w:rPr>
          <w:rFonts w:ascii="Cambria" w:hAnsi="Cambria" w:cs="Calibri"/>
          <w:sz w:val="24"/>
          <w:szCs w:val="24"/>
        </w:rPr>
        <w:t xml:space="preserve"> - koszty pośrednie w % od R i S; </w:t>
      </w:r>
      <w:proofErr w:type="spellStart"/>
      <w:r w:rsidRPr="00730ACD">
        <w:rPr>
          <w:rFonts w:ascii="Cambria" w:hAnsi="Cambria" w:cs="Calibri"/>
          <w:sz w:val="24"/>
          <w:szCs w:val="24"/>
        </w:rPr>
        <w:t>Kz</w:t>
      </w:r>
      <w:proofErr w:type="spellEnd"/>
      <w:r w:rsidRPr="00730ACD">
        <w:rPr>
          <w:rFonts w:ascii="Cambria" w:hAnsi="Cambria" w:cs="Calibri"/>
          <w:sz w:val="24"/>
          <w:szCs w:val="24"/>
        </w:rPr>
        <w:t xml:space="preserve"> – koszty zakupu w % od M; Z- zysk w % od R, S, </w:t>
      </w:r>
      <w:proofErr w:type="spellStart"/>
      <w:r w:rsidRPr="00730ACD">
        <w:rPr>
          <w:rFonts w:ascii="Cambria" w:hAnsi="Cambria" w:cs="Calibri"/>
          <w:sz w:val="24"/>
          <w:szCs w:val="24"/>
        </w:rPr>
        <w:t>Kp</w:t>
      </w:r>
      <w:proofErr w:type="spellEnd"/>
      <w:r w:rsidRPr="00730ACD">
        <w:rPr>
          <w:rFonts w:ascii="Cambria" w:hAnsi="Cambria" w:cs="Calibri"/>
          <w:sz w:val="24"/>
          <w:szCs w:val="24"/>
        </w:rPr>
        <w:t>)</w:t>
      </w:r>
      <w:r w:rsidR="00243CF7" w:rsidRPr="00730ACD">
        <w:rPr>
          <w:rFonts w:ascii="Cambria" w:hAnsi="Cambria" w:cs="Calibri"/>
          <w:sz w:val="24"/>
          <w:szCs w:val="24"/>
        </w:rPr>
        <w:t xml:space="preserve">. </w:t>
      </w:r>
    </w:p>
    <w:p w:rsidR="009D2995" w:rsidRPr="00DD3C10" w:rsidRDefault="009D2995" w:rsidP="007B2E3C">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r w:rsidRPr="00730ACD">
        <w:rPr>
          <w:rFonts w:ascii="Cambria" w:hAnsi="Cambria" w:cs="Calibri"/>
          <w:sz w:val="24"/>
          <w:szCs w:val="24"/>
        </w:rPr>
        <w:t xml:space="preserve">Kosztorys, o którym mowa w ust. </w:t>
      </w:r>
      <w:r w:rsidR="00DD3C10">
        <w:rPr>
          <w:rFonts w:ascii="Cambria" w:hAnsi="Cambria" w:cs="Calibri"/>
          <w:sz w:val="24"/>
          <w:szCs w:val="24"/>
        </w:rPr>
        <w:t>5</w:t>
      </w:r>
      <w:r w:rsidRPr="00DD3C10">
        <w:rPr>
          <w:rFonts w:ascii="Cambria" w:hAnsi="Cambria" w:cs="Calibri"/>
          <w:sz w:val="24"/>
          <w:szCs w:val="24"/>
        </w:rPr>
        <w:t>, będzie służył do obliczenia należnego wynagrodzenia Wykonawcy, w szczególności w przypadku:</w:t>
      </w:r>
    </w:p>
    <w:p w:rsidR="009D2995" w:rsidRPr="00DD3C10" w:rsidRDefault="009D2995" w:rsidP="007B2E3C">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sz w:val="24"/>
          <w:szCs w:val="24"/>
        </w:rPr>
      </w:pPr>
      <w:r w:rsidRPr="00DD3C10">
        <w:rPr>
          <w:rFonts w:ascii="Cambria" w:hAnsi="Cambria" w:cs="Calibri"/>
          <w:sz w:val="24"/>
          <w:szCs w:val="24"/>
        </w:rPr>
        <w:t>odstąpienia</w:t>
      </w:r>
      <w:r w:rsidR="001B0D3E" w:rsidRPr="00DD3C10">
        <w:rPr>
          <w:rFonts w:ascii="Cambria" w:hAnsi="Cambria" w:cs="Calibri"/>
          <w:sz w:val="24"/>
          <w:szCs w:val="24"/>
        </w:rPr>
        <w:t xml:space="preserve"> </w:t>
      </w:r>
      <w:r w:rsidRPr="00DD3C10">
        <w:rPr>
          <w:rFonts w:ascii="Cambria" w:hAnsi="Cambria" w:cs="Calibri"/>
          <w:sz w:val="24"/>
          <w:szCs w:val="24"/>
        </w:rPr>
        <w:t xml:space="preserve">od umowy, </w:t>
      </w:r>
    </w:p>
    <w:p w:rsidR="009D2995" w:rsidRPr="00DD3C10" w:rsidRDefault="009D2995" w:rsidP="007B2E3C">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sz w:val="24"/>
          <w:szCs w:val="24"/>
        </w:rPr>
      </w:pPr>
      <w:r w:rsidRPr="00DD3C10">
        <w:rPr>
          <w:rFonts w:ascii="Cambria" w:hAnsi="Cambria" w:cs="Calibri"/>
          <w:sz w:val="24"/>
          <w:szCs w:val="24"/>
        </w:rPr>
        <w:t xml:space="preserve">rezygnacji z wykonania części przedmiotu umowy - zgodnie z ust. </w:t>
      </w:r>
      <w:r w:rsidR="00C36D95">
        <w:rPr>
          <w:rFonts w:ascii="Cambria" w:hAnsi="Cambria" w:cs="Calibri"/>
          <w:sz w:val="24"/>
          <w:szCs w:val="24"/>
        </w:rPr>
        <w:t>3</w:t>
      </w:r>
      <w:r w:rsidRPr="00DD3C10">
        <w:rPr>
          <w:rFonts w:ascii="Cambria" w:hAnsi="Cambria" w:cs="Calibri"/>
          <w:sz w:val="24"/>
          <w:szCs w:val="24"/>
        </w:rPr>
        <w:t xml:space="preserve">, </w:t>
      </w:r>
    </w:p>
    <w:p w:rsidR="009D2995" w:rsidRPr="00DD3C10" w:rsidRDefault="009D2995" w:rsidP="007B2E3C">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sz w:val="24"/>
          <w:szCs w:val="24"/>
        </w:rPr>
      </w:pPr>
      <w:r w:rsidRPr="00DD3C10">
        <w:rPr>
          <w:rFonts w:ascii="Cambria" w:hAnsi="Cambria" w:cs="Calibri"/>
          <w:sz w:val="24"/>
          <w:szCs w:val="24"/>
        </w:rPr>
        <w:lastRenderedPageBreak/>
        <w:t xml:space="preserve">zlecenia robót nieujętych w PFU – zgodnie z ust. </w:t>
      </w:r>
      <w:r w:rsidR="00C36D95">
        <w:rPr>
          <w:rFonts w:ascii="Cambria" w:hAnsi="Cambria" w:cs="Calibri"/>
          <w:sz w:val="24"/>
          <w:szCs w:val="24"/>
        </w:rPr>
        <w:t>4</w:t>
      </w:r>
      <w:r w:rsidRPr="00DD3C10">
        <w:rPr>
          <w:rFonts w:ascii="Cambria" w:hAnsi="Cambria" w:cs="Calibri"/>
          <w:sz w:val="24"/>
          <w:szCs w:val="24"/>
        </w:rPr>
        <w:t xml:space="preserve">; </w:t>
      </w:r>
    </w:p>
    <w:p w:rsidR="009D2995" w:rsidRPr="00DD3C10" w:rsidRDefault="009D2995" w:rsidP="007B2E3C">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sz w:val="24"/>
          <w:szCs w:val="24"/>
        </w:rPr>
      </w:pPr>
      <w:r w:rsidRPr="00DD3C10">
        <w:rPr>
          <w:rFonts w:ascii="Cambria" w:hAnsi="Cambria" w:cs="Calibri"/>
          <w:sz w:val="24"/>
          <w:szCs w:val="24"/>
        </w:rPr>
        <w:t xml:space="preserve">robót zamiennych (wystąpienia równolegle sytuacji określonej w ust. </w:t>
      </w:r>
      <w:r w:rsidR="00C36D95">
        <w:rPr>
          <w:rFonts w:ascii="Cambria" w:hAnsi="Cambria" w:cs="Calibri"/>
          <w:sz w:val="24"/>
          <w:szCs w:val="24"/>
        </w:rPr>
        <w:t>3</w:t>
      </w:r>
      <w:r w:rsidR="00C36D95" w:rsidRPr="00DD3C10">
        <w:rPr>
          <w:rFonts w:ascii="Cambria" w:hAnsi="Cambria" w:cs="Calibri"/>
          <w:sz w:val="24"/>
          <w:szCs w:val="24"/>
        </w:rPr>
        <w:t xml:space="preserve"> </w:t>
      </w:r>
      <w:r w:rsidRPr="00DD3C10">
        <w:rPr>
          <w:rFonts w:ascii="Cambria" w:hAnsi="Cambria" w:cs="Calibri"/>
          <w:sz w:val="24"/>
          <w:szCs w:val="24"/>
        </w:rPr>
        <w:t xml:space="preserve">i </w:t>
      </w:r>
      <w:r w:rsidR="00C36D95">
        <w:rPr>
          <w:rFonts w:ascii="Cambria" w:hAnsi="Cambria" w:cs="Calibri"/>
          <w:sz w:val="24"/>
          <w:szCs w:val="24"/>
        </w:rPr>
        <w:t>4</w:t>
      </w:r>
      <w:r w:rsidRPr="00DD3C10">
        <w:rPr>
          <w:rFonts w:ascii="Cambria" w:hAnsi="Cambria" w:cs="Calibri"/>
          <w:sz w:val="24"/>
          <w:szCs w:val="24"/>
        </w:rPr>
        <w:t>).</w:t>
      </w:r>
    </w:p>
    <w:p w:rsidR="009D2995" w:rsidRDefault="009D2995" w:rsidP="007B2E3C">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sz w:val="24"/>
          <w:szCs w:val="24"/>
        </w:rPr>
      </w:pPr>
      <w:r w:rsidRPr="00DD3C10">
        <w:rPr>
          <w:rFonts w:ascii="Cambria" w:hAnsi="Cambria"/>
          <w:sz w:val="24"/>
          <w:szCs w:val="24"/>
        </w:rPr>
        <w:t xml:space="preserve">Kosztorys, o którym mowa w ust. </w:t>
      </w:r>
      <w:r w:rsidR="00DD3C10">
        <w:rPr>
          <w:rFonts w:ascii="Cambria" w:hAnsi="Cambria"/>
          <w:sz w:val="24"/>
          <w:szCs w:val="24"/>
        </w:rPr>
        <w:t>5</w:t>
      </w:r>
      <w:r w:rsidRPr="008C16BE">
        <w:rPr>
          <w:rFonts w:ascii="Cambria" w:hAnsi="Cambria"/>
          <w:sz w:val="24"/>
          <w:szCs w:val="24"/>
        </w:rPr>
        <w:t>, wskazuje sposób kalkulacji wynagrodzenia ryczałtowego (uwzględniający wszystkie przewidziane przedmiotem zamówienia branże).</w:t>
      </w:r>
    </w:p>
    <w:p w:rsidR="00E02B7B" w:rsidRPr="00E02B7B" w:rsidRDefault="00E02B7B" w:rsidP="00E02B7B">
      <w:pPr>
        <w:pStyle w:val="Jasnalistaakcent51"/>
        <w:widowControl/>
        <w:suppressAutoHyphens w:val="0"/>
        <w:autoSpaceDE w:val="0"/>
        <w:autoSpaceDN w:val="0"/>
        <w:adjustRightInd/>
        <w:spacing w:after="0"/>
        <w:ind w:left="426"/>
        <w:textAlignment w:val="auto"/>
        <w:rPr>
          <w:rFonts w:ascii="Cambria" w:hAnsi="Cambria"/>
          <w:sz w:val="24"/>
          <w:szCs w:val="24"/>
        </w:rPr>
      </w:pPr>
      <w:r>
        <w:rPr>
          <w:rFonts w:ascii="Cambria" w:hAnsi="Cambria" w:cs="Arial"/>
          <w:b/>
          <w:sz w:val="24"/>
          <w:szCs w:val="24"/>
        </w:rPr>
        <w:t xml:space="preserve">Uwaga! </w:t>
      </w:r>
      <w:r w:rsidRPr="00E02B7B">
        <w:rPr>
          <w:rFonts w:ascii="Cambria" w:hAnsi="Cambria" w:cs="Arial"/>
          <w:b/>
          <w:sz w:val="24"/>
          <w:szCs w:val="24"/>
        </w:rPr>
        <w:t>Cena za prace projektowe nie może przekroczyć 15 % łącznej ceny ryczałtowej zamówienia.</w:t>
      </w:r>
      <w:r w:rsidRPr="00E02B7B">
        <w:rPr>
          <w:rFonts w:ascii="Cambria" w:hAnsi="Cambria" w:cs="Arial"/>
          <w:bCs/>
          <w:sz w:val="24"/>
          <w:szCs w:val="24"/>
        </w:rPr>
        <w:t xml:space="preserve"> W przypadku, gdy Wykonawca wskaże w kosztorysie cenę za prace projektowe wyższą niż </w:t>
      </w:r>
      <w:r>
        <w:rPr>
          <w:rFonts w:ascii="Cambria" w:hAnsi="Cambria" w:cs="Arial"/>
          <w:bCs/>
          <w:sz w:val="24"/>
          <w:szCs w:val="24"/>
        </w:rPr>
        <w:t>1</w:t>
      </w:r>
      <w:r w:rsidRPr="00E02B7B">
        <w:rPr>
          <w:rFonts w:ascii="Cambria" w:hAnsi="Cambria" w:cs="Arial"/>
          <w:bCs/>
          <w:sz w:val="24"/>
          <w:szCs w:val="24"/>
        </w:rPr>
        <w:t>5 % łącznej ceny ryczałtowej zamówienia,</w:t>
      </w:r>
      <w:r>
        <w:rPr>
          <w:rFonts w:ascii="Cambria" w:hAnsi="Cambria" w:cs="Arial"/>
          <w:bCs/>
          <w:sz w:val="24"/>
          <w:szCs w:val="24"/>
        </w:rPr>
        <w:t xml:space="preserve"> </w:t>
      </w:r>
      <w:r w:rsidR="002F7AD8">
        <w:rPr>
          <w:rFonts w:ascii="Cambria" w:hAnsi="Cambria" w:cs="Arial"/>
          <w:bCs/>
          <w:sz w:val="24"/>
          <w:szCs w:val="24"/>
        </w:rPr>
        <w:t>zamawiający</w:t>
      </w:r>
      <w:r>
        <w:rPr>
          <w:rFonts w:ascii="Cambria" w:hAnsi="Cambria" w:cs="Arial"/>
          <w:bCs/>
          <w:sz w:val="24"/>
          <w:szCs w:val="24"/>
        </w:rPr>
        <w:t xml:space="preserve"> nie zaakceptuje takiego kosztorysu.</w:t>
      </w:r>
    </w:p>
    <w:p w:rsidR="009D2995" w:rsidRPr="008C16BE" w:rsidRDefault="009D2995" w:rsidP="00C36D95">
      <w:pPr>
        <w:pStyle w:val="Jasnasiatkaakcent32"/>
        <w:numPr>
          <w:ilvl w:val="0"/>
          <w:numId w:val="8"/>
        </w:numPr>
        <w:autoSpaceDE w:val="0"/>
        <w:autoSpaceDN w:val="0"/>
        <w:adjustRightInd w:val="0"/>
        <w:spacing w:after="0"/>
        <w:ind w:left="426"/>
        <w:jc w:val="both"/>
        <w:rPr>
          <w:rFonts w:ascii="Cambria" w:hAnsi="Cambria" w:cs="Calibri"/>
          <w:sz w:val="24"/>
          <w:szCs w:val="24"/>
        </w:rPr>
      </w:pPr>
      <w:r w:rsidRPr="008C16BE">
        <w:rPr>
          <w:rFonts w:ascii="Cambria" w:hAnsi="Cambria" w:cs="Calibri"/>
          <w:sz w:val="24"/>
          <w:szCs w:val="24"/>
        </w:rPr>
        <w:t xml:space="preserve">W przypadku, gdyby ceny robót dodatkowych określonych w ust. </w:t>
      </w:r>
      <w:r w:rsidR="002D2096">
        <w:rPr>
          <w:rFonts w:ascii="Cambria" w:hAnsi="Cambria" w:cs="Calibri"/>
          <w:sz w:val="24"/>
          <w:szCs w:val="24"/>
        </w:rPr>
        <w:t>6</w:t>
      </w:r>
      <w:r w:rsidR="002D2096" w:rsidRPr="008C16BE">
        <w:rPr>
          <w:rFonts w:ascii="Cambria" w:hAnsi="Cambria" w:cs="Calibri"/>
          <w:sz w:val="24"/>
          <w:szCs w:val="24"/>
        </w:rPr>
        <w:t xml:space="preserve"> </w:t>
      </w:r>
      <w:proofErr w:type="spellStart"/>
      <w:r w:rsidRPr="008C16BE">
        <w:rPr>
          <w:rFonts w:ascii="Cambria" w:hAnsi="Cambria" w:cs="Calibri"/>
          <w:sz w:val="24"/>
          <w:szCs w:val="24"/>
        </w:rPr>
        <w:t>pkt</w:t>
      </w:r>
      <w:proofErr w:type="spellEnd"/>
      <w:r w:rsidRPr="008C16BE">
        <w:rPr>
          <w:rFonts w:ascii="Cambria" w:hAnsi="Cambria" w:cs="Calibri"/>
          <w:sz w:val="24"/>
          <w:szCs w:val="24"/>
        </w:rPr>
        <w:t xml:space="preserve"> 3) nie były objęte kosztorysem, o którym mowa w ust. </w:t>
      </w:r>
      <w:r w:rsidR="002D2096">
        <w:rPr>
          <w:rFonts w:ascii="Cambria" w:hAnsi="Cambria" w:cs="Calibri"/>
          <w:sz w:val="24"/>
          <w:szCs w:val="24"/>
        </w:rPr>
        <w:t>5</w:t>
      </w:r>
      <w:r w:rsidRPr="008C16BE">
        <w:rPr>
          <w:rFonts w:ascii="Cambria" w:hAnsi="Cambria" w:cs="Calibri"/>
          <w:sz w:val="24"/>
          <w:szCs w:val="24"/>
        </w:rPr>
        <w:t>, przy rozliczeniu obwiązywać będą następujące zasady:</w:t>
      </w:r>
    </w:p>
    <w:p w:rsidR="009D2995" w:rsidRPr="008C16BE" w:rsidRDefault="009D2995" w:rsidP="007B2E3C">
      <w:pPr>
        <w:pStyle w:val="Jasnasiatkaakcent32"/>
        <w:numPr>
          <w:ilvl w:val="2"/>
          <w:numId w:val="5"/>
        </w:numPr>
        <w:autoSpaceDE w:val="0"/>
        <w:autoSpaceDN w:val="0"/>
        <w:adjustRightInd w:val="0"/>
        <w:spacing w:after="0"/>
        <w:ind w:left="709" w:hanging="283"/>
        <w:jc w:val="both"/>
        <w:rPr>
          <w:rFonts w:ascii="Cambria" w:eastAsia="Verdana" w:hAnsi="Cambria" w:cs="Calibri"/>
          <w:sz w:val="24"/>
          <w:szCs w:val="24"/>
        </w:rPr>
      </w:pPr>
      <w:r w:rsidRPr="008C16BE">
        <w:rPr>
          <w:rFonts w:ascii="Cambria" w:hAnsi="Cambria" w:cs="Calibri"/>
          <w:sz w:val="24"/>
          <w:szCs w:val="24"/>
        </w:rPr>
        <w:t xml:space="preserve">roboty dodatkowe zostaną rozliczone w oparciu o kosztorysy sporządzone przez Wykonawcę </w:t>
      </w:r>
      <w:r w:rsidRPr="008C16BE">
        <w:rPr>
          <w:rFonts w:ascii="Cambria" w:eastAsia="Verdana" w:hAnsi="Cambria" w:cs="Calibri"/>
          <w:sz w:val="24"/>
          <w:szCs w:val="24"/>
        </w:rPr>
        <w:t>wykonanymi metodą szczegółową lub uproszczoną, sporządzonymi na podstawie potwierdzonego przez Inspektora Nadzoru przedmiaru robót oraz według danych wyjściowych do kosztorysowania (Stawka roboczogodziny, Koszty zakupu materiałów (</w:t>
      </w:r>
      <w:proofErr w:type="spellStart"/>
      <w:r w:rsidRPr="008C16BE">
        <w:rPr>
          <w:rFonts w:ascii="Cambria" w:eastAsia="Verdana" w:hAnsi="Cambria" w:cs="Calibri"/>
          <w:sz w:val="24"/>
          <w:szCs w:val="24"/>
        </w:rPr>
        <w:t>Kz</w:t>
      </w:r>
      <w:proofErr w:type="spellEnd"/>
      <w:r w:rsidRPr="008C16BE">
        <w:rPr>
          <w:rFonts w:ascii="Cambria" w:eastAsia="Verdana" w:hAnsi="Cambria" w:cs="Calibri"/>
          <w:sz w:val="24"/>
          <w:szCs w:val="24"/>
        </w:rPr>
        <w:t xml:space="preserve">), Koszty pośrednie od </w:t>
      </w:r>
      <w:proofErr w:type="spellStart"/>
      <w:r w:rsidRPr="008C16BE">
        <w:rPr>
          <w:rFonts w:ascii="Cambria" w:eastAsia="Verdana" w:hAnsi="Cambria" w:cs="Calibri"/>
          <w:sz w:val="24"/>
          <w:szCs w:val="24"/>
        </w:rPr>
        <w:t>R+S</w:t>
      </w:r>
      <w:proofErr w:type="spellEnd"/>
      <w:r w:rsidRPr="008C16BE">
        <w:rPr>
          <w:rFonts w:ascii="Cambria" w:eastAsia="Verdana" w:hAnsi="Cambria" w:cs="Calibri"/>
          <w:sz w:val="24"/>
          <w:szCs w:val="24"/>
        </w:rPr>
        <w:t xml:space="preserve"> (</w:t>
      </w:r>
      <w:proofErr w:type="spellStart"/>
      <w:r w:rsidRPr="008C16BE">
        <w:rPr>
          <w:rFonts w:ascii="Cambria" w:eastAsia="Verdana" w:hAnsi="Cambria" w:cs="Calibri"/>
          <w:sz w:val="24"/>
          <w:szCs w:val="24"/>
        </w:rPr>
        <w:t>Kp</w:t>
      </w:r>
      <w:proofErr w:type="spellEnd"/>
      <w:r w:rsidRPr="008C16BE">
        <w:rPr>
          <w:rFonts w:ascii="Cambria" w:eastAsia="Verdana" w:hAnsi="Cambria" w:cs="Calibri"/>
          <w:sz w:val="24"/>
          <w:szCs w:val="24"/>
        </w:rPr>
        <w:t xml:space="preserve">), Zysk od </w:t>
      </w:r>
      <w:proofErr w:type="spellStart"/>
      <w:r w:rsidRPr="008C16BE">
        <w:rPr>
          <w:rFonts w:ascii="Cambria" w:eastAsia="Verdana" w:hAnsi="Cambria" w:cs="Calibri"/>
          <w:sz w:val="24"/>
          <w:szCs w:val="24"/>
        </w:rPr>
        <w:t>R+S+Kp</w:t>
      </w:r>
      <w:proofErr w:type="spellEnd"/>
      <w:r w:rsidRPr="008C16BE">
        <w:rPr>
          <w:rFonts w:ascii="Cambria" w:eastAsia="Verdana" w:hAnsi="Cambria" w:cs="Calibri"/>
          <w:sz w:val="24"/>
          <w:szCs w:val="24"/>
        </w:rPr>
        <w:t xml:space="preserve">), jak w kosztorysie, o którym mowa w ust. </w:t>
      </w:r>
      <w:r w:rsidR="002D2096">
        <w:rPr>
          <w:rFonts w:ascii="Cambria" w:eastAsia="Verdana" w:hAnsi="Cambria" w:cs="Calibri"/>
          <w:sz w:val="24"/>
          <w:szCs w:val="24"/>
        </w:rPr>
        <w:t>5</w:t>
      </w:r>
      <w:r w:rsidRPr="008C16BE">
        <w:rPr>
          <w:rFonts w:ascii="Cambria" w:eastAsia="Verdana" w:hAnsi="Cambria" w:cs="Calibri"/>
          <w:sz w:val="24"/>
          <w:szCs w:val="24"/>
        </w:rPr>
        <w:t>;</w:t>
      </w:r>
    </w:p>
    <w:p w:rsidR="009D2995" w:rsidRPr="008C16BE" w:rsidRDefault="009D2995" w:rsidP="007B2E3C">
      <w:pPr>
        <w:pStyle w:val="Jasnasiatkaakcent32"/>
        <w:numPr>
          <w:ilvl w:val="2"/>
          <w:numId w:val="5"/>
        </w:numPr>
        <w:autoSpaceDE w:val="0"/>
        <w:autoSpaceDN w:val="0"/>
        <w:adjustRightInd w:val="0"/>
        <w:spacing w:after="0"/>
        <w:ind w:left="709" w:hanging="283"/>
        <w:jc w:val="both"/>
        <w:rPr>
          <w:rFonts w:ascii="Cambria" w:eastAsia="Verdana" w:hAnsi="Cambria" w:cs="Calibri"/>
          <w:sz w:val="24"/>
          <w:szCs w:val="24"/>
        </w:rPr>
      </w:pPr>
      <w:r w:rsidRPr="008C16BE">
        <w:rPr>
          <w:rFonts w:ascii="Cambria" w:eastAsia="Verdana" w:hAnsi="Cambria" w:cs="Calibri"/>
          <w:sz w:val="24"/>
          <w:szCs w:val="24"/>
        </w:rPr>
        <w:t xml:space="preserve">ceny materiałów będą przyjmowane według ceny z faktury zakupu (cena po upuście, jeżeli taka na fakturze występuje) jednak w wysokości nie wyższej niż 80 % średniej ceny z aktualnego w dniu rozliczenia wydawnictwa </w:t>
      </w:r>
      <w:proofErr w:type="spellStart"/>
      <w:r w:rsidRPr="008C16BE">
        <w:rPr>
          <w:rFonts w:ascii="Cambria" w:eastAsia="Verdana" w:hAnsi="Cambria" w:cs="Calibri"/>
          <w:sz w:val="24"/>
          <w:szCs w:val="24"/>
        </w:rPr>
        <w:t>Sekocenbud</w:t>
      </w:r>
      <w:proofErr w:type="spellEnd"/>
      <w:r w:rsidRPr="008C16BE">
        <w:rPr>
          <w:rFonts w:ascii="Cambria" w:eastAsia="Verdana" w:hAnsi="Cambria" w:cs="Calibri"/>
          <w:sz w:val="24"/>
          <w:szCs w:val="24"/>
        </w:rPr>
        <w:t>;.</w:t>
      </w:r>
    </w:p>
    <w:p w:rsidR="009D2995" w:rsidRPr="008C16BE" w:rsidRDefault="009D2995" w:rsidP="007B2E3C">
      <w:pPr>
        <w:pStyle w:val="Jasnasiatkaakcent32"/>
        <w:numPr>
          <w:ilvl w:val="2"/>
          <w:numId w:val="5"/>
        </w:numPr>
        <w:autoSpaceDE w:val="0"/>
        <w:autoSpaceDN w:val="0"/>
        <w:adjustRightInd w:val="0"/>
        <w:spacing w:after="0"/>
        <w:ind w:left="709" w:hanging="283"/>
        <w:jc w:val="both"/>
        <w:rPr>
          <w:rFonts w:ascii="Cambria" w:eastAsia="Verdana" w:hAnsi="Cambria" w:cs="Calibri"/>
          <w:sz w:val="24"/>
          <w:szCs w:val="24"/>
        </w:rPr>
      </w:pPr>
      <w:r w:rsidRPr="008C16BE">
        <w:rPr>
          <w:rFonts w:ascii="Cambria" w:eastAsia="Verdana" w:hAnsi="Cambria" w:cs="Calibri"/>
          <w:sz w:val="24"/>
          <w:szCs w:val="24"/>
        </w:rPr>
        <w:t xml:space="preserve">ceny sprzętu będą przyjmowane według ceny z faktury zakupu (cena po upuście, jeżeli taka na fakturze występuje) jednak w wysokości nie wyższej niż 80 % średniej ceny z aktualnego w dniu rozliczenia wydawnictwa </w:t>
      </w:r>
      <w:proofErr w:type="spellStart"/>
      <w:r w:rsidRPr="008C16BE">
        <w:rPr>
          <w:rFonts w:ascii="Cambria" w:eastAsia="Verdana" w:hAnsi="Cambria" w:cs="Calibri"/>
          <w:sz w:val="24"/>
          <w:szCs w:val="24"/>
        </w:rPr>
        <w:t>Sekocenbud</w:t>
      </w:r>
      <w:proofErr w:type="spellEnd"/>
      <w:r w:rsidRPr="008C16BE">
        <w:rPr>
          <w:rFonts w:ascii="Cambria" w:eastAsia="Verdana" w:hAnsi="Cambria" w:cs="Calibri"/>
          <w:sz w:val="24"/>
          <w:szCs w:val="24"/>
        </w:rPr>
        <w:t>;</w:t>
      </w:r>
    </w:p>
    <w:p w:rsidR="009D2995" w:rsidRPr="008C16BE" w:rsidRDefault="009D2995" w:rsidP="007B2E3C">
      <w:pPr>
        <w:pStyle w:val="Jasnasiatkaakcent32"/>
        <w:numPr>
          <w:ilvl w:val="2"/>
          <w:numId w:val="5"/>
        </w:numPr>
        <w:autoSpaceDE w:val="0"/>
        <w:autoSpaceDN w:val="0"/>
        <w:adjustRightInd w:val="0"/>
        <w:spacing w:after="0"/>
        <w:ind w:left="709" w:hanging="283"/>
        <w:jc w:val="both"/>
        <w:rPr>
          <w:rFonts w:ascii="Cambria" w:eastAsia="Verdana" w:hAnsi="Cambria" w:cs="Calibri"/>
          <w:sz w:val="24"/>
          <w:szCs w:val="24"/>
        </w:rPr>
      </w:pPr>
      <w:r w:rsidRPr="008C16BE">
        <w:rPr>
          <w:rFonts w:ascii="Cambria" w:eastAsia="Verdana" w:hAnsi="Cambria" w:cs="Calibri"/>
          <w:sz w:val="24"/>
          <w:szCs w:val="24"/>
        </w:rPr>
        <w:t>do wyceny robót metodą szczegółową lub uproszczoną należy stosować, zachowując kolejność jak w zapisie: KNR, KNNR i kalkulacje własne.</w:t>
      </w:r>
    </w:p>
    <w:p w:rsidR="009D2995" w:rsidRPr="005B52EF" w:rsidRDefault="009D2995" w:rsidP="00C36D95">
      <w:pPr>
        <w:pStyle w:val="Jasnasiatkaakcent32"/>
        <w:numPr>
          <w:ilvl w:val="0"/>
          <w:numId w:val="8"/>
        </w:numPr>
        <w:autoSpaceDE w:val="0"/>
        <w:autoSpaceDN w:val="0"/>
        <w:adjustRightInd w:val="0"/>
        <w:spacing w:after="0"/>
        <w:ind w:left="426"/>
        <w:jc w:val="both"/>
        <w:rPr>
          <w:rFonts w:ascii="Cambria" w:hAnsi="Cambria" w:cs="Calibri"/>
          <w:sz w:val="24"/>
          <w:szCs w:val="24"/>
        </w:rPr>
      </w:pPr>
      <w:r w:rsidRPr="005B52EF">
        <w:rPr>
          <w:rFonts w:ascii="Cambria" w:hAnsi="Cambria" w:cs="Calibri"/>
          <w:sz w:val="24"/>
          <w:szCs w:val="24"/>
        </w:rPr>
        <w:t xml:space="preserve">Ewentualne roboty dodatkowe, tj. nieobjęte PFU lub Dokumentacją </w:t>
      </w:r>
      <w:r>
        <w:rPr>
          <w:rFonts w:ascii="Cambria" w:hAnsi="Cambria" w:cs="Calibri"/>
          <w:sz w:val="24"/>
          <w:szCs w:val="24"/>
        </w:rPr>
        <w:t>P</w:t>
      </w:r>
      <w:r w:rsidRPr="005B52EF">
        <w:rPr>
          <w:rFonts w:ascii="Cambria" w:hAnsi="Cambria" w:cs="Calibri"/>
          <w:sz w:val="24"/>
          <w:szCs w:val="24"/>
        </w:rPr>
        <w:t xml:space="preserve">rojektową, realizowane będą w wyniku zmiany umowy, o których mowa w art. 455 ust. 1 pkt. 1, 3 i 4 oraz ust. 2 ustawy Prawo Zamówień Publicznych. </w:t>
      </w:r>
    </w:p>
    <w:p w:rsidR="009D2995" w:rsidRPr="005B52EF" w:rsidRDefault="009D2995" w:rsidP="00C36D95">
      <w:pPr>
        <w:pStyle w:val="Jasnasiatkaakcent32"/>
        <w:numPr>
          <w:ilvl w:val="0"/>
          <w:numId w:val="8"/>
        </w:numPr>
        <w:autoSpaceDE w:val="0"/>
        <w:autoSpaceDN w:val="0"/>
        <w:adjustRightInd w:val="0"/>
        <w:spacing w:after="0"/>
        <w:ind w:left="426"/>
        <w:jc w:val="both"/>
        <w:rPr>
          <w:rFonts w:ascii="Cambria" w:hAnsi="Cambria" w:cs="Calibri"/>
          <w:sz w:val="24"/>
          <w:szCs w:val="24"/>
        </w:rPr>
      </w:pPr>
      <w:r w:rsidRPr="005B52EF">
        <w:rPr>
          <w:rFonts w:ascii="Cambria" w:hAnsi="Cambria" w:cs="Calibri"/>
          <w:sz w:val="24"/>
          <w:szCs w:val="24"/>
        </w:rPr>
        <w:t xml:space="preserve">Rozpoczęcie wykonywania robót, o których mowa w ust. </w:t>
      </w:r>
      <w:r w:rsidR="002D2096">
        <w:rPr>
          <w:rFonts w:ascii="Cambria" w:hAnsi="Cambria" w:cs="Calibri"/>
          <w:sz w:val="24"/>
          <w:szCs w:val="24"/>
        </w:rPr>
        <w:t>9</w:t>
      </w:r>
      <w:r>
        <w:rPr>
          <w:rFonts w:ascii="Cambria" w:hAnsi="Cambria" w:cs="Calibri"/>
          <w:sz w:val="24"/>
          <w:szCs w:val="24"/>
        </w:rPr>
        <w:t>,</w:t>
      </w:r>
      <w:r w:rsidRPr="005B52EF">
        <w:rPr>
          <w:rFonts w:ascii="Cambria" w:hAnsi="Cambria" w:cs="Calibri"/>
          <w:sz w:val="24"/>
          <w:szCs w:val="24"/>
        </w:rPr>
        <w:t xml:space="preserve">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rsidR="009D2995" w:rsidRPr="005B52EF" w:rsidRDefault="009D2995" w:rsidP="00C36D95">
      <w:pPr>
        <w:pStyle w:val="Jasnasiatkaakcent32"/>
        <w:numPr>
          <w:ilvl w:val="0"/>
          <w:numId w:val="8"/>
        </w:numPr>
        <w:autoSpaceDE w:val="0"/>
        <w:autoSpaceDN w:val="0"/>
        <w:adjustRightInd w:val="0"/>
        <w:spacing w:after="0"/>
        <w:ind w:left="426"/>
        <w:jc w:val="both"/>
        <w:rPr>
          <w:rFonts w:ascii="Cambria" w:hAnsi="Cambria" w:cs="Calibri"/>
          <w:sz w:val="24"/>
          <w:szCs w:val="24"/>
        </w:rPr>
      </w:pPr>
      <w:r w:rsidRPr="005B52EF">
        <w:rPr>
          <w:rFonts w:ascii="Cambria" w:hAnsi="Cambria" w:cs="Calibri"/>
          <w:sz w:val="24"/>
          <w:szCs w:val="24"/>
        </w:rPr>
        <w:t xml:space="preserve">Bez uprzedniej zgody Zamawiającego mogą być wykonywane jedynie prace niezbędne ze względu na bezpieczeństwo lub konieczność zapobieżenia awarii. </w:t>
      </w:r>
    </w:p>
    <w:p w:rsidR="009D2995" w:rsidRPr="005B52EF" w:rsidRDefault="009D2995" w:rsidP="00C36D95">
      <w:pPr>
        <w:pStyle w:val="Jasnasiatkaakcent32"/>
        <w:numPr>
          <w:ilvl w:val="0"/>
          <w:numId w:val="8"/>
        </w:numPr>
        <w:autoSpaceDE w:val="0"/>
        <w:autoSpaceDN w:val="0"/>
        <w:adjustRightInd w:val="0"/>
        <w:spacing w:after="0"/>
        <w:ind w:left="426"/>
        <w:jc w:val="both"/>
        <w:rPr>
          <w:rFonts w:ascii="Cambria" w:hAnsi="Cambria" w:cs="Calibri"/>
          <w:sz w:val="24"/>
          <w:szCs w:val="24"/>
        </w:rPr>
      </w:pPr>
      <w:r w:rsidRPr="005B52EF">
        <w:rPr>
          <w:rFonts w:ascii="Cambria" w:hAnsi="Cambria" w:cs="Calibri"/>
          <w:sz w:val="24"/>
          <w:szCs w:val="24"/>
        </w:rPr>
        <w:t xml:space="preserve">Spisany przez Strony protokół konieczności zawierający zakres robót, stanowić będzie podstawę do zawarcia aneksu do umowy. Roboty nie ujęte w protokole konieczności nie podlegają zapłacie. </w:t>
      </w:r>
    </w:p>
    <w:p w:rsidR="009D2995" w:rsidRPr="009C10C0" w:rsidRDefault="009D2995" w:rsidP="00C36D95">
      <w:pPr>
        <w:pStyle w:val="Jasnasiatkaakcent32"/>
        <w:numPr>
          <w:ilvl w:val="0"/>
          <w:numId w:val="8"/>
        </w:numPr>
        <w:autoSpaceDE w:val="0"/>
        <w:autoSpaceDN w:val="0"/>
        <w:adjustRightInd w:val="0"/>
        <w:spacing w:after="0"/>
        <w:ind w:left="426"/>
        <w:jc w:val="both"/>
        <w:rPr>
          <w:rFonts w:ascii="Cambria" w:hAnsi="Cambria" w:cs="Calibri"/>
          <w:sz w:val="24"/>
          <w:szCs w:val="24"/>
        </w:rPr>
      </w:pPr>
      <w:r w:rsidRPr="009C10C0">
        <w:rPr>
          <w:rFonts w:ascii="Cambria" w:hAnsi="Cambria" w:cs="Calibri"/>
          <w:sz w:val="24"/>
          <w:szCs w:val="24"/>
        </w:rPr>
        <w:t xml:space="preserve">Wszelkie składniki dotyczące ustalania cen, przyjęte przez Wykonawcę do wyceny oferty stanowiącej Przedmiot umowy są stałe i nie podlegają zmianom w trakcie obowiązywania umowy oraz będą stosowane do wyceny zamówień dodatkowych, </w:t>
      </w:r>
      <w:r w:rsidRPr="009C10C0">
        <w:rPr>
          <w:rFonts w:ascii="Cambria" w:hAnsi="Cambria" w:cs="Calibri"/>
          <w:sz w:val="24"/>
          <w:szCs w:val="24"/>
        </w:rPr>
        <w:lastRenderedPageBreak/>
        <w:t>które mogą wystąpić w trakcie realizacji zamówienia. Wykonawca zobowiązany jest wykonać zamówienia dodatkowe przy jednoczesnym zachowaniu tych samych norm, standardów i parametrów technicznych co w zamówieniu podstawowym.</w:t>
      </w:r>
    </w:p>
    <w:p w:rsidR="009D2995" w:rsidRPr="009C10C0" w:rsidRDefault="009D2995" w:rsidP="00C36D95">
      <w:pPr>
        <w:pStyle w:val="Akapitzlist"/>
        <w:numPr>
          <w:ilvl w:val="0"/>
          <w:numId w:val="8"/>
        </w:numPr>
        <w:autoSpaceDE w:val="0"/>
        <w:autoSpaceDN w:val="0"/>
        <w:adjustRightInd w:val="0"/>
        <w:spacing w:after="0"/>
        <w:ind w:left="426"/>
        <w:jc w:val="both"/>
        <w:rPr>
          <w:rFonts w:ascii="Cambria" w:eastAsia="Cambria" w:hAnsi="Cambria" w:cs="Cambria"/>
          <w:sz w:val="24"/>
          <w:szCs w:val="24"/>
        </w:rPr>
      </w:pPr>
      <w:r w:rsidRPr="009C10C0">
        <w:rPr>
          <w:rFonts w:ascii="Cambria" w:eastAsia="Cambria" w:hAnsi="Cambria" w:cs="Cambria"/>
          <w:sz w:val="24"/>
          <w:szCs w:val="24"/>
        </w:rPr>
        <w:t>Ceny robót w załączonym do umowy kosztorysie nie będą podlegały waloryzacji ze względu na inflację.</w:t>
      </w:r>
    </w:p>
    <w:p w:rsidR="00C04E22" w:rsidRDefault="00C04E22" w:rsidP="00B83CE6">
      <w:pPr>
        <w:pStyle w:val="Jasnasiatkaakcent32"/>
        <w:autoSpaceDE w:val="0"/>
        <w:autoSpaceDN w:val="0"/>
        <w:adjustRightInd w:val="0"/>
        <w:spacing w:after="0"/>
        <w:ind w:left="0"/>
        <w:jc w:val="both"/>
        <w:rPr>
          <w:rFonts w:ascii="Cambria" w:hAnsi="Cambria" w:cs="Calibri"/>
          <w:sz w:val="24"/>
          <w:szCs w:val="24"/>
        </w:rPr>
      </w:pPr>
    </w:p>
    <w:p w:rsidR="00C04E22" w:rsidRPr="00536CA4" w:rsidRDefault="00C04E22" w:rsidP="00B83CE6">
      <w:pPr>
        <w:autoSpaceDE w:val="0"/>
        <w:autoSpaceDN w:val="0"/>
        <w:spacing w:after="0"/>
        <w:jc w:val="center"/>
        <w:rPr>
          <w:rFonts w:ascii="Cambria" w:eastAsia="Calibri" w:hAnsi="Cambria"/>
          <w:b/>
          <w:bCs/>
          <w:sz w:val="24"/>
          <w:szCs w:val="24"/>
        </w:rPr>
      </w:pPr>
      <w:bookmarkStart w:id="7" w:name="_Hlk63065414"/>
      <w:r w:rsidRPr="00536CA4">
        <w:rPr>
          <w:rFonts w:ascii="Cambria" w:eastAsia="Calibri" w:hAnsi="Cambria"/>
          <w:b/>
          <w:bCs/>
          <w:sz w:val="24"/>
          <w:szCs w:val="24"/>
        </w:rPr>
        <w:t>§ 4</w:t>
      </w:r>
    </w:p>
    <w:p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Obowiązki stron</w:t>
      </w:r>
    </w:p>
    <w:p w:rsidR="00C04E22" w:rsidRPr="00EC702D" w:rsidRDefault="00C04E22" w:rsidP="007B2E3C">
      <w:pPr>
        <w:pStyle w:val="Jasnalistaakcent51"/>
        <w:widowControl/>
        <w:numPr>
          <w:ilvl w:val="0"/>
          <w:numId w:val="9"/>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Zamawiającego należy:</w:t>
      </w:r>
    </w:p>
    <w:p w:rsidR="000B170F" w:rsidRPr="005B52EF" w:rsidRDefault="000B170F" w:rsidP="007B2E3C">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B52EF">
        <w:rPr>
          <w:rFonts w:ascii="Cambria" w:eastAsia="Calibri" w:hAnsi="Cambria" w:cs="Calibri"/>
          <w:sz w:val="24"/>
          <w:szCs w:val="24"/>
          <w:lang w:eastAsia="en-US"/>
        </w:rPr>
        <w:t>Przekazanie</w:t>
      </w:r>
      <w:r w:rsidR="00006259">
        <w:rPr>
          <w:rFonts w:ascii="Cambria" w:eastAsia="Calibri" w:hAnsi="Cambria" w:cs="Calibri"/>
          <w:sz w:val="24"/>
          <w:szCs w:val="24"/>
          <w:lang w:eastAsia="en-US"/>
        </w:rPr>
        <w:t xml:space="preserve"> Programu Funkcjonalno-</w:t>
      </w:r>
      <w:r w:rsidRPr="005B52EF">
        <w:rPr>
          <w:rFonts w:ascii="Cambria" w:eastAsia="Calibri" w:hAnsi="Cambria" w:cs="Calibri"/>
          <w:sz w:val="24"/>
          <w:szCs w:val="24"/>
          <w:lang w:eastAsia="en-US"/>
        </w:rPr>
        <w:t xml:space="preserve">Użytkowego (PFU) </w:t>
      </w:r>
    </w:p>
    <w:p w:rsidR="00C04E22" w:rsidRPr="00EC702D" w:rsidRDefault="00C04E22" w:rsidP="007B2E3C">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protokolarne przekazanie Wykonawcy placu budowy na czas realizacji przedmiotu zamówienia - w terminie uzgodnionym przez strony</w:t>
      </w:r>
      <w:r>
        <w:rPr>
          <w:rFonts w:ascii="Cambria" w:eastAsia="Calibri" w:hAnsi="Cambria" w:cs="Calibri"/>
          <w:sz w:val="24"/>
          <w:szCs w:val="24"/>
          <w:lang w:eastAsia="en-US"/>
        </w:rPr>
        <w:t xml:space="preserve">, </w:t>
      </w:r>
    </w:p>
    <w:p w:rsidR="00C04E22" w:rsidRPr="00EC702D" w:rsidRDefault="00C04E22" w:rsidP="007B2E3C">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sprawowanie nadzoru inwestorskiego do dnia odbioru robót budowlanych, stanowiących przedmiot zamówienia,</w:t>
      </w:r>
    </w:p>
    <w:p w:rsidR="00C04E22" w:rsidRPr="00EC702D" w:rsidRDefault="00C04E22" w:rsidP="007B2E3C">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uczestniczenie w </w:t>
      </w:r>
      <w:r w:rsidR="002C30F3">
        <w:rPr>
          <w:rFonts w:ascii="Cambria" w:eastAsia="Calibri" w:hAnsi="Cambria" w:cs="Calibri"/>
          <w:sz w:val="24"/>
          <w:szCs w:val="24"/>
          <w:lang w:eastAsia="en-US"/>
        </w:rPr>
        <w:t>r</w:t>
      </w:r>
      <w:r w:rsidRPr="00EC702D">
        <w:rPr>
          <w:rFonts w:ascii="Cambria" w:eastAsia="Calibri" w:hAnsi="Cambria" w:cs="Calibri"/>
          <w:sz w:val="24"/>
          <w:szCs w:val="24"/>
          <w:lang w:eastAsia="en-US"/>
        </w:rPr>
        <w:t>adach</w:t>
      </w:r>
      <w:r w:rsidR="001B0D3E">
        <w:rPr>
          <w:rFonts w:ascii="Cambria" w:eastAsia="Calibri" w:hAnsi="Cambria" w:cs="Calibri"/>
          <w:sz w:val="24"/>
          <w:szCs w:val="24"/>
          <w:lang w:eastAsia="en-US"/>
        </w:rPr>
        <w:t xml:space="preserve"> </w:t>
      </w:r>
      <w:r w:rsidR="002C30F3">
        <w:rPr>
          <w:rFonts w:ascii="Cambria" w:eastAsia="Calibri" w:hAnsi="Cambria" w:cs="Calibri"/>
          <w:sz w:val="24"/>
          <w:szCs w:val="24"/>
          <w:lang w:eastAsia="en-US"/>
        </w:rPr>
        <w:t xml:space="preserve">budowy </w:t>
      </w:r>
      <w:r w:rsidRPr="00EC702D">
        <w:rPr>
          <w:rFonts w:ascii="Cambria" w:eastAsia="Calibri" w:hAnsi="Cambria" w:cs="Calibri"/>
          <w:sz w:val="24"/>
          <w:szCs w:val="24"/>
          <w:lang w:eastAsia="en-US"/>
        </w:rPr>
        <w:t>zwoływanych przez Wykonawcę,</w:t>
      </w:r>
    </w:p>
    <w:p w:rsidR="00C04E22" w:rsidRPr="00EC702D" w:rsidRDefault="00C04E22" w:rsidP="007B2E3C">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dokonanie </w:t>
      </w:r>
      <w:r>
        <w:rPr>
          <w:rFonts w:ascii="Cambria" w:eastAsia="Calibri" w:hAnsi="Cambria" w:cs="Calibri"/>
          <w:sz w:val="24"/>
          <w:szCs w:val="24"/>
          <w:lang w:eastAsia="en-US"/>
        </w:rPr>
        <w:t xml:space="preserve">odbioru </w:t>
      </w:r>
      <w:r w:rsidRPr="00EC702D">
        <w:rPr>
          <w:rFonts w:ascii="Cambria" w:eastAsia="Calibri" w:hAnsi="Cambria" w:cs="Calibri"/>
          <w:sz w:val="24"/>
          <w:szCs w:val="24"/>
          <w:lang w:eastAsia="en-US"/>
        </w:rPr>
        <w:t>przedmiotu umowy i zapłata umówionego wynagrodzenia.</w:t>
      </w:r>
    </w:p>
    <w:p w:rsidR="00C04E22" w:rsidRPr="00EC702D" w:rsidRDefault="00C04E22" w:rsidP="007B2E3C">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wytwórcą odpadów w rozumieniu przepisów ustawy z dnia </w:t>
      </w:r>
      <w:r w:rsidRPr="00EC702D">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EC702D">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Pr>
          <w:rFonts w:ascii="Cambria" w:eastAsia="Calibri" w:hAnsi="Cambria"/>
          <w:sz w:val="24"/>
          <w:szCs w:val="24"/>
          <w:lang w:eastAsia="en-US"/>
        </w:rPr>
        <w:t xml:space="preserve"> Koszt zagospodarowania odpadów wliczony jest do ceny ryczałtowej.</w:t>
      </w:r>
    </w:p>
    <w:p w:rsidR="00C04E22" w:rsidRPr="00EC702D" w:rsidRDefault="00C04E22" w:rsidP="007B2E3C">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Odpady budowlane, które mogą zostać poddane odzyskowi, w szczególności destrukt, gruz, beton itp., Wykonawca zobowiązany jest przekazać Zamawiającemu, chyba że Zamawiający postanowi inaczej.</w:t>
      </w:r>
    </w:p>
    <w:p w:rsidR="00C04E22" w:rsidRPr="00EC702D" w:rsidRDefault="00C04E22" w:rsidP="007B2E3C">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rsidR="00C04E22" w:rsidRPr="00EC702D" w:rsidRDefault="00C04E22" w:rsidP="007B2E3C">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w:t>
      </w:r>
      <w:r w:rsidR="00D87570">
        <w:rPr>
          <w:rFonts w:ascii="Cambria" w:eastAsia="Calibri" w:hAnsi="Cambria"/>
          <w:sz w:val="24"/>
          <w:szCs w:val="24"/>
          <w:lang w:eastAsia="en-US"/>
        </w:rPr>
        <w:t xml:space="preserve"> który powinien je zagospodarować zgodnie z przepisami powszechnie obowiązującymi bez dodatkowego wynagrodzenia.</w:t>
      </w:r>
    </w:p>
    <w:p w:rsidR="00C04E22" w:rsidRPr="00EC702D" w:rsidRDefault="00C04E22" w:rsidP="007B2E3C">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zobowiązany współpracować w trakcie realizacji prac </w:t>
      </w:r>
      <w:r w:rsidRPr="00EC702D">
        <w:rPr>
          <w:rFonts w:ascii="Cambria" w:eastAsia="Calibri" w:hAnsi="Cambria"/>
          <w:sz w:val="24"/>
          <w:szCs w:val="24"/>
          <w:lang w:eastAsia="en-US"/>
        </w:rPr>
        <w:br/>
        <w:t>z przedstawicielami Zamawiającego.</w:t>
      </w:r>
    </w:p>
    <w:p w:rsidR="00C04E22" w:rsidRPr="00EC702D" w:rsidRDefault="00C04E22" w:rsidP="007B2E3C">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EC702D">
        <w:rPr>
          <w:rFonts w:ascii="Cambria" w:eastAsia="Calibri" w:hAnsi="Cambria"/>
          <w:sz w:val="24"/>
          <w:szCs w:val="24"/>
          <w:lang w:eastAsia="en-US"/>
        </w:rPr>
        <w:br/>
        <w:t>z jednoczesnym zastosowaniem szczególnych środków ostrożności.</w:t>
      </w:r>
    </w:p>
    <w:p w:rsidR="00C04E22" w:rsidRPr="00EC702D" w:rsidRDefault="00C04E22" w:rsidP="007B2E3C">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Do dnia komisyjnego odbioru końcowego robót, plac budowy pozostaje </w:t>
      </w:r>
      <w:r w:rsidRPr="00EC702D">
        <w:rPr>
          <w:rFonts w:ascii="Cambria" w:eastAsia="Calibri" w:hAnsi="Cambria"/>
          <w:sz w:val="24"/>
          <w:szCs w:val="24"/>
          <w:lang w:eastAsia="en-US"/>
        </w:rPr>
        <w:br/>
        <w:t>w posiadaniu Wykonawcy.</w:t>
      </w:r>
    </w:p>
    <w:p w:rsidR="00D42D91" w:rsidRDefault="00D42D91" w:rsidP="00675EDA">
      <w:pPr>
        <w:autoSpaceDE w:val="0"/>
        <w:autoSpaceDN w:val="0"/>
        <w:spacing w:after="0"/>
        <w:rPr>
          <w:rFonts w:ascii="Cambria" w:eastAsia="Calibri" w:hAnsi="Cambria"/>
          <w:b/>
          <w:bCs/>
          <w:sz w:val="24"/>
          <w:szCs w:val="24"/>
        </w:rPr>
      </w:pPr>
    </w:p>
    <w:p w:rsidR="003B6FBB" w:rsidRPr="00B17751" w:rsidRDefault="003B6FBB" w:rsidP="00B83CE6">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lastRenderedPageBreak/>
        <w:t>§ 5</w:t>
      </w:r>
    </w:p>
    <w:p w:rsidR="003B6FBB" w:rsidRDefault="00A10769" w:rsidP="00B83CE6">
      <w:pPr>
        <w:autoSpaceDE w:val="0"/>
        <w:autoSpaceDN w:val="0"/>
        <w:spacing w:after="0"/>
        <w:jc w:val="center"/>
        <w:rPr>
          <w:rFonts w:ascii="Cambria" w:hAnsi="Cambria"/>
          <w:b/>
          <w:bCs/>
          <w:spacing w:val="-8"/>
          <w:sz w:val="24"/>
          <w:szCs w:val="24"/>
        </w:rPr>
      </w:pPr>
      <w:r>
        <w:rPr>
          <w:rFonts w:ascii="Cambria" w:hAnsi="Cambria"/>
          <w:b/>
          <w:bCs/>
          <w:spacing w:val="-8"/>
          <w:sz w:val="24"/>
          <w:szCs w:val="24"/>
        </w:rPr>
        <w:t xml:space="preserve">  </w:t>
      </w:r>
      <w:r w:rsidR="00871A68">
        <w:rPr>
          <w:rFonts w:ascii="Cambria" w:hAnsi="Cambria"/>
          <w:b/>
          <w:bCs/>
          <w:spacing w:val="-8"/>
          <w:sz w:val="24"/>
          <w:szCs w:val="24"/>
        </w:rPr>
        <w:t>Rozliczenie</w:t>
      </w:r>
      <w:r>
        <w:rPr>
          <w:rFonts w:ascii="Cambria" w:hAnsi="Cambria"/>
          <w:b/>
          <w:bCs/>
          <w:spacing w:val="-8"/>
          <w:sz w:val="24"/>
          <w:szCs w:val="24"/>
        </w:rPr>
        <w:t xml:space="preserve">   </w:t>
      </w:r>
      <w:r w:rsidR="003B6FBB" w:rsidRPr="00B17751">
        <w:rPr>
          <w:rFonts w:ascii="Cambria" w:hAnsi="Cambria"/>
          <w:b/>
          <w:bCs/>
          <w:spacing w:val="-8"/>
          <w:sz w:val="24"/>
          <w:szCs w:val="24"/>
        </w:rPr>
        <w:t xml:space="preserve"> przedmiotu umowy</w:t>
      </w:r>
    </w:p>
    <w:bookmarkEnd w:id="7"/>
    <w:p w:rsidR="00F32D1C" w:rsidRPr="00E43C57" w:rsidRDefault="00F32D1C" w:rsidP="00F32D1C">
      <w:pPr>
        <w:widowControl/>
        <w:numPr>
          <w:ilvl w:val="1"/>
          <w:numId w:val="13"/>
        </w:numPr>
        <w:tabs>
          <w:tab w:val="clear" w:pos="1440"/>
        </w:tabs>
        <w:suppressAutoHyphens w:val="0"/>
        <w:overflowPunct w:val="0"/>
        <w:autoSpaceDE w:val="0"/>
        <w:autoSpaceDN w:val="0"/>
        <w:spacing w:after="0"/>
        <w:ind w:left="426" w:hanging="426"/>
        <w:rPr>
          <w:rFonts w:ascii="Cambria" w:hAnsi="Cambria"/>
          <w:color w:val="FF0000"/>
          <w:sz w:val="24"/>
          <w:szCs w:val="24"/>
        </w:rPr>
      </w:pPr>
      <w:r w:rsidRPr="00B17751">
        <w:rPr>
          <w:rFonts w:ascii="Cambria" w:hAnsi="Cambria"/>
          <w:sz w:val="24"/>
          <w:szCs w:val="24"/>
        </w:rPr>
        <w:t>Strony prze</w:t>
      </w:r>
      <w:r w:rsidRPr="000311FB">
        <w:rPr>
          <w:rFonts w:ascii="Cambria" w:hAnsi="Cambria"/>
          <w:sz w:val="24"/>
          <w:szCs w:val="24"/>
        </w:rPr>
        <w:t xml:space="preserve">widują rozliczenie wynagrodzenia Wykonawcy </w:t>
      </w:r>
      <w:r w:rsidRPr="000311FB">
        <w:rPr>
          <w:rFonts w:ascii="Cambria" w:hAnsi="Cambria"/>
          <w:b/>
          <w:bCs/>
          <w:sz w:val="24"/>
          <w:szCs w:val="24"/>
        </w:rPr>
        <w:t>jedną fakturą końcową.</w:t>
      </w:r>
    </w:p>
    <w:p w:rsidR="00F32D1C" w:rsidRPr="002C372B" w:rsidRDefault="00F32D1C" w:rsidP="00F32D1C">
      <w:pPr>
        <w:widowControl/>
        <w:numPr>
          <w:ilvl w:val="1"/>
          <w:numId w:val="13"/>
        </w:numPr>
        <w:tabs>
          <w:tab w:val="clear" w:pos="1440"/>
        </w:tabs>
        <w:suppressAutoHyphens w:val="0"/>
        <w:overflowPunct w:val="0"/>
        <w:autoSpaceDE w:val="0"/>
        <w:autoSpaceDN w:val="0"/>
        <w:spacing w:after="0"/>
        <w:ind w:left="426" w:hanging="426"/>
        <w:rPr>
          <w:rFonts w:ascii="Cambria" w:hAnsi="Cambria"/>
          <w:color w:val="000000"/>
          <w:sz w:val="24"/>
          <w:szCs w:val="24"/>
        </w:rPr>
      </w:pPr>
      <w:r w:rsidRPr="002C372B">
        <w:rPr>
          <w:rFonts w:ascii="Cambria" w:hAnsi="Cambria" w:cs="Times New Roman"/>
          <w:sz w:val="24"/>
          <w:szCs w:val="24"/>
          <w:lang w:eastAsia="pl-PL"/>
        </w:rPr>
        <w:t xml:space="preserve">Do faktury </w:t>
      </w:r>
      <w:r>
        <w:rPr>
          <w:rFonts w:ascii="Cambria" w:hAnsi="Cambria" w:cs="Times New Roman"/>
          <w:sz w:val="24"/>
          <w:szCs w:val="24"/>
          <w:lang w:eastAsia="pl-PL"/>
        </w:rPr>
        <w:t xml:space="preserve">końcowej </w:t>
      </w:r>
      <w:r w:rsidRPr="002C372B">
        <w:rPr>
          <w:rFonts w:ascii="Cambria" w:hAnsi="Cambria" w:cs="Times New Roman"/>
          <w:sz w:val="24"/>
          <w:szCs w:val="24"/>
          <w:lang w:eastAsia="pl-PL"/>
        </w:rPr>
        <w:t xml:space="preserve">wystawionej przez Wykonawcę załączone będzie zestawienie kwot umówionych wynagrodzeń wszystkich </w:t>
      </w:r>
      <w:r>
        <w:rPr>
          <w:rFonts w:ascii="Cambria" w:hAnsi="Cambria" w:cs="Times New Roman"/>
          <w:sz w:val="24"/>
          <w:szCs w:val="24"/>
          <w:lang w:eastAsia="pl-PL"/>
        </w:rPr>
        <w:t xml:space="preserve">zgłoszonych </w:t>
      </w:r>
      <w:r w:rsidRPr="002C372B">
        <w:rPr>
          <w:rFonts w:ascii="Cambria" w:hAnsi="Cambria" w:cs="Times New Roman"/>
          <w:sz w:val="24"/>
          <w:szCs w:val="24"/>
          <w:lang w:eastAsia="pl-PL"/>
        </w:rPr>
        <w:t>podwykonawców lub dalszych podwykonawców w przypadku, których zamawiający ponosi odpowiedzialność solidarną na zasadach określonych w ustawie Prawo zamówień publicznych wraz z</w:t>
      </w:r>
      <w:r>
        <w:rPr>
          <w:rFonts w:ascii="Cambria" w:hAnsi="Cambria" w:cs="Times New Roman"/>
          <w:sz w:val="24"/>
          <w:szCs w:val="24"/>
          <w:lang w:eastAsia="pl-PL"/>
        </w:rPr>
        <w:t xml:space="preserve"> </w:t>
      </w:r>
      <w:r w:rsidRPr="002C372B">
        <w:rPr>
          <w:rFonts w:ascii="Cambria" w:hAnsi="Cambria" w:cs="Times New Roman"/>
          <w:sz w:val="24"/>
          <w:szCs w:val="24"/>
          <w:lang w:eastAsia="pl-PL"/>
        </w:rPr>
        <w:t>dowod</w:t>
      </w:r>
      <w:r>
        <w:rPr>
          <w:rFonts w:ascii="Cambria" w:hAnsi="Cambria" w:cs="Times New Roman"/>
          <w:sz w:val="24"/>
          <w:szCs w:val="24"/>
          <w:lang w:eastAsia="pl-PL"/>
        </w:rPr>
        <w:t>ami</w:t>
      </w:r>
      <w:r w:rsidRPr="002C372B">
        <w:rPr>
          <w:rFonts w:ascii="Cambria" w:hAnsi="Cambria" w:cs="Times New Roman"/>
          <w:sz w:val="24"/>
          <w:szCs w:val="24"/>
          <w:lang w:eastAsia="pl-PL"/>
        </w:rPr>
        <w:t xml:space="preserve"> zapłaty wynagrodzenia podwykonawcom lub dalszym podwykonawcom za wykonane przez nich roboty/dostawy/usługi odebrane przez Zamawiającego. Dowodem zapłaty będzie potwierdzona za zgodność kopia przelewu</w:t>
      </w:r>
      <w:r>
        <w:rPr>
          <w:rFonts w:ascii="Cambria" w:hAnsi="Cambria" w:cs="Times New Roman"/>
          <w:sz w:val="24"/>
          <w:szCs w:val="24"/>
          <w:lang w:eastAsia="pl-PL"/>
        </w:rPr>
        <w:t xml:space="preserve"> wraz z potwierdzoną za zgodność z oryginałem fakturą stanowiącą podstawę zapłaty</w:t>
      </w:r>
      <w:r w:rsidRPr="002C372B">
        <w:rPr>
          <w:rFonts w:ascii="Cambria" w:hAnsi="Cambria" w:cs="Times New Roman"/>
          <w:sz w:val="24"/>
          <w:szCs w:val="24"/>
          <w:lang w:eastAsia="pl-PL"/>
        </w:rPr>
        <w:t>.</w:t>
      </w:r>
      <w:r>
        <w:rPr>
          <w:rFonts w:ascii="Cambria" w:hAnsi="Cambria" w:cs="Times New Roman"/>
          <w:sz w:val="24"/>
          <w:szCs w:val="24"/>
          <w:lang w:eastAsia="pl-PL"/>
        </w:rPr>
        <w:t xml:space="preserve"> </w:t>
      </w:r>
    </w:p>
    <w:p w:rsidR="00F32D1C" w:rsidRPr="00E453A2" w:rsidRDefault="00F32D1C" w:rsidP="00F32D1C">
      <w:pPr>
        <w:widowControl/>
        <w:numPr>
          <w:ilvl w:val="1"/>
          <w:numId w:val="13"/>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ma obowiązek zapłaty wystawionej zgodnie z umową faktury VAT </w:t>
      </w:r>
      <w:r>
        <w:rPr>
          <w:rFonts w:ascii="Cambria" w:hAnsi="Cambria"/>
          <w:sz w:val="24"/>
          <w:szCs w:val="24"/>
        </w:rPr>
        <w:br/>
      </w:r>
      <w:r w:rsidRPr="00B17751">
        <w:rPr>
          <w:rFonts w:ascii="Cambria" w:hAnsi="Cambria"/>
          <w:sz w:val="24"/>
          <w:szCs w:val="24"/>
        </w:rPr>
        <w:t xml:space="preserve">w </w:t>
      </w:r>
      <w:r>
        <w:rPr>
          <w:rFonts w:ascii="Cambria" w:hAnsi="Cambria"/>
          <w:sz w:val="24"/>
          <w:szCs w:val="24"/>
        </w:rPr>
        <w:t>terminie 30 dni od daty wpływu faktury do zamawiającego pod warunkiem spełnienia wskazanych w umowie warunków zapłaty danej faktury.</w:t>
      </w:r>
    </w:p>
    <w:p w:rsidR="00F32D1C" w:rsidRPr="009D0ABD" w:rsidRDefault="00F32D1C" w:rsidP="00F32D1C">
      <w:pPr>
        <w:widowControl/>
        <w:numPr>
          <w:ilvl w:val="1"/>
          <w:numId w:val="13"/>
        </w:numPr>
        <w:tabs>
          <w:tab w:val="clear" w:pos="1440"/>
        </w:tabs>
        <w:suppressAutoHyphens w:val="0"/>
        <w:overflowPunct w:val="0"/>
        <w:autoSpaceDE w:val="0"/>
        <w:autoSpaceDN w:val="0"/>
        <w:spacing w:after="0"/>
        <w:ind w:left="426" w:hanging="426"/>
        <w:rPr>
          <w:rFonts w:ascii="Cambria" w:hAnsi="Cambria"/>
          <w:sz w:val="24"/>
          <w:szCs w:val="24"/>
        </w:rPr>
      </w:pPr>
      <w:r w:rsidRPr="009D0ABD">
        <w:rPr>
          <w:rFonts w:ascii="Cambria" w:eastAsia="Calibri" w:hAnsi="Cambria"/>
          <w:sz w:val="24"/>
          <w:szCs w:val="24"/>
          <w:lang w:eastAsia="en-US"/>
        </w:rPr>
        <w:t>Wynagrodzenie należne Wykonawcy zostanie przekazane na jego rachunek bankowy wskazany w fakturze.</w:t>
      </w:r>
    </w:p>
    <w:p w:rsidR="00F32D1C" w:rsidRPr="002C372B" w:rsidRDefault="00F32D1C" w:rsidP="00F32D1C">
      <w:pPr>
        <w:widowControl/>
        <w:numPr>
          <w:ilvl w:val="1"/>
          <w:numId w:val="13"/>
        </w:numPr>
        <w:tabs>
          <w:tab w:val="clear" w:pos="1440"/>
        </w:tabs>
        <w:suppressAutoHyphens w:val="0"/>
        <w:overflowPunct w:val="0"/>
        <w:autoSpaceDE w:val="0"/>
        <w:autoSpaceDN w:val="0"/>
        <w:spacing w:after="0"/>
        <w:ind w:left="426" w:hanging="426"/>
        <w:rPr>
          <w:rFonts w:ascii="Cambria" w:hAnsi="Cambria"/>
          <w:sz w:val="24"/>
          <w:szCs w:val="24"/>
        </w:rPr>
      </w:pPr>
      <w:r w:rsidRPr="002C372B">
        <w:rPr>
          <w:rFonts w:ascii="Cambria" w:hAnsi="Cambria" w:cs="Times New Roman"/>
          <w:sz w:val="24"/>
          <w:szCs w:val="24"/>
          <w:lang w:eastAsia="pl-PL"/>
        </w:rPr>
        <w:t>Warunkiem przekazania Wykonawcy wynagrodzenia jest przedłożenie Zamawiającemu wraz z fakturą dokumentów wskazanych w ust. 2</w:t>
      </w:r>
      <w:r>
        <w:rPr>
          <w:rFonts w:ascii="Cambria" w:hAnsi="Cambria" w:cs="Times New Roman"/>
          <w:sz w:val="24"/>
          <w:szCs w:val="24"/>
          <w:lang w:eastAsia="pl-PL"/>
        </w:rPr>
        <w:t>.</w:t>
      </w:r>
    </w:p>
    <w:p w:rsidR="00F32D1C" w:rsidRPr="00B17751" w:rsidRDefault="00F32D1C" w:rsidP="00F32D1C">
      <w:pPr>
        <w:widowControl/>
        <w:numPr>
          <w:ilvl w:val="1"/>
          <w:numId w:val="13"/>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F32D1C" w:rsidRPr="00B17751" w:rsidRDefault="00F32D1C" w:rsidP="00F32D1C">
      <w:pPr>
        <w:widowControl/>
        <w:numPr>
          <w:ilvl w:val="1"/>
          <w:numId w:val="13"/>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 xml:space="preserve">Wynagrodzenie, o którym mowa w ust. </w:t>
      </w:r>
      <w:r>
        <w:rPr>
          <w:rFonts w:ascii="Cambria" w:eastAsia="Calibri" w:hAnsi="Cambria"/>
          <w:sz w:val="24"/>
          <w:szCs w:val="24"/>
          <w:lang w:eastAsia="en-US"/>
        </w:rPr>
        <w:t>6</w:t>
      </w:r>
      <w:r w:rsidRPr="00B17751">
        <w:rPr>
          <w:rFonts w:ascii="Cambria" w:eastAsia="Calibri" w:hAnsi="Cambria"/>
          <w:sz w:val="24"/>
          <w:szCs w:val="24"/>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rsidR="00F32D1C" w:rsidRPr="00B17751" w:rsidRDefault="00F32D1C" w:rsidP="00F32D1C">
      <w:pPr>
        <w:widowControl/>
        <w:numPr>
          <w:ilvl w:val="1"/>
          <w:numId w:val="13"/>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 xml:space="preserve">Bezpośrednia zapłata, o której mowa w ust. </w:t>
      </w:r>
      <w:r>
        <w:rPr>
          <w:rFonts w:ascii="Cambria" w:eastAsia="Calibri" w:hAnsi="Cambria"/>
          <w:sz w:val="24"/>
          <w:szCs w:val="24"/>
          <w:lang w:eastAsia="en-US"/>
        </w:rPr>
        <w:t>6</w:t>
      </w:r>
      <w:r w:rsidRPr="00B17751">
        <w:rPr>
          <w:rFonts w:ascii="Cambria" w:eastAsia="Calibri" w:hAnsi="Cambria"/>
          <w:sz w:val="24"/>
          <w:szCs w:val="24"/>
          <w:lang w:eastAsia="en-US"/>
        </w:rPr>
        <w:t>, obejmuje wyłącznie należne wynagrodzenie, bez odsetek, należnych podwykonawcy lub dalszemu podwykonawcy.</w:t>
      </w:r>
    </w:p>
    <w:p w:rsidR="00F32D1C" w:rsidRPr="00B17751" w:rsidRDefault="00F32D1C" w:rsidP="00F32D1C">
      <w:pPr>
        <w:widowControl/>
        <w:numPr>
          <w:ilvl w:val="1"/>
          <w:numId w:val="13"/>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Przed dokonaniem bezpośredniej zapłaty Wykonawca zostanie poinformowany przez Zamawiającego w formie pisemnej o:</w:t>
      </w:r>
    </w:p>
    <w:p w:rsidR="00F32D1C" w:rsidRPr="00B17751" w:rsidRDefault="00F32D1C" w:rsidP="00F32D1C">
      <w:pPr>
        <w:pStyle w:val="Jasnalistaakcent51"/>
        <w:widowControl/>
        <w:numPr>
          <w:ilvl w:val="0"/>
          <w:numId w:val="11"/>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w:t>
      </w:r>
      <w:r w:rsidRPr="00B17751">
        <w:rPr>
          <w:rFonts w:ascii="Cambria" w:eastAsia="Calibri" w:hAnsi="Cambria" w:cs="Calibri"/>
          <w:sz w:val="24"/>
          <w:szCs w:val="24"/>
          <w:lang w:eastAsia="en-US"/>
        </w:rPr>
        <w:lastRenderedPageBreak/>
        <w:t>usługi, w przypadku uchylenia się od obowiązku zapłaty odpowiednio przez Wykonawcę, podwykonawcę lub dalszego podwykonawcę,</w:t>
      </w:r>
    </w:p>
    <w:p w:rsidR="00F32D1C" w:rsidRPr="00B17751" w:rsidRDefault="00F32D1C" w:rsidP="00F32D1C">
      <w:pPr>
        <w:pStyle w:val="Jasnalistaakcent51"/>
        <w:widowControl/>
        <w:numPr>
          <w:ilvl w:val="0"/>
          <w:numId w:val="11"/>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 xml:space="preserve">możliwości zgłoszenia przez Wykonawcę, w terminie 7 dni od dnia otrzymania informacji, o której mowa w </w:t>
      </w:r>
      <w:proofErr w:type="spellStart"/>
      <w:r w:rsidRPr="00B17751">
        <w:rPr>
          <w:rFonts w:ascii="Cambria" w:eastAsia="Calibri" w:hAnsi="Cambria" w:cs="Calibri"/>
          <w:sz w:val="24"/>
          <w:szCs w:val="24"/>
          <w:lang w:eastAsia="en-US"/>
        </w:rPr>
        <w:t>pkt</w:t>
      </w:r>
      <w:proofErr w:type="spellEnd"/>
      <w:r w:rsidRPr="00B17751">
        <w:rPr>
          <w:rFonts w:ascii="Cambria" w:eastAsia="Calibri" w:hAnsi="Cambria" w:cs="Calibri"/>
          <w:sz w:val="24"/>
          <w:szCs w:val="24"/>
          <w:lang w:eastAsia="en-US"/>
        </w:rPr>
        <w:t xml:space="preserve"> 1</w:t>
      </w:r>
      <w:r>
        <w:rPr>
          <w:rFonts w:ascii="Cambria" w:eastAsia="Calibri" w:hAnsi="Cambria" w:cs="Calibri"/>
          <w:sz w:val="24"/>
          <w:szCs w:val="24"/>
          <w:lang w:eastAsia="en-US"/>
        </w:rPr>
        <w:t>)</w:t>
      </w:r>
      <w:r w:rsidRPr="00B17751">
        <w:rPr>
          <w:rFonts w:ascii="Cambria" w:eastAsia="Calibri" w:hAnsi="Cambria" w:cs="Calibri"/>
          <w:sz w:val="24"/>
          <w:szCs w:val="24"/>
          <w:lang w:eastAsia="en-US"/>
        </w:rPr>
        <w:t>, pisemnych uwag dotyczących zasadności bezpośredniej zapłaty wynagrodzenia podwykonawcy lub dalszemu podwykonawcy.</w:t>
      </w:r>
    </w:p>
    <w:p w:rsidR="00F32D1C" w:rsidRPr="00B17751" w:rsidRDefault="00F32D1C" w:rsidP="00F32D1C">
      <w:pPr>
        <w:widowControl/>
        <w:numPr>
          <w:ilvl w:val="1"/>
          <w:numId w:val="13"/>
        </w:numPr>
        <w:tabs>
          <w:tab w:val="clear" w:pos="1440"/>
        </w:tabs>
        <w:suppressAutoHyphens w:val="0"/>
        <w:overflowPunct w:val="0"/>
        <w:autoSpaceDE w:val="0"/>
        <w:autoSpaceDN w:val="0"/>
        <w:spacing w:after="0"/>
        <w:ind w:left="360"/>
        <w:rPr>
          <w:rFonts w:ascii="Cambria" w:eastAsia="Calibri" w:hAnsi="Cambria"/>
          <w:sz w:val="24"/>
          <w:szCs w:val="24"/>
          <w:lang w:eastAsia="en-US"/>
        </w:rPr>
      </w:pPr>
      <w:r w:rsidRPr="00B17751">
        <w:rPr>
          <w:rFonts w:ascii="Cambria" w:eastAsia="Calibri" w:hAnsi="Cambria"/>
          <w:sz w:val="24"/>
          <w:szCs w:val="24"/>
          <w:lang w:eastAsia="en-US"/>
        </w:rPr>
        <w:t xml:space="preserve">W przypadku zgłoszenia przez Wykonawcę uwag, o których mowa w ust. </w:t>
      </w:r>
      <w:r>
        <w:rPr>
          <w:rFonts w:ascii="Cambria" w:eastAsia="Calibri" w:hAnsi="Cambria"/>
          <w:sz w:val="24"/>
          <w:szCs w:val="24"/>
          <w:lang w:eastAsia="en-US"/>
        </w:rPr>
        <w:t>9</w:t>
      </w:r>
      <w:r w:rsidRPr="00B17751">
        <w:rPr>
          <w:rFonts w:ascii="Cambria" w:eastAsia="Calibri" w:hAnsi="Cambria"/>
          <w:sz w:val="24"/>
          <w:szCs w:val="24"/>
          <w:lang w:eastAsia="en-US"/>
        </w:rPr>
        <w:t xml:space="preserve"> </w:t>
      </w:r>
      <w:r w:rsidRPr="00B17751">
        <w:rPr>
          <w:rFonts w:ascii="Cambria" w:eastAsia="Calibri" w:hAnsi="Cambria"/>
          <w:sz w:val="24"/>
          <w:szCs w:val="24"/>
          <w:lang w:eastAsia="en-US"/>
        </w:rPr>
        <w:br/>
      </w:r>
      <w:proofErr w:type="spellStart"/>
      <w:r w:rsidRPr="00B17751">
        <w:rPr>
          <w:rFonts w:ascii="Cambria" w:eastAsia="Calibri" w:hAnsi="Cambria"/>
          <w:sz w:val="24"/>
          <w:szCs w:val="24"/>
          <w:lang w:eastAsia="en-US"/>
        </w:rPr>
        <w:t>pkt</w:t>
      </w:r>
      <w:proofErr w:type="spellEnd"/>
      <w:r w:rsidRPr="00B17751">
        <w:rPr>
          <w:rFonts w:ascii="Cambria" w:eastAsia="Calibri" w:hAnsi="Cambria"/>
          <w:sz w:val="24"/>
          <w:szCs w:val="24"/>
          <w:lang w:eastAsia="en-US"/>
        </w:rPr>
        <w:t xml:space="preserve"> 2</w:t>
      </w:r>
      <w:r>
        <w:rPr>
          <w:rFonts w:ascii="Cambria" w:eastAsia="Calibri" w:hAnsi="Cambria"/>
          <w:sz w:val="24"/>
          <w:szCs w:val="24"/>
          <w:lang w:eastAsia="en-US"/>
        </w:rPr>
        <w:t>)</w:t>
      </w:r>
      <w:r w:rsidRPr="00B17751">
        <w:rPr>
          <w:rFonts w:ascii="Cambria" w:eastAsia="Calibri" w:hAnsi="Cambria"/>
          <w:sz w:val="24"/>
          <w:szCs w:val="24"/>
          <w:lang w:eastAsia="en-US"/>
        </w:rPr>
        <w:t xml:space="preserve">, w terminie 7 dni od dnia otrzymania informacji, o której mowa w ust. </w:t>
      </w:r>
      <w:r>
        <w:rPr>
          <w:rFonts w:ascii="Cambria" w:eastAsia="Calibri" w:hAnsi="Cambria"/>
          <w:sz w:val="24"/>
          <w:szCs w:val="24"/>
          <w:lang w:eastAsia="en-US"/>
        </w:rPr>
        <w:t>9</w:t>
      </w:r>
      <w:r w:rsidRPr="00B17751">
        <w:rPr>
          <w:rFonts w:ascii="Cambria" w:eastAsia="Calibri" w:hAnsi="Cambria"/>
          <w:sz w:val="24"/>
          <w:szCs w:val="24"/>
          <w:lang w:eastAsia="en-US"/>
        </w:rPr>
        <w:t xml:space="preserve"> </w:t>
      </w:r>
      <w:proofErr w:type="spellStart"/>
      <w:r w:rsidRPr="00B17751">
        <w:rPr>
          <w:rFonts w:ascii="Cambria" w:eastAsia="Calibri" w:hAnsi="Cambria"/>
          <w:sz w:val="24"/>
          <w:szCs w:val="24"/>
          <w:lang w:eastAsia="en-US"/>
        </w:rPr>
        <w:t>pkt</w:t>
      </w:r>
      <w:proofErr w:type="spellEnd"/>
      <w:r w:rsidRPr="00B17751">
        <w:rPr>
          <w:rFonts w:ascii="Cambria" w:eastAsia="Calibri" w:hAnsi="Cambria"/>
          <w:sz w:val="24"/>
          <w:szCs w:val="24"/>
          <w:lang w:eastAsia="en-US"/>
        </w:rPr>
        <w:t xml:space="preserve"> 1</w:t>
      </w:r>
      <w:r>
        <w:rPr>
          <w:rFonts w:ascii="Cambria" w:eastAsia="Calibri" w:hAnsi="Cambria"/>
          <w:sz w:val="24"/>
          <w:szCs w:val="24"/>
          <w:lang w:eastAsia="en-US"/>
        </w:rPr>
        <w:t>)</w:t>
      </w:r>
      <w:r w:rsidRPr="00B17751">
        <w:rPr>
          <w:rFonts w:ascii="Cambria" w:eastAsia="Calibri" w:hAnsi="Cambria"/>
          <w:sz w:val="24"/>
          <w:szCs w:val="24"/>
          <w:lang w:eastAsia="en-US"/>
        </w:rPr>
        <w:t xml:space="preserve"> i 2</w:t>
      </w:r>
      <w:r>
        <w:rPr>
          <w:rFonts w:ascii="Cambria" w:eastAsia="Calibri" w:hAnsi="Cambria"/>
          <w:sz w:val="24"/>
          <w:szCs w:val="24"/>
          <w:lang w:eastAsia="en-US"/>
        </w:rPr>
        <w:t>)</w:t>
      </w:r>
      <w:r w:rsidRPr="00B17751">
        <w:rPr>
          <w:rFonts w:ascii="Cambria" w:eastAsia="Calibri" w:hAnsi="Cambria"/>
          <w:sz w:val="24"/>
          <w:szCs w:val="24"/>
          <w:lang w:eastAsia="en-US"/>
        </w:rPr>
        <w:t>, Zamawiający może:</w:t>
      </w:r>
    </w:p>
    <w:p w:rsidR="00F32D1C" w:rsidRPr="00B17751" w:rsidRDefault="00F32D1C" w:rsidP="00F32D1C">
      <w:pPr>
        <w:pStyle w:val="Jasnalistaakcent51"/>
        <w:widowControl/>
        <w:numPr>
          <w:ilvl w:val="0"/>
          <w:numId w:val="12"/>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nie dokonać bezpośredniej zapłaty wynagrodzenia podwykonawcy lub dalszemu podwykonawcy, jeżeli wykonawca wykaże niezasadność takiej zapłaty, albo</w:t>
      </w:r>
    </w:p>
    <w:p w:rsidR="00F32D1C" w:rsidRPr="00B17751" w:rsidRDefault="00F32D1C" w:rsidP="00F32D1C">
      <w:pPr>
        <w:pStyle w:val="Jasnalistaakcent51"/>
        <w:widowControl/>
        <w:numPr>
          <w:ilvl w:val="0"/>
          <w:numId w:val="12"/>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F32D1C" w:rsidRPr="00B17751" w:rsidRDefault="00F32D1C" w:rsidP="00F32D1C">
      <w:pPr>
        <w:pStyle w:val="Jasnalistaakcent51"/>
        <w:widowControl/>
        <w:numPr>
          <w:ilvl w:val="0"/>
          <w:numId w:val="12"/>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dokonać bezpośredniej zapłaty wynagrodzenia podwykonawcy lub dalszemu podwykonawcy, jeżeli podwykonawca lub dalszy podwykonawca wykaże zasadność takiej zapłaty.</w:t>
      </w:r>
    </w:p>
    <w:p w:rsidR="00F32D1C" w:rsidRPr="00B17751" w:rsidRDefault="00F32D1C" w:rsidP="00F32D1C">
      <w:pPr>
        <w:widowControl/>
        <w:numPr>
          <w:ilvl w:val="1"/>
          <w:numId w:val="13"/>
        </w:numPr>
        <w:tabs>
          <w:tab w:val="clear" w:pos="1440"/>
        </w:tabs>
        <w:suppressAutoHyphens w:val="0"/>
        <w:overflowPunct w:val="0"/>
        <w:autoSpaceDE w:val="0"/>
        <w:autoSpaceDN w:val="0"/>
        <w:spacing w:after="0"/>
        <w:ind w:left="360"/>
        <w:rPr>
          <w:rFonts w:ascii="Cambria" w:eastAsia="Calibri" w:hAnsi="Cambria"/>
          <w:sz w:val="24"/>
          <w:szCs w:val="24"/>
          <w:lang w:eastAsia="en-US"/>
        </w:rPr>
      </w:pPr>
      <w:r w:rsidRPr="00B17751">
        <w:rPr>
          <w:rFonts w:ascii="Cambria" w:eastAsia="Calibri" w:hAnsi="Cambria"/>
          <w:sz w:val="24"/>
          <w:szCs w:val="24"/>
          <w:lang w:eastAsia="en-US"/>
        </w:rPr>
        <w:t>W przypadku dokonania bezpośredniej zapłaty podwykonawcy lub dalszemu podwykonawcy, o której mowa w ust. 1</w:t>
      </w:r>
      <w:r>
        <w:rPr>
          <w:rFonts w:ascii="Cambria" w:eastAsia="Calibri" w:hAnsi="Cambria"/>
          <w:sz w:val="24"/>
          <w:szCs w:val="24"/>
          <w:lang w:eastAsia="en-US"/>
        </w:rPr>
        <w:t>0</w:t>
      </w:r>
      <w:r w:rsidRPr="00B17751">
        <w:rPr>
          <w:rFonts w:ascii="Cambria" w:eastAsia="Calibri" w:hAnsi="Cambria"/>
          <w:sz w:val="24"/>
          <w:szCs w:val="24"/>
          <w:lang w:eastAsia="en-US"/>
        </w:rPr>
        <w:t xml:space="preserve"> </w:t>
      </w:r>
      <w:proofErr w:type="spellStart"/>
      <w:r w:rsidRPr="00B17751">
        <w:rPr>
          <w:rFonts w:ascii="Cambria" w:eastAsia="Calibri" w:hAnsi="Cambria"/>
          <w:sz w:val="24"/>
          <w:szCs w:val="24"/>
          <w:lang w:eastAsia="en-US"/>
        </w:rPr>
        <w:t>pkt</w:t>
      </w:r>
      <w:proofErr w:type="spellEnd"/>
      <w:r w:rsidRPr="00B17751">
        <w:rPr>
          <w:rFonts w:ascii="Cambria" w:eastAsia="Calibri" w:hAnsi="Cambria"/>
          <w:sz w:val="24"/>
          <w:szCs w:val="24"/>
          <w:lang w:eastAsia="en-US"/>
        </w:rPr>
        <w:t xml:space="preserve"> 3</w:t>
      </w:r>
      <w:r>
        <w:rPr>
          <w:rFonts w:ascii="Cambria" w:eastAsia="Calibri" w:hAnsi="Cambria"/>
          <w:sz w:val="24"/>
          <w:szCs w:val="24"/>
          <w:lang w:eastAsia="en-US"/>
        </w:rPr>
        <w:t>)</w:t>
      </w:r>
      <w:r w:rsidRPr="00B17751">
        <w:rPr>
          <w:rFonts w:ascii="Cambria" w:eastAsia="Calibri" w:hAnsi="Cambria"/>
          <w:sz w:val="24"/>
          <w:szCs w:val="24"/>
          <w:lang w:eastAsia="en-US"/>
        </w:rPr>
        <w:t>, Zamawiający potrąci kwotę wypłaconego podwykonawcy lub dalszemu podwykonawcy wynagrodzenia z wynagrodzenia należnego Wykonawcy.</w:t>
      </w:r>
    </w:p>
    <w:p w:rsidR="00F32D1C" w:rsidRPr="00B17751" w:rsidRDefault="00F32D1C" w:rsidP="00F32D1C">
      <w:pPr>
        <w:widowControl/>
        <w:numPr>
          <w:ilvl w:val="1"/>
          <w:numId w:val="13"/>
        </w:numPr>
        <w:tabs>
          <w:tab w:val="clear" w:pos="1440"/>
        </w:tabs>
        <w:suppressAutoHyphens w:val="0"/>
        <w:overflowPunct w:val="0"/>
        <w:autoSpaceDE w:val="0"/>
        <w:autoSpaceDN w:val="0"/>
        <w:spacing w:after="0"/>
        <w:ind w:left="360"/>
        <w:rPr>
          <w:rFonts w:ascii="Cambria" w:eastAsia="Calibri" w:hAnsi="Cambria"/>
          <w:sz w:val="24"/>
          <w:szCs w:val="24"/>
          <w:lang w:eastAsia="en-US"/>
        </w:rPr>
      </w:pPr>
      <w:r w:rsidRPr="00B17751">
        <w:rPr>
          <w:rFonts w:ascii="Cambria" w:eastAsia="Calibri" w:hAnsi="Cambria"/>
          <w:sz w:val="24"/>
          <w:szCs w:val="24"/>
          <w:lang w:eastAsia="en-US"/>
        </w:rPr>
        <w:t>Zasady wystawiania faktur:</w:t>
      </w:r>
    </w:p>
    <w:p w:rsidR="00F32D1C" w:rsidRPr="00B17751" w:rsidRDefault="00F32D1C" w:rsidP="00F32D1C">
      <w:pPr>
        <w:widowControl/>
        <w:numPr>
          <w:ilvl w:val="2"/>
          <w:numId w:val="13"/>
        </w:numPr>
        <w:suppressAutoHyphens w:val="0"/>
        <w:overflowPunct w:val="0"/>
        <w:autoSpaceDE w:val="0"/>
        <w:autoSpaceDN w:val="0"/>
        <w:spacing w:after="0"/>
        <w:rPr>
          <w:rFonts w:ascii="Cambria" w:eastAsia="Calibri" w:hAnsi="Cambria"/>
          <w:sz w:val="24"/>
          <w:szCs w:val="24"/>
          <w:lang w:eastAsia="en-US"/>
        </w:rPr>
      </w:pPr>
      <w:r w:rsidRPr="00B17751">
        <w:rPr>
          <w:rFonts w:ascii="Cambria" w:eastAsia="Calibri" w:hAnsi="Cambria"/>
          <w:sz w:val="24"/>
          <w:szCs w:val="24"/>
          <w:lang w:eastAsia="en-US"/>
        </w:rPr>
        <w:t xml:space="preserve">Zamawiający upoważnia Wykonawcę do wystawiania </w:t>
      </w:r>
      <w:r w:rsidRPr="002B6E2F">
        <w:rPr>
          <w:rFonts w:ascii="Cambria" w:eastAsia="Calibri" w:hAnsi="Cambria"/>
          <w:sz w:val="24"/>
          <w:szCs w:val="24"/>
          <w:lang w:eastAsia="en-US"/>
        </w:rPr>
        <w:t>faktur</w:t>
      </w:r>
      <w:r>
        <w:rPr>
          <w:rFonts w:ascii="Cambria" w:eastAsia="Calibri" w:hAnsi="Cambria"/>
          <w:sz w:val="24"/>
          <w:szCs w:val="24"/>
          <w:lang w:eastAsia="en-US"/>
        </w:rPr>
        <w:t>y</w:t>
      </w:r>
      <w:r w:rsidRPr="002B6E2F">
        <w:rPr>
          <w:rFonts w:ascii="Cambria" w:eastAsia="Calibri" w:hAnsi="Cambria"/>
          <w:sz w:val="24"/>
          <w:szCs w:val="24"/>
          <w:lang w:eastAsia="en-US"/>
        </w:rPr>
        <w:t xml:space="preserve"> na:</w:t>
      </w:r>
      <w:r w:rsidRPr="00B17751">
        <w:rPr>
          <w:rFonts w:ascii="Cambria" w:eastAsia="Calibri" w:hAnsi="Cambria"/>
          <w:sz w:val="24"/>
          <w:szCs w:val="24"/>
          <w:lang w:eastAsia="en-US"/>
        </w:rPr>
        <w:t xml:space="preserve"> </w:t>
      </w:r>
    </w:p>
    <w:p w:rsidR="00F32D1C" w:rsidRDefault="00F32D1C" w:rsidP="00F32D1C">
      <w:pPr>
        <w:pStyle w:val="Default"/>
        <w:spacing w:line="276" w:lineRule="auto"/>
        <w:ind w:firstLine="708"/>
        <w:rPr>
          <w:rFonts w:ascii="Cambria" w:hAnsi="Cambria"/>
        </w:rPr>
      </w:pPr>
      <w:r w:rsidRPr="00493A6A">
        <w:rPr>
          <w:rFonts w:ascii="Cambria" w:hAnsi="Cambria"/>
          <w:b/>
          <w:bCs/>
        </w:rPr>
        <w:t>Gmin</w:t>
      </w:r>
      <w:r>
        <w:rPr>
          <w:rFonts w:ascii="Cambria" w:hAnsi="Cambria"/>
          <w:b/>
          <w:bCs/>
        </w:rPr>
        <w:t>ę</w:t>
      </w:r>
      <w:r w:rsidRPr="00493A6A">
        <w:rPr>
          <w:rFonts w:ascii="Cambria" w:hAnsi="Cambria"/>
          <w:b/>
          <w:bCs/>
        </w:rPr>
        <w:t xml:space="preserve"> Wierzchlas</w:t>
      </w:r>
      <w:r w:rsidRPr="00493A6A">
        <w:rPr>
          <w:rFonts w:ascii="Cambria" w:hAnsi="Cambria"/>
        </w:rPr>
        <w:t xml:space="preserve"> </w:t>
      </w:r>
    </w:p>
    <w:p w:rsidR="00F32D1C" w:rsidRPr="009D0ABD" w:rsidRDefault="00F32D1C" w:rsidP="00F32D1C">
      <w:pPr>
        <w:pStyle w:val="Default"/>
        <w:spacing w:line="276" w:lineRule="auto"/>
        <w:ind w:firstLine="708"/>
        <w:rPr>
          <w:rFonts w:ascii="Cambria" w:hAnsi="Cambria"/>
          <w:b/>
          <w:bCs/>
        </w:rPr>
      </w:pPr>
      <w:r w:rsidRPr="009D0ABD">
        <w:rPr>
          <w:rFonts w:ascii="Cambria" w:hAnsi="Cambria"/>
          <w:b/>
          <w:bCs/>
        </w:rPr>
        <w:t>ul. Szkolna 7, 98-324 Wierzchlas,</w:t>
      </w:r>
    </w:p>
    <w:p w:rsidR="00F32D1C" w:rsidRPr="009D0ABD" w:rsidRDefault="00F32D1C" w:rsidP="00F32D1C">
      <w:pPr>
        <w:pStyle w:val="Default"/>
        <w:spacing w:line="276" w:lineRule="auto"/>
        <w:ind w:left="709"/>
        <w:jc w:val="both"/>
        <w:rPr>
          <w:rFonts w:ascii="Cambria" w:hAnsi="Cambria"/>
          <w:b/>
          <w:bCs/>
        </w:rPr>
      </w:pPr>
      <w:r w:rsidRPr="009D0ABD">
        <w:rPr>
          <w:rFonts w:ascii="Cambria" w:hAnsi="Cambria"/>
          <w:b/>
          <w:bCs/>
        </w:rPr>
        <w:t>NIP: 832-19-79-227</w:t>
      </w:r>
    </w:p>
    <w:p w:rsidR="00F32D1C" w:rsidRPr="00B17751" w:rsidRDefault="00F32D1C" w:rsidP="00F32D1C">
      <w:pPr>
        <w:widowControl/>
        <w:numPr>
          <w:ilvl w:val="2"/>
          <w:numId w:val="13"/>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color w:val="000000"/>
          <w:sz w:val="24"/>
          <w:szCs w:val="24"/>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w:t>
      </w:r>
      <w:proofErr w:type="spellStart"/>
      <w:r w:rsidRPr="00B17751">
        <w:rPr>
          <w:rFonts w:ascii="Cambria" w:hAnsi="Cambria"/>
          <w:color w:val="000000"/>
          <w:sz w:val="24"/>
          <w:szCs w:val="24"/>
        </w:rPr>
        <w:t>późn</w:t>
      </w:r>
      <w:proofErr w:type="spellEnd"/>
      <w:r w:rsidRPr="00B17751">
        <w:rPr>
          <w:rFonts w:ascii="Cambria" w:hAnsi="Cambria"/>
          <w:color w:val="000000"/>
          <w:sz w:val="24"/>
          <w:szCs w:val="24"/>
        </w:rPr>
        <w:t>. zm.).</w:t>
      </w:r>
    </w:p>
    <w:p w:rsidR="00F32D1C" w:rsidRPr="00B17751" w:rsidRDefault="00F32D1C" w:rsidP="00F32D1C">
      <w:pPr>
        <w:widowControl/>
        <w:numPr>
          <w:ilvl w:val="2"/>
          <w:numId w:val="13"/>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 xml:space="preserve">Zapłata faktury nastąpi z </w:t>
      </w:r>
      <w:bookmarkStart w:id="8" w:name="_Hlk89109816"/>
      <w:r w:rsidRPr="00B17751">
        <w:rPr>
          <w:rFonts w:ascii="Cambria" w:hAnsi="Cambria"/>
          <w:sz w:val="24"/>
          <w:szCs w:val="24"/>
        </w:rPr>
        <w:t xml:space="preserve">uwzględnieniem przepisów art. 108a ust. 1a ustawy </w:t>
      </w:r>
      <w:r w:rsidRPr="00B17751">
        <w:rPr>
          <w:rFonts w:ascii="Cambria" w:hAnsi="Cambria"/>
          <w:sz w:val="24"/>
          <w:szCs w:val="24"/>
        </w:rPr>
        <w:br/>
        <w:t>o podatku od towarów i usług.</w:t>
      </w:r>
    </w:p>
    <w:p w:rsidR="00F32D1C" w:rsidRPr="00B17751" w:rsidRDefault="00F32D1C" w:rsidP="00F32D1C">
      <w:pPr>
        <w:widowControl/>
        <w:numPr>
          <w:ilvl w:val="2"/>
          <w:numId w:val="13"/>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Wykonawca jest zobowiązany podać na fakturze adnotację „mechanizm podzielonej płatności”.</w:t>
      </w:r>
      <w:bookmarkEnd w:id="8"/>
    </w:p>
    <w:p w:rsidR="00F32D1C" w:rsidRPr="00B17751" w:rsidRDefault="00F32D1C" w:rsidP="00F32D1C">
      <w:pPr>
        <w:widowControl/>
        <w:numPr>
          <w:ilvl w:val="2"/>
          <w:numId w:val="13"/>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rsidR="00F32D1C" w:rsidRPr="00B17751" w:rsidRDefault="00F32D1C" w:rsidP="00F32D1C">
      <w:pPr>
        <w:widowControl/>
        <w:numPr>
          <w:ilvl w:val="2"/>
          <w:numId w:val="13"/>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lastRenderedPageBreak/>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rsidR="00C04E22" w:rsidRPr="00B843A6" w:rsidRDefault="00C04E22" w:rsidP="00B83CE6">
      <w:pPr>
        <w:pStyle w:val="Jasnasiatkaakcent32"/>
        <w:autoSpaceDE w:val="0"/>
        <w:autoSpaceDN w:val="0"/>
        <w:adjustRightInd w:val="0"/>
        <w:spacing w:after="0"/>
        <w:ind w:left="0"/>
        <w:jc w:val="both"/>
        <w:rPr>
          <w:rFonts w:ascii="Cambria" w:hAnsi="Cambria" w:cs="Calibri"/>
          <w:sz w:val="24"/>
          <w:szCs w:val="24"/>
        </w:rPr>
      </w:pPr>
    </w:p>
    <w:p w:rsidR="0074770C" w:rsidRPr="001E1565" w:rsidRDefault="0074770C" w:rsidP="0074770C">
      <w:pPr>
        <w:autoSpaceDE w:val="0"/>
        <w:autoSpaceDN w:val="0"/>
        <w:spacing w:after="0"/>
        <w:jc w:val="center"/>
        <w:rPr>
          <w:rFonts w:ascii="Cambria" w:eastAsia="Calibri" w:hAnsi="Cambria"/>
          <w:b/>
          <w:bCs/>
          <w:sz w:val="24"/>
          <w:szCs w:val="24"/>
        </w:rPr>
      </w:pPr>
      <w:r w:rsidRPr="001E1565">
        <w:rPr>
          <w:rFonts w:ascii="Cambria" w:eastAsia="Calibri" w:hAnsi="Cambria"/>
          <w:b/>
          <w:bCs/>
          <w:sz w:val="24"/>
          <w:szCs w:val="24"/>
        </w:rPr>
        <w:t>§ 6</w:t>
      </w:r>
    </w:p>
    <w:p w:rsidR="0074770C" w:rsidRPr="001E1565" w:rsidRDefault="0074770C" w:rsidP="0074770C">
      <w:pPr>
        <w:autoSpaceDE w:val="0"/>
        <w:autoSpaceDN w:val="0"/>
        <w:spacing w:after="0"/>
        <w:ind w:left="567" w:hanging="567"/>
        <w:jc w:val="center"/>
        <w:rPr>
          <w:rFonts w:ascii="Cambria" w:eastAsia="Calibri" w:hAnsi="Cambria"/>
          <w:b/>
          <w:bCs/>
          <w:sz w:val="24"/>
          <w:szCs w:val="24"/>
        </w:rPr>
      </w:pPr>
      <w:r w:rsidRPr="001E1565">
        <w:rPr>
          <w:rFonts w:ascii="Cambria" w:eastAsia="Calibri" w:hAnsi="Cambria"/>
          <w:b/>
          <w:bCs/>
          <w:sz w:val="24"/>
          <w:szCs w:val="24"/>
        </w:rPr>
        <w:t>Odbiory robót</w:t>
      </w:r>
    </w:p>
    <w:p w:rsidR="0074770C" w:rsidRPr="001E1565" w:rsidRDefault="0074770C" w:rsidP="007B2E3C">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1E1565">
        <w:rPr>
          <w:rFonts w:ascii="Cambria" w:hAnsi="Cambria"/>
          <w:sz w:val="24"/>
          <w:szCs w:val="24"/>
        </w:rPr>
        <w:t>Strony zgodnie postanawiają, że będą stosowane następujące rodzaje odbiorów robót:</w:t>
      </w:r>
    </w:p>
    <w:p w:rsidR="0074770C" w:rsidRPr="001E1565" w:rsidRDefault="0074770C" w:rsidP="007B2E3C">
      <w:pPr>
        <w:pStyle w:val="Akapitzlist"/>
        <w:numPr>
          <w:ilvl w:val="0"/>
          <w:numId w:val="14"/>
        </w:numPr>
        <w:tabs>
          <w:tab w:val="clear" w:pos="850"/>
        </w:tabs>
        <w:autoSpaceDE w:val="0"/>
        <w:autoSpaceDN w:val="0"/>
        <w:adjustRightInd w:val="0"/>
        <w:spacing w:after="0"/>
        <w:ind w:left="1134" w:hanging="567"/>
        <w:jc w:val="both"/>
        <w:rPr>
          <w:rFonts w:ascii="Cambria" w:hAnsi="Cambria"/>
          <w:b/>
          <w:bCs/>
          <w:color w:val="000000"/>
          <w:sz w:val="24"/>
          <w:szCs w:val="24"/>
          <w:lang w:eastAsia="en-US"/>
        </w:rPr>
      </w:pPr>
      <w:r w:rsidRPr="001E1565">
        <w:rPr>
          <w:rFonts w:ascii="Cambria" w:hAnsi="Cambria"/>
          <w:b/>
          <w:bCs/>
          <w:color w:val="000000"/>
          <w:sz w:val="24"/>
          <w:szCs w:val="24"/>
          <w:lang w:eastAsia="en-US"/>
        </w:rPr>
        <w:t xml:space="preserve">odbiór Dokumentacji Projektowej </w:t>
      </w:r>
    </w:p>
    <w:p w:rsidR="0074770C" w:rsidRDefault="0074770C" w:rsidP="007B2E3C">
      <w:pPr>
        <w:pStyle w:val="Akapitzlist"/>
        <w:numPr>
          <w:ilvl w:val="0"/>
          <w:numId w:val="14"/>
        </w:numPr>
        <w:tabs>
          <w:tab w:val="clear" w:pos="850"/>
        </w:tabs>
        <w:autoSpaceDE w:val="0"/>
        <w:autoSpaceDN w:val="0"/>
        <w:adjustRightInd w:val="0"/>
        <w:spacing w:after="0"/>
        <w:ind w:left="1134" w:hanging="567"/>
        <w:jc w:val="both"/>
        <w:rPr>
          <w:rFonts w:ascii="Cambria" w:hAnsi="Cambria"/>
          <w:color w:val="000000"/>
          <w:sz w:val="24"/>
          <w:szCs w:val="24"/>
          <w:lang w:eastAsia="en-US"/>
        </w:rPr>
      </w:pPr>
      <w:r w:rsidRPr="001E1565">
        <w:rPr>
          <w:rFonts w:ascii="Cambria" w:hAnsi="Cambria"/>
          <w:b/>
          <w:bCs/>
          <w:color w:val="000000"/>
          <w:sz w:val="24"/>
          <w:szCs w:val="24"/>
        </w:rPr>
        <w:t>odbiory robót zanikających i ulegających zakryciu</w:t>
      </w:r>
      <w:r w:rsidRPr="001E1565">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rsidR="00B843A6" w:rsidRPr="00B17751" w:rsidRDefault="00A16E54" w:rsidP="007B2E3C">
      <w:pPr>
        <w:pStyle w:val="Akapitzlist"/>
        <w:numPr>
          <w:ilvl w:val="0"/>
          <w:numId w:val="14"/>
        </w:numPr>
        <w:tabs>
          <w:tab w:val="clear" w:pos="850"/>
        </w:tabs>
        <w:autoSpaceDE w:val="0"/>
        <w:autoSpaceDN w:val="0"/>
        <w:adjustRightInd w:val="0"/>
        <w:spacing w:after="0"/>
        <w:ind w:left="1134" w:hanging="567"/>
        <w:jc w:val="both"/>
        <w:rPr>
          <w:rFonts w:ascii="Cambria" w:hAnsi="Cambria"/>
          <w:color w:val="000000"/>
          <w:sz w:val="24"/>
          <w:szCs w:val="24"/>
          <w:lang w:eastAsia="en-US"/>
        </w:rPr>
      </w:pPr>
      <w:r>
        <w:rPr>
          <w:rFonts w:ascii="Cambria" w:hAnsi="Cambria"/>
          <w:b/>
          <w:bCs/>
          <w:color w:val="000000"/>
          <w:sz w:val="24"/>
          <w:szCs w:val="24"/>
        </w:rPr>
        <w:t>odbiory częściowe</w:t>
      </w:r>
      <w:r w:rsidR="00B843A6">
        <w:rPr>
          <w:rFonts w:ascii="Cambria" w:hAnsi="Cambria"/>
          <w:b/>
          <w:bCs/>
          <w:color w:val="000000"/>
          <w:sz w:val="24"/>
          <w:szCs w:val="24"/>
        </w:rPr>
        <w:t xml:space="preserve"> </w:t>
      </w:r>
      <w:r w:rsidR="00B843A6">
        <w:rPr>
          <w:rFonts w:ascii="Cambria" w:hAnsi="Cambria"/>
          <w:color w:val="000000"/>
          <w:sz w:val="24"/>
          <w:szCs w:val="24"/>
        </w:rPr>
        <w:t>po zakończeniu zakresu prac uprawniającego do</w:t>
      </w:r>
      <w:r w:rsidR="00B843A6" w:rsidRPr="00B17751">
        <w:rPr>
          <w:rFonts w:ascii="Cambria" w:hAnsi="Cambria"/>
          <w:color w:val="000000"/>
          <w:sz w:val="24"/>
          <w:szCs w:val="24"/>
        </w:rPr>
        <w:t xml:space="preserve"> wystawien</w:t>
      </w:r>
      <w:r w:rsidR="00B843A6">
        <w:rPr>
          <w:rFonts w:ascii="Cambria" w:hAnsi="Cambria"/>
          <w:color w:val="000000"/>
          <w:sz w:val="24"/>
          <w:szCs w:val="24"/>
        </w:rPr>
        <w:t>ia</w:t>
      </w:r>
      <w:r w:rsidR="00B843A6" w:rsidRPr="00B17751">
        <w:rPr>
          <w:rFonts w:ascii="Cambria" w:hAnsi="Cambria"/>
          <w:color w:val="000000"/>
          <w:sz w:val="24"/>
          <w:szCs w:val="24"/>
        </w:rPr>
        <w:t xml:space="preserve"> faktur</w:t>
      </w:r>
      <w:r w:rsidR="00B843A6">
        <w:rPr>
          <w:rFonts w:ascii="Cambria" w:hAnsi="Cambria"/>
          <w:color w:val="000000"/>
          <w:sz w:val="24"/>
          <w:szCs w:val="24"/>
        </w:rPr>
        <w:t>y</w:t>
      </w:r>
      <w:r w:rsidR="00B843A6" w:rsidRPr="00B17751">
        <w:rPr>
          <w:rFonts w:ascii="Cambria" w:hAnsi="Cambria"/>
          <w:color w:val="000000"/>
          <w:sz w:val="24"/>
          <w:szCs w:val="24"/>
        </w:rPr>
        <w:t xml:space="preserve"> częściow</w:t>
      </w:r>
      <w:r w:rsidR="00B843A6">
        <w:rPr>
          <w:rFonts w:ascii="Cambria" w:hAnsi="Cambria"/>
          <w:color w:val="000000"/>
          <w:sz w:val="24"/>
          <w:szCs w:val="24"/>
        </w:rPr>
        <w:t>ej</w:t>
      </w:r>
    </w:p>
    <w:p w:rsidR="0074770C" w:rsidRPr="001E1565" w:rsidRDefault="0074770C" w:rsidP="007B2E3C">
      <w:pPr>
        <w:pStyle w:val="Akapitzlist"/>
        <w:numPr>
          <w:ilvl w:val="0"/>
          <w:numId w:val="14"/>
        </w:numPr>
        <w:tabs>
          <w:tab w:val="clear" w:pos="850"/>
        </w:tabs>
        <w:autoSpaceDE w:val="0"/>
        <w:autoSpaceDN w:val="0"/>
        <w:adjustRightInd w:val="0"/>
        <w:spacing w:after="0"/>
        <w:ind w:left="1134" w:hanging="567"/>
        <w:jc w:val="both"/>
        <w:rPr>
          <w:rFonts w:ascii="Cambria" w:hAnsi="Cambria"/>
          <w:color w:val="000000"/>
          <w:sz w:val="24"/>
          <w:szCs w:val="24"/>
        </w:rPr>
      </w:pPr>
      <w:r w:rsidRPr="001E1565">
        <w:rPr>
          <w:rFonts w:ascii="Cambria" w:hAnsi="Cambria"/>
          <w:b/>
          <w:bCs/>
          <w:color w:val="000000"/>
          <w:sz w:val="24"/>
          <w:szCs w:val="24"/>
        </w:rPr>
        <w:t>odbiór końcowy</w:t>
      </w:r>
      <w:r w:rsidRPr="001E1565">
        <w:rPr>
          <w:rFonts w:ascii="Cambria" w:hAnsi="Cambria"/>
          <w:color w:val="000000"/>
          <w:sz w:val="24"/>
          <w:szCs w:val="24"/>
        </w:rPr>
        <w:t xml:space="preserve"> po zakończeniu całości prac objętych przedmiotem zamówienia - będący podstawą wystawienia faktury końcowej.</w:t>
      </w:r>
    </w:p>
    <w:p w:rsidR="0074770C" w:rsidRPr="001E1565" w:rsidRDefault="0074770C" w:rsidP="007B2E3C">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1E1565">
        <w:rPr>
          <w:rFonts w:ascii="Cambria" w:hAnsi="Cambria" w:cs="Cambria"/>
          <w:sz w:val="24"/>
          <w:szCs w:val="24"/>
        </w:rPr>
        <w:t>Zamawiający będzie dokonywał odbiorów Dokumentacji Projektowej oraz robót stanowiących przedmiot niniejszej umowy z uwzględnieniem postanowień ust. 3 -5.</w:t>
      </w:r>
    </w:p>
    <w:p w:rsidR="0074770C" w:rsidRPr="001E1565" w:rsidRDefault="0074770C" w:rsidP="007B2E3C">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bCs/>
          <w:sz w:val="24"/>
          <w:szCs w:val="24"/>
        </w:rPr>
      </w:pPr>
      <w:r w:rsidRPr="001E1565">
        <w:rPr>
          <w:rFonts w:ascii="Cambria" w:hAnsi="Cambria" w:cs="Cambria"/>
          <w:bCs/>
          <w:sz w:val="24"/>
          <w:szCs w:val="24"/>
        </w:rPr>
        <w:t>Odbiór Dokumentacji projektowej będzie odbywał się według następujących zasad:</w:t>
      </w:r>
    </w:p>
    <w:p w:rsidR="0074770C" w:rsidRPr="0074770C" w:rsidRDefault="0074770C" w:rsidP="007B2E3C">
      <w:pPr>
        <w:pStyle w:val="Akapitzlist"/>
        <w:numPr>
          <w:ilvl w:val="0"/>
          <w:numId w:val="61"/>
        </w:numPr>
        <w:tabs>
          <w:tab w:val="clear" w:pos="0"/>
        </w:tabs>
        <w:autoSpaceDE w:val="0"/>
        <w:spacing w:after="0"/>
        <w:ind w:left="1134" w:hanging="567"/>
        <w:jc w:val="both"/>
        <w:rPr>
          <w:rFonts w:ascii="Cambria" w:hAnsi="Cambria" w:cs="Cambria"/>
          <w:sz w:val="24"/>
          <w:szCs w:val="24"/>
        </w:rPr>
      </w:pPr>
      <w:r w:rsidRPr="0074770C">
        <w:rPr>
          <w:rFonts w:ascii="Cambria" w:hAnsi="Cambria" w:cs="Cambria"/>
          <w:sz w:val="24"/>
          <w:szCs w:val="24"/>
        </w:rPr>
        <w:t>Wykonawca zobowiązany jest do dostarczenia Zamawiającemu Dokumentacji Projektowej w celu przeprowadzenia przez Zamawiającego czynności odbioru Dokumentacji projektowej. Dokumentację projektową uznaje się za wykonaną w dacie podpisania protokołu odbioru Dokumentacji Projektowej.</w:t>
      </w:r>
    </w:p>
    <w:p w:rsidR="0074770C" w:rsidRPr="001E1565" w:rsidRDefault="0074770C" w:rsidP="007B2E3C">
      <w:pPr>
        <w:pStyle w:val="Akapitzlist"/>
        <w:numPr>
          <w:ilvl w:val="0"/>
          <w:numId w:val="61"/>
        </w:numPr>
        <w:tabs>
          <w:tab w:val="clear" w:pos="0"/>
        </w:tabs>
        <w:suppressAutoHyphens/>
        <w:autoSpaceDE w:val="0"/>
        <w:spacing w:after="0"/>
        <w:ind w:left="1134" w:hanging="567"/>
        <w:jc w:val="both"/>
        <w:rPr>
          <w:rFonts w:ascii="Cambria" w:hAnsi="Cambria" w:cs="Cambria"/>
          <w:sz w:val="24"/>
          <w:szCs w:val="24"/>
        </w:rPr>
      </w:pPr>
      <w:r w:rsidRPr="001E1565">
        <w:rPr>
          <w:rFonts w:ascii="Cambria" w:hAnsi="Cambria" w:cs="Cambria"/>
          <w:sz w:val="24"/>
          <w:szCs w:val="24"/>
        </w:rPr>
        <w:t xml:space="preserve">Wykonawca dostarczy do odbioru Dokumentację projektową, z wykazem opracowań oraz pisemnym oświadczeniem, że jest ona wykonana zgodnie </w:t>
      </w:r>
      <w:r w:rsidR="00D42D91">
        <w:rPr>
          <w:rFonts w:ascii="Cambria" w:hAnsi="Cambria" w:cs="Cambria"/>
          <w:sz w:val="24"/>
          <w:szCs w:val="24"/>
        </w:rPr>
        <w:br/>
      </w:r>
      <w:r w:rsidRPr="001E1565">
        <w:rPr>
          <w:rFonts w:ascii="Cambria" w:hAnsi="Cambria" w:cs="Cambria"/>
          <w:sz w:val="24"/>
          <w:szCs w:val="24"/>
        </w:rPr>
        <w:t xml:space="preserve">z umową, obowiązującymi przepisami i normami oraz że zostaje wydana </w:t>
      </w:r>
      <w:r w:rsidR="00D42D91">
        <w:rPr>
          <w:rFonts w:ascii="Cambria" w:hAnsi="Cambria" w:cs="Cambria"/>
          <w:sz w:val="24"/>
          <w:szCs w:val="24"/>
        </w:rPr>
        <w:br/>
      </w:r>
      <w:r w:rsidRPr="001E1565">
        <w:rPr>
          <w:rFonts w:ascii="Cambria" w:hAnsi="Cambria" w:cs="Cambria"/>
          <w:sz w:val="24"/>
          <w:szCs w:val="24"/>
        </w:rPr>
        <w:t>w stanie kompletnym z punktu widzenia celu, któremu ma służyć.</w:t>
      </w:r>
    </w:p>
    <w:p w:rsidR="0074770C" w:rsidRPr="001E1565" w:rsidRDefault="0074770C" w:rsidP="007B2E3C">
      <w:pPr>
        <w:pStyle w:val="Akapitzlist"/>
        <w:numPr>
          <w:ilvl w:val="0"/>
          <w:numId w:val="61"/>
        </w:numPr>
        <w:tabs>
          <w:tab w:val="clear" w:pos="0"/>
        </w:tabs>
        <w:suppressAutoHyphens/>
        <w:autoSpaceDE w:val="0"/>
        <w:spacing w:after="0"/>
        <w:ind w:left="1134" w:hanging="567"/>
        <w:jc w:val="both"/>
        <w:rPr>
          <w:rFonts w:ascii="Cambria" w:hAnsi="Cambria" w:cs="Cambria"/>
          <w:sz w:val="24"/>
          <w:szCs w:val="24"/>
        </w:rPr>
      </w:pPr>
      <w:r w:rsidRPr="001E1565">
        <w:rPr>
          <w:rFonts w:ascii="Cambria" w:hAnsi="Cambria" w:cs="Cambria"/>
          <w:sz w:val="24"/>
          <w:szCs w:val="24"/>
        </w:rPr>
        <w:t xml:space="preserve">Zamawiający dokonuje odbioru Dokumentacji Projektowej w ciągu 7 dni </w:t>
      </w:r>
      <w:r w:rsidR="00D42D91">
        <w:rPr>
          <w:rFonts w:ascii="Cambria" w:hAnsi="Cambria" w:cs="Cambria"/>
          <w:sz w:val="24"/>
          <w:szCs w:val="24"/>
        </w:rPr>
        <w:br/>
      </w:r>
      <w:r w:rsidRPr="001E1565">
        <w:rPr>
          <w:rFonts w:ascii="Cambria" w:hAnsi="Cambria" w:cs="Cambria"/>
          <w:sz w:val="24"/>
          <w:szCs w:val="24"/>
        </w:rPr>
        <w:t xml:space="preserve">od daty dostarczenia jej Zamawiającemu przez Wykonawcę. </w:t>
      </w:r>
    </w:p>
    <w:p w:rsidR="0074770C" w:rsidRPr="001E1565" w:rsidRDefault="0074770C" w:rsidP="007B2E3C">
      <w:pPr>
        <w:pStyle w:val="Akapitzlist"/>
        <w:numPr>
          <w:ilvl w:val="0"/>
          <w:numId w:val="61"/>
        </w:numPr>
        <w:tabs>
          <w:tab w:val="clear" w:pos="0"/>
        </w:tabs>
        <w:suppressAutoHyphens/>
        <w:autoSpaceDE w:val="0"/>
        <w:spacing w:after="0"/>
        <w:ind w:left="1134" w:hanging="567"/>
        <w:jc w:val="both"/>
        <w:rPr>
          <w:rFonts w:ascii="Cambria" w:hAnsi="Cambria" w:cs="Cambria"/>
          <w:sz w:val="24"/>
          <w:szCs w:val="24"/>
        </w:rPr>
      </w:pPr>
      <w:r w:rsidRPr="001E1565">
        <w:rPr>
          <w:rFonts w:ascii="Cambria" w:hAnsi="Cambria" w:cs="Cambria"/>
          <w:sz w:val="24"/>
          <w:szCs w:val="24"/>
        </w:rPr>
        <w:t xml:space="preserve">W razie stwierdzenia przez Zamawiającego, iż dostarczona Zamawiającemu Dokumentacja Projektowa ma wady lub braki, Zamawiający odmówi jej odbioru, wskaże Wykonawcy stwierdzone wady lub braki na piśmie, </w:t>
      </w:r>
      <w:r w:rsidR="00D42D91">
        <w:rPr>
          <w:rFonts w:ascii="Cambria" w:hAnsi="Cambria" w:cs="Cambria"/>
          <w:sz w:val="24"/>
          <w:szCs w:val="24"/>
        </w:rPr>
        <w:br/>
      </w:r>
      <w:r w:rsidRPr="001E1565">
        <w:rPr>
          <w:rFonts w:ascii="Cambria" w:hAnsi="Cambria" w:cs="Cambria"/>
          <w:sz w:val="24"/>
          <w:szCs w:val="24"/>
        </w:rPr>
        <w:t>a Wykonawca zobowiązany jest do dostarczenia poprawionej Dokumentacji Projektowej. Zamawiający dokona odbioru poprawionej Dokumentacji projektowej w terminie 7 dni, jeżeli wskazane wady lub braki zostały usunięte. Do czasu dokonania przez Zamawiającego odbioru poprawionej Dokumentacji projektowej, uznaje się, iż Dokumentacja projektowa nie została wykonana.</w:t>
      </w:r>
    </w:p>
    <w:p w:rsidR="0074770C" w:rsidRPr="001E1565" w:rsidRDefault="0074770C" w:rsidP="007B2E3C">
      <w:pPr>
        <w:pStyle w:val="Akapitzlist"/>
        <w:numPr>
          <w:ilvl w:val="0"/>
          <w:numId w:val="61"/>
        </w:numPr>
        <w:tabs>
          <w:tab w:val="clear" w:pos="0"/>
        </w:tabs>
        <w:suppressAutoHyphens/>
        <w:autoSpaceDE w:val="0"/>
        <w:spacing w:after="0"/>
        <w:ind w:left="1134" w:hanging="567"/>
        <w:jc w:val="both"/>
        <w:rPr>
          <w:rFonts w:ascii="Cambria" w:hAnsi="Cambria" w:cs="Cambria"/>
          <w:sz w:val="24"/>
          <w:szCs w:val="24"/>
        </w:rPr>
      </w:pPr>
      <w:r w:rsidRPr="001E1565">
        <w:rPr>
          <w:rFonts w:ascii="Cambria" w:hAnsi="Cambria" w:cs="Cambria"/>
          <w:sz w:val="24"/>
          <w:szCs w:val="24"/>
        </w:rPr>
        <w:lastRenderedPageBreak/>
        <w:t>Dokumentem potwierdzającym odbiór Dokumentacji projektowej jest protokół odbioru Dokumentacji Projektowej.</w:t>
      </w:r>
    </w:p>
    <w:p w:rsidR="0074770C" w:rsidRPr="001E1565" w:rsidRDefault="0074770C" w:rsidP="007B2E3C">
      <w:pPr>
        <w:pStyle w:val="Akapitzlist"/>
        <w:numPr>
          <w:ilvl w:val="0"/>
          <w:numId w:val="61"/>
        </w:numPr>
        <w:tabs>
          <w:tab w:val="clear" w:pos="0"/>
        </w:tabs>
        <w:suppressAutoHyphens/>
        <w:autoSpaceDE w:val="0"/>
        <w:spacing w:after="0"/>
        <w:ind w:left="1134" w:hanging="567"/>
        <w:jc w:val="both"/>
        <w:rPr>
          <w:rFonts w:ascii="Cambria" w:hAnsi="Cambria" w:cs="Cambria"/>
          <w:sz w:val="24"/>
          <w:szCs w:val="24"/>
        </w:rPr>
      </w:pPr>
      <w:r w:rsidRPr="001E1565">
        <w:rPr>
          <w:rFonts w:ascii="Cambria" w:hAnsi="Cambria" w:cs="Cambria"/>
          <w:sz w:val="24"/>
          <w:szCs w:val="24"/>
        </w:rPr>
        <w:t>Podpisanie przez Wykonawcę protokołu odbioru Dokumentacji Projektowej jest równoznaczne z zapewnieniem, że dostarczona Dokumentacja projektowa jest wolna od wad.</w:t>
      </w:r>
    </w:p>
    <w:p w:rsidR="0074770C" w:rsidRPr="001E1565" w:rsidRDefault="0074770C" w:rsidP="007B2E3C">
      <w:pPr>
        <w:pStyle w:val="Akapitzlist"/>
        <w:numPr>
          <w:ilvl w:val="0"/>
          <w:numId w:val="61"/>
        </w:numPr>
        <w:tabs>
          <w:tab w:val="clear" w:pos="0"/>
          <w:tab w:val="left" w:pos="1418"/>
        </w:tabs>
        <w:suppressAutoHyphens/>
        <w:autoSpaceDE w:val="0"/>
        <w:spacing w:after="0"/>
        <w:ind w:left="1134" w:hanging="567"/>
        <w:jc w:val="both"/>
        <w:rPr>
          <w:rFonts w:ascii="Cambria" w:hAnsi="Cambria"/>
          <w:sz w:val="24"/>
          <w:szCs w:val="24"/>
        </w:rPr>
      </w:pPr>
      <w:r w:rsidRPr="001E1565">
        <w:rPr>
          <w:rFonts w:ascii="Cambria" w:hAnsi="Cambria" w:cs="Cambria"/>
          <w:sz w:val="24"/>
          <w:szCs w:val="24"/>
        </w:rPr>
        <w:t>Dokonanie przez Zamawiającego odbioru Dokumentacji Projektowej umożliwia Wykonawcy przystąpienie do realizacji robót budowlanych stanowiących Przedmiot niniejszej umowy.</w:t>
      </w:r>
    </w:p>
    <w:p w:rsidR="0074770C" w:rsidRPr="001E1565" w:rsidRDefault="0074770C" w:rsidP="007B2E3C">
      <w:pPr>
        <w:pStyle w:val="Akapitzlist"/>
        <w:numPr>
          <w:ilvl w:val="0"/>
          <w:numId w:val="16"/>
        </w:numPr>
        <w:tabs>
          <w:tab w:val="clear" w:pos="1440"/>
        </w:tabs>
        <w:autoSpaceDE w:val="0"/>
        <w:spacing w:after="0"/>
        <w:ind w:left="567" w:hanging="567"/>
        <w:rPr>
          <w:rFonts w:ascii="Cambria" w:hAnsi="Cambria"/>
          <w:bCs/>
          <w:sz w:val="24"/>
          <w:szCs w:val="24"/>
        </w:rPr>
      </w:pPr>
      <w:r w:rsidRPr="001E1565">
        <w:rPr>
          <w:rFonts w:ascii="Cambria" w:hAnsi="Cambria" w:cs="Cambria"/>
          <w:bCs/>
          <w:sz w:val="24"/>
          <w:szCs w:val="24"/>
        </w:rPr>
        <w:t>Odbiór robót zanikających lub ulegających zakryciu będzie odbywał się według następujących zasad:</w:t>
      </w:r>
    </w:p>
    <w:p w:rsidR="0074770C" w:rsidRPr="0074770C" w:rsidRDefault="0074770C" w:rsidP="007B2E3C">
      <w:pPr>
        <w:pStyle w:val="Akapitzlist"/>
        <w:numPr>
          <w:ilvl w:val="0"/>
          <w:numId w:val="65"/>
        </w:numPr>
        <w:tabs>
          <w:tab w:val="clear" w:pos="0"/>
        </w:tabs>
        <w:autoSpaceDE w:val="0"/>
        <w:spacing w:after="0"/>
        <w:ind w:left="1134" w:hanging="567"/>
        <w:jc w:val="both"/>
        <w:rPr>
          <w:rFonts w:ascii="Cambria" w:hAnsi="Cambria"/>
          <w:sz w:val="24"/>
          <w:szCs w:val="24"/>
        </w:rPr>
      </w:pPr>
      <w:r w:rsidRPr="0074770C">
        <w:rPr>
          <w:rFonts w:ascii="Cambria" w:hAnsi="Cambria" w:cs="Cambria"/>
          <w:sz w:val="24"/>
          <w:szCs w:val="24"/>
        </w:rPr>
        <w:t>Odbiorowi podlegają roboty ulegające zakryciu, których gotowość do odbioru Wykonawca zgłasza wpisem do dziennika budowy, powiadamiając o tym inspektora nadzoru ze strony Zamawiającego – właściwego dla danej branży.</w:t>
      </w:r>
    </w:p>
    <w:p w:rsidR="0074770C" w:rsidRPr="001E1565" w:rsidRDefault="0074770C" w:rsidP="007B2E3C">
      <w:pPr>
        <w:pStyle w:val="Akapitzlist"/>
        <w:numPr>
          <w:ilvl w:val="0"/>
          <w:numId w:val="65"/>
        </w:numPr>
        <w:suppressAutoHyphens/>
        <w:autoSpaceDE w:val="0"/>
        <w:spacing w:after="0"/>
        <w:ind w:left="1134" w:hanging="567"/>
        <w:jc w:val="both"/>
        <w:rPr>
          <w:rFonts w:ascii="Cambria" w:hAnsi="Cambria"/>
          <w:sz w:val="24"/>
          <w:szCs w:val="24"/>
        </w:rPr>
      </w:pPr>
      <w:r w:rsidRPr="001E1565">
        <w:rPr>
          <w:rFonts w:ascii="Cambria" w:hAnsi="Cambria" w:cs="Cambria"/>
          <w:sz w:val="24"/>
          <w:szCs w:val="24"/>
        </w:rPr>
        <w:t>W przypadku wykonania przez Wykonawcę robót ulegających zakryciu lub robót zanikających, Zamawiający przystąpi do ich odbioru w ciągu 5 dni roboczych od dnia zgłoszenia ich wykonania.</w:t>
      </w:r>
    </w:p>
    <w:p w:rsidR="0074770C" w:rsidRPr="001E1565" w:rsidRDefault="0074770C" w:rsidP="007B2E3C">
      <w:pPr>
        <w:pStyle w:val="Akapitzlist"/>
        <w:numPr>
          <w:ilvl w:val="0"/>
          <w:numId w:val="65"/>
        </w:numPr>
        <w:suppressAutoHyphens/>
        <w:autoSpaceDE w:val="0"/>
        <w:spacing w:after="0"/>
        <w:ind w:left="1134" w:hanging="567"/>
        <w:jc w:val="both"/>
        <w:rPr>
          <w:rFonts w:ascii="Cambria" w:hAnsi="Cambria"/>
          <w:sz w:val="24"/>
          <w:szCs w:val="24"/>
        </w:rPr>
      </w:pPr>
      <w:r w:rsidRPr="001E1565">
        <w:rPr>
          <w:rFonts w:ascii="Cambria" w:hAnsi="Cambria" w:cs="Cambria"/>
          <w:sz w:val="24"/>
          <w:szCs w:val="24"/>
        </w:rPr>
        <w:t>Wykonawca ma obowiązek umożliwić Inspektorowi nadzoru wyznaczonemu przez Zamawiającego sprawdzenie każdej roboty zanikającej lub ulegającej zakryciu.</w:t>
      </w:r>
    </w:p>
    <w:p w:rsidR="0074770C" w:rsidRPr="00B843A6" w:rsidRDefault="0074770C" w:rsidP="007B2E3C">
      <w:pPr>
        <w:pStyle w:val="Akapitzlist"/>
        <w:numPr>
          <w:ilvl w:val="0"/>
          <w:numId w:val="16"/>
        </w:numPr>
        <w:tabs>
          <w:tab w:val="clear" w:pos="1440"/>
        </w:tabs>
        <w:autoSpaceDE w:val="0"/>
        <w:spacing w:after="0"/>
        <w:ind w:left="567" w:hanging="567"/>
        <w:rPr>
          <w:rFonts w:ascii="Cambria" w:hAnsi="Cambria"/>
          <w:sz w:val="24"/>
          <w:szCs w:val="24"/>
        </w:rPr>
      </w:pPr>
      <w:r w:rsidRPr="001E1565">
        <w:rPr>
          <w:rFonts w:ascii="Cambria" w:hAnsi="Cambria" w:cs="Cambria"/>
          <w:sz w:val="24"/>
          <w:szCs w:val="24"/>
        </w:rPr>
        <w:t>O</w:t>
      </w:r>
      <w:r w:rsidRPr="00B843A6">
        <w:rPr>
          <w:rFonts w:ascii="Cambria" w:hAnsi="Cambria" w:cs="Cambria"/>
          <w:sz w:val="24"/>
          <w:szCs w:val="24"/>
        </w:rPr>
        <w:t>dbiór końcowy będzie odbywał się według następujących zasad:</w:t>
      </w:r>
    </w:p>
    <w:p w:rsidR="0074770C" w:rsidRPr="0074770C" w:rsidRDefault="0074770C" w:rsidP="007B2E3C">
      <w:pPr>
        <w:pStyle w:val="Akapitzlist"/>
        <w:numPr>
          <w:ilvl w:val="0"/>
          <w:numId w:val="62"/>
        </w:numPr>
        <w:tabs>
          <w:tab w:val="clear" w:pos="0"/>
        </w:tabs>
        <w:autoSpaceDE w:val="0"/>
        <w:spacing w:after="0"/>
        <w:ind w:left="1134" w:hanging="567"/>
        <w:jc w:val="both"/>
        <w:rPr>
          <w:rFonts w:ascii="Cambria" w:hAnsi="Cambria" w:cs="Cambria"/>
          <w:sz w:val="24"/>
          <w:szCs w:val="24"/>
        </w:rPr>
      </w:pPr>
      <w:r w:rsidRPr="0074770C">
        <w:rPr>
          <w:rFonts w:ascii="Cambria" w:hAnsi="Cambria" w:cs="Cambria"/>
          <w:sz w:val="24"/>
          <w:szCs w:val="24"/>
        </w:rPr>
        <w:t xml:space="preserve">Odbioru końcowego dokonuje się po całkowitym zakończeniu wszystkich robót budowlanych, na podstawie przedłożonego przez Wykonawcę oświadczenia kierownika budowy o zakończeniu wszystkich robót budowlanych oraz po dokonaniu innych czynności przewidzianych przepisami ustawy Prawo Budowlane w związku z zakończeniem </w:t>
      </w:r>
      <w:r w:rsidRPr="00D9173D">
        <w:rPr>
          <w:rFonts w:ascii="Cambria" w:hAnsi="Cambria" w:cs="Cambria"/>
          <w:sz w:val="24"/>
          <w:szCs w:val="24"/>
        </w:rPr>
        <w:t xml:space="preserve">wykonywania robót budowlanych w tym po </w:t>
      </w:r>
      <w:r w:rsidRPr="00D9173D">
        <w:rPr>
          <w:rFonts w:ascii="Cambria" w:hAnsi="Cambria"/>
          <w:sz w:val="24"/>
          <w:szCs w:val="24"/>
        </w:rPr>
        <w:t xml:space="preserve">uzyskaniu wszelkich uzgodnień, opinii i decyzji administracyjnych niezbędnych do rozpoczęcia użytkowania </w:t>
      </w:r>
      <w:r w:rsidR="006501BA" w:rsidRPr="00D9173D">
        <w:rPr>
          <w:rFonts w:ascii="Cambria" w:hAnsi="Cambria"/>
          <w:sz w:val="24"/>
          <w:szCs w:val="24"/>
        </w:rPr>
        <w:t>zbiornika</w:t>
      </w:r>
      <w:r w:rsidR="006501BA" w:rsidRPr="00D9173D">
        <w:rPr>
          <w:rFonts w:ascii="Cambria" w:hAnsi="Cambria" w:cs="Cambria"/>
          <w:sz w:val="24"/>
          <w:szCs w:val="24"/>
        </w:rPr>
        <w:t>.</w:t>
      </w:r>
      <w:r w:rsidR="006501BA" w:rsidRPr="0074770C">
        <w:rPr>
          <w:rFonts w:ascii="Cambria" w:hAnsi="Cambria" w:cs="Cambria"/>
          <w:sz w:val="24"/>
          <w:szCs w:val="24"/>
        </w:rPr>
        <w:t xml:space="preserve"> </w:t>
      </w:r>
    </w:p>
    <w:p w:rsidR="0074770C" w:rsidRPr="001E1565" w:rsidRDefault="0074770C" w:rsidP="007B2E3C">
      <w:pPr>
        <w:pStyle w:val="Akapitzlist"/>
        <w:numPr>
          <w:ilvl w:val="0"/>
          <w:numId w:val="62"/>
        </w:numPr>
        <w:tabs>
          <w:tab w:val="clear" w:pos="0"/>
        </w:tabs>
        <w:suppressAutoHyphens/>
        <w:autoSpaceDE w:val="0"/>
        <w:spacing w:after="0"/>
        <w:ind w:left="1134" w:hanging="567"/>
        <w:jc w:val="both"/>
        <w:rPr>
          <w:rFonts w:ascii="Cambria" w:hAnsi="Cambria" w:cs="Cambria"/>
          <w:sz w:val="24"/>
          <w:szCs w:val="24"/>
        </w:rPr>
      </w:pPr>
      <w:r w:rsidRPr="001E1565">
        <w:rPr>
          <w:rFonts w:ascii="Cambria" w:hAnsi="Cambria" w:cs="Cambria"/>
          <w:sz w:val="24"/>
          <w:szCs w:val="24"/>
        </w:rPr>
        <w:t>Zamawiający ma prawo odmówić przeprowadzenia odbioru końcowego Przedmiotu umowy, jeżeli po przystąpieniu do czynności odbioru zostanie stwierdzone, że Przedmiot umowy nie osiągnął gotowości do odbioru z powodu niezakończenia robót, niewłaściwego ich wykonania lub nie przeprowadzenia wszystkich prób.</w:t>
      </w:r>
    </w:p>
    <w:p w:rsidR="0074770C" w:rsidRPr="001E1565" w:rsidRDefault="0074770C" w:rsidP="007B2E3C">
      <w:pPr>
        <w:pStyle w:val="Akapitzlist"/>
        <w:numPr>
          <w:ilvl w:val="0"/>
          <w:numId w:val="62"/>
        </w:numPr>
        <w:tabs>
          <w:tab w:val="clear" w:pos="0"/>
        </w:tabs>
        <w:suppressAutoHyphens/>
        <w:autoSpaceDE w:val="0"/>
        <w:spacing w:after="0"/>
        <w:ind w:left="1134" w:hanging="567"/>
        <w:jc w:val="both"/>
        <w:rPr>
          <w:rFonts w:ascii="Cambria" w:hAnsi="Cambria" w:cs="Times"/>
          <w:sz w:val="24"/>
          <w:szCs w:val="24"/>
        </w:rPr>
      </w:pPr>
      <w:r w:rsidRPr="001E1565">
        <w:rPr>
          <w:rFonts w:ascii="Cambria" w:hAnsi="Cambria"/>
          <w:sz w:val="24"/>
          <w:szCs w:val="24"/>
        </w:rPr>
        <w:t>Wraz ze zgłoszeniem do końcowego odbioru Wykonawca przekaże Zamawiającemu następujące dokumenty wynikające z art. 57 ustawy Prawo budowlane:</w:t>
      </w:r>
    </w:p>
    <w:p w:rsidR="0074770C" w:rsidRPr="0074770C" w:rsidRDefault="00D42D91" w:rsidP="007B2E3C">
      <w:pPr>
        <w:pStyle w:val="Akapitzlist"/>
        <w:numPr>
          <w:ilvl w:val="0"/>
          <w:numId w:val="15"/>
        </w:numPr>
        <w:tabs>
          <w:tab w:val="clear" w:pos="850"/>
        </w:tabs>
        <w:autoSpaceDE w:val="0"/>
        <w:autoSpaceDN w:val="0"/>
        <w:spacing w:after="0"/>
        <w:ind w:left="1701" w:hanging="567"/>
        <w:jc w:val="both"/>
        <w:rPr>
          <w:rFonts w:ascii="Cambria" w:hAnsi="Cambria"/>
          <w:sz w:val="24"/>
          <w:szCs w:val="24"/>
        </w:rPr>
      </w:pPr>
      <w:r>
        <w:rPr>
          <w:rFonts w:ascii="Cambria" w:hAnsi="Cambria"/>
          <w:sz w:val="24"/>
          <w:szCs w:val="24"/>
        </w:rPr>
        <w:t>Dziennik budowy -</w:t>
      </w:r>
      <w:r w:rsidR="0074770C" w:rsidRPr="0074770C">
        <w:rPr>
          <w:rFonts w:ascii="Cambria" w:hAnsi="Cambria"/>
          <w:sz w:val="24"/>
          <w:szCs w:val="24"/>
        </w:rPr>
        <w:t xml:space="preserve"> jeżeli dotyczy,</w:t>
      </w:r>
    </w:p>
    <w:p w:rsidR="0074770C" w:rsidRPr="001E1565" w:rsidRDefault="0074770C" w:rsidP="007B2E3C">
      <w:pPr>
        <w:pStyle w:val="Akapitzlist"/>
        <w:numPr>
          <w:ilvl w:val="0"/>
          <w:numId w:val="15"/>
        </w:numPr>
        <w:tabs>
          <w:tab w:val="clear" w:pos="850"/>
        </w:tabs>
        <w:autoSpaceDE w:val="0"/>
        <w:autoSpaceDN w:val="0"/>
        <w:adjustRightInd w:val="0"/>
        <w:spacing w:after="0"/>
        <w:ind w:left="1701" w:hanging="567"/>
        <w:jc w:val="both"/>
        <w:rPr>
          <w:rFonts w:ascii="Cambria" w:hAnsi="Cambria"/>
          <w:sz w:val="24"/>
          <w:szCs w:val="24"/>
        </w:rPr>
      </w:pPr>
      <w:r w:rsidRPr="001E1565">
        <w:rPr>
          <w:rFonts w:ascii="Cambria" w:hAnsi="Cambria"/>
          <w:sz w:val="24"/>
          <w:szCs w:val="24"/>
        </w:rPr>
        <w:t xml:space="preserve">Dokumentację powykonawczą wymaganą w STWIORB, opisaną </w:t>
      </w:r>
      <w:r w:rsidR="00D42D91">
        <w:rPr>
          <w:rFonts w:ascii="Cambria" w:hAnsi="Cambria"/>
          <w:sz w:val="24"/>
          <w:szCs w:val="24"/>
        </w:rPr>
        <w:br/>
      </w:r>
      <w:r w:rsidRPr="001E1565">
        <w:rPr>
          <w:rFonts w:ascii="Cambria" w:hAnsi="Cambria"/>
          <w:sz w:val="24"/>
          <w:szCs w:val="24"/>
        </w:rPr>
        <w:t xml:space="preserve">i skompletowaną w formie papierowej i elektronicznej w formacie </w:t>
      </w:r>
      <w:proofErr w:type="spellStart"/>
      <w:r w:rsidRPr="001E1565">
        <w:rPr>
          <w:rFonts w:ascii="Cambria" w:hAnsi="Cambria"/>
          <w:sz w:val="24"/>
          <w:szCs w:val="24"/>
        </w:rPr>
        <w:t>doc</w:t>
      </w:r>
      <w:proofErr w:type="spellEnd"/>
      <w:r w:rsidRPr="001E1565">
        <w:rPr>
          <w:rFonts w:ascii="Cambria" w:hAnsi="Cambria"/>
          <w:sz w:val="24"/>
          <w:szCs w:val="24"/>
        </w:rPr>
        <w:t xml:space="preserve"> </w:t>
      </w:r>
      <w:r w:rsidR="00D42D91">
        <w:rPr>
          <w:rFonts w:ascii="Cambria" w:hAnsi="Cambria"/>
          <w:sz w:val="24"/>
          <w:szCs w:val="24"/>
        </w:rPr>
        <w:br/>
      </w:r>
      <w:r w:rsidRPr="001E1565">
        <w:rPr>
          <w:rFonts w:ascii="Cambria" w:hAnsi="Cambria"/>
          <w:sz w:val="24"/>
          <w:szCs w:val="24"/>
        </w:rPr>
        <w:t xml:space="preserve">i </w:t>
      </w:r>
      <w:proofErr w:type="spellStart"/>
      <w:r w:rsidRPr="001E1565">
        <w:rPr>
          <w:rFonts w:ascii="Cambria" w:hAnsi="Cambria"/>
          <w:sz w:val="24"/>
          <w:szCs w:val="24"/>
        </w:rPr>
        <w:t>pdf</w:t>
      </w:r>
      <w:proofErr w:type="spellEnd"/>
      <w:r w:rsidRPr="001E1565">
        <w:rPr>
          <w:rFonts w:ascii="Cambria" w:hAnsi="Cambria"/>
          <w:sz w:val="24"/>
          <w:szCs w:val="24"/>
        </w:rPr>
        <w:t>,</w:t>
      </w:r>
    </w:p>
    <w:p w:rsidR="0074770C" w:rsidRPr="001E1565" w:rsidRDefault="0074770C" w:rsidP="007B2E3C">
      <w:pPr>
        <w:pStyle w:val="Akapitzlist"/>
        <w:numPr>
          <w:ilvl w:val="0"/>
          <w:numId w:val="15"/>
        </w:numPr>
        <w:tabs>
          <w:tab w:val="clear" w:pos="850"/>
        </w:tabs>
        <w:autoSpaceDE w:val="0"/>
        <w:autoSpaceDN w:val="0"/>
        <w:adjustRightInd w:val="0"/>
        <w:spacing w:after="0"/>
        <w:ind w:left="1701" w:hanging="567"/>
        <w:jc w:val="both"/>
        <w:rPr>
          <w:rFonts w:ascii="Cambria" w:hAnsi="Cambria"/>
          <w:sz w:val="24"/>
          <w:szCs w:val="24"/>
        </w:rPr>
      </w:pPr>
      <w:r w:rsidRPr="001E1565">
        <w:rPr>
          <w:rFonts w:ascii="Cambria" w:hAnsi="Cambria"/>
          <w:sz w:val="24"/>
          <w:szCs w:val="24"/>
        </w:rPr>
        <w:t xml:space="preserve">Dokumenty (atesty, certyfikaty, oświadczenia) potwierdzające, </w:t>
      </w:r>
      <w:r w:rsidR="00D42D91">
        <w:rPr>
          <w:rFonts w:ascii="Cambria" w:hAnsi="Cambria"/>
          <w:sz w:val="24"/>
          <w:szCs w:val="24"/>
        </w:rPr>
        <w:br/>
      </w:r>
      <w:r w:rsidRPr="001E1565">
        <w:rPr>
          <w:rFonts w:ascii="Cambria" w:hAnsi="Cambria"/>
          <w:sz w:val="24"/>
          <w:szCs w:val="24"/>
        </w:rPr>
        <w:t xml:space="preserve">że wbudowane wyroby budowlane są zgodne z art. 10 ustawy Prawo </w:t>
      </w:r>
      <w:r w:rsidRPr="001E1565">
        <w:rPr>
          <w:rFonts w:ascii="Cambria" w:hAnsi="Cambria"/>
          <w:sz w:val="24"/>
          <w:szCs w:val="24"/>
        </w:rPr>
        <w:lastRenderedPageBreak/>
        <w:t xml:space="preserve">budowlane (opisane i ostemplowane przez Kierownika budowy </w:t>
      </w:r>
      <w:r w:rsidR="00D42D91">
        <w:rPr>
          <w:rFonts w:ascii="Cambria" w:hAnsi="Cambria"/>
          <w:sz w:val="24"/>
          <w:szCs w:val="24"/>
        </w:rPr>
        <w:br/>
      </w:r>
      <w:r w:rsidRPr="001E1565">
        <w:rPr>
          <w:rFonts w:ascii="Cambria" w:hAnsi="Cambria"/>
          <w:sz w:val="24"/>
          <w:szCs w:val="24"/>
        </w:rPr>
        <w:t>i potwierdzone przez Inspektora Nadzoru),</w:t>
      </w:r>
    </w:p>
    <w:p w:rsidR="0074770C" w:rsidRPr="001E1565" w:rsidRDefault="0074770C" w:rsidP="007B2E3C">
      <w:pPr>
        <w:pStyle w:val="Akapitzlist"/>
        <w:numPr>
          <w:ilvl w:val="0"/>
          <w:numId w:val="15"/>
        </w:numPr>
        <w:tabs>
          <w:tab w:val="clear" w:pos="850"/>
        </w:tabs>
        <w:autoSpaceDE w:val="0"/>
        <w:autoSpaceDN w:val="0"/>
        <w:adjustRightInd w:val="0"/>
        <w:spacing w:after="0"/>
        <w:ind w:left="1701" w:hanging="567"/>
        <w:jc w:val="both"/>
        <w:rPr>
          <w:rFonts w:ascii="Cambria" w:hAnsi="Cambria"/>
          <w:sz w:val="24"/>
          <w:szCs w:val="24"/>
        </w:rPr>
      </w:pPr>
      <w:r w:rsidRPr="001E1565">
        <w:rPr>
          <w:rFonts w:ascii="Cambria" w:hAnsi="Cambria"/>
          <w:sz w:val="24"/>
          <w:szCs w:val="24"/>
        </w:rPr>
        <w:t>Protokoły i zaświadczenia z przeprowadzonych prób, badań, sprawdzeń i inne dokumenty wymagane w STWIORB,</w:t>
      </w:r>
    </w:p>
    <w:p w:rsidR="0074770C" w:rsidRPr="001E1565" w:rsidRDefault="0074770C" w:rsidP="007B2E3C">
      <w:pPr>
        <w:pStyle w:val="Akapitzlist"/>
        <w:numPr>
          <w:ilvl w:val="0"/>
          <w:numId w:val="15"/>
        </w:numPr>
        <w:tabs>
          <w:tab w:val="clear" w:pos="850"/>
        </w:tabs>
        <w:autoSpaceDE w:val="0"/>
        <w:autoSpaceDN w:val="0"/>
        <w:adjustRightInd w:val="0"/>
        <w:spacing w:after="0"/>
        <w:ind w:left="1701" w:hanging="567"/>
        <w:jc w:val="both"/>
        <w:rPr>
          <w:rFonts w:ascii="Cambria" w:hAnsi="Cambria"/>
          <w:sz w:val="24"/>
          <w:szCs w:val="24"/>
        </w:rPr>
      </w:pPr>
      <w:r w:rsidRPr="001E1565">
        <w:rPr>
          <w:rFonts w:ascii="Cambria" w:hAnsi="Cambria"/>
          <w:sz w:val="24"/>
          <w:szCs w:val="24"/>
        </w:rPr>
        <w:t xml:space="preserve">Oświadczenie Kierownika budowy oraz kierowników robót </w:t>
      </w:r>
      <w:r w:rsidR="00D42D91">
        <w:rPr>
          <w:rFonts w:ascii="Cambria" w:hAnsi="Cambria"/>
          <w:sz w:val="24"/>
          <w:szCs w:val="24"/>
        </w:rPr>
        <w:br/>
      </w:r>
      <w:r w:rsidRPr="001E1565">
        <w:rPr>
          <w:rFonts w:ascii="Cambria" w:hAnsi="Cambria"/>
          <w:sz w:val="24"/>
          <w:szCs w:val="24"/>
        </w:rPr>
        <w:t>o zakończeniu robót budowlanych oraz wykonaniu robót zgodnie ze sztuką budowlaną, obowiązującymi przepisami i normami,</w:t>
      </w:r>
    </w:p>
    <w:p w:rsidR="0074770C" w:rsidRPr="001E1565" w:rsidRDefault="0074770C" w:rsidP="007B2E3C">
      <w:pPr>
        <w:pStyle w:val="Akapitzlist"/>
        <w:numPr>
          <w:ilvl w:val="0"/>
          <w:numId w:val="15"/>
        </w:numPr>
        <w:tabs>
          <w:tab w:val="clear" w:pos="850"/>
        </w:tabs>
        <w:autoSpaceDE w:val="0"/>
        <w:autoSpaceDN w:val="0"/>
        <w:adjustRightInd w:val="0"/>
        <w:spacing w:after="0"/>
        <w:ind w:left="1701" w:hanging="567"/>
        <w:jc w:val="both"/>
        <w:rPr>
          <w:rFonts w:ascii="Cambria" w:hAnsi="Cambria"/>
          <w:sz w:val="24"/>
          <w:szCs w:val="24"/>
        </w:rPr>
      </w:pPr>
      <w:r w:rsidRPr="001E1565">
        <w:rPr>
          <w:rFonts w:ascii="Cambria" w:hAnsi="Cambria"/>
          <w:sz w:val="24"/>
          <w:szCs w:val="24"/>
        </w:rPr>
        <w:t xml:space="preserve">Inwentaryzację geodezyjną powykonawczą przedłożoną do Państwowego Zasobu Geodezyjnego i Kartograficznego w </w:t>
      </w:r>
      <w:proofErr w:type="spellStart"/>
      <w:r w:rsidRPr="001E1565">
        <w:rPr>
          <w:rFonts w:ascii="Cambria" w:hAnsi="Cambria"/>
          <w:sz w:val="24"/>
          <w:szCs w:val="24"/>
        </w:rPr>
        <w:t>PODGiK</w:t>
      </w:r>
      <w:proofErr w:type="spellEnd"/>
      <w:r w:rsidRPr="001E1565">
        <w:rPr>
          <w:rFonts w:ascii="Cambria" w:hAnsi="Cambria"/>
          <w:sz w:val="24"/>
          <w:szCs w:val="24"/>
        </w:rPr>
        <w:t xml:space="preserve"> wraz ze stosownymi oświadczeniami geodety w dwóch egzemplarzach,</w:t>
      </w:r>
    </w:p>
    <w:p w:rsidR="0074770C" w:rsidRPr="001E1565" w:rsidRDefault="0074770C" w:rsidP="007B2E3C">
      <w:pPr>
        <w:pStyle w:val="Akapitzlist"/>
        <w:numPr>
          <w:ilvl w:val="0"/>
          <w:numId w:val="62"/>
        </w:numPr>
        <w:tabs>
          <w:tab w:val="clear" w:pos="0"/>
        </w:tabs>
        <w:overflowPunct w:val="0"/>
        <w:autoSpaceDE w:val="0"/>
        <w:autoSpaceDN w:val="0"/>
        <w:spacing w:after="0"/>
        <w:ind w:left="1134" w:hanging="567"/>
        <w:jc w:val="both"/>
        <w:rPr>
          <w:rFonts w:ascii="Cambria" w:hAnsi="Cambria"/>
          <w:sz w:val="24"/>
          <w:szCs w:val="24"/>
        </w:rPr>
      </w:pPr>
      <w:r w:rsidRPr="001E1565">
        <w:rPr>
          <w:rFonts w:ascii="Cambria" w:hAnsi="Cambria"/>
          <w:sz w:val="24"/>
          <w:szCs w:val="24"/>
        </w:rPr>
        <w:t xml:space="preserve">Zamawiający wyznaczy i rozpocznie czynności odbioru końcowego </w:t>
      </w:r>
      <w:r w:rsidR="00D42D91">
        <w:rPr>
          <w:rFonts w:ascii="Cambria" w:hAnsi="Cambria"/>
          <w:sz w:val="24"/>
          <w:szCs w:val="24"/>
        </w:rPr>
        <w:br/>
      </w:r>
      <w:r w:rsidRPr="001E1565">
        <w:rPr>
          <w:rFonts w:ascii="Cambria" w:hAnsi="Cambria"/>
          <w:sz w:val="24"/>
          <w:szCs w:val="24"/>
        </w:rPr>
        <w:t xml:space="preserve">w </w:t>
      </w:r>
      <w:r w:rsidRPr="00D42D91">
        <w:rPr>
          <w:rFonts w:ascii="Cambria" w:hAnsi="Cambria"/>
          <w:sz w:val="24"/>
          <w:szCs w:val="24"/>
        </w:rPr>
        <w:t xml:space="preserve">terminie </w:t>
      </w:r>
      <w:r w:rsidRPr="00D42D91">
        <w:rPr>
          <w:rFonts w:ascii="Cambria" w:hAnsi="Cambria"/>
          <w:b/>
          <w:bCs/>
          <w:sz w:val="24"/>
          <w:szCs w:val="24"/>
        </w:rPr>
        <w:t>do</w:t>
      </w:r>
      <w:r w:rsidR="00D42D91">
        <w:rPr>
          <w:rFonts w:ascii="Cambria" w:hAnsi="Cambria"/>
          <w:b/>
          <w:bCs/>
          <w:sz w:val="24"/>
          <w:szCs w:val="24"/>
        </w:rPr>
        <w:t xml:space="preserve"> 14 </w:t>
      </w:r>
      <w:r w:rsidRPr="00D42D91">
        <w:rPr>
          <w:rFonts w:ascii="Cambria" w:hAnsi="Cambria"/>
          <w:b/>
          <w:bCs/>
          <w:sz w:val="24"/>
          <w:szCs w:val="24"/>
        </w:rPr>
        <w:t>dni</w:t>
      </w:r>
      <w:r w:rsidRPr="001E1565">
        <w:rPr>
          <w:rFonts w:ascii="Cambria" w:hAnsi="Cambria"/>
          <w:b/>
          <w:bCs/>
          <w:sz w:val="24"/>
          <w:szCs w:val="24"/>
        </w:rPr>
        <w:t xml:space="preserve"> od daty zawiadomienia go o osiągnięciu gotowości do odbioru końcowego</w:t>
      </w:r>
      <w:r w:rsidRPr="001E1565">
        <w:rPr>
          <w:rFonts w:ascii="Cambria" w:hAnsi="Cambria"/>
          <w:sz w:val="24"/>
          <w:szCs w:val="24"/>
        </w:rPr>
        <w:t>.</w:t>
      </w:r>
    </w:p>
    <w:p w:rsidR="0074770C" w:rsidRPr="001E1565" w:rsidRDefault="0074770C" w:rsidP="007B2E3C">
      <w:pPr>
        <w:pStyle w:val="Akapitzlist"/>
        <w:numPr>
          <w:ilvl w:val="0"/>
          <w:numId w:val="62"/>
        </w:numPr>
        <w:tabs>
          <w:tab w:val="clear" w:pos="0"/>
        </w:tabs>
        <w:overflowPunct w:val="0"/>
        <w:autoSpaceDE w:val="0"/>
        <w:autoSpaceDN w:val="0"/>
        <w:spacing w:after="0"/>
        <w:ind w:left="1134" w:hanging="567"/>
        <w:jc w:val="both"/>
        <w:rPr>
          <w:rFonts w:ascii="Cambria" w:hAnsi="Cambria"/>
          <w:sz w:val="24"/>
          <w:szCs w:val="24"/>
        </w:rPr>
      </w:pPr>
      <w:r w:rsidRPr="001E1565">
        <w:rPr>
          <w:rFonts w:ascii="Cambria" w:hAnsi="Cambria"/>
          <w:sz w:val="24"/>
          <w:szCs w:val="24"/>
        </w:rPr>
        <w:t xml:space="preserve">Zamawiający zobowiązany jest do dokonania lub odmowy dokonania odbioru końcowego, w terminie </w:t>
      </w:r>
      <w:r w:rsidRPr="001E1565">
        <w:rPr>
          <w:rFonts w:ascii="Cambria" w:hAnsi="Cambria"/>
          <w:b/>
          <w:bCs/>
          <w:sz w:val="24"/>
          <w:szCs w:val="24"/>
        </w:rPr>
        <w:t>do</w:t>
      </w:r>
      <w:r w:rsidR="00D42D91">
        <w:rPr>
          <w:rFonts w:ascii="Cambria" w:hAnsi="Cambria"/>
          <w:b/>
          <w:bCs/>
          <w:sz w:val="24"/>
          <w:szCs w:val="24"/>
        </w:rPr>
        <w:t xml:space="preserve"> 14 </w:t>
      </w:r>
      <w:r w:rsidRPr="001E1565">
        <w:rPr>
          <w:rFonts w:ascii="Cambria" w:hAnsi="Cambria"/>
          <w:b/>
          <w:bCs/>
          <w:sz w:val="24"/>
          <w:szCs w:val="24"/>
        </w:rPr>
        <w:t>dni od dnia rozpoczęcia tego odbioru</w:t>
      </w:r>
      <w:r w:rsidRPr="001E1565">
        <w:rPr>
          <w:rFonts w:ascii="Cambria" w:hAnsi="Cambria"/>
          <w:sz w:val="24"/>
          <w:szCs w:val="24"/>
        </w:rPr>
        <w:t>.</w:t>
      </w:r>
    </w:p>
    <w:p w:rsidR="0074770C" w:rsidRPr="001E1565" w:rsidRDefault="0074770C" w:rsidP="007B2E3C">
      <w:pPr>
        <w:pStyle w:val="Akapitzlist"/>
        <w:numPr>
          <w:ilvl w:val="0"/>
          <w:numId w:val="62"/>
        </w:numPr>
        <w:tabs>
          <w:tab w:val="clear" w:pos="0"/>
        </w:tabs>
        <w:overflowPunct w:val="0"/>
        <w:autoSpaceDE w:val="0"/>
        <w:autoSpaceDN w:val="0"/>
        <w:spacing w:after="0"/>
        <w:ind w:left="1134" w:hanging="567"/>
        <w:jc w:val="both"/>
        <w:rPr>
          <w:rFonts w:ascii="Cambria" w:hAnsi="Cambria"/>
          <w:sz w:val="24"/>
          <w:szCs w:val="24"/>
        </w:rPr>
      </w:pPr>
      <w:r w:rsidRPr="001E1565">
        <w:rPr>
          <w:rFonts w:ascii="Cambria" w:hAnsi="Cambria"/>
          <w:sz w:val="24"/>
          <w:szCs w:val="24"/>
        </w:rPr>
        <w:t>W protokole odbioru końcowego strony wskażą w szczególności zakres wykonanych prac, datę ich zakończenia, uwagi dotyczące jakości wykonanych prac oraz ewentualne usterki lub wady stwierdzone podczas odbioru.</w:t>
      </w:r>
    </w:p>
    <w:p w:rsidR="0074770C" w:rsidRPr="001E1565" w:rsidRDefault="0074770C" w:rsidP="007B2E3C">
      <w:pPr>
        <w:pStyle w:val="Akapitzlist"/>
        <w:numPr>
          <w:ilvl w:val="0"/>
          <w:numId w:val="62"/>
        </w:numPr>
        <w:tabs>
          <w:tab w:val="clear" w:pos="0"/>
        </w:tabs>
        <w:overflowPunct w:val="0"/>
        <w:autoSpaceDE w:val="0"/>
        <w:autoSpaceDN w:val="0"/>
        <w:spacing w:after="0"/>
        <w:ind w:left="1134" w:hanging="567"/>
        <w:jc w:val="both"/>
        <w:rPr>
          <w:rFonts w:ascii="Cambria" w:hAnsi="Cambria"/>
          <w:sz w:val="24"/>
          <w:szCs w:val="24"/>
        </w:rPr>
      </w:pPr>
      <w:r w:rsidRPr="001E1565">
        <w:rPr>
          <w:rFonts w:ascii="Cambria" w:hAnsi="Cambria"/>
          <w:color w:val="000000"/>
          <w:sz w:val="24"/>
          <w:szCs w:val="24"/>
        </w:rPr>
        <w:t>Jeżeli w toku czynności odbioru zostaną stwierdzone wady, Zamawiającemu przysługują następujące uprawnienia:</w:t>
      </w:r>
    </w:p>
    <w:p w:rsidR="0074770C" w:rsidRPr="0074770C" w:rsidRDefault="0074770C" w:rsidP="007B2E3C">
      <w:pPr>
        <w:pStyle w:val="Akapitzlist"/>
        <w:numPr>
          <w:ilvl w:val="0"/>
          <w:numId w:val="17"/>
        </w:numPr>
        <w:tabs>
          <w:tab w:val="clear" w:pos="850"/>
        </w:tabs>
        <w:autoSpaceDE w:val="0"/>
        <w:autoSpaceDN w:val="0"/>
        <w:spacing w:after="0"/>
        <w:ind w:left="1701" w:hanging="567"/>
        <w:jc w:val="both"/>
        <w:rPr>
          <w:rFonts w:ascii="Cambria" w:hAnsi="Cambria"/>
          <w:color w:val="000000"/>
          <w:sz w:val="24"/>
          <w:szCs w:val="24"/>
        </w:rPr>
      </w:pPr>
      <w:r w:rsidRPr="0074770C">
        <w:rPr>
          <w:rFonts w:ascii="Cambria" w:hAnsi="Cambria"/>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rsidR="0074770C" w:rsidRPr="001E1565" w:rsidRDefault="0074770C" w:rsidP="007B2E3C">
      <w:pPr>
        <w:pStyle w:val="Akapitzlist"/>
        <w:numPr>
          <w:ilvl w:val="0"/>
          <w:numId w:val="17"/>
        </w:numPr>
        <w:tabs>
          <w:tab w:val="clear" w:pos="850"/>
        </w:tabs>
        <w:autoSpaceDE w:val="0"/>
        <w:autoSpaceDN w:val="0"/>
        <w:adjustRightInd w:val="0"/>
        <w:spacing w:after="0"/>
        <w:ind w:left="1701" w:hanging="567"/>
        <w:jc w:val="both"/>
        <w:rPr>
          <w:rFonts w:ascii="Cambria" w:hAnsi="Cambria"/>
          <w:color w:val="000000"/>
          <w:sz w:val="24"/>
          <w:szCs w:val="24"/>
        </w:rPr>
      </w:pPr>
      <w:r w:rsidRPr="001E1565">
        <w:rPr>
          <w:rFonts w:ascii="Cambria" w:hAnsi="Cambria"/>
          <w:color w:val="000000"/>
          <w:sz w:val="24"/>
          <w:szCs w:val="24"/>
        </w:rPr>
        <w:t xml:space="preserve">jeżeli wady nadają się do usunięcia i nie stanowią przeszkody </w:t>
      </w:r>
      <w:r w:rsidR="00D42D91">
        <w:rPr>
          <w:rFonts w:ascii="Cambria" w:hAnsi="Cambria"/>
          <w:color w:val="000000"/>
          <w:sz w:val="24"/>
          <w:szCs w:val="24"/>
        </w:rPr>
        <w:br/>
      </w:r>
      <w:r w:rsidRPr="001E1565">
        <w:rPr>
          <w:rFonts w:ascii="Cambria" w:hAnsi="Cambria"/>
          <w:color w:val="000000"/>
          <w:sz w:val="24"/>
          <w:szCs w:val="24"/>
        </w:rPr>
        <w:t xml:space="preserve">w użytkowaniu przedmiotu zamówienia zgodnie z przeznaczeniem </w:t>
      </w:r>
      <w:r w:rsidR="00D42D91">
        <w:rPr>
          <w:rFonts w:ascii="Cambria" w:hAnsi="Cambria"/>
          <w:color w:val="000000"/>
          <w:sz w:val="24"/>
          <w:szCs w:val="24"/>
        </w:rPr>
        <w:br/>
      </w:r>
      <w:r w:rsidRPr="001E1565">
        <w:rPr>
          <w:rFonts w:ascii="Cambria" w:hAnsi="Cambria"/>
          <w:color w:val="000000"/>
          <w:sz w:val="24"/>
          <w:szCs w:val="24"/>
        </w:rPr>
        <w:t>i zachowaniem zasad bezpieczeństwa /wady nieistotne/ Zamawiający odbierze przedmiot zamówienia wyznaczając termin ich usunięcia nie krótszy niż 14 dni.</w:t>
      </w:r>
    </w:p>
    <w:p w:rsidR="0074770C" w:rsidRPr="001E1565" w:rsidRDefault="0074770C" w:rsidP="007B2E3C">
      <w:pPr>
        <w:pStyle w:val="Akapitzlist"/>
        <w:numPr>
          <w:ilvl w:val="0"/>
          <w:numId w:val="17"/>
        </w:numPr>
        <w:tabs>
          <w:tab w:val="clear" w:pos="850"/>
        </w:tabs>
        <w:autoSpaceDE w:val="0"/>
        <w:autoSpaceDN w:val="0"/>
        <w:adjustRightInd w:val="0"/>
        <w:spacing w:after="0"/>
        <w:ind w:left="1701" w:hanging="567"/>
        <w:jc w:val="both"/>
        <w:rPr>
          <w:rFonts w:ascii="Cambria" w:hAnsi="Cambria"/>
          <w:color w:val="000000"/>
          <w:sz w:val="24"/>
          <w:szCs w:val="24"/>
        </w:rPr>
      </w:pPr>
      <w:r w:rsidRPr="001E1565">
        <w:rPr>
          <w:rFonts w:ascii="Cambria" w:hAnsi="Cambria"/>
          <w:color w:val="000000"/>
          <w:sz w:val="24"/>
          <w:szCs w:val="24"/>
        </w:rPr>
        <w:t>jeżeli wady nie nadają się do usunięcia, Zamawiający może:</w:t>
      </w:r>
    </w:p>
    <w:p w:rsidR="0074770C" w:rsidRPr="001E1565" w:rsidRDefault="0074770C" w:rsidP="007B2E3C">
      <w:pPr>
        <w:pStyle w:val="Akapitzlist"/>
        <w:numPr>
          <w:ilvl w:val="1"/>
          <w:numId w:val="17"/>
        </w:numPr>
        <w:autoSpaceDE w:val="0"/>
        <w:autoSpaceDN w:val="0"/>
        <w:spacing w:after="0"/>
        <w:ind w:left="2268" w:hanging="567"/>
        <w:jc w:val="both"/>
        <w:rPr>
          <w:rFonts w:ascii="Cambria" w:hAnsi="Cambria"/>
          <w:color w:val="000000"/>
          <w:sz w:val="24"/>
          <w:szCs w:val="24"/>
        </w:rPr>
      </w:pPr>
      <w:r w:rsidRPr="001E1565">
        <w:rPr>
          <w:rFonts w:ascii="Cambria" w:hAnsi="Cambria"/>
          <w:color w:val="000000"/>
          <w:sz w:val="24"/>
          <w:szCs w:val="24"/>
        </w:rPr>
        <w:t>obniżyć wynagrodzenie, jeżeli wady nie uniemożliwiają użytkowania przedmiotu odbioru zgodnie z przeznaczeniem,</w:t>
      </w:r>
    </w:p>
    <w:p w:rsidR="0074770C" w:rsidRPr="001E1565" w:rsidRDefault="0074770C" w:rsidP="007B2E3C">
      <w:pPr>
        <w:pStyle w:val="Akapitzlist"/>
        <w:numPr>
          <w:ilvl w:val="1"/>
          <w:numId w:val="17"/>
        </w:numPr>
        <w:autoSpaceDE w:val="0"/>
        <w:autoSpaceDN w:val="0"/>
        <w:adjustRightInd w:val="0"/>
        <w:spacing w:after="0"/>
        <w:ind w:left="2268" w:hanging="567"/>
        <w:jc w:val="both"/>
        <w:rPr>
          <w:rFonts w:ascii="Cambria" w:hAnsi="Cambria"/>
          <w:color w:val="000000"/>
          <w:sz w:val="24"/>
          <w:szCs w:val="24"/>
        </w:rPr>
      </w:pPr>
      <w:r w:rsidRPr="001E1565">
        <w:rPr>
          <w:rFonts w:ascii="Cambria" w:hAnsi="Cambria"/>
          <w:color w:val="000000"/>
          <w:sz w:val="24"/>
          <w:szCs w:val="24"/>
        </w:rPr>
        <w:t>odstąpić od umowy lub żądać ponownego wykonania przedmiotu zamówienia, jeżeli wady uniemożliwiają użytkowanie przedmiotu zamówienia zgodnie z przeznaczeniem.</w:t>
      </w:r>
    </w:p>
    <w:p w:rsidR="0074770C" w:rsidRPr="001E1565" w:rsidRDefault="0074770C" w:rsidP="007B2E3C">
      <w:pPr>
        <w:widowControl/>
        <w:numPr>
          <w:ilvl w:val="0"/>
          <w:numId w:val="62"/>
        </w:numPr>
        <w:tabs>
          <w:tab w:val="clear" w:pos="0"/>
        </w:tabs>
        <w:suppressAutoHyphens w:val="0"/>
        <w:overflowPunct w:val="0"/>
        <w:autoSpaceDE w:val="0"/>
        <w:autoSpaceDN w:val="0"/>
        <w:spacing w:after="0"/>
        <w:ind w:left="1134" w:hanging="567"/>
        <w:rPr>
          <w:rFonts w:ascii="Cambria" w:eastAsia="Calibri" w:hAnsi="Cambria"/>
          <w:color w:val="000000"/>
          <w:sz w:val="24"/>
          <w:szCs w:val="24"/>
        </w:rPr>
      </w:pPr>
      <w:r w:rsidRPr="001E1565">
        <w:rPr>
          <w:rFonts w:ascii="Cambria" w:eastAsia="Calibri" w:hAnsi="Cambria"/>
          <w:color w:val="000000"/>
          <w:sz w:val="24"/>
          <w:szCs w:val="24"/>
        </w:rPr>
        <w:t>W przypadku odmowy usunięcia wad przez Wykonawcę, wady zostaną usunięte w ramach wykonawstwa zastępczego na jego koszt.</w:t>
      </w:r>
    </w:p>
    <w:p w:rsidR="0074770C" w:rsidRPr="001E1565" w:rsidRDefault="0074770C" w:rsidP="007B2E3C">
      <w:pPr>
        <w:widowControl/>
        <w:numPr>
          <w:ilvl w:val="0"/>
          <w:numId w:val="62"/>
        </w:numPr>
        <w:tabs>
          <w:tab w:val="clear" w:pos="0"/>
        </w:tabs>
        <w:overflowPunct w:val="0"/>
        <w:autoSpaceDE w:val="0"/>
        <w:autoSpaceDN w:val="0"/>
        <w:spacing w:after="0"/>
        <w:ind w:left="1134" w:hanging="567"/>
        <w:rPr>
          <w:rFonts w:ascii="Cambria" w:hAnsi="Cambria"/>
          <w:sz w:val="24"/>
          <w:szCs w:val="24"/>
        </w:rPr>
      </w:pPr>
      <w:r w:rsidRPr="00D42D91">
        <w:rPr>
          <w:rFonts w:ascii="Cambria" w:hAnsi="Cambria"/>
          <w:color w:val="000000"/>
          <w:sz w:val="24"/>
          <w:szCs w:val="24"/>
        </w:rPr>
        <w:t xml:space="preserve">W przypadku odmowy odbioru, o którym mowa w lit g) </w:t>
      </w:r>
      <w:proofErr w:type="spellStart"/>
      <w:r w:rsidRPr="00D42D91">
        <w:rPr>
          <w:rFonts w:ascii="Cambria" w:hAnsi="Cambria"/>
          <w:color w:val="000000"/>
          <w:sz w:val="24"/>
          <w:szCs w:val="24"/>
        </w:rPr>
        <w:t>pkt</w:t>
      </w:r>
      <w:proofErr w:type="spellEnd"/>
      <w:r w:rsidRPr="00D42D91">
        <w:rPr>
          <w:rFonts w:ascii="Cambria" w:hAnsi="Cambria"/>
          <w:color w:val="000000"/>
          <w:sz w:val="24"/>
          <w:szCs w:val="24"/>
        </w:rPr>
        <w:t xml:space="preserve"> 1. terminem wykonana zamówienia będzie data ponownego zgłoszenia przez wykonawcę gotowości do odbioru przedmiotu zamówienia z usuniętymi wadami </w:t>
      </w:r>
      <w:r w:rsidRPr="00D42D91">
        <w:rPr>
          <w:rFonts w:ascii="Cambria" w:hAnsi="Cambria"/>
          <w:color w:val="000000"/>
          <w:sz w:val="24"/>
          <w:szCs w:val="24"/>
        </w:rPr>
        <w:lastRenderedPageBreak/>
        <w:t>istotnymi (nie będzie nim data pierwotnego zgłoszenia gotowości odbioru)</w:t>
      </w:r>
      <w:r w:rsidR="00D42D91">
        <w:rPr>
          <w:rFonts w:ascii="Cambria" w:hAnsi="Cambria"/>
          <w:color w:val="000000"/>
          <w:sz w:val="24"/>
          <w:szCs w:val="24"/>
        </w:rPr>
        <w:t>.</w:t>
      </w:r>
      <w:r w:rsidR="00D42D91" w:rsidRPr="00D42D91">
        <w:rPr>
          <w:rFonts w:ascii="Cambria" w:hAnsi="Cambria" w:cs="Cambria"/>
          <w:sz w:val="24"/>
          <w:szCs w:val="24"/>
        </w:rPr>
        <w:t xml:space="preserve"> </w:t>
      </w:r>
      <w:r w:rsidRPr="00D42D91">
        <w:rPr>
          <w:rFonts w:ascii="Cambria" w:hAnsi="Cambria" w:cs="Cambria"/>
          <w:sz w:val="24"/>
          <w:szCs w:val="24"/>
        </w:rPr>
        <w:t>Komisja dokonująca odbioru końcowego sporządza protokół odbioru końcowego robót. Odbiór końcowy potwierdza wykonanie i zakończenie realizacji całego Przedmiotu umowy.</w:t>
      </w:r>
    </w:p>
    <w:p w:rsidR="0074770C" w:rsidRPr="001E1565" w:rsidRDefault="0074770C" w:rsidP="007B2E3C">
      <w:pPr>
        <w:pStyle w:val="Akapitzlist"/>
        <w:numPr>
          <w:ilvl w:val="0"/>
          <w:numId w:val="16"/>
        </w:numPr>
        <w:tabs>
          <w:tab w:val="clear" w:pos="1440"/>
        </w:tabs>
        <w:autoSpaceDE w:val="0"/>
        <w:spacing w:after="0"/>
        <w:ind w:left="567" w:hanging="567"/>
        <w:rPr>
          <w:rFonts w:ascii="Cambria" w:hAnsi="Cambria"/>
          <w:sz w:val="24"/>
          <w:szCs w:val="24"/>
        </w:rPr>
      </w:pPr>
      <w:r w:rsidRPr="001E1565">
        <w:rPr>
          <w:rFonts w:ascii="Cambria" w:hAnsi="Cambria" w:cs="Cambria"/>
          <w:sz w:val="24"/>
          <w:szCs w:val="24"/>
        </w:rPr>
        <w:t>Odbiór gwarancyjny będzie odbywał się według następujących zasad:</w:t>
      </w:r>
    </w:p>
    <w:p w:rsidR="0074770C" w:rsidRPr="0074770C" w:rsidRDefault="0074770C" w:rsidP="007B2E3C">
      <w:pPr>
        <w:pStyle w:val="Akapitzlist"/>
        <w:numPr>
          <w:ilvl w:val="0"/>
          <w:numId w:val="64"/>
        </w:numPr>
        <w:tabs>
          <w:tab w:val="clear" w:pos="0"/>
        </w:tabs>
        <w:autoSpaceDE w:val="0"/>
        <w:spacing w:after="0"/>
        <w:ind w:left="1134" w:hanging="567"/>
        <w:rPr>
          <w:rFonts w:ascii="Cambria" w:hAnsi="Cambria"/>
          <w:sz w:val="24"/>
          <w:szCs w:val="24"/>
        </w:rPr>
      </w:pPr>
      <w:r w:rsidRPr="0074770C">
        <w:rPr>
          <w:rFonts w:ascii="Cambria" w:hAnsi="Cambria" w:cs="Cambria"/>
          <w:sz w:val="24"/>
          <w:szCs w:val="24"/>
        </w:rPr>
        <w:t>Odbiory gwarancyjne przeprowadzane są komisyjnie przy udziale upoważnionych przedstawicieli Zamawiającego i Wykonawcy i polegają na ocenie robót związanych z usunięciem wad ujawnionych w okresie rękojmi lub gwarancji jakości,</w:t>
      </w:r>
    </w:p>
    <w:p w:rsidR="0074770C" w:rsidRPr="001E1565" w:rsidRDefault="0074770C" w:rsidP="007B2E3C">
      <w:pPr>
        <w:pStyle w:val="Akapitzlist"/>
        <w:numPr>
          <w:ilvl w:val="0"/>
          <w:numId w:val="16"/>
        </w:numPr>
        <w:tabs>
          <w:tab w:val="clear" w:pos="1440"/>
        </w:tabs>
        <w:autoSpaceDE w:val="0"/>
        <w:spacing w:after="0"/>
        <w:ind w:left="567" w:hanging="567"/>
        <w:rPr>
          <w:rFonts w:ascii="Cambria" w:hAnsi="Cambria"/>
          <w:sz w:val="24"/>
          <w:szCs w:val="24"/>
        </w:rPr>
      </w:pPr>
      <w:r w:rsidRPr="001E1565">
        <w:rPr>
          <w:rFonts w:ascii="Cambria" w:hAnsi="Cambria" w:cs="Cambria"/>
          <w:sz w:val="24"/>
          <w:szCs w:val="24"/>
        </w:rPr>
        <w:t>Odbiór pogwarancyjny będzie odbywał się według następujących zasad:</w:t>
      </w:r>
    </w:p>
    <w:p w:rsidR="0074770C" w:rsidRPr="0074770C" w:rsidRDefault="0074770C" w:rsidP="007B2E3C">
      <w:pPr>
        <w:pStyle w:val="Akapitzlist"/>
        <w:numPr>
          <w:ilvl w:val="0"/>
          <w:numId w:val="63"/>
        </w:numPr>
        <w:tabs>
          <w:tab w:val="clear" w:pos="0"/>
        </w:tabs>
        <w:autoSpaceDE w:val="0"/>
        <w:spacing w:after="0"/>
        <w:ind w:left="1134" w:hanging="567"/>
        <w:jc w:val="both"/>
        <w:rPr>
          <w:rFonts w:ascii="Cambria" w:hAnsi="Cambria"/>
          <w:sz w:val="24"/>
          <w:szCs w:val="24"/>
        </w:rPr>
      </w:pPr>
      <w:r w:rsidRPr="0074770C">
        <w:rPr>
          <w:rFonts w:ascii="Cambria" w:hAnsi="Cambria" w:cs="Cambria"/>
          <w:sz w:val="24"/>
          <w:szCs w:val="24"/>
        </w:rPr>
        <w:t xml:space="preserve">Odbiór pogwarancyjny dokonywany jest po upływie okresu rękojmi </w:t>
      </w:r>
      <w:r w:rsidRPr="0074770C">
        <w:rPr>
          <w:rFonts w:ascii="Cambria" w:hAnsi="Cambria" w:cs="Cambria"/>
          <w:sz w:val="24"/>
          <w:szCs w:val="24"/>
        </w:rPr>
        <w:br/>
        <w:t>i gwarancji i służy potwierdzeniu usunięcia wszystkich wad ujawnionych w toku eksploatacji w okresie rękojmi i gwarancji,</w:t>
      </w:r>
    </w:p>
    <w:p w:rsidR="00A07506" w:rsidRPr="00B843A6" w:rsidRDefault="0074770C" w:rsidP="007B2E3C">
      <w:pPr>
        <w:pStyle w:val="Akapitzlist"/>
        <w:numPr>
          <w:ilvl w:val="0"/>
          <w:numId w:val="63"/>
        </w:numPr>
        <w:tabs>
          <w:tab w:val="clear" w:pos="0"/>
        </w:tabs>
        <w:autoSpaceDE w:val="0"/>
        <w:spacing w:after="0"/>
        <w:ind w:left="1134" w:hanging="567"/>
        <w:jc w:val="both"/>
        <w:rPr>
          <w:rFonts w:ascii="Cambria" w:hAnsi="Cambria"/>
          <w:sz w:val="24"/>
          <w:szCs w:val="24"/>
        </w:rPr>
      </w:pPr>
      <w:r w:rsidRPr="0074770C">
        <w:rPr>
          <w:rFonts w:ascii="Cambria" w:hAnsi="Cambria" w:cs="Cambria"/>
          <w:sz w:val="24"/>
          <w:szCs w:val="24"/>
        </w:rPr>
        <w:t>Odbiór pogwarancyjny jest dokonywany przez Zamawiającego przy udziale Wykonawcy. Z odbioru pogwarancyjnego sporządza się protokół odbioru pogwarancyjnego, który jest podpisywany po usunięciu wszystkich wad. Dokonanie odbioru pogwarancyjnego i podpisanie protokołu odbioru pogwarancyjnego zwalnia Wykonawcę z wszystkich</w:t>
      </w:r>
      <w:r w:rsidR="000F30DD">
        <w:rPr>
          <w:rFonts w:ascii="Cambria" w:hAnsi="Cambria" w:cs="Cambria"/>
          <w:sz w:val="24"/>
          <w:szCs w:val="24"/>
        </w:rPr>
        <w:t xml:space="preserve"> </w:t>
      </w:r>
      <w:r w:rsidR="000F30DD" w:rsidRPr="000F30DD">
        <w:rPr>
          <w:rFonts w:ascii="Cambria" w:hAnsi="Cambria" w:cs="Cambria"/>
          <w:sz w:val="24"/>
          <w:szCs w:val="24"/>
        </w:rPr>
        <w:t>dalszych zobowiązań wynikających z udzielonej gwarancji i rękojmi za wady</w:t>
      </w:r>
      <w:r w:rsidR="00B843A6">
        <w:rPr>
          <w:rFonts w:ascii="Cambria" w:hAnsi="Cambria" w:cs="Cambria"/>
          <w:sz w:val="24"/>
          <w:szCs w:val="24"/>
        </w:rPr>
        <w:t>.</w:t>
      </w:r>
    </w:p>
    <w:p w:rsidR="00B843A6" w:rsidRPr="00B843A6" w:rsidRDefault="00B843A6" w:rsidP="007B2E3C">
      <w:pPr>
        <w:pStyle w:val="Akapitzlist"/>
        <w:numPr>
          <w:ilvl w:val="0"/>
          <w:numId w:val="16"/>
        </w:numPr>
        <w:tabs>
          <w:tab w:val="clear" w:pos="1440"/>
        </w:tabs>
        <w:autoSpaceDE w:val="0"/>
        <w:spacing w:after="0"/>
        <w:ind w:left="567" w:hanging="567"/>
        <w:rPr>
          <w:rFonts w:ascii="Cambria" w:hAnsi="Cambria"/>
          <w:sz w:val="24"/>
          <w:szCs w:val="24"/>
        </w:rPr>
      </w:pPr>
      <w:r>
        <w:rPr>
          <w:rFonts w:ascii="Cambria" w:hAnsi="Cambria"/>
          <w:sz w:val="24"/>
          <w:szCs w:val="24"/>
        </w:rPr>
        <w:t xml:space="preserve">Odbiór częściowy </w:t>
      </w:r>
      <w:r w:rsidRPr="001E1565">
        <w:rPr>
          <w:rFonts w:ascii="Cambria" w:hAnsi="Cambria" w:cs="Cambria"/>
          <w:sz w:val="24"/>
          <w:szCs w:val="24"/>
        </w:rPr>
        <w:t>będzie odbywał się według następujących zasad:</w:t>
      </w:r>
    </w:p>
    <w:p w:rsidR="00D42D91" w:rsidRPr="00D42D91" w:rsidRDefault="00B843A6" w:rsidP="00004981">
      <w:pPr>
        <w:pStyle w:val="Akapitzlist"/>
        <w:numPr>
          <w:ilvl w:val="0"/>
          <w:numId w:val="87"/>
        </w:numPr>
        <w:tabs>
          <w:tab w:val="clear" w:pos="0"/>
        </w:tabs>
        <w:suppressAutoHyphens/>
        <w:overflowPunct w:val="0"/>
        <w:autoSpaceDE w:val="0"/>
        <w:autoSpaceDN w:val="0"/>
        <w:spacing w:after="0"/>
        <w:ind w:left="1134" w:hanging="567"/>
        <w:jc w:val="both"/>
        <w:rPr>
          <w:rFonts w:ascii="Cambria" w:hAnsi="Cambria"/>
          <w:sz w:val="24"/>
          <w:szCs w:val="24"/>
        </w:rPr>
      </w:pPr>
      <w:r w:rsidRPr="00D42D91">
        <w:rPr>
          <w:rFonts w:ascii="Cambria" w:hAnsi="Cambria" w:cs="Cambria"/>
          <w:sz w:val="24"/>
          <w:szCs w:val="24"/>
        </w:rPr>
        <w:t>Odbioru częściowego dokonuje się po zakończeniu robót budowlanych objętych danym etapem fakturowania</w:t>
      </w:r>
      <w:r w:rsidR="00D42D91" w:rsidRPr="00D42D91">
        <w:rPr>
          <w:rFonts w:ascii="Cambria" w:hAnsi="Cambria" w:cs="Cambria"/>
          <w:sz w:val="24"/>
          <w:szCs w:val="24"/>
        </w:rPr>
        <w:t>.</w:t>
      </w:r>
    </w:p>
    <w:p w:rsidR="00B843A6" w:rsidRPr="00EA7E83" w:rsidRDefault="00D42D91" w:rsidP="00004981">
      <w:pPr>
        <w:pStyle w:val="Akapitzlist"/>
        <w:numPr>
          <w:ilvl w:val="0"/>
          <w:numId w:val="87"/>
        </w:numPr>
        <w:suppressAutoHyphens/>
        <w:overflowPunct w:val="0"/>
        <w:autoSpaceDE w:val="0"/>
        <w:autoSpaceDN w:val="0"/>
        <w:spacing w:after="0"/>
        <w:ind w:left="1134" w:hanging="567"/>
        <w:jc w:val="both"/>
        <w:rPr>
          <w:rFonts w:ascii="Cambria" w:hAnsi="Cambria"/>
          <w:sz w:val="24"/>
          <w:szCs w:val="24"/>
        </w:rPr>
      </w:pPr>
      <w:r w:rsidRPr="001E1565">
        <w:rPr>
          <w:rStyle w:val="Odwoaniedokomentarza"/>
          <w:rFonts w:ascii="Cambria" w:eastAsia="Times New Roman" w:hAnsi="Cambria" w:cs="Calibri"/>
          <w:sz w:val="24"/>
          <w:szCs w:val="24"/>
          <w:lang w:eastAsia="ar-SA"/>
        </w:rPr>
        <w:t xml:space="preserve"> </w:t>
      </w:r>
      <w:r w:rsidR="00B843A6" w:rsidRPr="00D42D91">
        <w:rPr>
          <w:rFonts w:ascii="Cambria" w:hAnsi="Cambria"/>
          <w:sz w:val="24"/>
          <w:szCs w:val="24"/>
        </w:rPr>
        <w:t xml:space="preserve">Zamawiający wyznaczy i rozpocznie czynności odbioru </w:t>
      </w:r>
      <w:r w:rsidR="00EA7E83" w:rsidRPr="00D42D91">
        <w:rPr>
          <w:rFonts w:ascii="Cambria" w:hAnsi="Cambria"/>
          <w:sz w:val="24"/>
          <w:szCs w:val="24"/>
        </w:rPr>
        <w:t xml:space="preserve">częściowego </w:t>
      </w:r>
      <w:r>
        <w:rPr>
          <w:rFonts w:ascii="Cambria" w:hAnsi="Cambria"/>
          <w:sz w:val="24"/>
          <w:szCs w:val="24"/>
        </w:rPr>
        <w:br/>
      </w:r>
      <w:r w:rsidR="00B843A6" w:rsidRPr="00D42D91">
        <w:rPr>
          <w:rFonts w:ascii="Cambria" w:hAnsi="Cambria"/>
          <w:sz w:val="24"/>
          <w:szCs w:val="24"/>
        </w:rPr>
        <w:t>w terminie</w:t>
      </w:r>
      <w:r w:rsidR="00B843A6" w:rsidRPr="00D42D91">
        <w:rPr>
          <w:rFonts w:ascii="Cambria" w:hAnsi="Cambria"/>
          <w:b/>
          <w:bCs/>
          <w:sz w:val="24"/>
          <w:szCs w:val="24"/>
        </w:rPr>
        <w:t xml:space="preserve"> </w:t>
      </w:r>
      <w:r w:rsidR="00A4154B">
        <w:rPr>
          <w:rFonts w:ascii="Cambria" w:hAnsi="Cambria"/>
          <w:b/>
          <w:bCs/>
          <w:sz w:val="24"/>
          <w:szCs w:val="24"/>
        </w:rPr>
        <w:t>do 14</w:t>
      </w:r>
      <w:r w:rsidR="00B843A6" w:rsidRPr="00A4154B">
        <w:rPr>
          <w:rFonts w:ascii="Cambria" w:hAnsi="Cambria"/>
          <w:b/>
          <w:bCs/>
          <w:sz w:val="24"/>
          <w:szCs w:val="24"/>
        </w:rPr>
        <w:t xml:space="preserve"> dni</w:t>
      </w:r>
      <w:r w:rsidR="00B843A6" w:rsidRPr="00D42D91">
        <w:rPr>
          <w:rFonts w:ascii="Cambria" w:hAnsi="Cambria"/>
          <w:b/>
          <w:bCs/>
          <w:sz w:val="24"/>
          <w:szCs w:val="24"/>
        </w:rPr>
        <w:t xml:space="preserve"> </w:t>
      </w:r>
      <w:r w:rsidR="00B843A6" w:rsidRPr="00D42D91">
        <w:rPr>
          <w:rFonts w:ascii="Cambria" w:hAnsi="Cambria"/>
          <w:sz w:val="24"/>
          <w:szCs w:val="24"/>
        </w:rPr>
        <w:t xml:space="preserve">od daty zawiadomienia go o osiągnięciu gotowości do odbioru </w:t>
      </w:r>
      <w:r w:rsidR="00EA7E83" w:rsidRPr="00D42D91">
        <w:rPr>
          <w:rFonts w:ascii="Cambria" w:hAnsi="Cambria"/>
          <w:sz w:val="24"/>
          <w:szCs w:val="24"/>
        </w:rPr>
        <w:t>częściowego</w:t>
      </w:r>
      <w:r w:rsidR="00B843A6" w:rsidRPr="00D42D91">
        <w:rPr>
          <w:rFonts w:ascii="Cambria" w:hAnsi="Cambria"/>
          <w:sz w:val="24"/>
          <w:szCs w:val="24"/>
        </w:rPr>
        <w:t>.</w:t>
      </w:r>
    </w:p>
    <w:p w:rsidR="00B843A6" w:rsidRPr="001E1565" w:rsidRDefault="00B843A6" w:rsidP="00004981">
      <w:pPr>
        <w:pStyle w:val="Akapitzlist"/>
        <w:numPr>
          <w:ilvl w:val="0"/>
          <w:numId w:val="87"/>
        </w:numPr>
        <w:overflowPunct w:val="0"/>
        <w:autoSpaceDE w:val="0"/>
        <w:autoSpaceDN w:val="0"/>
        <w:spacing w:after="0"/>
        <w:ind w:left="1134" w:hanging="567"/>
        <w:jc w:val="both"/>
        <w:rPr>
          <w:rFonts w:ascii="Cambria" w:hAnsi="Cambria"/>
          <w:sz w:val="24"/>
          <w:szCs w:val="24"/>
        </w:rPr>
      </w:pPr>
      <w:r w:rsidRPr="001E1565">
        <w:rPr>
          <w:rFonts w:ascii="Cambria" w:hAnsi="Cambria"/>
          <w:sz w:val="24"/>
          <w:szCs w:val="24"/>
        </w:rPr>
        <w:t xml:space="preserve">Zamawiający zobowiązany jest do dokonania lub odmowy dokonania odbioru </w:t>
      </w:r>
      <w:r w:rsidR="00EA7E83">
        <w:rPr>
          <w:rFonts w:ascii="Cambria" w:hAnsi="Cambria"/>
          <w:sz w:val="24"/>
          <w:szCs w:val="24"/>
        </w:rPr>
        <w:t>częściowego</w:t>
      </w:r>
      <w:r w:rsidRPr="001E1565">
        <w:rPr>
          <w:rFonts w:ascii="Cambria" w:hAnsi="Cambria"/>
          <w:sz w:val="24"/>
          <w:szCs w:val="24"/>
        </w:rPr>
        <w:t xml:space="preserve">, w terminie </w:t>
      </w:r>
      <w:r w:rsidRPr="001E1565">
        <w:rPr>
          <w:rFonts w:ascii="Cambria" w:hAnsi="Cambria"/>
          <w:b/>
          <w:bCs/>
          <w:sz w:val="24"/>
          <w:szCs w:val="24"/>
        </w:rPr>
        <w:t>do</w:t>
      </w:r>
      <w:r w:rsidR="00A4154B">
        <w:rPr>
          <w:rFonts w:ascii="Cambria" w:hAnsi="Cambria"/>
          <w:b/>
          <w:bCs/>
          <w:sz w:val="24"/>
          <w:szCs w:val="24"/>
        </w:rPr>
        <w:t xml:space="preserve"> 14</w:t>
      </w:r>
      <w:r w:rsidRPr="001E1565">
        <w:rPr>
          <w:rFonts w:ascii="Cambria" w:hAnsi="Cambria"/>
          <w:b/>
          <w:bCs/>
          <w:sz w:val="24"/>
          <w:szCs w:val="24"/>
        </w:rPr>
        <w:t xml:space="preserve"> dni </w:t>
      </w:r>
      <w:r w:rsidRPr="00EA7E83">
        <w:rPr>
          <w:rFonts w:ascii="Cambria" w:hAnsi="Cambria"/>
          <w:sz w:val="24"/>
          <w:szCs w:val="24"/>
        </w:rPr>
        <w:t>od dnia rozpoczęcia tego odbioru</w:t>
      </w:r>
      <w:r w:rsidRPr="001E1565">
        <w:rPr>
          <w:rFonts w:ascii="Cambria" w:hAnsi="Cambria"/>
          <w:sz w:val="24"/>
          <w:szCs w:val="24"/>
        </w:rPr>
        <w:t>.</w:t>
      </w:r>
    </w:p>
    <w:p w:rsidR="00B843A6" w:rsidRPr="001E1565" w:rsidRDefault="00B843A6" w:rsidP="00004981">
      <w:pPr>
        <w:pStyle w:val="Akapitzlist"/>
        <w:numPr>
          <w:ilvl w:val="0"/>
          <w:numId w:val="87"/>
        </w:numPr>
        <w:overflowPunct w:val="0"/>
        <w:autoSpaceDE w:val="0"/>
        <w:autoSpaceDN w:val="0"/>
        <w:spacing w:after="0"/>
        <w:ind w:left="1134" w:hanging="567"/>
        <w:jc w:val="both"/>
        <w:rPr>
          <w:rFonts w:ascii="Cambria" w:hAnsi="Cambria"/>
          <w:sz w:val="24"/>
          <w:szCs w:val="24"/>
        </w:rPr>
      </w:pPr>
      <w:r w:rsidRPr="001E1565">
        <w:rPr>
          <w:rFonts w:ascii="Cambria" w:hAnsi="Cambria"/>
          <w:sz w:val="24"/>
          <w:szCs w:val="24"/>
        </w:rPr>
        <w:t>W protokole odbioru strony wskażą w szczególności zakres wykonanych prac, datę ich zakończenia, uwagi dotyczące jakości wykonanych prac oraz ewentualne usterki lub wady stwierdzone podczas odbioru.</w:t>
      </w:r>
    </w:p>
    <w:p w:rsidR="0074770C" w:rsidRDefault="0074770C"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7</w:t>
      </w:r>
    </w:p>
    <w:p w:rsidR="00A424D7" w:rsidRPr="00EC702D" w:rsidRDefault="00A424D7" w:rsidP="00B83CE6">
      <w:pPr>
        <w:pStyle w:val="Lista"/>
        <w:spacing w:line="276" w:lineRule="auto"/>
        <w:ind w:left="360"/>
        <w:jc w:val="center"/>
        <w:rPr>
          <w:rFonts w:ascii="Cambria" w:hAnsi="Cambria" w:cs="Calibri"/>
          <w:b/>
          <w:bCs/>
          <w:szCs w:val="24"/>
        </w:rPr>
      </w:pPr>
      <w:r w:rsidRPr="00EC702D">
        <w:rPr>
          <w:rFonts w:ascii="Cambria" w:hAnsi="Cambria" w:cs="Calibri"/>
          <w:b/>
          <w:bCs/>
          <w:szCs w:val="24"/>
        </w:rPr>
        <w:t>Obowiązki Kierownika budowy</w:t>
      </w:r>
    </w:p>
    <w:p w:rsidR="00A424D7" w:rsidRPr="00EC702D" w:rsidRDefault="00A424D7" w:rsidP="007B2E3C">
      <w:pPr>
        <w:pStyle w:val="Lista"/>
        <w:numPr>
          <w:ilvl w:val="2"/>
          <w:numId w:val="23"/>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 xml:space="preserve">Kierownik budowy działać będzie w granicach umocowania określonego w ustawie </w:t>
      </w:r>
      <w:r>
        <w:rPr>
          <w:rFonts w:ascii="Cambria" w:hAnsi="Cambria" w:cs="Calibri"/>
          <w:szCs w:val="24"/>
        </w:rPr>
        <w:br/>
      </w:r>
      <w:r w:rsidRPr="00EC702D">
        <w:rPr>
          <w:rFonts w:ascii="Cambria" w:hAnsi="Cambria" w:cs="Calibri"/>
          <w:szCs w:val="24"/>
        </w:rPr>
        <w:t>z dnia 7 lipca 1994 r.  Prawo budowlane.</w:t>
      </w:r>
    </w:p>
    <w:p w:rsidR="00A424D7" w:rsidRPr="00EC702D" w:rsidRDefault="00A424D7" w:rsidP="007B2E3C">
      <w:pPr>
        <w:pStyle w:val="Lista"/>
        <w:numPr>
          <w:ilvl w:val="2"/>
          <w:numId w:val="23"/>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Kierownik budowy zobowiązany jest do:</w:t>
      </w:r>
    </w:p>
    <w:p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złożenia Zamawiającemu </w:t>
      </w:r>
      <w:r>
        <w:rPr>
          <w:rFonts w:ascii="Cambria" w:hAnsi="Cambria"/>
          <w:color w:val="000000"/>
          <w:sz w:val="24"/>
          <w:szCs w:val="24"/>
        </w:rPr>
        <w:t>w dniu</w:t>
      </w:r>
      <w:r w:rsidRPr="00EC702D">
        <w:rPr>
          <w:rFonts w:ascii="Cambria" w:hAnsi="Cambria"/>
          <w:color w:val="000000"/>
          <w:sz w:val="24"/>
          <w:szCs w:val="24"/>
        </w:rPr>
        <w:t xml:space="preserve"> przekazania placu budowy oświadczenia </w:t>
      </w:r>
      <w:r>
        <w:rPr>
          <w:rFonts w:ascii="Cambria" w:hAnsi="Cambria"/>
          <w:color w:val="000000"/>
          <w:sz w:val="24"/>
          <w:szCs w:val="24"/>
        </w:rPr>
        <w:br/>
      </w:r>
      <w:r w:rsidRPr="00EC702D">
        <w:rPr>
          <w:rFonts w:ascii="Cambria" w:hAnsi="Cambria"/>
          <w:color w:val="000000"/>
          <w:sz w:val="24"/>
          <w:szCs w:val="24"/>
        </w:rPr>
        <w:t>o przyjęciu obowiązków kierownika budowy,</w:t>
      </w:r>
    </w:p>
    <w:p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prowadzenia dziennika budowy, </w:t>
      </w:r>
    </w:p>
    <w:p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przedkładani</w:t>
      </w:r>
      <w:r w:rsidR="00013C3B">
        <w:rPr>
          <w:rFonts w:ascii="Cambria" w:hAnsi="Cambria"/>
          <w:color w:val="000000"/>
          <w:sz w:val="24"/>
          <w:szCs w:val="24"/>
        </w:rPr>
        <w:t>a</w:t>
      </w:r>
      <w:r w:rsidRPr="00EC702D">
        <w:rPr>
          <w:rFonts w:ascii="Cambria" w:hAnsi="Cambria"/>
          <w:color w:val="000000"/>
          <w:sz w:val="24"/>
          <w:szCs w:val="24"/>
        </w:rPr>
        <w:t xml:space="preserve"> Inspektorowi Nadzoru wniosków o zatwierdzenie do wbudowania materiałów</w:t>
      </w:r>
      <w:r w:rsidR="00013C3B">
        <w:rPr>
          <w:rFonts w:ascii="Cambria" w:hAnsi="Cambria"/>
          <w:color w:val="000000"/>
          <w:sz w:val="24"/>
          <w:szCs w:val="24"/>
        </w:rPr>
        <w:t xml:space="preserve"> przed ich wbudowaniem</w:t>
      </w:r>
    </w:p>
    <w:p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lastRenderedPageBreak/>
        <w:t>zgłaszani</w:t>
      </w:r>
      <w:r w:rsidR="00013C3B">
        <w:rPr>
          <w:rFonts w:ascii="Cambria" w:hAnsi="Cambria"/>
          <w:sz w:val="24"/>
          <w:szCs w:val="24"/>
        </w:rPr>
        <w:t>a</w:t>
      </w:r>
      <w:r w:rsidRPr="00EC702D">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informowani</w:t>
      </w:r>
      <w:r w:rsidR="00013C3B">
        <w:rPr>
          <w:rFonts w:ascii="Cambria" w:hAnsi="Cambria"/>
          <w:color w:val="000000"/>
          <w:sz w:val="24"/>
          <w:szCs w:val="24"/>
        </w:rPr>
        <w:t>a</w:t>
      </w:r>
      <w:r w:rsidRPr="00EC702D">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koordynowania wszystkich prac na budowie </w:t>
      </w:r>
      <w:r w:rsidR="00013C3B">
        <w:rPr>
          <w:rFonts w:ascii="Cambria" w:hAnsi="Cambria"/>
          <w:sz w:val="24"/>
          <w:szCs w:val="24"/>
        </w:rPr>
        <w:t xml:space="preserve">w tym wykonywanych przez </w:t>
      </w:r>
      <w:r w:rsidRPr="00EC702D">
        <w:rPr>
          <w:rFonts w:ascii="Cambria" w:hAnsi="Cambria"/>
          <w:sz w:val="24"/>
          <w:szCs w:val="24"/>
        </w:rPr>
        <w:t>podwykonawc</w:t>
      </w:r>
      <w:r w:rsidR="00013C3B">
        <w:rPr>
          <w:rFonts w:ascii="Cambria" w:hAnsi="Cambria"/>
          <w:sz w:val="24"/>
          <w:szCs w:val="24"/>
        </w:rPr>
        <w:t>ów</w:t>
      </w:r>
      <w:r w:rsidRPr="00EC702D">
        <w:rPr>
          <w:rFonts w:ascii="Cambria" w:hAnsi="Cambria"/>
          <w:sz w:val="24"/>
          <w:szCs w:val="24"/>
        </w:rPr>
        <w:t xml:space="preserve">, </w:t>
      </w:r>
    </w:p>
    <w:p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uczestniczenia w Radach Budowy</w:t>
      </w:r>
      <w:r w:rsidR="00013C3B">
        <w:rPr>
          <w:rFonts w:ascii="Cambria" w:hAnsi="Cambria"/>
          <w:sz w:val="24"/>
          <w:szCs w:val="24"/>
        </w:rPr>
        <w:t xml:space="preserve"> i</w:t>
      </w:r>
      <w:r w:rsidRPr="00EC702D">
        <w:rPr>
          <w:rFonts w:ascii="Cambria" w:hAnsi="Cambria"/>
          <w:sz w:val="24"/>
          <w:szCs w:val="24"/>
        </w:rPr>
        <w:t xml:space="preserve"> odbiorach,</w:t>
      </w:r>
    </w:p>
    <w:p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uczestniczenia w odbior</w:t>
      </w:r>
      <w:r>
        <w:rPr>
          <w:rFonts w:ascii="Cambria" w:hAnsi="Cambria"/>
          <w:color w:val="000000"/>
          <w:sz w:val="24"/>
          <w:szCs w:val="24"/>
        </w:rPr>
        <w:t xml:space="preserve">ze </w:t>
      </w:r>
      <w:r w:rsidRPr="00EC702D">
        <w:rPr>
          <w:rFonts w:ascii="Cambria" w:hAnsi="Cambria"/>
          <w:color w:val="000000"/>
          <w:sz w:val="24"/>
          <w:szCs w:val="24"/>
        </w:rPr>
        <w:t xml:space="preserve">końcowym zadania, w tym kontroli organów uprawnionych, </w:t>
      </w:r>
    </w:p>
    <w:p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niezwłoczn</w:t>
      </w:r>
      <w:r w:rsidR="00013C3B">
        <w:rPr>
          <w:rFonts w:ascii="Cambria" w:hAnsi="Cambria"/>
          <w:color w:val="000000"/>
          <w:sz w:val="24"/>
          <w:szCs w:val="24"/>
        </w:rPr>
        <w:t>ego</w:t>
      </w:r>
      <w:r w:rsidRPr="00EC702D">
        <w:rPr>
          <w:rFonts w:ascii="Cambria" w:hAnsi="Cambria"/>
          <w:color w:val="000000"/>
          <w:sz w:val="24"/>
          <w:szCs w:val="24"/>
        </w:rPr>
        <w:t xml:space="preserve"> inform</w:t>
      </w:r>
      <w:r w:rsidR="00013C3B">
        <w:rPr>
          <w:rFonts w:ascii="Cambria" w:hAnsi="Cambria"/>
          <w:color w:val="000000"/>
          <w:sz w:val="24"/>
          <w:szCs w:val="24"/>
        </w:rPr>
        <w:t>owanie</w:t>
      </w:r>
      <w:r w:rsidRPr="00EC702D">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EC702D">
        <w:rPr>
          <w:rFonts w:ascii="Cambria" w:hAnsi="Cambria"/>
          <w:sz w:val="24"/>
          <w:szCs w:val="24"/>
        </w:rPr>
        <w:t xml:space="preserve">, </w:t>
      </w:r>
    </w:p>
    <w:p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informowania Inspektora Nadzoru i Zamawiającego o konieczności wykonania robót dodatkowych i zamiennych niezwłocznie, lecz nie później niż w terminie 5 dni od daty stwierdzenia konieczności ich wykonania.</w:t>
      </w:r>
    </w:p>
    <w:p w:rsidR="005A05E2" w:rsidRDefault="005A05E2" w:rsidP="001046EE">
      <w:pPr>
        <w:widowControl/>
        <w:suppressAutoHyphens w:val="0"/>
        <w:overflowPunct w:val="0"/>
        <w:autoSpaceDE w:val="0"/>
        <w:autoSpaceDN w:val="0"/>
        <w:spacing w:after="0"/>
        <w:jc w:val="center"/>
        <w:rPr>
          <w:rFonts w:ascii="Cambria" w:eastAsia="Calibri" w:hAnsi="Cambria"/>
          <w:b/>
          <w:bCs/>
          <w:sz w:val="24"/>
          <w:szCs w:val="24"/>
          <w:lang w:eastAsia="en-US"/>
        </w:rPr>
      </w:pPr>
    </w:p>
    <w:p w:rsidR="00A424D7" w:rsidRPr="006372C3" w:rsidRDefault="00A424D7" w:rsidP="00B83CE6">
      <w:pPr>
        <w:widowControl/>
        <w:suppressAutoHyphens w:val="0"/>
        <w:overflowPunct w:val="0"/>
        <w:autoSpaceDE w:val="0"/>
        <w:autoSpaceDN w:val="0"/>
        <w:spacing w:after="0"/>
        <w:jc w:val="center"/>
        <w:rPr>
          <w:rFonts w:ascii="Cambria" w:eastAsia="Calibri" w:hAnsi="Cambria"/>
          <w:b/>
          <w:bCs/>
          <w:sz w:val="24"/>
          <w:szCs w:val="24"/>
          <w:lang w:eastAsia="en-US"/>
        </w:rPr>
      </w:pPr>
      <w:r w:rsidRPr="006372C3">
        <w:rPr>
          <w:rFonts w:ascii="Cambria" w:eastAsia="Calibri" w:hAnsi="Cambria"/>
          <w:b/>
          <w:bCs/>
          <w:sz w:val="24"/>
          <w:szCs w:val="24"/>
          <w:lang w:eastAsia="en-US"/>
        </w:rPr>
        <w:t>§ 8</w:t>
      </w:r>
    </w:p>
    <w:p w:rsidR="00A424D7" w:rsidRPr="006372C3"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6372C3">
        <w:rPr>
          <w:rFonts w:ascii="Cambria" w:eastAsia="Calibri" w:hAnsi="Cambria"/>
          <w:b/>
          <w:bCs/>
          <w:sz w:val="24"/>
          <w:szCs w:val="24"/>
          <w:lang w:eastAsia="en-US"/>
        </w:rPr>
        <w:t>Podwykonawcy</w:t>
      </w:r>
      <w:r w:rsidR="009C10C0">
        <w:rPr>
          <w:rStyle w:val="Odwoanieprzypisudolnego"/>
          <w:rFonts w:ascii="Cambria" w:eastAsia="Calibri" w:hAnsi="Cambria"/>
          <w:b/>
          <w:bCs/>
          <w:sz w:val="24"/>
          <w:szCs w:val="24"/>
          <w:lang w:eastAsia="en-US"/>
        </w:rPr>
        <w:footnoteReference w:id="4"/>
      </w:r>
    </w:p>
    <w:p w:rsidR="00A424D7" w:rsidRPr="006372C3" w:rsidRDefault="00A424D7" w:rsidP="007B2E3C">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6372C3">
        <w:rPr>
          <w:rFonts w:ascii="Cambria" w:eastAsia="Calibri" w:hAnsi="Cambria"/>
          <w:sz w:val="24"/>
          <w:szCs w:val="24"/>
          <w:lang w:eastAsia="en-US"/>
        </w:rPr>
        <w:t>Wykonawca zobowiązuje się do wykonania przedmiotu zamówienia siłami własnymi z wyjątkiem robót w zakresie:</w:t>
      </w:r>
    </w:p>
    <w:p w:rsidR="00A424D7" w:rsidRPr="006372C3" w:rsidRDefault="00A424D7" w:rsidP="007B2E3C">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6372C3">
        <w:rPr>
          <w:rFonts w:ascii="Cambria" w:eastAsia="Calibri" w:hAnsi="Cambria"/>
          <w:sz w:val="24"/>
          <w:szCs w:val="24"/>
          <w:lang w:eastAsia="en-US"/>
        </w:rPr>
        <w:t>……………………………………………………………… ,</w:t>
      </w:r>
    </w:p>
    <w:p w:rsidR="00A424D7" w:rsidRPr="006372C3" w:rsidRDefault="00A424D7" w:rsidP="007B2E3C">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6372C3">
        <w:rPr>
          <w:rFonts w:ascii="Cambria" w:eastAsia="Calibri" w:hAnsi="Cambria"/>
          <w:sz w:val="24"/>
          <w:szCs w:val="24"/>
          <w:lang w:eastAsia="en-US"/>
        </w:rPr>
        <w:t>……………………………………………………………… ,</w:t>
      </w:r>
    </w:p>
    <w:p w:rsidR="00A424D7" w:rsidRPr="006372C3" w:rsidRDefault="00A424D7" w:rsidP="007B2E3C">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6372C3">
        <w:rPr>
          <w:rFonts w:ascii="Cambria" w:eastAsia="Calibri" w:hAnsi="Cambria"/>
          <w:sz w:val="24"/>
          <w:szCs w:val="24"/>
          <w:lang w:eastAsia="en-US"/>
        </w:rPr>
        <w:t>……………………………………………………………… ,</w:t>
      </w:r>
    </w:p>
    <w:p w:rsidR="00A424D7" w:rsidRPr="00EC702D" w:rsidRDefault="00A424D7" w:rsidP="00B83CE6">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6372C3">
        <w:rPr>
          <w:rFonts w:ascii="Cambria" w:eastAsia="Calibri" w:hAnsi="Cambria"/>
          <w:sz w:val="24"/>
          <w:szCs w:val="24"/>
          <w:lang w:eastAsia="en-US"/>
        </w:rPr>
        <w:tab/>
        <w:t>które zostaną wykonane przy udziale podwykonawcy (podwykonawców).</w:t>
      </w:r>
    </w:p>
    <w:p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EC702D">
        <w:rPr>
          <w:rFonts w:ascii="Cambria" w:eastAsia="Calibri" w:hAnsi="Cambria"/>
          <w:color w:val="000000"/>
          <w:sz w:val="24"/>
          <w:szCs w:val="24"/>
          <w:lang w:eastAsia="en-US"/>
        </w:rPr>
        <w:t>Wykonawcy na zawarcie umowy o podwykonawstwo o treści zgodnej z projektem umowy.</w:t>
      </w:r>
    </w:p>
    <w:p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Zamawiającemu przysługuje prawo do zgłoszenia w terminie </w:t>
      </w:r>
      <w:r w:rsidR="00E71C0C">
        <w:rPr>
          <w:rFonts w:ascii="Cambria" w:eastAsia="Calibri" w:hAnsi="Cambria"/>
          <w:color w:val="000000"/>
          <w:sz w:val="24"/>
          <w:szCs w:val="24"/>
          <w:lang w:eastAsia="en-US"/>
        </w:rPr>
        <w:t>14</w:t>
      </w:r>
      <w:r w:rsidRPr="00EC702D">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rsidR="00A424D7" w:rsidRPr="00EC702D" w:rsidRDefault="00A424D7" w:rsidP="007B2E3C">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EC702D">
        <w:rPr>
          <w:rFonts w:ascii="Cambria" w:eastAsia="Calibri" w:hAnsi="Cambria"/>
          <w:sz w:val="24"/>
          <w:szCs w:val="24"/>
          <w:lang w:eastAsia="en-US"/>
        </w:rPr>
        <w:t xml:space="preserve"> od dnia </w:t>
      </w:r>
      <w:r w:rsidRPr="00EC702D">
        <w:rPr>
          <w:rFonts w:ascii="Cambria" w:eastAsia="Calibri" w:hAnsi="Cambria"/>
          <w:sz w:val="24"/>
          <w:szCs w:val="24"/>
          <w:lang w:eastAsia="en-US"/>
        </w:rPr>
        <w:lastRenderedPageBreak/>
        <w:t>doręczenia Wykonawcy, podwykonawcy lub dalszemu podwykonawcy faktury lub rachunku, potwierdzających wykonanie zleconej podwykonawcy lub dalszemu podwykonawcy dostawy, usługi lub roboty budowlanej,</w:t>
      </w:r>
    </w:p>
    <w:p w:rsidR="00A424D7" w:rsidRPr="00EC702D" w:rsidRDefault="00A424D7" w:rsidP="007B2E3C">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wykonania umowy o podwykonawstwo wykracza poza termin wykonania zamówienia, wskazany w § 2 ust. 1 umowy,</w:t>
      </w:r>
    </w:p>
    <w:p w:rsidR="00A424D7" w:rsidRPr="00EC702D" w:rsidRDefault="00A424D7" w:rsidP="007B2E3C">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rsidR="00A424D7" w:rsidRPr="00EC702D" w:rsidRDefault="00A424D7" w:rsidP="007B2E3C">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rsidR="00A424D7" w:rsidRPr="00EC702D" w:rsidRDefault="00A424D7" w:rsidP="007B2E3C">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w:t>
      </w:r>
      <w:r w:rsidR="00A773EF">
        <w:rPr>
          <w:rFonts w:ascii="Cambria" w:eastAsia="Calibri" w:hAnsi="Cambria"/>
          <w:sz w:val="24"/>
          <w:szCs w:val="24"/>
          <w:lang w:eastAsia="en-US"/>
        </w:rPr>
        <w:t>kwoty wynagrodzenia wykonawcy;</w:t>
      </w:r>
    </w:p>
    <w:p w:rsidR="00A424D7" w:rsidRDefault="00A424D7" w:rsidP="007B2E3C">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o których mowa w § 13 umowy,</w:t>
      </w:r>
    </w:p>
    <w:p w:rsidR="00A424D7" w:rsidRPr="00B17751" w:rsidRDefault="00A424D7" w:rsidP="007B2E3C">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t>załączony do umowy o podwykonawstwo harmonogram rzeczowo-finansowy jest niezgodny z harmonogramem,</w:t>
      </w:r>
    </w:p>
    <w:p w:rsidR="00A424D7" w:rsidRPr="00EC702D" w:rsidRDefault="00A424D7" w:rsidP="007B2E3C">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p>
    <w:p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EC702D">
        <w:rPr>
          <w:rFonts w:ascii="Cambria" w:eastAsia="Calibri" w:hAnsi="Cambria"/>
          <w:sz w:val="24"/>
          <w:szCs w:val="24"/>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Wyłączenia, o których mowa w ust. 5, nie dotyczą również umów </w:t>
      </w:r>
      <w:r w:rsidRPr="00EC702D">
        <w:rPr>
          <w:rFonts w:ascii="Cambria" w:eastAsia="Calibri" w:hAnsi="Cambria"/>
          <w:sz w:val="24"/>
          <w:szCs w:val="24"/>
          <w:lang w:eastAsia="en-US"/>
        </w:rPr>
        <w:br/>
        <w:t>o podwykonawstwo o wartości większej niż 50 000,00 złotych brutto.</w:t>
      </w:r>
    </w:p>
    <w:p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lang w:eastAsia="en-US"/>
        </w:rPr>
        <w:t xml:space="preserve">W przypadku, o którym mowa w ust. 5, jeżeli termin zapłaty wynagrodzenia jest dłuższy niż określony w ust. 3 </w:t>
      </w:r>
      <w:proofErr w:type="spellStart"/>
      <w:r w:rsidRPr="00EC702D">
        <w:rPr>
          <w:rFonts w:ascii="Cambria" w:eastAsia="Calibri" w:hAnsi="Cambria"/>
          <w:sz w:val="24"/>
          <w:szCs w:val="24"/>
          <w:lang w:eastAsia="en-US"/>
        </w:rPr>
        <w:t>pkt</w:t>
      </w:r>
      <w:proofErr w:type="spellEnd"/>
      <w:r w:rsidRPr="00EC702D">
        <w:rPr>
          <w:rFonts w:ascii="Cambria" w:eastAsia="Calibri" w:hAnsi="Cambria"/>
          <w:sz w:val="24"/>
          <w:szCs w:val="24"/>
          <w:lang w:eastAsia="en-US"/>
        </w:rPr>
        <w:t xml:space="preserve"> 1, Zamawiający poinformuje o tym Wykonawcę </w:t>
      </w:r>
      <w:r w:rsidRPr="00EC702D">
        <w:rPr>
          <w:rFonts w:ascii="Cambria" w:eastAsia="Calibri" w:hAnsi="Cambria"/>
          <w:sz w:val="24"/>
          <w:szCs w:val="24"/>
          <w:lang w:eastAsia="en-US"/>
        </w:rPr>
        <w:br/>
        <w:t xml:space="preserve">i wezwie go do doprowadzenia do zmiany tej umowy w terminie nie dłuższym niż </w:t>
      </w:r>
      <w:r w:rsidRPr="00EC702D">
        <w:rPr>
          <w:rFonts w:ascii="Cambria" w:eastAsia="Calibri" w:hAnsi="Cambria"/>
          <w:sz w:val="24"/>
          <w:szCs w:val="24"/>
          <w:lang w:eastAsia="en-US"/>
        </w:rPr>
        <w:br/>
      </w:r>
      <w:r w:rsidRPr="00EC702D">
        <w:rPr>
          <w:rFonts w:ascii="Cambria" w:eastAsia="Calibri" w:hAnsi="Cambria"/>
          <w:color w:val="000000"/>
          <w:sz w:val="24"/>
          <w:szCs w:val="24"/>
          <w:lang w:eastAsia="en-US"/>
        </w:rPr>
        <w:t>5 dni od dnia otrzymania informacji, pod rygorem wystąpienia o zapłatę kary umownej.</w:t>
      </w:r>
    </w:p>
    <w:p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umowy o podwykonawstwo wymagają formy pisemnej.</w:t>
      </w:r>
    </w:p>
    <w:p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Postanowienia, zawarte w ust. 2-8, stosuje się odpowiednio do zawierania umów </w:t>
      </w:r>
      <w:r w:rsidR="00A4154B">
        <w:rPr>
          <w:rFonts w:ascii="Cambria" w:eastAsia="Calibri" w:hAnsi="Cambria"/>
          <w:sz w:val="24"/>
          <w:szCs w:val="24"/>
          <w:lang w:eastAsia="en-US"/>
        </w:rPr>
        <w:br/>
      </w:r>
      <w:r w:rsidRPr="00EC702D">
        <w:rPr>
          <w:rFonts w:ascii="Cambria" w:eastAsia="Calibri" w:hAnsi="Cambria"/>
          <w:sz w:val="24"/>
          <w:szCs w:val="24"/>
          <w:lang w:eastAsia="en-US"/>
        </w:rPr>
        <w:t>o podwykonawstwo z dalszymi podwykonawcami.</w:t>
      </w:r>
    </w:p>
    <w:p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 xml:space="preserve">Postanowienia, zawarte w ust. 2-8, stosuje się odpowiednio do zmian umów </w:t>
      </w:r>
      <w:r w:rsidR="00A4154B">
        <w:rPr>
          <w:rFonts w:ascii="Cambria" w:eastAsia="Calibri" w:hAnsi="Cambria"/>
          <w:sz w:val="24"/>
          <w:szCs w:val="24"/>
          <w:lang w:eastAsia="en-US"/>
        </w:rPr>
        <w:br/>
      </w:r>
      <w:r w:rsidRPr="00EC702D">
        <w:rPr>
          <w:rFonts w:ascii="Cambria" w:eastAsia="Calibri" w:hAnsi="Cambria"/>
          <w:sz w:val="24"/>
          <w:szCs w:val="24"/>
          <w:lang w:eastAsia="en-US"/>
        </w:rPr>
        <w:t>o podwykonawstwo.</w:t>
      </w:r>
    </w:p>
    <w:p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ponosi wobec Zamawiającego pełną odpowiedzialność za roboty budowlane, które wykonuje przy pomocy podwykonawców.</w:t>
      </w:r>
    </w:p>
    <w:p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przyjmuje na siebie pełnienie funkcji koordynatora w stosunku do robót budowlanych, realizowanych przez podwykonawców.</w:t>
      </w:r>
    </w:p>
    <w:p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Powierzenie wykonania części robót budowlanych podwykonawcy nie zmienia zobowiązań Wykonawcy wobec Zamawiającego za wykonanie tej części zamówienia.</w:t>
      </w:r>
    </w:p>
    <w:p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rsidR="00A424D7" w:rsidRPr="00123379" w:rsidRDefault="00A424D7" w:rsidP="00123379">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w:t>
      </w:r>
      <w:r w:rsidRPr="00123379">
        <w:rPr>
          <w:rFonts w:ascii="Cambria" w:hAnsi="Cambria"/>
          <w:sz w:val="24"/>
          <w:szCs w:val="24"/>
        </w:rPr>
        <w:t xml:space="preserve">dotrzymania terminów realizacji tych robót. Wykonawca, podwykonawca lub dalszy podwykonawca niezwłocznie usunie na żądanie Zamawiającego podwykonawcę lub dalszego podwykonawcę z terenu budowy, </w:t>
      </w:r>
      <w:r w:rsidRPr="00123379">
        <w:rPr>
          <w:rFonts w:ascii="Cambria" w:hAnsi="Cambria"/>
          <w:sz w:val="24"/>
          <w:szCs w:val="24"/>
        </w:rPr>
        <w:lastRenderedPageBreak/>
        <w:t>jeżeli działania podwykonawcy lub dalszego podwykonawcy na terenie budowy naruszają postanowienia niniejszej Umowy.</w:t>
      </w:r>
    </w:p>
    <w:p w:rsidR="00123379" w:rsidRPr="00123379" w:rsidRDefault="00123379" w:rsidP="00123379">
      <w:pPr>
        <w:widowControl/>
        <w:numPr>
          <w:ilvl w:val="0"/>
          <w:numId w:val="19"/>
        </w:numPr>
        <w:suppressAutoHyphens w:val="0"/>
        <w:autoSpaceDE w:val="0"/>
        <w:autoSpaceDN w:val="0"/>
        <w:spacing w:after="0"/>
        <w:ind w:left="426" w:hanging="426"/>
        <w:contextualSpacing/>
        <w:textAlignment w:val="auto"/>
        <w:rPr>
          <w:rStyle w:val="markedcontent"/>
          <w:rFonts w:ascii="Cambria" w:eastAsia="Calibri" w:hAnsi="Cambria"/>
          <w:sz w:val="24"/>
          <w:szCs w:val="24"/>
          <w:lang w:eastAsia="en-US"/>
        </w:rPr>
      </w:pPr>
      <w:r w:rsidRPr="00123379">
        <w:rPr>
          <w:rStyle w:val="markedcontent"/>
          <w:rFonts w:ascii="Cambria" w:hAnsi="Cambria"/>
          <w:sz w:val="24"/>
          <w:szCs w:val="24"/>
        </w:rPr>
        <w:t>W przypadku dokonania zmiany niniejszej umowy na podstawie § 18a umowy,</w:t>
      </w:r>
      <w:r w:rsidRPr="00123379">
        <w:rPr>
          <w:rFonts w:ascii="Cambria" w:hAnsi="Cambria"/>
          <w:sz w:val="24"/>
          <w:szCs w:val="24"/>
        </w:rPr>
        <w:br/>
      </w:r>
      <w:r w:rsidRPr="00123379">
        <w:rPr>
          <w:rStyle w:val="markedcontent"/>
          <w:rFonts w:ascii="Cambria" w:hAnsi="Cambria"/>
          <w:sz w:val="24"/>
          <w:szCs w:val="24"/>
        </w:rPr>
        <w:t>Wykonawca zobowiązany jest, w terminie 7 dni, do zmiany wynagrodzenia</w:t>
      </w:r>
      <w:r w:rsidRPr="00123379">
        <w:rPr>
          <w:rFonts w:ascii="Cambria" w:hAnsi="Cambria"/>
          <w:sz w:val="24"/>
          <w:szCs w:val="24"/>
        </w:rPr>
        <w:br/>
      </w:r>
      <w:r w:rsidRPr="00123379">
        <w:rPr>
          <w:rStyle w:val="markedcontent"/>
          <w:rFonts w:ascii="Cambria" w:hAnsi="Cambria"/>
          <w:sz w:val="24"/>
          <w:szCs w:val="24"/>
        </w:rPr>
        <w:t>przysługującego podwykonawcy, z którym zawarł umowę na dostawy, roboty</w:t>
      </w:r>
      <w:r w:rsidRPr="00123379">
        <w:rPr>
          <w:rFonts w:ascii="Cambria" w:hAnsi="Cambria"/>
          <w:sz w:val="24"/>
          <w:szCs w:val="24"/>
        </w:rPr>
        <w:br/>
      </w:r>
      <w:r w:rsidRPr="00123379">
        <w:rPr>
          <w:rStyle w:val="markedcontent"/>
          <w:rFonts w:ascii="Cambria" w:hAnsi="Cambria"/>
          <w:sz w:val="24"/>
          <w:szCs w:val="24"/>
        </w:rPr>
        <w:t>budowlane lub usługi obowiązującą przez okres przekraczający 6 miesięcy, w zakresie odpowiadającym zmianom cen materiałów lub kosztów dotyczących zobowiązania</w:t>
      </w:r>
      <w:r w:rsidR="005533F2">
        <w:rPr>
          <w:rStyle w:val="markedcontent"/>
          <w:rFonts w:ascii="Cambria" w:hAnsi="Cambria"/>
          <w:sz w:val="24"/>
          <w:szCs w:val="24"/>
        </w:rPr>
        <w:t xml:space="preserve"> </w:t>
      </w:r>
      <w:r w:rsidRPr="00123379">
        <w:rPr>
          <w:rStyle w:val="markedcontent"/>
          <w:rFonts w:ascii="Cambria" w:hAnsi="Cambria"/>
          <w:sz w:val="24"/>
          <w:szCs w:val="24"/>
        </w:rPr>
        <w:t>podwykonawcy.</w:t>
      </w:r>
    </w:p>
    <w:p w:rsidR="00123379" w:rsidRPr="00123379" w:rsidRDefault="00123379" w:rsidP="00123379">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3379">
        <w:rPr>
          <w:rStyle w:val="markedcontent"/>
          <w:rFonts w:ascii="Cambria" w:hAnsi="Cambria"/>
          <w:sz w:val="24"/>
          <w:szCs w:val="24"/>
        </w:rPr>
        <w:t>W sytuacji, o której mowa wyżej, ust. 20 stosuje się odpowiednio, z zastrzeżeniem, że</w:t>
      </w:r>
      <w:r w:rsidR="00B47A12">
        <w:rPr>
          <w:rFonts w:ascii="Cambria" w:hAnsi="Cambria"/>
          <w:sz w:val="24"/>
          <w:szCs w:val="24"/>
        </w:rPr>
        <w:t xml:space="preserve"> </w:t>
      </w:r>
      <w:r w:rsidRPr="00123379">
        <w:rPr>
          <w:rStyle w:val="markedcontent"/>
          <w:rFonts w:ascii="Cambria" w:hAnsi="Cambria"/>
          <w:sz w:val="24"/>
          <w:szCs w:val="24"/>
        </w:rPr>
        <w:t>przedstawiając projekt zmiany umowy podwykonawczej, Wykonawca zobowiązany</w:t>
      </w:r>
      <w:r w:rsidR="00B47A12">
        <w:rPr>
          <w:rFonts w:ascii="Cambria" w:hAnsi="Cambria"/>
          <w:sz w:val="24"/>
          <w:szCs w:val="24"/>
        </w:rPr>
        <w:t xml:space="preserve"> </w:t>
      </w:r>
      <w:r w:rsidRPr="00123379">
        <w:rPr>
          <w:rStyle w:val="markedcontent"/>
          <w:rFonts w:ascii="Cambria" w:hAnsi="Cambria"/>
          <w:sz w:val="24"/>
          <w:szCs w:val="24"/>
        </w:rPr>
        <w:t>jest dodatkowo przedstawić wyjaśnienia wskazujące sposób ustalenia zakresu</w:t>
      </w:r>
      <w:r w:rsidR="00B47A12">
        <w:rPr>
          <w:rFonts w:ascii="Cambria" w:hAnsi="Cambria"/>
          <w:sz w:val="24"/>
          <w:szCs w:val="24"/>
        </w:rPr>
        <w:t xml:space="preserve"> </w:t>
      </w:r>
      <w:r w:rsidRPr="00123379">
        <w:rPr>
          <w:rStyle w:val="markedcontent"/>
          <w:rFonts w:ascii="Cambria" w:hAnsi="Cambria"/>
          <w:sz w:val="24"/>
          <w:szCs w:val="24"/>
        </w:rPr>
        <w:t>dokonywanej zmiany wynagrodzenia podwykonawcy.</w:t>
      </w:r>
    </w:p>
    <w:p w:rsidR="00123379" w:rsidRPr="00123379" w:rsidRDefault="00123379" w:rsidP="00123379">
      <w:pPr>
        <w:widowControl/>
        <w:suppressAutoHyphens w:val="0"/>
        <w:autoSpaceDE w:val="0"/>
        <w:autoSpaceDN w:val="0"/>
        <w:spacing w:after="0"/>
        <w:contextualSpacing/>
        <w:textAlignment w:val="auto"/>
        <w:rPr>
          <w:rFonts w:ascii="Cambria" w:eastAsia="Calibri" w:hAnsi="Cambria"/>
          <w:sz w:val="24"/>
          <w:szCs w:val="24"/>
          <w:lang w:eastAsia="en-US"/>
        </w:rPr>
      </w:pPr>
    </w:p>
    <w:p w:rsidR="00A424D7" w:rsidRPr="00EC702D" w:rsidRDefault="00A424D7" w:rsidP="00B83CE6">
      <w:pPr>
        <w:autoSpaceDE w:val="0"/>
        <w:autoSpaceDN w:val="0"/>
        <w:spacing w:after="0"/>
        <w:jc w:val="center"/>
        <w:rPr>
          <w:rFonts w:ascii="Cambria" w:eastAsia="Calibri" w:hAnsi="Cambria"/>
          <w:b/>
          <w:bCs/>
          <w:sz w:val="24"/>
          <w:szCs w:val="24"/>
          <w:lang w:eastAsia="en-US"/>
        </w:rPr>
      </w:pPr>
      <w:r w:rsidRPr="00EC702D">
        <w:rPr>
          <w:rFonts w:ascii="Cambria" w:eastAsia="Calibri" w:hAnsi="Cambria"/>
          <w:b/>
          <w:bCs/>
          <w:sz w:val="24"/>
          <w:szCs w:val="24"/>
          <w:lang w:eastAsia="en-US"/>
        </w:rPr>
        <w:t>§ 9</w:t>
      </w:r>
    </w:p>
    <w:p w:rsidR="00A424D7" w:rsidRPr="00EC702D" w:rsidRDefault="00A424D7" w:rsidP="00B83CE6">
      <w:pPr>
        <w:shd w:val="clear" w:color="auto" w:fill="FFFFFF"/>
        <w:spacing w:after="0"/>
        <w:jc w:val="center"/>
        <w:rPr>
          <w:rFonts w:ascii="Cambria" w:hAnsi="Cambria"/>
          <w:b/>
          <w:bCs/>
          <w:spacing w:val="-11"/>
          <w:sz w:val="24"/>
          <w:szCs w:val="24"/>
        </w:rPr>
      </w:pPr>
      <w:r w:rsidRPr="00EC702D">
        <w:rPr>
          <w:rFonts w:ascii="Cambria" w:hAnsi="Cambria"/>
          <w:b/>
          <w:bCs/>
          <w:spacing w:val="-11"/>
          <w:sz w:val="24"/>
          <w:szCs w:val="24"/>
        </w:rPr>
        <w:t>Personel realizujący zadanie</w:t>
      </w:r>
    </w:p>
    <w:p w:rsidR="00A424D7" w:rsidRPr="00EC702D" w:rsidRDefault="00A424D7" w:rsidP="007B2E3C">
      <w:pPr>
        <w:widowControl/>
        <w:numPr>
          <w:ilvl w:val="1"/>
          <w:numId w:val="21"/>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Osobą upoważnioną do kontaktów:</w:t>
      </w:r>
    </w:p>
    <w:p w:rsidR="00A424D7" w:rsidRPr="00EC702D" w:rsidRDefault="00A424D7" w:rsidP="007B2E3C">
      <w:pPr>
        <w:widowControl/>
        <w:numPr>
          <w:ilvl w:val="0"/>
          <w:numId w:val="22"/>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 Wykonawcą ze strony Zamawiającego jest: </w:t>
      </w:r>
      <w:r w:rsidR="00783829">
        <w:rPr>
          <w:rFonts w:ascii="Cambria" w:eastAsia="Calibri" w:hAnsi="Cambria"/>
          <w:sz w:val="24"/>
          <w:szCs w:val="24"/>
          <w:lang w:eastAsia="en-US"/>
        </w:rPr>
        <w:t>……………………</w:t>
      </w:r>
      <w:r w:rsidRPr="00EC702D">
        <w:rPr>
          <w:rFonts w:ascii="Cambria" w:eastAsia="Calibri" w:hAnsi="Cambria"/>
          <w:sz w:val="24"/>
          <w:szCs w:val="24"/>
          <w:lang w:eastAsia="en-US"/>
        </w:rPr>
        <w:t xml:space="preserve">; nr tel.: </w:t>
      </w:r>
      <w:r w:rsidR="00783829">
        <w:rPr>
          <w:rFonts w:ascii="Cambria" w:eastAsia="Calibri" w:hAnsi="Cambria"/>
          <w:sz w:val="24"/>
          <w:szCs w:val="24"/>
          <w:lang w:eastAsia="en-US"/>
        </w:rPr>
        <w:t>………………..</w:t>
      </w:r>
      <w:r w:rsidRPr="00EC702D">
        <w:rPr>
          <w:rFonts w:ascii="Cambria" w:eastAsia="Calibri" w:hAnsi="Cambria"/>
          <w:sz w:val="24"/>
          <w:szCs w:val="24"/>
          <w:lang w:eastAsia="en-US"/>
        </w:rPr>
        <w:t xml:space="preserve">.; e-mail: </w:t>
      </w:r>
      <w:r w:rsidR="00783829">
        <w:rPr>
          <w:rFonts w:ascii="Cambria" w:eastAsia="Calibri" w:hAnsi="Cambria"/>
          <w:sz w:val="24"/>
          <w:szCs w:val="24"/>
          <w:lang w:eastAsia="en-US"/>
        </w:rPr>
        <w:t>……………………</w:t>
      </w:r>
      <w:r w:rsidRPr="00EC702D">
        <w:rPr>
          <w:rFonts w:ascii="Cambria" w:eastAsia="Calibri" w:hAnsi="Cambria"/>
          <w:sz w:val="24"/>
          <w:szCs w:val="24"/>
          <w:lang w:eastAsia="en-US"/>
        </w:rPr>
        <w:t>;</w:t>
      </w:r>
    </w:p>
    <w:p w:rsidR="00A424D7" w:rsidRPr="00EC702D" w:rsidRDefault="00A424D7" w:rsidP="007B2E3C">
      <w:pPr>
        <w:widowControl/>
        <w:numPr>
          <w:ilvl w:val="0"/>
          <w:numId w:val="22"/>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Zamawiającym ze strony Wykonawcy jest: ……………………; nr tel.: ………………….; e-mail: ……………………;</w:t>
      </w:r>
    </w:p>
    <w:p w:rsidR="00A424D7" w:rsidRPr="00A4154B" w:rsidRDefault="00A424D7" w:rsidP="007B2E3C">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A4154B">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rsidR="00A424D7" w:rsidRPr="00A4154B" w:rsidRDefault="00A424D7" w:rsidP="007B2E3C">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A4154B">
        <w:rPr>
          <w:rFonts w:ascii="Cambria" w:eastAsia="Calibri" w:hAnsi="Cambria"/>
          <w:sz w:val="24"/>
          <w:szCs w:val="24"/>
          <w:lang w:eastAsia="en-US"/>
        </w:rPr>
        <w:t>Zamawiający zobowiązuje się do powołania odpowiedniego inspektora nadzoru inwestorskiego.</w:t>
      </w:r>
    </w:p>
    <w:p w:rsidR="00AA1B6C" w:rsidRPr="00A4154B" w:rsidRDefault="00AA1B6C" w:rsidP="007B2E3C">
      <w:pPr>
        <w:widowControl/>
        <w:numPr>
          <w:ilvl w:val="1"/>
          <w:numId w:val="21"/>
        </w:numPr>
        <w:suppressAutoHyphens w:val="0"/>
        <w:autoSpaceDE w:val="0"/>
        <w:autoSpaceDN w:val="0"/>
        <w:spacing w:after="0"/>
        <w:ind w:left="426" w:hanging="426"/>
        <w:contextualSpacing/>
        <w:textAlignment w:val="auto"/>
        <w:rPr>
          <w:rFonts w:ascii="Cambria" w:hAnsi="Cambria"/>
        </w:rPr>
      </w:pPr>
      <w:r w:rsidRPr="00A4154B">
        <w:rPr>
          <w:rFonts w:ascii="Cambria" w:hAnsi="Cambria" w:cs="Cambria"/>
          <w:sz w:val="24"/>
          <w:szCs w:val="24"/>
        </w:rPr>
        <w:t>Wykonawca ustanawia</w:t>
      </w:r>
      <w:r w:rsidR="00360B41">
        <w:rPr>
          <w:rFonts w:ascii="Cambria" w:hAnsi="Cambria" w:cs="Cambria"/>
          <w:sz w:val="24"/>
          <w:szCs w:val="24"/>
        </w:rPr>
        <w:t xml:space="preserve"> w osobie/osobach</w:t>
      </w:r>
      <w:r w:rsidRPr="00A4154B">
        <w:rPr>
          <w:rFonts w:ascii="Cambria" w:hAnsi="Cambria" w:cs="Cambria"/>
          <w:sz w:val="24"/>
          <w:szCs w:val="24"/>
        </w:rPr>
        <w:t>:</w:t>
      </w:r>
    </w:p>
    <w:p w:rsidR="00AA1B6C" w:rsidRPr="00837FC8" w:rsidRDefault="00AA1B6C" w:rsidP="00BE4475">
      <w:pPr>
        <w:widowControl/>
        <w:numPr>
          <w:ilvl w:val="0"/>
          <w:numId w:val="66"/>
        </w:numPr>
        <w:suppressAutoHyphens w:val="0"/>
        <w:autoSpaceDE w:val="0"/>
        <w:autoSpaceDN w:val="0"/>
        <w:spacing w:after="0"/>
        <w:contextualSpacing/>
        <w:textAlignment w:val="auto"/>
        <w:rPr>
          <w:rFonts w:ascii="Cambria" w:hAnsi="Cambria" w:cs="ArialNarrow"/>
          <w:sz w:val="24"/>
          <w:szCs w:val="24"/>
        </w:rPr>
      </w:pPr>
      <w:r w:rsidRPr="00837FC8">
        <w:rPr>
          <w:rFonts w:ascii="Cambria" w:hAnsi="Cambria" w:cs="ArialNarrow"/>
          <w:sz w:val="24"/>
          <w:szCs w:val="24"/>
        </w:rPr>
        <w:t>Projektanta w specjalności</w:t>
      </w:r>
      <w:r w:rsidR="00410412" w:rsidRPr="00837FC8">
        <w:rPr>
          <w:rFonts w:ascii="Cambria" w:hAnsi="Cambria" w:cs="ArialNarrow"/>
          <w:sz w:val="24"/>
          <w:szCs w:val="24"/>
        </w:rPr>
        <w:t>:</w:t>
      </w:r>
      <w:r w:rsidRPr="00837FC8">
        <w:rPr>
          <w:rFonts w:ascii="Cambria" w:hAnsi="Cambria" w:cs="ArialNarrow"/>
          <w:sz w:val="24"/>
          <w:szCs w:val="24"/>
        </w:rPr>
        <w:t xml:space="preserve"> </w:t>
      </w:r>
      <w:r w:rsidR="005A29EA" w:rsidRPr="00837FC8">
        <w:rPr>
          <w:rFonts w:ascii="Cambria" w:hAnsi="Cambria"/>
          <w:b/>
          <w:bCs/>
          <w:sz w:val="24"/>
          <w:szCs w:val="24"/>
        </w:rPr>
        <w:t xml:space="preserve">instalacyjnej </w:t>
      </w:r>
      <w:r w:rsidR="00672D19" w:rsidRPr="00837FC8">
        <w:rPr>
          <w:rFonts w:ascii="Cambria" w:hAnsi="Cambria"/>
          <w:b/>
          <w:bCs/>
          <w:sz w:val="24"/>
          <w:szCs w:val="24"/>
        </w:rPr>
        <w:t>w zakresie sieci, instalacji i urządzeń wentylacyjnych, wodociągowych i kanalizacyjnych</w:t>
      </w:r>
      <w:r w:rsidR="00E917D0" w:rsidRPr="00837FC8">
        <w:rPr>
          <w:rFonts w:ascii="Cambria" w:hAnsi="Cambria"/>
          <w:b/>
          <w:bCs/>
          <w:sz w:val="24"/>
          <w:szCs w:val="24"/>
        </w:rPr>
        <w:t>/inżynieryjnej hydrotechnicznej</w:t>
      </w:r>
      <w:r w:rsidR="00672D19" w:rsidRPr="00837FC8">
        <w:rPr>
          <w:rFonts w:ascii="Cambria" w:hAnsi="Cambria"/>
          <w:b/>
          <w:bCs/>
          <w:sz w:val="24"/>
          <w:szCs w:val="24"/>
        </w:rPr>
        <w:t xml:space="preserve"> </w:t>
      </w:r>
      <w:r w:rsidRPr="00837FC8">
        <w:rPr>
          <w:rFonts w:ascii="Cambria" w:hAnsi="Cambria" w:cs="ArialNarrow"/>
          <w:sz w:val="24"/>
          <w:szCs w:val="24"/>
        </w:rPr>
        <w:t xml:space="preserve">w osobie: ………………….; nr tel.:……………………..; </w:t>
      </w:r>
      <w:proofErr w:type="spellStart"/>
      <w:r w:rsidRPr="00837FC8">
        <w:rPr>
          <w:rFonts w:ascii="Cambria" w:hAnsi="Cambria" w:cs="ArialNarrow"/>
          <w:sz w:val="24"/>
          <w:szCs w:val="24"/>
        </w:rPr>
        <w:t>upr</w:t>
      </w:r>
      <w:proofErr w:type="spellEnd"/>
      <w:r w:rsidRPr="00837FC8">
        <w:rPr>
          <w:rFonts w:ascii="Cambria" w:hAnsi="Cambria" w:cs="ArialNarrow"/>
          <w:sz w:val="24"/>
          <w:szCs w:val="24"/>
        </w:rPr>
        <w:t>. bud. nr: ……………………………. ;</w:t>
      </w:r>
    </w:p>
    <w:p w:rsidR="00AA1B6C" w:rsidRPr="00837FC8" w:rsidRDefault="00AA1B6C" w:rsidP="00BE4475">
      <w:pPr>
        <w:widowControl/>
        <w:numPr>
          <w:ilvl w:val="0"/>
          <w:numId w:val="66"/>
        </w:numPr>
        <w:suppressAutoHyphens w:val="0"/>
        <w:autoSpaceDE w:val="0"/>
        <w:autoSpaceDN w:val="0"/>
        <w:spacing w:after="0"/>
        <w:contextualSpacing/>
        <w:textAlignment w:val="auto"/>
        <w:rPr>
          <w:rFonts w:ascii="Cambria" w:hAnsi="Cambria" w:cs="ArialNarrow"/>
          <w:sz w:val="24"/>
          <w:szCs w:val="24"/>
        </w:rPr>
      </w:pPr>
      <w:r w:rsidRPr="00837FC8">
        <w:rPr>
          <w:rFonts w:ascii="Cambria" w:hAnsi="Cambria" w:cs="ArialNarrow"/>
          <w:sz w:val="24"/>
          <w:szCs w:val="24"/>
        </w:rPr>
        <w:t>Kierownika budowy w specjalności</w:t>
      </w:r>
      <w:r w:rsidR="00410412" w:rsidRPr="00837FC8">
        <w:rPr>
          <w:rFonts w:ascii="Cambria" w:hAnsi="Cambria" w:cs="ArialNarrow"/>
          <w:sz w:val="24"/>
          <w:szCs w:val="24"/>
        </w:rPr>
        <w:t>:</w:t>
      </w:r>
      <w:r w:rsidRPr="00837FC8">
        <w:rPr>
          <w:rFonts w:ascii="Cambria" w:hAnsi="Cambria" w:cs="ArialNarrow"/>
          <w:sz w:val="24"/>
          <w:szCs w:val="24"/>
        </w:rPr>
        <w:t xml:space="preserve"> </w:t>
      </w:r>
      <w:r w:rsidR="00CB730B" w:rsidRPr="00837FC8">
        <w:rPr>
          <w:rFonts w:ascii="Cambria" w:hAnsi="Cambria"/>
          <w:b/>
          <w:bCs/>
          <w:sz w:val="24"/>
          <w:szCs w:val="24"/>
        </w:rPr>
        <w:t>instalacyjnej w zakresie sieci, instalacji i urządzeń wentylacyjnych, wodociągowych i kanalizacyjnych</w:t>
      </w:r>
      <w:r w:rsidR="00E917D0" w:rsidRPr="00837FC8">
        <w:rPr>
          <w:rFonts w:ascii="Cambria" w:hAnsi="Cambria"/>
          <w:b/>
          <w:bCs/>
          <w:sz w:val="24"/>
          <w:szCs w:val="24"/>
        </w:rPr>
        <w:t>/</w:t>
      </w:r>
      <w:r w:rsidR="00D25203" w:rsidRPr="00837FC8">
        <w:rPr>
          <w:rFonts w:ascii="Cambria" w:hAnsi="Cambria"/>
          <w:b/>
          <w:bCs/>
          <w:sz w:val="24"/>
          <w:szCs w:val="24"/>
        </w:rPr>
        <w:t>inżynieryjnej hydrotechnicznej</w:t>
      </w:r>
      <w:r w:rsidR="00CB730B" w:rsidRPr="00837FC8">
        <w:rPr>
          <w:rFonts w:ascii="Cambria" w:hAnsi="Cambria"/>
          <w:sz w:val="24"/>
          <w:szCs w:val="24"/>
        </w:rPr>
        <w:t xml:space="preserve">, </w:t>
      </w:r>
      <w:r w:rsidRPr="00837FC8">
        <w:rPr>
          <w:rFonts w:ascii="Cambria" w:hAnsi="Cambria" w:cs="ArialNarrow"/>
          <w:sz w:val="24"/>
          <w:szCs w:val="24"/>
        </w:rPr>
        <w:t>w osobie: ………………….; nr tel.:…………………</w:t>
      </w:r>
      <w:r w:rsidR="0078161A" w:rsidRPr="00837FC8">
        <w:rPr>
          <w:rFonts w:ascii="Cambria" w:hAnsi="Cambria" w:cs="ArialNarrow"/>
          <w:sz w:val="24"/>
          <w:szCs w:val="24"/>
        </w:rPr>
        <w:t xml:space="preserve">….. ; </w:t>
      </w:r>
      <w:proofErr w:type="spellStart"/>
      <w:r w:rsidR="0078161A" w:rsidRPr="00837FC8">
        <w:rPr>
          <w:rFonts w:ascii="Cambria" w:hAnsi="Cambria" w:cs="ArialNarrow"/>
          <w:sz w:val="24"/>
          <w:szCs w:val="24"/>
        </w:rPr>
        <w:t>upr</w:t>
      </w:r>
      <w:proofErr w:type="spellEnd"/>
      <w:r w:rsidR="0078161A" w:rsidRPr="00837FC8">
        <w:rPr>
          <w:rFonts w:ascii="Cambria" w:hAnsi="Cambria" w:cs="ArialNarrow"/>
          <w:sz w:val="24"/>
          <w:szCs w:val="24"/>
        </w:rPr>
        <w:t>. bud. nr: …………………………….</w:t>
      </w:r>
    </w:p>
    <w:p w:rsidR="00A424D7" w:rsidRPr="00A4154B" w:rsidRDefault="00A424D7" w:rsidP="007B2E3C">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A4154B">
        <w:rPr>
          <w:rFonts w:ascii="Cambria" w:hAnsi="Cambria"/>
          <w:color w:val="000000"/>
          <w:sz w:val="24"/>
          <w:szCs w:val="24"/>
        </w:rPr>
        <w:t xml:space="preserve">Wykonawca powinien skierować do realizacji zamówienia personel wskazany w wykazie osób złożonym w postępowaniu. Zmiana którejkolwiek z </w:t>
      </w:r>
      <w:r w:rsidRPr="00A4154B">
        <w:rPr>
          <w:rFonts w:ascii="Cambria" w:eastAsia="Calibri" w:hAnsi="Cambria"/>
          <w:sz w:val="24"/>
          <w:szCs w:val="24"/>
          <w:lang w:eastAsia="en-US"/>
        </w:rPr>
        <w:t xml:space="preserve">osób wskazanych w ust. </w:t>
      </w:r>
      <w:r w:rsidR="000041E8">
        <w:rPr>
          <w:rFonts w:ascii="Cambria" w:eastAsia="Calibri" w:hAnsi="Cambria"/>
          <w:sz w:val="24"/>
          <w:szCs w:val="24"/>
          <w:lang w:eastAsia="en-US"/>
        </w:rPr>
        <w:t>4</w:t>
      </w:r>
      <w:r w:rsidRPr="00A4154B">
        <w:rPr>
          <w:rFonts w:ascii="Cambria" w:hAnsi="Cambria"/>
          <w:color w:val="000000"/>
          <w:sz w:val="24"/>
          <w:szCs w:val="24"/>
        </w:rPr>
        <w:t>, w trakcie realizacji umowy, musi być uzasadniona przez Wykonawcę na piśmie i zaakceptowana przez Zamawiającego.</w:t>
      </w:r>
    </w:p>
    <w:p w:rsidR="00A424D7" w:rsidRPr="00EC702D" w:rsidRDefault="00A424D7" w:rsidP="007B2E3C">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A4154B">
        <w:rPr>
          <w:rFonts w:ascii="Cambria" w:hAnsi="Cambria"/>
          <w:color w:val="000000"/>
          <w:sz w:val="24"/>
          <w:szCs w:val="24"/>
        </w:rPr>
        <w:t>Wykonawca jest obowiązany z własnej inicjatywy zaproponować</w:t>
      </w:r>
      <w:r w:rsidRPr="00EC702D">
        <w:rPr>
          <w:rFonts w:ascii="Cambria" w:hAnsi="Cambria"/>
          <w:color w:val="000000"/>
          <w:sz w:val="24"/>
          <w:szCs w:val="24"/>
        </w:rPr>
        <w:t xml:space="preserve"> nowy skład personelu w następujących przypadkach: urlopu lub zwolnienia trwającego dłużej niż 14 dni, śmierci, choroby lub innych przyczyn i zdarzeń losowych </w:t>
      </w:r>
      <w:r w:rsidRPr="00EC702D">
        <w:rPr>
          <w:rFonts w:ascii="Cambria" w:hAnsi="Cambria" w:cs="Arial"/>
          <w:color w:val="000000"/>
          <w:sz w:val="24"/>
          <w:szCs w:val="24"/>
        </w:rPr>
        <w:t xml:space="preserve">w terminie </w:t>
      </w:r>
      <w:r w:rsidR="00A4154B">
        <w:rPr>
          <w:rFonts w:ascii="Cambria" w:hAnsi="Cambria" w:cs="Arial"/>
          <w:color w:val="000000"/>
          <w:sz w:val="24"/>
          <w:szCs w:val="24"/>
        </w:rPr>
        <w:br/>
      </w:r>
      <w:r w:rsidRPr="00EC702D">
        <w:rPr>
          <w:rFonts w:ascii="Cambria" w:hAnsi="Cambria" w:cs="Arial"/>
          <w:color w:val="000000"/>
          <w:sz w:val="24"/>
          <w:szCs w:val="24"/>
        </w:rPr>
        <w:t>14 dni od daty powzięcia przez Wykonawcę wiadomości o zaistnieniu powyższych zdarzeń.</w:t>
      </w:r>
    </w:p>
    <w:p w:rsidR="00A424D7" w:rsidRPr="00EC702D" w:rsidRDefault="00A424D7" w:rsidP="007B2E3C">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lastRenderedPageBreak/>
        <w:t xml:space="preserve">Zamawiający zaakceptuje taką zmianę w terminie 14 dni od daty przedłożenia propozycji, wyłącznie wtedy, gdy odpowiednio do funkcji kwalifikacje i doświadczenie wskazanych osób będą spełniały wymagania określone w SWZ </w:t>
      </w:r>
      <w:r w:rsidR="00A4154B">
        <w:rPr>
          <w:rFonts w:ascii="Cambria" w:hAnsi="Cambria"/>
          <w:color w:val="000000"/>
          <w:sz w:val="24"/>
          <w:szCs w:val="24"/>
        </w:rPr>
        <w:br/>
      </w:r>
      <w:r w:rsidRPr="00EC702D">
        <w:rPr>
          <w:rFonts w:ascii="Cambria" w:hAnsi="Cambria"/>
          <w:color w:val="000000"/>
          <w:sz w:val="24"/>
          <w:szCs w:val="24"/>
        </w:rPr>
        <w:t xml:space="preserve">a dokonana zmiana nie spowoduje wydłużenia terminu wykonania umowy, przy czym stanowi to uprawnienie nie zaś obowiązek Zamawiającego do akceptacji takiej zmiany. </w:t>
      </w:r>
    </w:p>
    <w:p w:rsidR="00A424D7" w:rsidRPr="00EC702D" w:rsidRDefault="00A424D7" w:rsidP="007B2E3C">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lub osoba upoważniona przez Zamawiającego może wystąpić </w:t>
      </w:r>
      <w:r w:rsidRPr="00EC702D">
        <w:rPr>
          <w:rFonts w:ascii="Cambria" w:hAnsi="Cambria"/>
          <w:color w:val="000000"/>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EC702D">
        <w:rPr>
          <w:rFonts w:ascii="Cambria" w:hAnsi="Cambria" w:cs="Arial"/>
          <w:color w:val="000000"/>
          <w:sz w:val="24"/>
          <w:szCs w:val="24"/>
        </w:rPr>
        <w:t xml:space="preserve"> od daty doręczenia wniosku</w:t>
      </w:r>
      <w:r w:rsidRPr="00EC702D">
        <w:rPr>
          <w:rFonts w:ascii="Cambria" w:hAnsi="Cambria"/>
          <w:color w:val="000000"/>
          <w:sz w:val="24"/>
          <w:szCs w:val="24"/>
        </w:rPr>
        <w:t xml:space="preserve"> inną osobą spełniająca wymagania zawarte w SWZ i niniejszej umowie.</w:t>
      </w:r>
    </w:p>
    <w:p w:rsidR="00A424D7" w:rsidRPr="00EC702D" w:rsidRDefault="00A424D7" w:rsidP="007B2E3C">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Kierownik budowy działać będzie w granicach umocowania określonego w ustawie Prawo budowlane.</w:t>
      </w:r>
    </w:p>
    <w:p w:rsidR="00A424D7" w:rsidRPr="00EC702D" w:rsidRDefault="00A424D7" w:rsidP="00B83CE6">
      <w:pPr>
        <w:widowControl/>
        <w:suppressAutoHyphens w:val="0"/>
        <w:autoSpaceDE w:val="0"/>
        <w:autoSpaceDN w:val="0"/>
        <w:spacing w:after="0"/>
        <w:ind w:left="426"/>
        <w:contextualSpacing/>
        <w:textAlignment w:val="auto"/>
        <w:rPr>
          <w:rFonts w:ascii="Cambria" w:eastAsia="Calibri" w:hAnsi="Cambria"/>
          <w:sz w:val="24"/>
          <w:szCs w:val="24"/>
          <w:lang w:eastAsia="en-US"/>
        </w:rPr>
      </w:pPr>
    </w:p>
    <w:p w:rsidR="00F52F18" w:rsidRPr="00B17751" w:rsidRDefault="00F52F18" w:rsidP="00B83CE6">
      <w:pPr>
        <w:autoSpaceDE w:val="0"/>
        <w:autoSpaceDN w:val="0"/>
        <w:spacing w:after="0"/>
        <w:ind w:left="426"/>
        <w:jc w:val="center"/>
        <w:rPr>
          <w:rFonts w:ascii="Cambria" w:eastAsia="Calibri" w:hAnsi="Cambria"/>
          <w:b/>
          <w:bCs/>
          <w:sz w:val="24"/>
          <w:szCs w:val="24"/>
          <w:lang w:eastAsia="en-US"/>
        </w:rPr>
      </w:pPr>
      <w:r w:rsidRPr="00B17751">
        <w:rPr>
          <w:rFonts w:ascii="Cambria" w:eastAsia="Calibri" w:hAnsi="Cambria"/>
          <w:b/>
          <w:bCs/>
          <w:sz w:val="24"/>
          <w:szCs w:val="24"/>
          <w:lang w:eastAsia="en-US"/>
        </w:rPr>
        <w:t>§ 10</w:t>
      </w:r>
    </w:p>
    <w:p w:rsidR="00F52F18" w:rsidRPr="00B17751" w:rsidRDefault="00F52F18" w:rsidP="00B83CE6">
      <w:pPr>
        <w:autoSpaceDE w:val="0"/>
        <w:autoSpaceDN w:val="0"/>
        <w:spacing w:after="0"/>
        <w:ind w:left="426"/>
        <w:jc w:val="center"/>
        <w:rPr>
          <w:rFonts w:ascii="Cambria" w:eastAsia="Calibri" w:hAnsi="Cambria"/>
          <w:b/>
          <w:bCs/>
          <w:sz w:val="24"/>
          <w:szCs w:val="24"/>
        </w:rPr>
      </w:pPr>
      <w:r w:rsidRPr="00B17751">
        <w:rPr>
          <w:rFonts w:ascii="Cambria" w:eastAsia="Calibri" w:hAnsi="Cambria"/>
          <w:b/>
          <w:bCs/>
          <w:sz w:val="24"/>
          <w:szCs w:val="24"/>
        </w:rPr>
        <w:t>Procedura zapewnienia jakości</w:t>
      </w:r>
    </w:p>
    <w:p w:rsidR="00F52F18" w:rsidRPr="00B17751" w:rsidRDefault="00F52F18" w:rsidP="007B2E3C">
      <w:pPr>
        <w:widowControl/>
        <w:numPr>
          <w:ilvl w:val="0"/>
          <w:numId w:val="26"/>
        </w:numPr>
        <w:suppressAutoHyphens w:val="0"/>
        <w:autoSpaceDE w:val="0"/>
        <w:autoSpaceDN w:val="0"/>
        <w:spacing w:after="0"/>
        <w:ind w:left="426" w:hanging="284"/>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Miesięczne raporty o postępie </w:t>
      </w:r>
      <w:r w:rsidR="004C0782">
        <w:rPr>
          <w:rFonts w:ascii="Cambria" w:eastAsia="Calibri" w:hAnsi="Cambria"/>
          <w:sz w:val="24"/>
          <w:szCs w:val="24"/>
          <w:lang w:eastAsia="pl-PL"/>
        </w:rPr>
        <w:t xml:space="preserve">projektowania </w:t>
      </w:r>
      <w:r w:rsidRPr="00B17751">
        <w:rPr>
          <w:rFonts w:ascii="Cambria" w:eastAsia="Calibri" w:hAnsi="Cambria"/>
          <w:sz w:val="24"/>
          <w:szCs w:val="24"/>
          <w:lang w:eastAsia="pl-PL"/>
        </w:rPr>
        <w:t xml:space="preserve">i </w:t>
      </w:r>
      <w:r w:rsidR="004C0782">
        <w:rPr>
          <w:rFonts w:ascii="Cambria" w:eastAsia="Calibri" w:hAnsi="Cambria"/>
          <w:sz w:val="24"/>
          <w:szCs w:val="24"/>
          <w:lang w:eastAsia="pl-PL"/>
        </w:rPr>
        <w:t xml:space="preserve">wykonywania </w:t>
      </w:r>
      <w:r w:rsidRPr="00B17751">
        <w:rPr>
          <w:rFonts w:ascii="Cambria" w:eastAsia="Calibri" w:hAnsi="Cambria"/>
          <w:sz w:val="24"/>
          <w:szCs w:val="24"/>
          <w:lang w:eastAsia="pl-PL"/>
        </w:rPr>
        <w:t xml:space="preserve">robót będą przygotowane przez Wykonawcę według wzoru opracowanego przez inspektora nadzoru i przedkładane mu oraz Zamawiającemu e-mailem oraz w formie pisemnej w terminie </w:t>
      </w:r>
      <w:r>
        <w:rPr>
          <w:rFonts w:ascii="Cambria" w:eastAsia="Calibri" w:hAnsi="Cambria"/>
          <w:sz w:val="24"/>
          <w:szCs w:val="24"/>
          <w:lang w:eastAsia="pl-PL"/>
        </w:rPr>
        <w:t>5</w:t>
      </w:r>
      <w:r w:rsidRPr="00B17751">
        <w:rPr>
          <w:rFonts w:ascii="Cambria" w:eastAsia="Calibri" w:hAnsi="Cambria"/>
          <w:sz w:val="24"/>
          <w:szCs w:val="24"/>
          <w:lang w:eastAsia="pl-PL"/>
        </w:rPr>
        <w:t xml:space="preserve"> dni od ostatniego dnia okresu, którego dany raport dotyczy, po jednym egzemplarzu dla Inspektora oraz Zamawiającego.</w:t>
      </w:r>
    </w:p>
    <w:p w:rsidR="00F52F18" w:rsidRPr="00B17751" w:rsidRDefault="00F52F18" w:rsidP="007B2E3C">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W przypadku, gdy </w:t>
      </w:r>
      <w:r w:rsidR="002B7D59">
        <w:rPr>
          <w:rFonts w:ascii="Cambria" w:eastAsia="Calibri" w:hAnsi="Cambria"/>
          <w:sz w:val="24"/>
          <w:szCs w:val="24"/>
          <w:lang w:eastAsia="pl-PL"/>
        </w:rPr>
        <w:t>w</w:t>
      </w:r>
      <w:r w:rsidRPr="00B17751">
        <w:rPr>
          <w:rFonts w:ascii="Cambria" w:eastAsia="Calibri" w:hAnsi="Cambria"/>
          <w:sz w:val="24"/>
          <w:szCs w:val="24"/>
          <w:lang w:eastAsia="pl-PL"/>
        </w:rPr>
        <w:t xml:space="preserve">ykonawca rozpocznie </w:t>
      </w:r>
      <w:r w:rsidR="004C0782">
        <w:rPr>
          <w:rFonts w:ascii="Cambria" w:eastAsia="Calibri" w:hAnsi="Cambria"/>
          <w:sz w:val="24"/>
          <w:szCs w:val="24"/>
          <w:lang w:eastAsia="pl-PL"/>
        </w:rPr>
        <w:t xml:space="preserve">projekt lub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oboty w drugiej połowie miesiąca, wówczas pierwszy </w:t>
      </w:r>
      <w:r w:rsidR="002B7D59">
        <w:rPr>
          <w:rFonts w:ascii="Cambria" w:eastAsia="Calibri" w:hAnsi="Cambria"/>
          <w:sz w:val="24"/>
          <w:szCs w:val="24"/>
          <w:lang w:eastAsia="pl-PL"/>
        </w:rPr>
        <w:t>m</w:t>
      </w:r>
      <w:r w:rsidRPr="00B17751">
        <w:rPr>
          <w:rFonts w:ascii="Cambria" w:eastAsia="Calibri" w:hAnsi="Cambria"/>
          <w:sz w:val="24"/>
          <w:szCs w:val="24"/>
          <w:lang w:eastAsia="pl-PL"/>
        </w:rPr>
        <w:t xml:space="preserve">iesięczny </w:t>
      </w:r>
      <w:r w:rsidR="002B7D59">
        <w:rPr>
          <w:rFonts w:ascii="Cambria" w:eastAsia="Calibri" w:hAnsi="Cambria"/>
          <w:sz w:val="24"/>
          <w:szCs w:val="24"/>
          <w:lang w:eastAsia="pl-PL"/>
        </w:rPr>
        <w:t>r</w:t>
      </w:r>
      <w:r w:rsidRPr="00B17751">
        <w:rPr>
          <w:rFonts w:ascii="Cambria" w:eastAsia="Calibri" w:hAnsi="Cambria"/>
          <w:sz w:val="24"/>
          <w:szCs w:val="24"/>
          <w:lang w:eastAsia="pl-PL"/>
        </w:rPr>
        <w:t>aport złoży w terminie 3 dni po upływie kolejnego miesiąca. Raport ten będzie obejmował okres od początku realizacji.</w:t>
      </w:r>
    </w:p>
    <w:p w:rsidR="00F52F18" w:rsidRPr="00B17751" w:rsidRDefault="00F52F18" w:rsidP="007B2E3C">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Po przekazaniu przez Wykonawcę miesięcznego raportu o postępie prac </w:t>
      </w:r>
      <w:r w:rsidR="004C0782">
        <w:rPr>
          <w:rFonts w:ascii="Cambria" w:eastAsia="Calibri" w:hAnsi="Cambria"/>
          <w:sz w:val="24"/>
          <w:szCs w:val="24"/>
          <w:lang w:eastAsia="pl-PL"/>
        </w:rPr>
        <w:t xml:space="preserve">projektowych </w:t>
      </w:r>
      <w:r w:rsidRPr="00B17751">
        <w:rPr>
          <w:rFonts w:ascii="Cambria" w:eastAsia="Calibri" w:hAnsi="Cambria"/>
          <w:sz w:val="24"/>
          <w:szCs w:val="24"/>
          <w:lang w:eastAsia="pl-PL"/>
        </w:rPr>
        <w:t xml:space="preserve">i robót lub w terminie określonym przez inspektora nadzoru lub </w:t>
      </w:r>
      <w:r w:rsidR="002B7D59">
        <w:rPr>
          <w:rFonts w:ascii="Cambria" w:eastAsia="Calibri" w:hAnsi="Cambria"/>
          <w:sz w:val="24"/>
          <w:szCs w:val="24"/>
          <w:lang w:eastAsia="pl-PL"/>
        </w:rPr>
        <w:t>z</w:t>
      </w:r>
      <w:r w:rsidRPr="00B17751">
        <w:rPr>
          <w:rFonts w:ascii="Cambria" w:eastAsia="Calibri" w:hAnsi="Cambria"/>
          <w:sz w:val="24"/>
          <w:szCs w:val="24"/>
          <w:lang w:eastAsia="pl-PL"/>
        </w:rPr>
        <w:t xml:space="preserve">amawiającego, na </w:t>
      </w:r>
      <w:r w:rsidR="002B7D59">
        <w:rPr>
          <w:rFonts w:ascii="Cambria" w:eastAsia="Calibri" w:hAnsi="Cambria"/>
          <w:sz w:val="24"/>
          <w:szCs w:val="24"/>
          <w:lang w:eastAsia="pl-PL"/>
        </w:rPr>
        <w:t>p</w:t>
      </w:r>
      <w:r w:rsidRPr="00B17751">
        <w:rPr>
          <w:rFonts w:ascii="Cambria" w:eastAsia="Calibri" w:hAnsi="Cambria"/>
          <w:sz w:val="24"/>
          <w:szCs w:val="24"/>
          <w:lang w:eastAsia="pl-PL"/>
        </w:rPr>
        <w:t xml:space="preserve">lacu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lub w innym uzgodnionym przez </w:t>
      </w:r>
      <w:r w:rsidR="002B7D59">
        <w:rPr>
          <w:rFonts w:ascii="Cambria" w:eastAsia="Calibri" w:hAnsi="Cambria"/>
          <w:sz w:val="24"/>
          <w:szCs w:val="24"/>
          <w:lang w:eastAsia="pl-PL"/>
        </w:rPr>
        <w:t>s</w:t>
      </w:r>
      <w:r w:rsidRPr="00B17751">
        <w:rPr>
          <w:rFonts w:ascii="Cambria" w:eastAsia="Calibri" w:hAnsi="Cambria"/>
          <w:sz w:val="24"/>
          <w:szCs w:val="24"/>
          <w:lang w:eastAsia="pl-PL"/>
        </w:rPr>
        <w:t xml:space="preserve">trony miejscu, </w:t>
      </w:r>
      <w:r w:rsidR="002B7D59">
        <w:rPr>
          <w:rFonts w:ascii="Cambria" w:eastAsia="Calibri" w:hAnsi="Cambria"/>
          <w:sz w:val="24"/>
          <w:szCs w:val="24"/>
          <w:lang w:eastAsia="pl-PL"/>
        </w:rPr>
        <w:t>zamawiający ma prawo zwołania 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w:t>
      </w:r>
      <w:r w:rsidR="002B7D59" w:rsidRPr="00B17751">
        <w:rPr>
          <w:rFonts w:ascii="Cambria" w:eastAsia="Calibri" w:hAnsi="Cambria"/>
          <w:sz w:val="24"/>
          <w:szCs w:val="24"/>
          <w:lang w:eastAsia="pl-PL"/>
        </w:rPr>
        <w:t xml:space="preserve">z udziałem inspektora nadzoru </w:t>
      </w:r>
      <w:r w:rsidR="00A4154B">
        <w:rPr>
          <w:rFonts w:ascii="Cambria" w:eastAsia="Calibri" w:hAnsi="Cambria"/>
          <w:sz w:val="24"/>
          <w:szCs w:val="24"/>
          <w:lang w:eastAsia="pl-PL"/>
        </w:rPr>
        <w:br/>
      </w:r>
      <w:r w:rsidR="002B7D59" w:rsidRPr="00B17751">
        <w:rPr>
          <w:rFonts w:ascii="Cambria" w:eastAsia="Calibri" w:hAnsi="Cambria"/>
          <w:sz w:val="24"/>
          <w:szCs w:val="24"/>
          <w:lang w:eastAsia="pl-PL"/>
        </w:rPr>
        <w:t xml:space="preserve">i przedstawiciela </w:t>
      </w:r>
      <w:r w:rsidR="002B7D59">
        <w:rPr>
          <w:rFonts w:ascii="Cambria" w:eastAsia="Calibri" w:hAnsi="Cambria"/>
          <w:sz w:val="24"/>
          <w:szCs w:val="24"/>
          <w:lang w:eastAsia="pl-PL"/>
        </w:rPr>
        <w:t>w</w:t>
      </w:r>
      <w:r w:rsidR="002B7D59" w:rsidRPr="00B17751">
        <w:rPr>
          <w:rFonts w:ascii="Cambria" w:eastAsia="Calibri" w:hAnsi="Cambria"/>
          <w:sz w:val="24"/>
          <w:szCs w:val="24"/>
          <w:lang w:eastAsia="pl-PL"/>
        </w:rPr>
        <w:t xml:space="preserve">ykonawcy zebrania </w:t>
      </w:r>
      <w:r w:rsidRPr="00B17751">
        <w:rPr>
          <w:rFonts w:ascii="Cambria" w:eastAsia="Calibri" w:hAnsi="Cambria"/>
          <w:sz w:val="24"/>
          <w:szCs w:val="24"/>
          <w:lang w:eastAsia="pl-PL"/>
        </w:rPr>
        <w:t xml:space="preserve">w celu omówienia raportu o postępie prac </w:t>
      </w:r>
      <w:r w:rsidR="00A4154B">
        <w:rPr>
          <w:rFonts w:ascii="Cambria" w:eastAsia="Calibri" w:hAnsi="Cambria"/>
          <w:sz w:val="24"/>
          <w:szCs w:val="24"/>
          <w:lang w:eastAsia="pl-PL"/>
        </w:rPr>
        <w:br/>
      </w:r>
      <w:r w:rsidRPr="00B17751">
        <w:rPr>
          <w:rFonts w:ascii="Cambria" w:eastAsia="Calibri" w:hAnsi="Cambria"/>
          <w:sz w:val="24"/>
          <w:szCs w:val="24"/>
          <w:lang w:eastAsia="pl-PL"/>
        </w:rPr>
        <w:t xml:space="preserve">i robót oraz omówienia problemów związanych z realizacją prac </w:t>
      </w:r>
      <w:r w:rsidR="004C0782">
        <w:rPr>
          <w:rFonts w:ascii="Cambria" w:eastAsia="Calibri" w:hAnsi="Cambria"/>
          <w:sz w:val="24"/>
          <w:szCs w:val="24"/>
          <w:lang w:eastAsia="pl-PL"/>
        </w:rPr>
        <w:t xml:space="preserve">projektowych </w:t>
      </w:r>
      <w:r w:rsidR="00A4154B">
        <w:rPr>
          <w:rFonts w:ascii="Cambria" w:eastAsia="Calibri" w:hAnsi="Cambria"/>
          <w:sz w:val="24"/>
          <w:szCs w:val="24"/>
          <w:lang w:eastAsia="pl-PL"/>
        </w:rPr>
        <w:br/>
      </w:r>
      <w:r w:rsidRPr="00B17751">
        <w:rPr>
          <w:rFonts w:ascii="Cambria" w:eastAsia="Calibri" w:hAnsi="Cambria"/>
          <w:sz w:val="24"/>
          <w:szCs w:val="24"/>
          <w:lang w:eastAsia="pl-PL"/>
        </w:rPr>
        <w:t xml:space="preserve">i robót objętych </w:t>
      </w:r>
      <w:r w:rsidR="004C0782">
        <w:rPr>
          <w:rFonts w:ascii="Cambria" w:eastAsia="Calibri" w:hAnsi="Cambria"/>
          <w:sz w:val="24"/>
          <w:szCs w:val="24"/>
          <w:lang w:eastAsia="pl-PL"/>
        </w:rPr>
        <w:t>umową</w:t>
      </w:r>
      <w:r w:rsidRPr="00B17751">
        <w:rPr>
          <w:rFonts w:ascii="Cambria" w:eastAsia="Calibri" w:hAnsi="Cambria"/>
          <w:sz w:val="24"/>
          <w:szCs w:val="24"/>
          <w:lang w:eastAsia="pl-PL"/>
        </w:rPr>
        <w:t xml:space="preserve">. Wykaz problemów stanowiących zagrożenie dla prawidłowej, zgodnej z zakładanymi terminami realizacji inwestycji, każdorazowo, w terminie najpóźniej na 7 dni przed planowanym zebraniem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zostanie przez Wykonawcę dostarczony inspektowi nadzoru oraz Zamawiającemu. W zebraniach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udowy, według własnego uznania może brać udział przedstawiciel Zamawiającego a także inne osoby, których udział będzie konieczny lub pożądany zdaniem inspektora nadzoru.</w:t>
      </w:r>
    </w:p>
    <w:p w:rsidR="00F52F18" w:rsidRPr="00B17751" w:rsidRDefault="00F52F18" w:rsidP="007B2E3C">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W ciągu 3 dni od dnia, w którym odbyło się zebranie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inspektor nadzoru przekaże </w:t>
      </w:r>
      <w:r w:rsidR="002B7D59">
        <w:rPr>
          <w:rFonts w:ascii="Cambria" w:eastAsia="Calibri" w:hAnsi="Cambria"/>
          <w:sz w:val="24"/>
          <w:szCs w:val="24"/>
          <w:lang w:eastAsia="pl-PL"/>
        </w:rPr>
        <w:t>w</w:t>
      </w:r>
      <w:r w:rsidRPr="00B17751">
        <w:rPr>
          <w:rFonts w:ascii="Cambria" w:eastAsia="Calibri" w:hAnsi="Cambria"/>
          <w:sz w:val="24"/>
          <w:szCs w:val="24"/>
          <w:lang w:eastAsia="pl-PL"/>
        </w:rPr>
        <w:t>ykonawcy</w:t>
      </w:r>
      <w:r w:rsidR="005A6898">
        <w:rPr>
          <w:rFonts w:ascii="Cambria" w:eastAsia="Calibri" w:hAnsi="Cambria"/>
          <w:sz w:val="24"/>
          <w:szCs w:val="24"/>
          <w:lang w:eastAsia="pl-PL"/>
        </w:rPr>
        <w:t xml:space="preserve"> </w:t>
      </w:r>
      <w:r w:rsidRPr="00B17751">
        <w:rPr>
          <w:rFonts w:ascii="Cambria" w:eastAsia="Calibri" w:hAnsi="Cambria"/>
          <w:sz w:val="24"/>
          <w:szCs w:val="24"/>
          <w:lang w:eastAsia="pl-PL"/>
        </w:rPr>
        <w:t>celem uzgodnienia, protokół z odbytego zebrania Rady.</w:t>
      </w:r>
    </w:p>
    <w:p w:rsidR="00F52F18" w:rsidRDefault="00F52F18" w:rsidP="007B2E3C">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Pr>
          <w:rFonts w:ascii="Cambria" w:eastAsia="Calibri" w:hAnsi="Cambria"/>
          <w:sz w:val="24"/>
          <w:szCs w:val="24"/>
          <w:lang w:eastAsia="pl-PL"/>
        </w:rPr>
        <w:t>I</w:t>
      </w:r>
      <w:r w:rsidRPr="00B17751">
        <w:rPr>
          <w:rFonts w:ascii="Cambria" w:eastAsia="Calibri" w:hAnsi="Cambria"/>
          <w:sz w:val="24"/>
          <w:szCs w:val="24"/>
          <w:lang w:eastAsia="pl-PL"/>
        </w:rPr>
        <w:t xml:space="preserve">nspektor nadzoru ma obowiązek zorganizowania i poinformowania zaproszonych osób o terminie i miejscu zebrania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udowy.</w:t>
      </w:r>
    </w:p>
    <w:p w:rsidR="00F52F18" w:rsidRPr="00F52F18" w:rsidRDefault="00F52F18" w:rsidP="007B2E3C">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F52F18">
        <w:rPr>
          <w:rFonts w:ascii="Cambria" w:eastAsia="Calibri" w:hAnsi="Cambria"/>
          <w:sz w:val="24"/>
          <w:szCs w:val="24"/>
          <w:lang w:eastAsia="pl-PL"/>
        </w:rPr>
        <w:lastRenderedPageBreak/>
        <w:t xml:space="preserve">Zamawiający, inspektor nadzoru lub </w:t>
      </w:r>
      <w:r w:rsidR="002B7D59">
        <w:rPr>
          <w:rFonts w:ascii="Cambria" w:eastAsia="Calibri" w:hAnsi="Cambria"/>
          <w:sz w:val="24"/>
          <w:szCs w:val="24"/>
          <w:lang w:eastAsia="pl-PL"/>
        </w:rPr>
        <w:t>w</w:t>
      </w:r>
      <w:r w:rsidRPr="00F52F18">
        <w:rPr>
          <w:rFonts w:ascii="Cambria" w:eastAsia="Calibri" w:hAnsi="Cambria"/>
          <w:sz w:val="24"/>
          <w:szCs w:val="24"/>
          <w:lang w:eastAsia="pl-PL"/>
        </w:rPr>
        <w:t xml:space="preserve">ykonawca mogą zażądać zwołania dodatkowego spotkania w celu omówienia problemów związanych z realizacją prac i robót objętych Kontraktem. Powiadomienie o terminie spotkania powinno być na piśmie dostarczone zainteresowanym z co najmniej 7-dniowym wyprzedzeniem </w:t>
      </w:r>
      <w:r w:rsidR="00A4154B">
        <w:rPr>
          <w:rFonts w:ascii="Cambria" w:eastAsia="Calibri" w:hAnsi="Cambria"/>
          <w:sz w:val="24"/>
          <w:szCs w:val="24"/>
          <w:lang w:eastAsia="pl-PL"/>
        </w:rPr>
        <w:br/>
      </w:r>
      <w:r w:rsidRPr="00F52F18">
        <w:rPr>
          <w:rFonts w:ascii="Cambria" w:eastAsia="Calibri" w:hAnsi="Cambria"/>
          <w:sz w:val="24"/>
          <w:szCs w:val="24"/>
          <w:lang w:eastAsia="pl-PL"/>
        </w:rPr>
        <w:t>i powinno zawierać uzasadnienie zwołania spotkania.</w:t>
      </w:r>
    </w:p>
    <w:p w:rsidR="00F52F18" w:rsidRDefault="00F52F18"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 1</w:t>
      </w:r>
      <w:r w:rsidR="00F52F18">
        <w:rPr>
          <w:rFonts w:ascii="Cambria" w:eastAsia="Calibri" w:hAnsi="Cambria"/>
          <w:b/>
          <w:bCs/>
          <w:sz w:val="24"/>
          <w:szCs w:val="24"/>
          <w:lang w:eastAsia="en-US"/>
        </w:rPr>
        <w:t>1</w:t>
      </w:r>
    </w:p>
    <w:p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Ubezpieczenie</w:t>
      </w:r>
    </w:p>
    <w:p w:rsidR="00A424D7" w:rsidRPr="00122020" w:rsidRDefault="00A424D7" w:rsidP="007B2E3C">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Wykonawca zobowiązuje się do </w:t>
      </w:r>
      <w:r w:rsidR="00F43B80">
        <w:rPr>
          <w:rFonts w:ascii="Cambria" w:eastAsia="Calibri" w:hAnsi="Cambria"/>
          <w:sz w:val="24"/>
          <w:szCs w:val="24"/>
          <w:lang w:eastAsia="en-US"/>
        </w:rPr>
        <w:t xml:space="preserve">posiadania </w:t>
      </w:r>
      <w:r w:rsidRPr="00122020">
        <w:rPr>
          <w:rFonts w:ascii="Cambria" w:eastAsia="Calibri" w:hAnsi="Cambria"/>
          <w:sz w:val="24"/>
          <w:szCs w:val="24"/>
          <w:lang w:eastAsia="en-US"/>
        </w:rPr>
        <w:t>ubezpieczenia od odpowiedzialności cywilnej (OC) na sumę ubezpieczeniową</w:t>
      </w:r>
      <w:r w:rsidRPr="00F43B80">
        <w:rPr>
          <w:rFonts w:ascii="Cambria" w:eastAsia="Calibri" w:hAnsi="Cambria"/>
          <w:sz w:val="24"/>
          <w:szCs w:val="24"/>
          <w:lang w:eastAsia="en-US"/>
        </w:rPr>
        <w:t xml:space="preserve">, </w:t>
      </w:r>
      <w:r w:rsidRPr="00F43B80">
        <w:rPr>
          <w:rFonts w:ascii="Cambria" w:hAnsi="Cambria"/>
          <w:color w:val="000000"/>
          <w:sz w:val="24"/>
          <w:szCs w:val="24"/>
        </w:rPr>
        <w:t>nie mniejszą niż wynagrodzenie umowne brutto wynikające z niniejszej umowy</w:t>
      </w:r>
      <w:r w:rsidRPr="00F43B80">
        <w:rPr>
          <w:rFonts w:ascii="Cambria" w:eastAsia="Calibri" w:hAnsi="Cambria"/>
          <w:sz w:val="24"/>
          <w:szCs w:val="24"/>
          <w:lang w:eastAsia="en-US"/>
        </w:rPr>
        <w:t>.</w:t>
      </w:r>
    </w:p>
    <w:p w:rsidR="00A424D7" w:rsidRPr="00122020" w:rsidRDefault="00A424D7" w:rsidP="007B2E3C">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t>
      </w:r>
      <w:r w:rsidR="00A4154B">
        <w:rPr>
          <w:rFonts w:ascii="Cambria" w:eastAsia="Calibri" w:hAnsi="Cambria"/>
          <w:sz w:val="24"/>
          <w:szCs w:val="24"/>
          <w:lang w:eastAsia="en-US"/>
        </w:rPr>
        <w:br/>
      </w:r>
      <w:r w:rsidRPr="00122020">
        <w:rPr>
          <w:rFonts w:ascii="Cambria" w:eastAsia="Calibri" w:hAnsi="Cambria"/>
          <w:sz w:val="24"/>
          <w:szCs w:val="24"/>
          <w:lang w:eastAsia="en-US"/>
        </w:rPr>
        <w:t xml:space="preserve">w wysokości 2.000 zł za każdy dzień zwłoki. </w:t>
      </w:r>
    </w:p>
    <w:p w:rsidR="00A424D7" w:rsidRPr="00122020" w:rsidRDefault="00A424D7" w:rsidP="007B2E3C">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Przed przekazaniem placu budowy, Wykonawca jest zobowiązany do przedłożenia Zamawiającemu poświadczonych za zgodność z oryginałem kopii polisy ubezpieczeniowej (OC), o których mowa w ust. 1.</w:t>
      </w:r>
    </w:p>
    <w:p w:rsidR="00A424D7" w:rsidRDefault="00A424D7" w:rsidP="007B2E3C">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77606">
        <w:rPr>
          <w:rFonts w:ascii="Cambria" w:eastAsia="Calibri" w:hAnsi="Cambria"/>
          <w:sz w:val="24"/>
          <w:szCs w:val="24"/>
          <w:lang w:eastAsia="en-US"/>
        </w:rPr>
        <w:t>Zakres oraz warunki ubezpieczenia, o którym mowa w ust. 1 podlegają akceptacji Zamawiającego.</w:t>
      </w:r>
    </w:p>
    <w:p w:rsidR="00A671E3" w:rsidRDefault="00A671E3" w:rsidP="00B83CE6">
      <w:pPr>
        <w:widowControl/>
        <w:suppressAutoHyphens w:val="0"/>
        <w:autoSpaceDE w:val="0"/>
        <w:autoSpaceDN w:val="0"/>
        <w:spacing w:after="0"/>
        <w:contextualSpacing/>
        <w:textAlignment w:val="auto"/>
        <w:rPr>
          <w:rFonts w:ascii="Cambria" w:eastAsia="Calibri" w:hAnsi="Cambria"/>
          <w:sz w:val="24"/>
          <w:szCs w:val="24"/>
          <w:lang w:eastAsia="en-US"/>
        </w:rPr>
      </w:pP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Pr>
          <w:rFonts w:ascii="Cambria" w:eastAsia="Calibri" w:hAnsi="Cambria"/>
          <w:b/>
          <w:bCs/>
          <w:sz w:val="24"/>
          <w:szCs w:val="24"/>
          <w:lang w:eastAsia="en-US"/>
        </w:rPr>
        <w:t>2</w:t>
      </w: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Gwarancja i rękojmia. </w:t>
      </w:r>
    </w:p>
    <w:p w:rsidR="004C0782" w:rsidRPr="00E96E9B" w:rsidRDefault="004C0782" w:rsidP="007B2E3C">
      <w:pPr>
        <w:pStyle w:val="Akapitzlist"/>
        <w:numPr>
          <w:ilvl w:val="2"/>
          <w:numId w:val="67"/>
        </w:numPr>
        <w:suppressAutoHyphens/>
        <w:spacing w:after="0"/>
        <w:ind w:left="426" w:hanging="426"/>
        <w:jc w:val="both"/>
        <w:rPr>
          <w:sz w:val="24"/>
          <w:szCs w:val="24"/>
        </w:rPr>
      </w:pPr>
      <w:r w:rsidRPr="005B52EF">
        <w:rPr>
          <w:rFonts w:ascii="Cambria" w:hAnsi="Cambria" w:cs="Cambria"/>
          <w:sz w:val="24"/>
          <w:szCs w:val="24"/>
        </w:rPr>
        <w:t xml:space="preserve">Wykonawca udziela Zamawiającemu gwarancji jakości na przedmiot umowy na </w:t>
      </w:r>
      <w:r w:rsidRPr="00E96E9B">
        <w:rPr>
          <w:rFonts w:ascii="Cambria" w:hAnsi="Cambria" w:cs="Cambria"/>
          <w:sz w:val="24"/>
          <w:szCs w:val="24"/>
        </w:rPr>
        <w:t xml:space="preserve">warunkach określonych w niniejszej umowie i przepisach kodeksu cywilnego. W razie rozbieżności postanowień gwarancyjnych, stosuje </w:t>
      </w:r>
      <w:proofErr w:type="spellStart"/>
      <w:r w:rsidRPr="00E96E9B">
        <w:rPr>
          <w:rFonts w:ascii="Cambria" w:hAnsi="Cambria" w:cs="Cambria"/>
          <w:sz w:val="24"/>
          <w:szCs w:val="24"/>
        </w:rPr>
        <w:t>się̨</w:t>
      </w:r>
      <w:proofErr w:type="spellEnd"/>
      <w:r w:rsidRPr="00E96E9B">
        <w:rPr>
          <w:rFonts w:ascii="Cambria" w:hAnsi="Cambria" w:cs="Cambria"/>
          <w:sz w:val="24"/>
          <w:szCs w:val="24"/>
        </w:rPr>
        <w:t xml:space="preserve"> warunki gwarancyjne bardziej korzystne dla Zamawiającego. </w:t>
      </w:r>
    </w:p>
    <w:p w:rsidR="004C0782" w:rsidRPr="005A05E2" w:rsidRDefault="004C0782" w:rsidP="007B2E3C">
      <w:pPr>
        <w:pStyle w:val="Akapitzlist"/>
        <w:numPr>
          <w:ilvl w:val="2"/>
          <w:numId w:val="67"/>
        </w:numPr>
        <w:suppressAutoHyphens/>
        <w:spacing w:after="0"/>
        <w:ind w:left="426" w:hanging="426"/>
        <w:jc w:val="both"/>
        <w:rPr>
          <w:sz w:val="24"/>
          <w:szCs w:val="24"/>
        </w:rPr>
      </w:pPr>
      <w:r w:rsidRPr="005A05E2">
        <w:rPr>
          <w:rFonts w:ascii="Cambria" w:hAnsi="Cambria" w:cs="Cambria"/>
          <w:sz w:val="24"/>
          <w:szCs w:val="24"/>
        </w:rPr>
        <w:t xml:space="preserve">Wykonawca, zgodnie z </w:t>
      </w:r>
      <w:proofErr w:type="spellStart"/>
      <w:r w:rsidRPr="005A05E2">
        <w:rPr>
          <w:rFonts w:ascii="Cambria" w:hAnsi="Cambria" w:cs="Cambria"/>
          <w:sz w:val="24"/>
          <w:szCs w:val="24"/>
        </w:rPr>
        <w:t>ofertą</w:t>
      </w:r>
      <w:proofErr w:type="spellEnd"/>
      <w:r w:rsidRPr="005A05E2">
        <w:rPr>
          <w:rFonts w:ascii="Cambria" w:hAnsi="Cambria" w:cs="Cambria"/>
          <w:sz w:val="24"/>
          <w:szCs w:val="24"/>
        </w:rPr>
        <w:t>, udziela gwarancji:</w:t>
      </w:r>
    </w:p>
    <w:p w:rsidR="004C0782" w:rsidRPr="005A05E2" w:rsidRDefault="004C0782" w:rsidP="007B2E3C">
      <w:pPr>
        <w:widowControl/>
        <w:numPr>
          <w:ilvl w:val="0"/>
          <w:numId w:val="68"/>
        </w:numPr>
        <w:suppressAutoHyphens w:val="0"/>
        <w:adjustRightInd/>
        <w:spacing w:after="0"/>
        <w:textAlignment w:val="auto"/>
        <w:rPr>
          <w:rFonts w:ascii="Cambria" w:hAnsi="Cambria" w:cs="Helvetica"/>
          <w:bCs/>
          <w:sz w:val="24"/>
          <w:szCs w:val="24"/>
        </w:rPr>
      </w:pPr>
      <w:r w:rsidRPr="005A05E2">
        <w:rPr>
          <w:rFonts w:ascii="Cambria" w:hAnsi="Cambria" w:cs="Helvetica"/>
          <w:b/>
          <w:bCs/>
          <w:sz w:val="24"/>
          <w:szCs w:val="24"/>
        </w:rPr>
        <w:t>Na wykonaną kompletną dokumentację projektową</w:t>
      </w:r>
      <w:r w:rsidRPr="005A05E2">
        <w:rPr>
          <w:rFonts w:ascii="Cambria" w:hAnsi="Cambria" w:cs="Helvetica"/>
          <w:bCs/>
          <w:sz w:val="24"/>
          <w:szCs w:val="24"/>
        </w:rPr>
        <w:t xml:space="preserve"> na okres </w:t>
      </w:r>
      <w:r w:rsidR="0093282D" w:rsidRPr="005A05E2">
        <w:rPr>
          <w:rFonts w:ascii="Cambria" w:hAnsi="Cambria" w:cs="Helvetica"/>
          <w:bCs/>
          <w:sz w:val="24"/>
          <w:szCs w:val="24"/>
        </w:rPr>
        <w:t>36 miesięcy od daty podpisania przez Strony protokołu odbioru końcowego dokumentacji</w:t>
      </w:r>
      <w:r w:rsidRPr="005A05E2">
        <w:rPr>
          <w:rFonts w:ascii="Cambria" w:hAnsi="Cambria" w:cs="Helvetica"/>
          <w:bCs/>
          <w:sz w:val="24"/>
          <w:szCs w:val="24"/>
        </w:rPr>
        <w:t>. Gwarancja dotyczy odpowiedzialności szczeg</w:t>
      </w:r>
      <w:r w:rsidR="0093282D" w:rsidRPr="005A05E2">
        <w:rPr>
          <w:rFonts w:ascii="Cambria" w:hAnsi="Cambria" w:cs="Helvetica"/>
          <w:bCs/>
          <w:sz w:val="24"/>
          <w:szCs w:val="24"/>
        </w:rPr>
        <w:t>ólnie za wady ukryte oraz jakość</w:t>
      </w:r>
      <w:r w:rsidRPr="005A05E2">
        <w:rPr>
          <w:rFonts w:ascii="Cambria" w:hAnsi="Cambria" w:cs="Helvetica"/>
          <w:bCs/>
          <w:sz w:val="24"/>
          <w:szCs w:val="24"/>
        </w:rPr>
        <w:t xml:space="preserve"> opracowanej dokumentacji. Wykonawca gwarantuje tym samym, że po odbiorze dokumentacji nie ujawnią się żadne wady projektu. </w:t>
      </w:r>
    </w:p>
    <w:p w:rsidR="004C0782" w:rsidRPr="00837FC8" w:rsidRDefault="004C0782" w:rsidP="007B2E3C">
      <w:pPr>
        <w:widowControl/>
        <w:numPr>
          <w:ilvl w:val="0"/>
          <w:numId w:val="68"/>
        </w:numPr>
        <w:suppressAutoHyphens w:val="0"/>
        <w:adjustRightInd/>
        <w:spacing w:after="0"/>
        <w:textAlignment w:val="auto"/>
        <w:rPr>
          <w:rFonts w:ascii="Cambria" w:hAnsi="Cambria" w:cs="Helvetica"/>
          <w:bCs/>
          <w:color w:val="000000"/>
          <w:sz w:val="24"/>
          <w:szCs w:val="24"/>
        </w:rPr>
      </w:pPr>
      <w:r w:rsidRPr="00837FC8">
        <w:rPr>
          <w:rFonts w:ascii="Cambria" w:hAnsi="Cambria" w:cs="Helvetica"/>
          <w:b/>
          <w:bCs/>
          <w:color w:val="000000"/>
          <w:sz w:val="24"/>
          <w:szCs w:val="24"/>
        </w:rPr>
        <w:t xml:space="preserve">Na roboty </w:t>
      </w:r>
      <w:r w:rsidRPr="00837FC8">
        <w:rPr>
          <w:rFonts w:ascii="Cambria" w:hAnsi="Cambria" w:cs="Cambria"/>
          <w:b/>
          <w:sz w:val="24"/>
          <w:szCs w:val="24"/>
        </w:rPr>
        <w:t>budowlane</w:t>
      </w:r>
      <w:r w:rsidR="005B069B" w:rsidRPr="00837FC8">
        <w:rPr>
          <w:rFonts w:ascii="Cambria" w:hAnsi="Cambria" w:cs="Cambria"/>
          <w:b/>
          <w:sz w:val="24"/>
          <w:szCs w:val="24"/>
        </w:rPr>
        <w:t xml:space="preserve"> oraz zamontowane urządzenia i wbudowane materiały </w:t>
      </w:r>
      <w:r w:rsidRPr="00837FC8">
        <w:rPr>
          <w:rFonts w:ascii="Cambria" w:hAnsi="Cambria" w:cs="Cambria"/>
          <w:sz w:val="24"/>
          <w:szCs w:val="24"/>
        </w:rPr>
        <w:t xml:space="preserve">– </w:t>
      </w:r>
      <w:r w:rsidRPr="00837FC8">
        <w:rPr>
          <w:rFonts w:ascii="Cambria" w:hAnsi="Cambria" w:cs="Cambria"/>
          <w:b/>
          <w:sz w:val="24"/>
          <w:szCs w:val="24"/>
        </w:rPr>
        <w:t>......................</w:t>
      </w:r>
      <w:r w:rsidRPr="00837FC8">
        <w:rPr>
          <w:rStyle w:val="Odwoanieprzypisudolnego"/>
          <w:rFonts w:ascii="Cambria" w:eastAsia="Calibri" w:hAnsi="Cambria"/>
          <w:b/>
          <w:bCs/>
          <w:sz w:val="24"/>
          <w:szCs w:val="24"/>
          <w:lang w:eastAsia="en-US"/>
        </w:rPr>
        <w:footnoteReference w:id="5"/>
      </w:r>
      <w:r w:rsidRPr="00837FC8">
        <w:rPr>
          <w:rFonts w:ascii="Cambria" w:hAnsi="Cambria" w:cs="Cambria"/>
          <w:b/>
          <w:sz w:val="24"/>
          <w:szCs w:val="24"/>
        </w:rPr>
        <w:t xml:space="preserve"> miesięcy</w:t>
      </w:r>
      <w:r w:rsidRPr="00837FC8">
        <w:rPr>
          <w:rFonts w:ascii="Cambria" w:hAnsi="Cambria" w:cs="Cambria"/>
          <w:sz w:val="24"/>
          <w:szCs w:val="24"/>
        </w:rPr>
        <w:t xml:space="preserve"> od daty podpisania protokołu odbioru końcowego,</w:t>
      </w:r>
    </w:p>
    <w:p w:rsidR="00E77FE4" w:rsidRPr="00837FC8" w:rsidRDefault="00E77FE4" w:rsidP="00E77FE4">
      <w:pPr>
        <w:widowControl/>
        <w:numPr>
          <w:ilvl w:val="0"/>
          <w:numId w:val="68"/>
        </w:numPr>
        <w:suppressAutoHyphens w:val="0"/>
        <w:adjustRightInd/>
        <w:spacing w:after="0"/>
        <w:textAlignment w:val="auto"/>
        <w:rPr>
          <w:rFonts w:ascii="Cambria" w:hAnsi="Cambria" w:cs="Helvetica"/>
          <w:bCs/>
          <w:color w:val="000000"/>
          <w:sz w:val="24"/>
          <w:szCs w:val="24"/>
        </w:rPr>
      </w:pPr>
      <w:r w:rsidRPr="00837FC8">
        <w:rPr>
          <w:rFonts w:ascii="Cambria" w:hAnsi="Cambria"/>
          <w:b/>
          <w:sz w:val="24"/>
          <w:szCs w:val="24"/>
        </w:rPr>
        <w:t xml:space="preserve">Rękojmia </w:t>
      </w:r>
      <w:r w:rsidRPr="00837FC8">
        <w:rPr>
          <w:rFonts w:ascii="Cambria" w:hAnsi="Cambria"/>
          <w:sz w:val="24"/>
          <w:szCs w:val="24"/>
        </w:rPr>
        <w:t xml:space="preserve">za wady fizyczne i prawne na materiały, urządzenia oraz wszelkie prace, w tym dokumentację projektową oraz roboty budowlane wykonane w ramach realizacji przedmiotu zamówienia, udzielona jest na okres </w:t>
      </w:r>
      <w:r w:rsidR="00917266" w:rsidRPr="00837FC8">
        <w:rPr>
          <w:rFonts w:ascii="Cambria" w:hAnsi="Cambria"/>
          <w:b/>
          <w:sz w:val="24"/>
          <w:szCs w:val="24"/>
        </w:rPr>
        <w:t xml:space="preserve">równy </w:t>
      </w:r>
      <w:r w:rsidR="00917266" w:rsidRPr="00837FC8">
        <w:rPr>
          <w:rFonts w:ascii="Cambria" w:hAnsi="Cambria"/>
          <w:b/>
          <w:sz w:val="24"/>
          <w:szCs w:val="24"/>
        </w:rPr>
        <w:lastRenderedPageBreak/>
        <w:t>okresowi gwarancji</w:t>
      </w:r>
      <w:r w:rsidR="00A641BE" w:rsidRPr="00837FC8">
        <w:rPr>
          <w:rFonts w:ascii="Cambria" w:hAnsi="Cambria"/>
          <w:b/>
          <w:sz w:val="24"/>
          <w:szCs w:val="24"/>
        </w:rPr>
        <w:t xml:space="preserve"> na roboty budowlane uwzględniony przez wykonawcę  w ofercie</w:t>
      </w:r>
      <w:r w:rsidRPr="00837FC8">
        <w:rPr>
          <w:rFonts w:ascii="Cambria" w:hAnsi="Cambria"/>
          <w:sz w:val="24"/>
          <w:szCs w:val="24"/>
        </w:rPr>
        <w:t>.</w:t>
      </w:r>
    </w:p>
    <w:p w:rsidR="00A671E3" w:rsidRPr="005A05E2" w:rsidRDefault="00A671E3" w:rsidP="007B2E3C">
      <w:pPr>
        <w:widowControl/>
        <w:numPr>
          <w:ilvl w:val="0"/>
          <w:numId w:val="69"/>
        </w:numPr>
        <w:suppressAutoHyphens w:val="0"/>
        <w:autoSpaceDE w:val="0"/>
        <w:autoSpaceDN w:val="0"/>
        <w:spacing w:after="0"/>
        <w:contextualSpacing/>
        <w:textAlignment w:val="auto"/>
        <w:rPr>
          <w:rFonts w:ascii="Cambria" w:eastAsia="Calibri" w:hAnsi="Cambria"/>
          <w:sz w:val="24"/>
          <w:szCs w:val="24"/>
          <w:lang w:eastAsia="en-US"/>
        </w:rPr>
      </w:pPr>
      <w:r w:rsidRPr="00E24B34">
        <w:rPr>
          <w:rFonts w:ascii="Cambria" w:hAnsi="Cambria"/>
          <w:sz w:val="24"/>
          <w:szCs w:val="24"/>
        </w:rPr>
        <w:t>Wykonawca ponosi odpowiedzialność z tytułu</w:t>
      </w:r>
      <w:r w:rsidRPr="005A05E2">
        <w:rPr>
          <w:rFonts w:ascii="Cambria" w:hAnsi="Cambria"/>
          <w:sz w:val="24"/>
          <w:szCs w:val="24"/>
        </w:rPr>
        <w:t xml:space="preserve">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rsidR="00A671E3" w:rsidRPr="00EC702D" w:rsidRDefault="00A671E3" w:rsidP="007B2E3C">
      <w:pPr>
        <w:widowControl/>
        <w:numPr>
          <w:ilvl w:val="0"/>
          <w:numId w:val="69"/>
        </w:numPr>
        <w:suppressAutoHyphens w:val="0"/>
        <w:autoSpaceDE w:val="0"/>
        <w:autoSpaceDN w:val="0"/>
        <w:spacing w:after="0"/>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rsidR="00A671E3" w:rsidRPr="00EC702D" w:rsidRDefault="00A671E3" w:rsidP="007B2E3C">
      <w:pPr>
        <w:widowControl/>
        <w:numPr>
          <w:ilvl w:val="0"/>
          <w:numId w:val="69"/>
        </w:numPr>
        <w:suppressAutoHyphens w:val="0"/>
        <w:autoSpaceDE w:val="0"/>
        <w:autoSpaceDN w:val="0"/>
        <w:spacing w:after="0"/>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w dniu odbioru końcowego zapewnić Zamawiającego, w formie pisemnej, że wykonane roboty budowlane są wolne od wad fizycznych oraz wad jakościowych.</w:t>
      </w:r>
    </w:p>
    <w:p w:rsidR="00A671E3" w:rsidRPr="00EC702D" w:rsidRDefault="00A671E3" w:rsidP="007B2E3C">
      <w:pPr>
        <w:widowControl/>
        <w:numPr>
          <w:ilvl w:val="0"/>
          <w:numId w:val="69"/>
        </w:numPr>
        <w:suppressAutoHyphens w:val="0"/>
        <w:autoSpaceDE w:val="0"/>
        <w:autoSpaceDN w:val="0"/>
        <w:spacing w:after="0"/>
        <w:ind w:left="567"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udzielonej rękojmi za wady fizyczne oraz gwarancji biegnie od dnia podpisania protokołu odbioru końcowego.</w:t>
      </w:r>
    </w:p>
    <w:p w:rsidR="00A671E3" w:rsidRPr="00EC702D" w:rsidRDefault="00A671E3" w:rsidP="007B2E3C">
      <w:pPr>
        <w:widowControl/>
        <w:numPr>
          <w:ilvl w:val="0"/>
          <w:numId w:val="69"/>
        </w:numPr>
        <w:suppressAutoHyphens w:val="0"/>
        <w:autoSpaceDE w:val="0"/>
        <w:autoSpaceDN w:val="0"/>
        <w:spacing w:after="0"/>
        <w:ind w:left="567"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może wykonywać uprawnienia z tytułu rękojmi za wady fizyczne, niezależnie od uprawnień wynikających z gwarancji.</w:t>
      </w:r>
    </w:p>
    <w:p w:rsidR="00A671E3" w:rsidRPr="00EC702D" w:rsidRDefault="00A671E3" w:rsidP="007B2E3C">
      <w:pPr>
        <w:widowControl/>
        <w:numPr>
          <w:ilvl w:val="0"/>
          <w:numId w:val="69"/>
        </w:numPr>
        <w:suppressAutoHyphens w:val="0"/>
        <w:autoSpaceDE w:val="0"/>
        <w:autoSpaceDN w:val="0"/>
        <w:spacing w:after="0"/>
        <w:ind w:left="567"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rsidR="00A671E3" w:rsidRPr="00EC702D" w:rsidRDefault="00A671E3" w:rsidP="007B2E3C">
      <w:pPr>
        <w:widowControl/>
        <w:numPr>
          <w:ilvl w:val="0"/>
          <w:numId w:val="69"/>
        </w:numPr>
        <w:suppressAutoHyphens w:val="0"/>
        <w:autoSpaceDE w:val="0"/>
        <w:autoSpaceDN w:val="0"/>
        <w:spacing w:after="0"/>
        <w:ind w:left="567"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rsidR="00A671E3" w:rsidRPr="00EC702D" w:rsidRDefault="00A671E3" w:rsidP="007B2E3C">
      <w:pPr>
        <w:widowControl/>
        <w:numPr>
          <w:ilvl w:val="0"/>
          <w:numId w:val="69"/>
        </w:numPr>
        <w:suppressAutoHyphens w:val="0"/>
        <w:autoSpaceDE w:val="0"/>
        <w:autoSpaceDN w:val="0"/>
        <w:spacing w:after="0"/>
        <w:ind w:left="567" w:hanging="426"/>
        <w:contextualSpacing/>
        <w:textAlignment w:val="auto"/>
        <w:rPr>
          <w:rFonts w:ascii="Cambria" w:hAnsi="Cambria"/>
          <w:sz w:val="24"/>
          <w:szCs w:val="24"/>
        </w:rPr>
      </w:pPr>
      <w:r w:rsidRPr="00EC702D">
        <w:rPr>
          <w:rFonts w:ascii="Cambria" w:hAnsi="Cambria"/>
          <w:sz w:val="24"/>
          <w:szCs w:val="24"/>
        </w:rPr>
        <w:t xml:space="preserve">Jeżeli Wykonawca nie usunie wad w terminie określonym w ust. </w:t>
      </w:r>
      <w:r w:rsidR="00A56D8C">
        <w:rPr>
          <w:rFonts w:ascii="Cambria" w:hAnsi="Cambria"/>
          <w:sz w:val="24"/>
          <w:szCs w:val="24"/>
        </w:rPr>
        <w:t>9 lub 10</w:t>
      </w:r>
      <w:r w:rsidRPr="00EC702D">
        <w:rPr>
          <w:rFonts w:ascii="Cambria" w:hAnsi="Cambria"/>
          <w:sz w:val="24"/>
          <w:szCs w:val="24"/>
        </w:rPr>
        <w:t xml:space="preserve">, Zamawiający może zlecić usunięcie ich stronie trzeciej na koszt i ryzyko Wykonawcy. W tym przypadku koszty usuwania wad będą pokrywane w pierwszej kolejności z kwoty zatrzymanej tytułem zabezpieczenia należytego wykonania Umowy. </w:t>
      </w:r>
    </w:p>
    <w:p w:rsidR="00A671E3" w:rsidRPr="00EC702D" w:rsidRDefault="00A671E3" w:rsidP="007B2E3C">
      <w:pPr>
        <w:widowControl/>
        <w:numPr>
          <w:ilvl w:val="0"/>
          <w:numId w:val="69"/>
        </w:numPr>
        <w:suppressAutoHyphens w:val="0"/>
        <w:autoSpaceDE w:val="0"/>
        <w:autoSpaceDN w:val="0"/>
        <w:spacing w:after="0"/>
        <w:ind w:left="567" w:hanging="426"/>
        <w:contextualSpacing/>
        <w:textAlignment w:val="auto"/>
        <w:rPr>
          <w:rFonts w:ascii="Cambria" w:hAnsi="Cambria"/>
          <w:sz w:val="24"/>
          <w:szCs w:val="24"/>
        </w:rPr>
      </w:pPr>
      <w:r w:rsidRPr="00EC702D">
        <w:rPr>
          <w:rFonts w:ascii="Cambria" w:hAnsi="Cambria"/>
          <w:sz w:val="24"/>
          <w:szCs w:val="24"/>
        </w:rPr>
        <w:t xml:space="preserve">Zamawiający obciąży wykonawcę kosztami wykonania zastępczego, o którym mowa w ust. </w:t>
      </w:r>
      <w:r w:rsidR="00A56D8C">
        <w:rPr>
          <w:rFonts w:ascii="Cambria" w:hAnsi="Cambria"/>
          <w:sz w:val="24"/>
          <w:szCs w:val="24"/>
        </w:rPr>
        <w:t>11</w:t>
      </w:r>
      <w:r w:rsidRPr="00EC702D">
        <w:rPr>
          <w:rFonts w:ascii="Cambria" w:hAnsi="Cambria"/>
          <w:sz w:val="24"/>
          <w:szCs w:val="24"/>
        </w:rPr>
        <w:t xml:space="preserve"> Wykonawca jest zobowiązany zwrócić Zamawiającemu kwotę wykonania zastępczego w ciągu 14 dni od dnia otrzymania wezwania do zapłaty pod rygorem naliczenia odsetek ustawowych za opóźnienie z transakcjach handlowych. </w:t>
      </w:r>
    </w:p>
    <w:p w:rsidR="00A671E3" w:rsidRPr="00EC702D" w:rsidRDefault="00A671E3" w:rsidP="007B2E3C">
      <w:pPr>
        <w:widowControl/>
        <w:numPr>
          <w:ilvl w:val="0"/>
          <w:numId w:val="69"/>
        </w:numPr>
        <w:suppressAutoHyphens w:val="0"/>
        <w:autoSpaceDE w:val="0"/>
        <w:autoSpaceDN w:val="0"/>
        <w:spacing w:after="0"/>
        <w:ind w:left="567"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rsidR="00A671E3" w:rsidRPr="00EC702D" w:rsidRDefault="00A671E3" w:rsidP="007B2E3C">
      <w:pPr>
        <w:widowControl/>
        <w:numPr>
          <w:ilvl w:val="0"/>
          <w:numId w:val="69"/>
        </w:numPr>
        <w:suppressAutoHyphens w:val="0"/>
        <w:autoSpaceDE w:val="0"/>
        <w:autoSpaceDN w:val="0"/>
        <w:spacing w:after="0"/>
        <w:ind w:left="567"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Powiadomienie o wystąpieniu wady Zamawiający zgłasza Wykonawcy elektronicznie, na adres e-mail: …………………………………………</w:t>
      </w:r>
    </w:p>
    <w:p w:rsidR="00A671E3" w:rsidRPr="00430537" w:rsidRDefault="00A671E3" w:rsidP="007B2E3C">
      <w:pPr>
        <w:widowControl/>
        <w:numPr>
          <w:ilvl w:val="0"/>
          <w:numId w:val="69"/>
        </w:numPr>
        <w:suppressAutoHyphens w:val="0"/>
        <w:autoSpaceDE w:val="0"/>
        <w:autoSpaceDN w:val="0"/>
        <w:spacing w:after="0"/>
        <w:ind w:left="567"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przypadku nieusunięcia wad we wskazanym terminie, Zamawiający może usunąć </w:t>
      </w:r>
      <w:r w:rsidRPr="00430537">
        <w:rPr>
          <w:rFonts w:ascii="Cambria" w:eastAsia="Calibri" w:hAnsi="Cambria"/>
          <w:sz w:val="24"/>
          <w:szCs w:val="24"/>
          <w:lang w:eastAsia="en-US"/>
        </w:rPr>
        <w:t>wady na koszt i ryzyko Wykonawcy.</w:t>
      </w:r>
    </w:p>
    <w:p w:rsidR="00A671E3" w:rsidRDefault="00A671E3" w:rsidP="007B2E3C">
      <w:pPr>
        <w:widowControl/>
        <w:numPr>
          <w:ilvl w:val="0"/>
          <w:numId w:val="69"/>
        </w:numPr>
        <w:suppressAutoHyphens w:val="0"/>
        <w:autoSpaceDE w:val="0"/>
        <w:autoSpaceDN w:val="0"/>
        <w:spacing w:after="0"/>
        <w:ind w:left="567" w:hanging="426"/>
        <w:contextualSpacing/>
        <w:textAlignment w:val="auto"/>
        <w:rPr>
          <w:rFonts w:ascii="Cambria" w:eastAsia="Calibri" w:hAnsi="Cambria"/>
          <w:sz w:val="24"/>
          <w:szCs w:val="24"/>
          <w:lang w:eastAsia="en-US"/>
        </w:rPr>
      </w:pPr>
      <w:r w:rsidRPr="00430537">
        <w:rPr>
          <w:rFonts w:ascii="Cambria" w:eastAsia="Calibri" w:hAnsi="Cambria"/>
          <w:sz w:val="24"/>
          <w:szCs w:val="24"/>
          <w:lang w:eastAsia="en-US"/>
        </w:rPr>
        <w:t>Termin gwarancji ulega przedłużeniu o czas usunięcia wady, jeżeli powiadomienie o wystąpieniu wady nastąpiło jeszcze w czasie trwania gwarancji.</w:t>
      </w:r>
    </w:p>
    <w:p w:rsidR="008517C5" w:rsidRDefault="008517C5" w:rsidP="00B83CE6">
      <w:pPr>
        <w:overflowPunct w:val="0"/>
        <w:autoSpaceDE w:val="0"/>
        <w:autoSpaceDN w:val="0"/>
        <w:spacing w:after="0"/>
        <w:ind w:left="426" w:hanging="426"/>
        <w:jc w:val="center"/>
        <w:rPr>
          <w:rFonts w:ascii="Cambria" w:eastAsia="Calibri" w:hAnsi="Cambria"/>
          <w:b/>
          <w:bCs/>
          <w:sz w:val="24"/>
          <w:szCs w:val="24"/>
        </w:rPr>
      </w:pPr>
    </w:p>
    <w:p w:rsidR="00A671E3" w:rsidRPr="006C690E" w:rsidRDefault="00A671E3" w:rsidP="00B83CE6">
      <w:pPr>
        <w:overflowPunct w:val="0"/>
        <w:autoSpaceDE w:val="0"/>
        <w:autoSpaceDN w:val="0"/>
        <w:spacing w:after="0"/>
        <w:ind w:left="426" w:hanging="426"/>
        <w:jc w:val="center"/>
        <w:rPr>
          <w:rFonts w:ascii="Cambria" w:eastAsia="Calibri" w:hAnsi="Cambria"/>
          <w:b/>
          <w:bCs/>
          <w:sz w:val="24"/>
          <w:szCs w:val="24"/>
        </w:rPr>
      </w:pPr>
      <w:r w:rsidRPr="006C690E">
        <w:rPr>
          <w:rFonts w:ascii="Cambria" w:eastAsia="Calibri" w:hAnsi="Cambria"/>
          <w:b/>
          <w:bCs/>
          <w:sz w:val="24"/>
          <w:szCs w:val="24"/>
        </w:rPr>
        <w:t>§ 1</w:t>
      </w:r>
      <w:r w:rsidR="007365BF" w:rsidRPr="006C690E">
        <w:rPr>
          <w:rFonts w:ascii="Cambria" w:eastAsia="Calibri" w:hAnsi="Cambria"/>
          <w:b/>
          <w:bCs/>
          <w:sz w:val="24"/>
          <w:szCs w:val="24"/>
        </w:rPr>
        <w:t>3</w:t>
      </w:r>
    </w:p>
    <w:p w:rsidR="00A671E3" w:rsidRPr="006C690E" w:rsidRDefault="00A671E3" w:rsidP="00B83CE6">
      <w:pPr>
        <w:autoSpaceDE w:val="0"/>
        <w:autoSpaceDN w:val="0"/>
        <w:spacing w:after="0"/>
        <w:jc w:val="center"/>
        <w:rPr>
          <w:rFonts w:ascii="Cambria" w:eastAsia="Calibri" w:hAnsi="Cambria"/>
          <w:b/>
          <w:bCs/>
          <w:sz w:val="24"/>
          <w:szCs w:val="24"/>
        </w:rPr>
      </w:pPr>
      <w:r w:rsidRPr="006C690E">
        <w:rPr>
          <w:rFonts w:ascii="Cambria" w:eastAsia="Calibri" w:hAnsi="Cambria"/>
          <w:b/>
          <w:bCs/>
          <w:sz w:val="24"/>
          <w:szCs w:val="24"/>
        </w:rPr>
        <w:t>Klauzula zatrudnienia</w:t>
      </w:r>
    </w:p>
    <w:p w:rsidR="002472AC" w:rsidRPr="006C690E" w:rsidRDefault="00A671E3" w:rsidP="007B2E3C">
      <w:pPr>
        <w:widowControl/>
        <w:numPr>
          <w:ilvl w:val="0"/>
          <w:numId w:val="27"/>
        </w:numPr>
        <w:suppressAutoHyphens w:val="0"/>
        <w:autoSpaceDE w:val="0"/>
        <w:autoSpaceDN w:val="0"/>
        <w:spacing w:after="0"/>
        <w:ind w:left="426" w:hanging="426"/>
        <w:contextualSpacing/>
        <w:textAlignment w:val="auto"/>
        <w:rPr>
          <w:rFonts w:ascii="Cambria" w:eastAsia="Calibri" w:hAnsi="Cambria"/>
          <w:i/>
          <w:iCs/>
          <w:sz w:val="24"/>
          <w:szCs w:val="24"/>
        </w:rPr>
      </w:pPr>
      <w:r w:rsidRPr="006C690E">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p>
    <w:p w:rsidR="002472AC" w:rsidRPr="006C690E" w:rsidRDefault="002472AC" w:rsidP="007B2E3C">
      <w:pPr>
        <w:pStyle w:val="Akapitzlist"/>
        <w:numPr>
          <w:ilvl w:val="0"/>
          <w:numId w:val="75"/>
        </w:numPr>
        <w:spacing w:before="20" w:after="40"/>
        <w:jc w:val="both"/>
        <w:rPr>
          <w:rFonts w:ascii="Cambria" w:eastAsia="Cambria" w:hAnsi="Cambria" w:cs="Cambria"/>
          <w:b/>
          <w:sz w:val="24"/>
          <w:szCs w:val="24"/>
        </w:rPr>
      </w:pPr>
      <w:r w:rsidRPr="006C690E">
        <w:rPr>
          <w:rFonts w:ascii="Cambria" w:eastAsia="Cambria" w:hAnsi="Cambria" w:cs="Cambria"/>
          <w:b/>
          <w:sz w:val="24"/>
          <w:szCs w:val="24"/>
        </w:rPr>
        <w:t>prace techniczno – organizacyjne na etapie projektowania (nie dotyczy projektantów);</w:t>
      </w:r>
    </w:p>
    <w:p w:rsidR="002472AC" w:rsidRPr="006C690E" w:rsidRDefault="002472AC" w:rsidP="007B2E3C">
      <w:pPr>
        <w:pStyle w:val="Akapitzlist"/>
        <w:numPr>
          <w:ilvl w:val="0"/>
          <w:numId w:val="75"/>
        </w:numPr>
        <w:spacing w:before="20" w:after="40"/>
        <w:jc w:val="both"/>
        <w:rPr>
          <w:rFonts w:ascii="Cambria" w:eastAsia="Cambria" w:hAnsi="Cambria" w:cs="Cambria"/>
          <w:b/>
          <w:sz w:val="24"/>
          <w:szCs w:val="24"/>
        </w:rPr>
      </w:pPr>
      <w:r w:rsidRPr="006C690E">
        <w:rPr>
          <w:rFonts w:ascii="Cambria" w:eastAsia="Cambria" w:hAnsi="Cambria" w:cs="Cambria"/>
          <w:b/>
          <w:sz w:val="24"/>
          <w:szCs w:val="24"/>
        </w:rPr>
        <w:t>wykonywanie prac fizycznych przy realizacji robót budowlanych, operatorzy sprzętu i prace fizyczne instalacyjno-montażowe objęte zakresem zamówienia (nie dotyczy kierowników budowy i kierowników robót)</w:t>
      </w:r>
    </w:p>
    <w:p w:rsidR="00A671E3" w:rsidRPr="006C690E" w:rsidRDefault="00A671E3" w:rsidP="002472AC">
      <w:pPr>
        <w:widowControl/>
        <w:suppressAutoHyphens w:val="0"/>
        <w:autoSpaceDE w:val="0"/>
        <w:autoSpaceDN w:val="0"/>
        <w:spacing w:after="0"/>
        <w:ind w:left="426"/>
        <w:contextualSpacing/>
        <w:textAlignment w:val="auto"/>
        <w:rPr>
          <w:rFonts w:ascii="Cambria" w:eastAsia="Calibri" w:hAnsi="Cambria"/>
          <w:i/>
          <w:iCs/>
          <w:sz w:val="24"/>
          <w:szCs w:val="24"/>
        </w:rPr>
      </w:pPr>
      <w:r w:rsidRPr="006C690E">
        <w:rPr>
          <w:rFonts w:ascii="Cambria" w:hAnsi="Cambria"/>
          <w:i/>
          <w:iCs/>
          <w:sz w:val="24"/>
          <w:szCs w:val="24"/>
        </w:rPr>
        <w:t>(</w:t>
      </w:r>
      <w:r w:rsidRPr="006C690E">
        <w:rPr>
          <w:rFonts w:ascii="Cambria" w:eastAsia="Cambria" w:hAnsi="Cambria"/>
          <w:i/>
          <w:iCs/>
          <w:sz w:val="24"/>
          <w:szCs w:val="24"/>
        </w:rPr>
        <w:t xml:space="preserve">obowiązek ten nie dotyczy sytuacji, gdy prace te będą wykonywane samodzielnie </w:t>
      </w:r>
      <w:r w:rsidR="00A4154B" w:rsidRPr="006C690E">
        <w:rPr>
          <w:rFonts w:ascii="Cambria" w:eastAsia="Cambria" w:hAnsi="Cambria"/>
          <w:i/>
          <w:iCs/>
          <w:sz w:val="24"/>
          <w:szCs w:val="24"/>
        </w:rPr>
        <w:br/>
      </w:r>
      <w:r w:rsidRPr="006C690E">
        <w:rPr>
          <w:rFonts w:ascii="Cambria" w:eastAsia="Cambria" w:hAnsi="Cambria"/>
          <w:i/>
          <w:iCs/>
          <w:sz w:val="24"/>
          <w:szCs w:val="24"/>
        </w:rPr>
        <w:t xml:space="preserve">i osobiście przez osoby fizyczne prowadzące działalność gospodarczą w postaci tzw. </w:t>
      </w:r>
      <w:proofErr w:type="spellStart"/>
      <w:r w:rsidRPr="006C690E">
        <w:rPr>
          <w:rFonts w:ascii="Cambria" w:eastAsia="Cambria" w:hAnsi="Cambria"/>
          <w:i/>
          <w:iCs/>
          <w:sz w:val="24"/>
          <w:szCs w:val="24"/>
        </w:rPr>
        <w:t>samozatrudnienia</w:t>
      </w:r>
      <w:proofErr w:type="spellEnd"/>
      <w:r w:rsidRPr="006C690E">
        <w:rPr>
          <w:rFonts w:ascii="Cambria" w:eastAsia="Cambria" w:hAnsi="Cambria"/>
          <w:i/>
          <w:iCs/>
          <w:sz w:val="24"/>
          <w:szCs w:val="24"/>
        </w:rPr>
        <w:t xml:space="preserve"> jako podwykonawcy).</w:t>
      </w:r>
    </w:p>
    <w:p w:rsidR="00D9289F" w:rsidRPr="006C690E" w:rsidRDefault="00D9289F" w:rsidP="007B2E3C">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6C690E">
        <w:rPr>
          <w:rFonts w:ascii="Cambria" w:hAnsi="Cambria"/>
          <w:sz w:val="24"/>
          <w:szCs w:val="24"/>
        </w:rPr>
        <w:t xml:space="preserve">W trakcie realizacji zamówienia zamawiający uprawniony jest do wykonywania czynności kontrolnych wobec wykonawcy odnośnie </w:t>
      </w:r>
      <w:r w:rsidR="00976C0E" w:rsidRPr="006C690E">
        <w:rPr>
          <w:rFonts w:ascii="Cambria" w:hAnsi="Cambria"/>
          <w:sz w:val="24"/>
          <w:szCs w:val="24"/>
        </w:rPr>
        <w:t xml:space="preserve">do </w:t>
      </w:r>
      <w:r w:rsidRPr="006C690E">
        <w:rPr>
          <w:rFonts w:ascii="Cambria" w:hAnsi="Cambria"/>
          <w:sz w:val="24"/>
          <w:szCs w:val="24"/>
        </w:rPr>
        <w:t xml:space="preserve">spełniania przez wykonawcę lub podwykonawcę wymogu zatrudnienia na podstawie umowy o pracę osób wykonujących wskazane w ust. 1 czynności. Zamawiający uprawniony jest </w:t>
      </w:r>
      <w:r w:rsidR="00A4154B" w:rsidRPr="006C690E">
        <w:rPr>
          <w:rFonts w:ascii="Cambria" w:hAnsi="Cambria"/>
          <w:sz w:val="24"/>
          <w:szCs w:val="24"/>
        </w:rPr>
        <w:br/>
      </w:r>
      <w:r w:rsidRPr="006C690E">
        <w:rPr>
          <w:rFonts w:ascii="Cambria" w:hAnsi="Cambria"/>
          <w:sz w:val="24"/>
          <w:szCs w:val="24"/>
        </w:rPr>
        <w:t>w szczególności do:</w:t>
      </w:r>
    </w:p>
    <w:p w:rsidR="00D9289F" w:rsidRPr="006C690E" w:rsidRDefault="00D9289F" w:rsidP="007B2E3C">
      <w:pPr>
        <w:pStyle w:val="gmail-msolistparagraph"/>
        <w:numPr>
          <w:ilvl w:val="0"/>
          <w:numId w:val="37"/>
        </w:numPr>
        <w:spacing w:before="0" w:beforeAutospacing="0" w:after="0" w:afterAutospacing="0" w:line="276" w:lineRule="auto"/>
        <w:jc w:val="both"/>
        <w:rPr>
          <w:rFonts w:ascii="Cambria" w:hAnsi="Cambria" w:cs="Calibri"/>
        </w:rPr>
      </w:pPr>
      <w:r w:rsidRPr="006C690E">
        <w:rPr>
          <w:rFonts w:ascii="Cambria" w:hAnsi="Cambria" w:cs="Calibri"/>
        </w:rPr>
        <w:t xml:space="preserve">żądania oświadczeń i dokumentów w zakresie potwierdzenia spełniania ww. wymogów i dokonywania ich oceny, w tym w szczególności: oświadczenia zatrudnionego pracownika lub </w:t>
      </w:r>
      <w:r w:rsidRPr="006C690E">
        <w:rPr>
          <w:rFonts w:ascii="Cambria" w:hAnsi="Cambria"/>
          <w:shd w:val="clear" w:color="auto" w:fill="FFFFFF"/>
        </w:rPr>
        <w:t>poświadczonej za zgodność z oryginałem kopii umowy o pracę zatrudnionego pracownika,</w:t>
      </w:r>
    </w:p>
    <w:p w:rsidR="00D9289F" w:rsidRPr="006C690E" w:rsidRDefault="00D9289F" w:rsidP="007B2E3C">
      <w:pPr>
        <w:pStyle w:val="gmail-msolistparagraph"/>
        <w:numPr>
          <w:ilvl w:val="0"/>
          <w:numId w:val="37"/>
        </w:numPr>
        <w:spacing w:before="0" w:beforeAutospacing="0" w:after="0" w:afterAutospacing="0" w:line="276" w:lineRule="auto"/>
        <w:jc w:val="both"/>
        <w:rPr>
          <w:rFonts w:ascii="Cambria" w:hAnsi="Cambria" w:cs="Calibri"/>
        </w:rPr>
      </w:pPr>
      <w:r w:rsidRPr="006C690E">
        <w:rPr>
          <w:rFonts w:ascii="Cambria" w:hAnsi="Cambria" w:cs="Calibri"/>
        </w:rPr>
        <w:t>żądania wyjaśnień w przypadku wątpliwości w zakresie potwierdzenia spełniania ww. wymogów,</w:t>
      </w:r>
    </w:p>
    <w:p w:rsidR="00A671E3" w:rsidRPr="006C690E" w:rsidRDefault="00D9289F" w:rsidP="007B2E3C">
      <w:pPr>
        <w:pStyle w:val="gmail-msolistparagraph"/>
        <w:numPr>
          <w:ilvl w:val="0"/>
          <w:numId w:val="37"/>
        </w:numPr>
        <w:spacing w:before="0" w:beforeAutospacing="0" w:after="0" w:afterAutospacing="0" w:line="276" w:lineRule="auto"/>
        <w:jc w:val="both"/>
        <w:rPr>
          <w:rFonts w:ascii="Cambria" w:hAnsi="Cambria" w:cs="Calibri"/>
        </w:rPr>
      </w:pPr>
      <w:r w:rsidRPr="006C690E">
        <w:rPr>
          <w:rFonts w:ascii="Cambria" w:hAnsi="Cambria" w:cs="Calibri"/>
        </w:rPr>
        <w:t>przeprowadzania kontroli na miejscu wykonywania świadczenia.</w:t>
      </w:r>
    </w:p>
    <w:p w:rsidR="00A671E3" w:rsidRPr="006C690E" w:rsidRDefault="00A671E3" w:rsidP="007B2E3C">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6C690E">
        <w:rPr>
          <w:rFonts w:ascii="Cambria" w:eastAsia="Calibri" w:hAnsi="Cambria"/>
          <w:sz w:val="24"/>
          <w:szCs w:val="24"/>
        </w:rPr>
        <w:t>Wykonawca zobowiązany jest do informowania Zamawiającego o każdym przypadku zmiany sposobu zatrudnienia osób wykonujących ww. czynności nie później niż w terminie 5 dni od dokonania takiej zmiany.</w:t>
      </w:r>
    </w:p>
    <w:p w:rsidR="00A671E3" w:rsidRPr="006C690E" w:rsidRDefault="00A671E3" w:rsidP="007B2E3C">
      <w:pPr>
        <w:pStyle w:val="gmail-msolistparagraph"/>
        <w:numPr>
          <w:ilvl w:val="0"/>
          <w:numId w:val="27"/>
        </w:numPr>
        <w:spacing w:before="0" w:beforeAutospacing="0" w:after="0" w:afterAutospacing="0" w:line="276" w:lineRule="auto"/>
        <w:ind w:left="426" w:hanging="426"/>
        <w:jc w:val="both"/>
        <w:rPr>
          <w:rFonts w:ascii="Cambria" w:hAnsi="Cambria" w:cs="Calibri"/>
        </w:rPr>
      </w:pPr>
      <w:r w:rsidRPr="006C690E">
        <w:rPr>
          <w:rFonts w:ascii="Cambria" w:hAnsi="Cambria" w:cs="Calibri"/>
        </w:rPr>
        <w:t>W przypadku uzasadnionych wątpliwości co do przestrzegania prawa pracy przez wykonawcę lub podwykonawcę, zamawiający może zwrócić się o przeprowadzenie kontroli przez Państwową Inspekcję Pracy.</w:t>
      </w:r>
    </w:p>
    <w:p w:rsidR="00A671E3" w:rsidRPr="006C690E" w:rsidRDefault="00A671E3" w:rsidP="007B2E3C">
      <w:pPr>
        <w:pStyle w:val="gmail-msolistparagraph"/>
        <w:numPr>
          <w:ilvl w:val="0"/>
          <w:numId w:val="27"/>
        </w:numPr>
        <w:spacing w:before="0" w:beforeAutospacing="0" w:after="0" w:afterAutospacing="0" w:line="276" w:lineRule="auto"/>
        <w:ind w:left="426" w:hanging="426"/>
        <w:jc w:val="both"/>
        <w:rPr>
          <w:rFonts w:ascii="Cambria" w:hAnsi="Cambria" w:cs="Calibri"/>
        </w:rPr>
      </w:pPr>
      <w:r w:rsidRPr="006C690E">
        <w:rPr>
          <w:rFonts w:ascii="Cambria" w:hAnsi="Cambria" w:cs="Calibri"/>
        </w:rPr>
        <w:t xml:space="preserve">W trakcie realizacji zamówienia na każde wezwanie zamawiającego </w:t>
      </w:r>
      <w:r w:rsidR="00A4154B" w:rsidRPr="006C690E">
        <w:rPr>
          <w:rFonts w:ascii="Cambria" w:hAnsi="Cambria" w:cs="Calibri"/>
        </w:rPr>
        <w:br/>
      </w:r>
      <w:r w:rsidRPr="006C690E">
        <w:rPr>
          <w:rFonts w:ascii="Cambria" w:hAnsi="Cambria" w:cs="Calibri"/>
        </w:rPr>
        <w:t>w wyznaczonym w tym wezwaniu terminie wykonawca przedłoży zamawiającemu aktualne dokumenty wskazane w ust. 2.</w:t>
      </w:r>
    </w:p>
    <w:p w:rsidR="00A671E3" w:rsidRPr="006C690E" w:rsidRDefault="00A671E3" w:rsidP="007B2E3C">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rPr>
      </w:pPr>
      <w:r w:rsidRPr="006C690E">
        <w:rPr>
          <w:rFonts w:ascii="Cambria" w:eastAsia="Calibri" w:hAnsi="Cambria"/>
          <w:sz w:val="24"/>
          <w:szCs w:val="24"/>
        </w:rPr>
        <w:lastRenderedPageBreak/>
        <w:t xml:space="preserve">W przypadku niewywiązania się z obowiązków, o których mowa w ust. </w:t>
      </w:r>
      <w:r w:rsidR="00D9289F" w:rsidRPr="006C690E">
        <w:rPr>
          <w:rFonts w:ascii="Cambria" w:eastAsia="Calibri" w:hAnsi="Cambria"/>
          <w:sz w:val="24"/>
          <w:szCs w:val="24"/>
        </w:rPr>
        <w:t>1</w:t>
      </w:r>
      <w:r w:rsidR="004240BF" w:rsidRPr="006C690E">
        <w:rPr>
          <w:rFonts w:ascii="Cambria" w:eastAsia="Calibri" w:hAnsi="Cambria"/>
          <w:sz w:val="24"/>
          <w:szCs w:val="24"/>
        </w:rPr>
        <w:t>-3 lub</w:t>
      </w:r>
      <w:r w:rsidR="00D9289F" w:rsidRPr="006C690E">
        <w:rPr>
          <w:rFonts w:ascii="Cambria" w:eastAsia="Calibri" w:hAnsi="Cambria"/>
          <w:sz w:val="24"/>
          <w:szCs w:val="24"/>
        </w:rPr>
        <w:t>5</w:t>
      </w:r>
      <w:r w:rsidRPr="006C690E">
        <w:rPr>
          <w:rFonts w:ascii="Cambria" w:eastAsia="Calibri" w:hAnsi="Cambria"/>
          <w:sz w:val="24"/>
          <w:szCs w:val="24"/>
        </w:rPr>
        <w:t>, Wykonawca zobowiązany będzie do zapłaty</w:t>
      </w:r>
      <w:r w:rsidR="00D41AFF" w:rsidRPr="006C690E">
        <w:rPr>
          <w:rFonts w:ascii="Cambria" w:eastAsia="Calibri" w:hAnsi="Cambria"/>
          <w:sz w:val="24"/>
          <w:szCs w:val="24"/>
        </w:rPr>
        <w:t xml:space="preserve"> właściwej</w:t>
      </w:r>
      <w:r w:rsidRPr="006C690E">
        <w:rPr>
          <w:rFonts w:ascii="Cambria" w:eastAsia="Calibri" w:hAnsi="Cambria"/>
          <w:sz w:val="24"/>
          <w:szCs w:val="24"/>
        </w:rPr>
        <w:t xml:space="preserve"> kary</w:t>
      </w:r>
      <w:r w:rsidR="007365BF" w:rsidRPr="006C690E">
        <w:rPr>
          <w:rFonts w:ascii="Cambria" w:eastAsia="Calibri" w:hAnsi="Cambria"/>
          <w:sz w:val="24"/>
          <w:szCs w:val="24"/>
        </w:rPr>
        <w:t xml:space="preserve"> umownej wskazanej</w:t>
      </w:r>
      <w:r w:rsidR="00D41AFF" w:rsidRPr="006C690E">
        <w:rPr>
          <w:rFonts w:ascii="Cambria" w:eastAsia="Calibri" w:hAnsi="Cambria"/>
          <w:sz w:val="24"/>
          <w:szCs w:val="24"/>
        </w:rPr>
        <w:br/>
      </w:r>
      <w:r w:rsidRPr="006C690E">
        <w:rPr>
          <w:rFonts w:ascii="Cambria" w:eastAsia="Calibri" w:hAnsi="Cambria"/>
          <w:sz w:val="24"/>
          <w:szCs w:val="24"/>
        </w:rPr>
        <w:t>w § 13 umowy</w:t>
      </w:r>
      <w:r w:rsidR="00D41AFF" w:rsidRPr="006C690E">
        <w:rPr>
          <w:rFonts w:ascii="Cambria" w:eastAsia="Calibri" w:hAnsi="Cambria"/>
          <w:sz w:val="24"/>
          <w:szCs w:val="24"/>
        </w:rPr>
        <w:t>.</w:t>
      </w:r>
    </w:p>
    <w:p w:rsidR="00A671E3" w:rsidRPr="006C690E" w:rsidRDefault="00A671E3" w:rsidP="007B2E3C">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rPr>
      </w:pPr>
      <w:r w:rsidRPr="006C690E">
        <w:rPr>
          <w:rFonts w:ascii="Cambria" w:eastAsia="Calibri" w:hAnsi="Cambria"/>
          <w:sz w:val="24"/>
          <w:szCs w:val="24"/>
        </w:rPr>
        <w:t xml:space="preserve">Wykonawca zobowiązany jest do wprowadzenia w umowach z podwykonawcami stosownych zapisów, zobowiązujących do zatrudnienia na podstawie umowy </w:t>
      </w:r>
      <w:r w:rsidR="00A4154B" w:rsidRPr="006C690E">
        <w:rPr>
          <w:rFonts w:ascii="Cambria" w:eastAsia="Calibri" w:hAnsi="Cambria"/>
          <w:sz w:val="24"/>
          <w:szCs w:val="24"/>
        </w:rPr>
        <w:br/>
      </w:r>
      <w:r w:rsidRPr="006C690E">
        <w:rPr>
          <w:rFonts w:ascii="Cambria" w:eastAsia="Calibri" w:hAnsi="Cambria"/>
          <w:sz w:val="24"/>
          <w:szCs w:val="24"/>
        </w:rPr>
        <w:t>o pracę, przez cały okres realizacji zamówienia, wszystkich osób wykonujących czynności wymienione w ust. 1 oraz umożliwiających Zamawiającemu przeprowadzenie kontroli realizacji tego obowiązku.</w:t>
      </w:r>
    </w:p>
    <w:p w:rsidR="00A671E3" w:rsidRPr="006C690E" w:rsidRDefault="00A671E3" w:rsidP="00B83CE6">
      <w:pPr>
        <w:widowControl/>
        <w:suppressAutoHyphens w:val="0"/>
        <w:autoSpaceDE w:val="0"/>
        <w:autoSpaceDN w:val="0"/>
        <w:spacing w:after="0"/>
        <w:textAlignment w:val="auto"/>
        <w:rPr>
          <w:rFonts w:ascii="Cambria" w:eastAsia="Calibri" w:hAnsi="Cambria"/>
          <w:sz w:val="24"/>
          <w:szCs w:val="24"/>
          <w:lang w:eastAsia="en-US"/>
        </w:rPr>
      </w:pPr>
    </w:p>
    <w:p w:rsidR="00A4154B" w:rsidRPr="00EC702D" w:rsidRDefault="00A4154B" w:rsidP="00A4154B">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bookmarkStart w:id="9" w:name="_Hlk94098438"/>
      <w:r w:rsidRPr="00EC702D">
        <w:rPr>
          <w:rFonts w:ascii="Cambria" w:eastAsia="Calibri" w:hAnsi="Cambria"/>
          <w:b/>
          <w:bCs/>
          <w:color w:val="000000"/>
          <w:sz w:val="24"/>
          <w:szCs w:val="24"/>
          <w:lang w:eastAsia="en-US"/>
        </w:rPr>
        <w:t>§ 1</w:t>
      </w:r>
      <w:r>
        <w:rPr>
          <w:rFonts w:ascii="Cambria" w:eastAsia="Calibri" w:hAnsi="Cambria"/>
          <w:b/>
          <w:bCs/>
          <w:color w:val="000000"/>
          <w:sz w:val="24"/>
          <w:szCs w:val="24"/>
          <w:lang w:eastAsia="en-US"/>
        </w:rPr>
        <w:t>4</w:t>
      </w:r>
    </w:p>
    <w:p w:rsidR="00A4154B" w:rsidRDefault="00A4154B" w:rsidP="00A4154B">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t>Kary umowne</w:t>
      </w:r>
    </w:p>
    <w:p w:rsidR="00A4154B" w:rsidRPr="00675674" w:rsidRDefault="00A4154B" w:rsidP="00A4154B">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 xml:space="preserve">Wykonawca zobowiązany jest do zapłaty Zamawiającemu kar umownych </w:t>
      </w:r>
      <w:r w:rsidRPr="00675674">
        <w:rPr>
          <w:rFonts w:ascii="Cambria" w:eastAsia="Calibri" w:hAnsi="Cambria"/>
          <w:sz w:val="24"/>
          <w:szCs w:val="24"/>
          <w:lang w:eastAsia="en-US"/>
        </w:rPr>
        <w:br/>
        <w:t>w następujących przypadkach:</w:t>
      </w:r>
    </w:p>
    <w:p w:rsidR="00A4154B" w:rsidRPr="00675674" w:rsidRDefault="00A4154B" w:rsidP="00A4154B">
      <w:pPr>
        <w:widowControl/>
        <w:numPr>
          <w:ilvl w:val="0"/>
          <w:numId w:val="29"/>
        </w:numPr>
        <w:suppressAutoHyphens w:val="0"/>
        <w:autoSpaceDE w:val="0"/>
        <w:autoSpaceDN w:val="0"/>
        <w:spacing w:after="0"/>
        <w:ind w:left="1134" w:hanging="425"/>
        <w:contextualSpacing/>
        <w:textAlignment w:val="auto"/>
        <w:rPr>
          <w:rFonts w:ascii="Cambria" w:eastAsia="Calibri" w:hAnsi="Cambria"/>
          <w:sz w:val="24"/>
          <w:szCs w:val="24"/>
          <w:u w:val="single"/>
          <w:lang w:eastAsia="en-US"/>
        </w:rPr>
      </w:pPr>
      <w:r w:rsidRPr="00675674">
        <w:rPr>
          <w:rFonts w:ascii="Cambria" w:eastAsia="Calibri" w:hAnsi="Cambria"/>
          <w:sz w:val="24"/>
          <w:szCs w:val="24"/>
          <w:lang w:eastAsia="en-US"/>
        </w:rPr>
        <w:t xml:space="preserve">za zwłokę w wykonaniu przedmiotu umowy – w wysokości </w:t>
      </w:r>
      <w:r w:rsidR="00B47D07">
        <w:rPr>
          <w:rFonts w:ascii="Cambria" w:eastAsia="Calibri" w:hAnsi="Cambria"/>
          <w:sz w:val="24"/>
          <w:szCs w:val="24"/>
          <w:lang w:eastAsia="en-US"/>
        </w:rPr>
        <w:t>0,5</w:t>
      </w:r>
      <w:r w:rsidRPr="00675674">
        <w:rPr>
          <w:rFonts w:ascii="Cambria" w:eastAsia="Calibri" w:hAnsi="Cambria"/>
          <w:sz w:val="24"/>
          <w:szCs w:val="24"/>
          <w:lang w:eastAsia="en-US"/>
        </w:rPr>
        <w:t>% wynagrodzenia brutto, o którym mowa § 3 ust. 1 umowy za każdy dzień zwłoki, liczony od terminu określonego w § 2 ust. 1 umowy,</w:t>
      </w:r>
    </w:p>
    <w:p w:rsidR="00A4154B" w:rsidRPr="00675674" w:rsidRDefault="00A4154B" w:rsidP="00A4154B">
      <w:pPr>
        <w:widowControl/>
        <w:numPr>
          <w:ilvl w:val="0"/>
          <w:numId w:val="29"/>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 xml:space="preserve">za zwłokę w usuwaniu wad lub usterek w przedmiocie zamówienia, </w:t>
      </w:r>
      <w:r w:rsidRPr="00675674">
        <w:rPr>
          <w:rFonts w:ascii="Cambria" w:eastAsia="Calibri" w:hAnsi="Cambria"/>
          <w:sz w:val="24"/>
          <w:szCs w:val="24"/>
          <w:lang w:eastAsia="en-US"/>
        </w:rPr>
        <w:br/>
        <w:t xml:space="preserve">o których mowa w § 6 ust. </w:t>
      </w:r>
      <w:r w:rsidR="00A446A9">
        <w:rPr>
          <w:rFonts w:ascii="Cambria" w:eastAsia="Calibri" w:hAnsi="Cambria"/>
          <w:sz w:val="24"/>
          <w:szCs w:val="24"/>
          <w:lang w:eastAsia="en-US"/>
        </w:rPr>
        <w:t>5</w:t>
      </w:r>
      <w:r w:rsidRPr="00675674">
        <w:rPr>
          <w:rFonts w:ascii="Cambria" w:eastAsia="Calibri" w:hAnsi="Cambria"/>
          <w:sz w:val="24"/>
          <w:szCs w:val="24"/>
          <w:lang w:eastAsia="en-US"/>
        </w:rPr>
        <w:t xml:space="preserve"> </w:t>
      </w:r>
      <w:proofErr w:type="spellStart"/>
      <w:r w:rsidRPr="00675674">
        <w:rPr>
          <w:rFonts w:ascii="Cambria" w:eastAsia="Calibri" w:hAnsi="Cambria"/>
          <w:sz w:val="24"/>
          <w:szCs w:val="24"/>
          <w:lang w:eastAsia="en-US"/>
        </w:rPr>
        <w:t>pkt</w:t>
      </w:r>
      <w:proofErr w:type="spellEnd"/>
      <w:r w:rsidRPr="00675674">
        <w:rPr>
          <w:rFonts w:ascii="Cambria" w:eastAsia="Calibri" w:hAnsi="Cambria"/>
          <w:sz w:val="24"/>
          <w:szCs w:val="24"/>
          <w:lang w:eastAsia="en-US"/>
        </w:rPr>
        <w:t xml:space="preserve"> </w:t>
      </w:r>
      <w:r w:rsidR="00A446A9">
        <w:rPr>
          <w:rFonts w:ascii="Cambria" w:eastAsia="Calibri" w:hAnsi="Cambria"/>
          <w:sz w:val="24"/>
          <w:szCs w:val="24"/>
          <w:lang w:eastAsia="en-US"/>
        </w:rPr>
        <w:t>7</w:t>
      </w:r>
      <w:r w:rsidRPr="00675674">
        <w:rPr>
          <w:rFonts w:ascii="Cambria" w:eastAsia="Calibri" w:hAnsi="Cambria"/>
          <w:sz w:val="24"/>
          <w:szCs w:val="24"/>
          <w:lang w:eastAsia="en-US"/>
        </w:rPr>
        <w:t xml:space="preserve">) </w:t>
      </w:r>
      <w:r w:rsidR="00A446A9">
        <w:rPr>
          <w:rFonts w:ascii="Cambria" w:eastAsia="Calibri" w:hAnsi="Cambria"/>
          <w:sz w:val="24"/>
          <w:szCs w:val="24"/>
          <w:lang w:eastAsia="en-US"/>
        </w:rPr>
        <w:t xml:space="preserve">lit a) i b) </w:t>
      </w:r>
      <w:r w:rsidRPr="00675674">
        <w:rPr>
          <w:rFonts w:ascii="Cambria" w:eastAsia="Calibri" w:hAnsi="Cambria"/>
          <w:sz w:val="24"/>
          <w:szCs w:val="24"/>
          <w:lang w:eastAsia="en-US"/>
        </w:rPr>
        <w:t xml:space="preserve">umowy - w wysokości </w:t>
      </w:r>
      <w:r w:rsidR="00B47D07">
        <w:rPr>
          <w:rFonts w:ascii="Cambria" w:eastAsia="Calibri" w:hAnsi="Cambria"/>
          <w:sz w:val="24"/>
          <w:szCs w:val="24"/>
          <w:lang w:eastAsia="en-US"/>
        </w:rPr>
        <w:t>0,5</w:t>
      </w:r>
      <w:r w:rsidRPr="00675674">
        <w:rPr>
          <w:rFonts w:ascii="Cambria" w:eastAsia="Calibri" w:hAnsi="Cambria"/>
          <w:sz w:val="24"/>
          <w:szCs w:val="24"/>
          <w:lang w:eastAsia="en-US"/>
        </w:rPr>
        <w:t>% wynagrodzenia brutto o którym mowa § 3 ust. 1 umowy za każdy dzień zwłoki, liczony od terminu wyznaczonego przez Zamawiającego na usunięcie wad lub usterek,</w:t>
      </w:r>
    </w:p>
    <w:p w:rsidR="00A4154B" w:rsidRPr="00675674" w:rsidRDefault="00A4154B" w:rsidP="00A4154B">
      <w:pPr>
        <w:widowControl/>
        <w:numPr>
          <w:ilvl w:val="0"/>
          <w:numId w:val="29"/>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 xml:space="preserve">za zwłokę w usuwaniu wad fizycznych lub gwarancyjnych - w wysokości </w:t>
      </w:r>
      <w:r w:rsidR="00B47D07">
        <w:rPr>
          <w:rFonts w:ascii="Cambria" w:eastAsia="Calibri" w:hAnsi="Cambria"/>
          <w:sz w:val="24"/>
          <w:szCs w:val="24"/>
          <w:lang w:eastAsia="en-US"/>
        </w:rPr>
        <w:t>0,5</w:t>
      </w:r>
      <w:r w:rsidRPr="00675674">
        <w:rPr>
          <w:rFonts w:ascii="Cambria" w:eastAsia="Calibri" w:hAnsi="Cambria"/>
          <w:sz w:val="24"/>
          <w:szCs w:val="24"/>
          <w:lang w:eastAsia="en-US"/>
        </w:rPr>
        <w:t xml:space="preserve">% wynagrodzenia brutto, o którym mowa § 3 ust. 1 umowy za każdy dzień zwłoki, liczonej od terminu wyznaczonego przez Zamawiającego na usunięcie wad i usterek zgodnie z § 12 ust. </w:t>
      </w:r>
      <w:r w:rsidR="00A446A9">
        <w:rPr>
          <w:rFonts w:ascii="Cambria" w:eastAsia="Calibri" w:hAnsi="Cambria"/>
          <w:sz w:val="24"/>
          <w:szCs w:val="24"/>
          <w:lang w:eastAsia="en-US"/>
        </w:rPr>
        <w:t>9</w:t>
      </w:r>
      <w:r w:rsidRPr="00675674">
        <w:rPr>
          <w:rFonts w:ascii="Cambria" w:eastAsia="Calibri" w:hAnsi="Cambria"/>
          <w:sz w:val="24"/>
          <w:szCs w:val="24"/>
          <w:lang w:eastAsia="en-US"/>
        </w:rPr>
        <w:t xml:space="preserve"> lub ust. </w:t>
      </w:r>
      <w:r w:rsidR="00A446A9">
        <w:rPr>
          <w:rFonts w:ascii="Cambria" w:eastAsia="Calibri" w:hAnsi="Cambria"/>
          <w:sz w:val="24"/>
          <w:szCs w:val="24"/>
          <w:lang w:eastAsia="en-US"/>
        </w:rPr>
        <w:t>10</w:t>
      </w:r>
      <w:r w:rsidRPr="00675674">
        <w:rPr>
          <w:rFonts w:ascii="Cambria" w:eastAsia="Calibri" w:hAnsi="Cambria"/>
          <w:sz w:val="24"/>
          <w:szCs w:val="24"/>
          <w:lang w:eastAsia="en-US"/>
        </w:rPr>
        <w:t xml:space="preserve">, </w:t>
      </w:r>
    </w:p>
    <w:p w:rsidR="00A4154B" w:rsidRPr="00675674" w:rsidRDefault="00A4154B" w:rsidP="00A4154B">
      <w:pPr>
        <w:widowControl/>
        <w:numPr>
          <w:ilvl w:val="0"/>
          <w:numId w:val="29"/>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 xml:space="preserve">w każdym przypadku braku zapłaty należnego wynagrodzenia podwykonawcom lub dalszym podwykonawcom, którego skutkiem będzie bezpośrednia zapłata, o której mowa w § 5 ust. </w:t>
      </w:r>
      <w:r w:rsidR="00A446A9">
        <w:rPr>
          <w:rFonts w:ascii="Cambria" w:eastAsia="Calibri" w:hAnsi="Cambria"/>
          <w:sz w:val="24"/>
          <w:szCs w:val="24"/>
          <w:lang w:eastAsia="en-US"/>
        </w:rPr>
        <w:t>7</w:t>
      </w:r>
      <w:r w:rsidRPr="00675674">
        <w:rPr>
          <w:rFonts w:ascii="Cambria" w:eastAsia="Calibri" w:hAnsi="Cambria"/>
          <w:sz w:val="24"/>
          <w:szCs w:val="24"/>
          <w:lang w:eastAsia="en-US"/>
        </w:rPr>
        <w:t xml:space="preserve"> umowy - w wysokości </w:t>
      </w:r>
      <w:r w:rsidRPr="00675674">
        <w:rPr>
          <w:rFonts w:ascii="Cambria" w:eastAsia="Calibri" w:hAnsi="Cambria"/>
          <w:sz w:val="24"/>
          <w:szCs w:val="24"/>
          <w:lang w:eastAsia="en-US"/>
        </w:rPr>
        <w:br/>
      </w:r>
      <w:r w:rsidR="00B47D07">
        <w:rPr>
          <w:rFonts w:ascii="Cambria" w:eastAsia="Calibri" w:hAnsi="Cambria"/>
          <w:sz w:val="24"/>
          <w:szCs w:val="24"/>
          <w:lang w:eastAsia="en-US"/>
        </w:rPr>
        <w:t>2000,00</w:t>
      </w:r>
      <w:r w:rsidRPr="00675674">
        <w:rPr>
          <w:rFonts w:ascii="Cambria" w:eastAsia="Calibri" w:hAnsi="Cambria"/>
          <w:sz w:val="24"/>
          <w:szCs w:val="24"/>
          <w:lang w:eastAsia="en-US"/>
        </w:rPr>
        <w:t xml:space="preserve"> zł. </w:t>
      </w:r>
    </w:p>
    <w:p w:rsidR="00A4154B" w:rsidRPr="00675674" w:rsidRDefault="00A4154B" w:rsidP="00A4154B">
      <w:pPr>
        <w:widowControl/>
        <w:numPr>
          <w:ilvl w:val="0"/>
          <w:numId w:val="29"/>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 xml:space="preserve">w każdym przypadku nieterminowej zapłaty wynagrodzenia należnego podwykonawcom lub dalszym podwykonawcom – w wysokości </w:t>
      </w:r>
      <w:r w:rsidR="00B47D07">
        <w:rPr>
          <w:rFonts w:ascii="Cambria" w:eastAsia="Calibri" w:hAnsi="Cambria"/>
          <w:sz w:val="24"/>
          <w:szCs w:val="24"/>
          <w:lang w:eastAsia="en-US"/>
        </w:rPr>
        <w:t>0,5</w:t>
      </w:r>
      <w:r w:rsidR="00077473">
        <w:rPr>
          <w:rFonts w:ascii="Cambria" w:eastAsia="Calibri" w:hAnsi="Cambria"/>
          <w:sz w:val="24"/>
          <w:szCs w:val="24"/>
          <w:lang w:eastAsia="en-US"/>
        </w:rPr>
        <w:t xml:space="preserve"> % </w:t>
      </w:r>
      <w:r w:rsidRPr="00675674">
        <w:rPr>
          <w:rFonts w:ascii="Cambria" w:eastAsia="Calibri" w:hAnsi="Cambria"/>
          <w:sz w:val="24"/>
          <w:szCs w:val="24"/>
          <w:lang w:eastAsia="en-US"/>
        </w:rPr>
        <w:t>kwoty, z której zapłatą w zwłoce pozostaje Wykonawca, za każdy dzień zwłoki;</w:t>
      </w:r>
    </w:p>
    <w:p w:rsidR="00A4154B" w:rsidRPr="00675674" w:rsidRDefault="00A4154B" w:rsidP="00A4154B">
      <w:pPr>
        <w:widowControl/>
        <w:numPr>
          <w:ilvl w:val="0"/>
          <w:numId w:val="29"/>
        </w:numPr>
        <w:suppressAutoHyphens w:val="0"/>
        <w:autoSpaceDE w:val="0"/>
        <w:autoSpaceDN w:val="0"/>
        <w:spacing w:after="0"/>
        <w:ind w:left="1134" w:hanging="425"/>
        <w:contextualSpacing/>
        <w:textAlignment w:val="auto"/>
        <w:rPr>
          <w:rFonts w:ascii="Cambria" w:hAnsi="Cambria"/>
          <w:sz w:val="24"/>
          <w:szCs w:val="24"/>
        </w:rPr>
      </w:pPr>
      <w:r w:rsidRPr="00675674">
        <w:rPr>
          <w:rFonts w:ascii="Cambria" w:eastAsia="Calibri" w:hAnsi="Cambria"/>
          <w:sz w:val="24"/>
          <w:szCs w:val="24"/>
          <w:lang w:eastAsia="en-US"/>
        </w:rPr>
        <w:t xml:space="preserve">w każdym przypadku nieprzedłożenia Zamawiającemu do zaakceptowania projektu umowy o podwykonawstwo, której przedmiotem są roboty budowlane, lub projektu jej zmiany – w wysokości </w:t>
      </w:r>
      <w:r w:rsidR="00B47D07">
        <w:rPr>
          <w:rFonts w:ascii="Cambria" w:eastAsia="Calibri" w:hAnsi="Cambria"/>
          <w:sz w:val="24"/>
          <w:szCs w:val="24"/>
          <w:lang w:eastAsia="en-US"/>
        </w:rPr>
        <w:t>2000,00</w:t>
      </w:r>
      <w:r w:rsidRPr="00675674">
        <w:rPr>
          <w:rFonts w:ascii="Cambria" w:eastAsia="Calibri" w:hAnsi="Cambria"/>
          <w:sz w:val="24"/>
          <w:szCs w:val="24"/>
          <w:lang w:eastAsia="en-US"/>
        </w:rPr>
        <w:t xml:space="preserve"> zł za każdy stwierdzony przypadek, </w:t>
      </w:r>
    </w:p>
    <w:p w:rsidR="00A4154B" w:rsidRPr="00675674" w:rsidRDefault="00A4154B" w:rsidP="00A4154B">
      <w:pPr>
        <w:widowControl/>
        <w:numPr>
          <w:ilvl w:val="0"/>
          <w:numId w:val="29"/>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 xml:space="preserve">w każdym przypadku nieprzedłożenia w terminie poświadczonej </w:t>
      </w:r>
      <w:r w:rsidRPr="00675674">
        <w:rPr>
          <w:rFonts w:ascii="Cambria" w:eastAsia="Calibri" w:hAnsi="Cambria"/>
          <w:sz w:val="24"/>
          <w:szCs w:val="24"/>
          <w:lang w:eastAsia="en-US"/>
        </w:rPr>
        <w:br/>
        <w:t xml:space="preserve">za zgodność z oryginałem kopii umowy o podwykonawstwo lub jej zmiany </w:t>
      </w:r>
      <w:r w:rsidRPr="00675674">
        <w:rPr>
          <w:rFonts w:ascii="Cambria" w:eastAsia="Calibri" w:hAnsi="Cambria"/>
          <w:sz w:val="24"/>
          <w:szCs w:val="24"/>
          <w:lang w:eastAsia="en-US"/>
        </w:rPr>
        <w:br/>
        <w:t xml:space="preserve">- w wysokości </w:t>
      </w:r>
      <w:r w:rsidR="00B47D07">
        <w:rPr>
          <w:rFonts w:ascii="Cambria" w:eastAsia="Calibri" w:hAnsi="Cambria"/>
          <w:sz w:val="24"/>
          <w:szCs w:val="24"/>
          <w:lang w:eastAsia="en-US"/>
        </w:rPr>
        <w:t>2000,00</w:t>
      </w:r>
      <w:r w:rsidRPr="00675674">
        <w:rPr>
          <w:rFonts w:ascii="Cambria" w:eastAsia="Calibri" w:hAnsi="Cambria"/>
          <w:sz w:val="24"/>
          <w:szCs w:val="24"/>
          <w:lang w:eastAsia="en-US"/>
        </w:rPr>
        <w:t xml:space="preserve"> zł za każdy stwierdzony przypadek,</w:t>
      </w:r>
    </w:p>
    <w:p w:rsidR="00A4154B" w:rsidRPr="00675674" w:rsidRDefault="00A4154B" w:rsidP="00A4154B">
      <w:pPr>
        <w:widowControl/>
        <w:numPr>
          <w:ilvl w:val="0"/>
          <w:numId w:val="29"/>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 xml:space="preserve">w każdym przypadku braku zmiany umowy o podwykonawstwo w zakresie terminu zapłaty - w wysokości </w:t>
      </w:r>
      <w:r w:rsidR="00B47D07">
        <w:rPr>
          <w:rFonts w:ascii="Cambria" w:eastAsia="Calibri" w:hAnsi="Cambria"/>
          <w:sz w:val="24"/>
          <w:szCs w:val="24"/>
          <w:lang w:eastAsia="en-US"/>
        </w:rPr>
        <w:t>500,00</w:t>
      </w:r>
      <w:r w:rsidRPr="00675674">
        <w:rPr>
          <w:rFonts w:ascii="Cambria" w:eastAsia="Calibri" w:hAnsi="Cambria"/>
          <w:sz w:val="24"/>
          <w:szCs w:val="24"/>
          <w:lang w:eastAsia="en-US"/>
        </w:rPr>
        <w:t xml:space="preserve"> zł za każdy dzień zwłoki od upływu terminu, o którym mowa w § 8 ust. 7 umowy,</w:t>
      </w:r>
    </w:p>
    <w:p w:rsidR="00A4154B" w:rsidRPr="00675674" w:rsidRDefault="00A4154B" w:rsidP="00A4154B">
      <w:pPr>
        <w:widowControl/>
        <w:numPr>
          <w:ilvl w:val="0"/>
          <w:numId w:val="29"/>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lastRenderedPageBreak/>
        <w:t xml:space="preserve">w każdym przypadku niedopełnienia obowiązku, o którym mowa w § 13 ust. 1 umowy – w wysokości </w:t>
      </w:r>
      <w:r w:rsidR="00B47D07">
        <w:rPr>
          <w:rFonts w:ascii="Cambria" w:eastAsia="Calibri" w:hAnsi="Cambria"/>
          <w:sz w:val="24"/>
          <w:szCs w:val="24"/>
          <w:lang w:eastAsia="en-US"/>
        </w:rPr>
        <w:t>500,00</w:t>
      </w:r>
      <w:r w:rsidRPr="00675674">
        <w:rPr>
          <w:rFonts w:ascii="Cambria" w:eastAsia="Calibri" w:hAnsi="Cambria"/>
          <w:sz w:val="24"/>
          <w:szCs w:val="24"/>
          <w:lang w:eastAsia="en-US"/>
        </w:rPr>
        <w:t xml:space="preserve"> zł za każdy dzień roboczy, w którym osoba niezatrudniona przez Wykonawcę lub podwykonawcę na podstawie umowy o pracę wykonywała czynności wymienione w § 13 ust. 1 umowy,</w:t>
      </w:r>
    </w:p>
    <w:p w:rsidR="00A4154B" w:rsidRPr="00675674" w:rsidRDefault="00A4154B" w:rsidP="00A4154B">
      <w:pPr>
        <w:widowControl/>
        <w:numPr>
          <w:ilvl w:val="0"/>
          <w:numId w:val="29"/>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 xml:space="preserve">za zwłokę w dostarczeniu oświadczenia, o którym mowa w § 13 ust. 2 lub 5 umowy w wysokości </w:t>
      </w:r>
      <w:r w:rsidR="00B47D07">
        <w:rPr>
          <w:rFonts w:ascii="Cambria" w:eastAsia="Calibri" w:hAnsi="Cambria"/>
          <w:sz w:val="24"/>
          <w:szCs w:val="24"/>
          <w:lang w:eastAsia="en-US"/>
        </w:rPr>
        <w:t>500,00</w:t>
      </w:r>
      <w:r w:rsidRPr="00675674">
        <w:rPr>
          <w:rFonts w:ascii="Cambria" w:eastAsia="Calibri" w:hAnsi="Cambria"/>
          <w:sz w:val="24"/>
          <w:szCs w:val="24"/>
          <w:lang w:eastAsia="en-US"/>
        </w:rPr>
        <w:t xml:space="preserve"> zł za każdy dzień zwłoki liczonej odpowiednio </w:t>
      </w:r>
      <w:r w:rsidRPr="00675674">
        <w:rPr>
          <w:rFonts w:ascii="Cambria" w:eastAsia="Calibri" w:hAnsi="Cambria"/>
          <w:sz w:val="24"/>
          <w:szCs w:val="24"/>
          <w:lang w:eastAsia="en-US"/>
        </w:rPr>
        <w:br/>
        <w:t>od terminu, o którym mowa w § 13 ust. 2 lub 5umowy,</w:t>
      </w:r>
    </w:p>
    <w:p w:rsidR="00A4154B" w:rsidRPr="00675674" w:rsidRDefault="00A4154B" w:rsidP="00A4154B">
      <w:pPr>
        <w:widowControl/>
        <w:numPr>
          <w:ilvl w:val="0"/>
          <w:numId w:val="29"/>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 xml:space="preserve">za zwłokę w poinformowaniu Zamawiającego o zmianie, o której mowa </w:t>
      </w:r>
      <w:r w:rsidRPr="00675674">
        <w:rPr>
          <w:rFonts w:ascii="Cambria" w:eastAsia="Calibri" w:hAnsi="Cambria"/>
          <w:sz w:val="24"/>
          <w:szCs w:val="24"/>
          <w:lang w:eastAsia="en-US"/>
        </w:rPr>
        <w:br/>
        <w:t xml:space="preserve">w § 13 ust. 3 umowy - w wysokości po </w:t>
      </w:r>
      <w:r w:rsidR="00B47D07">
        <w:rPr>
          <w:rFonts w:ascii="Cambria" w:eastAsia="Calibri" w:hAnsi="Cambria"/>
          <w:sz w:val="24"/>
          <w:szCs w:val="24"/>
          <w:lang w:eastAsia="en-US"/>
        </w:rPr>
        <w:t>500,00</w:t>
      </w:r>
      <w:r w:rsidRPr="00675674">
        <w:rPr>
          <w:rFonts w:ascii="Cambria" w:eastAsia="Calibri" w:hAnsi="Cambria"/>
          <w:sz w:val="24"/>
          <w:szCs w:val="24"/>
          <w:lang w:eastAsia="en-US"/>
        </w:rPr>
        <w:t xml:space="preserve"> zł za każdy dzień zwłoki liczonej od terminu, o którym mowa w § 13 ust. 3 umowy,</w:t>
      </w:r>
    </w:p>
    <w:p w:rsidR="00A4154B" w:rsidRPr="00507DB7" w:rsidRDefault="00A4154B" w:rsidP="00A4154B">
      <w:pPr>
        <w:widowControl/>
        <w:numPr>
          <w:ilvl w:val="0"/>
          <w:numId w:val="29"/>
        </w:numPr>
        <w:suppressAutoHyphens w:val="0"/>
        <w:autoSpaceDE w:val="0"/>
        <w:autoSpaceDN w:val="0"/>
        <w:spacing w:after="0"/>
        <w:ind w:left="1134" w:hanging="425"/>
        <w:contextualSpacing/>
        <w:textAlignment w:val="auto"/>
        <w:rPr>
          <w:rFonts w:ascii="Cambria" w:eastAsia="Calibri" w:hAnsi="Cambria"/>
          <w:sz w:val="24"/>
          <w:szCs w:val="24"/>
          <w:lang w:eastAsia="en-US"/>
        </w:rPr>
      </w:pPr>
      <w:bookmarkStart w:id="10" w:name="_Hlk63067282"/>
      <w:r w:rsidRPr="00507DB7">
        <w:rPr>
          <w:rFonts w:ascii="Cambria" w:eastAsia="Calibri" w:hAnsi="Cambria"/>
          <w:sz w:val="24"/>
          <w:szCs w:val="24"/>
          <w:lang w:eastAsia="en-US"/>
        </w:rPr>
        <w:t xml:space="preserve">za zwłokę w dostarczeniu Zamawiającemu do akceptacji harmonogramu </w:t>
      </w:r>
      <w:proofErr w:type="spellStart"/>
      <w:r w:rsidRPr="00507DB7">
        <w:rPr>
          <w:rFonts w:ascii="Cambria" w:eastAsia="Calibri" w:hAnsi="Cambria"/>
          <w:sz w:val="24"/>
          <w:szCs w:val="24"/>
          <w:lang w:eastAsia="en-US"/>
        </w:rPr>
        <w:t>rzeczowo–finansowego</w:t>
      </w:r>
      <w:proofErr w:type="spellEnd"/>
      <w:r w:rsidRPr="00507DB7">
        <w:rPr>
          <w:rFonts w:ascii="Cambria" w:eastAsia="Calibri" w:hAnsi="Cambria"/>
          <w:sz w:val="24"/>
          <w:szCs w:val="24"/>
          <w:lang w:eastAsia="en-US"/>
        </w:rPr>
        <w:t xml:space="preserve"> – w wysokości </w:t>
      </w:r>
      <w:r w:rsidR="00B47D07" w:rsidRPr="00507DB7">
        <w:rPr>
          <w:rFonts w:ascii="Cambria" w:eastAsia="Calibri" w:hAnsi="Cambria"/>
          <w:sz w:val="24"/>
          <w:szCs w:val="24"/>
          <w:lang w:eastAsia="en-US"/>
        </w:rPr>
        <w:t>1</w:t>
      </w:r>
      <w:r w:rsidRPr="00507DB7">
        <w:rPr>
          <w:rFonts w:ascii="Cambria" w:eastAsia="Calibri" w:hAnsi="Cambria"/>
          <w:sz w:val="24"/>
          <w:szCs w:val="24"/>
          <w:lang w:eastAsia="en-US"/>
        </w:rPr>
        <w:t xml:space="preserve"> % wynagrodzenia brutto o którym mowa § 3 ust. 1 umowy za każdy dzień zwłoki liczonej od upływu ter</w:t>
      </w:r>
      <w:r w:rsidR="003264A9" w:rsidRPr="00507DB7">
        <w:rPr>
          <w:rFonts w:ascii="Cambria" w:eastAsia="Calibri" w:hAnsi="Cambria"/>
          <w:sz w:val="24"/>
          <w:szCs w:val="24"/>
          <w:lang w:eastAsia="en-US"/>
        </w:rPr>
        <w:t>minu, o którym mowa w § 2 ust. 4, 5</w:t>
      </w:r>
      <w:r w:rsidRPr="00507DB7">
        <w:rPr>
          <w:rFonts w:ascii="Cambria" w:eastAsia="Calibri" w:hAnsi="Cambria"/>
          <w:sz w:val="24"/>
          <w:szCs w:val="24"/>
          <w:lang w:eastAsia="en-US"/>
        </w:rPr>
        <w:t xml:space="preserve"> lub </w:t>
      </w:r>
      <w:r w:rsidR="00A446A9" w:rsidRPr="00507DB7">
        <w:rPr>
          <w:rFonts w:ascii="Cambria" w:eastAsia="Calibri" w:hAnsi="Cambria"/>
          <w:sz w:val="24"/>
          <w:szCs w:val="24"/>
          <w:lang w:eastAsia="en-US"/>
        </w:rPr>
        <w:t>6</w:t>
      </w:r>
      <w:r w:rsidRPr="00507DB7">
        <w:rPr>
          <w:rFonts w:ascii="Cambria" w:eastAsia="Calibri" w:hAnsi="Cambria"/>
          <w:sz w:val="24"/>
          <w:szCs w:val="24"/>
          <w:lang w:eastAsia="en-US"/>
        </w:rPr>
        <w:t xml:space="preserve"> umowy.</w:t>
      </w:r>
    </w:p>
    <w:p w:rsidR="00A4154B" w:rsidRPr="00675674" w:rsidRDefault="00A4154B" w:rsidP="00A4154B">
      <w:pPr>
        <w:widowControl/>
        <w:numPr>
          <w:ilvl w:val="0"/>
          <w:numId w:val="29"/>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 xml:space="preserve">w każdym przypadku braku zmiany umowy o podwykonawstwo zawartej na okres przekraczający 12 miesięcy, której przedmiotem są roboty budowlane lub usługi, zgodnie z § 8 ust. 20 umowy - w wysokości </w:t>
      </w:r>
      <w:r w:rsidR="00B47D07">
        <w:rPr>
          <w:rFonts w:ascii="Cambria" w:eastAsia="Calibri" w:hAnsi="Cambria"/>
          <w:sz w:val="24"/>
          <w:szCs w:val="24"/>
          <w:lang w:eastAsia="en-US"/>
        </w:rPr>
        <w:t xml:space="preserve">2000,00 </w:t>
      </w:r>
      <w:r w:rsidRPr="00675674">
        <w:rPr>
          <w:rFonts w:ascii="Cambria" w:eastAsia="Calibri" w:hAnsi="Cambria"/>
          <w:sz w:val="24"/>
          <w:szCs w:val="24"/>
          <w:lang w:eastAsia="en-US"/>
        </w:rPr>
        <w:t>zł za każdy przypadek;</w:t>
      </w:r>
    </w:p>
    <w:p w:rsidR="00A4154B" w:rsidRPr="00A4154B" w:rsidRDefault="00A4154B" w:rsidP="00A4154B">
      <w:pPr>
        <w:widowControl/>
        <w:numPr>
          <w:ilvl w:val="0"/>
          <w:numId w:val="29"/>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w każdym przypadku braku zapłaty lub nieterminowej zapłaty wynagrodzenia należnego podwykonawcom z tytułu zmiany wysokości wynagrodzenia, o której mowa w §</w:t>
      </w:r>
      <w:r>
        <w:rPr>
          <w:rFonts w:ascii="Cambria" w:eastAsia="Calibri" w:hAnsi="Cambria"/>
          <w:sz w:val="24"/>
          <w:szCs w:val="24"/>
          <w:lang w:eastAsia="en-US"/>
        </w:rPr>
        <w:t xml:space="preserve"> 8 ust. 20 umowy -</w:t>
      </w:r>
      <w:r w:rsidRPr="00675674">
        <w:rPr>
          <w:rFonts w:ascii="Cambria" w:eastAsia="Calibri" w:hAnsi="Cambria"/>
          <w:sz w:val="24"/>
          <w:szCs w:val="24"/>
          <w:lang w:eastAsia="en-US"/>
        </w:rPr>
        <w:t xml:space="preserve"> w wysokości </w:t>
      </w:r>
      <w:r w:rsidR="00B47D07">
        <w:rPr>
          <w:rFonts w:ascii="Cambria" w:eastAsia="Calibri" w:hAnsi="Cambria"/>
          <w:sz w:val="24"/>
          <w:szCs w:val="24"/>
          <w:lang w:eastAsia="en-US"/>
        </w:rPr>
        <w:t>2000,00</w:t>
      </w:r>
      <w:r w:rsidRPr="00675674">
        <w:rPr>
          <w:rFonts w:ascii="Cambria" w:eastAsia="Calibri" w:hAnsi="Cambria"/>
          <w:sz w:val="24"/>
          <w:szCs w:val="24"/>
          <w:lang w:eastAsia="en-US"/>
        </w:rPr>
        <w:t xml:space="preserve"> zł za każdy dzień zwłoki od upływu terminu, w którym zapłata powinna najpóźniej zostać dokonana,</w:t>
      </w:r>
    </w:p>
    <w:bookmarkEnd w:id="10"/>
    <w:p w:rsidR="00A4154B" w:rsidRPr="00675674" w:rsidRDefault="00A4154B" w:rsidP="00A4154B">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Strony zastrzegają sobie prawo do dochodzenia odszkodowania uzupełniającego do wysokości rzeczywiście poniesionej szkody.</w:t>
      </w:r>
    </w:p>
    <w:p w:rsidR="00A671E3" w:rsidRPr="00EC702D" w:rsidRDefault="00A671E3" w:rsidP="007B2E3C">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Zamawiający ma prawo do potrącenia kar umownych z faktury przedłożonej do zapłaty przez Wykonawcę lub z zabezpieczenia należytego wykonania przedmiotu umowy, o którym mowa w § 1</w:t>
      </w:r>
      <w:r w:rsidR="00F5569C">
        <w:rPr>
          <w:rFonts w:ascii="Cambria" w:hAnsi="Cambria"/>
          <w:sz w:val="24"/>
          <w:szCs w:val="24"/>
        </w:rPr>
        <w:t>7</w:t>
      </w:r>
      <w:r w:rsidRPr="00EC702D">
        <w:rPr>
          <w:rFonts w:ascii="Cambria" w:hAnsi="Cambria"/>
          <w:sz w:val="24"/>
          <w:szCs w:val="24"/>
        </w:rPr>
        <w:t xml:space="preserve">, po uprzednim powiadomieniu Wykonawcy o podstawie i wysokości naliczonej kary umownej i wyznaczeniu mu </w:t>
      </w:r>
      <w:r w:rsidRPr="00EC702D">
        <w:rPr>
          <w:rFonts w:ascii="Cambria" w:hAnsi="Cambria"/>
          <w:color w:val="000000"/>
          <w:sz w:val="24"/>
          <w:szCs w:val="24"/>
        </w:rPr>
        <w:t>5 dniowego terminu zapłaty tej kary.</w:t>
      </w:r>
    </w:p>
    <w:p w:rsidR="00824371" w:rsidRPr="0021176D" w:rsidRDefault="00A671E3" w:rsidP="0021176D">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B02593">
        <w:rPr>
          <w:rFonts w:ascii="Cambria" w:hAnsi="Cambria"/>
          <w:color w:val="000000"/>
          <w:sz w:val="24"/>
          <w:szCs w:val="24"/>
        </w:rPr>
        <w:t>Strony zastrzegają możliwość kumulatywnego naliczania kar umownych z różnych tytułów. Łączna maksymalna wysokość kar umownych, któr</w:t>
      </w:r>
      <w:r w:rsidR="00B474E2">
        <w:rPr>
          <w:rFonts w:ascii="Cambria" w:hAnsi="Cambria"/>
          <w:color w:val="000000"/>
          <w:sz w:val="24"/>
          <w:szCs w:val="24"/>
        </w:rPr>
        <w:t>e</w:t>
      </w:r>
      <w:r w:rsidRPr="00B02593">
        <w:rPr>
          <w:rFonts w:ascii="Cambria" w:hAnsi="Cambria"/>
          <w:color w:val="000000"/>
          <w:sz w:val="24"/>
          <w:szCs w:val="24"/>
        </w:rPr>
        <w:t xml:space="preserve"> mo</w:t>
      </w:r>
      <w:r w:rsidR="00B474E2">
        <w:rPr>
          <w:rFonts w:ascii="Cambria" w:hAnsi="Cambria"/>
          <w:color w:val="000000"/>
          <w:sz w:val="24"/>
          <w:szCs w:val="24"/>
        </w:rPr>
        <w:t>że</w:t>
      </w:r>
      <w:r w:rsidR="00A446A9">
        <w:rPr>
          <w:rFonts w:ascii="Cambria" w:hAnsi="Cambria"/>
          <w:color w:val="000000"/>
          <w:sz w:val="24"/>
          <w:szCs w:val="24"/>
        </w:rPr>
        <w:t xml:space="preserve"> </w:t>
      </w:r>
      <w:r w:rsidR="00B474E2">
        <w:rPr>
          <w:rFonts w:ascii="Cambria" w:hAnsi="Cambria"/>
          <w:color w:val="000000"/>
          <w:sz w:val="24"/>
          <w:szCs w:val="24"/>
        </w:rPr>
        <w:t xml:space="preserve">naliczyć każda ze stron </w:t>
      </w:r>
      <w:r w:rsidR="00A4154B">
        <w:rPr>
          <w:rFonts w:ascii="Cambria" w:hAnsi="Cambria"/>
          <w:color w:val="000000"/>
          <w:sz w:val="24"/>
          <w:szCs w:val="24"/>
        </w:rPr>
        <w:t xml:space="preserve">wynosi </w:t>
      </w:r>
      <w:r w:rsidR="00BC344A">
        <w:rPr>
          <w:rFonts w:ascii="Cambria" w:hAnsi="Cambria"/>
          <w:color w:val="000000"/>
          <w:sz w:val="24"/>
          <w:szCs w:val="24"/>
        </w:rPr>
        <w:t xml:space="preserve">100 </w:t>
      </w:r>
      <w:r w:rsidRPr="00B02593">
        <w:rPr>
          <w:rFonts w:ascii="Cambria" w:hAnsi="Cambria"/>
          <w:color w:val="000000"/>
          <w:sz w:val="24"/>
          <w:szCs w:val="24"/>
        </w:rPr>
        <w:t>% wynagrodzenia brutto, o kt</w:t>
      </w:r>
      <w:r w:rsidR="00A4154B">
        <w:rPr>
          <w:rFonts w:ascii="Cambria" w:hAnsi="Cambria"/>
          <w:color w:val="000000"/>
          <w:sz w:val="24"/>
          <w:szCs w:val="24"/>
        </w:rPr>
        <w:t xml:space="preserve">órym mowa </w:t>
      </w:r>
      <w:r w:rsidRPr="00B02593">
        <w:rPr>
          <w:rFonts w:ascii="Cambria" w:hAnsi="Cambria"/>
          <w:color w:val="000000"/>
          <w:sz w:val="24"/>
          <w:szCs w:val="24"/>
        </w:rPr>
        <w:t>w § 3 ust. 1 umowy.</w:t>
      </w:r>
      <w:bookmarkStart w:id="11" w:name="_Hlk94098475"/>
      <w:bookmarkEnd w:id="9"/>
    </w:p>
    <w:p w:rsidR="00824371" w:rsidRDefault="00824371" w:rsidP="00A4154B">
      <w:pPr>
        <w:widowControl/>
        <w:suppressAutoHyphens w:val="0"/>
        <w:autoSpaceDE w:val="0"/>
        <w:autoSpaceDN w:val="0"/>
        <w:spacing w:after="0"/>
        <w:jc w:val="center"/>
        <w:textAlignment w:val="auto"/>
        <w:rPr>
          <w:rFonts w:ascii="Cambria" w:eastAsia="Calibri" w:hAnsi="Cambria"/>
          <w:b/>
          <w:bCs/>
          <w:sz w:val="24"/>
          <w:szCs w:val="24"/>
          <w:lang w:eastAsia="en-US"/>
        </w:rPr>
      </w:pPr>
    </w:p>
    <w:p w:rsidR="00A4154B" w:rsidRPr="00EC702D" w:rsidRDefault="00A4154B" w:rsidP="00A4154B">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Pr>
          <w:rFonts w:ascii="Cambria" w:eastAsia="Calibri" w:hAnsi="Cambria"/>
          <w:b/>
          <w:bCs/>
          <w:sz w:val="24"/>
          <w:szCs w:val="24"/>
          <w:lang w:eastAsia="en-US"/>
        </w:rPr>
        <w:t>5</w:t>
      </w:r>
    </w:p>
    <w:p w:rsidR="00A4154B" w:rsidRPr="00675674" w:rsidRDefault="00A4154B" w:rsidP="00A4154B">
      <w:pPr>
        <w:widowControl/>
        <w:suppressAutoHyphens w:val="0"/>
        <w:autoSpaceDE w:val="0"/>
        <w:autoSpaceDN w:val="0"/>
        <w:spacing w:after="0"/>
        <w:jc w:val="center"/>
        <w:textAlignment w:val="auto"/>
        <w:rPr>
          <w:rFonts w:ascii="Cambria" w:eastAsia="Calibri" w:hAnsi="Cambria"/>
          <w:b/>
          <w:bCs/>
          <w:sz w:val="24"/>
          <w:szCs w:val="24"/>
          <w:lang w:eastAsia="en-US"/>
        </w:rPr>
      </w:pPr>
      <w:r w:rsidRPr="00675674">
        <w:rPr>
          <w:rFonts w:ascii="Cambria" w:eastAsia="Calibri" w:hAnsi="Cambria"/>
          <w:b/>
          <w:bCs/>
          <w:sz w:val="24"/>
          <w:szCs w:val="24"/>
          <w:lang w:eastAsia="en-US"/>
        </w:rPr>
        <w:t>Kary umowne z tytułu odstąpienia</w:t>
      </w:r>
    </w:p>
    <w:p w:rsidR="00A4154B" w:rsidRPr="00675674" w:rsidRDefault="00A4154B" w:rsidP="00A4154B">
      <w:pPr>
        <w:widowControl/>
        <w:numPr>
          <w:ilvl w:val="0"/>
          <w:numId w:val="30"/>
        </w:numPr>
        <w:tabs>
          <w:tab w:val="left" w:pos="426"/>
        </w:tabs>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675674">
        <w:rPr>
          <w:rFonts w:ascii="Cambria" w:eastAsia="Calibri" w:hAnsi="Cambria"/>
          <w:sz w:val="24"/>
          <w:szCs w:val="24"/>
          <w:lang w:eastAsia="en-US"/>
        </w:rPr>
        <w:t>Wykonawca zobowiązany jest do zapłaty Zamawiającemu kar umownych z tytułu odstąpienia od umowy w następujących przypadkach i wysokościach:</w:t>
      </w:r>
    </w:p>
    <w:p w:rsidR="00A4154B" w:rsidRPr="00CA407D" w:rsidRDefault="00A4154B" w:rsidP="00A4154B">
      <w:pPr>
        <w:widowControl/>
        <w:numPr>
          <w:ilvl w:val="0"/>
          <w:numId w:val="31"/>
        </w:numPr>
        <w:suppressAutoHyphens w:val="0"/>
        <w:autoSpaceDE w:val="0"/>
        <w:autoSpaceDN w:val="0"/>
        <w:spacing w:after="0"/>
        <w:ind w:left="709" w:hanging="284"/>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 xml:space="preserve">z tytułu odstąpienia przez Zamawiającego od umowy z przyczyn zależnych </w:t>
      </w:r>
      <w:r w:rsidRPr="00675674">
        <w:rPr>
          <w:rFonts w:ascii="Cambria" w:eastAsia="Calibri" w:hAnsi="Cambria"/>
          <w:sz w:val="24"/>
          <w:szCs w:val="24"/>
          <w:lang w:eastAsia="en-US"/>
        </w:rPr>
        <w:br/>
        <w:t xml:space="preserve">od Wykonawcy, o których mowa w § 16 ust. 1 </w:t>
      </w:r>
      <w:r w:rsidRPr="00CA407D">
        <w:rPr>
          <w:rFonts w:ascii="Cambria" w:eastAsia="Calibri" w:hAnsi="Cambria"/>
          <w:sz w:val="24"/>
          <w:szCs w:val="24"/>
          <w:lang w:eastAsia="en-US"/>
        </w:rPr>
        <w:t xml:space="preserve">umowy - w wysokości </w:t>
      </w:r>
      <w:r w:rsidR="00BC344A" w:rsidRPr="00CA407D">
        <w:rPr>
          <w:rFonts w:ascii="Cambria" w:eastAsia="Calibri" w:hAnsi="Cambria"/>
          <w:sz w:val="24"/>
          <w:szCs w:val="24"/>
          <w:lang w:eastAsia="en-US"/>
        </w:rPr>
        <w:t>20</w:t>
      </w:r>
      <w:r w:rsidRPr="00CA407D">
        <w:rPr>
          <w:rFonts w:ascii="Cambria" w:eastAsia="Calibri" w:hAnsi="Cambria"/>
          <w:sz w:val="24"/>
          <w:szCs w:val="24"/>
          <w:lang w:eastAsia="en-US"/>
        </w:rPr>
        <w:t xml:space="preserve"> % łącznego wynagrodzenia umownego brutto, o którym mowa w § 3 ust. 1 umowy,</w:t>
      </w:r>
    </w:p>
    <w:p w:rsidR="00A4154B" w:rsidRPr="00CA407D" w:rsidRDefault="00A4154B" w:rsidP="00A4154B">
      <w:pPr>
        <w:widowControl/>
        <w:numPr>
          <w:ilvl w:val="0"/>
          <w:numId w:val="31"/>
        </w:numPr>
        <w:suppressAutoHyphens w:val="0"/>
        <w:autoSpaceDE w:val="0"/>
        <w:autoSpaceDN w:val="0"/>
        <w:spacing w:after="0"/>
        <w:ind w:left="709" w:hanging="284"/>
        <w:contextualSpacing/>
        <w:textAlignment w:val="auto"/>
        <w:rPr>
          <w:rFonts w:ascii="Cambria" w:eastAsia="Calibri" w:hAnsi="Cambria"/>
          <w:sz w:val="24"/>
          <w:szCs w:val="24"/>
          <w:lang w:eastAsia="en-US"/>
        </w:rPr>
      </w:pPr>
      <w:r w:rsidRPr="00CA407D">
        <w:rPr>
          <w:rFonts w:ascii="Cambria" w:eastAsia="Calibri" w:hAnsi="Cambria"/>
          <w:sz w:val="24"/>
          <w:szCs w:val="24"/>
          <w:lang w:eastAsia="en-US"/>
        </w:rPr>
        <w:lastRenderedPageBreak/>
        <w:t xml:space="preserve">z tytułu odstąpienia przez Wykonawcę od umowy z przyczyn niezależnych </w:t>
      </w:r>
      <w:r w:rsidRPr="00CA407D">
        <w:rPr>
          <w:rFonts w:ascii="Cambria" w:eastAsia="Calibri" w:hAnsi="Cambria"/>
          <w:sz w:val="24"/>
          <w:szCs w:val="24"/>
          <w:lang w:eastAsia="en-US"/>
        </w:rPr>
        <w:br/>
        <w:t xml:space="preserve">od Zamawiającego - w wysokości </w:t>
      </w:r>
      <w:r w:rsidR="00BC344A" w:rsidRPr="00CA407D">
        <w:rPr>
          <w:rFonts w:ascii="Cambria" w:eastAsia="Calibri" w:hAnsi="Cambria"/>
          <w:sz w:val="24"/>
          <w:szCs w:val="24"/>
          <w:lang w:eastAsia="en-US"/>
        </w:rPr>
        <w:t xml:space="preserve">20 </w:t>
      </w:r>
      <w:r w:rsidRPr="00CA407D">
        <w:rPr>
          <w:rFonts w:ascii="Cambria" w:eastAsia="Calibri" w:hAnsi="Cambria"/>
          <w:sz w:val="24"/>
          <w:szCs w:val="24"/>
          <w:lang w:eastAsia="en-US"/>
        </w:rPr>
        <w:t>% łącznego wynagrodzenia umownego brutto, o którym mowa w § 3 ust. 1 umowy.</w:t>
      </w:r>
    </w:p>
    <w:p w:rsidR="00A4154B" w:rsidRPr="00675674" w:rsidRDefault="00A4154B" w:rsidP="00A4154B">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407D">
        <w:rPr>
          <w:rFonts w:ascii="Cambria" w:hAnsi="Cambria"/>
          <w:sz w:val="24"/>
          <w:szCs w:val="24"/>
        </w:rPr>
        <w:t xml:space="preserve">Zamawiający zobowiązany jest do zapłaty Wykonawcy kary umownej z tytułu odstąpienia od umowy w przypadku odstąpienia przez Zamawiającego od umowy </w:t>
      </w:r>
      <w:r w:rsidRPr="00CA407D">
        <w:rPr>
          <w:rFonts w:ascii="Cambria" w:hAnsi="Cambria"/>
          <w:sz w:val="24"/>
          <w:szCs w:val="24"/>
        </w:rPr>
        <w:br/>
        <w:t xml:space="preserve">z przyczyn zależnych od Zamawiającego - w wysokości </w:t>
      </w:r>
      <w:r w:rsidR="00BC344A" w:rsidRPr="00CA407D">
        <w:rPr>
          <w:rFonts w:ascii="Cambria" w:eastAsia="Calibri" w:hAnsi="Cambria"/>
          <w:sz w:val="24"/>
          <w:szCs w:val="24"/>
          <w:lang w:eastAsia="en-US"/>
        </w:rPr>
        <w:t xml:space="preserve">20 </w:t>
      </w:r>
      <w:r w:rsidRPr="00CA407D">
        <w:rPr>
          <w:rFonts w:ascii="Cambria" w:hAnsi="Cambria"/>
          <w:sz w:val="24"/>
          <w:szCs w:val="24"/>
        </w:rPr>
        <w:t>%</w:t>
      </w:r>
      <w:r w:rsidRPr="00675674">
        <w:rPr>
          <w:rFonts w:ascii="Cambria" w:hAnsi="Cambria"/>
          <w:sz w:val="24"/>
          <w:szCs w:val="24"/>
        </w:rPr>
        <w:t xml:space="preserve"> łącznego wynagrodzenia umownego brutto, o którym mowa w § 3 ust.1 umowy, z wyjątkiem wystąpienia sytuacji przedstawionych w art. 456 ust.1 w zw. z art. 456 ust. 3 ustawy </w:t>
      </w:r>
      <w:proofErr w:type="spellStart"/>
      <w:r w:rsidRPr="00675674">
        <w:rPr>
          <w:rFonts w:ascii="Cambria" w:hAnsi="Cambria"/>
          <w:sz w:val="24"/>
          <w:szCs w:val="24"/>
        </w:rPr>
        <w:t>Pzp</w:t>
      </w:r>
      <w:proofErr w:type="spellEnd"/>
      <w:r w:rsidRPr="00675674">
        <w:rPr>
          <w:rFonts w:ascii="Cambria" w:hAnsi="Cambria"/>
          <w:sz w:val="24"/>
          <w:szCs w:val="24"/>
        </w:rPr>
        <w:t>.</w:t>
      </w:r>
    </w:p>
    <w:p w:rsidR="007F30B7" w:rsidRPr="00EC702D" w:rsidRDefault="007F30B7" w:rsidP="007F30B7">
      <w:pPr>
        <w:widowControl/>
        <w:suppressAutoHyphens w:val="0"/>
        <w:autoSpaceDE w:val="0"/>
        <w:autoSpaceDN w:val="0"/>
        <w:spacing w:after="0"/>
        <w:jc w:val="center"/>
        <w:textAlignment w:val="auto"/>
        <w:rPr>
          <w:rFonts w:ascii="Cambria" w:eastAsia="Calibri" w:hAnsi="Cambria"/>
          <w:sz w:val="24"/>
          <w:szCs w:val="24"/>
          <w:lang w:eastAsia="en-US"/>
        </w:rPr>
      </w:pPr>
    </w:p>
    <w:p w:rsidR="007F30B7" w:rsidRPr="00EC702D" w:rsidRDefault="007F30B7" w:rsidP="007F30B7">
      <w:pPr>
        <w:widowControl/>
        <w:suppressAutoHyphens w:val="0"/>
        <w:autoSpaceDE w:val="0"/>
        <w:autoSpaceDN w:val="0"/>
        <w:spacing w:after="0"/>
        <w:jc w:val="center"/>
        <w:textAlignment w:val="auto"/>
        <w:rPr>
          <w:rFonts w:ascii="Cambria" w:hAnsi="Cambria"/>
          <w:b/>
          <w:bCs/>
          <w:sz w:val="24"/>
          <w:szCs w:val="24"/>
        </w:rPr>
      </w:pPr>
      <w:r w:rsidRPr="00EC702D">
        <w:rPr>
          <w:rFonts w:ascii="Cambria" w:eastAsia="Calibri" w:hAnsi="Cambria"/>
          <w:b/>
          <w:bCs/>
          <w:sz w:val="24"/>
          <w:szCs w:val="24"/>
          <w:lang w:eastAsia="en-US"/>
        </w:rPr>
        <w:t>§ 1</w:t>
      </w:r>
      <w:r>
        <w:rPr>
          <w:rFonts w:ascii="Cambria" w:eastAsia="Calibri" w:hAnsi="Cambria"/>
          <w:b/>
          <w:bCs/>
          <w:sz w:val="24"/>
          <w:szCs w:val="24"/>
          <w:lang w:eastAsia="en-US"/>
        </w:rPr>
        <w:t>6</w:t>
      </w:r>
    </w:p>
    <w:p w:rsidR="007F30B7" w:rsidRPr="00EC702D" w:rsidRDefault="007F30B7" w:rsidP="007F30B7">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Odstąpienie od umowy</w:t>
      </w:r>
    </w:p>
    <w:p w:rsidR="007F30B7" w:rsidRPr="00EC702D" w:rsidRDefault="007F30B7" w:rsidP="007B2E3C">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zastrzega sobie prawo do odstąpienia od umowy, jeżeli:</w:t>
      </w:r>
    </w:p>
    <w:p w:rsidR="007F30B7" w:rsidRPr="00EC702D" w:rsidRDefault="007F30B7" w:rsidP="007B2E3C">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realizuje roboty budowlane, stanowiące przedmiot zamówienia, </w:t>
      </w:r>
      <w:r w:rsidR="00A4154B">
        <w:rPr>
          <w:rFonts w:ascii="Cambria" w:eastAsia="Calibri" w:hAnsi="Cambria"/>
          <w:sz w:val="24"/>
          <w:szCs w:val="24"/>
          <w:lang w:eastAsia="en-US"/>
        </w:rPr>
        <w:br/>
      </w:r>
      <w:r w:rsidRPr="00EC702D">
        <w:rPr>
          <w:rFonts w:ascii="Cambria" w:eastAsia="Calibri" w:hAnsi="Cambria"/>
          <w:sz w:val="24"/>
          <w:szCs w:val="24"/>
          <w:lang w:eastAsia="en-US"/>
        </w:rPr>
        <w:t xml:space="preserve">w sposób niezgodny z dokumentacją projektową, </w:t>
      </w:r>
      <w:r>
        <w:rPr>
          <w:rFonts w:ascii="Cambria" w:eastAsia="Calibri" w:hAnsi="Cambria"/>
          <w:sz w:val="24"/>
          <w:szCs w:val="24"/>
          <w:lang w:eastAsia="en-US"/>
        </w:rPr>
        <w:t>STWIORB</w:t>
      </w:r>
      <w:r w:rsidRPr="00EC702D">
        <w:rPr>
          <w:rFonts w:ascii="Cambria" w:eastAsia="Calibri" w:hAnsi="Cambria"/>
          <w:sz w:val="24"/>
          <w:szCs w:val="24"/>
          <w:lang w:eastAsia="en-US"/>
        </w:rPr>
        <w:t>, wskazaniami Zamawiającego, wskazaniami inspektora nadzoru inwestorskiego lub postanowieniami umowy pomimo dwukrotnego wezwania wykonawcy do zaniechania naruszeń i bezskutecznego upływu terminu wskazanego w tych wezwaniach</w:t>
      </w:r>
    </w:p>
    <w:p w:rsidR="007F30B7" w:rsidRPr="00EC702D" w:rsidRDefault="007F30B7" w:rsidP="007B2E3C">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gdy Wykonawca nie rozpoczął robót budowlanych bez uzasadnionej przyczyny </w:t>
      </w:r>
      <w:r w:rsidRPr="00EC702D">
        <w:rPr>
          <w:rFonts w:ascii="Cambria" w:eastAsia="Calibri" w:hAnsi="Cambria"/>
          <w:color w:val="000000"/>
          <w:sz w:val="24"/>
          <w:szCs w:val="24"/>
          <w:lang w:eastAsia="en-US"/>
        </w:rPr>
        <w:t xml:space="preserve">w okresie 10 dni od dnia </w:t>
      </w:r>
      <w:r>
        <w:rPr>
          <w:rFonts w:ascii="Cambria" w:eastAsia="Calibri" w:hAnsi="Cambria"/>
          <w:color w:val="000000"/>
          <w:sz w:val="24"/>
          <w:szCs w:val="24"/>
          <w:lang w:eastAsia="en-US"/>
        </w:rPr>
        <w:t>przekazania mu placu budowy</w:t>
      </w:r>
      <w:r w:rsidRPr="00EC702D">
        <w:rPr>
          <w:rFonts w:ascii="Cambria" w:eastAsia="Calibri" w:hAnsi="Cambria"/>
          <w:color w:val="000000"/>
          <w:sz w:val="24"/>
          <w:szCs w:val="24"/>
          <w:lang w:eastAsia="en-US"/>
        </w:rPr>
        <w:t xml:space="preserve"> i nie podjął ich </w:t>
      </w:r>
      <w:r w:rsidR="00A4154B">
        <w:rPr>
          <w:rFonts w:ascii="Cambria" w:eastAsia="Calibri" w:hAnsi="Cambria"/>
          <w:color w:val="000000"/>
          <w:sz w:val="24"/>
          <w:szCs w:val="24"/>
          <w:lang w:eastAsia="en-US"/>
        </w:rPr>
        <w:br/>
      </w:r>
      <w:r w:rsidRPr="00EC702D">
        <w:rPr>
          <w:rFonts w:ascii="Cambria" w:eastAsia="Calibri" w:hAnsi="Cambria"/>
          <w:color w:val="000000"/>
          <w:sz w:val="24"/>
          <w:szCs w:val="24"/>
          <w:lang w:eastAsia="en-US"/>
        </w:rPr>
        <w:t>w terminie wyznaczonym przez zamawiającego,</w:t>
      </w:r>
    </w:p>
    <w:p w:rsidR="007F30B7" w:rsidRPr="00EC702D" w:rsidRDefault="007F30B7" w:rsidP="007B2E3C">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zwłoka </w:t>
      </w:r>
      <w:r>
        <w:rPr>
          <w:rFonts w:ascii="Cambria" w:eastAsia="Calibri" w:hAnsi="Cambria"/>
          <w:color w:val="000000"/>
          <w:sz w:val="24"/>
          <w:szCs w:val="24"/>
          <w:lang w:eastAsia="en-US"/>
        </w:rPr>
        <w:t xml:space="preserve">w </w:t>
      </w:r>
      <w:r w:rsidRPr="00EC702D">
        <w:rPr>
          <w:rFonts w:ascii="Cambria" w:eastAsia="Calibri" w:hAnsi="Cambria"/>
          <w:color w:val="000000"/>
          <w:sz w:val="24"/>
          <w:szCs w:val="24"/>
          <w:lang w:eastAsia="en-US"/>
        </w:rPr>
        <w:t>wykonani</w:t>
      </w:r>
      <w:r>
        <w:rPr>
          <w:rFonts w:ascii="Cambria" w:eastAsia="Calibri" w:hAnsi="Cambria"/>
          <w:color w:val="000000"/>
          <w:sz w:val="24"/>
          <w:szCs w:val="24"/>
          <w:lang w:eastAsia="en-US"/>
        </w:rPr>
        <w:t>u</w:t>
      </w:r>
      <w:r w:rsidRPr="00EC702D">
        <w:rPr>
          <w:rFonts w:ascii="Cambria" w:eastAsia="Calibri" w:hAnsi="Cambria"/>
          <w:color w:val="000000"/>
          <w:sz w:val="24"/>
          <w:szCs w:val="24"/>
          <w:lang w:eastAsia="en-US"/>
        </w:rPr>
        <w:t xml:space="preserve"> przedmiotu zamówienia przekroczy 30 dni, </w:t>
      </w:r>
    </w:p>
    <w:p w:rsidR="007F30B7" w:rsidRPr="00EC702D" w:rsidRDefault="007F30B7" w:rsidP="007B2E3C">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gdy wykonawca bez zgody zamawiającego przerwał realizację robót i przerwa trwa dłużej niż 10 dni,</w:t>
      </w:r>
    </w:p>
    <w:p w:rsidR="007F30B7" w:rsidRPr="00EC702D" w:rsidRDefault="007F30B7" w:rsidP="007B2E3C">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gdy Wykonawca nie przekazał Zamawiającemu, w wyznaczonym</w:t>
      </w:r>
      <w:r w:rsidRPr="00EC702D">
        <w:rPr>
          <w:rFonts w:ascii="Cambria" w:eastAsia="Calibri" w:hAnsi="Cambria"/>
          <w:sz w:val="24"/>
          <w:szCs w:val="24"/>
          <w:lang w:eastAsia="en-US"/>
        </w:rPr>
        <w:t xml:space="preserve"> terminie, dowodów ubezpieczenia, o którym mowa w § 1</w:t>
      </w:r>
      <w:r>
        <w:rPr>
          <w:rFonts w:ascii="Cambria" w:eastAsia="Calibri" w:hAnsi="Cambria"/>
          <w:sz w:val="24"/>
          <w:szCs w:val="24"/>
          <w:lang w:eastAsia="en-US"/>
        </w:rPr>
        <w:t>1</w:t>
      </w:r>
      <w:r w:rsidRPr="00EC702D">
        <w:rPr>
          <w:rFonts w:ascii="Cambria" w:eastAsia="Calibri" w:hAnsi="Cambria"/>
          <w:sz w:val="24"/>
          <w:szCs w:val="24"/>
          <w:lang w:eastAsia="en-US"/>
        </w:rPr>
        <w:t xml:space="preserve"> lub nie zapewnił jego ciągłości w okresach wynikających z umowy,</w:t>
      </w:r>
    </w:p>
    <w:p w:rsidR="007F30B7" w:rsidRPr="00EC702D" w:rsidRDefault="007F30B7" w:rsidP="007B2E3C">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wystąpiła konieczność co najmniej trzykrotnego dokonania przez Zamawiającego bezpośredniej zapłaty podwykonawcy lub dalszemu podwykonawcy,</w:t>
      </w:r>
    </w:p>
    <w:p w:rsidR="007F30B7" w:rsidRDefault="007F30B7" w:rsidP="007B2E3C">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okoliczności, o których mowa w art. 635 kodeksu cywilnego</w:t>
      </w:r>
      <w:r>
        <w:rPr>
          <w:rFonts w:ascii="Cambria" w:eastAsia="Calibri" w:hAnsi="Cambria"/>
          <w:sz w:val="24"/>
          <w:szCs w:val="24"/>
          <w:lang w:eastAsia="en-US"/>
        </w:rPr>
        <w:t>,</w:t>
      </w:r>
    </w:p>
    <w:p w:rsidR="007F30B7" w:rsidRDefault="007F30B7" w:rsidP="007B2E3C">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uchybienia obowiązkowi określonemu </w:t>
      </w:r>
      <w:r>
        <w:rPr>
          <w:rFonts w:ascii="Cambria" w:eastAsia="Calibri" w:hAnsi="Cambria"/>
          <w:sz w:val="24"/>
          <w:szCs w:val="24"/>
          <w:lang w:eastAsia="en-US"/>
        </w:rPr>
        <w:br/>
        <w:t>w § 13 ust. 1,</w:t>
      </w:r>
    </w:p>
    <w:p w:rsidR="007F30B7" w:rsidRPr="00EC702D" w:rsidRDefault="007F30B7" w:rsidP="007B2E3C">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niezłożenia oświadczeń, o których mowa w § 13 ust. 2 lub 5, pomimo powtórnego wezwania. </w:t>
      </w:r>
    </w:p>
    <w:p w:rsidR="007F30B7" w:rsidRPr="00EC702D" w:rsidRDefault="007F30B7" w:rsidP="007B2E3C">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przypadkach określonych w ust. 1, odstąpienie od umowy może nastąpić </w:t>
      </w:r>
      <w:r w:rsidR="00A4154B">
        <w:rPr>
          <w:rFonts w:ascii="Cambria" w:eastAsia="Calibri" w:hAnsi="Cambria"/>
          <w:sz w:val="24"/>
          <w:szCs w:val="24"/>
          <w:lang w:eastAsia="en-US"/>
        </w:rPr>
        <w:br/>
      </w:r>
      <w:r w:rsidRPr="00EC702D">
        <w:rPr>
          <w:rFonts w:ascii="Cambria" w:eastAsia="Calibri" w:hAnsi="Cambria"/>
          <w:sz w:val="24"/>
          <w:szCs w:val="24"/>
          <w:lang w:eastAsia="en-US"/>
        </w:rPr>
        <w:t xml:space="preserve">w terminie 30 dni od powzięcia wiadomości o zaistnieniu okoliczności, o których mowa w ust. 1. </w:t>
      </w:r>
    </w:p>
    <w:p w:rsidR="007F30B7" w:rsidRPr="00EC702D" w:rsidRDefault="007F30B7" w:rsidP="007B2E3C">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Odstąpienie od umowy powinno nastąpić w formie pisemnej</w:t>
      </w:r>
      <w:r>
        <w:rPr>
          <w:rFonts w:ascii="Cambria" w:eastAsia="Calibri" w:hAnsi="Cambria"/>
          <w:sz w:val="24"/>
          <w:szCs w:val="24"/>
          <w:lang w:eastAsia="en-US"/>
        </w:rPr>
        <w:t xml:space="preserve"> lub formie elektronicznej</w:t>
      </w:r>
      <w:r w:rsidRPr="00EC702D">
        <w:rPr>
          <w:rFonts w:ascii="Cambria" w:eastAsia="Calibri" w:hAnsi="Cambria"/>
          <w:sz w:val="24"/>
          <w:szCs w:val="24"/>
          <w:lang w:eastAsia="en-US"/>
        </w:rPr>
        <w:t xml:space="preserve"> pod rygorem nieważności takiego odstąpienia i powinno zawierać uzasadnienie.</w:t>
      </w:r>
    </w:p>
    <w:p w:rsidR="007F30B7" w:rsidRPr="00EC702D" w:rsidRDefault="007F30B7" w:rsidP="007B2E3C">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W wypadku odstąpienia od umowy, Wykonawcę oraz Zamawiającego obciążają następujące obowiązki szczegółowe:</w:t>
      </w:r>
    </w:p>
    <w:p w:rsidR="007F30B7" w:rsidRPr="00EC702D" w:rsidRDefault="007F30B7" w:rsidP="007B2E3C">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terminie </w:t>
      </w:r>
      <w:r w:rsidRPr="00EC702D">
        <w:rPr>
          <w:rFonts w:ascii="Cambria" w:eastAsia="Calibri" w:hAnsi="Cambria" w:cs="ArialNarrow"/>
          <w:color w:val="000000"/>
          <w:sz w:val="24"/>
          <w:szCs w:val="24"/>
        </w:rPr>
        <w:t xml:space="preserve">wspólnie uzgodnionym przez strony, ale nie dłuższym niż </w:t>
      </w:r>
      <w:r w:rsidRPr="00EC702D">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rsidR="007F30B7" w:rsidRPr="00EC702D" w:rsidRDefault="007F30B7" w:rsidP="007B2E3C">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 xml:space="preserve">niezwłocznie, a najpóźniej w terminie 3 dni od dnia odstąpienia od umowy, </w:t>
      </w:r>
      <w:r w:rsidRPr="00EC702D">
        <w:rPr>
          <w:rFonts w:ascii="Cambria" w:eastAsia="Calibri" w:hAnsi="Cambria"/>
          <w:sz w:val="24"/>
          <w:szCs w:val="24"/>
          <w:lang w:eastAsia="en-US"/>
        </w:rPr>
        <w:t xml:space="preserve">zabezpieczy przerwane roboty </w:t>
      </w:r>
      <w:r>
        <w:rPr>
          <w:rFonts w:ascii="Cambria" w:eastAsia="Calibri" w:hAnsi="Cambria"/>
          <w:sz w:val="24"/>
          <w:szCs w:val="24"/>
          <w:lang w:eastAsia="en-US"/>
        </w:rPr>
        <w:t xml:space="preserve">w uzgodnieniu z inspektorem nadzoru </w:t>
      </w:r>
      <w:r w:rsidRPr="00EC702D">
        <w:rPr>
          <w:rFonts w:ascii="Cambria" w:eastAsia="Calibri" w:hAnsi="Cambria"/>
          <w:sz w:val="24"/>
          <w:szCs w:val="24"/>
          <w:lang w:eastAsia="en-US"/>
        </w:rPr>
        <w:t>na koszt tej strony, z której winy nastąpiło odstąpienie od umowy.</w:t>
      </w:r>
    </w:p>
    <w:p w:rsidR="007F30B7" w:rsidRPr="00EC702D" w:rsidRDefault="007F30B7" w:rsidP="007B2E3C">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rsidR="007F30B7" w:rsidRPr="00EC702D" w:rsidRDefault="007F30B7" w:rsidP="007B2E3C">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niezwłocznie, a najpóźniej w terminie 7 dni</w:t>
      </w:r>
      <w:r>
        <w:rPr>
          <w:rFonts w:ascii="Cambria" w:eastAsia="Calibri" w:hAnsi="Cambria" w:cs="ArialNarrow"/>
          <w:color w:val="000000"/>
          <w:sz w:val="24"/>
          <w:szCs w:val="24"/>
        </w:rPr>
        <w:t xml:space="preserve"> roboczych</w:t>
      </w:r>
      <w:r w:rsidRPr="00EC702D">
        <w:rPr>
          <w:rFonts w:ascii="Cambria" w:eastAsia="Calibri" w:hAnsi="Cambria" w:cs="ArialNarrow"/>
          <w:color w:val="000000"/>
          <w:sz w:val="24"/>
          <w:szCs w:val="24"/>
        </w:rPr>
        <w:t xml:space="preserve"> od daty odstąpienia od umowy, </w:t>
      </w:r>
      <w:r w:rsidRPr="00EC702D">
        <w:rPr>
          <w:rFonts w:ascii="Cambria" w:eastAsia="Calibri" w:hAnsi="Cambria"/>
          <w:sz w:val="24"/>
          <w:szCs w:val="24"/>
          <w:lang w:eastAsia="en-US"/>
        </w:rPr>
        <w:t>zgłosi do odbioru roboty przerwane i roboty zabezpieczające.</w:t>
      </w:r>
    </w:p>
    <w:p w:rsidR="007F30B7" w:rsidRPr="00EC702D" w:rsidRDefault="007F30B7" w:rsidP="007B2E3C">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rsidR="007F30B7" w:rsidRPr="00EC702D" w:rsidRDefault="007F30B7" w:rsidP="007B2E3C">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natychmiast wstrzyma wykonywanie robót, poza mającymi na celu ochronę życia i własności, i zabezpieczy przerwane roboty oraz zabezpieczy teren budowy i opuścić go najpóźniej w terminie wskazanym przez Zamawiającego.</w:t>
      </w:r>
    </w:p>
    <w:p w:rsidR="007F30B7" w:rsidRPr="00EC702D" w:rsidRDefault="007F30B7" w:rsidP="007B2E3C">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rsidR="007F30B7" w:rsidRPr="00EC702D" w:rsidRDefault="007F30B7" w:rsidP="007B2E3C">
      <w:pPr>
        <w:widowControl/>
        <w:numPr>
          <w:ilvl w:val="0"/>
          <w:numId w:val="32"/>
        </w:numPr>
        <w:suppressAutoHyphens w:val="0"/>
        <w:autoSpaceDE w:val="0"/>
        <w:autoSpaceDN w:val="0"/>
        <w:spacing w:after="0"/>
        <w:ind w:left="426" w:hanging="426"/>
        <w:contextualSpacing/>
        <w:textAlignment w:val="auto"/>
        <w:rPr>
          <w:rFonts w:ascii="Cambria" w:hAnsi="Cambria"/>
          <w:color w:val="000000"/>
          <w:sz w:val="24"/>
          <w:szCs w:val="24"/>
        </w:rPr>
      </w:pPr>
      <w:r w:rsidRPr="00EC702D">
        <w:rPr>
          <w:rFonts w:ascii="Cambria" w:hAnsi="Cambria"/>
          <w:sz w:val="24"/>
          <w:szCs w:val="24"/>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w:t>
      </w:r>
      <w:r w:rsidR="00A4154B">
        <w:rPr>
          <w:rFonts w:ascii="Cambria" w:hAnsi="Cambria"/>
          <w:sz w:val="24"/>
          <w:szCs w:val="24"/>
        </w:rPr>
        <w:br/>
      </w:r>
      <w:r w:rsidRPr="00EC702D">
        <w:rPr>
          <w:rFonts w:ascii="Cambria" w:hAnsi="Cambria"/>
          <w:sz w:val="24"/>
          <w:szCs w:val="24"/>
        </w:rPr>
        <w:t xml:space="preserve">i urządzenia nienadające się do wbudowania </w:t>
      </w:r>
      <w:r w:rsidRPr="00EC702D">
        <w:rPr>
          <w:rFonts w:ascii="Cambria" w:hAnsi="Cambria"/>
          <w:color w:val="000000"/>
          <w:sz w:val="24"/>
          <w:szCs w:val="24"/>
        </w:rPr>
        <w:t>w inny obiekt.</w:t>
      </w:r>
    </w:p>
    <w:p w:rsidR="00A4154B" w:rsidRPr="0021176D" w:rsidRDefault="007F30B7" w:rsidP="0021176D">
      <w:pPr>
        <w:widowControl/>
        <w:numPr>
          <w:ilvl w:val="0"/>
          <w:numId w:val="32"/>
        </w:numPr>
        <w:suppressAutoHyphens w:val="0"/>
        <w:autoSpaceDE w:val="0"/>
        <w:autoSpaceDN w:val="0"/>
        <w:spacing w:after="0"/>
        <w:ind w:left="426" w:hanging="426"/>
        <w:textAlignment w:val="auto"/>
        <w:rPr>
          <w:rFonts w:ascii="Cambria" w:eastAsia="Calibri" w:hAnsi="Cambria"/>
          <w:sz w:val="24"/>
          <w:szCs w:val="24"/>
          <w:lang w:eastAsia="en-US"/>
        </w:rPr>
      </w:pPr>
      <w:r w:rsidRPr="00EC702D">
        <w:rPr>
          <w:rFonts w:ascii="Cambria" w:eastAsia="Calibri" w:hAnsi="Cambria"/>
          <w:sz w:val="24"/>
          <w:szCs w:val="24"/>
          <w:lang w:eastAsia="en-US"/>
        </w:rPr>
        <w:t>W przypadku braku współdziałania ze strony wykonawcy i niewykonywania przez niego obowiązków wynikających z ust. 4czynności te przeprowadzi lub zorganizuje zamawiający i obciąży ich kosztami wykonawcę.</w:t>
      </w:r>
    </w:p>
    <w:p w:rsidR="00A4154B" w:rsidRPr="00EC702D" w:rsidRDefault="00A4154B" w:rsidP="0021176D">
      <w:pPr>
        <w:widowControl/>
        <w:suppressAutoHyphens w:val="0"/>
        <w:autoSpaceDE w:val="0"/>
        <w:autoSpaceDN w:val="0"/>
        <w:spacing w:after="0"/>
        <w:textAlignment w:val="auto"/>
        <w:rPr>
          <w:rFonts w:ascii="Cambria" w:eastAsia="Calibri" w:hAnsi="Cambria"/>
          <w:sz w:val="24"/>
          <w:szCs w:val="24"/>
          <w:lang w:eastAsia="en-US"/>
        </w:rPr>
      </w:pPr>
    </w:p>
    <w:p w:rsidR="007F30B7" w:rsidRPr="00EC702D" w:rsidRDefault="007F30B7" w:rsidP="007F30B7">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Pr>
          <w:rFonts w:ascii="Cambria" w:eastAsia="Calibri" w:hAnsi="Cambria"/>
          <w:b/>
          <w:bCs/>
          <w:sz w:val="24"/>
          <w:szCs w:val="24"/>
          <w:lang w:eastAsia="en-US"/>
        </w:rPr>
        <w:t>7</w:t>
      </w:r>
    </w:p>
    <w:p w:rsidR="007F30B7" w:rsidRPr="00EC702D" w:rsidRDefault="007F30B7" w:rsidP="007F30B7">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Zabezpieczenie należytego wykonania umowy</w:t>
      </w:r>
    </w:p>
    <w:p w:rsidR="007F30B7" w:rsidRPr="00EC702D" w:rsidRDefault="007F30B7" w:rsidP="007B2E3C">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Pr>
          <w:rFonts w:ascii="Cambria" w:eastAsia="Calibri" w:hAnsi="Cambria"/>
          <w:sz w:val="24"/>
          <w:szCs w:val="24"/>
          <w:lang w:eastAsia="en-US"/>
        </w:rPr>
        <w:t>przed zawarciem</w:t>
      </w:r>
      <w:r w:rsidRPr="00EC702D">
        <w:rPr>
          <w:rFonts w:ascii="Cambria" w:eastAsia="Calibri" w:hAnsi="Cambria"/>
          <w:sz w:val="24"/>
          <w:szCs w:val="24"/>
          <w:lang w:eastAsia="en-US"/>
        </w:rPr>
        <w:t xml:space="preserve"> umowy wni</w:t>
      </w:r>
      <w:r>
        <w:rPr>
          <w:rFonts w:ascii="Cambria" w:eastAsia="Calibri" w:hAnsi="Cambria"/>
          <w:sz w:val="24"/>
          <w:szCs w:val="24"/>
          <w:lang w:eastAsia="en-US"/>
        </w:rPr>
        <w:t>ósł</w:t>
      </w:r>
      <w:r w:rsidRPr="00EC702D">
        <w:rPr>
          <w:rFonts w:ascii="Cambria" w:eastAsia="Calibri" w:hAnsi="Cambria"/>
          <w:sz w:val="24"/>
          <w:szCs w:val="24"/>
          <w:lang w:eastAsia="en-US"/>
        </w:rPr>
        <w:t xml:space="preserve"> zabezpieczenie </w:t>
      </w:r>
      <w:r w:rsidRPr="00615D31">
        <w:rPr>
          <w:rFonts w:ascii="Cambria" w:eastAsia="Calibri" w:hAnsi="Cambria"/>
          <w:sz w:val="24"/>
          <w:szCs w:val="24"/>
          <w:lang w:eastAsia="en-US"/>
        </w:rPr>
        <w:t xml:space="preserve">należytego wykonania umowy w formie ……………….. w wysokości </w:t>
      </w:r>
      <w:r w:rsidR="00871A68">
        <w:rPr>
          <w:rFonts w:ascii="Cambria" w:eastAsia="Calibri" w:hAnsi="Cambria"/>
          <w:b/>
          <w:bCs/>
          <w:sz w:val="24"/>
          <w:szCs w:val="24"/>
          <w:lang w:eastAsia="en-US"/>
        </w:rPr>
        <w:t>5</w:t>
      </w:r>
      <w:r w:rsidRPr="00615D31">
        <w:rPr>
          <w:rFonts w:ascii="Cambria" w:eastAsia="Calibri" w:hAnsi="Cambria"/>
          <w:b/>
          <w:bCs/>
          <w:sz w:val="24"/>
          <w:szCs w:val="24"/>
          <w:lang w:eastAsia="en-US"/>
        </w:rPr>
        <w:t xml:space="preserve"> % ceny brutto przedstawionej</w:t>
      </w:r>
      <w:r w:rsidRPr="00EC702D">
        <w:rPr>
          <w:rFonts w:ascii="Cambria" w:eastAsia="Calibri" w:hAnsi="Cambria"/>
          <w:b/>
          <w:bCs/>
          <w:sz w:val="24"/>
          <w:szCs w:val="24"/>
          <w:lang w:eastAsia="en-US"/>
        </w:rPr>
        <w:t xml:space="preserve"> </w:t>
      </w:r>
      <w:r w:rsidR="00A4154B">
        <w:rPr>
          <w:rFonts w:ascii="Cambria" w:eastAsia="Calibri" w:hAnsi="Cambria"/>
          <w:b/>
          <w:bCs/>
          <w:sz w:val="24"/>
          <w:szCs w:val="24"/>
          <w:lang w:eastAsia="en-US"/>
        </w:rPr>
        <w:br/>
      </w:r>
      <w:r w:rsidRPr="00EC702D">
        <w:rPr>
          <w:rFonts w:ascii="Cambria" w:eastAsia="Calibri" w:hAnsi="Cambria"/>
          <w:b/>
          <w:bCs/>
          <w:sz w:val="24"/>
          <w:szCs w:val="24"/>
          <w:lang w:eastAsia="en-US"/>
        </w:rPr>
        <w:t>w ofercie</w:t>
      </w:r>
      <w:r w:rsidRPr="00EC702D">
        <w:rPr>
          <w:rFonts w:ascii="Cambria" w:eastAsia="Calibri" w:hAnsi="Cambria"/>
          <w:sz w:val="24"/>
          <w:szCs w:val="24"/>
          <w:lang w:eastAsia="en-US"/>
        </w:rPr>
        <w:t>, co stanowi kwotę: ………………… złotych (słownie: ……………………..)</w:t>
      </w:r>
      <w:r>
        <w:rPr>
          <w:rFonts w:ascii="Cambria" w:eastAsia="Calibri" w:hAnsi="Cambria"/>
          <w:sz w:val="24"/>
          <w:szCs w:val="24"/>
          <w:lang w:eastAsia="en-US"/>
        </w:rPr>
        <w:t>.</w:t>
      </w:r>
    </w:p>
    <w:p w:rsidR="007F30B7" w:rsidRPr="00F5569C" w:rsidRDefault="007F30B7" w:rsidP="007B2E3C">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Zabezpieczenie należytego wykonania umowy ma na celu zabezpieczenie </w:t>
      </w:r>
      <w:r w:rsidRPr="00EC702D">
        <w:rPr>
          <w:rFonts w:ascii="Cambria" w:eastAsia="Calibri" w:hAnsi="Cambria"/>
          <w:sz w:val="24"/>
          <w:szCs w:val="24"/>
          <w:lang w:eastAsia="en-US"/>
        </w:rPr>
        <w:br/>
        <w:t xml:space="preserve">i ewentualne zaspokojenie roszczeń Zamawiającego z tytułu niewykonania lub </w:t>
      </w:r>
      <w:r w:rsidRPr="00EC702D">
        <w:rPr>
          <w:rFonts w:ascii="Cambria" w:eastAsia="Calibri" w:hAnsi="Cambria"/>
          <w:sz w:val="24"/>
          <w:szCs w:val="24"/>
          <w:lang w:eastAsia="en-US"/>
        </w:rPr>
        <w:lastRenderedPageBreak/>
        <w:t xml:space="preserve">nienależytego wykonania umowy przez Wykonawcę </w:t>
      </w:r>
      <w:r w:rsidRPr="00EC702D">
        <w:rPr>
          <w:rFonts w:ascii="Cambria" w:eastAsia="Calibri" w:hAnsi="Cambria" w:cs="ArialNarrow"/>
          <w:color w:val="000000"/>
          <w:sz w:val="24"/>
          <w:szCs w:val="24"/>
        </w:rPr>
        <w:t>oraz roszczeń z tytułu rękojmi za wady fizyczne lub gwarancji</w:t>
      </w:r>
      <w:r w:rsidR="00995F2F">
        <w:rPr>
          <w:rFonts w:ascii="Cambria" w:eastAsia="Calibri" w:hAnsi="Cambria" w:cs="ArialNarrow"/>
          <w:color w:val="000000"/>
          <w:sz w:val="24"/>
          <w:szCs w:val="24"/>
        </w:rPr>
        <w:t xml:space="preserve"> </w:t>
      </w:r>
      <w:r w:rsidRPr="00814027">
        <w:rPr>
          <w:rFonts w:ascii="Cambria" w:eastAsia="Calibri" w:hAnsi="Cambria" w:cs="ArialNarrow"/>
          <w:color w:val="000000"/>
          <w:sz w:val="24"/>
          <w:szCs w:val="24"/>
        </w:rPr>
        <w:t xml:space="preserve">powstałych w </w:t>
      </w:r>
      <w:r w:rsidRPr="00F5569C">
        <w:rPr>
          <w:rFonts w:ascii="Cambria" w:eastAsia="Calibri" w:hAnsi="Cambria" w:cs="ArialNarrow"/>
          <w:sz w:val="24"/>
          <w:szCs w:val="24"/>
        </w:rPr>
        <w:t>okresie udzielonej gwarancji od dnia odbioru końcowego</w:t>
      </w:r>
      <w:r w:rsidRPr="00F5569C">
        <w:rPr>
          <w:rFonts w:ascii="Cambria" w:eastAsia="Calibri" w:hAnsi="Cambria"/>
          <w:sz w:val="24"/>
          <w:szCs w:val="24"/>
          <w:lang w:eastAsia="en-US"/>
        </w:rPr>
        <w:t>.</w:t>
      </w:r>
    </w:p>
    <w:p w:rsidR="007F30B7" w:rsidRPr="00EC702D" w:rsidRDefault="007F30B7" w:rsidP="007B2E3C">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Beneficjentem zabezpieczenia należytego wykonania umowy jest Zamawiający.</w:t>
      </w:r>
    </w:p>
    <w:p w:rsidR="007F30B7" w:rsidRPr="00EC702D" w:rsidRDefault="007F30B7" w:rsidP="007B2E3C">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Koszty zabezpieczenia należytego wykonania umowy ponosi Wykonawca.</w:t>
      </w:r>
    </w:p>
    <w:p w:rsidR="007F30B7" w:rsidRPr="00EC702D" w:rsidRDefault="007F30B7" w:rsidP="007B2E3C">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zobowiązany zapewnić, aby zabezpieczenie należytego wykonania umowy zachowało moc wiążącą w okresie wykonywania umowy oraz w okresie rękojmi za wady fizyczne</w:t>
      </w:r>
      <w:r>
        <w:rPr>
          <w:rFonts w:ascii="Cambria" w:eastAsia="Calibri" w:hAnsi="Cambria"/>
          <w:sz w:val="24"/>
          <w:szCs w:val="24"/>
          <w:lang w:eastAsia="en-US"/>
        </w:rPr>
        <w:t xml:space="preserve"> i</w:t>
      </w:r>
      <w:r w:rsidRPr="00EC702D">
        <w:rPr>
          <w:rFonts w:ascii="Cambria" w:eastAsia="Calibri" w:hAnsi="Cambria"/>
          <w:sz w:val="24"/>
          <w:szCs w:val="24"/>
          <w:lang w:eastAsia="en-US"/>
        </w:rPr>
        <w:t xml:space="preserve"> gwarancji.</w:t>
      </w:r>
    </w:p>
    <w:p w:rsidR="007F30B7" w:rsidRPr="00EC702D" w:rsidRDefault="007F30B7" w:rsidP="007B2E3C">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rsidR="007F30B7" w:rsidRPr="009B043A" w:rsidRDefault="007F30B7" w:rsidP="007B2E3C">
      <w:pPr>
        <w:widowControl/>
        <w:numPr>
          <w:ilvl w:val="0"/>
          <w:numId w:val="34"/>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922787">
        <w:rPr>
          <w:rFonts w:ascii="Cambria" w:eastAsia="Calibri" w:hAnsi="Cambria" w:cs="ArialNarrow"/>
          <w:sz w:val="24"/>
          <w:szCs w:val="24"/>
        </w:rPr>
        <w:t xml:space="preserve">dniu po upływie </w:t>
      </w:r>
      <w:r w:rsidRPr="00922787">
        <w:rPr>
          <w:rFonts w:ascii="Cambria" w:eastAsia="Calibri" w:hAnsi="Cambria" w:cs="ArialNarrow"/>
          <w:b/>
          <w:bCs/>
          <w:sz w:val="24"/>
          <w:szCs w:val="24"/>
        </w:rPr>
        <w:t>…………..  miesięcy</w:t>
      </w:r>
      <w:r w:rsidRPr="00922787">
        <w:rPr>
          <w:rFonts w:ascii="Cambria" w:eastAsia="Calibri" w:hAnsi="Cambria" w:cs="ArialNarrow"/>
          <w:sz w:val="24"/>
          <w:szCs w:val="24"/>
        </w:rPr>
        <w:t xml:space="preserve"> od dnia odbioru.</w:t>
      </w:r>
    </w:p>
    <w:p w:rsidR="007F30B7" w:rsidRPr="00EA193F" w:rsidRDefault="007F30B7" w:rsidP="007B2E3C">
      <w:pPr>
        <w:widowControl/>
        <w:numPr>
          <w:ilvl w:val="0"/>
          <w:numId w:val="34"/>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hAnsi="Cambria"/>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Pr>
          <w:rFonts w:ascii="Cambria" w:hAnsi="Cambria"/>
          <w:sz w:val="24"/>
          <w:szCs w:val="24"/>
        </w:rPr>
        <w:t>cie lub nie wykonał obowiązków wynikających z rękojmi za wady fizyczne lub gwarancji lub wykonał je nienależycie (w szczególności nie usunął stwierdzonych wad lub usterek)</w:t>
      </w:r>
      <w:r w:rsidRPr="00EA193F">
        <w:rPr>
          <w:rFonts w:ascii="Cambria" w:hAnsi="Cambria"/>
          <w:sz w:val="24"/>
          <w:szCs w:val="24"/>
        </w:rPr>
        <w:t xml:space="preserve">. </w:t>
      </w:r>
    </w:p>
    <w:p w:rsidR="007F30B7" w:rsidRPr="00F5569C" w:rsidRDefault="007F30B7" w:rsidP="007B2E3C">
      <w:pPr>
        <w:widowControl/>
        <w:numPr>
          <w:ilvl w:val="0"/>
          <w:numId w:val="34"/>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F5569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7F30B7" w:rsidRPr="00EC702D" w:rsidRDefault="007F30B7" w:rsidP="007B2E3C">
      <w:pPr>
        <w:widowControl/>
        <w:numPr>
          <w:ilvl w:val="0"/>
          <w:numId w:val="34"/>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6551B3">
        <w:rPr>
          <w:rFonts w:ascii="Cambria" w:eastAsia="Calibri" w:hAnsi="Cambria" w:cs="ArialNarrow"/>
          <w:color w:val="000000"/>
          <w:sz w:val="24"/>
          <w:szCs w:val="24"/>
        </w:rPr>
        <w:t>W trakcie realizacji umowy Wykonawca może dokonać zmiany formy zabezpieczenia należytego wykonania umowy na jedną</w:t>
      </w:r>
      <w:r w:rsidRPr="00EC702D">
        <w:rPr>
          <w:rFonts w:ascii="Cambria" w:eastAsia="Calibri" w:hAnsi="Cambria" w:cs="ArialNarrow"/>
          <w:color w:val="000000"/>
          <w:sz w:val="24"/>
          <w:szCs w:val="24"/>
        </w:rPr>
        <w:t xml:space="preserve"> lub kilka form, o których mowa w przepisach ustawy – Prawo zamówień publicznych, pod warunkiem, że zmiana formy zabezpieczenia zostanie dokonana z zachowaniem ciągłości zabezpieczenia i bez zmniejszenia jego wysokości.</w:t>
      </w:r>
    </w:p>
    <w:p w:rsidR="007F30B7" w:rsidRPr="00EC702D" w:rsidRDefault="007F30B7" w:rsidP="007B2E3C">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nie zajd</w:t>
      </w:r>
      <w:r>
        <w:rPr>
          <w:rFonts w:ascii="Cambria" w:eastAsia="Calibri" w:hAnsi="Cambria"/>
          <w:sz w:val="24"/>
          <w:szCs w:val="24"/>
          <w:lang w:eastAsia="en-US"/>
        </w:rPr>
        <w:t>ą przesłanki</w:t>
      </w:r>
      <w:r w:rsidR="00995F2F">
        <w:rPr>
          <w:rFonts w:ascii="Cambria" w:eastAsia="Calibri" w:hAnsi="Cambria"/>
          <w:sz w:val="24"/>
          <w:szCs w:val="24"/>
          <w:lang w:eastAsia="en-US"/>
        </w:rPr>
        <w:t xml:space="preserve"> </w:t>
      </w:r>
      <w:r>
        <w:rPr>
          <w:rFonts w:ascii="Cambria" w:eastAsia="Calibri" w:hAnsi="Cambria"/>
          <w:sz w:val="24"/>
          <w:szCs w:val="24"/>
          <w:lang w:eastAsia="en-US"/>
        </w:rPr>
        <w:t xml:space="preserve">zatrzymania zabezpieczenia </w:t>
      </w:r>
      <w:r w:rsidRPr="00EC702D">
        <w:rPr>
          <w:rFonts w:ascii="Cambria" w:eastAsia="Calibri" w:hAnsi="Cambria"/>
          <w:sz w:val="24"/>
          <w:szCs w:val="24"/>
          <w:lang w:eastAsia="en-US"/>
        </w:rPr>
        <w:t xml:space="preserve">podlega ono zwrotowi Wykonawcy odpowiednio w całości lub w części </w:t>
      </w:r>
      <w:r>
        <w:rPr>
          <w:rFonts w:ascii="Cambria" w:eastAsia="Calibri" w:hAnsi="Cambria"/>
          <w:sz w:val="24"/>
          <w:szCs w:val="24"/>
          <w:lang w:eastAsia="en-US"/>
        </w:rPr>
        <w:t xml:space="preserve">po upływie </w:t>
      </w:r>
      <w:r w:rsidRPr="00EC702D">
        <w:rPr>
          <w:rFonts w:ascii="Cambria" w:eastAsia="Calibri" w:hAnsi="Cambria"/>
          <w:sz w:val="24"/>
          <w:szCs w:val="24"/>
          <w:lang w:eastAsia="en-US"/>
        </w:rPr>
        <w:t>termin</w:t>
      </w:r>
      <w:r>
        <w:rPr>
          <w:rFonts w:ascii="Cambria" w:eastAsia="Calibri" w:hAnsi="Cambria"/>
          <w:sz w:val="24"/>
          <w:szCs w:val="24"/>
          <w:lang w:eastAsia="en-US"/>
        </w:rPr>
        <w:t>ów</w:t>
      </w:r>
      <w:r w:rsidRPr="00EC702D">
        <w:rPr>
          <w:rFonts w:ascii="Cambria" w:eastAsia="Calibri" w:hAnsi="Cambria"/>
          <w:sz w:val="24"/>
          <w:szCs w:val="24"/>
          <w:lang w:eastAsia="en-US"/>
        </w:rPr>
        <w:t>, o których mowa w ust. 6 i 7.</w:t>
      </w:r>
    </w:p>
    <w:p w:rsidR="007F30B7" w:rsidRPr="00EC702D" w:rsidRDefault="007F30B7" w:rsidP="007B2E3C">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7F30B7" w:rsidRPr="00EC702D" w:rsidRDefault="007F30B7" w:rsidP="007B2E3C">
      <w:pPr>
        <w:widowControl/>
        <w:numPr>
          <w:ilvl w:val="0"/>
          <w:numId w:val="34"/>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color w:val="000000"/>
          <w:spacing w:val="6"/>
          <w:sz w:val="24"/>
          <w:szCs w:val="24"/>
        </w:rPr>
        <w:t xml:space="preserve">W sytuacji, gdy </w:t>
      </w:r>
      <w:r w:rsidRPr="00EC702D">
        <w:rPr>
          <w:rFonts w:ascii="Cambria" w:hAnsi="Cambria"/>
          <w:color w:val="000000"/>
          <w:spacing w:val="4"/>
          <w:sz w:val="24"/>
          <w:szCs w:val="24"/>
        </w:rPr>
        <w:t>wystąpi konieczność przedłużenia terminu realizacji umowy,</w:t>
      </w:r>
      <w:r w:rsidRPr="00EC702D">
        <w:rPr>
          <w:rFonts w:ascii="Cambria" w:hAnsi="Cambria"/>
          <w:color w:val="000000"/>
          <w:spacing w:val="7"/>
          <w:sz w:val="24"/>
          <w:szCs w:val="24"/>
        </w:rPr>
        <w:t xml:space="preserve"> </w:t>
      </w:r>
      <w:r w:rsidR="00A4154B">
        <w:rPr>
          <w:rFonts w:ascii="Cambria" w:hAnsi="Cambria"/>
          <w:color w:val="000000"/>
          <w:spacing w:val="7"/>
          <w:sz w:val="24"/>
          <w:szCs w:val="24"/>
        </w:rPr>
        <w:br/>
      </w:r>
      <w:r w:rsidRPr="00EC702D">
        <w:rPr>
          <w:rFonts w:ascii="Cambria" w:hAnsi="Cambria"/>
          <w:color w:val="000000"/>
          <w:spacing w:val="7"/>
          <w:sz w:val="24"/>
          <w:szCs w:val="24"/>
        </w:rPr>
        <w:t xml:space="preserve">o którym mowa w § 2 ust. 1 Umowy, Wykonawca </w:t>
      </w:r>
      <w:r w:rsidRPr="00EC702D">
        <w:rPr>
          <w:rFonts w:ascii="Cambria" w:hAnsi="Cambria"/>
          <w:color w:val="000000"/>
          <w:spacing w:val="9"/>
          <w:sz w:val="24"/>
          <w:szCs w:val="24"/>
        </w:rPr>
        <w:t xml:space="preserve">przed zawarciem aneksu, zobowiązany jest do przedłużenia terminu </w:t>
      </w:r>
      <w:r w:rsidRPr="00EC702D">
        <w:rPr>
          <w:rFonts w:ascii="Cambria" w:hAnsi="Cambria"/>
          <w:color w:val="000000"/>
          <w:spacing w:val="6"/>
          <w:sz w:val="24"/>
          <w:szCs w:val="24"/>
        </w:rPr>
        <w:t xml:space="preserve">ważności wniesionego </w:t>
      </w:r>
      <w:r w:rsidRPr="00EC702D">
        <w:rPr>
          <w:rFonts w:ascii="Cambria" w:hAnsi="Cambria"/>
          <w:color w:val="000000"/>
          <w:spacing w:val="6"/>
          <w:sz w:val="24"/>
          <w:szCs w:val="24"/>
        </w:rPr>
        <w:lastRenderedPageBreak/>
        <w:t xml:space="preserve">zabezpieczenia należytego wykonania umowy, albo jeśli nie jest to </w:t>
      </w:r>
      <w:r w:rsidRPr="00EC702D">
        <w:rPr>
          <w:rFonts w:ascii="Cambria" w:hAnsi="Cambria"/>
          <w:color w:val="000000"/>
          <w:spacing w:val="8"/>
          <w:sz w:val="24"/>
          <w:szCs w:val="24"/>
        </w:rPr>
        <w:t xml:space="preserve">możliwe, do wniesienia nowego zabezpieczenia, na warunkach zaakceptowanych przez </w:t>
      </w:r>
      <w:r w:rsidRPr="00EC702D">
        <w:rPr>
          <w:rFonts w:ascii="Cambria" w:hAnsi="Cambria"/>
          <w:color w:val="000000"/>
          <w:spacing w:val="5"/>
          <w:sz w:val="24"/>
          <w:szCs w:val="24"/>
        </w:rPr>
        <w:t>Zamawiającego, na okres wynikający z aneksu do umowy.</w:t>
      </w:r>
    </w:p>
    <w:p w:rsidR="00B72A28" w:rsidRDefault="00B72A28" w:rsidP="00B56A58">
      <w:pPr>
        <w:widowControl/>
        <w:suppressAutoHyphens w:val="0"/>
        <w:autoSpaceDE w:val="0"/>
        <w:autoSpaceDN w:val="0"/>
        <w:spacing w:after="0"/>
        <w:textAlignment w:val="auto"/>
        <w:rPr>
          <w:rFonts w:ascii="Cambria" w:eastAsia="Calibri" w:hAnsi="Cambria"/>
          <w:b/>
          <w:bCs/>
          <w:sz w:val="24"/>
          <w:szCs w:val="24"/>
          <w:lang w:eastAsia="en-US"/>
        </w:rPr>
      </w:pPr>
    </w:p>
    <w:bookmarkEnd w:id="11"/>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F5569C">
        <w:rPr>
          <w:rFonts w:ascii="Cambria" w:eastAsia="Calibri" w:hAnsi="Cambria"/>
          <w:b/>
          <w:bCs/>
          <w:sz w:val="24"/>
          <w:szCs w:val="24"/>
          <w:lang w:eastAsia="en-US"/>
        </w:rPr>
        <w:t>8</w:t>
      </w: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Zmiany umowy</w:t>
      </w:r>
    </w:p>
    <w:p w:rsidR="00A671E3" w:rsidRPr="00EC702D" w:rsidRDefault="00A671E3" w:rsidP="007B2E3C">
      <w:pPr>
        <w:pStyle w:val="Jasnalistaakcent51"/>
        <w:widowControl/>
        <w:numPr>
          <w:ilvl w:val="0"/>
          <w:numId w:val="35"/>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Oprócz przypadków, o których mowa w art. 454 i 455 ustawy – Prawo zamówień publicznych, strony dopuszczają możliwość wprowadzania zmiany umowy </w:t>
      </w:r>
      <w:r w:rsidR="00A4154B">
        <w:rPr>
          <w:rFonts w:ascii="Cambria" w:eastAsia="Calibri" w:hAnsi="Cambria" w:cs="Calibri"/>
          <w:sz w:val="24"/>
          <w:szCs w:val="24"/>
          <w:lang w:eastAsia="en-US"/>
        </w:rPr>
        <w:br/>
      </w:r>
      <w:r w:rsidRPr="00EC702D">
        <w:rPr>
          <w:rFonts w:ascii="Cambria" w:eastAsia="Calibri" w:hAnsi="Cambria" w:cs="Calibri"/>
          <w:sz w:val="24"/>
          <w:szCs w:val="24"/>
          <w:lang w:eastAsia="en-US"/>
        </w:rPr>
        <w:t xml:space="preserve">w stosunku do treści oferty, na podstawie której dokonano wyboru Wykonawcy, </w:t>
      </w:r>
      <w:r w:rsidR="00A4154B">
        <w:rPr>
          <w:rFonts w:ascii="Cambria" w:eastAsia="Calibri" w:hAnsi="Cambria" w:cs="Calibri"/>
          <w:sz w:val="24"/>
          <w:szCs w:val="24"/>
          <w:lang w:eastAsia="en-US"/>
        </w:rPr>
        <w:br/>
      </w:r>
      <w:r w:rsidRPr="00EC702D">
        <w:rPr>
          <w:rFonts w:ascii="Cambria" w:eastAsia="Calibri" w:hAnsi="Cambria" w:cs="Calibri"/>
          <w:sz w:val="24"/>
          <w:szCs w:val="24"/>
          <w:lang w:eastAsia="en-US"/>
        </w:rPr>
        <w:t>w przypadku wystąpienia którejkolwiek z następujących okoliczności:</w:t>
      </w:r>
    </w:p>
    <w:p w:rsidR="00A671E3" w:rsidRPr="00EC702D" w:rsidRDefault="00A671E3" w:rsidP="007B2E3C">
      <w:pPr>
        <w:pStyle w:val="Jasnalistaakcent51"/>
        <w:widowControl/>
        <w:numPr>
          <w:ilvl w:val="1"/>
          <w:numId w:val="32"/>
        </w:numPr>
        <w:suppressAutoHyphens w:val="0"/>
        <w:autoSpaceDE w:val="0"/>
        <w:autoSpaceDN w:val="0"/>
        <w:spacing w:after="0"/>
        <w:ind w:left="709" w:hanging="425"/>
        <w:textAlignment w:val="auto"/>
        <w:rPr>
          <w:rFonts w:ascii="Cambria" w:hAnsi="Cambria" w:cs="Calibri"/>
          <w:sz w:val="24"/>
          <w:szCs w:val="24"/>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okoliczności siły wyższej, przez którą należy rozumieć zdarzenia niezależne od żadnej ze stron, zewnętrzne, niemożliwe do zapobieżenia, które nastąpiło po dniu wejścia w życie umowy, </w:t>
      </w:r>
      <w:r w:rsidR="00A4154B">
        <w:rPr>
          <w:rFonts w:ascii="Cambria" w:eastAsia="Calibri" w:hAnsi="Cambria" w:cs="Calibri"/>
          <w:sz w:val="24"/>
          <w:szCs w:val="24"/>
          <w:lang w:eastAsia="en-US"/>
        </w:rPr>
        <w:br/>
      </w:r>
      <w:r w:rsidRPr="00EC702D">
        <w:rPr>
          <w:rFonts w:ascii="Cambria" w:eastAsia="Calibri" w:hAnsi="Cambria" w:cs="Calibri"/>
          <w:sz w:val="24"/>
          <w:szCs w:val="24"/>
          <w:lang w:eastAsia="en-US"/>
        </w:rPr>
        <w:t>w szczególności: wojny, akty terroryzmu, klęski żywiołowe, strajki oraz akty władzy i administracji publicznej, przy czym przedłużenie terminu realizacji zamówienia nastąpi o liczbę dni, odpowiadającą okresowi występowania okoliczności siły wyższej;</w:t>
      </w:r>
    </w:p>
    <w:p w:rsidR="00A671E3" w:rsidRPr="00EC702D" w:rsidRDefault="00A671E3" w:rsidP="007B2E3C">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EC702D">
        <w:rPr>
          <w:rFonts w:ascii="Cambria" w:eastAsia="Calibri" w:hAnsi="Cambria" w:cs="Calibri"/>
          <w:sz w:val="24"/>
          <w:szCs w:val="24"/>
          <w:lang w:eastAsia="en-US"/>
        </w:rPr>
        <w:t>eksploatorów</w:t>
      </w:r>
      <w:proofErr w:type="spellEnd"/>
      <w:r w:rsidRPr="00EC702D">
        <w:rPr>
          <w:rFonts w:ascii="Cambria" w:eastAsia="Calibri" w:hAnsi="Cambria" w:cs="Calibri"/>
          <w:sz w:val="24"/>
          <w:szCs w:val="24"/>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sidR="00B14460">
        <w:rPr>
          <w:rFonts w:ascii="Cambria" w:eastAsia="Calibri" w:hAnsi="Cambria" w:cs="Calibri"/>
          <w:sz w:val="24"/>
          <w:szCs w:val="24"/>
          <w:lang w:eastAsia="en-US"/>
        </w:rPr>
        <w:t>a</w:t>
      </w:r>
      <w:r w:rsidRPr="00EC702D">
        <w:rPr>
          <w:rFonts w:ascii="Cambria" w:eastAsia="Calibri" w:hAnsi="Cambria" w:cs="Calibri"/>
          <w:sz w:val="24"/>
          <w:szCs w:val="24"/>
          <w:lang w:eastAsia="en-US"/>
        </w:rPr>
        <w:t xml:space="preserve"> robót budowlanych;</w:t>
      </w:r>
    </w:p>
    <w:p w:rsidR="00A671E3" w:rsidRPr="00EC702D" w:rsidRDefault="00A671E3" w:rsidP="007B2E3C">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o którym mowa w § 2 ust. 1, może nastąpić w przypadku wystąpienia kolizji z instalacjami wewnętrznymi</w:t>
      </w:r>
      <w:r w:rsidR="00C20D4A">
        <w:rPr>
          <w:rFonts w:ascii="Cambria" w:eastAsia="Calibri" w:hAnsi="Cambria" w:cs="Calibri"/>
          <w:sz w:val="24"/>
          <w:szCs w:val="24"/>
          <w:lang w:eastAsia="en-US"/>
        </w:rPr>
        <w:t xml:space="preserve"> </w:t>
      </w:r>
      <w:r w:rsidR="00B14460">
        <w:rPr>
          <w:rFonts w:ascii="Cambria" w:eastAsia="Calibri" w:hAnsi="Cambria" w:cs="Calibri"/>
          <w:sz w:val="24"/>
          <w:szCs w:val="24"/>
          <w:lang w:eastAsia="en-US"/>
        </w:rPr>
        <w:t xml:space="preserve">lub zewnętrznymi </w:t>
      </w:r>
      <w:r w:rsidRPr="00EC702D">
        <w:rPr>
          <w:rFonts w:ascii="Cambria" w:eastAsia="Calibri" w:hAnsi="Cambria" w:cs="Calibri"/>
          <w:sz w:val="24"/>
          <w:szCs w:val="24"/>
          <w:lang w:eastAsia="en-US"/>
        </w:rPr>
        <w:t>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rsidR="00A671E3" w:rsidRPr="00EC702D" w:rsidRDefault="00A671E3" w:rsidP="007B2E3C">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konieczności wprowadzenia </w:t>
      </w:r>
      <w:r w:rsidR="00A4154B">
        <w:rPr>
          <w:rFonts w:ascii="Cambria" w:eastAsia="Calibri" w:hAnsi="Cambria" w:cs="Calibri"/>
          <w:sz w:val="24"/>
          <w:szCs w:val="24"/>
          <w:lang w:eastAsia="en-US"/>
        </w:rPr>
        <w:br/>
      </w:r>
      <w:r w:rsidRPr="00EC702D">
        <w:rPr>
          <w:rFonts w:ascii="Cambria" w:eastAsia="Calibri" w:hAnsi="Cambria" w:cs="Calibri"/>
          <w:sz w:val="24"/>
          <w:szCs w:val="24"/>
          <w:lang w:eastAsia="en-US"/>
        </w:rPr>
        <w:t xml:space="preserve">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w:t>
      </w:r>
      <w:r w:rsidRPr="00EC702D">
        <w:rPr>
          <w:rFonts w:ascii="Cambria" w:eastAsia="Calibri" w:hAnsi="Cambria" w:cs="Calibri"/>
          <w:sz w:val="24"/>
          <w:szCs w:val="24"/>
          <w:lang w:eastAsia="en-US"/>
        </w:rPr>
        <w:lastRenderedPageBreak/>
        <w:t>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p>
    <w:p w:rsidR="00A671E3" w:rsidRPr="00EC702D" w:rsidRDefault="00A671E3" w:rsidP="007B2E3C">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warunków geologicznych lub hydrologicznych odmiennych od założonych w dokumentacji projektowej </w:t>
      </w:r>
      <w:r w:rsidR="00A4154B">
        <w:rPr>
          <w:rFonts w:ascii="Cambria" w:eastAsia="Calibri" w:hAnsi="Cambria" w:cs="Calibri"/>
          <w:sz w:val="24"/>
          <w:szCs w:val="24"/>
          <w:lang w:eastAsia="en-US"/>
        </w:rPr>
        <w:br/>
      </w:r>
      <w:r w:rsidRPr="00EC702D">
        <w:rPr>
          <w:rFonts w:ascii="Cambria" w:eastAsia="Calibri" w:hAnsi="Cambria" w:cs="Calibri"/>
          <w:sz w:val="24"/>
          <w:szCs w:val="24"/>
          <w:lang w:eastAsia="en-US"/>
        </w:rPr>
        <w:t>i powodujących konieczność wstrzymania robót lub konieczność ich wykonania przy wykorzystaniu odmiennych od zaprojekt</w:t>
      </w:r>
      <w:r w:rsidR="00A4154B">
        <w:rPr>
          <w:rFonts w:ascii="Cambria" w:eastAsia="Calibri" w:hAnsi="Cambria" w:cs="Calibri"/>
          <w:sz w:val="24"/>
          <w:szCs w:val="24"/>
          <w:lang w:eastAsia="en-US"/>
        </w:rPr>
        <w:t>owanych rozwiązań technicznych</w:t>
      </w:r>
      <w:r w:rsidRPr="00EC702D">
        <w:rPr>
          <w:rFonts w:ascii="Cambria" w:eastAsia="Calibri" w:hAnsi="Cambria" w:cs="Calibri"/>
          <w:sz w:val="24"/>
          <w:szCs w:val="24"/>
          <w:lang w:eastAsia="en-US"/>
        </w:rPr>
        <w:t>, przy czym przedłużenie terminu realizacji zamówienia nastąpi o liczbę dni niezbędną do wyeliminowania utrudnień związanych z ich wystąpieniem,</w:t>
      </w:r>
    </w:p>
    <w:p w:rsidR="00A671E3" w:rsidRPr="00EC702D" w:rsidRDefault="00A671E3" w:rsidP="007B2E3C">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przedłużenia terminu realizacji zamówienia</w:t>
      </w:r>
      <w:r w:rsidRPr="00EC702D">
        <w:rPr>
          <w:rFonts w:ascii="Cambria" w:eastAsia="Calibri" w:hAnsi="Cambria" w:cs="Calibri"/>
          <w:sz w:val="24"/>
          <w:szCs w:val="24"/>
          <w:lang w:eastAsia="en-US"/>
        </w:rPr>
        <w:t xml:space="preserve">, o którym mowa w § 2 ust.1, może nastąpić w zakresie niezbędnym do wykonania robót zleconych na podstawie art. 455 ust. 1 </w:t>
      </w:r>
      <w:proofErr w:type="spellStart"/>
      <w:r w:rsidRPr="00EC702D">
        <w:rPr>
          <w:rFonts w:ascii="Cambria" w:eastAsia="Calibri" w:hAnsi="Cambria" w:cs="Calibri"/>
          <w:sz w:val="24"/>
          <w:szCs w:val="24"/>
          <w:lang w:eastAsia="en-US"/>
        </w:rPr>
        <w:t>pkt</w:t>
      </w:r>
      <w:proofErr w:type="spellEnd"/>
      <w:r w:rsidRPr="00EC702D">
        <w:rPr>
          <w:rFonts w:ascii="Cambria" w:eastAsia="Calibri" w:hAnsi="Cambria" w:cs="Calibri"/>
          <w:sz w:val="24"/>
          <w:szCs w:val="24"/>
          <w:lang w:eastAsia="en-US"/>
        </w:rPr>
        <w:t xml:space="preserve"> 1, 3, 4 lub ust. 2 ustawy Prawo zamówień publicznych,</w:t>
      </w:r>
    </w:p>
    <w:p w:rsidR="00A671E3" w:rsidRPr="00EC702D" w:rsidRDefault="00B14460" w:rsidP="007B2E3C">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 przypadku </w:t>
      </w:r>
      <w:r w:rsidR="00A671E3" w:rsidRPr="00EC702D">
        <w:rPr>
          <w:rFonts w:ascii="Cambria" w:eastAsia="Calibri" w:hAnsi="Cambria" w:cs="Calibri"/>
          <w:sz w:val="24"/>
          <w:szCs w:val="24"/>
          <w:lang w:eastAsia="en-US"/>
        </w:rPr>
        <w:t xml:space="preserve">zmiany powszechnie obowiązujących przepisów prawa w zakresie mającym bezpośredni wpływ na </w:t>
      </w:r>
      <w:r>
        <w:rPr>
          <w:rFonts w:ascii="Cambria" w:eastAsia="Calibri" w:hAnsi="Cambria" w:cs="Calibri"/>
          <w:sz w:val="24"/>
          <w:szCs w:val="24"/>
          <w:lang w:eastAsia="en-US"/>
        </w:rPr>
        <w:t xml:space="preserve">termin </w:t>
      </w:r>
      <w:r w:rsidR="00A671E3" w:rsidRPr="00EC702D">
        <w:rPr>
          <w:rFonts w:ascii="Cambria" w:eastAsia="Calibri" w:hAnsi="Cambria" w:cs="Calibri"/>
          <w:sz w:val="24"/>
          <w:szCs w:val="24"/>
          <w:lang w:eastAsia="en-US"/>
        </w:rPr>
        <w:t>realizacj</w:t>
      </w:r>
      <w:r>
        <w:rPr>
          <w:rFonts w:ascii="Cambria" w:eastAsia="Calibri" w:hAnsi="Cambria" w:cs="Calibri"/>
          <w:sz w:val="24"/>
          <w:szCs w:val="24"/>
          <w:lang w:eastAsia="en-US"/>
        </w:rPr>
        <w:t>i</w:t>
      </w:r>
      <w:r w:rsidR="00A671E3" w:rsidRPr="00EC702D">
        <w:rPr>
          <w:rFonts w:ascii="Cambria" w:eastAsia="Calibri" w:hAnsi="Cambria" w:cs="Calibri"/>
          <w:sz w:val="24"/>
          <w:szCs w:val="24"/>
          <w:lang w:eastAsia="en-US"/>
        </w:rPr>
        <w:t xml:space="preserve"> przedmiotu zamówienia lub </w:t>
      </w:r>
      <w:r>
        <w:rPr>
          <w:rFonts w:ascii="Cambria" w:eastAsia="Calibri" w:hAnsi="Cambria" w:cs="Calibri"/>
          <w:sz w:val="24"/>
          <w:szCs w:val="24"/>
          <w:lang w:eastAsia="en-US"/>
        </w:rPr>
        <w:t xml:space="preserve">zakres </w:t>
      </w:r>
      <w:r w:rsidR="00A671E3" w:rsidRPr="00EC702D">
        <w:rPr>
          <w:rFonts w:ascii="Cambria" w:eastAsia="Calibri" w:hAnsi="Cambria" w:cs="Calibri"/>
          <w:sz w:val="24"/>
          <w:szCs w:val="24"/>
          <w:lang w:eastAsia="en-US"/>
        </w:rPr>
        <w:t>świadcze</w:t>
      </w:r>
      <w:r>
        <w:rPr>
          <w:rFonts w:ascii="Cambria" w:eastAsia="Calibri" w:hAnsi="Cambria" w:cs="Calibri"/>
          <w:sz w:val="24"/>
          <w:szCs w:val="24"/>
          <w:lang w:eastAsia="en-US"/>
        </w:rPr>
        <w:t>ń</w:t>
      </w:r>
      <w:r w:rsidR="00A671E3" w:rsidRPr="00EC702D">
        <w:rPr>
          <w:rFonts w:ascii="Cambria" w:eastAsia="Calibri" w:hAnsi="Cambria" w:cs="Calibri"/>
          <w:sz w:val="24"/>
          <w:szCs w:val="24"/>
          <w:lang w:eastAsia="en-US"/>
        </w:rPr>
        <w:t xml:space="preserve"> stron umowy</w:t>
      </w:r>
      <w:r>
        <w:rPr>
          <w:rFonts w:ascii="Cambria" w:eastAsia="Calibri" w:hAnsi="Cambria" w:cs="Calibri"/>
          <w:sz w:val="24"/>
          <w:szCs w:val="24"/>
          <w:lang w:eastAsia="en-US"/>
        </w:rPr>
        <w:t xml:space="preserve"> lub sposób jej wykonywania</w:t>
      </w:r>
      <w:r w:rsidR="00A671E3" w:rsidRPr="00EC702D">
        <w:rPr>
          <w:rFonts w:ascii="Cambria" w:eastAsia="Calibri" w:hAnsi="Cambria" w:cs="Calibri"/>
          <w:sz w:val="24"/>
          <w:szCs w:val="24"/>
          <w:lang w:eastAsia="en-US"/>
        </w:rPr>
        <w:t>,</w:t>
      </w:r>
    </w:p>
    <w:p w:rsidR="00A671E3" w:rsidRPr="00EC702D" w:rsidRDefault="00A671E3" w:rsidP="007B2E3C">
      <w:pPr>
        <w:widowControl/>
        <w:numPr>
          <w:ilvl w:val="1"/>
          <w:numId w:val="32"/>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B14460">
        <w:rPr>
          <w:rFonts w:ascii="Cambria" w:eastAsia="Calibri" w:hAnsi="Cambria"/>
          <w:b/>
          <w:bCs/>
          <w:sz w:val="24"/>
          <w:szCs w:val="24"/>
          <w:lang w:eastAsia="en-US"/>
        </w:rPr>
        <w:t>zmiany sposobu rozliczania Umowy lub dokonywania płatności na rzecz Wykonawcy</w:t>
      </w:r>
      <w:r w:rsidR="00BE7739">
        <w:rPr>
          <w:rFonts w:ascii="Cambria" w:eastAsia="Calibri" w:hAnsi="Cambria"/>
          <w:b/>
          <w:bCs/>
          <w:sz w:val="24"/>
          <w:szCs w:val="24"/>
          <w:lang w:eastAsia="en-US"/>
        </w:rPr>
        <w:t xml:space="preserve"> </w:t>
      </w:r>
      <w:r w:rsidR="00B14460">
        <w:rPr>
          <w:rFonts w:ascii="Cambria" w:eastAsia="Calibri" w:hAnsi="Cambria"/>
          <w:sz w:val="24"/>
          <w:szCs w:val="24"/>
          <w:lang w:eastAsia="en-US"/>
        </w:rPr>
        <w:t xml:space="preserve">może nastąpić </w:t>
      </w:r>
      <w:r w:rsidRPr="00EC702D">
        <w:rPr>
          <w:rFonts w:ascii="Cambria" w:eastAsia="Calibri" w:hAnsi="Cambria"/>
          <w:sz w:val="24"/>
          <w:szCs w:val="24"/>
          <w:lang w:eastAsia="en-US"/>
        </w:rPr>
        <w:t>wskutek zaistnienia przyczyn organizacyjnych lub finansowych leżących po stronie Zamawiającego</w:t>
      </w:r>
      <w:r w:rsidR="00EF5E39">
        <w:rPr>
          <w:rFonts w:ascii="Cambria" w:eastAsia="Calibri" w:hAnsi="Cambria"/>
          <w:sz w:val="24"/>
          <w:szCs w:val="24"/>
          <w:lang w:eastAsia="en-US"/>
        </w:rPr>
        <w:t>, w szczególności wynikających ze zmiany zasad płatności programów lub funduszy lub innych źródeł finansowania inwestycji objętej niniejszą umową,</w:t>
      </w:r>
    </w:p>
    <w:p w:rsidR="00B14460" w:rsidRDefault="00B14460" w:rsidP="007B2E3C">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t>
      </w:r>
      <w:r>
        <w:rPr>
          <w:rFonts w:ascii="Cambria" w:hAnsi="Cambria" w:cs="Calibri"/>
          <w:color w:val="000000"/>
          <w:sz w:val="24"/>
          <w:szCs w:val="24"/>
        </w:rPr>
        <w:t xml:space="preserve">o ile </w:t>
      </w:r>
      <w:r w:rsidR="00A671E3" w:rsidRPr="00EC702D">
        <w:rPr>
          <w:rFonts w:ascii="Cambria" w:hAnsi="Cambria" w:cs="Calibri"/>
          <w:color w:val="000000"/>
          <w:sz w:val="24"/>
          <w:szCs w:val="24"/>
        </w:rPr>
        <w:t>będą konieczne do zagwarantowania zgodności umowy z wchodzącymi w życie po terminie składania ofert lub po zawarciu umowy przepisami prawa w szczególności przepisami o podatku od towarów i usług w zakresie wynikającym z tych przepisów</w:t>
      </w:r>
      <w:bookmarkStart w:id="12" w:name="_Hlk53051676"/>
      <w:r>
        <w:rPr>
          <w:rFonts w:ascii="Cambria" w:hAnsi="Cambria" w:cs="Calibri"/>
          <w:color w:val="000000"/>
          <w:sz w:val="24"/>
          <w:szCs w:val="24"/>
        </w:rPr>
        <w:t>;</w:t>
      </w:r>
    </w:p>
    <w:p w:rsidR="00B14460" w:rsidRDefault="00B14460" w:rsidP="007B2E3C">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sidR="00F00422">
        <w:rPr>
          <w:rFonts w:ascii="Cambria" w:eastAsia="Calibri" w:hAnsi="Cambria" w:cs="Calibri"/>
          <w:b/>
          <w:bCs/>
          <w:sz w:val="24"/>
          <w:szCs w:val="24"/>
          <w:lang w:eastAsia="en-US"/>
        </w:rPr>
        <w:t xml:space="preserve"> </w:t>
      </w:r>
      <w:r>
        <w:rPr>
          <w:rFonts w:ascii="Cambria" w:eastAsia="Calibri" w:hAnsi="Cambria" w:cs="Calibri"/>
          <w:sz w:val="24"/>
          <w:szCs w:val="24"/>
          <w:lang w:eastAsia="en-US"/>
        </w:rPr>
        <w:t>może nastąpić w przypadku konieczności wykonania robót nieujętych w dokumentacji projektowej.</w:t>
      </w:r>
    </w:p>
    <w:bookmarkEnd w:id="12"/>
    <w:p w:rsidR="007A09A7" w:rsidRPr="003C4EB8" w:rsidRDefault="007A09A7" w:rsidP="003C4EB8">
      <w:pPr>
        <w:pStyle w:val="Akapitzlist"/>
        <w:numPr>
          <w:ilvl w:val="0"/>
          <w:numId w:val="35"/>
        </w:numPr>
        <w:spacing w:after="0"/>
        <w:rPr>
          <w:rFonts w:ascii="Cambria" w:hAnsi="Cambria"/>
          <w:color w:val="000000"/>
          <w:sz w:val="24"/>
          <w:szCs w:val="24"/>
        </w:rPr>
      </w:pPr>
      <w:r w:rsidRPr="003C4EB8">
        <w:rPr>
          <w:rFonts w:ascii="Cambria" w:hAnsi="Cambria"/>
          <w:color w:val="000000"/>
          <w:sz w:val="24"/>
          <w:szCs w:val="24"/>
        </w:rPr>
        <w:t>Strony przewidują zmianę umowy w przypadku zmiany:</w:t>
      </w:r>
    </w:p>
    <w:p w:rsidR="007A09A7" w:rsidRDefault="00A07846" w:rsidP="007A09A7">
      <w:pPr>
        <w:widowControl/>
        <w:suppressAutoHyphens w:val="0"/>
        <w:adjustRightInd/>
        <w:spacing w:after="0"/>
        <w:ind w:left="426"/>
        <w:contextualSpacing/>
        <w:rPr>
          <w:rFonts w:ascii="Cambria" w:eastAsia="Calibri" w:hAnsi="Cambria"/>
          <w:color w:val="000000"/>
          <w:sz w:val="24"/>
          <w:szCs w:val="24"/>
        </w:rPr>
      </w:pPr>
      <w:r>
        <w:rPr>
          <w:rFonts w:ascii="Cambria" w:eastAsia="Calibri" w:hAnsi="Cambria"/>
          <w:color w:val="000000"/>
          <w:sz w:val="24"/>
          <w:szCs w:val="24"/>
        </w:rPr>
        <w:t>1) </w:t>
      </w:r>
      <w:r w:rsidR="007A09A7">
        <w:rPr>
          <w:rFonts w:ascii="Cambria" w:eastAsia="Calibri" w:hAnsi="Cambria"/>
          <w:color w:val="000000"/>
          <w:sz w:val="24"/>
          <w:szCs w:val="24"/>
        </w:rPr>
        <w:t xml:space="preserve">stawki podatku od towarów i usług VAT oraz podatku akcyzowego. Stawka </w:t>
      </w:r>
      <w:r w:rsidR="00A4154B">
        <w:rPr>
          <w:rFonts w:ascii="Cambria" w:eastAsia="Calibri" w:hAnsi="Cambria"/>
          <w:color w:val="000000"/>
          <w:sz w:val="24"/>
          <w:szCs w:val="24"/>
        </w:rPr>
        <w:br/>
      </w:r>
      <w:r w:rsidR="007A09A7">
        <w:rPr>
          <w:rFonts w:ascii="Cambria" w:eastAsia="Calibri" w:hAnsi="Cambria"/>
          <w:color w:val="000000"/>
          <w:sz w:val="24"/>
          <w:szCs w:val="24"/>
        </w:rPr>
        <w:t xml:space="preserve">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w:t>
      </w:r>
      <w:r w:rsidR="007A09A7">
        <w:rPr>
          <w:rFonts w:ascii="Cambria" w:eastAsia="Calibri" w:hAnsi="Cambria"/>
          <w:color w:val="000000"/>
          <w:sz w:val="24"/>
          <w:szCs w:val="24"/>
        </w:rPr>
        <w:lastRenderedPageBreak/>
        <w:t>to części wynagrodzenia za roboty, których w dniu zmiany stawki podatku jeszcze nie wykonano;</w:t>
      </w:r>
    </w:p>
    <w:p w:rsidR="007A09A7" w:rsidRDefault="00A07846" w:rsidP="007A09A7">
      <w:pPr>
        <w:widowControl/>
        <w:suppressAutoHyphens w:val="0"/>
        <w:adjustRightInd/>
        <w:spacing w:after="0"/>
        <w:ind w:left="426"/>
        <w:contextualSpacing/>
        <w:rPr>
          <w:rFonts w:ascii="Cambria" w:eastAsia="Calibri" w:hAnsi="Cambria"/>
          <w:color w:val="000000"/>
          <w:sz w:val="24"/>
          <w:szCs w:val="24"/>
        </w:rPr>
      </w:pPr>
      <w:r>
        <w:rPr>
          <w:rFonts w:ascii="Cambria" w:eastAsia="Calibri" w:hAnsi="Cambria"/>
          <w:color w:val="000000"/>
          <w:sz w:val="24"/>
          <w:szCs w:val="24"/>
        </w:rPr>
        <w:t>2) </w:t>
      </w:r>
      <w:r w:rsidR="007A09A7">
        <w:rPr>
          <w:rFonts w:ascii="Cambria" w:eastAsia="Calibri" w:hAnsi="Cambria"/>
          <w:color w:val="000000"/>
          <w:sz w:val="24"/>
          <w:szCs w:val="24"/>
        </w:rPr>
        <w:t>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rsidR="007A09A7" w:rsidRDefault="00A07846" w:rsidP="007A09A7">
      <w:pPr>
        <w:widowControl/>
        <w:suppressAutoHyphens w:val="0"/>
        <w:adjustRightInd/>
        <w:spacing w:after="0"/>
        <w:ind w:left="426"/>
        <w:contextualSpacing/>
        <w:rPr>
          <w:rFonts w:ascii="Cambria" w:eastAsia="Calibri" w:hAnsi="Cambria"/>
          <w:color w:val="000000"/>
          <w:sz w:val="24"/>
          <w:szCs w:val="24"/>
        </w:rPr>
      </w:pPr>
      <w:r>
        <w:rPr>
          <w:rFonts w:ascii="Cambria" w:eastAsia="Calibri" w:hAnsi="Cambria"/>
          <w:color w:val="000000"/>
          <w:sz w:val="24"/>
          <w:szCs w:val="24"/>
        </w:rPr>
        <w:t>a) </w:t>
      </w:r>
      <w:r w:rsidR="007A09A7">
        <w:rPr>
          <w:rFonts w:ascii="Cambria" w:eastAsia="Calibri" w:hAnsi="Cambria"/>
          <w:color w:val="000000"/>
          <w:sz w:val="24"/>
          <w:szCs w:val="24"/>
        </w:rPr>
        <w:t>udowodni, że zmiana w/w przepisów będzie miała wpływ na koszty wykonania zamówienia przez Wykonawcę,</w:t>
      </w:r>
    </w:p>
    <w:p w:rsidR="007A09A7" w:rsidRDefault="00A07846" w:rsidP="007A09A7">
      <w:pPr>
        <w:widowControl/>
        <w:suppressAutoHyphens w:val="0"/>
        <w:adjustRightInd/>
        <w:spacing w:after="0"/>
        <w:ind w:left="426"/>
        <w:contextualSpacing/>
        <w:rPr>
          <w:rFonts w:ascii="Cambria" w:eastAsia="Calibri" w:hAnsi="Cambria"/>
          <w:color w:val="000000"/>
          <w:sz w:val="24"/>
          <w:szCs w:val="24"/>
        </w:rPr>
      </w:pPr>
      <w:r>
        <w:rPr>
          <w:rFonts w:ascii="Cambria" w:eastAsia="Calibri" w:hAnsi="Cambria"/>
          <w:color w:val="000000"/>
          <w:sz w:val="24"/>
          <w:szCs w:val="24"/>
        </w:rPr>
        <w:t>b) </w:t>
      </w:r>
      <w:r w:rsidR="007A09A7">
        <w:rPr>
          <w:rFonts w:ascii="Cambria" w:eastAsia="Calibri" w:hAnsi="Cambria"/>
          <w:color w:val="000000"/>
          <w:sz w:val="24"/>
          <w:szCs w:val="24"/>
        </w:rPr>
        <w:t>wykaże, jaką część wynagrodzenia stanowią koszty pracy ponoszone przez Wykonawcę w trakcie realizacji zamówienia oraz jak zmiana przepisów wpłynie na wysokość tych kosztów.</w:t>
      </w:r>
    </w:p>
    <w:p w:rsidR="007A09A7" w:rsidRDefault="007A09A7" w:rsidP="007A09A7">
      <w:pPr>
        <w:widowControl/>
        <w:suppressAutoHyphens w:val="0"/>
        <w:adjustRightInd/>
        <w:spacing w:after="0"/>
        <w:ind w:left="426"/>
        <w:contextualSpacing/>
        <w:rPr>
          <w:rFonts w:ascii="Cambria" w:eastAsia="Calibri" w:hAnsi="Cambria"/>
          <w:color w:val="000000"/>
          <w:sz w:val="24"/>
          <w:szCs w:val="24"/>
        </w:rPr>
      </w:pPr>
      <w:r>
        <w:rPr>
          <w:rFonts w:ascii="Cambria" w:eastAsia="Calibri" w:hAnsi="Cambria"/>
          <w:color w:val="000000"/>
          <w:sz w:val="24"/>
          <w:szCs w:val="24"/>
        </w:rPr>
        <w:t>Zamawiający zastrzega sobie prawo do wniesienia zastrzeżeń dotyczących wysokości kosztów pracy przedstawionych przez Wykonawcę.</w:t>
      </w:r>
    </w:p>
    <w:p w:rsidR="007A09A7" w:rsidRDefault="00A07846" w:rsidP="007A09A7">
      <w:pPr>
        <w:widowControl/>
        <w:suppressAutoHyphens w:val="0"/>
        <w:adjustRightInd/>
        <w:spacing w:after="0"/>
        <w:ind w:left="426"/>
        <w:contextualSpacing/>
        <w:rPr>
          <w:rFonts w:ascii="Cambria" w:eastAsia="Calibri" w:hAnsi="Cambria"/>
          <w:color w:val="000000"/>
          <w:sz w:val="24"/>
          <w:szCs w:val="24"/>
        </w:rPr>
      </w:pPr>
      <w:r>
        <w:rPr>
          <w:rFonts w:ascii="Cambria" w:eastAsia="Calibri" w:hAnsi="Cambria"/>
          <w:color w:val="000000"/>
          <w:sz w:val="24"/>
          <w:szCs w:val="24"/>
        </w:rPr>
        <w:t>3) </w:t>
      </w:r>
      <w:r w:rsidR="007A09A7">
        <w:rPr>
          <w:rFonts w:ascii="Cambria" w:eastAsia="Calibri" w:hAnsi="Cambria"/>
          <w:color w:val="000000"/>
          <w:sz w:val="24"/>
          <w:szCs w:val="24"/>
        </w:rPr>
        <w:t>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rsidR="007A09A7" w:rsidRDefault="00A07846" w:rsidP="007A09A7">
      <w:pPr>
        <w:widowControl/>
        <w:suppressAutoHyphens w:val="0"/>
        <w:adjustRightInd/>
        <w:spacing w:after="0"/>
        <w:ind w:left="426"/>
        <w:contextualSpacing/>
        <w:rPr>
          <w:rFonts w:ascii="Cambria" w:eastAsia="Calibri" w:hAnsi="Cambria"/>
          <w:color w:val="000000"/>
          <w:sz w:val="24"/>
          <w:szCs w:val="24"/>
        </w:rPr>
      </w:pPr>
      <w:r>
        <w:rPr>
          <w:rFonts w:ascii="Cambria" w:eastAsia="Calibri" w:hAnsi="Cambria"/>
          <w:color w:val="000000"/>
          <w:sz w:val="24"/>
          <w:szCs w:val="24"/>
        </w:rPr>
        <w:t>a) </w:t>
      </w:r>
      <w:r w:rsidR="007A09A7">
        <w:rPr>
          <w:rFonts w:ascii="Cambria" w:eastAsia="Calibri" w:hAnsi="Cambria"/>
          <w:color w:val="000000"/>
          <w:sz w:val="24"/>
          <w:szCs w:val="24"/>
        </w:rPr>
        <w:t>udowodni, że zmiana w/w przepisów będzie miała wpływ na koszty wykonania zamówienia przez Wykonawcę,</w:t>
      </w:r>
    </w:p>
    <w:p w:rsidR="007A09A7" w:rsidRDefault="00A07846" w:rsidP="007A09A7">
      <w:pPr>
        <w:widowControl/>
        <w:suppressAutoHyphens w:val="0"/>
        <w:adjustRightInd/>
        <w:spacing w:after="0"/>
        <w:ind w:left="426"/>
        <w:contextualSpacing/>
        <w:rPr>
          <w:rFonts w:ascii="Cambria" w:eastAsia="Calibri" w:hAnsi="Cambria"/>
          <w:color w:val="000000"/>
          <w:sz w:val="24"/>
          <w:szCs w:val="24"/>
        </w:rPr>
      </w:pPr>
      <w:r>
        <w:rPr>
          <w:rFonts w:ascii="Cambria" w:eastAsia="Calibri" w:hAnsi="Cambria"/>
          <w:color w:val="000000"/>
          <w:sz w:val="24"/>
          <w:szCs w:val="24"/>
        </w:rPr>
        <w:t>b) </w:t>
      </w:r>
      <w:r w:rsidR="007A09A7">
        <w:rPr>
          <w:rFonts w:ascii="Cambria" w:eastAsia="Calibri" w:hAnsi="Cambria"/>
          <w:color w:val="000000"/>
          <w:sz w:val="24"/>
          <w:szCs w:val="24"/>
        </w:rPr>
        <w:t>wykaże, jaką część wynagrodzenia stanowią koszty pracy ponoszone przez Wykonawcę w trakcie realizacji zamówienia oraz jak zmiana przepisów wpłynie na wysokość tych kosztów.</w:t>
      </w:r>
    </w:p>
    <w:p w:rsidR="007A09A7" w:rsidRDefault="00A07846" w:rsidP="007A09A7">
      <w:pPr>
        <w:widowControl/>
        <w:suppressAutoHyphens w:val="0"/>
        <w:adjustRightInd/>
        <w:spacing w:after="0"/>
        <w:ind w:left="426"/>
        <w:contextualSpacing/>
        <w:rPr>
          <w:rFonts w:ascii="Cambria" w:eastAsia="Calibri" w:hAnsi="Cambria"/>
          <w:color w:val="000000"/>
          <w:sz w:val="24"/>
          <w:szCs w:val="24"/>
        </w:rPr>
      </w:pPr>
      <w:r>
        <w:rPr>
          <w:rFonts w:ascii="Cambria" w:eastAsia="Calibri" w:hAnsi="Cambria"/>
          <w:color w:val="000000"/>
          <w:sz w:val="24"/>
          <w:szCs w:val="24"/>
        </w:rPr>
        <w:t>4) </w:t>
      </w:r>
      <w:r w:rsidR="007A09A7">
        <w:rPr>
          <w:rFonts w:ascii="Cambria" w:eastAsia="Calibri" w:hAnsi="Cambria"/>
          <w:color w:val="000000"/>
          <w:sz w:val="24"/>
          <w:szCs w:val="24"/>
        </w:rPr>
        <w:t xml:space="preserve">zmiany zasad gromadzenia i wysokości wpłat do pracowniczych planów kapitałowych, o których mowa w ustawie z dnia 4 października 2018 r. </w:t>
      </w:r>
      <w:r w:rsidR="00A4154B">
        <w:rPr>
          <w:rFonts w:ascii="Cambria" w:eastAsia="Calibri" w:hAnsi="Cambria"/>
          <w:color w:val="000000"/>
          <w:sz w:val="24"/>
          <w:szCs w:val="24"/>
        </w:rPr>
        <w:br/>
      </w:r>
      <w:r w:rsidR="007A09A7">
        <w:rPr>
          <w:rFonts w:ascii="Cambria" w:eastAsia="Calibri" w:hAnsi="Cambria"/>
          <w:color w:val="000000"/>
          <w:sz w:val="24"/>
          <w:szCs w:val="24"/>
        </w:rPr>
        <w:t xml:space="preserve">o pracowniczych planach kapitałowych.  Wynagrodzenie może ulec zmianie odpowiednio do zmiany wysokości kosztów ponoszonych przez Wykonawcę </w:t>
      </w:r>
      <w:r w:rsidR="00A4154B">
        <w:rPr>
          <w:rFonts w:ascii="Cambria" w:eastAsia="Calibri" w:hAnsi="Cambria"/>
          <w:color w:val="000000"/>
          <w:sz w:val="24"/>
          <w:szCs w:val="24"/>
        </w:rPr>
        <w:br/>
      </w:r>
      <w:r w:rsidR="007A09A7">
        <w:rPr>
          <w:rFonts w:ascii="Cambria" w:eastAsia="Calibri" w:hAnsi="Cambria"/>
          <w:color w:val="000000"/>
          <w:sz w:val="24"/>
          <w:szCs w:val="24"/>
        </w:rPr>
        <w:t>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rsidR="007A09A7" w:rsidRDefault="00A07846" w:rsidP="007A09A7">
      <w:pPr>
        <w:widowControl/>
        <w:suppressAutoHyphens w:val="0"/>
        <w:adjustRightInd/>
        <w:spacing w:after="0"/>
        <w:ind w:left="426"/>
        <w:contextualSpacing/>
        <w:rPr>
          <w:rFonts w:ascii="Cambria" w:eastAsia="Calibri" w:hAnsi="Cambria"/>
          <w:color w:val="000000"/>
          <w:sz w:val="24"/>
          <w:szCs w:val="24"/>
        </w:rPr>
      </w:pPr>
      <w:r>
        <w:rPr>
          <w:rFonts w:ascii="Cambria" w:eastAsia="Calibri" w:hAnsi="Cambria"/>
          <w:color w:val="000000"/>
          <w:sz w:val="24"/>
          <w:szCs w:val="24"/>
        </w:rPr>
        <w:t>a) </w:t>
      </w:r>
      <w:r w:rsidR="007A09A7">
        <w:rPr>
          <w:rFonts w:ascii="Cambria" w:eastAsia="Calibri" w:hAnsi="Cambria"/>
          <w:color w:val="000000"/>
          <w:sz w:val="24"/>
          <w:szCs w:val="24"/>
        </w:rPr>
        <w:t>udowodni, że zmiana w/w przepisów będzie miała wpływ na koszty wykonania zamówienia przez Wykonawcę,</w:t>
      </w:r>
    </w:p>
    <w:p w:rsidR="007A09A7" w:rsidRDefault="00A07846" w:rsidP="007A09A7">
      <w:pPr>
        <w:widowControl/>
        <w:suppressAutoHyphens w:val="0"/>
        <w:adjustRightInd/>
        <w:spacing w:after="0"/>
        <w:ind w:left="426"/>
        <w:contextualSpacing/>
        <w:rPr>
          <w:rFonts w:ascii="Cambria" w:eastAsia="Calibri" w:hAnsi="Cambria"/>
          <w:color w:val="000000"/>
          <w:sz w:val="24"/>
          <w:szCs w:val="24"/>
        </w:rPr>
      </w:pPr>
      <w:r>
        <w:rPr>
          <w:rFonts w:ascii="Cambria" w:eastAsia="Calibri" w:hAnsi="Cambria"/>
          <w:color w:val="000000"/>
          <w:sz w:val="24"/>
          <w:szCs w:val="24"/>
        </w:rPr>
        <w:lastRenderedPageBreak/>
        <w:t xml:space="preserve">b) </w:t>
      </w:r>
      <w:r w:rsidR="007A09A7">
        <w:rPr>
          <w:rFonts w:ascii="Cambria" w:eastAsia="Calibri" w:hAnsi="Cambria"/>
          <w:color w:val="000000"/>
          <w:sz w:val="24"/>
          <w:szCs w:val="24"/>
        </w:rPr>
        <w:t>wykaże, jaką część wynagrodzenia stanowią koszty pracy ponoszone przez Wykonawcę w trakcie realizacji zamówienia oraz jak zmiana przepisów wpłynie na wysokość tych kosztów.</w:t>
      </w:r>
    </w:p>
    <w:p w:rsidR="007A09A7" w:rsidRDefault="007A09A7" w:rsidP="007A09A7">
      <w:pPr>
        <w:widowControl/>
        <w:suppressAutoHyphens w:val="0"/>
        <w:adjustRightInd/>
        <w:spacing w:after="0"/>
        <w:ind w:left="426"/>
        <w:contextualSpacing/>
        <w:rPr>
          <w:rFonts w:ascii="Cambria" w:eastAsia="Calibri" w:hAnsi="Cambria"/>
          <w:color w:val="000000"/>
          <w:sz w:val="24"/>
          <w:szCs w:val="24"/>
        </w:rPr>
      </w:pPr>
      <w:r>
        <w:rPr>
          <w:rFonts w:ascii="Cambria" w:eastAsia="Calibri" w:hAnsi="Cambria"/>
          <w:color w:val="000000"/>
          <w:sz w:val="24"/>
          <w:szCs w:val="24"/>
        </w:rPr>
        <w:t>Zamawiający zastrzega sobie prawo do wniesienia zastrzeżeń dotyczących wysokości kosztów pracy przedstawionych przez Wykonawcę.</w:t>
      </w:r>
    </w:p>
    <w:p w:rsidR="007A09A7" w:rsidRDefault="007A09A7" w:rsidP="007B2E3C">
      <w:pPr>
        <w:widowControl/>
        <w:numPr>
          <w:ilvl w:val="0"/>
          <w:numId w:val="86"/>
        </w:numPr>
        <w:suppressAutoHyphens w:val="0"/>
        <w:adjustRightInd/>
        <w:spacing w:after="0"/>
        <w:ind w:left="426" w:hanging="426"/>
        <w:contextualSpacing/>
        <w:textAlignment w:val="auto"/>
        <w:rPr>
          <w:rFonts w:ascii="Cambria" w:eastAsia="Calibri" w:hAnsi="Cambria"/>
          <w:color w:val="000000"/>
          <w:sz w:val="24"/>
          <w:szCs w:val="24"/>
        </w:rPr>
      </w:pPr>
      <w:r>
        <w:rPr>
          <w:rFonts w:ascii="Cambria" w:eastAsia="Calibri" w:hAnsi="Cambria"/>
          <w:color w:val="000000"/>
          <w:sz w:val="24"/>
          <w:szCs w:val="24"/>
        </w:rPr>
        <w:t>Strona wnioskująca o zmianę wskazaną w ust. 2 musi wykazać środkami dowodowymi, że zmiany, o których mowa w ust. 2 mają bezpośredni wpływ na wysokość wynagrodzenia wykonawcy tj. wykazać, że zmiany wskazane w ust. 2 wymuszają podwyższenie kosztów wykonania.</w:t>
      </w:r>
    </w:p>
    <w:p w:rsidR="007A09A7" w:rsidRDefault="007A09A7" w:rsidP="007B2E3C">
      <w:pPr>
        <w:widowControl/>
        <w:numPr>
          <w:ilvl w:val="0"/>
          <w:numId w:val="86"/>
        </w:numPr>
        <w:suppressAutoHyphens w:val="0"/>
        <w:adjustRightInd/>
        <w:spacing w:after="0"/>
        <w:ind w:left="426" w:hanging="426"/>
        <w:contextualSpacing/>
        <w:textAlignment w:val="auto"/>
        <w:rPr>
          <w:rFonts w:ascii="Cambria" w:eastAsia="Calibri" w:hAnsi="Cambria"/>
          <w:color w:val="000000"/>
          <w:sz w:val="24"/>
          <w:szCs w:val="24"/>
        </w:rPr>
      </w:pPr>
      <w:r>
        <w:rPr>
          <w:rFonts w:ascii="Cambria" w:eastAsia="Calibri" w:hAnsi="Cambria"/>
          <w:color w:val="000000"/>
          <w:sz w:val="24"/>
          <w:szCs w:val="24"/>
        </w:rPr>
        <w:t xml:space="preserve">  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rsidR="007A09A7" w:rsidRDefault="007A09A7" w:rsidP="007B2E3C">
      <w:pPr>
        <w:widowControl/>
        <w:numPr>
          <w:ilvl w:val="0"/>
          <w:numId w:val="86"/>
        </w:numPr>
        <w:suppressAutoHyphens w:val="0"/>
        <w:adjustRightInd/>
        <w:spacing w:after="0"/>
        <w:ind w:left="426" w:hanging="426"/>
        <w:contextualSpacing/>
        <w:textAlignment w:val="auto"/>
        <w:rPr>
          <w:rFonts w:ascii="Cambria" w:eastAsia="Calibri" w:hAnsi="Cambria"/>
          <w:color w:val="000000"/>
          <w:sz w:val="24"/>
          <w:szCs w:val="24"/>
        </w:rPr>
      </w:pPr>
      <w:r>
        <w:rPr>
          <w:rFonts w:ascii="Cambria" w:eastAsia="Calibri" w:hAnsi="Cambria"/>
          <w:color w:val="000000"/>
          <w:sz w:val="24"/>
          <w:szCs w:val="24"/>
        </w:rPr>
        <w:t xml:space="preserve">  W przypadku wystąpienia okoliczności, o których mowa w ust. 2 </w:t>
      </w:r>
      <w:proofErr w:type="spellStart"/>
      <w:r>
        <w:rPr>
          <w:rFonts w:ascii="Cambria" w:eastAsia="Calibri" w:hAnsi="Cambria"/>
          <w:color w:val="000000"/>
          <w:sz w:val="24"/>
          <w:szCs w:val="24"/>
        </w:rPr>
        <w:t>pkt</w:t>
      </w:r>
      <w:proofErr w:type="spellEnd"/>
      <w:r>
        <w:rPr>
          <w:rFonts w:ascii="Cambria" w:eastAsia="Calibri" w:hAnsi="Cambria"/>
          <w:color w:val="000000"/>
          <w:sz w:val="24"/>
          <w:szCs w:val="24"/>
        </w:rPr>
        <w:t xml:space="preserve"> 1) część wynagrodzenia brutto Wykonawcy, o którym mowa w § 3 ust. 1 umowy, płatna po zaistnieniu ww. okoliczności, ulegnie zmianie o wartość różnicy pomiędzy nową wartością podatku od towarów i usług (ustaloną w oparciu o stawkę podatku </w:t>
      </w:r>
      <w:r w:rsidR="00A4154B">
        <w:rPr>
          <w:rFonts w:ascii="Cambria" w:eastAsia="Calibri" w:hAnsi="Cambria"/>
          <w:color w:val="000000"/>
          <w:sz w:val="24"/>
          <w:szCs w:val="24"/>
        </w:rPr>
        <w:br/>
      </w:r>
      <w:r>
        <w:rPr>
          <w:rFonts w:ascii="Cambria" w:eastAsia="Calibri" w:hAnsi="Cambria"/>
          <w:color w:val="000000"/>
          <w:sz w:val="24"/>
          <w:szCs w:val="24"/>
        </w:rPr>
        <w:t>od towarów i usług po zmianie), a dotychczasową wartością podatku od towarów</w:t>
      </w:r>
      <w:r w:rsidR="00A4154B">
        <w:rPr>
          <w:rFonts w:ascii="Cambria" w:eastAsia="Calibri" w:hAnsi="Cambria"/>
          <w:color w:val="000000"/>
          <w:sz w:val="24"/>
          <w:szCs w:val="24"/>
        </w:rPr>
        <w:br/>
      </w:r>
      <w:r>
        <w:rPr>
          <w:rFonts w:ascii="Cambria" w:eastAsia="Calibri" w:hAnsi="Cambria"/>
          <w:color w:val="000000"/>
          <w:sz w:val="24"/>
          <w:szCs w:val="24"/>
        </w:rPr>
        <w:t xml:space="preserve"> i usług (ustaloną w oparciu o stawkę podatku od towarów i usług przed zmianą). </w:t>
      </w:r>
      <w:r w:rsidR="00A4154B">
        <w:rPr>
          <w:rFonts w:ascii="Cambria" w:eastAsia="Calibri" w:hAnsi="Cambria"/>
          <w:color w:val="000000"/>
          <w:sz w:val="24"/>
          <w:szCs w:val="24"/>
        </w:rPr>
        <w:br/>
      </w:r>
      <w:r>
        <w:rPr>
          <w:rFonts w:ascii="Cambria" w:eastAsia="Calibri" w:hAnsi="Cambria"/>
          <w:color w:val="000000"/>
          <w:sz w:val="24"/>
          <w:szCs w:val="24"/>
        </w:rPr>
        <w:t>W takiej sytuacji wynagrodzenie brutto będzie obejmowało stawkę i wartość obowiązującą w dniu wystawienia faktury. Wynagrodzenie netto Wykonawcy nie ulegnie zmianie.</w:t>
      </w:r>
    </w:p>
    <w:p w:rsidR="007A09A7" w:rsidRDefault="007A09A7" w:rsidP="007B2E3C">
      <w:pPr>
        <w:widowControl/>
        <w:numPr>
          <w:ilvl w:val="0"/>
          <w:numId w:val="86"/>
        </w:numPr>
        <w:suppressAutoHyphens w:val="0"/>
        <w:adjustRightInd/>
        <w:spacing w:after="0"/>
        <w:ind w:left="426" w:hanging="426"/>
        <w:contextualSpacing/>
        <w:textAlignment w:val="auto"/>
        <w:rPr>
          <w:rFonts w:ascii="Cambria" w:eastAsia="Calibri" w:hAnsi="Cambria"/>
          <w:color w:val="000000"/>
          <w:sz w:val="24"/>
          <w:szCs w:val="24"/>
        </w:rPr>
      </w:pPr>
      <w:r>
        <w:rPr>
          <w:rFonts w:ascii="Cambria" w:eastAsia="Calibri" w:hAnsi="Cambria"/>
          <w:color w:val="000000"/>
          <w:sz w:val="24"/>
          <w:szCs w:val="24"/>
        </w:rPr>
        <w:t xml:space="preserve">W przypadku wystąpienia okoliczności, o których mowa w ust. 2 pkt. 2) część wynagrodzenie brutto Wykonawcy, o którym mowa w § 3 ust. 1 umowy, płatna po zaistnieniu ww. okoliczności, po spełnieniu warunku, o którym mowa w § 3 ust. 14, ulegnie zmianie o wartość zmiany kosztu Wykonawcy, wynikającą ze zmiany kwoty wynagrodzeń osób bezpośrednio wykonujących przedmiot umowy podanych </w:t>
      </w:r>
      <w:r w:rsidR="00A4154B">
        <w:rPr>
          <w:rFonts w:ascii="Cambria" w:eastAsia="Calibri" w:hAnsi="Cambria"/>
          <w:color w:val="000000"/>
          <w:sz w:val="24"/>
          <w:szCs w:val="24"/>
        </w:rPr>
        <w:br/>
      </w:r>
      <w:r>
        <w:rPr>
          <w:rFonts w:ascii="Cambria" w:eastAsia="Calibri" w:hAnsi="Cambria"/>
          <w:color w:val="000000"/>
          <w:sz w:val="24"/>
          <w:szCs w:val="24"/>
        </w:rPr>
        <w:t>w dokumentach, o których mowa w ust. 8, do wysokości aktualnie obowiązującego minimalnego wynagrodzenia lub minimalnej stawki godzinowej, z uwzględnieniem wszystkich obciążeń publicznoprawnych od kwoty zmiany minimalnego wynagrodzenia lub minimalnej stawki godzinowej tych osób.</w:t>
      </w:r>
    </w:p>
    <w:p w:rsidR="007A09A7" w:rsidRDefault="007A09A7" w:rsidP="007B2E3C">
      <w:pPr>
        <w:widowControl/>
        <w:numPr>
          <w:ilvl w:val="0"/>
          <w:numId w:val="86"/>
        </w:numPr>
        <w:suppressAutoHyphens w:val="0"/>
        <w:adjustRightInd/>
        <w:spacing w:after="0"/>
        <w:ind w:left="426" w:hanging="426"/>
        <w:contextualSpacing/>
        <w:textAlignment w:val="auto"/>
        <w:rPr>
          <w:rFonts w:ascii="Cambria" w:eastAsia="Calibri" w:hAnsi="Cambria"/>
          <w:color w:val="000000"/>
          <w:sz w:val="24"/>
          <w:szCs w:val="24"/>
        </w:rPr>
      </w:pPr>
      <w:r>
        <w:rPr>
          <w:rFonts w:ascii="Cambria" w:eastAsia="Calibri" w:hAnsi="Cambria"/>
          <w:color w:val="000000"/>
          <w:sz w:val="24"/>
          <w:szCs w:val="24"/>
        </w:rPr>
        <w:t xml:space="preserve"> W przypadku wystąpienia okoliczności, o których mowa w ust. 2 </w:t>
      </w:r>
      <w:proofErr w:type="spellStart"/>
      <w:r>
        <w:rPr>
          <w:rFonts w:ascii="Cambria" w:eastAsia="Calibri" w:hAnsi="Cambria"/>
          <w:color w:val="000000"/>
          <w:sz w:val="24"/>
          <w:szCs w:val="24"/>
        </w:rPr>
        <w:t>pkt</w:t>
      </w:r>
      <w:proofErr w:type="spellEnd"/>
      <w:r>
        <w:rPr>
          <w:rFonts w:ascii="Cambria" w:eastAsia="Calibri" w:hAnsi="Cambria"/>
          <w:color w:val="000000"/>
          <w:sz w:val="24"/>
          <w:szCs w:val="24"/>
        </w:rPr>
        <w:t xml:space="preserve"> 3) część wynagrodzenie brutto Wykonawcy, o którym mowa w § 3 ust. 1 umowy, płatna po zaistnieniu ww. okoliczności, po spełnieniu warunku, o którym mowa w ust. 8,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t>
      </w:r>
      <w:r w:rsidR="00A4154B">
        <w:rPr>
          <w:rFonts w:ascii="Cambria" w:eastAsia="Calibri" w:hAnsi="Cambria"/>
          <w:color w:val="000000"/>
          <w:sz w:val="24"/>
          <w:szCs w:val="24"/>
        </w:rPr>
        <w:br/>
      </w:r>
      <w:r>
        <w:rPr>
          <w:rFonts w:ascii="Cambria" w:eastAsia="Calibri" w:hAnsi="Cambria"/>
          <w:color w:val="000000"/>
          <w:sz w:val="24"/>
          <w:szCs w:val="24"/>
        </w:rPr>
        <w:t>w ust. 8.</w:t>
      </w:r>
    </w:p>
    <w:p w:rsidR="007A09A7" w:rsidRDefault="007A09A7" w:rsidP="007B2E3C">
      <w:pPr>
        <w:widowControl/>
        <w:numPr>
          <w:ilvl w:val="0"/>
          <w:numId w:val="86"/>
        </w:numPr>
        <w:suppressAutoHyphens w:val="0"/>
        <w:adjustRightInd/>
        <w:spacing w:after="0"/>
        <w:ind w:left="426" w:hanging="426"/>
        <w:contextualSpacing/>
        <w:textAlignment w:val="auto"/>
        <w:rPr>
          <w:rFonts w:ascii="Cambria" w:eastAsia="Calibri" w:hAnsi="Cambria"/>
          <w:color w:val="000000"/>
          <w:sz w:val="24"/>
          <w:szCs w:val="24"/>
        </w:rPr>
      </w:pPr>
      <w:r>
        <w:rPr>
          <w:rFonts w:ascii="Cambria" w:eastAsia="Calibri" w:hAnsi="Cambria"/>
          <w:color w:val="000000"/>
          <w:sz w:val="24"/>
          <w:szCs w:val="24"/>
        </w:rPr>
        <w:t xml:space="preserve">Warunkiem dokonania zmiany wynagrodzenia Wykonawcy, o której mowa w ust. 2 </w:t>
      </w:r>
      <w:proofErr w:type="spellStart"/>
      <w:r>
        <w:rPr>
          <w:rFonts w:ascii="Cambria" w:eastAsia="Calibri" w:hAnsi="Cambria"/>
          <w:color w:val="000000"/>
          <w:sz w:val="24"/>
          <w:szCs w:val="24"/>
        </w:rPr>
        <w:t>pkt</w:t>
      </w:r>
      <w:proofErr w:type="spellEnd"/>
      <w:r>
        <w:rPr>
          <w:rFonts w:ascii="Cambria" w:eastAsia="Calibri" w:hAnsi="Cambria"/>
          <w:color w:val="000000"/>
          <w:sz w:val="24"/>
          <w:szCs w:val="24"/>
        </w:rPr>
        <w:t xml:space="preserve"> 2 i 3 jest złożenie przez Wykonawcę Zamawiającemu wniosku o zmianę </w:t>
      </w:r>
      <w:r>
        <w:rPr>
          <w:rFonts w:ascii="Cambria" w:eastAsia="Calibri" w:hAnsi="Cambria"/>
          <w:color w:val="000000"/>
          <w:sz w:val="24"/>
          <w:szCs w:val="24"/>
        </w:rPr>
        <w:lastRenderedPageBreak/>
        <w:t xml:space="preserve">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w:t>
      </w:r>
      <w:r w:rsidR="003C676C">
        <w:rPr>
          <w:rFonts w:ascii="Cambria" w:eastAsia="Calibri" w:hAnsi="Cambria"/>
          <w:color w:val="000000"/>
          <w:sz w:val="24"/>
          <w:szCs w:val="24"/>
        </w:rPr>
        <w:br/>
      </w:r>
      <w:r>
        <w:rPr>
          <w:rFonts w:ascii="Cambria" w:eastAsia="Calibri" w:hAnsi="Cambria"/>
          <w:color w:val="000000"/>
          <w:sz w:val="24"/>
          <w:szCs w:val="24"/>
        </w:rPr>
        <w:t xml:space="preserve">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w:t>
      </w:r>
      <w:r w:rsidR="003C676C">
        <w:rPr>
          <w:rFonts w:ascii="Cambria" w:eastAsia="Calibri" w:hAnsi="Cambria"/>
          <w:color w:val="000000"/>
          <w:sz w:val="24"/>
          <w:szCs w:val="24"/>
        </w:rPr>
        <w:br/>
      </w:r>
      <w:r>
        <w:rPr>
          <w:rFonts w:ascii="Cambria" w:eastAsia="Calibri" w:hAnsi="Cambria"/>
          <w:color w:val="000000"/>
          <w:sz w:val="24"/>
          <w:szCs w:val="24"/>
        </w:rPr>
        <w:t xml:space="preserve">że zaistniała zmiana ma bezpośredni wpływ na koszty wykonania zamówienia </w:t>
      </w:r>
      <w:r w:rsidR="003C676C">
        <w:rPr>
          <w:rFonts w:ascii="Cambria" w:eastAsia="Calibri" w:hAnsi="Cambria"/>
          <w:color w:val="000000"/>
          <w:sz w:val="24"/>
          <w:szCs w:val="24"/>
        </w:rPr>
        <w:br/>
      </w:r>
      <w:r>
        <w:rPr>
          <w:rFonts w:ascii="Cambria" w:eastAsia="Calibri" w:hAnsi="Cambria"/>
          <w:color w:val="000000"/>
          <w:sz w:val="24"/>
          <w:szCs w:val="24"/>
        </w:rPr>
        <w:t>oraz określić stopień, w jakim wpłynie ona na wysokość wynagrodzenia.</w:t>
      </w:r>
    </w:p>
    <w:p w:rsidR="007A09A7" w:rsidRDefault="007A09A7" w:rsidP="007B2E3C">
      <w:pPr>
        <w:widowControl/>
        <w:numPr>
          <w:ilvl w:val="0"/>
          <w:numId w:val="86"/>
        </w:numPr>
        <w:suppressAutoHyphens w:val="0"/>
        <w:adjustRightInd/>
        <w:spacing w:after="0"/>
        <w:ind w:left="426" w:hanging="426"/>
        <w:contextualSpacing/>
        <w:textAlignment w:val="auto"/>
        <w:rPr>
          <w:rFonts w:ascii="Cambria" w:eastAsia="Calibri" w:hAnsi="Cambria"/>
          <w:color w:val="000000"/>
          <w:sz w:val="24"/>
          <w:szCs w:val="24"/>
        </w:rPr>
      </w:pPr>
      <w:r>
        <w:rPr>
          <w:rFonts w:ascii="Cambria" w:eastAsia="Calibri" w:hAnsi="Cambria"/>
          <w:color w:val="000000"/>
          <w:sz w:val="24"/>
          <w:szCs w:val="24"/>
        </w:rPr>
        <w:t xml:space="preserve">Ciężar dowodu, że okoliczności wymienione w ust. 2 </w:t>
      </w:r>
      <w:proofErr w:type="spellStart"/>
      <w:r>
        <w:rPr>
          <w:rFonts w:ascii="Cambria" w:eastAsia="Calibri" w:hAnsi="Cambria"/>
          <w:color w:val="000000"/>
          <w:sz w:val="24"/>
          <w:szCs w:val="24"/>
        </w:rPr>
        <w:t>pkt</w:t>
      </w:r>
      <w:proofErr w:type="spellEnd"/>
      <w:r>
        <w:rPr>
          <w:rFonts w:ascii="Cambria" w:eastAsia="Calibri" w:hAnsi="Cambria"/>
          <w:color w:val="000000"/>
          <w:sz w:val="24"/>
          <w:szCs w:val="24"/>
        </w:rPr>
        <w:t xml:space="preserve"> 2 i 3 mają wpływ na koszty wykonania zamówienia spoczywa na Wykonawcy.</w:t>
      </w:r>
    </w:p>
    <w:p w:rsidR="007A09A7" w:rsidRDefault="007A09A7" w:rsidP="007B2E3C">
      <w:pPr>
        <w:widowControl/>
        <w:numPr>
          <w:ilvl w:val="0"/>
          <w:numId w:val="86"/>
        </w:numPr>
        <w:suppressAutoHyphens w:val="0"/>
        <w:adjustRightInd/>
        <w:spacing w:after="0"/>
        <w:ind w:left="426" w:hanging="426"/>
        <w:contextualSpacing/>
        <w:textAlignment w:val="auto"/>
        <w:rPr>
          <w:rFonts w:ascii="Cambria" w:eastAsia="Calibri" w:hAnsi="Cambria"/>
          <w:color w:val="000000"/>
          <w:sz w:val="24"/>
          <w:szCs w:val="24"/>
        </w:rPr>
      </w:pPr>
      <w:r>
        <w:rPr>
          <w:rFonts w:ascii="Cambria" w:eastAsia="Calibri" w:hAnsi="Cambria"/>
          <w:color w:val="000000"/>
          <w:sz w:val="24"/>
          <w:szCs w:val="24"/>
        </w:rPr>
        <w:t xml:space="preserve">Zmiany wysokości wynagrodzenia, o których mowa w ust. 2 </w:t>
      </w:r>
      <w:proofErr w:type="spellStart"/>
      <w:r>
        <w:rPr>
          <w:rFonts w:ascii="Cambria" w:eastAsia="Calibri" w:hAnsi="Cambria"/>
          <w:color w:val="000000"/>
          <w:sz w:val="24"/>
          <w:szCs w:val="24"/>
        </w:rPr>
        <w:t>pkt</w:t>
      </w:r>
      <w:proofErr w:type="spellEnd"/>
      <w:r>
        <w:rPr>
          <w:rFonts w:ascii="Cambria" w:eastAsia="Calibri" w:hAnsi="Cambria"/>
          <w:color w:val="000000"/>
          <w:sz w:val="24"/>
          <w:szCs w:val="24"/>
        </w:rPr>
        <w:t xml:space="preserve"> 1 umowy mogą zostać dokonane ze skutkiem nie wcześniej niż na dzień wejścia w życie przepisów, z których wynikają te zmiany. </w:t>
      </w:r>
    </w:p>
    <w:p w:rsidR="007A09A7" w:rsidRDefault="007A09A7" w:rsidP="007B2E3C">
      <w:pPr>
        <w:widowControl/>
        <w:numPr>
          <w:ilvl w:val="0"/>
          <w:numId w:val="86"/>
        </w:numPr>
        <w:suppressAutoHyphens w:val="0"/>
        <w:adjustRightInd/>
        <w:spacing w:after="0"/>
        <w:ind w:left="426" w:hanging="426"/>
        <w:contextualSpacing/>
        <w:textAlignment w:val="auto"/>
        <w:rPr>
          <w:rFonts w:ascii="Cambria" w:eastAsia="Calibri" w:hAnsi="Cambria"/>
          <w:color w:val="000000"/>
          <w:sz w:val="24"/>
          <w:szCs w:val="24"/>
        </w:rPr>
      </w:pPr>
      <w:r>
        <w:rPr>
          <w:rFonts w:ascii="Cambria" w:eastAsia="Calibri" w:hAnsi="Cambria"/>
          <w:color w:val="000000"/>
          <w:sz w:val="24"/>
          <w:szCs w:val="24"/>
        </w:rPr>
        <w:t>Zmiany, o których mowa w ust. 2 mogą być dokonane tylko, jeżeli jest to niezbędne dla prawidłowego wykonania umowy lub umowy o dofinansowanie projektu.</w:t>
      </w:r>
    </w:p>
    <w:p w:rsidR="00A671E3" w:rsidRPr="00EC702D" w:rsidRDefault="00A671E3" w:rsidP="007B2E3C">
      <w:pPr>
        <w:widowControl/>
        <w:numPr>
          <w:ilvl w:val="0"/>
          <w:numId w:val="35"/>
        </w:numPr>
        <w:suppressAutoHyphens w:val="0"/>
        <w:adjustRightInd/>
        <w:spacing w:after="0"/>
        <w:ind w:left="426" w:hanging="426"/>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Wszelkie zmiany umowy wymagają pod rygorem nieważności formy pisemnej </w:t>
      </w:r>
      <w:r w:rsidRPr="00EC702D">
        <w:rPr>
          <w:rFonts w:ascii="Cambria" w:eastAsia="Calibri" w:hAnsi="Cambria"/>
          <w:color w:val="000000"/>
          <w:sz w:val="24"/>
          <w:szCs w:val="24"/>
        </w:rPr>
        <w:br/>
        <w:t>i podpisania przez obydwie strony umowy.</w:t>
      </w:r>
    </w:p>
    <w:p w:rsidR="00A671E3" w:rsidRPr="00EC702D" w:rsidRDefault="00A671E3" w:rsidP="007B2E3C">
      <w:pPr>
        <w:widowControl/>
        <w:numPr>
          <w:ilvl w:val="0"/>
          <w:numId w:val="35"/>
        </w:numPr>
        <w:suppressAutoHyphens w:val="0"/>
        <w:adjustRightInd/>
        <w:spacing w:after="0"/>
        <w:ind w:left="426" w:hanging="426"/>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Z wnioskiem o zmianę umowy może wystąpić zarówno Wykonawca, jak </w:t>
      </w:r>
      <w:r w:rsidRPr="00EC702D">
        <w:rPr>
          <w:rFonts w:ascii="Cambria" w:eastAsia="Calibri" w:hAnsi="Cambria"/>
          <w:color w:val="000000"/>
          <w:sz w:val="24"/>
          <w:szCs w:val="24"/>
        </w:rPr>
        <w:br/>
        <w:t>i Zamawiający.</w:t>
      </w:r>
    </w:p>
    <w:p w:rsidR="00A671E3" w:rsidRDefault="00A671E3" w:rsidP="007B2E3C">
      <w:pPr>
        <w:pStyle w:val="m8069290857866364993gmail-text-justify"/>
        <w:numPr>
          <w:ilvl w:val="0"/>
          <w:numId w:val="35"/>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Wszystkie powyższe postanowienia stanowią katalog zmian, na które Zamawiający może wyrazić zgodę. Nie stanowią one jednak zobowiązania do wyrażenia takiej zgody.</w:t>
      </w:r>
    </w:p>
    <w:p w:rsidR="00BB50F3" w:rsidRDefault="00BB50F3" w:rsidP="00293553">
      <w:pPr>
        <w:pStyle w:val="m8069290857866364993gmail-text-justify"/>
        <w:shd w:val="clear" w:color="auto" w:fill="FFFFFF"/>
        <w:spacing w:before="0" w:beforeAutospacing="0" w:after="0" w:afterAutospacing="0" w:line="276" w:lineRule="auto"/>
        <w:jc w:val="both"/>
        <w:rPr>
          <w:rFonts w:ascii="Cambria" w:hAnsi="Cambria" w:cs="Calibri"/>
          <w:color w:val="000000"/>
        </w:rPr>
      </w:pPr>
    </w:p>
    <w:p w:rsidR="00293553" w:rsidRPr="00CB2BBE" w:rsidRDefault="00293553" w:rsidP="00293553">
      <w:pPr>
        <w:widowControl/>
        <w:suppressAutoHyphens w:val="0"/>
        <w:autoSpaceDE w:val="0"/>
        <w:autoSpaceDN w:val="0"/>
        <w:spacing w:after="0"/>
        <w:jc w:val="center"/>
        <w:textAlignment w:val="auto"/>
        <w:rPr>
          <w:rFonts w:ascii="Cambria" w:eastAsia="Calibri" w:hAnsi="Cambria"/>
          <w:b/>
          <w:bCs/>
          <w:sz w:val="24"/>
          <w:szCs w:val="24"/>
          <w:lang w:eastAsia="en-US"/>
        </w:rPr>
      </w:pPr>
      <w:r w:rsidRPr="00CB2BBE">
        <w:rPr>
          <w:rFonts w:ascii="Cambria" w:eastAsia="Calibri" w:hAnsi="Cambria"/>
          <w:b/>
          <w:bCs/>
          <w:sz w:val="24"/>
          <w:szCs w:val="24"/>
          <w:lang w:eastAsia="en-US"/>
        </w:rPr>
        <w:t>§ 18a</w:t>
      </w:r>
    </w:p>
    <w:p w:rsidR="00293553" w:rsidRPr="00CB2BBE" w:rsidRDefault="00293553" w:rsidP="00293553">
      <w:pPr>
        <w:widowControl/>
        <w:suppressAutoHyphens w:val="0"/>
        <w:autoSpaceDE w:val="0"/>
        <w:autoSpaceDN w:val="0"/>
        <w:spacing w:after="0"/>
        <w:jc w:val="center"/>
        <w:textAlignment w:val="auto"/>
        <w:rPr>
          <w:rFonts w:ascii="Cambria" w:eastAsia="Calibri" w:hAnsi="Cambria"/>
          <w:b/>
          <w:bCs/>
          <w:sz w:val="24"/>
          <w:szCs w:val="24"/>
          <w:lang w:eastAsia="en-US"/>
        </w:rPr>
      </w:pPr>
      <w:r w:rsidRPr="00CB2BBE">
        <w:rPr>
          <w:rFonts w:ascii="Cambria" w:eastAsia="Calibri" w:hAnsi="Cambria"/>
          <w:b/>
          <w:bCs/>
          <w:sz w:val="24"/>
          <w:szCs w:val="24"/>
          <w:lang w:eastAsia="en-US"/>
        </w:rPr>
        <w:t>Klauzula waloryzacyjna</w:t>
      </w:r>
    </w:p>
    <w:p w:rsidR="00293553" w:rsidRPr="00CB2BBE" w:rsidRDefault="00293553" w:rsidP="00293553">
      <w:pPr>
        <w:pStyle w:val="Akapitzlist"/>
        <w:numPr>
          <w:ilvl w:val="0"/>
          <w:numId w:val="105"/>
        </w:numPr>
        <w:tabs>
          <w:tab w:val="left" w:pos="763"/>
        </w:tabs>
        <w:suppressAutoHyphens/>
        <w:spacing w:before="2" w:after="0" w:line="278" w:lineRule="auto"/>
        <w:ind w:right="625"/>
        <w:contextualSpacing w:val="0"/>
        <w:jc w:val="both"/>
        <w:rPr>
          <w:rFonts w:ascii="Cambria" w:hAnsi="Cambria"/>
          <w:sz w:val="24"/>
          <w:szCs w:val="24"/>
        </w:rPr>
      </w:pPr>
      <w:r w:rsidRPr="00CB2BBE">
        <w:rPr>
          <w:rFonts w:ascii="Cambria" w:hAnsi="Cambria"/>
          <w:sz w:val="24"/>
          <w:szCs w:val="24"/>
        </w:rPr>
        <w:t>Strony  przewidują  możliwość  zmiany   wynagrodzenia   Wykonawcy   zgodnie  z poniższymi zasadami, w przypadku zmiany ceny materiałów lub kosztów związanych z realizacją</w:t>
      </w:r>
      <w:r w:rsidRPr="00CB2BBE">
        <w:rPr>
          <w:rFonts w:ascii="Cambria" w:hAnsi="Cambria"/>
          <w:spacing w:val="-20"/>
          <w:sz w:val="24"/>
          <w:szCs w:val="24"/>
        </w:rPr>
        <w:t xml:space="preserve"> </w:t>
      </w:r>
      <w:r w:rsidRPr="00CB2BBE">
        <w:rPr>
          <w:rFonts w:ascii="Cambria" w:hAnsi="Cambria"/>
          <w:sz w:val="24"/>
          <w:szCs w:val="24"/>
        </w:rPr>
        <w:t>zamówienia:</w:t>
      </w:r>
    </w:p>
    <w:p w:rsidR="00293553" w:rsidRPr="00CB2BBE" w:rsidRDefault="00293553" w:rsidP="00293553">
      <w:pPr>
        <w:pStyle w:val="Akapitzlist"/>
        <w:numPr>
          <w:ilvl w:val="1"/>
          <w:numId w:val="105"/>
        </w:numPr>
        <w:tabs>
          <w:tab w:val="clear" w:pos="66"/>
          <w:tab w:val="num" w:pos="0"/>
          <w:tab w:val="left" w:pos="1190"/>
        </w:tabs>
        <w:suppressAutoHyphens/>
        <w:spacing w:after="0" w:line="278" w:lineRule="auto"/>
        <w:ind w:left="1190" w:right="613"/>
        <w:contextualSpacing w:val="0"/>
        <w:jc w:val="both"/>
        <w:rPr>
          <w:rFonts w:ascii="Cambria" w:hAnsi="Cambria"/>
          <w:sz w:val="24"/>
          <w:szCs w:val="24"/>
        </w:rPr>
      </w:pPr>
      <w:r w:rsidRPr="00CB2BBE">
        <w:rPr>
          <w:rFonts w:ascii="Cambria" w:hAnsi="Cambria"/>
          <w:sz w:val="24"/>
          <w:szCs w:val="24"/>
        </w:rPr>
        <w:t xml:space="preserve">wyliczenie wysokości zmiany wynagrodzenia odbywać się będzie w oparciu  o kwartalny wskaźnik cen produkcji budowlano-montażowej liczony do poprzedniego kwartału publikowany przez Prezesa GUS </w:t>
      </w:r>
      <w:r w:rsidRPr="00CB2BBE">
        <w:rPr>
          <w:rFonts w:ascii="Cambria" w:hAnsi="Cambria"/>
          <w:color w:val="202020"/>
          <w:sz w:val="24"/>
          <w:szCs w:val="24"/>
        </w:rPr>
        <w:t>= zwany dalej wskaźnikiem</w:t>
      </w:r>
      <w:r w:rsidRPr="00CB2BBE">
        <w:rPr>
          <w:rFonts w:ascii="Cambria" w:hAnsi="Cambria"/>
          <w:color w:val="202020"/>
          <w:spacing w:val="-9"/>
          <w:sz w:val="24"/>
          <w:szCs w:val="24"/>
        </w:rPr>
        <w:t xml:space="preserve"> </w:t>
      </w:r>
      <w:r w:rsidRPr="00CB2BBE">
        <w:rPr>
          <w:rFonts w:ascii="Cambria" w:hAnsi="Cambria"/>
          <w:color w:val="202020"/>
          <w:sz w:val="24"/>
          <w:szCs w:val="24"/>
        </w:rPr>
        <w:t>GUS</w:t>
      </w:r>
    </w:p>
    <w:p w:rsidR="00293553" w:rsidRPr="00CB2BBE" w:rsidRDefault="00293553" w:rsidP="00293553">
      <w:pPr>
        <w:pStyle w:val="Akapitzlist"/>
        <w:numPr>
          <w:ilvl w:val="1"/>
          <w:numId w:val="105"/>
        </w:numPr>
        <w:tabs>
          <w:tab w:val="clear" w:pos="66"/>
          <w:tab w:val="num" w:pos="0"/>
          <w:tab w:val="left" w:pos="1190"/>
        </w:tabs>
        <w:suppressAutoHyphens/>
        <w:spacing w:after="0" w:line="266" w:lineRule="exact"/>
        <w:ind w:left="1190"/>
        <w:contextualSpacing w:val="0"/>
        <w:jc w:val="both"/>
        <w:rPr>
          <w:rFonts w:ascii="Cambria" w:hAnsi="Cambria"/>
          <w:sz w:val="24"/>
          <w:szCs w:val="24"/>
        </w:rPr>
      </w:pPr>
      <w:r w:rsidRPr="00CB2BBE">
        <w:rPr>
          <w:rFonts w:ascii="Cambria" w:hAnsi="Cambria"/>
          <w:sz w:val="24"/>
          <w:szCs w:val="24"/>
        </w:rPr>
        <w:t>w</w:t>
      </w:r>
      <w:r w:rsidRPr="00CB2BBE">
        <w:rPr>
          <w:rFonts w:ascii="Cambria" w:hAnsi="Cambria"/>
          <w:spacing w:val="-13"/>
          <w:sz w:val="24"/>
          <w:szCs w:val="24"/>
        </w:rPr>
        <w:t xml:space="preserve"> </w:t>
      </w:r>
      <w:r w:rsidRPr="00CB2BBE">
        <w:rPr>
          <w:rFonts w:ascii="Cambria" w:hAnsi="Cambria"/>
          <w:sz w:val="24"/>
          <w:szCs w:val="24"/>
        </w:rPr>
        <w:t>sytuacji,</w:t>
      </w:r>
      <w:r w:rsidRPr="00CB2BBE">
        <w:rPr>
          <w:rFonts w:ascii="Cambria" w:hAnsi="Cambria"/>
          <w:spacing w:val="-7"/>
          <w:sz w:val="24"/>
          <w:szCs w:val="24"/>
        </w:rPr>
        <w:t xml:space="preserve"> </w:t>
      </w:r>
      <w:r w:rsidRPr="00CB2BBE">
        <w:rPr>
          <w:rFonts w:ascii="Cambria" w:hAnsi="Cambria"/>
          <w:sz w:val="24"/>
          <w:szCs w:val="24"/>
        </w:rPr>
        <w:t>gdy</w:t>
      </w:r>
      <w:r w:rsidRPr="00CB2BBE">
        <w:rPr>
          <w:rFonts w:ascii="Cambria" w:hAnsi="Cambria"/>
          <w:spacing w:val="-9"/>
          <w:sz w:val="24"/>
          <w:szCs w:val="24"/>
        </w:rPr>
        <w:t xml:space="preserve"> </w:t>
      </w:r>
      <w:r w:rsidRPr="00CB2BBE">
        <w:rPr>
          <w:rFonts w:ascii="Cambria" w:hAnsi="Cambria"/>
          <w:sz w:val="24"/>
          <w:szCs w:val="24"/>
        </w:rPr>
        <w:t>ostatni</w:t>
      </w:r>
      <w:r w:rsidRPr="00CB2BBE">
        <w:rPr>
          <w:rFonts w:ascii="Cambria" w:hAnsi="Cambria"/>
          <w:spacing w:val="-9"/>
          <w:sz w:val="24"/>
          <w:szCs w:val="24"/>
        </w:rPr>
        <w:t xml:space="preserve"> </w:t>
      </w:r>
      <w:r w:rsidRPr="00CB2BBE">
        <w:rPr>
          <w:rFonts w:ascii="Cambria" w:hAnsi="Cambria"/>
          <w:sz w:val="24"/>
          <w:szCs w:val="24"/>
        </w:rPr>
        <w:t>opublikowany</w:t>
      </w:r>
      <w:r w:rsidRPr="00CB2BBE">
        <w:rPr>
          <w:rFonts w:ascii="Cambria" w:hAnsi="Cambria"/>
          <w:spacing w:val="-11"/>
          <w:sz w:val="24"/>
          <w:szCs w:val="24"/>
        </w:rPr>
        <w:t xml:space="preserve"> </w:t>
      </w:r>
      <w:r w:rsidRPr="00CB2BBE">
        <w:rPr>
          <w:rFonts w:ascii="Cambria" w:hAnsi="Cambria"/>
          <w:sz w:val="24"/>
          <w:szCs w:val="24"/>
        </w:rPr>
        <w:t>wskaźnik</w:t>
      </w:r>
      <w:r w:rsidRPr="00CB2BBE">
        <w:rPr>
          <w:rFonts w:ascii="Cambria" w:hAnsi="Cambria"/>
          <w:spacing w:val="-6"/>
          <w:sz w:val="24"/>
          <w:szCs w:val="24"/>
        </w:rPr>
        <w:t xml:space="preserve"> </w:t>
      </w:r>
      <w:r w:rsidRPr="00CB2BBE">
        <w:rPr>
          <w:rFonts w:ascii="Cambria" w:hAnsi="Cambria"/>
          <w:sz w:val="24"/>
          <w:szCs w:val="24"/>
        </w:rPr>
        <w:t>GUS</w:t>
      </w:r>
      <w:r w:rsidRPr="00CB2BBE">
        <w:rPr>
          <w:rFonts w:ascii="Cambria" w:hAnsi="Cambria"/>
          <w:spacing w:val="-11"/>
          <w:sz w:val="24"/>
          <w:szCs w:val="24"/>
        </w:rPr>
        <w:t xml:space="preserve"> </w:t>
      </w:r>
      <w:r w:rsidRPr="00CB2BBE">
        <w:rPr>
          <w:rFonts w:ascii="Cambria" w:hAnsi="Cambria"/>
          <w:sz w:val="24"/>
          <w:szCs w:val="24"/>
        </w:rPr>
        <w:t>przed:</w:t>
      </w:r>
    </w:p>
    <w:p w:rsidR="00293553" w:rsidRPr="00CB2BBE" w:rsidRDefault="00293553" w:rsidP="00293553">
      <w:pPr>
        <w:pStyle w:val="Akapitzlist"/>
        <w:numPr>
          <w:ilvl w:val="2"/>
          <w:numId w:val="105"/>
        </w:numPr>
        <w:tabs>
          <w:tab w:val="clear" w:pos="66"/>
          <w:tab w:val="num" w:pos="0"/>
          <w:tab w:val="left" w:pos="1474"/>
        </w:tabs>
        <w:suppressAutoHyphens/>
        <w:spacing w:before="45" w:after="0" w:line="278" w:lineRule="auto"/>
        <w:ind w:left="1473" w:right="620" w:hanging="286"/>
        <w:contextualSpacing w:val="0"/>
        <w:jc w:val="both"/>
        <w:rPr>
          <w:rFonts w:ascii="Cambria" w:hAnsi="Cambria"/>
          <w:sz w:val="24"/>
          <w:szCs w:val="24"/>
        </w:rPr>
      </w:pPr>
      <w:r w:rsidRPr="00CB2BBE">
        <w:rPr>
          <w:rFonts w:ascii="Cambria" w:hAnsi="Cambria"/>
          <w:sz w:val="24"/>
          <w:szCs w:val="24"/>
        </w:rPr>
        <w:t xml:space="preserve">podpisaniem protokołu odbioru częściowego o którym mowa w § 6 ust. </w:t>
      </w:r>
      <w:r w:rsidRPr="00CB2BBE">
        <w:rPr>
          <w:rFonts w:ascii="Cambria" w:hAnsi="Cambria"/>
          <w:smallCaps/>
          <w:sz w:val="24"/>
          <w:szCs w:val="24"/>
        </w:rPr>
        <w:t>1</w:t>
      </w:r>
      <w:r w:rsidRPr="00CB2BBE">
        <w:rPr>
          <w:rFonts w:ascii="Cambria" w:hAnsi="Cambria"/>
          <w:sz w:val="24"/>
          <w:szCs w:val="24"/>
        </w:rPr>
        <w:t xml:space="preserve"> </w:t>
      </w:r>
      <w:proofErr w:type="spellStart"/>
      <w:r w:rsidRPr="00CB2BBE">
        <w:rPr>
          <w:rFonts w:ascii="Cambria" w:hAnsi="Cambria"/>
          <w:sz w:val="24"/>
          <w:szCs w:val="24"/>
        </w:rPr>
        <w:t>pkt</w:t>
      </w:r>
      <w:proofErr w:type="spellEnd"/>
      <w:r w:rsidRPr="00CB2BBE">
        <w:rPr>
          <w:rFonts w:ascii="Cambria" w:hAnsi="Cambria"/>
          <w:sz w:val="24"/>
          <w:szCs w:val="24"/>
        </w:rPr>
        <w:t xml:space="preserve"> 3</w:t>
      </w:r>
      <w:r w:rsidRPr="00CB2BBE">
        <w:rPr>
          <w:rFonts w:ascii="Cambria" w:hAnsi="Cambria"/>
          <w:spacing w:val="-13"/>
          <w:sz w:val="24"/>
          <w:szCs w:val="24"/>
        </w:rPr>
        <w:t xml:space="preserve"> </w:t>
      </w:r>
      <w:r w:rsidRPr="00CB2BBE">
        <w:rPr>
          <w:rFonts w:ascii="Cambria" w:hAnsi="Cambria"/>
          <w:sz w:val="24"/>
          <w:szCs w:val="24"/>
        </w:rPr>
        <w:t>lub</w:t>
      </w:r>
    </w:p>
    <w:p w:rsidR="00293553" w:rsidRPr="00CB2BBE" w:rsidRDefault="00293553" w:rsidP="00293553">
      <w:pPr>
        <w:pStyle w:val="Akapitzlist"/>
        <w:numPr>
          <w:ilvl w:val="2"/>
          <w:numId w:val="105"/>
        </w:numPr>
        <w:tabs>
          <w:tab w:val="clear" w:pos="66"/>
          <w:tab w:val="num" w:pos="0"/>
          <w:tab w:val="left" w:pos="1474"/>
        </w:tabs>
        <w:suppressAutoHyphens/>
        <w:spacing w:after="0"/>
        <w:ind w:left="1473" w:right="615" w:hanging="286"/>
        <w:contextualSpacing w:val="0"/>
        <w:jc w:val="both"/>
        <w:rPr>
          <w:rFonts w:ascii="Cambria" w:hAnsi="Cambria"/>
          <w:spacing w:val="-1"/>
          <w:sz w:val="24"/>
          <w:szCs w:val="24"/>
        </w:rPr>
      </w:pPr>
      <w:r w:rsidRPr="00CB2BBE">
        <w:rPr>
          <w:rFonts w:ascii="Cambria" w:hAnsi="Cambria"/>
          <w:sz w:val="24"/>
          <w:szCs w:val="24"/>
        </w:rPr>
        <w:t>podpisaniem</w:t>
      </w:r>
      <w:r w:rsidRPr="00CB2BBE">
        <w:rPr>
          <w:rFonts w:ascii="Cambria" w:hAnsi="Cambria"/>
          <w:spacing w:val="-16"/>
          <w:sz w:val="24"/>
          <w:szCs w:val="24"/>
        </w:rPr>
        <w:t xml:space="preserve"> </w:t>
      </w:r>
      <w:r w:rsidRPr="00CB2BBE">
        <w:rPr>
          <w:rFonts w:ascii="Cambria" w:hAnsi="Cambria"/>
          <w:sz w:val="24"/>
          <w:szCs w:val="24"/>
        </w:rPr>
        <w:t>protokołu</w:t>
      </w:r>
      <w:r w:rsidRPr="00CB2BBE">
        <w:rPr>
          <w:rFonts w:ascii="Cambria" w:hAnsi="Cambria"/>
          <w:spacing w:val="-14"/>
          <w:sz w:val="24"/>
          <w:szCs w:val="24"/>
        </w:rPr>
        <w:t xml:space="preserve"> </w:t>
      </w:r>
      <w:r w:rsidRPr="00CB2BBE">
        <w:rPr>
          <w:rFonts w:ascii="Cambria" w:hAnsi="Cambria"/>
          <w:sz w:val="24"/>
          <w:szCs w:val="24"/>
        </w:rPr>
        <w:t>odbioru</w:t>
      </w:r>
      <w:r w:rsidRPr="00CB2BBE">
        <w:rPr>
          <w:rFonts w:ascii="Cambria" w:hAnsi="Cambria"/>
          <w:spacing w:val="-14"/>
          <w:sz w:val="24"/>
          <w:szCs w:val="24"/>
        </w:rPr>
        <w:t xml:space="preserve"> </w:t>
      </w:r>
      <w:r w:rsidRPr="00CB2BBE">
        <w:rPr>
          <w:rFonts w:ascii="Cambria" w:hAnsi="Cambria"/>
          <w:sz w:val="24"/>
          <w:szCs w:val="24"/>
        </w:rPr>
        <w:t>końcowego</w:t>
      </w:r>
      <w:r w:rsidRPr="00CB2BBE">
        <w:rPr>
          <w:rFonts w:ascii="Cambria" w:hAnsi="Cambria"/>
          <w:spacing w:val="-16"/>
          <w:sz w:val="24"/>
          <w:szCs w:val="24"/>
        </w:rPr>
        <w:t xml:space="preserve"> </w:t>
      </w:r>
      <w:r w:rsidRPr="00CB2BBE">
        <w:rPr>
          <w:rFonts w:ascii="Cambria" w:hAnsi="Cambria"/>
          <w:sz w:val="24"/>
          <w:szCs w:val="24"/>
        </w:rPr>
        <w:t>o</w:t>
      </w:r>
      <w:r w:rsidRPr="00CB2BBE">
        <w:rPr>
          <w:rFonts w:ascii="Cambria" w:hAnsi="Cambria"/>
          <w:spacing w:val="-16"/>
          <w:sz w:val="24"/>
          <w:szCs w:val="24"/>
        </w:rPr>
        <w:t xml:space="preserve"> </w:t>
      </w:r>
      <w:r w:rsidRPr="00CB2BBE">
        <w:rPr>
          <w:rFonts w:ascii="Cambria" w:hAnsi="Cambria"/>
          <w:sz w:val="24"/>
          <w:szCs w:val="24"/>
        </w:rPr>
        <w:t>którym</w:t>
      </w:r>
      <w:r w:rsidRPr="00CB2BBE">
        <w:rPr>
          <w:rFonts w:ascii="Cambria" w:hAnsi="Cambria"/>
          <w:spacing w:val="-15"/>
          <w:sz w:val="24"/>
          <w:szCs w:val="24"/>
        </w:rPr>
        <w:t xml:space="preserve"> </w:t>
      </w:r>
      <w:r w:rsidRPr="00CB2BBE">
        <w:rPr>
          <w:rFonts w:ascii="Cambria" w:hAnsi="Cambria"/>
          <w:sz w:val="24"/>
          <w:szCs w:val="24"/>
        </w:rPr>
        <w:t>mowa</w:t>
      </w:r>
      <w:r w:rsidRPr="00CB2BBE">
        <w:rPr>
          <w:rFonts w:ascii="Cambria" w:hAnsi="Cambria"/>
          <w:spacing w:val="-14"/>
          <w:sz w:val="24"/>
          <w:szCs w:val="24"/>
        </w:rPr>
        <w:t xml:space="preserve"> </w:t>
      </w:r>
      <w:r w:rsidRPr="00CB2BBE">
        <w:rPr>
          <w:rFonts w:ascii="Cambria" w:hAnsi="Cambria"/>
          <w:sz w:val="24"/>
          <w:szCs w:val="24"/>
        </w:rPr>
        <w:t>w</w:t>
      </w:r>
      <w:r w:rsidRPr="00CB2BBE">
        <w:rPr>
          <w:rFonts w:ascii="Cambria" w:hAnsi="Cambria"/>
          <w:spacing w:val="-17"/>
          <w:sz w:val="24"/>
          <w:szCs w:val="24"/>
        </w:rPr>
        <w:t xml:space="preserve"> </w:t>
      </w:r>
      <w:r w:rsidRPr="00CB2BBE">
        <w:rPr>
          <w:rFonts w:ascii="Cambria" w:hAnsi="Cambria"/>
          <w:sz w:val="24"/>
          <w:szCs w:val="24"/>
        </w:rPr>
        <w:t>§</w:t>
      </w:r>
      <w:r w:rsidRPr="00CB2BBE">
        <w:rPr>
          <w:rFonts w:ascii="Cambria" w:hAnsi="Cambria"/>
          <w:spacing w:val="-14"/>
          <w:sz w:val="24"/>
          <w:szCs w:val="24"/>
        </w:rPr>
        <w:t xml:space="preserve"> </w:t>
      </w:r>
      <w:r w:rsidRPr="00CB2BBE">
        <w:rPr>
          <w:rFonts w:ascii="Cambria" w:hAnsi="Cambria"/>
          <w:sz w:val="24"/>
          <w:szCs w:val="24"/>
        </w:rPr>
        <w:t>6</w:t>
      </w:r>
      <w:r w:rsidRPr="00CB2BBE">
        <w:rPr>
          <w:rFonts w:ascii="Cambria" w:hAnsi="Cambria"/>
          <w:spacing w:val="-16"/>
          <w:sz w:val="24"/>
          <w:szCs w:val="24"/>
        </w:rPr>
        <w:t xml:space="preserve"> </w:t>
      </w:r>
      <w:r w:rsidRPr="00CB2BBE">
        <w:rPr>
          <w:rFonts w:ascii="Cambria" w:hAnsi="Cambria"/>
          <w:sz w:val="24"/>
          <w:szCs w:val="24"/>
        </w:rPr>
        <w:t>ust.</w:t>
      </w:r>
      <w:r w:rsidRPr="00CB2BBE">
        <w:rPr>
          <w:rFonts w:ascii="Cambria" w:hAnsi="Cambria"/>
          <w:spacing w:val="-13"/>
          <w:sz w:val="24"/>
          <w:szCs w:val="24"/>
        </w:rPr>
        <w:t xml:space="preserve"> </w:t>
      </w:r>
      <w:r w:rsidRPr="00CB2BBE">
        <w:rPr>
          <w:rFonts w:ascii="Cambria" w:hAnsi="Cambria"/>
          <w:smallCaps/>
          <w:sz w:val="24"/>
          <w:szCs w:val="24"/>
        </w:rPr>
        <w:t>1</w:t>
      </w:r>
      <w:r w:rsidRPr="00CB2BBE">
        <w:rPr>
          <w:rFonts w:ascii="Cambria" w:hAnsi="Cambria"/>
          <w:spacing w:val="-16"/>
          <w:sz w:val="24"/>
          <w:szCs w:val="24"/>
        </w:rPr>
        <w:t xml:space="preserve"> </w:t>
      </w:r>
      <w:proofErr w:type="spellStart"/>
      <w:r w:rsidRPr="00CB2BBE">
        <w:rPr>
          <w:rFonts w:ascii="Cambria" w:hAnsi="Cambria"/>
          <w:sz w:val="24"/>
          <w:szCs w:val="24"/>
        </w:rPr>
        <w:t>pkt</w:t>
      </w:r>
      <w:proofErr w:type="spellEnd"/>
      <w:r w:rsidRPr="00CB2BBE">
        <w:rPr>
          <w:rFonts w:ascii="Cambria" w:hAnsi="Cambria"/>
          <w:sz w:val="24"/>
          <w:szCs w:val="24"/>
        </w:rPr>
        <w:t xml:space="preserve"> 4</w:t>
      </w:r>
    </w:p>
    <w:p w:rsidR="00293553" w:rsidRPr="00CB2BBE" w:rsidRDefault="00293553" w:rsidP="00293553">
      <w:pPr>
        <w:pStyle w:val="Tekstpodstawowy"/>
        <w:spacing w:line="278" w:lineRule="auto"/>
        <w:ind w:left="1329" w:right="616"/>
        <w:rPr>
          <w:rFonts w:ascii="Cambria" w:hAnsi="Cambria"/>
          <w:spacing w:val="-60"/>
          <w:sz w:val="24"/>
          <w:szCs w:val="24"/>
          <w:u w:val="single"/>
        </w:rPr>
      </w:pPr>
      <w:r w:rsidRPr="00CB2BBE">
        <w:rPr>
          <w:rFonts w:ascii="Cambria" w:hAnsi="Cambria"/>
          <w:spacing w:val="-1"/>
          <w:sz w:val="24"/>
          <w:szCs w:val="24"/>
        </w:rPr>
        <w:t>z</w:t>
      </w:r>
      <w:r w:rsidRPr="00CB2BBE">
        <w:rPr>
          <w:rFonts w:ascii="Cambria" w:hAnsi="Cambria"/>
          <w:sz w:val="24"/>
          <w:szCs w:val="24"/>
        </w:rPr>
        <w:t>m</w:t>
      </w:r>
      <w:r w:rsidRPr="00CB2BBE">
        <w:rPr>
          <w:rFonts w:ascii="Cambria" w:hAnsi="Cambria"/>
          <w:spacing w:val="-1"/>
          <w:sz w:val="24"/>
          <w:szCs w:val="24"/>
        </w:rPr>
        <w:t>ie</w:t>
      </w:r>
      <w:r w:rsidRPr="00CB2BBE">
        <w:rPr>
          <w:rFonts w:ascii="Cambria" w:hAnsi="Cambria"/>
          <w:spacing w:val="1"/>
          <w:sz w:val="24"/>
          <w:szCs w:val="24"/>
        </w:rPr>
        <w:t>n</w:t>
      </w:r>
      <w:r w:rsidRPr="00CB2BBE">
        <w:rPr>
          <w:rFonts w:ascii="Cambria" w:hAnsi="Cambria"/>
          <w:sz w:val="24"/>
          <w:szCs w:val="24"/>
        </w:rPr>
        <w:t xml:space="preserve">i  </w:t>
      </w:r>
      <w:r w:rsidRPr="00CB2BBE">
        <w:rPr>
          <w:rFonts w:ascii="Cambria" w:hAnsi="Cambria"/>
          <w:spacing w:val="10"/>
          <w:sz w:val="24"/>
          <w:szCs w:val="24"/>
        </w:rPr>
        <w:t xml:space="preserve"> </w:t>
      </w:r>
      <w:r w:rsidRPr="00CB2BBE">
        <w:rPr>
          <w:rFonts w:ascii="Cambria" w:hAnsi="Cambria"/>
          <w:spacing w:val="-1"/>
          <w:sz w:val="24"/>
          <w:szCs w:val="24"/>
        </w:rPr>
        <w:t>s</w:t>
      </w:r>
      <w:r w:rsidRPr="00CB2BBE">
        <w:rPr>
          <w:rFonts w:ascii="Cambria" w:hAnsi="Cambria"/>
          <w:spacing w:val="-2"/>
          <w:sz w:val="24"/>
          <w:szCs w:val="24"/>
        </w:rPr>
        <w:t>i</w:t>
      </w:r>
      <w:r w:rsidRPr="00CB2BBE">
        <w:rPr>
          <w:rFonts w:ascii="Cambria" w:hAnsi="Cambria"/>
          <w:sz w:val="24"/>
          <w:szCs w:val="24"/>
        </w:rPr>
        <w:t xml:space="preserve">ę  </w:t>
      </w:r>
      <w:r w:rsidRPr="00CB2BBE">
        <w:rPr>
          <w:rFonts w:ascii="Cambria" w:hAnsi="Cambria"/>
          <w:spacing w:val="9"/>
          <w:sz w:val="24"/>
          <w:szCs w:val="24"/>
        </w:rPr>
        <w:t xml:space="preserve"> </w:t>
      </w:r>
      <w:r w:rsidRPr="00CB2BBE">
        <w:rPr>
          <w:rFonts w:ascii="Cambria" w:hAnsi="Cambria"/>
          <w:sz w:val="24"/>
          <w:szCs w:val="24"/>
        </w:rPr>
        <w:t>(n</w:t>
      </w:r>
      <w:r w:rsidRPr="00CB2BBE">
        <w:rPr>
          <w:rFonts w:ascii="Cambria" w:hAnsi="Cambria"/>
          <w:spacing w:val="-2"/>
          <w:sz w:val="24"/>
          <w:szCs w:val="24"/>
        </w:rPr>
        <w:t>a</w:t>
      </w:r>
      <w:r w:rsidRPr="00CB2BBE">
        <w:rPr>
          <w:rFonts w:ascii="Cambria" w:hAnsi="Cambria"/>
          <w:sz w:val="24"/>
          <w:szCs w:val="24"/>
        </w:rPr>
        <w:t>r</w:t>
      </w:r>
      <w:r w:rsidRPr="00CB2BBE">
        <w:rPr>
          <w:rFonts w:ascii="Cambria" w:hAnsi="Cambria"/>
          <w:spacing w:val="-1"/>
          <w:sz w:val="24"/>
          <w:szCs w:val="24"/>
        </w:rPr>
        <w:t>ast</w:t>
      </w:r>
      <w:r w:rsidRPr="00CB2BBE">
        <w:rPr>
          <w:rFonts w:ascii="Cambria" w:hAnsi="Cambria"/>
          <w:spacing w:val="1"/>
          <w:sz w:val="24"/>
          <w:szCs w:val="24"/>
        </w:rPr>
        <w:t>a</w:t>
      </w:r>
      <w:r w:rsidRPr="00CB2BBE">
        <w:rPr>
          <w:rFonts w:ascii="Cambria" w:hAnsi="Cambria"/>
          <w:sz w:val="24"/>
          <w:szCs w:val="24"/>
        </w:rPr>
        <w:t>ją</w:t>
      </w:r>
      <w:r w:rsidRPr="00CB2BBE">
        <w:rPr>
          <w:rFonts w:ascii="Cambria" w:hAnsi="Cambria"/>
          <w:spacing w:val="-1"/>
          <w:sz w:val="24"/>
          <w:szCs w:val="24"/>
        </w:rPr>
        <w:t>co</w:t>
      </w:r>
      <w:r w:rsidRPr="00CB2BBE">
        <w:rPr>
          <w:rFonts w:ascii="Cambria" w:hAnsi="Cambria"/>
          <w:sz w:val="24"/>
          <w:szCs w:val="24"/>
        </w:rPr>
        <w:t xml:space="preserve">)  </w:t>
      </w:r>
      <w:r w:rsidRPr="00CB2BBE">
        <w:rPr>
          <w:rFonts w:ascii="Cambria" w:hAnsi="Cambria"/>
          <w:spacing w:val="12"/>
          <w:sz w:val="24"/>
          <w:szCs w:val="24"/>
        </w:rPr>
        <w:t xml:space="preserve"> </w:t>
      </w:r>
      <w:r w:rsidRPr="00CB2BBE">
        <w:rPr>
          <w:rFonts w:ascii="Cambria" w:hAnsi="Cambria"/>
          <w:sz w:val="24"/>
          <w:szCs w:val="24"/>
        </w:rPr>
        <w:t xml:space="preserve">w  </w:t>
      </w:r>
      <w:r w:rsidRPr="00CB2BBE">
        <w:rPr>
          <w:rFonts w:ascii="Cambria" w:hAnsi="Cambria"/>
          <w:spacing w:val="11"/>
          <w:sz w:val="24"/>
          <w:szCs w:val="24"/>
        </w:rPr>
        <w:t xml:space="preserve"> </w:t>
      </w:r>
      <w:r w:rsidRPr="00CB2BBE">
        <w:rPr>
          <w:rFonts w:ascii="Cambria" w:hAnsi="Cambria"/>
          <w:spacing w:val="-1"/>
          <w:sz w:val="24"/>
          <w:szCs w:val="24"/>
        </w:rPr>
        <w:t>st</w:t>
      </w:r>
      <w:r w:rsidRPr="00CB2BBE">
        <w:rPr>
          <w:rFonts w:ascii="Cambria" w:hAnsi="Cambria"/>
          <w:sz w:val="24"/>
          <w:szCs w:val="24"/>
        </w:rPr>
        <w:t>o</w:t>
      </w:r>
      <w:r w:rsidRPr="00CB2BBE">
        <w:rPr>
          <w:rFonts w:ascii="Cambria" w:hAnsi="Cambria"/>
          <w:spacing w:val="-3"/>
          <w:sz w:val="24"/>
          <w:szCs w:val="24"/>
        </w:rPr>
        <w:t>s</w:t>
      </w:r>
      <w:r w:rsidRPr="00CB2BBE">
        <w:rPr>
          <w:rFonts w:ascii="Cambria" w:hAnsi="Cambria"/>
          <w:sz w:val="24"/>
          <w:szCs w:val="24"/>
        </w:rPr>
        <w:t xml:space="preserve">unku  </w:t>
      </w:r>
      <w:r w:rsidRPr="00CB2BBE">
        <w:rPr>
          <w:rFonts w:ascii="Cambria" w:hAnsi="Cambria"/>
          <w:spacing w:val="10"/>
          <w:sz w:val="24"/>
          <w:szCs w:val="24"/>
        </w:rPr>
        <w:t xml:space="preserve"> </w:t>
      </w:r>
      <w:r w:rsidRPr="00CB2BBE">
        <w:rPr>
          <w:rFonts w:ascii="Cambria" w:hAnsi="Cambria"/>
          <w:spacing w:val="-2"/>
          <w:sz w:val="24"/>
          <w:szCs w:val="24"/>
        </w:rPr>
        <w:t>d</w:t>
      </w:r>
      <w:r w:rsidRPr="00CB2BBE">
        <w:rPr>
          <w:rFonts w:ascii="Cambria" w:hAnsi="Cambria"/>
          <w:sz w:val="24"/>
          <w:szCs w:val="24"/>
        </w:rPr>
        <w:t xml:space="preserve">o  </w:t>
      </w:r>
      <w:r w:rsidRPr="00CB2BBE">
        <w:rPr>
          <w:rFonts w:ascii="Cambria" w:hAnsi="Cambria"/>
          <w:spacing w:val="11"/>
          <w:sz w:val="24"/>
          <w:szCs w:val="24"/>
        </w:rPr>
        <w:t xml:space="preserve"> </w:t>
      </w:r>
      <w:r w:rsidRPr="00CB2BBE">
        <w:rPr>
          <w:rFonts w:ascii="Cambria" w:hAnsi="Cambria"/>
          <w:spacing w:val="-1"/>
          <w:sz w:val="24"/>
          <w:szCs w:val="24"/>
        </w:rPr>
        <w:t>os</w:t>
      </w:r>
      <w:r w:rsidRPr="00CB2BBE">
        <w:rPr>
          <w:rFonts w:ascii="Cambria" w:hAnsi="Cambria"/>
          <w:sz w:val="24"/>
          <w:szCs w:val="24"/>
        </w:rPr>
        <w:t>t</w:t>
      </w:r>
      <w:r w:rsidRPr="00CB2BBE">
        <w:rPr>
          <w:rFonts w:ascii="Cambria" w:hAnsi="Cambria"/>
          <w:spacing w:val="-1"/>
          <w:sz w:val="24"/>
          <w:szCs w:val="24"/>
        </w:rPr>
        <w:t>a</w:t>
      </w:r>
      <w:r w:rsidRPr="00CB2BBE">
        <w:rPr>
          <w:rFonts w:ascii="Cambria" w:hAnsi="Cambria"/>
          <w:sz w:val="24"/>
          <w:szCs w:val="24"/>
        </w:rPr>
        <w:t>tn</w:t>
      </w:r>
      <w:r w:rsidRPr="00CB2BBE">
        <w:rPr>
          <w:rFonts w:ascii="Cambria" w:hAnsi="Cambria"/>
          <w:spacing w:val="-1"/>
          <w:sz w:val="24"/>
          <w:szCs w:val="24"/>
        </w:rPr>
        <w:t>ieg</w:t>
      </w:r>
      <w:r w:rsidRPr="00CB2BBE">
        <w:rPr>
          <w:rFonts w:ascii="Cambria" w:hAnsi="Cambria"/>
          <w:sz w:val="24"/>
          <w:szCs w:val="24"/>
        </w:rPr>
        <w:t xml:space="preserve">o  </w:t>
      </w:r>
      <w:r w:rsidRPr="00CB2BBE">
        <w:rPr>
          <w:rFonts w:ascii="Cambria" w:hAnsi="Cambria"/>
          <w:spacing w:val="10"/>
          <w:sz w:val="24"/>
          <w:szCs w:val="24"/>
        </w:rPr>
        <w:t xml:space="preserve"> </w:t>
      </w:r>
      <w:r w:rsidRPr="00CB2BBE">
        <w:rPr>
          <w:rFonts w:ascii="Cambria" w:hAnsi="Cambria"/>
          <w:spacing w:val="-1"/>
          <w:sz w:val="24"/>
          <w:szCs w:val="24"/>
        </w:rPr>
        <w:t>op</w:t>
      </w:r>
      <w:r w:rsidRPr="00CB2BBE">
        <w:rPr>
          <w:rFonts w:ascii="Cambria" w:hAnsi="Cambria"/>
          <w:sz w:val="24"/>
          <w:szCs w:val="24"/>
        </w:rPr>
        <w:t>u</w:t>
      </w:r>
      <w:r w:rsidRPr="00CB2BBE">
        <w:rPr>
          <w:rFonts w:ascii="Cambria" w:hAnsi="Cambria"/>
          <w:spacing w:val="-1"/>
          <w:sz w:val="24"/>
          <w:szCs w:val="24"/>
        </w:rPr>
        <w:t>b</w:t>
      </w:r>
      <w:r w:rsidRPr="00CB2BBE">
        <w:rPr>
          <w:rFonts w:ascii="Cambria" w:hAnsi="Cambria"/>
          <w:sz w:val="24"/>
          <w:szCs w:val="24"/>
        </w:rPr>
        <w:t>l</w:t>
      </w:r>
      <w:r w:rsidRPr="00CB2BBE">
        <w:rPr>
          <w:rFonts w:ascii="Cambria" w:hAnsi="Cambria"/>
          <w:spacing w:val="-1"/>
          <w:sz w:val="24"/>
          <w:szCs w:val="24"/>
        </w:rPr>
        <w:t>i</w:t>
      </w:r>
      <w:r w:rsidRPr="00CB2BBE">
        <w:rPr>
          <w:rFonts w:ascii="Cambria" w:hAnsi="Cambria"/>
          <w:sz w:val="24"/>
          <w:szCs w:val="24"/>
        </w:rPr>
        <w:t>k</w:t>
      </w:r>
      <w:r w:rsidRPr="00CB2BBE">
        <w:rPr>
          <w:rFonts w:ascii="Cambria" w:hAnsi="Cambria"/>
          <w:spacing w:val="-3"/>
          <w:sz w:val="24"/>
          <w:szCs w:val="24"/>
        </w:rPr>
        <w:t>o</w:t>
      </w:r>
      <w:r w:rsidRPr="00CB2BBE">
        <w:rPr>
          <w:rFonts w:ascii="Cambria" w:hAnsi="Cambria"/>
          <w:sz w:val="24"/>
          <w:szCs w:val="24"/>
        </w:rPr>
        <w:t>w</w:t>
      </w:r>
      <w:r w:rsidRPr="00CB2BBE">
        <w:rPr>
          <w:rFonts w:ascii="Cambria" w:hAnsi="Cambria"/>
          <w:spacing w:val="-1"/>
          <w:sz w:val="24"/>
          <w:szCs w:val="24"/>
        </w:rPr>
        <w:t>a</w:t>
      </w:r>
      <w:r w:rsidRPr="00CB2BBE">
        <w:rPr>
          <w:rFonts w:ascii="Cambria" w:hAnsi="Cambria"/>
          <w:sz w:val="24"/>
          <w:szCs w:val="24"/>
        </w:rPr>
        <w:t>n</w:t>
      </w:r>
      <w:r w:rsidRPr="00CB2BBE">
        <w:rPr>
          <w:rFonts w:ascii="Cambria" w:hAnsi="Cambria"/>
          <w:spacing w:val="-1"/>
          <w:sz w:val="24"/>
          <w:szCs w:val="24"/>
        </w:rPr>
        <w:t xml:space="preserve">ego </w:t>
      </w:r>
      <w:r w:rsidRPr="00CB2BBE">
        <w:rPr>
          <w:rFonts w:ascii="Cambria" w:hAnsi="Cambria"/>
          <w:sz w:val="24"/>
          <w:szCs w:val="24"/>
        </w:rPr>
        <w:t>w</w:t>
      </w:r>
      <w:r w:rsidRPr="00CB2BBE">
        <w:rPr>
          <w:rFonts w:ascii="Cambria" w:hAnsi="Cambria"/>
          <w:spacing w:val="-1"/>
          <w:sz w:val="24"/>
          <w:szCs w:val="24"/>
        </w:rPr>
        <w:t>ska</w:t>
      </w:r>
      <w:r w:rsidRPr="00CB2BBE">
        <w:rPr>
          <w:rFonts w:ascii="Cambria" w:hAnsi="Cambria"/>
          <w:spacing w:val="-2"/>
          <w:sz w:val="24"/>
          <w:szCs w:val="24"/>
        </w:rPr>
        <w:t>ź</w:t>
      </w:r>
      <w:r w:rsidRPr="00CB2BBE">
        <w:rPr>
          <w:rFonts w:ascii="Cambria" w:hAnsi="Cambria"/>
          <w:sz w:val="24"/>
          <w:szCs w:val="24"/>
        </w:rPr>
        <w:t>n</w:t>
      </w:r>
      <w:r w:rsidRPr="00CB2BBE">
        <w:rPr>
          <w:rFonts w:ascii="Cambria" w:hAnsi="Cambria"/>
          <w:spacing w:val="-1"/>
          <w:sz w:val="24"/>
          <w:szCs w:val="24"/>
        </w:rPr>
        <w:t>i</w:t>
      </w:r>
      <w:r w:rsidRPr="00CB2BBE">
        <w:rPr>
          <w:rFonts w:ascii="Cambria" w:hAnsi="Cambria"/>
          <w:sz w:val="24"/>
          <w:szCs w:val="24"/>
        </w:rPr>
        <w:t>ka</w:t>
      </w:r>
      <w:r w:rsidRPr="00CB2BBE">
        <w:rPr>
          <w:rFonts w:ascii="Cambria" w:hAnsi="Cambria"/>
          <w:spacing w:val="12"/>
          <w:sz w:val="24"/>
          <w:szCs w:val="24"/>
        </w:rPr>
        <w:t xml:space="preserve"> </w:t>
      </w:r>
      <w:r w:rsidRPr="00CB2BBE">
        <w:rPr>
          <w:rFonts w:ascii="Cambria" w:hAnsi="Cambria"/>
          <w:sz w:val="24"/>
          <w:szCs w:val="24"/>
        </w:rPr>
        <w:t>GUS</w:t>
      </w:r>
      <w:r w:rsidRPr="00CB2BBE">
        <w:rPr>
          <w:rFonts w:ascii="Cambria" w:hAnsi="Cambria"/>
          <w:spacing w:val="13"/>
          <w:sz w:val="24"/>
          <w:szCs w:val="24"/>
        </w:rPr>
        <w:t xml:space="preserve"> </w:t>
      </w:r>
      <w:r w:rsidRPr="00CB2BBE">
        <w:rPr>
          <w:rFonts w:ascii="Cambria" w:hAnsi="Cambria"/>
          <w:spacing w:val="-1"/>
          <w:sz w:val="24"/>
          <w:szCs w:val="24"/>
        </w:rPr>
        <w:t>pr</w:t>
      </w:r>
      <w:r w:rsidRPr="00CB2BBE">
        <w:rPr>
          <w:rFonts w:ascii="Cambria" w:hAnsi="Cambria"/>
          <w:spacing w:val="-2"/>
          <w:sz w:val="24"/>
          <w:szCs w:val="24"/>
        </w:rPr>
        <w:t>z</w:t>
      </w:r>
      <w:r w:rsidRPr="00CB2BBE">
        <w:rPr>
          <w:rFonts w:ascii="Cambria" w:hAnsi="Cambria"/>
          <w:spacing w:val="-1"/>
          <w:sz w:val="24"/>
          <w:szCs w:val="24"/>
        </w:rPr>
        <w:t>e</w:t>
      </w:r>
      <w:r w:rsidRPr="00CB2BBE">
        <w:rPr>
          <w:rFonts w:ascii="Cambria" w:hAnsi="Cambria"/>
          <w:sz w:val="24"/>
          <w:szCs w:val="24"/>
        </w:rPr>
        <w:t>d</w:t>
      </w:r>
      <w:r w:rsidRPr="00CB2BBE">
        <w:rPr>
          <w:rFonts w:ascii="Cambria" w:hAnsi="Cambria"/>
          <w:spacing w:val="12"/>
          <w:sz w:val="24"/>
          <w:szCs w:val="24"/>
        </w:rPr>
        <w:t xml:space="preserve"> </w:t>
      </w:r>
      <w:r w:rsidRPr="00CB2BBE">
        <w:rPr>
          <w:rFonts w:ascii="Cambria" w:hAnsi="Cambria"/>
          <w:spacing w:val="-1"/>
          <w:sz w:val="24"/>
          <w:szCs w:val="24"/>
        </w:rPr>
        <w:t>po</w:t>
      </w:r>
      <w:r w:rsidRPr="00CB2BBE">
        <w:rPr>
          <w:rFonts w:ascii="Cambria" w:hAnsi="Cambria"/>
          <w:spacing w:val="-2"/>
          <w:sz w:val="24"/>
          <w:szCs w:val="24"/>
        </w:rPr>
        <w:t>d</w:t>
      </w:r>
      <w:r w:rsidRPr="00CB2BBE">
        <w:rPr>
          <w:rFonts w:ascii="Cambria" w:hAnsi="Cambria"/>
          <w:spacing w:val="-1"/>
          <w:sz w:val="24"/>
          <w:szCs w:val="24"/>
        </w:rPr>
        <w:t>p</w:t>
      </w:r>
      <w:r w:rsidRPr="00CB2BBE">
        <w:rPr>
          <w:rFonts w:ascii="Cambria" w:hAnsi="Cambria"/>
          <w:spacing w:val="-2"/>
          <w:sz w:val="24"/>
          <w:szCs w:val="24"/>
        </w:rPr>
        <w:t>i</w:t>
      </w:r>
      <w:r w:rsidRPr="00CB2BBE">
        <w:rPr>
          <w:rFonts w:ascii="Cambria" w:hAnsi="Cambria"/>
          <w:spacing w:val="1"/>
          <w:sz w:val="24"/>
          <w:szCs w:val="24"/>
        </w:rPr>
        <w:t>s</w:t>
      </w:r>
      <w:r w:rsidRPr="00CB2BBE">
        <w:rPr>
          <w:rFonts w:ascii="Cambria" w:hAnsi="Cambria"/>
          <w:spacing w:val="-1"/>
          <w:sz w:val="24"/>
          <w:szCs w:val="24"/>
        </w:rPr>
        <w:t>a</w:t>
      </w:r>
      <w:r w:rsidRPr="00CB2BBE">
        <w:rPr>
          <w:rFonts w:ascii="Cambria" w:hAnsi="Cambria"/>
          <w:sz w:val="24"/>
          <w:szCs w:val="24"/>
        </w:rPr>
        <w:t>n</w:t>
      </w:r>
      <w:r w:rsidRPr="00CB2BBE">
        <w:rPr>
          <w:rFonts w:ascii="Cambria" w:hAnsi="Cambria"/>
          <w:spacing w:val="-1"/>
          <w:sz w:val="24"/>
          <w:szCs w:val="24"/>
        </w:rPr>
        <w:t>ie</w:t>
      </w:r>
      <w:r w:rsidRPr="00CB2BBE">
        <w:rPr>
          <w:rFonts w:ascii="Cambria" w:hAnsi="Cambria"/>
          <w:sz w:val="24"/>
          <w:szCs w:val="24"/>
        </w:rPr>
        <w:t>m</w:t>
      </w:r>
      <w:r w:rsidRPr="00CB2BBE">
        <w:rPr>
          <w:rFonts w:ascii="Cambria" w:hAnsi="Cambria"/>
          <w:spacing w:val="12"/>
          <w:sz w:val="24"/>
          <w:szCs w:val="24"/>
        </w:rPr>
        <w:t xml:space="preserve"> </w:t>
      </w:r>
      <w:r w:rsidRPr="00CB2BBE">
        <w:rPr>
          <w:rFonts w:ascii="Cambria" w:hAnsi="Cambria"/>
          <w:sz w:val="24"/>
          <w:szCs w:val="24"/>
        </w:rPr>
        <w:t>umowy</w:t>
      </w:r>
      <w:r w:rsidRPr="00CB2BBE">
        <w:rPr>
          <w:rFonts w:ascii="Cambria" w:hAnsi="Cambria"/>
          <w:spacing w:val="13"/>
          <w:sz w:val="24"/>
          <w:szCs w:val="24"/>
        </w:rPr>
        <w:t xml:space="preserve"> </w:t>
      </w:r>
      <w:r w:rsidRPr="00CB2BBE">
        <w:rPr>
          <w:rFonts w:ascii="Cambria" w:hAnsi="Cambria"/>
          <w:sz w:val="24"/>
          <w:szCs w:val="24"/>
        </w:rPr>
        <w:t>o</w:t>
      </w:r>
      <w:r w:rsidRPr="00CB2BBE">
        <w:rPr>
          <w:rFonts w:ascii="Cambria" w:hAnsi="Cambria"/>
          <w:spacing w:val="14"/>
          <w:sz w:val="24"/>
          <w:szCs w:val="24"/>
        </w:rPr>
        <w:t xml:space="preserve"> </w:t>
      </w:r>
      <w:r w:rsidRPr="00CB2BBE">
        <w:rPr>
          <w:rFonts w:ascii="Cambria" w:hAnsi="Cambria"/>
          <w:spacing w:val="-1"/>
          <w:sz w:val="24"/>
          <w:szCs w:val="24"/>
        </w:rPr>
        <w:lastRenderedPageBreak/>
        <w:t>po</w:t>
      </w:r>
      <w:r w:rsidRPr="00CB2BBE">
        <w:rPr>
          <w:rFonts w:ascii="Cambria" w:hAnsi="Cambria"/>
          <w:spacing w:val="-2"/>
          <w:sz w:val="24"/>
          <w:szCs w:val="24"/>
        </w:rPr>
        <w:t>z</w:t>
      </w:r>
      <w:r w:rsidRPr="00CB2BBE">
        <w:rPr>
          <w:rFonts w:ascii="Cambria" w:hAnsi="Cambria"/>
          <w:spacing w:val="-1"/>
          <w:sz w:val="24"/>
          <w:szCs w:val="24"/>
        </w:rPr>
        <w:t>io</w:t>
      </w:r>
      <w:r w:rsidRPr="00CB2BBE">
        <w:rPr>
          <w:rFonts w:ascii="Cambria" w:hAnsi="Cambria"/>
          <w:sz w:val="24"/>
          <w:szCs w:val="24"/>
        </w:rPr>
        <w:t>m</w:t>
      </w:r>
      <w:r w:rsidRPr="00CB2BBE">
        <w:rPr>
          <w:rFonts w:ascii="Cambria" w:hAnsi="Cambria"/>
          <w:spacing w:val="13"/>
          <w:sz w:val="24"/>
          <w:szCs w:val="24"/>
        </w:rPr>
        <w:t xml:space="preserve"> </w:t>
      </w:r>
      <w:r w:rsidRPr="00CB2BBE">
        <w:rPr>
          <w:rFonts w:ascii="Cambria" w:hAnsi="Cambria"/>
          <w:spacing w:val="-1"/>
          <w:sz w:val="24"/>
          <w:szCs w:val="24"/>
        </w:rPr>
        <w:t>pr</w:t>
      </w:r>
      <w:r w:rsidRPr="00CB2BBE">
        <w:rPr>
          <w:rFonts w:ascii="Cambria" w:hAnsi="Cambria"/>
          <w:spacing w:val="-2"/>
          <w:sz w:val="24"/>
          <w:szCs w:val="24"/>
        </w:rPr>
        <w:t>z</w:t>
      </w:r>
      <w:r w:rsidRPr="00CB2BBE">
        <w:rPr>
          <w:rFonts w:ascii="Cambria" w:hAnsi="Cambria"/>
          <w:spacing w:val="-1"/>
          <w:sz w:val="24"/>
          <w:szCs w:val="24"/>
        </w:rPr>
        <w:t>ekra</w:t>
      </w:r>
      <w:r w:rsidRPr="00CB2BBE">
        <w:rPr>
          <w:rFonts w:ascii="Cambria" w:hAnsi="Cambria"/>
          <w:spacing w:val="1"/>
          <w:sz w:val="24"/>
          <w:szCs w:val="24"/>
        </w:rPr>
        <w:t>c</w:t>
      </w:r>
      <w:r w:rsidRPr="00CB2BBE">
        <w:rPr>
          <w:rFonts w:ascii="Cambria" w:hAnsi="Cambria"/>
          <w:spacing w:val="-1"/>
          <w:sz w:val="24"/>
          <w:szCs w:val="24"/>
        </w:rPr>
        <w:t>za</w:t>
      </w:r>
      <w:r w:rsidRPr="00CB2BBE">
        <w:rPr>
          <w:rFonts w:ascii="Cambria" w:hAnsi="Cambria"/>
          <w:spacing w:val="1"/>
          <w:sz w:val="24"/>
          <w:szCs w:val="24"/>
        </w:rPr>
        <w:t>j</w:t>
      </w:r>
      <w:r w:rsidRPr="00CB2BBE">
        <w:rPr>
          <w:rFonts w:ascii="Cambria" w:hAnsi="Cambria"/>
          <w:spacing w:val="-1"/>
          <w:sz w:val="24"/>
          <w:szCs w:val="24"/>
        </w:rPr>
        <w:t>ą</w:t>
      </w:r>
      <w:r w:rsidRPr="00CB2BBE">
        <w:rPr>
          <w:rFonts w:ascii="Cambria" w:hAnsi="Cambria"/>
          <w:spacing w:val="1"/>
          <w:sz w:val="24"/>
          <w:szCs w:val="24"/>
        </w:rPr>
        <w:t>c</w:t>
      </w:r>
      <w:r w:rsidRPr="00CB2BBE">
        <w:rPr>
          <w:rFonts w:ascii="Cambria" w:hAnsi="Cambria"/>
          <w:sz w:val="24"/>
          <w:szCs w:val="24"/>
        </w:rPr>
        <w:t>y</w:t>
      </w:r>
      <w:r w:rsidRPr="00CB2BBE">
        <w:rPr>
          <w:rFonts w:ascii="Cambria" w:hAnsi="Cambria"/>
          <w:spacing w:val="13"/>
          <w:sz w:val="24"/>
          <w:szCs w:val="24"/>
        </w:rPr>
        <w:t xml:space="preserve"> </w:t>
      </w:r>
      <w:r w:rsidRPr="00CB2BBE">
        <w:rPr>
          <w:rFonts w:ascii="Cambria" w:hAnsi="Cambria"/>
          <w:smallCaps/>
          <w:sz w:val="24"/>
          <w:szCs w:val="24"/>
        </w:rPr>
        <w:t>14</w:t>
      </w:r>
      <w:r w:rsidRPr="00CB2BBE">
        <w:rPr>
          <w:rFonts w:ascii="Cambria" w:hAnsi="Cambria"/>
          <w:spacing w:val="12"/>
          <w:sz w:val="24"/>
          <w:szCs w:val="24"/>
        </w:rPr>
        <w:t xml:space="preserve"> </w:t>
      </w:r>
      <w:r w:rsidRPr="00CB2BBE">
        <w:rPr>
          <w:rFonts w:ascii="Cambria" w:hAnsi="Cambria"/>
          <w:sz w:val="24"/>
          <w:szCs w:val="24"/>
        </w:rPr>
        <w:t xml:space="preserve">%, </w:t>
      </w:r>
      <w:r w:rsidRPr="00CB2BBE">
        <w:rPr>
          <w:rFonts w:ascii="Cambria" w:hAnsi="Cambria"/>
          <w:spacing w:val="-1"/>
          <w:sz w:val="24"/>
          <w:szCs w:val="24"/>
        </w:rPr>
        <w:t>str</w:t>
      </w:r>
      <w:r w:rsidRPr="00CB2BBE">
        <w:rPr>
          <w:rFonts w:ascii="Cambria" w:hAnsi="Cambria"/>
          <w:sz w:val="24"/>
          <w:szCs w:val="24"/>
        </w:rPr>
        <w:t xml:space="preserve">ony   </w:t>
      </w:r>
      <w:r w:rsidRPr="00CB2BBE">
        <w:rPr>
          <w:rFonts w:ascii="Cambria" w:hAnsi="Cambria"/>
          <w:spacing w:val="14"/>
          <w:sz w:val="24"/>
          <w:szCs w:val="24"/>
        </w:rPr>
        <w:t xml:space="preserve"> </w:t>
      </w:r>
      <w:r w:rsidRPr="00CB2BBE">
        <w:rPr>
          <w:rFonts w:ascii="Cambria" w:hAnsi="Cambria"/>
          <w:sz w:val="24"/>
          <w:szCs w:val="24"/>
        </w:rPr>
        <w:t xml:space="preserve">mogą   </w:t>
      </w:r>
      <w:r w:rsidRPr="00CB2BBE">
        <w:rPr>
          <w:rFonts w:ascii="Cambria" w:hAnsi="Cambria"/>
          <w:spacing w:val="14"/>
          <w:sz w:val="24"/>
          <w:szCs w:val="24"/>
        </w:rPr>
        <w:t xml:space="preserve"> </w:t>
      </w:r>
      <w:r w:rsidRPr="00CB2BBE">
        <w:rPr>
          <w:rFonts w:ascii="Cambria" w:hAnsi="Cambria"/>
          <w:spacing w:val="-1"/>
          <w:sz w:val="24"/>
          <w:szCs w:val="24"/>
        </w:rPr>
        <w:t>z</w:t>
      </w:r>
      <w:r w:rsidRPr="00CB2BBE">
        <w:rPr>
          <w:rFonts w:ascii="Cambria" w:hAnsi="Cambria"/>
          <w:sz w:val="24"/>
          <w:szCs w:val="24"/>
        </w:rPr>
        <w:t>ł</w:t>
      </w:r>
      <w:r w:rsidRPr="00CB2BBE">
        <w:rPr>
          <w:rFonts w:ascii="Cambria" w:hAnsi="Cambria"/>
          <w:spacing w:val="-1"/>
          <w:sz w:val="24"/>
          <w:szCs w:val="24"/>
        </w:rPr>
        <w:t>o</w:t>
      </w:r>
      <w:r w:rsidRPr="00CB2BBE">
        <w:rPr>
          <w:rFonts w:ascii="Cambria" w:hAnsi="Cambria"/>
          <w:spacing w:val="1"/>
          <w:sz w:val="24"/>
          <w:szCs w:val="24"/>
        </w:rPr>
        <w:t>ż</w:t>
      </w:r>
      <w:r w:rsidRPr="00CB2BBE">
        <w:rPr>
          <w:rFonts w:ascii="Cambria" w:hAnsi="Cambria"/>
          <w:spacing w:val="-1"/>
          <w:sz w:val="24"/>
          <w:szCs w:val="24"/>
        </w:rPr>
        <w:t>y</w:t>
      </w:r>
      <w:r w:rsidRPr="00CB2BBE">
        <w:rPr>
          <w:rFonts w:ascii="Cambria" w:hAnsi="Cambria"/>
          <w:sz w:val="24"/>
          <w:szCs w:val="24"/>
        </w:rPr>
        <w:t xml:space="preserve">ć   </w:t>
      </w:r>
      <w:r w:rsidRPr="00CB2BBE">
        <w:rPr>
          <w:rFonts w:ascii="Cambria" w:hAnsi="Cambria"/>
          <w:spacing w:val="16"/>
          <w:sz w:val="24"/>
          <w:szCs w:val="24"/>
        </w:rPr>
        <w:t xml:space="preserve"> </w:t>
      </w:r>
      <w:r w:rsidRPr="00CB2BBE">
        <w:rPr>
          <w:rFonts w:ascii="Cambria" w:hAnsi="Cambria"/>
          <w:sz w:val="24"/>
          <w:szCs w:val="24"/>
        </w:rPr>
        <w:t>wn</w:t>
      </w:r>
      <w:r w:rsidRPr="00CB2BBE">
        <w:rPr>
          <w:rFonts w:ascii="Cambria" w:hAnsi="Cambria"/>
          <w:spacing w:val="-1"/>
          <w:sz w:val="24"/>
          <w:szCs w:val="24"/>
        </w:rPr>
        <w:t>iose</w:t>
      </w:r>
      <w:r w:rsidRPr="00CB2BBE">
        <w:rPr>
          <w:rFonts w:ascii="Cambria" w:hAnsi="Cambria"/>
          <w:sz w:val="24"/>
          <w:szCs w:val="24"/>
        </w:rPr>
        <w:t xml:space="preserve">k   </w:t>
      </w:r>
      <w:r w:rsidRPr="00CB2BBE">
        <w:rPr>
          <w:rFonts w:ascii="Cambria" w:hAnsi="Cambria"/>
          <w:spacing w:val="16"/>
          <w:sz w:val="24"/>
          <w:szCs w:val="24"/>
        </w:rPr>
        <w:t xml:space="preserve"> </w:t>
      </w:r>
      <w:r w:rsidRPr="00CB2BBE">
        <w:rPr>
          <w:rFonts w:ascii="Cambria" w:hAnsi="Cambria"/>
          <w:sz w:val="24"/>
          <w:szCs w:val="24"/>
        </w:rPr>
        <w:t xml:space="preserve">o   </w:t>
      </w:r>
      <w:r w:rsidRPr="00CB2BBE">
        <w:rPr>
          <w:rFonts w:ascii="Cambria" w:hAnsi="Cambria"/>
          <w:spacing w:val="18"/>
          <w:sz w:val="24"/>
          <w:szCs w:val="24"/>
        </w:rPr>
        <w:t xml:space="preserve"> </w:t>
      </w:r>
      <w:r w:rsidRPr="00CB2BBE">
        <w:rPr>
          <w:rFonts w:ascii="Cambria" w:hAnsi="Cambria"/>
          <w:spacing w:val="-2"/>
          <w:sz w:val="24"/>
          <w:szCs w:val="24"/>
        </w:rPr>
        <w:t>d</w:t>
      </w:r>
      <w:r w:rsidRPr="00CB2BBE">
        <w:rPr>
          <w:rFonts w:ascii="Cambria" w:hAnsi="Cambria"/>
          <w:spacing w:val="-1"/>
          <w:sz w:val="24"/>
          <w:szCs w:val="24"/>
        </w:rPr>
        <w:t>o</w:t>
      </w:r>
      <w:r w:rsidRPr="00CB2BBE">
        <w:rPr>
          <w:rFonts w:ascii="Cambria" w:hAnsi="Cambria"/>
          <w:sz w:val="24"/>
          <w:szCs w:val="24"/>
        </w:rPr>
        <w:t>k</w:t>
      </w:r>
      <w:r w:rsidRPr="00CB2BBE">
        <w:rPr>
          <w:rFonts w:ascii="Cambria" w:hAnsi="Cambria"/>
          <w:spacing w:val="-1"/>
          <w:sz w:val="24"/>
          <w:szCs w:val="24"/>
        </w:rPr>
        <w:t>ona</w:t>
      </w:r>
      <w:r w:rsidRPr="00CB2BBE">
        <w:rPr>
          <w:rFonts w:ascii="Cambria" w:hAnsi="Cambria"/>
          <w:sz w:val="24"/>
          <w:szCs w:val="24"/>
        </w:rPr>
        <w:t>n</w:t>
      </w:r>
      <w:r w:rsidRPr="00CB2BBE">
        <w:rPr>
          <w:rFonts w:ascii="Cambria" w:hAnsi="Cambria"/>
          <w:spacing w:val="-1"/>
          <w:sz w:val="24"/>
          <w:szCs w:val="24"/>
        </w:rPr>
        <w:t>i</w:t>
      </w:r>
      <w:r w:rsidRPr="00CB2BBE">
        <w:rPr>
          <w:rFonts w:ascii="Cambria" w:hAnsi="Cambria"/>
          <w:sz w:val="24"/>
          <w:szCs w:val="24"/>
        </w:rPr>
        <w:t xml:space="preserve">e   </w:t>
      </w:r>
      <w:r w:rsidRPr="00CB2BBE">
        <w:rPr>
          <w:rFonts w:ascii="Cambria" w:hAnsi="Cambria"/>
          <w:spacing w:val="14"/>
          <w:sz w:val="24"/>
          <w:szCs w:val="24"/>
        </w:rPr>
        <w:t xml:space="preserve"> </w:t>
      </w:r>
      <w:r w:rsidRPr="00CB2BBE">
        <w:rPr>
          <w:rFonts w:ascii="Cambria" w:hAnsi="Cambria"/>
          <w:spacing w:val="2"/>
          <w:sz w:val="24"/>
          <w:szCs w:val="24"/>
        </w:rPr>
        <w:t>o</w:t>
      </w:r>
      <w:r w:rsidRPr="00CB2BBE">
        <w:rPr>
          <w:rFonts w:ascii="Cambria" w:hAnsi="Cambria"/>
          <w:spacing w:val="-2"/>
          <w:sz w:val="24"/>
          <w:szCs w:val="24"/>
        </w:rPr>
        <w:t>d</w:t>
      </w:r>
      <w:r w:rsidRPr="00CB2BBE">
        <w:rPr>
          <w:rFonts w:ascii="Cambria" w:hAnsi="Cambria"/>
          <w:spacing w:val="-1"/>
          <w:sz w:val="24"/>
          <w:szCs w:val="24"/>
        </w:rPr>
        <w:t>po</w:t>
      </w:r>
      <w:r w:rsidRPr="00CB2BBE">
        <w:rPr>
          <w:rFonts w:ascii="Cambria" w:hAnsi="Cambria"/>
          <w:sz w:val="24"/>
          <w:szCs w:val="24"/>
        </w:rPr>
        <w:t>w</w:t>
      </w:r>
      <w:r w:rsidRPr="00CB2BBE">
        <w:rPr>
          <w:rFonts w:ascii="Cambria" w:hAnsi="Cambria"/>
          <w:spacing w:val="-1"/>
          <w:sz w:val="24"/>
          <w:szCs w:val="24"/>
        </w:rPr>
        <w:t>i</w:t>
      </w:r>
      <w:r w:rsidRPr="00CB2BBE">
        <w:rPr>
          <w:rFonts w:ascii="Cambria" w:hAnsi="Cambria"/>
          <w:spacing w:val="1"/>
          <w:sz w:val="24"/>
          <w:szCs w:val="24"/>
        </w:rPr>
        <w:t>e</w:t>
      </w:r>
      <w:r w:rsidRPr="00CB2BBE">
        <w:rPr>
          <w:rFonts w:ascii="Cambria" w:hAnsi="Cambria"/>
          <w:spacing w:val="-2"/>
          <w:sz w:val="24"/>
          <w:szCs w:val="24"/>
        </w:rPr>
        <w:t>d</w:t>
      </w:r>
      <w:r w:rsidRPr="00CB2BBE">
        <w:rPr>
          <w:rFonts w:ascii="Cambria" w:hAnsi="Cambria"/>
          <w:sz w:val="24"/>
          <w:szCs w:val="24"/>
        </w:rPr>
        <w:t>n</w:t>
      </w:r>
      <w:r w:rsidRPr="00CB2BBE">
        <w:rPr>
          <w:rFonts w:ascii="Cambria" w:hAnsi="Cambria"/>
          <w:spacing w:val="-1"/>
          <w:sz w:val="24"/>
          <w:szCs w:val="24"/>
        </w:rPr>
        <w:t>i</w:t>
      </w:r>
      <w:r w:rsidRPr="00CB2BBE">
        <w:rPr>
          <w:rFonts w:ascii="Cambria" w:hAnsi="Cambria"/>
          <w:spacing w:val="1"/>
          <w:sz w:val="24"/>
          <w:szCs w:val="24"/>
        </w:rPr>
        <w:t>e</w:t>
      </w:r>
      <w:r w:rsidRPr="00CB2BBE">
        <w:rPr>
          <w:rFonts w:ascii="Cambria" w:hAnsi="Cambria"/>
          <w:sz w:val="24"/>
          <w:szCs w:val="24"/>
        </w:rPr>
        <w:t xml:space="preserve">j   </w:t>
      </w:r>
      <w:r w:rsidRPr="00CB2BBE">
        <w:rPr>
          <w:rFonts w:ascii="Cambria" w:hAnsi="Cambria"/>
          <w:spacing w:val="17"/>
          <w:sz w:val="24"/>
          <w:szCs w:val="24"/>
        </w:rPr>
        <w:t xml:space="preserve"> </w:t>
      </w:r>
      <w:r w:rsidRPr="00CB2BBE">
        <w:rPr>
          <w:rFonts w:ascii="Cambria" w:hAnsi="Cambria"/>
          <w:spacing w:val="-1"/>
          <w:sz w:val="24"/>
          <w:szCs w:val="24"/>
        </w:rPr>
        <w:t>z</w:t>
      </w:r>
      <w:r w:rsidRPr="00CB2BBE">
        <w:rPr>
          <w:rFonts w:ascii="Cambria" w:hAnsi="Cambria"/>
          <w:sz w:val="24"/>
          <w:szCs w:val="24"/>
        </w:rPr>
        <w:t>m</w:t>
      </w:r>
      <w:r w:rsidRPr="00CB2BBE">
        <w:rPr>
          <w:rFonts w:ascii="Cambria" w:hAnsi="Cambria"/>
          <w:spacing w:val="-1"/>
          <w:sz w:val="24"/>
          <w:szCs w:val="24"/>
        </w:rPr>
        <w:t>ia</w:t>
      </w:r>
      <w:r w:rsidRPr="00CB2BBE">
        <w:rPr>
          <w:rFonts w:ascii="Cambria" w:hAnsi="Cambria"/>
          <w:sz w:val="24"/>
          <w:szCs w:val="24"/>
        </w:rPr>
        <w:t xml:space="preserve">ny </w:t>
      </w:r>
      <w:r w:rsidRPr="00CB2BBE">
        <w:rPr>
          <w:rFonts w:ascii="Cambria" w:hAnsi="Cambria"/>
          <w:spacing w:val="2"/>
          <w:w w:val="93"/>
          <w:sz w:val="24"/>
          <w:szCs w:val="24"/>
        </w:rPr>
        <w:t>wyna</w:t>
      </w:r>
      <w:r w:rsidRPr="00CB2BBE">
        <w:rPr>
          <w:rFonts w:ascii="Cambria" w:hAnsi="Cambria"/>
          <w:spacing w:val="1"/>
          <w:w w:val="93"/>
          <w:sz w:val="24"/>
          <w:szCs w:val="24"/>
        </w:rPr>
        <w:t>gr</w:t>
      </w:r>
      <w:r w:rsidRPr="00CB2BBE">
        <w:rPr>
          <w:rFonts w:ascii="Cambria" w:hAnsi="Cambria"/>
          <w:spacing w:val="-1"/>
          <w:w w:val="93"/>
          <w:sz w:val="24"/>
          <w:szCs w:val="24"/>
        </w:rPr>
        <w:t>o</w:t>
      </w:r>
      <w:r w:rsidRPr="00CB2BBE">
        <w:rPr>
          <w:rFonts w:ascii="Cambria" w:hAnsi="Cambria"/>
          <w:spacing w:val="2"/>
          <w:w w:val="93"/>
          <w:sz w:val="24"/>
          <w:szCs w:val="24"/>
        </w:rPr>
        <w:t>d</w:t>
      </w:r>
      <w:r w:rsidRPr="00CB2BBE">
        <w:rPr>
          <w:rFonts w:ascii="Cambria" w:hAnsi="Cambria"/>
          <w:spacing w:val="1"/>
          <w:w w:val="93"/>
          <w:sz w:val="24"/>
          <w:szCs w:val="24"/>
        </w:rPr>
        <w:t>z</w:t>
      </w:r>
      <w:r w:rsidRPr="00CB2BBE">
        <w:rPr>
          <w:rFonts w:ascii="Cambria" w:hAnsi="Cambria"/>
          <w:spacing w:val="2"/>
          <w:w w:val="93"/>
          <w:sz w:val="24"/>
          <w:szCs w:val="24"/>
        </w:rPr>
        <w:t>en</w:t>
      </w:r>
      <w:r w:rsidRPr="00CB2BBE">
        <w:rPr>
          <w:rFonts w:ascii="Cambria" w:hAnsi="Cambria"/>
          <w:spacing w:val="1"/>
          <w:w w:val="93"/>
          <w:sz w:val="24"/>
          <w:szCs w:val="24"/>
        </w:rPr>
        <w:t>i</w:t>
      </w:r>
      <w:r w:rsidRPr="00CB2BBE">
        <w:rPr>
          <w:rFonts w:ascii="Cambria" w:hAnsi="Cambria"/>
          <w:spacing w:val="5"/>
          <w:w w:val="93"/>
          <w:sz w:val="24"/>
          <w:szCs w:val="24"/>
        </w:rPr>
        <w:t>a</w:t>
      </w:r>
      <w:r w:rsidRPr="00CB2BBE">
        <w:rPr>
          <w:rFonts w:ascii="Cambria" w:hAnsi="Cambria"/>
          <w:spacing w:val="-2"/>
          <w:w w:val="94"/>
          <w:sz w:val="24"/>
          <w:szCs w:val="24"/>
          <w:u w:val="single"/>
        </w:rPr>
        <w:t xml:space="preserve"> </w:t>
      </w:r>
      <w:r w:rsidRPr="00CB2BBE">
        <w:rPr>
          <w:rFonts w:ascii="Cambria" w:hAnsi="Cambria"/>
          <w:b/>
          <w:w w:val="94"/>
          <w:sz w:val="24"/>
          <w:szCs w:val="24"/>
          <w:u w:val="single"/>
        </w:rPr>
        <w:t>w</w:t>
      </w:r>
      <w:r w:rsidRPr="00CB2BBE">
        <w:rPr>
          <w:rFonts w:ascii="Cambria" w:hAnsi="Cambria"/>
          <w:b/>
          <w:spacing w:val="-2"/>
          <w:sz w:val="24"/>
          <w:szCs w:val="24"/>
          <w:u w:val="single"/>
        </w:rPr>
        <w:t xml:space="preserve"> </w:t>
      </w:r>
      <w:r w:rsidRPr="00CB2BBE">
        <w:rPr>
          <w:rFonts w:ascii="Cambria" w:hAnsi="Cambria"/>
          <w:b/>
          <w:spacing w:val="1"/>
          <w:w w:val="94"/>
          <w:sz w:val="24"/>
          <w:szCs w:val="24"/>
          <w:u w:val="single"/>
        </w:rPr>
        <w:t>z</w:t>
      </w:r>
      <w:r w:rsidRPr="00CB2BBE">
        <w:rPr>
          <w:rFonts w:ascii="Cambria" w:hAnsi="Cambria"/>
          <w:b/>
          <w:spacing w:val="2"/>
          <w:w w:val="94"/>
          <w:sz w:val="24"/>
          <w:szCs w:val="24"/>
          <w:u w:val="single"/>
        </w:rPr>
        <w:t>a</w:t>
      </w:r>
      <w:r w:rsidRPr="00CB2BBE">
        <w:rPr>
          <w:rFonts w:ascii="Cambria" w:hAnsi="Cambria"/>
          <w:b/>
          <w:spacing w:val="-2"/>
          <w:w w:val="94"/>
          <w:sz w:val="24"/>
          <w:szCs w:val="24"/>
          <w:u w:val="single"/>
        </w:rPr>
        <w:t>k</w:t>
      </w:r>
      <w:r w:rsidRPr="00CB2BBE">
        <w:rPr>
          <w:rFonts w:ascii="Cambria" w:hAnsi="Cambria"/>
          <w:b/>
          <w:spacing w:val="2"/>
          <w:w w:val="94"/>
          <w:sz w:val="24"/>
          <w:szCs w:val="24"/>
          <w:u w:val="single"/>
        </w:rPr>
        <w:t>r</w:t>
      </w:r>
      <w:r w:rsidRPr="00CB2BBE">
        <w:rPr>
          <w:rFonts w:ascii="Cambria" w:hAnsi="Cambria"/>
          <w:b/>
          <w:w w:val="94"/>
          <w:sz w:val="24"/>
          <w:szCs w:val="24"/>
          <w:u w:val="single"/>
        </w:rPr>
        <w:t>e</w:t>
      </w:r>
      <w:r w:rsidRPr="00CB2BBE">
        <w:rPr>
          <w:rFonts w:ascii="Cambria" w:hAnsi="Cambria"/>
          <w:b/>
          <w:spacing w:val="1"/>
          <w:w w:val="94"/>
          <w:sz w:val="24"/>
          <w:szCs w:val="24"/>
          <w:u w:val="single"/>
        </w:rPr>
        <w:t>si</w:t>
      </w:r>
      <w:r w:rsidRPr="00CB2BBE">
        <w:rPr>
          <w:rFonts w:ascii="Cambria" w:hAnsi="Cambria"/>
          <w:b/>
          <w:w w:val="94"/>
          <w:sz w:val="24"/>
          <w:szCs w:val="24"/>
          <w:u w:val="single"/>
        </w:rPr>
        <w:t>e</w:t>
      </w:r>
      <w:r w:rsidRPr="00CB2BBE">
        <w:rPr>
          <w:rFonts w:ascii="Cambria" w:hAnsi="Cambria"/>
          <w:b/>
          <w:spacing w:val="-6"/>
          <w:sz w:val="24"/>
          <w:szCs w:val="24"/>
          <w:u w:val="single"/>
        </w:rPr>
        <w:t xml:space="preserve"> </w:t>
      </w:r>
      <w:r w:rsidRPr="00CB2BBE">
        <w:rPr>
          <w:rFonts w:ascii="Cambria" w:hAnsi="Cambria"/>
          <w:b/>
          <w:spacing w:val="2"/>
          <w:w w:val="94"/>
          <w:sz w:val="24"/>
          <w:szCs w:val="24"/>
          <w:u w:val="single"/>
        </w:rPr>
        <w:t>r</w:t>
      </w:r>
      <w:r w:rsidRPr="00CB2BBE">
        <w:rPr>
          <w:rFonts w:ascii="Cambria" w:hAnsi="Cambria"/>
          <w:b/>
          <w:w w:val="94"/>
          <w:sz w:val="24"/>
          <w:szCs w:val="24"/>
          <w:u w:val="single"/>
        </w:rPr>
        <w:t>obót</w:t>
      </w:r>
      <w:r w:rsidRPr="00CB2BBE">
        <w:rPr>
          <w:rFonts w:ascii="Cambria" w:hAnsi="Cambria"/>
          <w:b/>
          <w:sz w:val="24"/>
          <w:szCs w:val="24"/>
          <w:u w:val="single"/>
        </w:rPr>
        <w:t xml:space="preserve"> </w:t>
      </w:r>
      <w:r w:rsidRPr="00CB2BBE">
        <w:rPr>
          <w:rFonts w:ascii="Cambria" w:hAnsi="Cambria"/>
          <w:b/>
          <w:w w:val="94"/>
          <w:sz w:val="24"/>
          <w:szCs w:val="24"/>
          <w:u w:val="single"/>
        </w:rPr>
        <w:t>o</w:t>
      </w:r>
      <w:r w:rsidRPr="00CB2BBE">
        <w:rPr>
          <w:rFonts w:ascii="Cambria" w:hAnsi="Cambria"/>
          <w:b/>
          <w:spacing w:val="1"/>
          <w:w w:val="94"/>
          <w:sz w:val="24"/>
          <w:szCs w:val="24"/>
          <w:u w:val="single"/>
        </w:rPr>
        <w:t>d</w:t>
      </w:r>
      <w:r w:rsidRPr="00CB2BBE">
        <w:rPr>
          <w:rFonts w:ascii="Cambria" w:hAnsi="Cambria"/>
          <w:b/>
          <w:w w:val="94"/>
          <w:sz w:val="24"/>
          <w:szCs w:val="24"/>
          <w:u w:val="single"/>
        </w:rPr>
        <w:t>eb</w:t>
      </w:r>
      <w:r w:rsidRPr="00CB2BBE">
        <w:rPr>
          <w:rFonts w:ascii="Cambria" w:hAnsi="Cambria"/>
          <w:b/>
          <w:spacing w:val="2"/>
          <w:w w:val="94"/>
          <w:sz w:val="24"/>
          <w:szCs w:val="24"/>
          <w:u w:val="single"/>
        </w:rPr>
        <w:t>ra</w:t>
      </w:r>
      <w:r w:rsidRPr="00CB2BBE">
        <w:rPr>
          <w:rFonts w:ascii="Cambria" w:hAnsi="Cambria"/>
          <w:b/>
          <w:w w:val="94"/>
          <w:sz w:val="24"/>
          <w:szCs w:val="24"/>
          <w:u w:val="single"/>
        </w:rPr>
        <w:t>ny</w:t>
      </w:r>
      <w:r w:rsidRPr="00CB2BBE">
        <w:rPr>
          <w:rFonts w:ascii="Cambria" w:hAnsi="Cambria"/>
          <w:b/>
          <w:spacing w:val="2"/>
          <w:w w:val="94"/>
          <w:sz w:val="24"/>
          <w:szCs w:val="24"/>
          <w:u w:val="single"/>
        </w:rPr>
        <w:t>c</w:t>
      </w:r>
      <w:r w:rsidRPr="00CB2BBE">
        <w:rPr>
          <w:rFonts w:ascii="Cambria" w:hAnsi="Cambria"/>
          <w:b/>
          <w:w w:val="94"/>
          <w:sz w:val="24"/>
          <w:szCs w:val="24"/>
          <w:u w:val="single"/>
        </w:rPr>
        <w:t>h</w:t>
      </w:r>
      <w:r w:rsidRPr="00CB2BBE">
        <w:rPr>
          <w:rFonts w:ascii="Cambria" w:hAnsi="Cambria"/>
          <w:b/>
          <w:spacing w:val="-4"/>
          <w:sz w:val="24"/>
          <w:szCs w:val="24"/>
          <w:u w:val="single"/>
        </w:rPr>
        <w:t xml:space="preserve"> </w:t>
      </w:r>
      <w:r w:rsidRPr="00CB2BBE">
        <w:rPr>
          <w:rFonts w:ascii="Cambria" w:hAnsi="Cambria"/>
          <w:b/>
          <w:spacing w:val="2"/>
          <w:w w:val="94"/>
          <w:sz w:val="24"/>
          <w:szCs w:val="24"/>
          <w:u w:val="single"/>
        </w:rPr>
        <w:t>pr</w:t>
      </w:r>
      <w:r w:rsidRPr="00CB2BBE">
        <w:rPr>
          <w:rFonts w:ascii="Cambria" w:hAnsi="Cambria"/>
          <w:b/>
          <w:w w:val="94"/>
          <w:sz w:val="24"/>
          <w:szCs w:val="24"/>
          <w:u w:val="single"/>
        </w:rPr>
        <w:t>o</w:t>
      </w:r>
      <w:r w:rsidRPr="00CB2BBE">
        <w:rPr>
          <w:rFonts w:ascii="Cambria" w:hAnsi="Cambria"/>
          <w:b/>
          <w:spacing w:val="1"/>
          <w:w w:val="94"/>
          <w:sz w:val="24"/>
          <w:szCs w:val="24"/>
          <w:u w:val="single"/>
        </w:rPr>
        <w:t>t</w:t>
      </w:r>
      <w:r w:rsidRPr="00CB2BBE">
        <w:rPr>
          <w:rFonts w:ascii="Cambria" w:hAnsi="Cambria"/>
          <w:b/>
          <w:w w:val="94"/>
          <w:sz w:val="24"/>
          <w:szCs w:val="24"/>
          <w:u w:val="single"/>
        </w:rPr>
        <w:t>o</w:t>
      </w:r>
      <w:r w:rsidRPr="00CB2BBE">
        <w:rPr>
          <w:rFonts w:ascii="Cambria" w:hAnsi="Cambria"/>
          <w:b/>
          <w:spacing w:val="1"/>
          <w:w w:val="94"/>
          <w:sz w:val="24"/>
          <w:szCs w:val="24"/>
          <w:u w:val="single"/>
        </w:rPr>
        <w:t>k</w:t>
      </w:r>
      <w:r w:rsidRPr="00CB2BBE">
        <w:rPr>
          <w:rFonts w:ascii="Cambria" w:hAnsi="Cambria"/>
          <w:b/>
          <w:w w:val="94"/>
          <w:sz w:val="24"/>
          <w:szCs w:val="24"/>
          <w:u w:val="single"/>
        </w:rPr>
        <w:t>o</w:t>
      </w:r>
      <w:r w:rsidRPr="00CB2BBE">
        <w:rPr>
          <w:rFonts w:ascii="Cambria" w:hAnsi="Cambria"/>
          <w:b/>
          <w:spacing w:val="1"/>
          <w:w w:val="94"/>
          <w:sz w:val="24"/>
          <w:szCs w:val="24"/>
          <w:u w:val="single"/>
        </w:rPr>
        <w:t>ł</w:t>
      </w:r>
      <w:r w:rsidRPr="00CB2BBE">
        <w:rPr>
          <w:rFonts w:ascii="Cambria" w:hAnsi="Cambria"/>
          <w:b/>
          <w:w w:val="94"/>
          <w:sz w:val="24"/>
          <w:szCs w:val="24"/>
          <w:u w:val="single"/>
        </w:rPr>
        <w:t>em</w:t>
      </w:r>
      <w:r w:rsidRPr="00CB2BBE">
        <w:rPr>
          <w:rFonts w:ascii="Cambria" w:hAnsi="Cambria"/>
          <w:b/>
          <w:spacing w:val="-3"/>
          <w:sz w:val="24"/>
          <w:szCs w:val="24"/>
          <w:u w:val="single"/>
        </w:rPr>
        <w:t xml:space="preserve"> </w:t>
      </w:r>
      <w:r w:rsidRPr="00CB2BBE">
        <w:rPr>
          <w:rFonts w:ascii="Cambria" w:hAnsi="Cambria"/>
          <w:b/>
          <w:spacing w:val="2"/>
          <w:w w:val="94"/>
          <w:sz w:val="24"/>
          <w:szCs w:val="24"/>
          <w:u w:val="single"/>
        </w:rPr>
        <w:t>p</w:t>
      </w:r>
      <w:r w:rsidRPr="00CB2BBE">
        <w:rPr>
          <w:rFonts w:ascii="Cambria" w:hAnsi="Cambria"/>
          <w:b/>
          <w:w w:val="94"/>
          <w:sz w:val="24"/>
          <w:szCs w:val="24"/>
          <w:u w:val="single"/>
        </w:rPr>
        <w:t>o</w:t>
      </w:r>
      <w:r w:rsidRPr="00CB2BBE">
        <w:rPr>
          <w:rFonts w:ascii="Cambria" w:hAnsi="Cambria"/>
          <w:b/>
          <w:spacing w:val="1"/>
          <w:w w:val="94"/>
          <w:sz w:val="24"/>
          <w:szCs w:val="24"/>
          <w:u w:val="single"/>
        </w:rPr>
        <w:t>d</w:t>
      </w:r>
      <w:r w:rsidRPr="00CB2BBE">
        <w:rPr>
          <w:rFonts w:ascii="Cambria" w:hAnsi="Cambria"/>
          <w:b/>
          <w:spacing w:val="2"/>
          <w:w w:val="94"/>
          <w:sz w:val="24"/>
          <w:szCs w:val="24"/>
          <w:u w:val="single"/>
        </w:rPr>
        <w:t>p</w:t>
      </w:r>
      <w:r w:rsidRPr="00CB2BBE">
        <w:rPr>
          <w:rFonts w:ascii="Cambria" w:hAnsi="Cambria"/>
          <w:b/>
          <w:spacing w:val="-1"/>
          <w:w w:val="94"/>
          <w:sz w:val="24"/>
          <w:szCs w:val="24"/>
          <w:u w:val="single"/>
        </w:rPr>
        <w:t>i</w:t>
      </w:r>
      <w:r w:rsidRPr="00CB2BBE">
        <w:rPr>
          <w:rFonts w:ascii="Cambria" w:hAnsi="Cambria"/>
          <w:b/>
          <w:spacing w:val="1"/>
          <w:w w:val="94"/>
          <w:sz w:val="24"/>
          <w:szCs w:val="24"/>
          <w:u w:val="single"/>
        </w:rPr>
        <w:t>s</w:t>
      </w:r>
      <w:r w:rsidRPr="00CB2BBE">
        <w:rPr>
          <w:rFonts w:ascii="Cambria" w:hAnsi="Cambria"/>
          <w:b/>
          <w:w w:val="94"/>
          <w:sz w:val="24"/>
          <w:szCs w:val="24"/>
          <w:u w:val="single"/>
        </w:rPr>
        <w:t>an</w:t>
      </w:r>
      <w:r w:rsidRPr="00CB2BBE">
        <w:rPr>
          <w:rFonts w:ascii="Cambria" w:hAnsi="Cambria"/>
          <w:b/>
          <w:spacing w:val="2"/>
          <w:w w:val="94"/>
          <w:sz w:val="24"/>
          <w:szCs w:val="24"/>
          <w:u w:val="single"/>
        </w:rPr>
        <w:t>y</w:t>
      </w:r>
      <w:r w:rsidRPr="00CB2BBE">
        <w:rPr>
          <w:rFonts w:ascii="Cambria" w:hAnsi="Cambria"/>
          <w:b/>
          <w:spacing w:val="10"/>
          <w:w w:val="94"/>
          <w:sz w:val="24"/>
          <w:szCs w:val="24"/>
          <w:u w:val="single"/>
        </w:rPr>
        <w:t>m</w:t>
      </w:r>
    </w:p>
    <w:p w:rsidR="00293553" w:rsidRPr="00CB2BBE" w:rsidRDefault="00293553" w:rsidP="00293553">
      <w:pPr>
        <w:spacing w:line="268" w:lineRule="exact"/>
        <w:ind w:left="1329"/>
        <w:rPr>
          <w:rFonts w:ascii="Cambria" w:hAnsi="Cambria"/>
          <w:sz w:val="24"/>
          <w:szCs w:val="24"/>
        </w:rPr>
      </w:pPr>
      <w:r w:rsidRPr="00CB2BBE">
        <w:rPr>
          <w:rFonts w:ascii="Cambria" w:hAnsi="Cambria" w:cs="Times New Roman"/>
          <w:spacing w:val="-60"/>
          <w:sz w:val="24"/>
          <w:szCs w:val="24"/>
          <w:u w:val="single"/>
        </w:rPr>
        <w:t xml:space="preserve"> </w:t>
      </w:r>
      <w:r w:rsidRPr="00CB2BBE">
        <w:rPr>
          <w:rFonts w:ascii="Cambria" w:hAnsi="Cambria"/>
          <w:b/>
          <w:sz w:val="24"/>
          <w:szCs w:val="24"/>
          <w:u w:val="single"/>
        </w:rPr>
        <w:t>po publikacji wskaźnika, o którym mowa w lit a) lub b);</w:t>
      </w:r>
    </w:p>
    <w:p w:rsidR="00293553" w:rsidRPr="00CB2BBE" w:rsidRDefault="00293553" w:rsidP="00293553">
      <w:pPr>
        <w:pStyle w:val="Akapitzlist"/>
        <w:numPr>
          <w:ilvl w:val="1"/>
          <w:numId w:val="105"/>
        </w:numPr>
        <w:tabs>
          <w:tab w:val="clear" w:pos="66"/>
          <w:tab w:val="num" w:pos="0"/>
          <w:tab w:val="left" w:pos="1190"/>
        </w:tabs>
        <w:suppressAutoHyphens/>
        <w:spacing w:before="48" w:after="0" w:line="278" w:lineRule="auto"/>
        <w:ind w:left="1190" w:right="643"/>
        <w:contextualSpacing w:val="0"/>
        <w:rPr>
          <w:rFonts w:ascii="Cambria" w:hAnsi="Cambria"/>
          <w:sz w:val="24"/>
          <w:szCs w:val="24"/>
        </w:rPr>
      </w:pPr>
      <w:r w:rsidRPr="00CB2BBE">
        <w:rPr>
          <w:rFonts w:ascii="Cambria" w:hAnsi="Cambria"/>
          <w:sz w:val="24"/>
          <w:szCs w:val="24"/>
        </w:rPr>
        <w:t>strona</w:t>
      </w:r>
      <w:r w:rsidRPr="00CB2BBE">
        <w:rPr>
          <w:rFonts w:ascii="Cambria" w:hAnsi="Cambria"/>
          <w:spacing w:val="-12"/>
          <w:sz w:val="24"/>
          <w:szCs w:val="24"/>
        </w:rPr>
        <w:t xml:space="preserve"> </w:t>
      </w:r>
      <w:r w:rsidRPr="00CB2BBE">
        <w:rPr>
          <w:rFonts w:ascii="Cambria" w:hAnsi="Cambria"/>
          <w:sz w:val="24"/>
          <w:szCs w:val="24"/>
        </w:rPr>
        <w:t>po</w:t>
      </w:r>
      <w:r w:rsidRPr="00CB2BBE">
        <w:rPr>
          <w:rFonts w:ascii="Cambria" w:hAnsi="Cambria"/>
          <w:spacing w:val="-10"/>
          <w:sz w:val="24"/>
          <w:szCs w:val="24"/>
        </w:rPr>
        <w:t xml:space="preserve"> </w:t>
      </w:r>
      <w:r w:rsidRPr="00CB2BBE">
        <w:rPr>
          <w:rFonts w:ascii="Cambria" w:hAnsi="Cambria"/>
          <w:sz w:val="24"/>
          <w:szCs w:val="24"/>
        </w:rPr>
        <w:t>spełnieniu</w:t>
      </w:r>
      <w:r w:rsidRPr="00CB2BBE">
        <w:rPr>
          <w:rFonts w:ascii="Cambria" w:hAnsi="Cambria"/>
          <w:spacing w:val="-9"/>
          <w:sz w:val="24"/>
          <w:szCs w:val="24"/>
        </w:rPr>
        <w:t xml:space="preserve"> </w:t>
      </w:r>
      <w:r w:rsidRPr="00CB2BBE">
        <w:rPr>
          <w:rFonts w:ascii="Cambria" w:hAnsi="Cambria"/>
          <w:sz w:val="24"/>
          <w:szCs w:val="24"/>
        </w:rPr>
        <w:t>przesłanek</w:t>
      </w:r>
      <w:r w:rsidRPr="00CB2BBE">
        <w:rPr>
          <w:rFonts w:ascii="Cambria" w:hAnsi="Cambria"/>
          <w:spacing w:val="-9"/>
          <w:sz w:val="24"/>
          <w:szCs w:val="24"/>
        </w:rPr>
        <w:t xml:space="preserve"> </w:t>
      </w:r>
      <w:r w:rsidRPr="00CB2BBE">
        <w:rPr>
          <w:rFonts w:ascii="Cambria" w:hAnsi="Cambria"/>
          <w:sz w:val="24"/>
          <w:szCs w:val="24"/>
        </w:rPr>
        <w:t>wskazanych</w:t>
      </w:r>
      <w:r w:rsidRPr="00CB2BBE">
        <w:rPr>
          <w:rFonts w:ascii="Cambria" w:hAnsi="Cambria"/>
          <w:spacing w:val="-11"/>
          <w:sz w:val="24"/>
          <w:szCs w:val="24"/>
        </w:rPr>
        <w:t xml:space="preserve"> </w:t>
      </w:r>
      <w:r w:rsidRPr="00CB2BBE">
        <w:rPr>
          <w:rFonts w:ascii="Cambria" w:hAnsi="Cambria"/>
          <w:sz w:val="24"/>
          <w:szCs w:val="24"/>
        </w:rPr>
        <w:t>w</w:t>
      </w:r>
      <w:r w:rsidRPr="00CB2BBE">
        <w:rPr>
          <w:rFonts w:ascii="Cambria" w:hAnsi="Cambria"/>
          <w:spacing w:val="-8"/>
          <w:sz w:val="24"/>
          <w:szCs w:val="24"/>
        </w:rPr>
        <w:t xml:space="preserve"> </w:t>
      </w:r>
      <w:proofErr w:type="spellStart"/>
      <w:r w:rsidRPr="00CB2BBE">
        <w:rPr>
          <w:rFonts w:ascii="Cambria" w:hAnsi="Cambria"/>
          <w:sz w:val="24"/>
          <w:szCs w:val="24"/>
        </w:rPr>
        <w:t>pkt</w:t>
      </w:r>
      <w:proofErr w:type="spellEnd"/>
      <w:r w:rsidRPr="00CB2BBE">
        <w:rPr>
          <w:rFonts w:ascii="Cambria" w:hAnsi="Cambria"/>
          <w:spacing w:val="-9"/>
          <w:sz w:val="24"/>
          <w:szCs w:val="24"/>
        </w:rPr>
        <w:t xml:space="preserve"> </w:t>
      </w:r>
      <w:r w:rsidRPr="00CB2BBE">
        <w:rPr>
          <w:rFonts w:ascii="Cambria" w:hAnsi="Cambria"/>
          <w:smallCaps/>
          <w:sz w:val="24"/>
          <w:szCs w:val="24"/>
        </w:rPr>
        <w:t>1</w:t>
      </w:r>
      <w:r w:rsidRPr="00CB2BBE">
        <w:rPr>
          <w:rFonts w:ascii="Cambria" w:hAnsi="Cambria"/>
          <w:sz w:val="24"/>
          <w:szCs w:val="24"/>
        </w:rPr>
        <w:t>-</w:t>
      </w:r>
      <w:r w:rsidRPr="00CB2BBE">
        <w:rPr>
          <w:rFonts w:ascii="Cambria" w:hAnsi="Cambria"/>
          <w:smallCaps/>
          <w:sz w:val="24"/>
          <w:szCs w:val="24"/>
        </w:rPr>
        <w:t>2</w:t>
      </w:r>
      <w:r w:rsidRPr="00CB2BBE">
        <w:rPr>
          <w:rFonts w:ascii="Cambria" w:hAnsi="Cambria"/>
          <w:spacing w:val="-13"/>
          <w:sz w:val="24"/>
          <w:szCs w:val="24"/>
        </w:rPr>
        <w:t xml:space="preserve"> </w:t>
      </w:r>
      <w:r w:rsidRPr="00CB2BBE">
        <w:rPr>
          <w:rFonts w:ascii="Cambria" w:hAnsi="Cambria"/>
          <w:sz w:val="24"/>
          <w:szCs w:val="24"/>
        </w:rPr>
        <w:t>może</w:t>
      </w:r>
      <w:r w:rsidRPr="00CB2BBE">
        <w:rPr>
          <w:rFonts w:ascii="Cambria" w:hAnsi="Cambria"/>
          <w:spacing w:val="-12"/>
          <w:sz w:val="24"/>
          <w:szCs w:val="24"/>
        </w:rPr>
        <w:t xml:space="preserve"> </w:t>
      </w:r>
      <w:r w:rsidRPr="00CB2BBE">
        <w:rPr>
          <w:rFonts w:ascii="Cambria" w:hAnsi="Cambria"/>
          <w:sz w:val="24"/>
          <w:szCs w:val="24"/>
        </w:rPr>
        <w:t>złożyć</w:t>
      </w:r>
      <w:r w:rsidRPr="00CB2BBE">
        <w:rPr>
          <w:rFonts w:ascii="Cambria" w:hAnsi="Cambria"/>
          <w:spacing w:val="-11"/>
          <w:sz w:val="24"/>
          <w:szCs w:val="24"/>
        </w:rPr>
        <w:t xml:space="preserve"> </w:t>
      </w:r>
      <w:r w:rsidRPr="00CB2BBE">
        <w:rPr>
          <w:rFonts w:ascii="Cambria" w:hAnsi="Cambria"/>
          <w:sz w:val="24"/>
          <w:szCs w:val="24"/>
        </w:rPr>
        <w:t>wniosek</w:t>
      </w:r>
      <w:r w:rsidRPr="00CB2BBE">
        <w:rPr>
          <w:rFonts w:ascii="Cambria" w:hAnsi="Cambria"/>
          <w:spacing w:val="-9"/>
          <w:sz w:val="24"/>
          <w:szCs w:val="24"/>
        </w:rPr>
        <w:t xml:space="preserve"> </w:t>
      </w:r>
      <w:r w:rsidRPr="00CB2BBE">
        <w:rPr>
          <w:rFonts w:ascii="Cambria" w:hAnsi="Cambria"/>
          <w:sz w:val="24"/>
          <w:szCs w:val="24"/>
        </w:rPr>
        <w:t>o zmianę</w:t>
      </w:r>
      <w:r w:rsidRPr="00CB2BBE">
        <w:rPr>
          <w:rFonts w:ascii="Cambria" w:hAnsi="Cambria"/>
          <w:spacing w:val="-10"/>
          <w:sz w:val="24"/>
          <w:szCs w:val="24"/>
        </w:rPr>
        <w:t xml:space="preserve"> </w:t>
      </w:r>
      <w:r w:rsidRPr="00CB2BBE">
        <w:rPr>
          <w:rFonts w:ascii="Cambria" w:hAnsi="Cambria"/>
          <w:sz w:val="24"/>
          <w:szCs w:val="24"/>
        </w:rPr>
        <w:t>wynagrodzenia</w:t>
      </w:r>
      <w:r w:rsidRPr="00CB2BBE">
        <w:rPr>
          <w:rFonts w:ascii="Cambria" w:hAnsi="Cambria"/>
          <w:spacing w:val="-6"/>
          <w:sz w:val="24"/>
          <w:szCs w:val="24"/>
        </w:rPr>
        <w:t xml:space="preserve"> </w:t>
      </w:r>
      <w:r w:rsidRPr="00CB2BBE">
        <w:rPr>
          <w:rFonts w:ascii="Cambria" w:hAnsi="Cambria"/>
          <w:sz w:val="24"/>
          <w:szCs w:val="24"/>
        </w:rPr>
        <w:t>w</w:t>
      </w:r>
      <w:r w:rsidRPr="00CB2BBE">
        <w:rPr>
          <w:rFonts w:ascii="Cambria" w:hAnsi="Cambria"/>
          <w:spacing w:val="-11"/>
          <w:sz w:val="24"/>
          <w:szCs w:val="24"/>
        </w:rPr>
        <w:t xml:space="preserve"> </w:t>
      </w:r>
      <w:r w:rsidRPr="00CB2BBE">
        <w:rPr>
          <w:rFonts w:ascii="Cambria" w:hAnsi="Cambria"/>
          <w:sz w:val="24"/>
          <w:szCs w:val="24"/>
        </w:rPr>
        <w:t>wysokości</w:t>
      </w:r>
      <w:r w:rsidRPr="00CB2BBE">
        <w:rPr>
          <w:rFonts w:ascii="Cambria" w:hAnsi="Cambria"/>
          <w:spacing w:val="-9"/>
          <w:sz w:val="24"/>
          <w:szCs w:val="24"/>
        </w:rPr>
        <w:t xml:space="preserve"> </w:t>
      </w:r>
      <w:r w:rsidRPr="00CB2BBE">
        <w:rPr>
          <w:rFonts w:ascii="Cambria" w:hAnsi="Cambria"/>
          <w:sz w:val="24"/>
          <w:szCs w:val="24"/>
        </w:rPr>
        <w:t>wynikającej</w:t>
      </w:r>
      <w:r w:rsidRPr="00CB2BBE">
        <w:rPr>
          <w:rFonts w:ascii="Cambria" w:hAnsi="Cambria"/>
          <w:spacing w:val="-8"/>
          <w:sz w:val="24"/>
          <w:szCs w:val="24"/>
        </w:rPr>
        <w:t xml:space="preserve"> </w:t>
      </w:r>
      <w:r w:rsidRPr="00CB2BBE">
        <w:rPr>
          <w:rFonts w:ascii="Cambria" w:hAnsi="Cambria"/>
          <w:sz w:val="24"/>
          <w:szCs w:val="24"/>
        </w:rPr>
        <w:t>z</w:t>
      </w:r>
      <w:r w:rsidRPr="00CB2BBE">
        <w:rPr>
          <w:rFonts w:ascii="Cambria" w:hAnsi="Cambria"/>
          <w:spacing w:val="-12"/>
          <w:sz w:val="24"/>
          <w:szCs w:val="24"/>
        </w:rPr>
        <w:t xml:space="preserve"> </w:t>
      </w:r>
      <w:r w:rsidRPr="00CB2BBE">
        <w:rPr>
          <w:rFonts w:ascii="Cambria" w:hAnsi="Cambria"/>
          <w:sz w:val="24"/>
          <w:szCs w:val="24"/>
        </w:rPr>
        <w:t>wyliczenia:</w:t>
      </w:r>
    </w:p>
    <w:p w:rsidR="00293553" w:rsidRPr="00CB2BBE" w:rsidRDefault="00293553" w:rsidP="00293553">
      <w:pPr>
        <w:pStyle w:val="Tekstpodstawowy"/>
        <w:spacing w:before="28" w:line="646" w:lineRule="exact"/>
        <w:ind w:left="1190" w:right="5872"/>
        <w:jc w:val="left"/>
        <w:rPr>
          <w:rFonts w:ascii="Cambria" w:hAnsi="Cambria"/>
          <w:sz w:val="24"/>
          <w:szCs w:val="24"/>
        </w:rPr>
      </w:pPr>
      <w:r w:rsidRPr="00CB2BBE">
        <w:rPr>
          <w:rFonts w:ascii="Cambria" w:hAnsi="Cambria"/>
          <w:sz w:val="24"/>
          <w:szCs w:val="24"/>
        </w:rPr>
        <w:t>A x</w:t>
      </w:r>
      <w:r w:rsidRPr="00CB2BBE">
        <w:rPr>
          <w:rFonts w:ascii="Cambria" w:hAnsi="Cambria"/>
          <w:spacing w:val="-2"/>
          <w:sz w:val="24"/>
          <w:szCs w:val="24"/>
        </w:rPr>
        <w:t xml:space="preserve"> </w:t>
      </w:r>
      <w:r w:rsidRPr="00CB2BBE">
        <w:rPr>
          <w:rFonts w:ascii="Cambria" w:hAnsi="Cambria"/>
          <w:sz w:val="24"/>
          <w:szCs w:val="24"/>
        </w:rPr>
        <w:t>(</w:t>
      </w:r>
      <w:r w:rsidRPr="00CB2BBE">
        <w:rPr>
          <w:rFonts w:ascii="Cambria" w:hAnsi="Cambria"/>
          <w:spacing w:val="-1"/>
          <w:sz w:val="24"/>
          <w:szCs w:val="24"/>
        </w:rPr>
        <w:t>B</w:t>
      </w:r>
      <w:r w:rsidRPr="00CB2BBE">
        <w:rPr>
          <w:rFonts w:ascii="Cambria" w:hAnsi="Cambria"/>
          <w:sz w:val="24"/>
          <w:szCs w:val="24"/>
        </w:rPr>
        <w:t>% -</w:t>
      </w:r>
      <w:r w:rsidRPr="00CB2BBE">
        <w:rPr>
          <w:rFonts w:ascii="Cambria" w:hAnsi="Cambria"/>
          <w:spacing w:val="-1"/>
          <w:sz w:val="24"/>
          <w:szCs w:val="24"/>
        </w:rPr>
        <w:t xml:space="preserve"> </w:t>
      </w:r>
      <w:r w:rsidRPr="00CB2BBE">
        <w:rPr>
          <w:rFonts w:ascii="Cambria" w:hAnsi="Cambria"/>
          <w:smallCaps/>
          <w:spacing w:val="2"/>
          <w:sz w:val="24"/>
          <w:szCs w:val="24"/>
        </w:rPr>
        <w:t>1</w:t>
      </w:r>
      <w:r w:rsidRPr="00CB2BBE">
        <w:rPr>
          <w:rFonts w:ascii="Cambria" w:hAnsi="Cambria"/>
          <w:sz w:val="24"/>
          <w:szCs w:val="24"/>
        </w:rPr>
        <w:t>4</w:t>
      </w:r>
      <w:r w:rsidRPr="00CB2BBE">
        <w:rPr>
          <w:rFonts w:ascii="Cambria" w:hAnsi="Cambria"/>
          <w:spacing w:val="-2"/>
          <w:sz w:val="24"/>
          <w:szCs w:val="24"/>
        </w:rPr>
        <w:t xml:space="preserve"> </w:t>
      </w:r>
      <w:r w:rsidRPr="00CB2BBE">
        <w:rPr>
          <w:rFonts w:ascii="Cambria" w:hAnsi="Cambria"/>
          <w:spacing w:val="-1"/>
          <w:sz w:val="24"/>
          <w:szCs w:val="24"/>
        </w:rPr>
        <w:t>%</w:t>
      </w:r>
      <w:r w:rsidRPr="00CB2BBE">
        <w:rPr>
          <w:rFonts w:ascii="Cambria" w:hAnsi="Cambria"/>
          <w:sz w:val="24"/>
          <w:szCs w:val="24"/>
        </w:rPr>
        <w:t>)</w:t>
      </w:r>
      <w:r w:rsidRPr="00CB2BBE">
        <w:rPr>
          <w:rFonts w:ascii="Cambria" w:hAnsi="Cambria"/>
          <w:spacing w:val="1"/>
          <w:sz w:val="24"/>
          <w:szCs w:val="24"/>
        </w:rPr>
        <w:t xml:space="preserve"> </w:t>
      </w:r>
      <w:r w:rsidRPr="00CB2BBE">
        <w:rPr>
          <w:rFonts w:ascii="Cambria" w:hAnsi="Cambria"/>
          <w:sz w:val="24"/>
          <w:szCs w:val="24"/>
        </w:rPr>
        <w:t>=</w:t>
      </w:r>
      <w:r w:rsidRPr="00CB2BBE">
        <w:rPr>
          <w:rFonts w:ascii="Cambria" w:hAnsi="Cambria"/>
          <w:spacing w:val="-2"/>
          <w:sz w:val="24"/>
          <w:szCs w:val="24"/>
        </w:rPr>
        <w:t xml:space="preserve"> </w:t>
      </w:r>
      <w:r w:rsidRPr="00CB2BBE">
        <w:rPr>
          <w:rFonts w:ascii="Cambria" w:hAnsi="Cambria"/>
          <w:spacing w:val="-13"/>
          <w:sz w:val="24"/>
          <w:szCs w:val="24"/>
        </w:rPr>
        <w:t>C</w:t>
      </w:r>
      <w:r w:rsidRPr="00CB2BBE">
        <w:rPr>
          <w:rFonts w:ascii="Cambria" w:hAnsi="Cambria"/>
          <w:sz w:val="24"/>
          <w:szCs w:val="24"/>
        </w:rPr>
        <w:t xml:space="preserve"> GDZI</w:t>
      </w:r>
      <w:r w:rsidRPr="00CB2BBE">
        <w:rPr>
          <w:rFonts w:ascii="Cambria" w:hAnsi="Cambria"/>
          <w:spacing w:val="-1"/>
          <w:sz w:val="24"/>
          <w:szCs w:val="24"/>
        </w:rPr>
        <w:t>E</w:t>
      </w:r>
      <w:r w:rsidRPr="00CB2BBE">
        <w:rPr>
          <w:rFonts w:ascii="Cambria" w:hAnsi="Cambria"/>
          <w:sz w:val="24"/>
          <w:szCs w:val="24"/>
        </w:rPr>
        <w:t>:</w:t>
      </w:r>
    </w:p>
    <w:p w:rsidR="00293553" w:rsidRPr="00CB2BBE" w:rsidRDefault="00293553" w:rsidP="00293553">
      <w:pPr>
        <w:pStyle w:val="Tekstpodstawowy"/>
        <w:spacing w:line="247" w:lineRule="exact"/>
        <w:ind w:left="1329"/>
        <w:rPr>
          <w:rFonts w:ascii="Cambria" w:hAnsi="Cambria"/>
          <w:sz w:val="24"/>
          <w:szCs w:val="24"/>
        </w:rPr>
      </w:pPr>
      <w:r w:rsidRPr="00CB2BBE">
        <w:rPr>
          <w:rFonts w:ascii="Cambria" w:hAnsi="Cambria"/>
          <w:sz w:val="24"/>
          <w:szCs w:val="24"/>
        </w:rPr>
        <w:t>A – wartość prac objętych protokołem (odbioru częściowego lub</w:t>
      </w:r>
    </w:p>
    <w:p w:rsidR="00293553" w:rsidRPr="00CB2BBE" w:rsidRDefault="00293553" w:rsidP="00293553">
      <w:pPr>
        <w:pStyle w:val="Tekstpodstawowy"/>
        <w:spacing w:before="49"/>
        <w:ind w:left="1898" w:right="616"/>
        <w:rPr>
          <w:rFonts w:ascii="Cambria" w:hAnsi="Cambria"/>
          <w:sz w:val="24"/>
          <w:szCs w:val="24"/>
        </w:rPr>
      </w:pPr>
      <w:r w:rsidRPr="00CB2BBE">
        <w:rPr>
          <w:rFonts w:ascii="Cambria" w:hAnsi="Cambria"/>
          <w:sz w:val="24"/>
          <w:szCs w:val="24"/>
        </w:rPr>
        <w:t>k</w:t>
      </w:r>
      <w:r w:rsidRPr="00CB2BBE">
        <w:rPr>
          <w:rFonts w:ascii="Cambria" w:hAnsi="Cambria"/>
          <w:spacing w:val="-1"/>
          <w:sz w:val="24"/>
          <w:szCs w:val="24"/>
        </w:rPr>
        <w:t>ońco</w:t>
      </w:r>
      <w:r w:rsidRPr="00CB2BBE">
        <w:rPr>
          <w:rFonts w:ascii="Cambria" w:hAnsi="Cambria"/>
          <w:sz w:val="24"/>
          <w:szCs w:val="24"/>
        </w:rPr>
        <w:t>w</w:t>
      </w:r>
      <w:r w:rsidRPr="00CB2BBE">
        <w:rPr>
          <w:rFonts w:ascii="Cambria" w:hAnsi="Cambria"/>
          <w:spacing w:val="-1"/>
          <w:sz w:val="24"/>
          <w:szCs w:val="24"/>
        </w:rPr>
        <w:t>ego</w:t>
      </w:r>
      <w:r w:rsidRPr="00CB2BBE">
        <w:rPr>
          <w:rFonts w:ascii="Cambria" w:hAnsi="Cambria"/>
          <w:sz w:val="24"/>
          <w:szCs w:val="24"/>
        </w:rPr>
        <w:t xml:space="preserve">) </w:t>
      </w:r>
      <w:r w:rsidRPr="00CB2BBE">
        <w:rPr>
          <w:rFonts w:ascii="Cambria" w:hAnsi="Cambria"/>
          <w:spacing w:val="-8"/>
          <w:sz w:val="24"/>
          <w:szCs w:val="24"/>
        </w:rPr>
        <w:t xml:space="preserve"> </w:t>
      </w:r>
      <w:r w:rsidRPr="00CB2BBE">
        <w:rPr>
          <w:rFonts w:ascii="Cambria" w:hAnsi="Cambria"/>
          <w:spacing w:val="-1"/>
          <w:sz w:val="24"/>
          <w:szCs w:val="24"/>
        </w:rPr>
        <w:t>po</w:t>
      </w:r>
      <w:r w:rsidRPr="00CB2BBE">
        <w:rPr>
          <w:rFonts w:ascii="Cambria" w:hAnsi="Cambria"/>
          <w:spacing w:val="-2"/>
          <w:sz w:val="24"/>
          <w:szCs w:val="24"/>
        </w:rPr>
        <w:t>d</w:t>
      </w:r>
      <w:r w:rsidRPr="00CB2BBE">
        <w:rPr>
          <w:rFonts w:ascii="Cambria" w:hAnsi="Cambria"/>
          <w:spacing w:val="-1"/>
          <w:sz w:val="24"/>
          <w:szCs w:val="24"/>
        </w:rPr>
        <w:t>p</w:t>
      </w:r>
      <w:r w:rsidRPr="00CB2BBE">
        <w:rPr>
          <w:rFonts w:ascii="Cambria" w:hAnsi="Cambria"/>
          <w:spacing w:val="-2"/>
          <w:sz w:val="24"/>
          <w:szCs w:val="24"/>
        </w:rPr>
        <w:t>i</w:t>
      </w:r>
      <w:r w:rsidRPr="00CB2BBE">
        <w:rPr>
          <w:rFonts w:ascii="Cambria" w:hAnsi="Cambria"/>
          <w:spacing w:val="-1"/>
          <w:sz w:val="24"/>
          <w:szCs w:val="24"/>
        </w:rPr>
        <w:t>s</w:t>
      </w:r>
      <w:r w:rsidRPr="00CB2BBE">
        <w:rPr>
          <w:rFonts w:ascii="Cambria" w:hAnsi="Cambria"/>
          <w:spacing w:val="-2"/>
          <w:sz w:val="24"/>
          <w:szCs w:val="24"/>
        </w:rPr>
        <w:t>a</w:t>
      </w:r>
      <w:r w:rsidRPr="00CB2BBE">
        <w:rPr>
          <w:rFonts w:ascii="Cambria" w:hAnsi="Cambria"/>
          <w:spacing w:val="1"/>
          <w:sz w:val="24"/>
          <w:szCs w:val="24"/>
        </w:rPr>
        <w:t>n</w:t>
      </w:r>
      <w:r w:rsidRPr="00CB2BBE">
        <w:rPr>
          <w:rFonts w:ascii="Cambria" w:hAnsi="Cambria"/>
          <w:spacing w:val="-1"/>
          <w:sz w:val="24"/>
          <w:szCs w:val="24"/>
        </w:rPr>
        <w:t>y</w:t>
      </w:r>
      <w:r w:rsidRPr="00CB2BBE">
        <w:rPr>
          <w:rFonts w:ascii="Cambria" w:hAnsi="Cambria"/>
          <w:sz w:val="24"/>
          <w:szCs w:val="24"/>
        </w:rPr>
        <w:t xml:space="preserve">m </w:t>
      </w:r>
      <w:r w:rsidRPr="00CB2BBE">
        <w:rPr>
          <w:rFonts w:ascii="Cambria" w:hAnsi="Cambria"/>
          <w:spacing w:val="-9"/>
          <w:sz w:val="24"/>
          <w:szCs w:val="24"/>
        </w:rPr>
        <w:t xml:space="preserve"> </w:t>
      </w:r>
      <w:r w:rsidRPr="00CB2BBE">
        <w:rPr>
          <w:rFonts w:ascii="Cambria" w:hAnsi="Cambria"/>
          <w:spacing w:val="-1"/>
          <w:sz w:val="24"/>
          <w:szCs w:val="24"/>
        </w:rPr>
        <w:t>p</w:t>
      </w:r>
      <w:r w:rsidRPr="00CB2BBE">
        <w:rPr>
          <w:rFonts w:ascii="Cambria" w:hAnsi="Cambria"/>
          <w:sz w:val="24"/>
          <w:szCs w:val="24"/>
        </w:rPr>
        <w:t xml:space="preserve">o </w:t>
      </w:r>
      <w:r w:rsidRPr="00CB2BBE">
        <w:rPr>
          <w:rFonts w:ascii="Cambria" w:hAnsi="Cambria"/>
          <w:spacing w:val="-9"/>
          <w:sz w:val="24"/>
          <w:szCs w:val="24"/>
        </w:rPr>
        <w:t xml:space="preserve"> </w:t>
      </w:r>
      <w:r w:rsidRPr="00CB2BBE">
        <w:rPr>
          <w:rFonts w:ascii="Cambria" w:hAnsi="Cambria"/>
          <w:spacing w:val="-1"/>
          <w:sz w:val="24"/>
          <w:szCs w:val="24"/>
        </w:rPr>
        <w:t>p</w:t>
      </w:r>
      <w:r w:rsidRPr="00CB2BBE">
        <w:rPr>
          <w:rFonts w:ascii="Cambria" w:hAnsi="Cambria"/>
          <w:sz w:val="24"/>
          <w:szCs w:val="24"/>
        </w:rPr>
        <w:t>u</w:t>
      </w:r>
      <w:r w:rsidRPr="00CB2BBE">
        <w:rPr>
          <w:rFonts w:ascii="Cambria" w:hAnsi="Cambria"/>
          <w:spacing w:val="-1"/>
          <w:sz w:val="24"/>
          <w:szCs w:val="24"/>
        </w:rPr>
        <w:t>b</w:t>
      </w:r>
      <w:r w:rsidRPr="00CB2BBE">
        <w:rPr>
          <w:rFonts w:ascii="Cambria" w:hAnsi="Cambria"/>
          <w:sz w:val="24"/>
          <w:szCs w:val="24"/>
        </w:rPr>
        <w:t>l</w:t>
      </w:r>
      <w:r w:rsidRPr="00CB2BBE">
        <w:rPr>
          <w:rFonts w:ascii="Cambria" w:hAnsi="Cambria"/>
          <w:spacing w:val="-1"/>
          <w:sz w:val="24"/>
          <w:szCs w:val="24"/>
        </w:rPr>
        <w:t>i</w:t>
      </w:r>
      <w:r w:rsidRPr="00CB2BBE">
        <w:rPr>
          <w:rFonts w:ascii="Cambria" w:hAnsi="Cambria"/>
          <w:sz w:val="24"/>
          <w:szCs w:val="24"/>
        </w:rPr>
        <w:t>k</w:t>
      </w:r>
      <w:r w:rsidRPr="00CB2BBE">
        <w:rPr>
          <w:rFonts w:ascii="Cambria" w:hAnsi="Cambria"/>
          <w:spacing w:val="-1"/>
          <w:sz w:val="24"/>
          <w:szCs w:val="24"/>
        </w:rPr>
        <w:t>ac</w:t>
      </w:r>
      <w:r w:rsidRPr="00CB2BBE">
        <w:rPr>
          <w:rFonts w:ascii="Cambria" w:hAnsi="Cambria"/>
          <w:sz w:val="24"/>
          <w:szCs w:val="24"/>
        </w:rPr>
        <w:t xml:space="preserve">ji </w:t>
      </w:r>
      <w:r w:rsidRPr="00CB2BBE">
        <w:rPr>
          <w:rFonts w:ascii="Cambria" w:hAnsi="Cambria"/>
          <w:spacing w:val="-10"/>
          <w:sz w:val="24"/>
          <w:szCs w:val="24"/>
        </w:rPr>
        <w:t xml:space="preserve"> </w:t>
      </w:r>
      <w:r w:rsidRPr="00CB2BBE">
        <w:rPr>
          <w:rFonts w:ascii="Cambria" w:hAnsi="Cambria"/>
          <w:sz w:val="24"/>
          <w:szCs w:val="24"/>
        </w:rPr>
        <w:t>w</w:t>
      </w:r>
      <w:r w:rsidRPr="00CB2BBE">
        <w:rPr>
          <w:rFonts w:ascii="Cambria" w:hAnsi="Cambria"/>
          <w:spacing w:val="-1"/>
          <w:sz w:val="24"/>
          <w:szCs w:val="24"/>
        </w:rPr>
        <w:t>s</w:t>
      </w:r>
      <w:r w:rsidRPr="00CB2BBE">
        <w:rPr>
          <w:rFonts w:ascii="Cambria" w:hAnsi="Cambria"/>
          <w:spacing w:val="2"/>
          <w:sz w:val="24"/>
          <w:szCs w:val="24"/>
        </w:rPr>
        <w:t>k</w:t>
      </w:r>
      <w:r w:rsidRPr="00CB2BBE">
        <w:rPr>
          <w:rFonts w:ascii="Cambria" w:hAnsi="Cambria"/>
          <w:spacing w:val="-1"/>
          <w:sz w:val="24"/>
          <w:szCs w:val="24"/>
        </w:rPr>
        <w:t>aź</w:t>
      </w:r>
      <w:r w:rsidRPr="00CB2BBE">
        <w:rPr>
          <w:rFonts w:ascii="Cambria" w:hAnsi="Cambria"/>
          <w:sz w:val="24"/>
          <w:szCs w:val="24"/>
        </w:rPr>
        <w:t>n</w:t>
      </w:r>
      <w:r w:rsidRPr="00CB2BBE">
        <w:rPr>
          <w:rFonts w:ascii="Cambria" w:hAnsi="Cambria"/>
          <w:spacing w:val="-1"/>
          <w:sz w:val="24"/>
          <w:szCs w:val="24"/>
        </w:rPr>
        <w:t>i</w:t>
      </w:r>
      <w:r w:rsidRPr="00CB2BBE">
        <w:rPr>
          <w:rFonts w:ascii="Cambria" w:hAnsi="Cambria"/>
          <w:sz w:val="24"/>
          <w:szCs w:val="24"/>
        </w:rPr>
        <w:t>k</w:t>
      </w:r>
      <w:r w:rsidRPr="00CB2BBE">
        <w:rPr>
          <w:rFonts w:ascii="Cambria" w:hAnsi="Cambria"/>
          <w:spacing w:val="-1"/>
          <w:sz w:val="24"/>
          <w:szCs w:val="24"/>
        </w:rPr>
        <w:t>a</w:t>
      </w:r>
      <w:r w:rsidRPr="00CB2BBE">
        <w:rPr>
          <w:rFonts w:ascii="Cambria" w:hAnsi="Cambria"/>
          <w:sz w:val="24"/>
          <w:szCs w:val="24"/>
        </w:rPr>
        <w:t xml:space="preserve">, </w:t>
      </w:r>
      <w:r w:rsidRPr="00CB2BBE">
        <w:rPr>
          <w:rFonts w:ascii="Cambria" w:hAnsi="Cambria"/>
          <w:spacing w:val="-8"/>
          <w:sz w:val="24"/>
          <w:szCs w:val="24"/>
        </w:rPr>
        <w:t xml:space="preserve"> </w:t>
      </w:r>
      <w:r w:rsidRPr="00CB2BBE">
        <w:rPr>
          <w:rFonts w:ascii="Cambria" w:hAnsi="Cambria"/>
          <w:sz w:val="24"/>
          <w:szCs w:val="24"/>
        </w:rPr>
        <w:t>kt</w:t>
      </w:r>
      <w:r w:rsidRPr="00CB2BBE">
        <w:rPr>
          <w:rFonts w:ascii="Cambria" w:hAnsi="Cambria"/>
          <w:spacing w:val="-1"/>
          <w:sz w:val="24"/>
          <w:szCs w:val="24"/>
        </w:rPr>
        <w:t>ór</w:t>
      </w:r>
      <w:r w:rsidRPr="00CB2BBE">
        <w:rPr>
          <w:rFonts w:ascii="Cambria" w:hAnsi="Cambria"/>
          <w:sz w:val="24"/>
          <w:szCs w:val="24"/>
        </w:rPr>
        <w:t xml:space="preserve">y </w:t>
      </w:r>
      <w:r w:rsidRPr="00CB2BBE">
        <w:rPr>
          <w:rFonts w:ascii="Cambria" w:hAnsi="Cambria"/>
          <w:spacing w:val="-9"/>
          <w:sz w:val="24"/>
          <w:szCs w:val="24"/>
        </w:rPr>
        <w:t xml:space="preserve"> </w:t>
      </w:r>
      <w:r w:rsidRPr="00CB2BBE">
        <w:rPr>
          <w:rFonts w:ascii="Cambria" w:hAnsi="Cambria"/>
          <w:spacing w:val="-1"/>
          <w:sz w:val="24"/>
          <w:szCs w:val="24"/>
        </w:rPr>
        <w:t>z</w:t>
      </w:r>
      <w:r w:rsidRPr="00CB2BBE">
        <w:rPr>
          <w:rFonts w:ascii="Cambria" w:hAnsi="Cambria"/>
          <w:sz w:val="24"/>
          <w:szCs w:val="24"/>
        </w:rPr>
        <w:t>m</w:t>
      </w:r>
      <w:r w:rsidRPr="00CB2BBE">
        <w:rPr>
          <w:rFonts w:ascii="Cambria" w:hAnsi="Cambria"/>
          <w:spacing w:val="1"/>
          <w:sz w:val="24"/>
          <w:szCs w:val="24"/>
        </w:rPr>
        <w:t>i</w:t>
      </w:r>
      <w:r w:rsidRPr="00CB2BBE">
        <w:rPr>
          <w:rFonts w:ascii="Cambria" w:hAnsi="Cambria"/>
          <w:spacing w:val="-1"/>
          <w:sz w:val="24"/>
          <w:szCs w:val="24"/>
        </w:rPr>
        <w:t>e</w:t>
      </w:r>
      <w:r w:rsidRPr="00CB2BBE">
        <w:rPr>
          <w:rFonts w:ascii="Cambria" w:hAnsi="Cambria"/>
          <w:spacing w:val="-2"/>
          <w:sz w:val="24"/>
          <w:szCs w:val="24"/>
        </w:rPr>
        <w:t>n</w:t>
      </w:r>
      <w:r w:rsidRPr="00CB2BBE">
        <w:rPr>
          <w:rFonts w:ascii="Cambria" w:hAnsi="Cambria"/>
          <w:sz w:val="24"/>
          <w:szCs w:val="24"/>
        </w:rPr>
        <w:t xml:space="preserve">i </w:t>
      </w:r>
      <w:r w:rsidRPr="00CB2BBE">
        <w:rPr>
          <w:rFonts w:ascii="Cambria" w:hAnsi="Cambria"/>
          <w:spacing w:val="-9"/>
          <w:sz w:val="24"/>
          <w:szCs w:val="24"/>
        </w:rPr>
        <w:t xml:space="preserve"> </w:t>
      </w:r>
      <w:r w:rsidRPr="00CB2BBE">
        <w:rPr>
          <w:rFonts w:ascii="Cambria" w:hAnsi="Cambria"/>
          <w:spacing w:val="1"/>
          <w:sz w:val="24"/>
          <w:szCs w:val="24"/>
        </w:rPr>
        <w:t>s</w:t>
      </w:r>
      <w:r w:rsidRPr="00CB2BBE">
        <w:rPr>
          <w:rFonts w:ascii="Cambria" w:hAnsi="Cambria"/>
          <w:spacing w:val="-1"/>
          <w:sz w:val="24"/>
          <w:szCs w:val="24"/>
        </w:rPr>
        <w:t>i</w:t>
      </w:r>
      <w:r w:rsidRPr="00CB2BBE">
        <w:rPr>
          <w:rFonts w:ascii="Cambria" w:hAnsi="Cambria"/>
          <w:sz w:val="24"/>
          <w:szCs w:val="24"/>
        </w:rPr>
        <w:t>ę (n</w:t>
      </w:r>
      <w:r w:rsidRPr="00CB2BBE">
        <w:rPr>
          <w:rFonts w:ascii="Cambria" w:hAnsi="Cambria"/>
          <w:spacing w:val="-2"/>
          <w:sz w:val="24"/>
          <w:szCs w:val="24"/>
        </w:rPr>
        <w:t>a</w:t>
      </w:r>
      <w:r w:rsidRPr="00CB2BBE">
        <w:rPr>
          <w:rFonts w:ascii="Cambria" w:hAnsi="Cambria"/>
          <w:sz w:val="24"/>
          <w:szCs w:val="24"/>
        </w:rPr>
        <w:t>r</w:t>
      </w:r>
      <w:r w:rsidRPr="00CB2BBE">
        <w:rPr>
          <w:rFonts w:ascii="Cambria" w:hAnsi="Cambria"/>
          <w:spacing w:val="-1"/>
          <w:sz w:val="24"/>
          <w:szCs w:val="24"/>
        </w:rPr>
        <w:t>astająco</w:t>
      </w:r>
      <w:r w:rsidRPr="00CB2BBE">
        <w:rPr>
          <w:rFonts w:ascii="Cambria" w:hAnsi="Cambria"/>
          <w:sz w:val="24"/>
          <w:szCs w:val="24"/>
        </w:rPr>
        <w:t xml:space="preserve">)  </w:t>
      </w:r>
      <w:r w:rsidRPr="00CB2BBE">
        <w:rPr>
          <w:rFonts w:ascii="Cambria" w:hAnsi="Cambria"/>
          <w:spacing w:val="16"/>
          <w:sz w:val="24"/>
          <w:szCs w:val="24"/>
        </w:rPr>
        <w:t xml:space="preserve"> </w:t>
      </w:r>
      <w:r w:rsidRPr="00CB2BBE">
        <w:rPr>
          <w:rFonts w:ascii="Cambria" w:hAnsi="Cambria"/>
          <w:sz w:val="24"/>
          <w:szCs w:val="24"/>
        </w:rPr>
        <w:t xml:space="preserve">w  </w:t>
      </w:r>
      <w:r w:rsidRPr="00CB2BBE">
        <w:rPr>
          <w:rFonts w:ascii="Cambria" w:hAnsi="Cambria"/>
          <w:spacing w:val="16"/>
          <w:sz w:val="24"/>
          <w:szCs w:val="24"/>
        </w:rPr>
        <w:t xml:space="preserve"> </w:t>
      </w:r>
      <w:r w:rsidRPr="00CB2BBE">
        <w:rPr>
          <w:rFonts w:ascii="Cambria" w:hAnsi="Cambria"/>
          <w:spacing w:val="-1"/>
          <w:sz w:val="24"/>
          <w:szCs w:val="24"/>
        </w:rPr>
        <w:t>st</w:t>
      </w:r>
      <w:r w:rsidRPr="00CB2BBE">
        <w:rPr>
          <w:rFonts w:ascii="Cambria" w:hAnsi="Cambria"/>
          <w:sz w:val="24"/>
          <w:szCs w:val="24"/>
        </w:rPr>
        <w:t>o</w:t>
      </w:r>
      <w:r w:rsidRPr="00CB2BBE">
        <w:rPr>
          <w:rFonts w:ascii="Cambria" w:hAnsi="Cambria"/>
          <w:spacing w:val="-1"/>
          <w:sz w:val="24"/>
          <w:szCs w:val="24"/>
        </w:rPr>
        <w:t>s</w:t>
      </w:r>
      <w:r w:rsidRPr="00CB2BBE">
        <w:rPr>
          <w:rFonts w:ascii="Cambria" w:hAnsi="Cambria"/>
          <w:sz w:val="24"/>
          <w:szCs w:val="24"/>
        </w:rPr>
        <w:t xml:space="preserve">unku  </w:t>
      </w:r>
      <w:r w:rsidRPr="00CB2BBE">
        <w:rPr>
          <w:rFonts w:ascii="Cambria" w:hAnsi="Cambria"/>
          <w:spacing w:val="15"/>
          <w:sz w:val="24"/>
          <w:szCs w:val="24"/>
        </w:rPr>
        <w:t xml:space="preserve"> </w:t>
      </w:r>
      <w:r w:rsidRPr="00CB2BBE">
        <w:rPr>
          <w:rFonts w:ascii="Cambria" w:hAnsi="Cambria"/>
          <w:spacing w:val="-2"/>
          <w:sz w:val="24"/>
          <w:szCs w:val="24"/>
        </w:rPr>
        <w:t>d</w:t>
      </w:r>
      <w:r w:rsidRPr="00CB2BBE">
        <w:rPr>
          <w:rFonts w:ascii="Cambria" w:hAnsi="Cambria"/>
          <w:sz w:val="24"/>
          <w:szCs w:val="24"/>
        </w:rPr>
        <w:t xml:space="preserve">o  </w:t>
      </w:r>
      <w:r w:rsidRPr="00CB2BBE">
        <w:rPr>
          <w:rFonts w:ascii="Cambria" w:hAnsi="Cambria"/>
          <w:spacing w:val="15"/>
          <w:sz w:val="24"/>
          <w:szCs w:val="24"/>
        </w:rPr>
        <w:t xml:space="preserve"> </w:t>
      </w:r>
      <w:r w:rsidRPr="00CB2BBE">
        <w:rPr>
          <w:rFonts w:ascii="Cambria" w:hAnsi="Cambria"/>
          <w:spacing w:val="-1"/>
          <w:sz w:val="24"/>
          <w:szCs w:val="24"/>
        </w:rPr>
        <w:t>os</w:t>
      </w:r>
      <w:r w:rsidRPr="00CB2BBE">
        <w:rPr>
          <w:rFonts w:ascii="Cambria" w:hAnsi="Cambria"/>
          <w:sz w:val="24"/>
          <w:szCs w:val="24"/>
        </w:rPr>
        <w:t>t</w:t>
      </w:r>
      <w:r w:rsidRPr="00CB2BBE">
        <w:rPr>
          <w:rFonts w:ascii="Cambria" w:hAnsi="Cambria"/>
          <w:spacing w:val="-1"/>
          <w:sz w:val="24"/>
          <w:szCs w:val="24"/>
        </w:rPr>
        <w:t>a</w:t>
      </w:r>
      <w:r w:rsidRPr="00CB2BBE">
        <w:rPr>
          <w:rFonts w:ascii="Cambria" w:hAnsi="Cambria"/>
          <w:sz w:val="24"/>
          <w:szCs w:val="24"/>
        </w:rPr>
        <w:t>tn</w:t>
      </w:r>
      <w:r w:rsidRPr="00CB2BBE">
        <w:rPr>
          <w:rFonts w:ascii="Cambria" w:hAnsi="Cambria"/>
          <w:spacing w:val="-1"/>
          <w:sz w:val="24"/>
          <w:szCs w:val="24"/>
        </w:rPr>
        <w:t>ieg</w:t>
      </w:r>
      <w:r w:rsidRPr="00CB2BBE">
        <w:rPr>
          <w:rFonts w:ascii="Cambria" w:hAnsi="Cambria"/>
          <w:sz w:val="24"/>
          <w:szCs w:val="24"/>
        </w:rPr>
        <w:t xml:space="preserve">o  </w:t>
      </w:r>
      <w:r w:rsidRPr="00CB2BBE">
        <w:rPr>
          <w:rFonts w:ascii="Cambria" w:hAnsi="Cambria"/>
          <w:spacing w:val="12"/>
          <w:sz w:val="24"/>
          <w:szCs w:val="24"/>
        </w:rPr>
        <w:t xml:space="preserve"> </w:t>
      </w:r>
      <w:r w:rsidRPr="00CB2BBE">
        <w:rPr>
          <w:rFonts w:ascii="Cambria" w:hAnsi="Cambria"/>
          <w:spacing w:val="-1"/>
          <w:sz w:val="24"/>
          <w:szCs w:val="24"/>
        </w:rPr>
        <w:t>op</w:t>
      </w:r>
      <w:r w:rsidRPr="00CB2BBE">
        <w:rPr>
          <w:rFonts w:ascii="Cambria" w:hAnsi="Cambria"/>
          <w:sz w:val="24"/>
          <w:szCs w:val="24"/>
        </w:rPr>
        <w:t>u</w:t>
      </w:r>
      <w:r w:rsidRPr="00CB2BBE">
        <w:rPr>
          <w:rFonts w:ascii="Cambria" w:hAnsi="Cambria"/>
          <w:spacing w:val="-1"/>
          <w:sz w:val="24"/>
          <w:szCs w:val="24"/>
        </w:rPr>
        <w:t>b</w:t>
      </w:r>
      <w:r w:rsidRPr="00CB2BBE">
        <w:rPr>
          <w:rFonts w:ascii="Cambria" w:hAnsi="Cambria"/>
          <w:sz w:val="24"/>
          <w:szCs w:val="24"/>
        </w:rPr>
        <w:t>l</w:t>
      </w:r>
      <w:r w:rsidRPr="00CB2BBE">
        <w:rPr>
          <w:rFonts w:ascii="Cambria" w:hAnsi="Cambria"/>
          <w:spacing w:val="-1"/>
          <w:sz w:val="24"/>
          <w:szCs w:val="24"/>
        </w:rPr>
        <w:t>i</w:t>
      </w:r>
      <w:r w:rsidRPr="00CB2BBE">
        <w:rPr>
          <w:rFonts w:ascii="Cambria" w:hAnsi="Cambria"/>
          <w:sz w:val="24"/>
          <w:szCs w:val="24"/>
        </w:rPr>
        <w:t>k</w:t>
      </w:r>
      <w:r w:rsidRPr="00CB2BBE">
        <w:rPr>
          <w:rFonts w:ascii="Cambria" w:hAnsi="Cambria"/>
          <w:spacing w:val="-3"/>
          <w:sz w:val="24"/>
          <w:szCs w:val="24"/>
        </w:rPr>
        <w:t>o</w:t>
      </w:r>
      <w:r w:rsidRPr="00CB2BBE">
        <w:rPr>
          <w:rFonts w:ascii="Cambria" w:hAnsi="Cambria"/>
          <w:sz w:val="24"/>
          <w:szCs w:val="24"/>
        </w:rPr>
        <w:t>w</w:t>
      </w:r>
      <w:r w:rsidRPr="00CB2BBE">
        <w:rPr>
          <w:rFonts w:ascii="Cambria" w:hAnsi="Cambria"/>
          <w:spacing w:val="-1"/>
          <w:sz w:val="24"/>
          <w:szCs w:val="24"/>
        </w:rPr>
        <w:t>a</w:t>
      </w:r>
      <w:r w:rsidRPr="00CB2BBE">
        <w:rPr>
          <w:rFonts w:ascii="Cambria" w:hAnsi="Cambria"/>
          <w:sz w:val="24"/>
          <w:szCs w:val="24"/>
        </w:rPr>
        <w:t>n</w:t>
      </w:r>
      <w:r w:rsidRPr="00CB2BBE">
        <w:rPr>
          <w:rFonts w:ascii="Cambria" w:hAnsi="Cambria"/>
          <w:spacing w:val="-1"/>
          <w:sz w:val="24"/>
          <w:szCs w:val="24"/>
        </w:rPr>
        <w:t>eg</w:t>
      </w:r>
      <w:r w:rsidRPr="00CB2BBE">
        <w:rPr>
          <w:rFonts w:ascii="Cambria" w:hAnsi="Cambria"/>
          <w:sz w:val="24"/>
          <w:szCs w:val="24"/>
        </w:rPr>
        <w:t xml:space="preserve">o  </w:t>
      </w:r>
      <w:r w:rsidRPr="00CB2BBE">
        <w:rPr>
          <w:rFonts w:ascii="Cambria" w:hAnsi="Cambria"/>
          <w:spacing w:val="16"/>
          <w:sz w:val="24"/>
          <w:szCs w:val="24"/>
        </w:rPr>
        <w:t xml:space="preserve"> </w:t>
      </w:r>
      <w:r w:rsidRPr="00CB2BBE">
        <w:rPr>
          <w:rFonts w:ascii="Cambria" w:hAnsi="Cambria"/>
          <w:spacing w:val="-1"/>
          <w:sz w:val="24"/>
          <w:szCs w:val="24"/>
        </w:rPr>
        <w:t>pr</w:t>
      </w:r>
      <w:r w:rsidRPr="00CB2BBE">
        <w:rPr>
          <w:rFonts w:ascii="Cambria" w:hAnsi="Cambria"/>
          <w:spacing w:val="-2"/>
          <w:sz w:val="24"/>
          <w:szCs w:val="24"/>
        </w:rPr>
        <w:t>z</w:t>
      </w:r>
      <w:r w:rsidRPr="00CB2BBE">
        <w:rPr>
          <w:rFonts w:ascii="Cambria" w:hAnsi="Cambria"/>
          <w:spacing w:val="-1"/>
          <w:sz w:val="24"/>
          <w:szCs w:val="24"/>
        </w:rPr>
        <w:t>ed po</w:t>
      </w:r>
      <w:r w:rsidRPr="00CB2BBE">
        <w:rPr>
          <w:rFonts w:ascii="Cambria" w:hAnsi="Cambria"/>
          <w:spacing w:val="-2"/>
          <w:sz w:val="24"/>
          <w:szCs w:val="24"/>
        </w:rPr>
        <w:t>d</w:t>
      </w:r>
      <w:r w:rsidRPr="00CB2BBE">
        <w:rPr>
          <w:rFonts w:ascii="Cambria" w:hAnsi="Cambria"/>
          <w:spacing w:val="-1"/>
          <w:sz w:val="24"/>
          <w:szCs w:val="24"/>
        </w:rPr>
        <w:t>p</w:t>
      </w:r>
      <w:r w:rsidRPr="00CB2BBE">
        <w:rPr>
          <w:rFonts w:ascii="Cambria" w:hAnsi="Cambria"/>
          <w:spacing w:val="-2"/>
          <w:sz w:val="24"/>
          <w:szCs w:val="24"/>
        </w:rPr>
        <w:t>i</w:t>
      </w:r>
      <w:r w:rsidRPr="00CB2BBE">
        <w:rPr>
          <w:rFonts w:ascii="Cambria" w:hAnsi="Cambria"/>
          <w:spacing w:val="1"/>
          <w:sz w:val="24"/>
          <w:szCs w:val="24"/>
        </w:rPr>
        <w:t>s</w:t>
      </w:r>
      <w:r w:rsidRPr="00CB2BBE">
        <w:rPr>
          <w:rFonts w:ascii="Cambria" w:hAnsi="Cambria"/>
          <w:spacing w:val="-1"/>
          <w:sz w:val="24"/>
          <w:szCs w:val="24"/>
        </w:rPr>
        <w:t>a</w:t>
      </w:r>
      <w:r w:rsidRPr="00CB2BBE">
        <w:rPr>
          <w:rFonts w:ascii="Cambria" w:hAnsi="Cambria"/>
          <w:sz w:val="24"/>
          <w:szCs w:val="24"/>
        </w:rPr>
        <w:t>n</w:t>
      </w:r>
      <w:r w:rsidRPr="00CB2BBE">
        <w:rPr>
          <w:rFonts w:ascii="Cambria" w:hAnsi="Cambria"/>
          <w:spacing w:val="-1"/>
          <w:sz w:val="24"/>
          <w:szCs w:val="24"/>
        </w:rPr>
        <w:t>ie</w:t>
      </w:r>
      <w:r w:rsidRPr="00CB2BBE">
        <w:rPr>
          <w:rFonts w:ascii="Cambria" w:hAnsi="Cambria"/>
          <w:sz w:val="24"/>
          <w:szCs w:val="24"/>
        </w:rPr>
        <w:t>m</w:t>
      </w:r>
      <w:r w:rsidRPr="00CB2BBE">
        <w:rPr>
          <w:rFonts w:ascii="Cambria" w:hAnsi="Cambria"/>
          <w:spacing w:val="-2"/>
          <w:sz w:val="24"/>
          <w:szCs w:val="24"/>
        </w:rPr>
        <w:t xml:space="preserve"> </w:t>
      </w:r>
      <w:r w:rsidRPr="00CB2BBE">
        <w:rPr>
          <w:rFonts w:ascii="Cambria" w:hAnsi="Cambria"/>
          <w:sz w:val="24"/>
          <w:szCs w:val="24"/>
        </w:rPr>
        <w:t>umowy</w:t>
      </w:r>
      <w:r w:rsidRPr="00CB2BBE">
        <w:rPr>
          <w:rFonts w:ascii="Cambria" w:hAnsi="Cambria"/>
          <w:spacing w:val="-1"/>
          <w:sz w:val="24"/>
          <w:szCs w:val="24"/>
        </w:rPr>
        <w:t xml:space="preserve"> </w:t>
      </w:r>
      <w:r w:rsidRPr="00CB2BBE">
        <w:rPr>
          <w:rFonts w:ascii="Cambria" w:hAnsi="Cambria"/>
          <w:spacing w:val="2"/>
          <w:sz w:val="24"/>
          <w:szCs w:val="24"/>
        </w:rPr>
        <w:t>w</w:t>
      </w:r>
      <w:r w:rsidRPr="00CB2BBE">
        <w:rPr>
          <w:rFonts w:ascii="Cambria" w:hAnsi="Cambria"/>
          <w:spacing w:val="-1"/>
          <w:sz w:val="24"/>
          <w:szCs w:val="24"/>
        </w:rPr>
        <w:t>ska</w:t>
      </w:r>
      <w:r w:rsidRPr="00CB2BBE">
        <w:rPr>
          <w:rFonts w:ascii="Cambria" w:hAnsi="Cambria"/>
          <w:spacing w:val="-2"/>
          <w:sz w:val="24"/>
          <w:szCs w:val="24"/>
        </w:rPr>
        <w:t>ź</w:t>
      </w:r>
      <w:r w:rsidRPr="00CB2BBE">
        <w:rPr>
          <w:rFonts w:ascii="Cambria" w:hAnsi="Cambria"/>
          <w:sz w:val="24"/>
          <w:szCs w:val="24"/>
        </w:rPr>
        <w:t>n</w:t>
      </w:r>
      <w:r w:rsidRPr="00CB2BBE">
        <w:rPr>
          <w:rFonts w:ascii="Cambria" w:hAnsi="Cambria"/>
          <w:spacing w:val="-1"/>
          <w:sz w:val="24"/>
          <w:szCs w:val="24"/>
        </w:rPr>
        <w:t>i</w:t>
      </w:r>
      <w:r w:rsidRPr="00CB2BBE">
        <w:rPr>
          <w:rFonts w:ascii="Cambria" w:hAnsi="Cambria"/>
          <w:sz w:val="24"/>
          <w:szCs w:val="24"/>
        </w:rPr>
        <w:t>ka</w:t>
      </w:r>
      <w:r w:rsidRPr="00CB2BBE">
        <w:rPr>
          <w:rFonts w:ascii="Cambria" w:hAnsi="Cambria"/>
          <w:spacing w:val="-1"/>
          <w:sz w:val="24"/>
          <w:szCs w:val="24"/>
        </w:rPr>
        <w:t xml:space="preserve"> </w:t>
      </w:r>
      <w:r w:rsidRPr="00CB2BBE">
        <w:rPr>
          <w:rFonts w:ascii="Cambria" w:hAnsi="Cambria"/>
          <w:sz w:val="24"/>
          <w:szCs w:val="24"/>
        </w:rPr>
        <w:t>GUS</w:t>
      </w:r>
      <w:r w:rsidRPr="00CB2BBE">
        <w:rPr>
          <w:rFonts w:ascii="Cambria" w:hAnsi="Cambria"/>
          <w:spacing w:val="-1"/>
          <w:sz w:val="24"/>
          <w:szCs w:val="24"/>
        </w:rPr>
        <w:t xml:space="preserve"> </w:t>
      </w:r>
      <w:r w:rsidRPr="00CB2BBE">
        <w:rPr>
          <w:rFonts w:ascii="Cambria" w:hAnsi="Cambria"/>
          <w:sz w:val="24"/>
          <w:szCs w:val="24"/>
        </w:rPr>
        <w:t>o</w:t>
      </w:r>
      <w:r w:rsidRPr="00CB2BBE">
        <w:rPr>
          <w:rFonts w:ascii="Cambria" w:hAnsi="Cambria"/>
          <w:spacing w:val="-1"/>
          <w:sz w:val="24"/>
          <w:szCs w:val="24"/>
        </w:rPr>
        <w:t xml:space="preserve"> po</w:t>
      </w:r>
      <w:r w:rsidRPr="00CB2BBE">
        <w:rPr>
          <w:rFonts w:ascii="Cambria" w:hAnsi="Cambria"/>
          <w:spacing w:val="-2"/>
          <w:sz w:val="24"/>
          <w:szCs w:val="24"/>
        </w:rPr>
        <w:t>z</w:t>
      </w:r>
      <w:r w:rsidRPr="00CB2BBE">
        <w:rPr>
          <w:rFonts w:ascii="Cambria" w:hAnsi="Cambria"/>
          <w:spacing w:val="-1"/>
          <w:sz w:val="24"/>
          <w:szCs w:val="24"/>
        </w:rPr>
        <w:t>i</w:t>
      </w:r>
      <w:r w:rsidRPr="00CB2BBE">
        <w:rPr>
          <w:rFonts w:ascii="Cambria" w:hAnsi="Cambria"/>
          <w:spacing w:val="2"/>
          <w:sz w:val="24"/>
          <w:szCs w:val="24"/>
        </w:rPr>
        <w:t>o</w:t>
      </w:r>
      <w:r w:rsidRPr="00CB2BBE">
        <w:rPr>
          <w:rFonts w:ascii="Cambria" w:hAnsi="Cambria"/>
          <w:sz w:val="24"/>
          <w:szCs w:val="24"/>
        </w:rPr>
        <w:t xml:space="preserve">m </w:t>
      </w:r>
      <w:r w:rsidRPr="00CB2BBE">
        <w:rPr>
          <w:rFonts w:ascii="Cambria" w:hAnsi="Cambria"/>
          <w:spacing w:val="-1"/>
          <w:sz w:val="24"/>
          <w:szCs w:val="24"/>
        </w:rPr>
        <w:t>pr</w:t>
      </w:r>
      <w:r w:rsidRPr="00CB2BBE">
        <w:rPr>
          <w:rFonts w:ascii="Cambria" w:hAnsi="Cambria"/>
          <w:spacing w:val="-2"/>
          <w:sz w:val="24"/>
          <w:szCs w:val="24"/>
        </w:rPr>
        <w:t>z</w:t>
      </w:r>
      <w:r w:rsidRPr="00CB2BBE">
        <w:rPr>
          <w:rFonts w:ascii="Cambria" w:hAnsi="Cambria"/>
          <w:spacing w:val="-1"/>
          <w:sz w:val="24"/>
          <w:szCs w:val="24"/>
        </w:rPr>
        <w:t>ekra</w:t>
      </w:r>
      <w:r w:rsidRPr="00CB2BBE">
        <w:rPr>
          <w:rFonts w:ascii="Cambria" w:hAnsi="Cambria"/>
          <w:spacing w:val="1"/>
          <w:sz w:val="24"/>
          <w:szCs w:val="24"/>
        </w:rPr>
        <w:t>c</w:t>
      </w:r>
      <w:r w:rsidRPr="00CB2BBE">
        <w:rPr>
          <w:rFonts w:ascii="Cambria" w:hAnsi="Cambria"/>
          <w:spacing w:val="-1"/>
          <w:sz w:val="24"/>
          <w:szCs w:val="24"/>
        </w:rPr>
        <w:t>za</w:t>
      </w:r>
      <w:r w:rsidRPr="00CB2BBE">
        <w:rPr>
          <w:rFonts w:ascii="Cambria" w:hAnsi="Cambria"/>
          <w:spacing w:val="1"/>
          <w:sz w:val="24"/>
          <w:szCs w:val="24"/>
        </w:rPr>
        <w:t>j</w:t>
      </w:r>
      <w:r w:rsidRPr="00CB2BBE">
        <w:rPr>
          <w:rFonts w:ascii="Cambria" w:hAnsi="Cambria"/>
          <w:spacing w:val="-1"/>
          <w:sz w:val="24"/>
          <w:szCs w:val="24"/>
        </w:rPr>
        <w:t>ąc</w:t>
      </w:r>
      <w:r w:rsidRPr="00CB2BBE">
        <w:rPr>
          <w:rFonts w:ascii="Cambria" w:hAnsi="Cambria"/>
          <w:sz w:val="24"/>
          <w:szCs w:val="24"/>
        </w:rPr>
        <w:t>y</w:t>
      </w:r>
      <w:r w:rsidRPr="00CB2BBE">
        <w:rPr>
          <w:rFonts w:ascii="Cambria" w:hAnsi="Cambria"/>
          <w:spacing w:val="1"/>
          <w:sz w:val="24"/>
          <w:szCs w:val="24"/>
        </w:rPr>
        <w:t xml:space="preserve"> </w:t>
      </w:r>
      <w:r w:rsidRPr="00CB2BBE">
        <w:rPr>
          <w:rFonts w:ascii="Cambria" w:hAnsi="Cambria"/>
          <w:smallCaps/>
          <w:sz w:val="24"/>
          <w:szCs w:val="24"/>
        </w:rPr>
        <w:t>14</w:t>
      </w:r>
      <w:r w:rsidRPr="00CB2BBE">
        <w:rPr>
          <w:rFonts w:ascii="Cambria" w:hAnsi="Cambria"/>
          <w:spacing w:val="-2"/>
          <w:sz w:val="24"/>
          <w:szCs w:val="24"/>
        </w:rPr>
        <w:t xml:space="preserve"> </w:t>
      </w:r>
      <w:r w:rsidRPr="00CB2BBE">
        <w:rPr>
          <w:rFonts w:ascii="Cambria" w:hAnsi="Cambria"/>
          <w:sz w:val="24"/>
          <w:szCs w:val="24"/>
        </w:rPr>
        <w:t>%</w:t>
      </w:r>
    </w:p>
    <w:p w:rsidR="00293553" w:rsidRPr="00CB2BBE" w:rsidRDefault="00293553" w:rsidP="00293553">
      <w:pPr>
        <w:pStyle w:val="Tekstpodstawowy"/>
        <w:spacing w:before="5" w:line="278" w:lineRule="auto"/>
        <w:ind w:left="1898" w:right="616" w:hanging="569"/>
        <w:rPr>
          <w:rFonts w:ascii="Cambria" w:hAnsi="Cambria"/>
          <w:sz w:val="24"/>
          <w:szCs w:val="24"/>
        </w:rPr>
      </w:pPr>
      <w:r w:rsidRPr="00CB2BBE">
        <w:rPr>
          <w:rFonts w:ascii="Cambria" w:hAnsi="Cambria"/>
          <w:sz w:val="24"/>
          <w:szCs w:val="24"/>
        </w:rPr>
        <w:t>B</w:t>
      </w:r>
      <w:r w:rsidRPr="00CB2BBE">
        <w:rPr>
          <w:rFonts w:ascii="Cambria" w:hAnsi="Cambria"/>
          <w:spacing w:val="10"/>
          <w:sz w:val="24"/>
          <w:szCs w:val="24"/>
        </w:rPr>
        <w:t xml:space="preserve"> </w:t>
      </w:r>
      <w:r w:rsidRPr="00CB2BBE">
        <w:rPr>
          <w:rFonts w:ascii="Cambria" w:hAnsi="Cambria"/>
          <w:sz w:val="24"/>
          <w:szCs w:val="24"/>
        </w:rPr>
        <w:t xml:space="preserve">– </w:t>
      </w:r>
      <w:r w:rsidRPr="00CB2BBE">
        <w:rPr>
          <w:rFonts w:ascii="Cambria" w:hAnsi="Cambria"/>
          <w:spacing w:val="17"/>
          <w:sz w:val="24"/>
          <w:szCs w:val="24"/>
        </w:rPr>
        <w:t xml:space="preserve"> </w:t>
      </w:r>
      <w:r w:rsidRPr="00CB2BBE">
        <w:rPr>
          <w:rFonts w:ascii="Cambria" w:hAnsi="Cambria"/>
          <w:sz w:val="24"/>
          <w:szCs w:val="24"/>
        </w:rPr>
        <w:t>n</w:t>
      </w:r>
      <w:r w:rsidRPr="00CB2BBE">
        <w:rPr>
          <w:rFonts w:ascii="Cambria" w:hAnsi="Cambria"/>
          <w:spacing w:val="-2"/>
          <w:sz w:val="24"/>
          <w:szCs w:val="24"/>
        </w:rPr>
        <w:t>a</w:t>
      </w:r>
      <w:r w:rsidRPr="00CB2BBE">
        <w:rPr>
          <w:rFonts w:ascii="Cambria" w:hAnsi="Cambria"/>
          <w:sz w:val="24"/>
          <w:szCs w:val="24"/>
        </w:rPr>
        <w:t>r</w:t>
      </w:r>
      <w:r w:rsidRPr="00CB2BBE">
        <w:rPr>
          <w:rFonts w:ascii="Cambria" w:hAnsi="Cambria"/>
          <w:spacing w:val="-1"/>
          <w:sz w:val="24"/>
          <w:szCs w:val="24"/>
        </w:rPr>
        <w:t>ast</w:t>
      </w:r>
      <w:r w:rsidRPr="00CB2BBE">
        <w:rPr>
          <w:rFonts w:ascii="Cambria" w:hAnsi="Cambria"/>
          <w:spacing w:val="1"/>
          <w:sz w:val="24"/>
          <w:szCs w:val="24"/>
        </w:rPr>
        <w:t>a</w:t>
      </w:r>
      <w:r w:rsidRPr="00CB2BBE">
        <w:rPr>
          <w:rFonts w:ascii="Cambria" w:hAnsi="Cambria"/>
          <w:sz w:val="24"/>
          <w:szCs w:val="24"/>
        </w:rPr>
        <w:t>j</w:t>
      </w:r>
      <w:r w:rsidRPr="00CB2BBE">
        <w:rPr>
          <w:rFonts w:ascii="Cambria" w:hAnsi="Cambria"/>
          <w:spacing w:val="-2"/>
          <w:sz w:val="24"/>
          <w:szCs w:val="24"/>
        </w:rPr>
        <w:t>ą</w:t>
      </w:r>
      <w:r w:rsidRPr="00CB2BBE">
        <w:rPr>
          <w:rFonts w:ascii="Cambria" w:hAnsi="Cambria"/>
          <w:spacing w:val="1"/>
          <w:sz w:val="24"/>
          <w:szCs w:val="24"/>
        </w:rPr>
        <w:t>c</w:t>
      </w:r>
      <w:r w:rsidRPr="00CB2BBE">
        <w:rPr>
          <w:rFonts w:ascii="Cambria" w:hAnsi="Cambria"/>
          <w:sz w:val="24"/>
          <w:szCs w:val="24"/>
        </w:rPr>
        <w:t xml:space="preserve">a </w:t>
      </w:r>
      <w:r w:rsidRPr="00CB2BBE">
        <w:rPr>
          <w:rFonts w:ascii="Cambria" w:hAnsi="Cambria"/>
          <w:spacing w:val="-21"/>
          <w:sz w:val="24"/>
          <w:szCs w:val="24"/>
        </w:rPr>
        <w:t xml:space="preserve"> </w:t>
      </w:r>
      <w:r w:rsidRPr="00CB2BBE">
        <w:rPr>
          <w:rFonts w:ascii="Cambria" w:hAnsi="Cambria"/>
          <w:sz w:val="24"/>
          <w:szCs w:val="24"/>
        </w:rPr>
        <w:t>w</w:t>
      </w:r>
      <w:r w:rsidRPr="00CB2BBE">
        <w:rPr>
          <w:rFonts w:ascii="Cambria" w:hAnsi="Cambria"/>
          <w:spacing w:val="-1"/>
          <w:sz w:val="24"/>
          <w:szCs w:val="24"/>
        </w:rPr>
        <w:t>a</w:t>
      </w:r>
      <w:r w:rsidRPr="00CB2BBE">
        <w:rPr>
          <w:rFonts w:ascii="Cambria" w:hAnsi="Cambria"/>
          <w:sz w:val="24"/>
          <w:szCs w:val="24"/>
        </w:rPr>
        <w:t>r</w:t>
      </w:r>
      <w:r w:rsidRPr="00CB2BBE">
        <w:rPr>
          <w:rFonts w:ascii="Cambria" w:hAnsi="Cambria"/>
          <w:spacing w:val="1"/>
          <w:sz w:val="24"/>
          <w:szCs w:val="24"/>
        </w:rPr>
        <w:t>t</w:t>
      </w:r>
      <w:r w:rsidRPr="00CB2BBE">
        <w:rPr>
          <w:rFonts w:ascii="Cambria" w:hAnsi="Cambria"/>
          <w:spacing w:val="2"/>
          <w:sz w:val="24"/>
          <w:szCs w:val="24"/>
        </w:rPr>
        <w:t>o</w:t>
      </w:r>
      <w:r w:rsidRPr="00CB2BBE">
        <w:rPr>
          <w:rFonts w:ascii="Cambria" w:hAnsi="Cambria"/>
          <w:spacing w:val="-1"/>
          <w:sz w:val="24"/>
          <w:szCs w:val="24"/>
        </w:rPr>
        <w:t>ś</w:t>
      </w:r>
      <w:r w:rsidRPr="00CB2BBE">
        <w:rPr>
          <w:rFonts w:ascii="Cambria" w:hAnsi="Cambria"/>
          <w:sz w:val="24"/>
          <w:szCs w:val="24"/>
        </w:rPr>
        <w:t xml:space="preserve">ć </w:t>
      </w:r>
      <w:r w:rsidRPr="00CB2BBE">
        <w:rPr>
          <w:rFonts w:ascii="Cambria" w:hAnsi="Cambria"/>
          <w:spacing w:val="-22"/>
          <w:sz w:val="24"/>
          <w:szCs w:val="24"/>
        </w:rPr>
        <w:t xml:space="preserve"> </w:t>
      </w:r>
      <w:r w:rsidRPr="00CB2BBE">
        <w:rPr>
          <w:rFonts w:ascii="Cambria" w:hAnsi="Cambria"/>
          <w:spacing w:val="-1"/>
          <w:sz w:val="24"/>
          <w:szCs w:val="24"/>
        </w:rPr>
        <w:t>op</w:t>
      </w:r>
      <w:r w:rsidRPr="00CB2BBE">
        <w:rPr>
          <w:rFonts w:ascii="Cambria" w:hAnsi="Cambria"/>
          <w:sz w:val="24"/>
          <w:szCs w:val="24"/>
        </w:rPr>
        <w:t>u</w:t>
      </w:r>
      <w:r w:rsidRPr="00CB2BBE">
        <w:rPr>
          <w:rFonts w:ascii="Cambria" w:hAnsi="Cambria"/>
          <w:spacing w:val="-1"/>
          <w:sz w:val="24"/>
          <w:szCs w:val="24"/>
        </w:rPr>
        <w:t>b</w:t>
      </w:r>
      <w:r w:rsidRPr="00CB2BBE">
        <w:rPr>
          <w:rFonts w:ascii="Cambria" w:hAnsi="Cambria"/>
          <w:sz w:val="24"/>
          <w:szCs w:val="24"/>
        </w:rPr>
        <w:t>l</w:t>
      </w:r>
      <w:r w:rsidRPr="00CB2BBE">
        <w:rPr>
          <w:rFonts w:ascii="Cambria" w:hAnsi="Cambria"/>
          <w:spacing w:val="-1"/>
          <w:sz w:val="24"/>
          <w:szCs w:val="24"/>
        </w:rPr>
        <w:t>i</w:t>
      </w:r>
      <w:r w:rsidRPr="00CB2BBE">
        <w:rPr>
          <w:rFonts w:ascii="Cambria" w:hAnsi="Cambria"/>
          <w:sz w:val="24"/>
          <w:szCs w:val="24"/>
        </w:rPr>
        <w:t>k</w:t>
      </w:r>
      <w:r w:rsidRPr="00CB2BBE">
        <w:rPr>
          <w:rFonts w:ascii="Cambria" w:hAnsi="Cambria"/>
          <w:spacing w:val="-1"/>
          <w:sz w:val="24"/>
          <w:szCs w:val="24"/>
        </w:rPr>
        <w:t>o</w:t>
      </w:r>
      <w:r w:rsidRPr="00CB2BBE">
        <w:rPr>
          <w:rFonts w:ascii="Cambria" w:hAnsi="Cambria"/>
          <w:sz w:val="24"/>
          <w:szCs w:val="24"/>
        </w:rPr>
        <w:t>w</w:t>
      </w:r>
      <w:r w:rsidRPr="00CB2BBE">
        <w:rPr>
          <w:rFonts w:ascii="Cambria" w:hAnsi="Cambria"/>
          <w:spacing w:val="-1"/>
          <w:sz w:val="24"/>
          <w:szCs w:val="24"/>
        </w:rPr>
        <w:t>a</w:t>
      </w:r>
      <w:r w:rsidRPr="00CB2BBE">
        <w:rPr>
          <w:rFonts w:ascii="Cambria" w:hAnsi="Cambria"/>
          <w:sz w:val="24"/>
          <w:szCs w:val="24"/>
        </w:rPr>
        <w:t>n</w:t>
      </w:r>
      <w:r w:rsidRPr="00CB2BBE">
        <w:rPr>
          <w:rFonts w:ascii="Cambria" w:hAnsi="Cambria"/>
          <w:spacing w:val="-1"/>
          <w:sz w:val="24"/>
          <w:szCs w:val="24"/>
        </w:rPr>
        <w:t>yc</w:t>
      </w:r>
      <w:r w:rsidRPr="00CB2BBE">
        <w:rPr>
          <w:rFonts w:ascii="Cambria" w:hAnsi="Cambria"/>
          <w:sz w:val="24"/>
          <w:szCs w:val="24"/>
        </w:rPr>
        <w:t xml:space="preserve">h </w:t>
      </w:r>
      <w:r w:rsidRPr="00CB2BBE">
        <w:rPr>
          <w:rFonts w:ascii="Cambria" w:hAnsi="Cambria"/>
          <w:spacing w:val="-21"/>
          <w:sz w:val="24"/>
          <w:szCs w:val="24"/>
        </w:rPr>
        <w:t xml:space="preserve"> </w:t>
      </w:r>
      <w:r w:rsidRPr="00CB2BBE">
        <w:rPr>
          <w:rFonts w:ascii="Cambria" w:hAnsi="Cambria"/>
          <w:sz w:val="24"/>
          <w:szCs w:val="24"/>
        </w:rPr>
        <w:t>w</w:t>
      </w:r>
      <w:r w:rsidRPr="00CB2BBE">
        <w:rPr>
          <w:rFonts w:ascii="Cambria" w:hAnsi="Cambria"/>
          <w:spacing w:val="1"/>
          <w:sz w:val="24"/>
          <w:szCs w:val="24"/>
        </w:rPr>
        <w:t>s</w:t>
      </w:r>
      <w:r w:rsidRPr="00CB2BBE">
        <w:rPr>
          <w:rFonts w:ascii="Cambria" w:hAnsi="Cambria"/>
          <w:sz w:val="24"/>
          <w:szCs w:val="24"/>
        </w:rPr>
        <w:t>k</w:t>
      </w:r>
      <w:r w:rsidRPr="00CB2BBE">
        <w:rPr>
          <w:rFonts w:ascii="Cambria" w:hAnsi="Cambria"/>
          <w:spacing w:val="-1"/>
          <w:sz w:val="24"/>
          <w:szCs w:val="24"/>
        </w:rPr>
        <w:t>aź</w:t>
      </w:r>
      <w:r w:rsidRPr="00CB2BBE">
        <w:rPr>
          <w:rFonts w:ascii="Cambria" w:hAnsi="Cambria"/>
          <w:sz w:val="24"/>
          <w:szCs w:val="24"/>
        </w:rPr>
        <w:t>n</w:t>
      </w:r>
      <w:r w:rsidRPr="00CB2BBE">
        <w:rPr>
          <w:rFonts w:ascii="Cambria" w:hAnsi="Cambria"/>
          <w:spacing w:val="3"/>
          <w:sz w:val="24"/>
          <w:szCs w:val="24"/>
        </w:rPr>
        <w:t>i</w:t>
      </w:r>
      <w:r w:rsidRPr="00CB2BBE">
        <w:rPr>
          <w:rFonts w:ascii="Cambria" w:hAnsi="Cambria"/>
          <w:sz w:val="24"/>
          <w:szCs w:val="24"/>
        </w:rPr>
        <w:t>k</w:t>
      </w:r>
      <w:r w:rsidRPr="00CB2BBE">
        <w:rPr>
          <w:rFonts w:ascii="Cambria" w:hAnsi="Cambria"/>
          <w:spacing w:val="-1"/>
          <w:sz w:val="24"/>
          <w:szCs w:val="24"/>
        </w:rPr>
        <w:t>ó</w:t>
      </w:r>
      <w:r w:rsidRPr="00CB2BBE">
        <w:rPr>
          <w:rFonts w:ascii="Cambria" w:hAnsi="Cambria"/>
          <w:sz w:val="24"/>
          <w:szCs w:val="24"/>
        </w:rPr>
        <w:t xml:space="preserve">w </w:t>
      </w:r>
      <w:r w:rsidRPr="00CB2BBE">
        <w:rPr>
          <w:rFonts w:ascii="Cambria" w:hAnsi="Cambria"/>
          <w:spacing w:val="-20"/>
          <w:sz w:val="24"/>
          <w:szCs w:val="24"/>
        </w:rPr>
        <w:t xml:space="preserve"> </w:t>
      </w:r>
      <w:r w:rsidRPr="00CB2BBE">
        <w:rPr>
          <w:rFonts w:ascii="Cambria" w:hAnsi="Cambria"/>
          <w:sz w:val="24"/>
          <w:szCs w:val="24"/>
        </w:rPr>
        <w:t xml:space="preserve">GUS </w:t>
      </w:r>
      <w:r w:rsidRPr="00CB2BBE">
        <w:rPr>
          <w:rFonts w:ascii="Cambria" w:hAnsi="Cambria"/>
          <w:spacing w:val="-21"/>
          <w:sz w:val="24"/>
          <w:szCs w:val="24"/>
        </w:rPr>
        <w:t xml:space="preserve"> </w:t>
      </w:r>
      <w:r w:rsidRPr="00CB2BBE">
        <w:rPr>
          <w:rFonts w:ascii="Cambria" w:hAnsi="Cambria"/>
          <w:sz w:val="24"/>
          <w:szCs w:val="24"/>
        </w:rPr>
        <w:t xml:space="preserve">w </w:t>
      </w:r>
      <w:r w:rsidRPr="00CB2BBE">
        <w:rPr>
          <w:rFonts w:ascii="Cambria" w:hAnsi="Cambria"/>
          <w:spacing w:val="-20"/>
          <w:sz w:val="24"/>
          <w:szCs w:val="24"/>
        </w:rPr>
        <w:t xml:space="preserve"> </w:t>
      </w:r>
      <w:r w:rsidRPr="00CB2BBE">
        <w:rPr>
          <w:rFonts w:ascii="Cambria" w:hAnsi="Cambria"/>
          <w:spacing w:val="-1"/>
          <w:sz w:val="24"/>
          <w:szCs w:val="24"/>
        </w:rPr>
        <w:t>o</w:t>
      </w:r>
      <w:r w:rsidRPr="00CB2BBE">
        <w:rPr>
          <w:rFonts w:ascii="Cambria" w:hAnsi="Cambria"/>
          <w:sz w:val="24"/>
          <w:szCs w:val="24"/>
        </w:rPr>
        <w:t>kr</w:t>
      </w:r>
      <w:r w:rsidRPr="00CB2BBE">
        <w:rPr>
          <w:rFonts w:ascii="Cambria" w:hAnsi="Cambria"/>
          <w:spacing w:val="-1"/>
          <w:sz w:val="24"/>
          <w:szCs w:val="24"/>
        </w:rPr>
        <w:t>es</w:t>
      </w:r>
      <w:r w:rsidRPr="00CB2BBE">
        <w:rPr>
          <w:rFonts w:ascii="Cambria" w:hAnsi="Cambria"/>
          <w:spacing w:val="-2"/>
          <w:sz w:val="24"/>
          <w:szCs w:val="24"/>
        </w:rPr>
        <w:t>i</w:t>
      </w:r>
      <w:r w:rsidRPr="00CB2BBE">
        <w:rPr>
          <w:rFonts w:ascii="Cambria" w:hAnsi="Cambria"/>
          <w:sz w:val="24"/>
          <w:szCs w:val="24"/>
        </w:rPr>
        <w:t xml:space="preserve">e </w:t>
      </w:r>
      <w:r w:rsidRPr="00CB2BBE">
        <w:rPr>
          <w:rFonts w:ascii="Cambria" w:hAnsi="Cambria"/>
          <w:spacing w:val="-21"/>
          <w:sz w:val="24"/>
          <w:szCs w:val="24"/>
        </w:rPr>
        <w:t xml:space="preserve"> </w:t>
      </w:r>
      <w:r w:rsidRPr="00CB2BBE">
        <w:rPr>
          <w:rFonts w:ascii="Cambria" w:hAnsi="Cambria"/>
          <w:spacing w:val="-1"/>
          <w:sz w:val="24"/>
          <w:szCs w:val="24"/>
        </w:rPr>
        <w:t xml:space="preserve">od </w:t>
      </w:r>
      <w:r w:rsidRPr="00CB2BBE">
        <w:rPr>
          <w:rFonts w:ascii="Cambria" w:hAnsi="Cambria"/>
          <w:spacing w:val="-2"/>
          <w:sz w:val="24"/>
          <w:szCs w:val="24"/>
        </w:rPr>
        <w:t>d</w:t>
      </w:r>
      <w:r w:rsidRPr="00CB2BBE">
        <w:rPr>
          <w:rFonts w:ascii="Cambria" w:hAnsi="Cambria"/>
          <w:sz w:val="24"/>
          <w:szCs w:val="24"/>
        </w:rPr>
        <w:t>n</w:t>
      </w:r>
      <w:r w:rsidRPr="00CB2BBE">
        <w:rPr>
          <w:rFonts w:ascii="Cambria" w:hAnsi="Cambria"/>
          <w:spacing w:val="-1"/>
          <w:sz w:val="24"/>
          <w:szCs w:val="24"/>
        </w:rPr>
        <w:t>i</w:t>
      </w:r>
      <w:r w:rsidRPr="00CB2BBE">
        <w:rPr>
          <w:rFonts w:ascii="Cambria" w:hAnsi="Cambria"/>
          <w:sz w:val="24"/>
          <w:szCs w:val="24"/>
        </w:rPr>
        <w:t xml:space="preserve">a  </w:t>
      </w:r>
      <w:r w:rsidRPr="00CB2BBE">
        <w:rPr>
          <w:rFonts w:ascii="Cambria" w:hAnsi="Cambria"/>
          <w:spacing w:val="21"/>
          <w:sz w:val="24"/>
          <w:szCs w:val="24"/>
        </w:rPr>
        <w:t xml:space="preserve"> </w:t>
      </w:r>
      <w:r w:rsidRPr="00CB2BBE">
        <w:rPr>
          <w:rFonts w:ascii="Cambria" w:hAnsi="Cambria"/>
          <w:spacing w:val="-1"/>
          <w:sz w:val="24"/>
          <w:szCs w:val="24"/>
        </w:rPr>
        <w:t>za</w:t>
      </w:r>
      <w:r w:rsidRPr="00CB2BBE">
        <w:rPr>
          <w:rFonts w:ascii="Cambria" w:hAnsi="Cambria"/>
          <w:sz w:val="24"/>
          <w:szCs w:val="24"/>
        </w:rPr>
        <w:t>w</w:t>
      </w:r>
      <w:r w:rsidRPr="00CB2BBE">
        <w:rPr>
          <w:rFonts w:ascii="Cambria" w:hAnsi="Cambria"/>
          <w:spacing w:val="-1"/>
          <w:sz w:val="24"/>
          <w:szCs w:val="24"/>
        </w:rPr>
        <w:t>a</w:t>
      </w:r>
      <w:r w:rsidRPr="00CB2BBE">
        <w:rPr>
          <w:rFonts w:ascii="Cambria" w:hAnsi="Cambria"/>
          <w:spacing w:val="2"/>
          <w:sz w:val="24"/>
          <w:szCs w:val="24"/>
        </w:rPr>
        <w:t>r</w:t>
      </w:r>
      <w:r w:rsidRPr="00CB2BBE">
        <w:rPr>
          <w:rFonts w:ascii="Cambria" w:hAnsi="Cambria"/>
          <w:spacing w:val="-1"/>
          <w:sz w:val="24"/>
          <w:szCs w:val="24"/>
        </w:rPr>
        <w:t>ci</w:t>
      </w:r>
      <w:r w:rsidRPr="00CB2BBE">
        <w:rPr>
          <w:rFonts w:ascii="Cambria" w:hAnsi="Cambria"/>
          <w:sz w:val="24"/>
          <w:szCs w:val="24"/>
        </w:rPr>
        <w:t xml:space="preserve">a  </w:t>
      </w:r>
      <w:r w:rsidRPr="00CB2BBE">
        <w:rPr>
          <w:rFonts w:ascii="Cambria" w:hAnsi="Cambria"/>
          <w:spacing w:val="19"/>
          <w:sz w:val="24"/>
          <w:szCs w:val="24"/>
        </w:rPr>
        <w:t xml:space="preserve"> </w:t>
      </w:r>
      <w:r w:rsidRPr="00CB2BBE">
        <w:rPr>
          <w:rFonts w:ascii="Cambria" w:hAnsi="Cambria"/>
          <w:sz w:val="24"/>
          <w:szCs w:val="24"/>
        </w:rPr>
        <w:t>umo</w:t>
      </w:r>
      <w:r w:rsidRPr="00CB2BBE">
        <w:rPr>
          <w:rFonts w:ascii="Cambria" w:hAnsi="Cambria"/>
          <w:spacing w:val="2"/>
          <w:sz w:val="24"/>
          <w:szCs w:val="24"/>
        </w:rPr>
        <w:t>w</w:t>
      </w:r>
      <w:r w:rsidRPr="00CB2BBE">
        <w:rPr>
          <w:rFonts w:ascii="Cambria" w:hAnsi="Cambria"/>
          <w:sz w:val="24"/>
          <w:szCs w:val="24"/>
        </w:rPr>
        <w:t xml:space="preserve">y  </w:t>
      </w:r>
      <w:r w:rsidRPr="00CB2BBE">
        <w:rPr>
          <w:rFonts w:ascii="Cambria" w:hAnsi="Cambria"/>
          <w:spacing w:val="19"/>
          <w:sz w:val="24"/>
          <w:szCs w:val="24"/>
        </w:rPr>
        <w:t xml:space="preserve"> </w:t>
      </w:r>
      <w:r w:rsidRPr="00CB2BBE">
        <w:rPr>
          <w:rFonts w:ascii="Cambria" w:hAnsi="Cambria"/>
          <w:spacing w:val="-2"/>
          <w:sz w:val="24"/>
          <w:szCs w:val="24"/>
        </w:rPr>
        <w:t>d</w:t>
      </w:r>
      <w:r w:rsidRPr="00CB2BBE">
        <w:rPr>
          <w:rFonts w:ascii="Cambria" w:hAnsi="Cambria"/>
          <w:sz w:val="24"/>
          <w:szCs w:val="24"/>
        </w:rPr>
        <w:t xml:space="preserve">o  </w:t>
      </w:r>
      <w:r w:rsidRPr="00CB2BBE">
        <w:rPr>
          <w:rFonts w:ascii="Cambria" w:hAnsi="Cambria"/>
          <w:spacing w:val="20"/>
          <w:sz w:val="24"/>
          <w:szCs w:val="24"/>
        </w:rPr>
        <w:t xml:space="preserve"> </w:t>
      </w:r>
      <w:r w:rsidRPr="00CB2BBE">
        <w:rPr>
          <w:rFonts w:ascii="Cambria" w:hAnsi="Cambria"/>
          <w:spacing w:val="-2"/>
          <w:sz w:val="24"/>
          <w:szCs w:val="24"/>
        </w:rPr>
        <w:t>d</w:t>
      </w:r>
      <w:r w:rsidRPr="00CB2BBE">
        <w:rPr>
          <w:rFonts w:ascii="Cambria" w:hAnsi="Cambria"/>
          <w:spacing w:val="1"/>
          <w:sz w:val="24"/>
          <w:szCs w:val="24"/>
        </w:rPr>
        <w:t>n</w:t>
      </w:r>
      <w:r w:rsidRPr="00CB2BBE">
        <w:rPr>
          <w:rFonts w:ascii="Cambria" w:hAnsi="Cambria"/>
          <w:spacing w:val="-1"/>
          <w:sz w:val="24"/>
          <w:szCs w:val="24"/>
        </w:rPr>
        <w:t>i</w:t>
      </w:r>
      <w:r w:rsidRPr="00CB2BBE">
        <w:rPr>
          <w:rFonts w:ascii="Cambria" w:hAnsi="Cambria"/>
          <w:sz w:val="24"/>
          <w:szCs w:val="24"/>
        </w:rPr>
        <w:t xml:space="preserve">a   </w:t>
      </w:r>
      <w:r w:rsidRPr="00CB2BBE">
        <w:rPr>
          <w:rFonts w:ascii="Cambria" w:hAnsi="Cambria"/>
          <w:spacing w:val="22"/>
          <w:sz w:val="24"/>
          <w:szCs w:val="24"/>
        </w:rPr>
        <w:t xml:space="preserve"> </w:t>
      </w:r>
      <w:r w:rsidRPr="00CB2BBE">
        <w:rPr>
          <w:rFonts w:ascii="Cambria" w:hAnsi="Cambria"/>
          <w:spacing w:val="-1"/>
          <w:sz w:val="24"/>
          <w:szCs w:val="24"/>
        </w:rPr>
        <w:t>p</w:t>
      </w:r>
      <w:r w:rsidRPr="00CB2BBE">
        <w:rPr>
          <w:rFonts w:ascii="Cambria" w:hAnsi="Cambria"/>
          <w:spacing w:val="2"/>
          <w:sz w:val="24"/>
          <w:szCs w:val="24"/>
        </w:rPr>
        <w:t>o</w:t>
      </w:r>
      <w:r w:rsidRPr="00CB2BBE">
        <w:rPr>
          <w:rFonts w:ascii="Cambria" w:hAnsi="Cambria"/>
          <w:spacing w:val="-2"/>
          <w:sz w:val="24"/>
          <w:szCs w:val="24"/>
        </w:rPr>
        <w:t>d</w:t>
      </w:r>
      <w:r w:rsidRPr="00CB2BBE">
        <w:rPr>
          <w:rFonts w:ascii="Cambria" w:hAnsi="Cambria"/>
          <w:spacing w:val="-1"/>
          <w:sz w:val="24"/>
          <w:szCs w:val="24"/>
        </w:rPr>
        <w:t>p</w:t>
      </w:r>
      <w:r w:rsidRPr="00CB2BBE">
        <w:rPr>
          <w:rFonts w:ascii="Cambria" w:hAnsi="Cambria"/>
          <w:spacing w:val="-2"/>
          <w:sz w:val="24"/>
          <w:szCs w:val="24"/>
        </w:rPr>
        <w:t>i</w:t>
      </w:r>
      <w:r w:rsidRPr="00CB2BBE">
        <w:rPr>
          <w:rFonts w:ascii="Cambria" w:hAnsi="Cambria"/>
          <w:spacing w:val="1"/>
          <w:sz w:val="24"/>
          <w:szCs w:val="24"/>
        </w:rPr>
        <w:t>sa</w:t>
      </w:r>
      <w:r w:rsidRPr="00CB2BBE">
        <w:rPr>
          <w:rFonts w:ascii="Cambria" w:hAnsi="Cambria"/>
          <w:sz w:val="24"/>
          <w:szCs w:val="24"/>
        </w:rPr>
        <w:t>n</w:t>
      </w:r>
      <w:r w:rsidRPr="00CB2BBE">
        <w:rPr>
          <w:rFonts w:ascii="Cambria" w:hAnsi="Cambria"/>
          <w:spacing w:val="-1"/>
          <w:sz w:val="24"/>
          <w:szCs w:val="24"/>
        </w:rPr>
        <w:t>i</w:t>
      </w:r>
      <w:r w:rsidRPr="00CB2BBE">
        <w:rPr>
          <w:rFonts w:ascii="Cambria" w:hAnsi="Cambria"/>
          <w:sz w:val="24"/>
          <w:szCs w:val="24"/>
        </w:rPr>
        <w:t xml:space="preserve">a  </w:t>
      </w:r>
      <w:r w:rsidRPr="00CB2BBE">
        <w:rPr>
          <w:rFonts w:ascii="Cambria" w:hAnsi="Cambria"/>
          <w:spacing w:val="19"/>
          <w:sz w:val="24"/>
          <w:szCs w:val="24"/>
        </w:rPr>
        <w:t xml:space="preserve"> </w:t>
      </w:r>
      <w:r w:rsidRPr="00CB2BBE">
        <w:rPr>
          <w:rFonts w:ascii="Cambria" w:hAnsi="Cambria"/>
          <w:spacing w:val="-1"/>
          <w:sz w:val="24"/>
          <w:szCs w:val="24"/>
        </w:rPr>
        <w:t>pro</w:t>
      </w:r>
      <w:r w:rsidRPr="00CB2BBE">
        <w:rPr>
          <w:rFonts w:ascii="Cambria" w:hAnsi="Cambria"/>
          <w:sz w:val="24"/>
          <w:szCs w:val="24"/>
        </w:rPr>
        <w:t>t</w:t>
      </w:r>
      <w:r w:rsidRPr="00CB2BBE">
        <w:rPr>
          <w:rFonts w:ascii="Cambria" w:hAnsi="Cambria"/>
          <w:spacing w:val="-1"/>
          <w:sz w:val="24"/>
          <w:szCs w:val="24"/>
        </w:rPr>
        <w:t>o</w:t>
      </w:r>
      <w:r w:rsidRPr="00CB2BBE">
        <w:rPr>
          <w:rFonts w:ascii="Cambria" w:hAnsi="Cambria"/>
          <w:sz w:val="24"/>
          <w:szCs w:val="24"/>
        </w:rPr>
        <w:t>k</w:t>
      </w:r>
      <w:r w:rsidRPr="00CB2BBE">
        <w:rPr>
          <w:rFonts w:ascii="Cambria" w:hAnsi="Cambria"/>
          <w:spacing w:val="-1"/>
          <w:sz w:val="24"/>
          <w:szCs w:val="24"/>
        </w:rPr>
        <w:t>o</w:t>
      </w:r>
      <w:r w:rsidRPr="00CB2BBE">
        <w:rPr>
          <w:rFonts w:ascii="Cambria" w:hAnsi="Cambria"/>
          <w:sz w:val="24"/>
          <w:szCs w:val="24"/>
        </w:rPr>
        <w:t xml:space="preserve">łu  </w:t>
      </w:r>
      <w:r w:rsidRPr="00CB2BBE">
        <w:rPr>
          <w:rFonts w:ascii="Cambria" w:hAnsi="Cambria"/>
          <w:spacing w:val="21"/>
          <w:sz w:val="24"/>
          <w:szCs w:val="24"/>
        </w:rPr>
        <w:t xml:space="preserve"> </w:t>
      </w:r>
      <w:r w:rsidRPr="00CB2BBE">
        <w:rPr>
          <w:rFonts w:ascii="Cambria" w:hAnsi="Cambria"/>
          <w:spacing w:val="-1"/>
          <w:sz w:val="24"/>
          <w:szCs w:val="24"/>
        </w:rPr>
        <w:t>odb</w:t>
      </w:r>
      <w:r w:rsidRPr="00CB2BBE">
        <w:rPr>
          <w:rFonts w:ascii="Cambria" w:hAnsi="Cambria"/>
          <w:spacing w:val="-2"/>
          <w:sz w:val="24"/>
          <w:szCs w:val="24"/>
        </w:rPr>
        <w:t>i</w:t>
      </w:r>
      <w:r w:rsidRPr="00CB2BBE">
        <w:rPr>
          <w:rFonts w:ascii="Cambria" w:hAnsi="Cambria"/>
          <w:spacing w:val="-1"/>
          <w:sz w:val="24"/>
          <w:szCs w:val="24"/>
        </w:rPr>
        <w:t>o</w:t>
      </w:r>
      <w:r w:rsidRPr="00CB2BBE">
        <w:rPr>
          <w:rFonts w:ascii="Cambria" w:hAnsi="Cambria"/>
          <w:spacing w:val="-3"/>
          <w:sz w:val="24"/>
          <w:szCs w:val="24"/>
        </w:rPr>
        <w:t>r</w:t>
      </w:r>
      <w:r w:rsidRPr="00CB2BBE">
        <w:rPr>
          <w:rFonts w:ascii="Cambria" w:hAnsi="Cambria"/>
          <w:sz w:val="24"/>
          <w:szCs w:val="24"/>
        </w:rPr>
        <w:t xml:space="preserve">u </w:t>
      </w:r>
      <w:r w:rsidRPr="00CB2BBE">
        <w:rPr>
          <w:rFonts w:ascii="Cambria" w:hAnsi="Cambria"/>
          <w:spacing w:val="-1"/>
          <w:sz w:val="24"/>
          <w:szCs w:val="24"/>
        </w:rPr>
        <w:t>czę</w:t>
      </w:r>
      <w:r w:rsidRPr="00CB2BBE">
        <w:rPr>
          <w:rFonts w:ascii="Cambria" w:hAnsi="Cambria"/>
          <w:sz w:val="24"/>
          <w:szCs w:val="24"/>
        </w:rPr>
        <w:t>ś</w:t>
      </w:r>
      <w:r w:rsidRPr="00CB2BBE">
        <w:rPr>
          <w:rFonts w:ascii="Cambria" w:hAnsi="Cambria"/>
          <w:spacing w:val="-1"/>
          <w:sz w:val="24"/>
          <w:szCs w:val="24"/>
        </w:rPr>
        <w:t>cio</w:t>
      </w:r>
      <w:r w:rsidRPr="00CB2BBE">
        <w:rPr>
          <w:rFonts w:ascii="Cambria" w:hAnsi="Cambria"/>
          <w:sz w:val="24"/>
          <w:szCs w:val="24"/>
        </w:rPr>
        <w:t>w</w:t>
      </w:r>
      <w:r w:rsidRPr="00CB2BBE">
        <w:rPr>
          <w:rFonts w:ascii="Cambria" w:hAnsi="Cambria"/>
          <w:spacing w:val="-1"/>
          <w:sz w:val="24"/>
          <w:szCs w:val="24"/>
        </w:rPr>
        <w:t>eg</w:t>
      </w:r>
      <w:r w:rsidRPr="00CB2BBE">
        <w:rPr>
          <w:rFonts w:ascii="Cambria" w:hAnsi="Cambria"/>
          <w:sz w:val="24"/>
          <w:szCs w:val="24"/>
        </w:rPr>
        <w:t xml:space="preserve">o </w:t>
      </w:r>
      <w:r w:rsidRPr="00CB2BBE">
        <w:rPr>
          <w:rFonts w:ascii="Cambria" w:hAnsi="Cambria"/>
          <w:spacing w:val="20"/>
          <w:sz w:val="24"/>
          <w:szCs w:val="24"/>
        </w:rPr>
        <w:t xml:space="preserve"> </w:t>
      </w:r>
      <w:r w:rsidRPr="00CB2BBE">
        <w:rPr>
          <w:rFonts w:ascii="Cambria" w:hAnsi="Cambria"/>
          <w:sz w:val="24"/>
          <w:szCs w:val="24"/>
        </w:rPr>
        <w:t xml:space="preserve">o </w:t>
      </w:r>
      <w:r w:rsidRPr="00CB2BBE">
        <w:rPr>
          <w:rFonts w:ascii="Cambria" w:hAnsi="Cambria"/>
          <w:spacing w:val="20"/>
          <w:sz w:val="24"/>
          <w:szCs w:val="24"/>
        </w:rPr>
        <w:t xml:space="preserve"> </w:t>
      </w:r>
      <w:r w:rsidRPr="00CB2BBE">
        <w:rPr>
          <w:rFonts w:ascii="Cambria" w:hAnsi="Cambria"/>
          <w:sz w:val="24"/>
          <w:szCs w:val="24"/>
        </w:rPr>
        <w:t>kt</w:t>
      </w:r>
      <w:r w:rsidRPr="00CB2BBE">
        <w:rPr>
          <w:rFonts w:ascii="Cambria" w:hAnsi="Cambria"/>
          <w:spacing w:val="-1"/>
          <w:sz w:val="24"/>
          <w:szCs w:val="24"/>
        </w:rPr>
        <w:t>óry</w:t>
      </w:r>
      <w:r w:rsidRPr="00CB2BBE">
        <w:rPr>
          <w:rFonts w:ascii="Cambria" w:hAnsi="Cambria"/>
          <w:sz w:val="24"/>
          <w:szCs w:val="24"/>
        </w:rPr>
        <w:t xml:space="preserve">m </w:t>
      </w:r>
      <w:r w:rsidRPr="00CB2BBE">
        <w:rPr>
          <w:rFonts w:ascii="Cambria" w:hAnsi="Cambria"/>
          <w:spacing w:val="20"/>
          <w:sz w:val="24"/>
          <w:szCs w:val="24"/>
        </w:rPr>
        <w:t xml:space="preserve"> </w:t>
      </w:r>
      <w:r w:rsidRPr="00CB2BBE">
        <w:rPr>
          <w:rFonts w:ascii="Cambria" w:hAnsi="Cambria"/>
          <w:sz w:val="24"/>
          <w:szCs w:val="24"/>
        </w:rPr>
        <w:t xml:space="preserve">mowa </w:t>
      </w:r>
      <w:r w:rsidRPr="00CB2BBE">
        <w:rPr>
          <w:rFonts w:ascii="Cambria" w:hAnsi="Cambria"/>
          <w:spacing w:val="19"/>
          <w:sz w:val="24"/>
          <w:szCs w:val="24"/>
        </w:rPr>
        <w:t xml:space="preserve"> </w:t>
      </w:r>
      <w:r w:rsidRPr="00CB2BBE">
        <w:rPr>
          <w:rFonts w:ascii="Cambria" w:hAnsi="Cambria"/>
          <w:sz w:val="24"/>
          <w:szCs w:val="24"/>
        </w:rPr>
        <w:t xml:space="preserve">w </w:t>
      </w:r>
      <w:r w:rsidRPr="00CB2BBE">
        <w:rPr>
          <w:rFonts w:ascii="Cambria" w:hAnsi="Cambria"/>
          <w:spacing w:val="21"/>
          <w:sz w:val="24"/>
          <w:szCs w:val="24"/>
        </w:rPr>
        <w:t xml:space="preserve"> </w:t>
      </w:r>
      <w:r w:rsidRPr="00CB2BBE">
        <w:rPr>
          <w:rFonts w:ascii="Cambria" w:hAnsi="Cambria"/>
          <w:sz w:val="24"/>
          <w:szCs w:val="24"/>
        </w:rPr>
        <w:t xml:space="preserve">§ </w:t>
      </w:r>
      <w:r w:rsidRPr="00CB2BBE">
        <w:rPr>
          <w:rFonts w:ascii="Cambria" w:hAnsi="Cambria"/>
          <w:spacing w:val="20"/>
          <w:sz w:val="24"/>
          <w:szCs w:val="24"/>
        </w:rPr>
        <w:t xml:space="preserve"> </w:t>
      </w:r>
      <w:r w:rsidRPr="00CB2BBE">
        <w:rPr>
          <w:rFonts w:ascii="Cambria" w:hAnsi="Cambria"/>
          <w:sz w:val="24"/>
          <w:szCs w:val="24"/>
        </w:rPr>
        <w:t xml:space="preserve">6 </w:t>
      </w:r>
      <w:r w:rsidRPr="00CB2BBE">
        <w:rPr>
          <w:rFonts w:ascii="Cambria" w:hAnsi="Cambria"/>
          <w:spacing w:val="19"/>
          <w:sz w:val="24"/>
          <w:szCs w:val="24"/>
        </w:rPr>
        <w:t xml:space="preserve"> </w:t>
      </w:r>
      <w:r w:rsidRPr="00CB2BBE">
        <w:rPr>
          <w:rFonts w:ascii="Cambria" w:hAnsi="Cambria"/>
          <w:sz w:val="24"/>
          <w:szCs w:val="24"/>
        </w:rPr>
        <w:t>u</w:t>
      </w:r>
      <w:r w:rsidRPr="00CB2BBE">
        <w:rPr>
          <w:rFonts w:ascii="Cambria" w:hAnsi="Cambria"/>
          <w:spacing w:val="-1"/>
          <w:sz w:val="24"/>
          <w:szCs w:val="24"/>
        </w:rPr>
        <w:t>st</w:t>
      </w:r>
      <w:r w:rsidRPr="00CB2BBE">
        <w:rPr>
          <w:rFonts w:ascii="Cambria" w:hAnsi="Cambria"/>
          <w:sz w:val="24"/>
          <w:szCs w:val="24"/>
        </w:rPr>
        <w:t xml:space="preserve">. </w:t>
      </w:r>
      <w:r w:rsidRPr="00CB2BBE">
        <w:rPr>
          <w:rFonts w:ascii="Cambria" w:hAnsi="Cambria"/>
          <w:spacing w:val="19"/>
          <w:sz w:val="24"/>
          <w:szCs w:val="24"/>
        </w:rPr>
        <w:t xml:space="preserve"> </w:t>
      </w:r>
      <w:r w:rsidRPr="00CB2BBE">
        <w:rPr>
          <w:rFonts w:ascii="Cambria" w:hAnsi="Cambria"/>
          <w:smallCaps/>
          <w:sz w:val="24"/>
          <w:szCs w:val="24"/>
        </w:rPr>
        <w:t>1</w:t>
      </w:r>
      <w:r w:rsidRPr="00CB2BBE">
        <w:rPr>
          <w:rFonts w:ascii="Cambria" w:hAnsi="Cambria"/>
          <w:sz w:val="24"/>
          <w:szCs w:val="24"/>
        </w:rPr>
        <w:t xml:space="preserve"> </w:t>
      </w:r>
      <w:r w:rsidRPr="00CB2BBE">
        <w:rPr>
          <w:rFonts w:ascii="Cambria" w:hAnsi="Cambria"/>
          <w:spacing w:val="20"/>
          <w:sz w:val="24"/>
          <w:szCs w:val="24"/>
        </w:rPr>
        <w:t xml:space="preserve"> </w:t>
      </w:r>
      <w:proofErr w:type="spellStart"/>
      <w:r w:rsidRPr="00CB2BBE">
        <w:rPr>
          <w:rFonts w:ascii="Cambria" w:hAnsi="Cambria"/>
          <w:spacing w:val="-1"/>
          <w:sz w:val="24"/>
          <w:szCs w:val="24"/>
        </w:rPr>
        <w:t>p</w:t>
      </w:r>
      <w:r w:rsidRPr="00CB2BBE">
        <w:rPr>
          <w:rFonts w:ascii="Cambria" w:hAnsi="Cambria"/>
          <w:sz w:val="24"/>
          <w:szCs w:val="24"/>
        </w:rPr>
        <w:t>kt</w:t>
      </w:r>
      <w:proofErr w:type="spellEnd"/>
      <w:r w:rsidRPr="00CB2BBE">
        <w:rPr>
          <w:rFonts w:ascii="Cambria" w:hAnsi="Cambria"/>
          <w:sz w:val="24"/>
          <w:szCs w:val="24"/>
        </w:rPr>
        <w:t xml:space="preserve"> </w:t>
      </w:r>
      <w:r w:rsidRPr="00CB2BBE">
        <w:rPr>
          <w:rFonts w:ascii="Cambria" w:hAnsi="Cambria"/>
          <w:spacing w:val="19"/>
          <w:sz w:val="24"/>
          <w:szCs w:val="24"/>
        </w:rPr>
        <w:t xml:space="preserve"> </w:t>
      </w:r>
      <w:r w:rsidRPr="00CB2BBE">
        <w:rPr>
          <w:rFonts w:ascii="Cambria" w:hAnsi="Cambria"/>
          <w:sz w:val="24"/>
          <w:szCs w:val="24"/>
        </w:rPr>
        <w:t xml:space="preserve">3 </w:t>
      </w:r>
      <w:r w:rsidRPr="00CB2BBE">
        <w:rPr>
          <w:rFonts w:ascii="Cambria" w:hAnsi="Cambria"/>
          <w:spacing w:val="20"/>
          <w:sz w:val="24"/>
          <w:szCs w:val="24"/>
        </w:rPr>
        <w:t xml:space="preserve"> </w:t>
      </w:r>
      <w:r w:rsidRPr="00CB2BBE">
        <w:rPr>
          <w:rFonts w:ascii="Cambria" w:hAnsi="Cambria"/>
          <w:sz w:val="24"/>
          <w:szCs w:val="24"/>
        </w:rPr>
        <w:t xml:space="preserve">lub </w:t>
      </w:r>
      <w:r w:rsidRPr="00CB2BBE">
        <w:rPr>
          <w:rFonts w:ascii="Cambria" w:hAnsi="Cambria"/>
          <w:spacing w:val="18"/>
          <w:sz w:val="24"/>
          <w:szCs w:val="24"/>
        </w:rPr>
        <w:t xml:space="preserve"> </w:t>
      </w:r>
      <w:r w:rsidRPr="00CB2BBE">
        <w:rPr>
          <w:rFonts w:ascii="Cambria" w:hAnsi="Cambria"/>
          <w:spacing w:val="-1"/>
          <w:sz w:val="24"/>
          <w:szCs w:val="24"/>
        </w:rPr>
        <w:t>po</w:t>
      </w:r>
      <w:r w:rsidRPr="00CB2BBE">
        <w:rPr>
          <w:rFonts w:ascii="Cambria" w:hAnsi="Cambria"/>
          <w:spacing w:val="-2"/>
          <w:sz w:val="24"/>
          <w:szCs w:val="24"/>
        </w:rPr>
        <w:t>d</w:t>
      </w:r>
      <w:r w:rsidRPr="00CB2BBE">
        <w:rPr>
          <w:rFonts w:ascii="Cambria" w:hAnsi="Cambria"/>
          <w:spacing w:val="-1"/>
          <w:sz w:val="24"/>
          <w:szCs w:val="24"/>
        </w:rPr>
        <w:t>p</w:t>
      </w:r>
      <w:r w:rsidRPr="00CB2BBE">
        <w:rPr>
          <w:rFonts w:ascii="Cambria" w:hAnsi="Cambria"/>
          <w:spacing w:val="-2"/>
          <w:sz w:val="24"/>
          <w:szCs w:val="24"/>
        </w:rPr>
        <w:t>i</w:t>
      </w:r>
      <w:r w:rsidRPr="00CB2BBE">
        <w:rPr>
          <w:rFonts w:ascii="Cambria" w:hAnsi="Cambria"/>
          <w:spacing w:val="-1"/>
          <w:sz w:val="24"/>
          <w:szCs w:val="24"/>
        </w:rPr>
        <w:t>s</w:t>
      </w:r>
      <w:r w:rsidRPr="00CB2BBE">
        <w:rPr>
          <w:rFonts w:ascii="Cambria" w:hAnsi="Cambria"/>
          <w:sz w:val="24"/>
          <w:szCs w:val="24"/>
        </w:rPr>
        <w:t>an</w:t>
      </w:r>
      <w:r w:rsidRPr="00CB2BBE">
        <w:rPr>
          <w:rFonts w:ascii="Cambria" w:hAnsi="Cambria"/>
          <w:spacing w:val="-1"/>
          <w:sz w:val="24"/>
          <w:szCs w:val="24"/>
        </w:rPr>
        <w:t>i</w:t>
      </w:r>
      <w:r w:rsidRPr="00CB2BBE">
        <w:rPr>
          <w:rFonts w:ascii="Cambria" w:hAnsi="Cambria"/>
          <w:sz w:val="24"/>
          <w:szCs w:val="24"/>
        </w:rPr>
        <w:t xml:space="preserve">a </w:t>
      </w:r>
      <w:r w:rsidRPr="00CB2BBE">
        <w:rPr>
          <w:rFonts w:ascii="Cambria" w:hAnsi="Cambria"/>
          <w:spacing w:val="-1"/>
          <w:sz w:val="24"/>
          <w:szCs w:val="24"/>
        </w:rPr>
        <w:t>pro</w:t>
      </w:r>
      <w:r w:rsidRPr="00CB2BBE">
        <w:rPr>
          <w:rFonts w:ascii="Cambria" w:hAnsi="Cambria"/>
          <w:sz w:val="24"/>
          <w:szCs w:val="24"/>
        </w:rPr>
        <w:t>t</w:t>
      </w:r>
      <w:r w:rsidRPr="00CB2BBE">
        <w:rPr>
          <w:rFonts w:ascii="Cambria" w:hAnsi="Cambria"/>
          <w:spacing w:val="-1"/>
          <w:sz w:val="24"/>
          <w:szCs w:val="24"/>
        </w:rPr>
        <w:t>o</w:t>
      </w:r>
      <w:r w:rsidRPr="00CB2BBE">
        <w:rPr>
          <w:rFonts w:ascii="Cambria" w:hAnsi="Cambria"/>
          <w:sz w:val="24"/>
          <w:szCs w:val="24"/>
        </w:rPr>
        <w:t>k</w:t>
      </w:r>
      <w:r w:rsidRPr="00CB2BBE">
        <w:rPr>
          <w:rFonts w:ascii="Cambria" w:hAnsi="Cambria"/>
          <w:spacing w:val="-1"/>
          <w:sz w:val="24"/>
          <w:szCs w:val="24"/>
        </w:rPr>
        <w:t>o</w:t>
      </w:r>
      <w:r w:rsidRPr="00CB2BBE">
        <w:rPr>
          <w:rFonts w:ascii="Cambria" w:hAnsi="Cambria"/>
          <w:spacing w:val="-2"/>
          <w:sz w:val="24"/>
          <w:szCs w:val="24"/>
        </w:rPr>
        <w:t>ł</w:t>
      </w:r>
      <w:r w:rsidRPr="00CB2BBE">
        <w:rPr>
          <w:rFonts w:ascii="Cambria" w:hAnsi="Cambria"/>
          <w:sz w:val="24"/>
          <w:szCs w:val="24"/>
        </w:rPr>
        <w:t xml:space="preserve">u </w:t>
      </w:r>
      <w:r w:rsidRPr="00CB2BBE">
        <w:rPr>
          <w:rFonts w:ascii="Cambria" w:hAnsi="Cambria"/>
          <w:spacing w:val="-1"/>
          <w:sz w:val="24"/>
          <w:szCs w:val="24"/>
        </w:rPr>
        <w:t>odbior</w:t>
      </w:r>
      <w:r w:rsidRPr="00CB2BBE">
        <w:rPr>
          <w:rFonts w:ascii="Cambria" w:hAnsi="Cambria"/>
          <w:sz w:val="24"/>
          <w:szCs w:val="24"/>
        </w:rPr>
        <w:t>u</w:t>
      </w:r>
      <w:r w:rsidRPr="00CB2BBE">
        <w:rPr>
          <w:rFonts w:ascii="Cambria" w:hAnsi="Cambria"/>
          <w:spacing w:val="1"/>
          <w:sz w:val="24"/>
          <w:szCs w:val="24"/>
        </w:rPr>
        <w:t xml:space="preserve"> </w:t>
      </w:r>
      <w:r w:rsidRPr="00CB2BBE">
        <w:rPr>
          <w:rFonts w:ascii="Cambria" w:hAnsi="Cambria"/>
          <w:sz w:val="24"/>
          <w:szCs w:val="24"/>
        </w:rPr>
        <w:t>k</w:t>
      </w:r>
      <w:r w:rsidRPr="00CB2BBE">
        <w:rPr>
          <w:rFonts w:ascii="Cambria" w:hAnsi="Cambria"/>
          <w:spacing w:val="-1"/>
          <w:sz w:val="24"/>
          <w:szCs w:val="24"/>
        </w:rPr>
        <w:t>o</w:t>
      </w:r>
      <w:r w:rsidRPr="00CB2BBE">
        <w:rPr>
          <w:rFonts w:ascii="Cambria" w:hAnsi="Cambria"/>
          <w:spacing w:val="-3"/>
          <w:sz w:val="24"/>
          <w:szCs w:val="24"/>
        </w:rPr>
        <w:t>ń</w:t>
      </w:r>
      <w:r w:rsidRPr="00CB2BBE">
        <w:rPr>
          <w:rFonts w:ascii="Cambria" w:hAnsi="Cambria"/>
          <w:spacing w:val="-1"/>
          <w:sz w:val="24"/>
          <w:szCs w:val="24"/>
        </w:rPr>
        <w:t>co</w:t>
      </w:r>
      <w:r w:rsidRPr="00CB2BBE">
        <w:rPr>
          <w:rFonts w:ascii="Cambria" w:hAnsi="Cambria"/>
          <w:sz w:val="24"/>
          <w:szCs w:val="24"/>
        </w:rPr>
        <w:t>w</w:t>
      </w:r>
      <w:r w:rsidRPr="00CB2BBE">
        <w:rPr>
          <w:rFonts w:ascii="Cambria" w:hAnsi="Cambria"/>
          <w:spacing w:val="-1"/>
          <w:sz w:val="24"/>
          <w:szCs w:val="24"/>
        </w:rPr>
        <w:t>eg</w:t>
      </w:r>
      <w:r w:rsidRPr="00CB2BBE">
        <w:rPr>
          <w:rFonts w:ascii="Cambria" w:hAnsi="Cambria"/>
          <w:sz w:val="24"/>
          <w:szCs w:val="24"/>
        </w:rPr>
        <w:t>o</w:t>
      </w:r>
      <w:r w:rsidRPr="00CB2BBE">
        <w:rPr>
          <w:rFonts w:ascii="Cambria" w:hAnsi="Cambria"/>
          <w:spacing w:val="-1"/>
          <w:sz w:val="24"/>
          <w:szCs w:val="24"/>
        </w:rPr>
        <w:t xml:space="preserve"> </w:t>
      </w:r>
      <w:r w:rsidRPr="00CB2BBE">
        <w:rPr>
          <w:rFonts w:ascii="Cambria" w:hAnsi="Cambria"/>
          <w:sz w:val="24"/>
          <w:szCs w:val="24"/>
        </w:rPr>
        <w:t>o</w:t>
      </w:r>
      <w:r w:rsidRPr="00CB2BBE">
        <w:rPr>
          <w:rFonts w:ascii="Cambria" w:hAnsi="Cambria"/>
          <w:spacing w:val="-1"/>
          <w:sz w:val="24"/>
          <w:szCs w:val="24"/>
        </w:rPr>
        <w:t xml:space="preserve"> </w:t>
      </w:r>
      <w:r w:rsidRPr="00CB2BBE">
        <w:rPr>
          <w:rFonts w:ascii="Cambria" w:hAnsi="Cambria"/>
          <w:sz w:val="24"/>
          <w:szCs w:val="24"/>
        </w:rPr>
        <w:t>k</w:t>
      </w:r>
      <w:r w:rsidRPr="00CB2BBE">
        <w:rPr>
          <w:rFonts w:ascii="Cambria" w:hAnsi="Cambria"/>
          <w:spacing w:val="1"/>
          <w:sz w:val="24"/>
          <w:szCs w:val="24"/>
        </w:rPr>
        <w:t>t</w:t>
      </w:r>
      <w:r w:rsidRPr="00CB2BBE">
        <w:rPr>
          <w:rFonts w:ascii="Cambria" w:hAnsi="Cambria"/>
          <w:spacing w:val="-1"/>
          <w:sz w:val="24"/>
          <w:szCs w:val="24"/>
        </w:rPr>
        <w:t>óry</w:t>
      </w:r>
      <w:r w:rsidRPr="00CB2BBE">
        <w:rPr>
          <w:rFonts w:ascii="Cambria" w:hAnsi="Cambria"/>
          <w:sz w:val="24"/>
          <w:szCs w:val="24"/>
        </w:rPr>
        <w:t>m</w:t>
      </w:r>
      <w:r w:rsidRPr="00CB2BBE">
        <w:rPr>
          <w:rFonts w:ascii="Cambria" w:hAnsi="Cambria"/>
          <w:spacing w:val="-1"/>
          <w:sz w:val="24"/>
          <w:szCs w:val="24"/>
        </w:rPr>
        <w:t xml:space="preserve"> mo</w:t>
      </w:r>
      <w:r w:rsidRPr="00CB2BBE">
        <w:rPr>
          <w:rFonts w:ascii="Cambria" w:hAnsi="Cambria"/>
          <w:sz w:val="24"/>
          <w:szCs w:val="24"/>
        </w:rPr>
        <w:t>wa</w:t>
      </w:r>
      <w:r w:rsidRPr="00CB2BBE">
        <w:rPr>
          <w:rFonts w:ascii="Cambria" w:hAnsi="Cambria"/>
          <w:spacing w:val="-1"/>
          <w:sz w:val="24"/>
          <w:szCs w:val="24"/>
        </w:rPr>
        <w:t xml:space="preserve"> </w:t>
      </w:r>
      <w:r w:rsidRPr="00CB2BBE">
        <w:rPr>
          <w:rFonts w:ascii="Cambria" w:hAnsi="Cambria"/>
          <w:sz w:val="24"/>
          <w:szCs w:val="24"/>
        </w:rPr>
        <w:t>w</w:t>
      </w:r>
      <w:r w:rsidRPr="00CB2BBE">
        <w:rPr>
          <w:rFonts w:ascii="Cambria" w:hAnsi="Cambria"/>
          <w:spacing w:val="-1"/>
          <w:sz w:val="24"/>
          <w:szCs w:val="24"/>
        </w:rPr>
        <w:t xml:space="preserve"> </w:t>
      </w:r>
      <w:r w:rsidRPr="00CB2BBE">
        <w:rPr>
          <w:rFonts w:ascii="Cambria" w:hAnsi="Cambria"/>
          <w:sz w:val="24"/>
          <w:szCs w:val="24"/>
        </w:rPr>
        <w:t>§</w:t>
      </w:r>
      <w:r w:rsidRPr="00CB2BBE">
        <w:rPr>
          <w:rFonts w:ascii="Cambria" w:hAnsi="Cambria"/>
          <w:spacing w:val="-1"/>
          <w:sz w:val="24"/>
          <w:szCs w:val="24"/>
        </w:rPr>
        <w:t xml:space="preserve"> </w:t>
      </w:r>
      <w:r w:rsidRPr="00CB2BBE">
        <w:rPr>
          <w:rFonts w:ascii="Cambria" w:hAnsi="Cambria"/>
          <w:sz w:val="24"/>
          <w:szCs w:val="24"/>
        </w:rPr>
        <w:t>6 u</w:t>
      </w:r>
      <w:r w:rsidRPr="00CB2BBE">
        <w:rPr>
          <w:rFonts w:ascii="Cambria" w:hAnsi="Cambria"/>
          <w:spacing w:val="-1"/>
          <w:sz w:val="24"/>
          <w:szCs w:val="24"/>
        </w:rPr>
        <w:t>st</w:t>
      </w:r>
      <w:r w:rsidRPr="00CB2BBE">
        <w:rPr>
          <w:rFonts w:ascii="Cambria" w:hAnsi="Cambria"/>
          <w:sz w:val="24"/>
          <w:szCs w:val="24"/>
        </w:rPr>
        <w:t>.</w:t>
      </w:r>
      <w:r w:rsidRPr="00CB2BBE">
        <w:rPr>
          <w:rFonts w:ascii="Cambria" w:hAnsi="Cambria"/>
          <w:spacing w:val="-1"/>
          <w:sz w:val="24"/>
          <w:szCs w:val="24"/>
        </w:rPr>
        <w:t xml:space="preserve"> </w:t>
      </w:r>
      <w:r w:rsidRPr="00CB2BBE">
        <w:rPr>
          <w:rFonts w:ascii="Cambria" w:hAnsi="Cambria"/>
          <w:smallCaps/>
          <w:sz w:val="24"/>
          <w:szCs w:val="24"/>
        </w:rPr>
        <w:t>1</w:t>
      </w:r>
      <w:r w:rsidRPr="00CB2BBE">
        <w:rPr>
          <w:rFonts w:ascii="Cambria" w:hAnsi="Cambria"/>
          <w:sz w:val="24"/>
          <w:szCs w:val="24"/>
        </w:rPr>
        <w:t xml:space="preserve"> </w:t>
      </w:r>
      <w:proofErr w:type="spellStart"/>
      <w:r w:rsidRPr="00CB2BBE">
        <w:rPr>
          <w:rFonts w:ascii="Cambria" w:hAnsi="Cambria"/>
          <w:spacing w:val="-1"/>
          <w:sz w:val="24"/>
          <w:szCs w:val="24"/>
        </w:rPr>
        <w:t>p</w:t>
      </w:r>
      <w:r w:rsidRPr="00CB2BBE">
        <w:rPr>
          <w:rFonts w:ascii="Cambria" w:hAnsi="Cambria"/>
          <w:sz w:val="24"/>
          <w:szCs w:val="24"/>
        </w:rPr>
        <w:t>kt</w:t>
      </w:r>
      <w:proofErr w:type="spellEnd"/>
      <w:r w:rsidRPr="00CB2BBE">
        <w:rPr>
          <w:rFonts w:ascii="Cambria" w:hAnsi="Cambria"/>
          <w:sz w:val="24"/>
          <w:szCs w:val="24"/>
        </w:rPr>
        <w:t xml:space="preserve"> 4</w:t>
      </w:r>
    </w:p>
    <w:p w:rsidR="00293553" w:rsidRPr="00CB2BBE" w:rsidRDefault="00293553" w:rsidP="00293553">
      <w:pPr>
        <w:pStyle w:val="Tekstpodstawowy"/>
        <w:spacing w:line="269" w:lineRule="exact"/>
        <w:ind w:left="1329"/>
        <w:rPr>
          <w:rFonts w:ascii="Cambria" w:hAnsi="Cambria"/>
          <w:sz w:val="24"/>
          <w:szCs w:val="24"/>
        </w:rPr>
      </w:pPr>
      <w:r w:rsidRPr="00CB2BBE">
        <w:rPr>
          <w:rFonts w:ascii="Cambria" w:hAnsi="Cambria"/>
          <w:sz w:val="24"/>
          <w:szCs w:val="24"/>
        </w:rPr>
        <w:t>C - wartość zmiany</w:t>
      </w:r>
    </w:p>
    <w:p w:rsidR="00293553" w:rsidRPr="00CB2BBE" w:rsidRDefault="00293553" w:rsidP="00293553">
      <w:pPr>
        <w:pStyle w:val="Akapitzlist"/>
        <w:numPr>
          <w:ilvl w:val="1"/>
          <w:numId w:val="105"/>
        </w:numPr>
        <w:tabs>
          <w:tab w:val="clear" w:pos="66"/>
          <w:tab w:val="num" w:pos="0"/>
          <w:tab w:val="left" w:pos="1190"/>
        </w:tabs>
        <w:suppressAutoHyphens/>
        <w:spacing w:before="48" w:after="0" w:line="100" w:lineRule="atLeast"/>
        <w:ind w:left="1190"/>
        <w:contextualSpacing w:val="0"/>
        <w:jc w:val="both"/>
        <w:rPr>
          <w:rFonts w:ascii="Cambria" w:hAnsi="Cambria"/>
          <w:sz w:val="24"/>
          <w:szCs w:val="24"/>
        </w:rPr>
      </w:pPr>
      <w:r w:rsidRPr="00CB2BBE">
        <w:rPr>
          <w:rFonts w:ascii="Cambria" w:hAnsi="Cambria"/>
          <w:sz w:val="24"/>
          <w:szCs w:val="24"/>
        </w:rPr>
        <w:t>strona</w:t>
      </w:r>
      <w:r w:rsidRPr="00CB2BBE">
        <w:rPr>
          <w:rFonts w:ascii="Cambria" w:hAnsi="Cambria"/>
          <w:spacing w:val="-12"/>
          <w:sz w:val="24"/>
          <w:szCs w:val="24"/>
        </w:rPr>
        <w:t xml:space="preserve"> </w:t>
      </w:r>
      <w:r w:rsidRPr="00CB2BBE">
        <w:rPr>
          <w:rFonts w:ascii="Cambria" w:hAnsi="Cambria"/>
          <w:sz w:val="24"/>
          <w:szCs w:val="24"/>
        </w:rPr>
        <w:t>składając</w:t>
      </w:r>
      <w:r w:rsidRPr="00CB2BBE">
        <w:rPr>
          <w:rFonts w:ascii="Cambria" w:hAnsi="Cambria"/>
          <w:spacing w:val="-14"/>
          <w:sz w:val="24"/>
          <w:szCs w:val="24"/>
        </w:rPr>
        <w:t xml:space="preserve"> </w:t>
      </w:r>
      <w:r w:rsidRPr="00CB2BBE">
        <w:rPr>
          <w:rFonts w:ascii="Cambria" w:hAnsi="Cambria"/>
          <w:sz w:val="24"/>
          <w:szCs w:val="24"/>
        </w:rPr>
        <w:t>wniosek</w:t>
      </w:r>
      <w:r w:rsidRPr="00CB2BBE">
        <w:rPr>
          <w:rFonts w:ascii="Cambria" w:hAnsi="Cambria"/>
          <w:spacing w:val="-11"/>
          <w:sz w:val="24"/>
          <w:szCs w:val="24"/>
        </w:rPr>
        <w:t xml:space="preserve"> </w:t>
      </w:r>
      <w:r w:rsidRPr="00CB2BBE">
        <w:rPr>
          <w:rFonts w:ascii="Cambria" w:hAnsi="Cambria"/>
          <w:sz w:val="24"/>
          <w:szCs w:val="24"/>
        </w:rPr>
        <w:t>o</w:t>
      </w:r>
      <w:r w:rsidRPr="00CB2BBE">
        <w:rPr>
          <w:rFonts w:ascii="Cambria" w:hAnsi="Cambria"/>
          <w:spacing w:val="-11"/>
          <w:sz w:val="24"/>
          <w:szCs w:val="24"/>
        </w:rPr>
        <w:t xml:space="preserve"> </w:t>
      </w:r>
      <w:r w:rsidRPr="00CB2BBE">
        <w:rPr>
          <w:rFonts w:ascii="Cambria" w:hAnsi="Cambria"/>
          <w:sz w:val="24"/>
          <w:szCs w:val="24"/>
        </w:rPr>
        <w:t>zmianę</w:t>
      </w:r>
      <w:r w:rsidRPr="00CB2BBE">
        <w:rPr>
          <w:rFonts w:ascii="Cambria" w:hAnsi="Cambria"/>
          <w:spacing w:val="-12"/>
          <w:sz w:val="24"/>
          <w:szCs w:val="24"/>
        </w:rPr>
        <w:t xml:space="preserve"> </w:t>
      </w:r>
      <w:r w:rsidRPr="00CB2BBE">
        <w:rPr>
          <w:rFonts w:ascii="Cambria" w:hAnsi="Cambria"/>
          <w:sz w:val="24"/>
          <w:szCs w:val="24"/>
        </w:rPr>
        <w:t>powinna</w:t>
      </w:r>
      <w:r w:rsidRPr="00CB2BBE">
        <w:rPr>
          <w:rFonts w:ascii="Cambria" w:hAnsi="Cambria"/>
          <w:spacing w:val="-12"/>
          <w:sz w:val="24"/>
          <w:szCs w:val="24"/>
        </w:rPr>
        <w:t xml:space="preserve"> </w:t>
      </w:r>
      <w:r w:rsidRPr="00CB2BBE">
        <w:rPr>
          <w:rFonts w:ascii="Cambria" w:hAnsi="Cambria"/>
          <w:sz w:val="24"/>
          <w:szCs w:val="24"/>
        </w:rPr>
        <w:t>przedstawić</w:t>
      </w:r>
      <w:r w:rsidRPr="00CB2BBE">
        <w:rPr>
          <w:rFonts w:ascii="Cambria" w:hAnsi="Cambria"/>
          <w:spacing w:val="-9"/>
          <w:sz w:val="24"/>
          <w:szCs w:val="24"/>
        </w:rPr>
        <w:t xml:space="preserve"> </w:t>
      </w:r>
      <w:r w:rsidRPr="00CB2BBE">
        <w:rPr>
          <w:rFonts w:ascii="Cambria" w:hAnsi="Cambria"/>
          <w:sz w:val="24"/>
          <w:szCs w:val="24"/>
        </w:rPr>
        <w:t>w</w:t>
      </w:r>
      <w:r w:rsidRPr="00CB2BBE">
        <w:rPr>
          <w:rFonts w:ascii="Cambria" w:hAnsi="Cambria"/>
          <w:spacing w:val="-13"/>
          <w:sz w:val="24"/>
          <w:szCs w:val="24"/>
        </w:rPr>
        <w:t xml:space="preserve"> </w:t>
      </w:r>
      <w:r w:rsidRPr="00CB2BBE">
        <w:rPr>
          <w:rFonts w:ascii="Cambria" w:hAnsi="Cambria"/>
          <w:sz w:val="24"/>
          <w:szCs w:val="24"/>
        </w:rPr>
        <w:t>szczególności:</w:t>
      </w:r>
    </w:p>
    <w:p w:rsidR="00293553" w:rsidRPr="00CB2BBE" w:rsidRDefault="00293553" w:rsidP="00293553">
      <w:pPr>
        <w:pStyle w:val="Akapitzlist"/>
        <w:numPr>
          <w:ilvl w:val="2"/>
          <w:numId w:val="105"/>
        </w:numPr>
        <w:tabs>
          <w:tab w:val="clear" w:pos="66"/>
          <w:tab w:val="num" w:pos="0"/>
          <w:tab w:val="left" w:pos="1613"/>
        </w:tabs>
        <w:suppressAutoHyphens/>
        <w:spacing w:before="52" w:after="0" w:line="100" w:lineRule="atLeast"/>
        <w:ind w:left="1612" w:hanging="287"/>
        <w:contextualSpacing w:val="0"/>
        <w:jc w:val="both"/>
        <w:rPr>
          <w:rFonts w:ascii="Cambria" w:hAnsi="Cambria"/>
          <w:sz w:val="24"/>
          <w:szCs w:val="24"/>
        </w:rPr>
      </w:pPr>
      <w:r w:rsidRPr="00CB2BBE">
        <w:rPr>
          <w:rFonts w:ascii="Cambria" w:hAnsi="Cambria"/>
          <w:sz w:val="24"/>
          <w:szCs w:val="24"/>
        </w:rPr>
        <w:t>wyliczenie wnioskowanej kwoty zmiany</w:t>
      </w:r>
      <w:r w:rsidRPr="00CB2BBE">
        <w:rPr>
          <w:rFonts w:ascii="Cambria" w:hAnsi="Cambria"/>
          <w:spacing w:val="-31"/>
          <w:sz w:val="24"/>
          <w:szCs w:val="24"/>
        </w:rPr>
        <w:t xml:space="preserve"> </w:t>
      </w:r>
      <w:r w:rsidRPr="00CB2BBE">
        <w:rPr>
          <w:rFonts w:ascii="Cambria" w:hAnsi="Cambria"/>
          <w:sz w:val="24"/>
          <w:szCs w:val="24"/>
        </w:rPr>
        <w:t>wynagrodzenia;</w:t>
      </w:r>
    </w:p>
    <w:p w:rsidR="00293553" w:rsidRPr="00B7779C" w:rsidRDefault="00293553" w:rsidP="00293553">
      <w:pPr>
        <w:pStyle w:val="Akapitzlist"/>
        <w:numPr>
          <w:ilvl w:val="1"/>
          <w:numId w:val="105"/>
        </w:numPr>
        <w:tabs>
          <w:tab w:val="clear" w:pos="66"/>
          <w:tab w:val="num" w:pos="0"/>
          <w:tab w:val="left" w:pos="1613"/>
        </w:tabs>
        <w:suppressAutoHyphens/>
        <w:spacing w:before="81" w:after="0"/>
        <w:ind w:left="1190" w:right="610"/>
        <w:contextualSpacing w:val="0"/>
        <w:jc w:val="both"/>
        <w:rPr>
          <w:rFonts w:ascii="Cambria" w:hAnsi="Cambria"/>
          <w:sz w:val="24"/>
          <w:szCs w:val="24"/>
        </w:rPr>
      </w:pPr>
      <w:r w:rsidRPr="00CB2BBE">
        <w:rPr>
          <w:rFonts w:ascii="Cambria" w:hAnsi="Cambria"/>
          <w:sz w:val="24"/>
          <w:szCs w:val="24"/>
        </w:rPr>
        <w:t>dowody na to, że wzrost kosztów materiałów lub usług miał wpływ na koszt realizacji</w:t>
      </w:r>
      <w:r w:rsidRPr="00CB2BBE">
        <w:rPr>
          <w:rFonts w:ascii="Cambria" w:hAnsi="Cambria"/>
          <w:spacing w:val="-14"/>
          <w:sz w:val="24"/>
          <w:szCs w:val="24"/>
        </w:rPr>
        <w:t xml:space="preserve"> </w:t>
      </w:r>
      <w:r w:rsidRPr="00CB2BBE">
        <w:rPr>
          <w:rFonts w:ascii="Cambria" w:hAnsi="Cambria"/>
          <w:sz w:val="24"/>
          <w:szCs w:val="24"/>
        </w:rPr>
        <w:t>zamówienia. łączn</w:t>
      </w:r>
      <w:r w:rsidRPr="00CB2BBE">
        <w:rPr>
          <w:rFonts w:ascii="Cambria" w:hAnsi="Cambria"/>
          <w:spacing w:val="-11"/>
          <w:sz w:val="24"/>
          <w:szCs w:val="24"/>
        </w:rPr>
        <w:t xml:space="preserve">a </w:t>
      </w:r>
      <w:r w:rsidRPr="00CB2BBE">
        <w:rPr>
          <w:rFonts w:ascii="Cambria" w:hAnsi="Cambria"/>
          <w:sz w:val="24"/>
          <w:szCs w:val="24"/>
        </w:rPr>
        <w:t>wartoś</w:t>
      </w:r>
      <w:r w:rsidRPr="00CB2BBE">
        <w:rPr>
          <w:rFonts w:ascii="Cambria" w:hAnsi="Cambria"/>
          <w:spacing w:val="-7"/>
          <w:sz w:val="24"/>
          <w:szCs w:val="24"/>
        </w:rPr>
        <w:t xml:space="preserve">ć </w:t>
      </w:r>
      <w:r w:rsidRPr="00CB2BBE">
        <w:rPr>
          <w:rFonts w:ascii="Cambria" w:hAnsi="Cambria"/>
          <w:sz w:val="24"/>
          <w:szCs w:val="24"/>
        </w:rPr>
        <w:t>zmia</w:t>
      </w:r>
      <w:r w:rsidRPr="00CB2BBE">
        <w:rPr>
          <w:rFonts w:ascii="Cambria" w:hAnsi="Cambria"/>
          <w:spacing w:val="-5"/>
          <w:sz w:val="24"/>
          <w:szCs w:val="24"/>
        </w:rPr>
        <w:t xml:space="preserve">n </w:t>
      </w:r>
      <w:r w:rsidRPr="00CB2BBE">
        <w:rPr>
          <w:rFonts w:ascii="Cambria" w:hAnsi="Cambria"/>
          <w:sz w:val="24"/>
          <w:szCs w:val="24"/>
        </w:rPr>
        <w:t>wysokośc</w:t>
      </w:r>
      <w:r w:rsidRPr="00CB2BBE">
        <w:rPr>
          <w:rFonts w:ascii="Cambria" w:hAnsi="Cambria"/>
          <w:spacing w:val="-7"/>
          <w:sz w:val="24"/>
          <w:szCs w:val="24"/>
        </w:rPr>
        <w:t xml:space="preserve">i </w:t>
      </w:r>
      <w:r w:rsidRPr="00CB2BBE">
        <w:rPr>
          <w:rFonts w:ascii="Cambria" w:hAnsi="Cambria"/>
          <w:sz w:val="24"/>
          <w:szCs w:val="24"/>
        </w:rPr>
        <w:t>wynagrodzeni</w:t>
      </w:r>
      <w:r w:rsidRPr="00CB2BBE">
        <w:rPr>
          <w:rFonts w:ascii="Cambria" w:hAnsi="Cambria"/>
          <w:spacing w:val="-9"/>
          <w:sz w:val="24"/>
          <w:szCs w:val="24"/>
        </w:rPr>
        <w:t xml:space="preserve">a </w:t>
      </w:r>
      <w:r w:rsidRPr="00CB2BBE">
        <w:rPr>
          <w:rFonts w:ascii="Cambria" w:hAnsi="Cambria"/>
          <w:sz w:val="24"/>
          <w:szCs w:val="24"/>
        </w:rPr>
        <w:t>Wykonawcy</w:t>
      </w:r>
      <w:r w:rsidRPr="00CB2BBE">
        <w:rPr>
          <w:rFonts w:ascii="Cambria" w:hAnsi="Cambria"/>
          <w:spacing w:val="-9"/>
          <w:sz w:val="24"/>
          <w:szCs w:val="24"/>
        </w:rPr>
        <w:t xml:space="preserve">, </w:t>
      </w:r>
      <w:r w:rsidRPr="00CB2BBE">
        <w:rPr>
          <w:rFonts w:ascii="Cambria" w:hAnsi="Cambria"/>
          <w:sz w:val="24"/>
          <w:szCs w:val="24"/>
        </w:rPr>
        <w:t>dokonanyc</w:t>
      </w:r>
      <w:r w:rsidRPr="00CB2BBE">
        <w:rPr>
          <w:rFonts w:ascii="Cambria" w:hAnsi="Cambria"/>
          <w:spacing w:val="-8"/>
          <w:sz w:val="24"/>
          <w:szCs w:val="24"/>
        </w:rPr>
        <w:t xml:space="preserve">h </w:t>
      </w:r>
      <w:r w:rsidRPr="00CB2BBE">
        <w:rPr>
          <w:rFonts w:ascii="Cambria" w:hAnsi="Cambria"/>
          <w:sz w:val="24"/>
          <w:szCs w:val="24"/>
        </w:rPr>
        <w:t xml:space="preserve">na podstawie postanowień niniejszego ustępu nie może być wyższa niż </w:t>
      </w:r>
      <w:r w:rsidRPr="00CB2BBE">
        <w:rPr>
          <w:rFonts w:ascii="Cambria" w:hAnsi="Cambria"/>
          <w:smallCaps/>
          <w:sz w:val="24"/>
          <w:szCs w:val="24"/>
        </w:rPr>
        <w:t xml:space="preserve"> 1,5</w:t>
      </w:r>
      <w:r w:rsidRPr="00CB2BBE">
        <w:rPr>
          <w:rFonts w:ascii="Cambria" w:hAnsi="Cambria"/>
          <w:sz w:val="24"/>
          <w:szCs w:val="24"/>
        </w:rPr>
        <w:t xml:space="preserve"> %</w:t>
      </w:r>
      <w:r w:rsidRPr="00B7779C">
        <w:rPr>
          <w:rFonts w:ascii="Cambria" w:hAnsi="Cambria"/>
          <w:sz w:val="24"/>
          <w:szCs w:val="24"/>
        </w:rPr>
        <w:t xml:space="preserve">   w stosunku do pierwotnej wartośc</w:t>
      </w:r>
      <w:r w:rsidRPr="00B7779C">
        <w:rPr>
          <w:rFonts w:ascii="Cambria" w:hAnsi="Cambria"/>
          <w:spacing w:val="-34"/>
          <w:sz w:val="24"/>
          <w:szCs w:val="24"/>
        </w:rPr>
        <w:t xml:space="preserve">i </w:t>
      </w:r>
      <w:r w:rsidRPr="00B7779C">
        <w:rPr>
          <w:rFonts w:ascii="Cambria" w:hAnsi="Cambria"/>
          <w:sz w:val="24"/>
          <w:szCs w:val="24"/>
        </w:rPr>
        <w:t>umowy.</w:t>
      </w:r>
    </w:p>
    <w:p w:rsidR="00293553" w:rsidRPr="00B7779C" w:rsidRDefault="00293553" w:rsidP="00293553">
      <w:pPr>
        <w:pStyle w:val="Akapitzlist"/>
        <w:numPr>
          <w:ilvl w:val="1"/>
          <w:numId w:val="105"/>
        </w:numPr>
        <w:tabs>
          <w:tab w:val="clear" w:pos="66"/>
          <w:tab w:val="num" w:pos="0"/>
          <w:tab w:val="left" w:pos="1190"/>
        </w:tabs>
        <w:suppressAutoHyphens/>
        <w:spacing w:before="5" w:after="0" w:line="278" w:lineRule="auto"/>
        <w:ind w:left="1190" w:right="615"/>
        <w:contextualSpacing w:val="0"/>
        <w:jc w:val="both"/>
        <w:rPr>
          <w:rFonts w:ascii="Cambria" w:hAnsi="Cambria"/>
          <w:sz w:val="24"/>
          <w:szCs w:val="24"/>
        </w:rPr>
      </w:pPr>
      <w:r w:rsidRPr="00B7779C">
        <w:rPr>
          <w:rFonts w:ascii="Cambria" w:hAnsi="Cambria"/>
          <w:sz w:val="24"/>
          <w:szCs w:val="24"/>
        </w:rPr>
        <w:t>zmiana</w:t>
      </w:r>
      <w:r w:rsidRPr="00B7779C">
        <w:rPr>
          <w:rFonts w:ascii="Cambria" w:hAnsi="Cambria"/>
          <w:spacing w:val="-9"/>
          <w:sz w:val="24"/>
          <w:szCs w:val="24"/>
        </w:rPr>
        <w:t xml:space="preserve"> </w:t>
      </w:r>
      <w:r w:rsidRPr="00B7779C">
        <w:rPr>
          <w:rFonts w:ascii="Cambria" w:hAnsi="Cambria"/>
          <w:sz w:val="24"/>
          <w:szCs w:val="24"/>
        </w:rPr>
        <w:t>wynagrodzenia</w:t>
      </w:r>
      <w:r w:rsidRPr="00B7779C">
        <w:rPr>
          <w:rFonts w:ascii="Cambria" w:hAnsi="Cambria"/>
          <w:spacing w:val="-2"/>
          <w:sz w:val="24"/>
          <w:szCs w:val="24"/>
        </w:rPr>
        <w:t xml:space="preserve"> </w:t>
      </w:r>
      <w:r w:rsidRPr="00B7779C">
        <w:rPr>
          <w:rFonts w:ascii="Cambria" w:hAnsi="Cambria"/>
          <w:sz w:val="24"/>
          <w:szCs w:val="24"/>
        </w:rPr>
        <w:t>w</w:t>
      </w:r>
      <w:r w:rsidRPr="00B7779C">
        <w:rPr>
          <w:rFonts w:ascii="Cambria" w:hAnsi="Cambria"/>
          <w:spacing w:val="-7"/>
          <w:sz w:val="24"/>
          <w:szCs w:val="24"/>
        </w:rPr>
        <w:t xml:space="preserve"> </w:t>
      </w:r>
      <w:r w:rsidRPr="00B7779C">
        <w:rPr>
          <w:rFonts w:ascii="Cambria" w:hAnsi="Cambria"/>
          <w:sz w:val="24"/>
          <w:szCs w:val="24"/>
        </w:rPr>
        <w:t>oparciu</w:t>
      </w:r>
      <w:r w:rsidRPr="00B7779C">
        <w:rPr>
          <w:rFonts w:ascii="Cambria" w:hAnsi="Cambria"/>
          <w:spacing w:val="-7"/>
          <w:sz w:val="24"/>
          <w:szCs w:val="24"/>
        </w:rPr>
        <w:t xml:space="preserve"> </w:t>
      </w:r>
      <w:r w:rsidRPr="00B7779C">
        <w:rPr>
          <w:rFonts w:ascii="Cambria" w:hAnsi="Cambria"/>
          <w:sz w:val="24"/>
          <w:szCs w:val="24"/>
        </w:rPr>
        <w:t>o</w:t>
      </w:r>
      <w:r w:rsidRPr="00B7779C">
        <w:rPr>
          <w:rFonts w:ascii="Cambria" w:hAnsi="Cambria"/>
          <w:spacing w:val="-8"/>
          <w:sz w:val="24"/>
          <w:szCs w:val="24"/>
        </w:rPr>
        <w:t xml:space="preserve"> </w:t>
      </w:r>
      <w:r w:rsidRPr="00B7779C">
        <w:rPr>
          <w:rFonts w:ascii="Cambria" w:hAnsi="Cambria"/>
          <w:sz w:val="24"/>
          <w:szCs w:val="24"/>
        </w:rPr>
        <w:t>niniejszy</w:t>
      </w:r>
      <w:r w:rsidRPr="00B7779C">
        <w:rPr>
          <w:rFonts w:ascii="Cambria" w:hAnsi="Cambria"/>
          <w:spacing w:val="-9"/>
          <w:sz w:val="24"/>
          <w:szCs w:val="24"/>
        </w:rPr>
        <w:t xml:space="preserve"> </w:t>
      </w:r>
      <w:r w:rsidRPr="00B7779C">
        <w:rPr>
          <w:rFonts w:ascii="Cambria" w:hAnsi="Cambria"/>
          <w:sz w:val="24"/>
          <w:szCs w:val="24"/>
        </w:rPr>
        <w:t>ustęp</w:t>
      </w:r>
      <w:r w:rsidRPr="00B7779C">
        <w:rPr>
          <w:rFonts w:ascii="Cambria" w:hAnsi="Cambria"/>
          <w:spacing w:val="-6"/>
          <w:sz w:val="24"/>
          <w:szCs w:val="24"/>
        </w:rPr>
        <w:t xml:space="preserve"> </w:t>
      </w:r>
      <w:r w:rsidRPr="00B7779C">
        <w:rPr>
          <w:rFonts w:ascii="Cambria" w:hAnsi="Cambria"/>
          <w:sz w:val="24"/>
          <w:szCs w:val="24"/>
        </w:rPr>
        <w:t>wymaga</w:t>
      </w:r>
      <w:r w:rsidRPr="00B7779C">
        <w:rPr>
          <w:rFonts w:ascii="Cambria" w:hAnsi="Cambria"/>
          <w:spacing w:val="-6"/>
          <w:sz w:val="24"/>
          <w:szCs w:val="24"/>
        </w:rPr>
        <w:t xml:space="preserve"> </w:t>
      </w:r>
      <w:r w:rsidRPr="00B7779C">
        <w:rPr>
          <w:rFonts w:ascii="Cambria" w:hAnsi="Cambria"/>
          <w:sz w:val="24"/>
          <w:szCs w:val="24"/>
        </w:rPr>
        <w:t>zgodnej</w:t>
      </w:r>
      <w:r w:rsidRPr="00B7779C">
        <w:rPr>
          <w:rFonts w:ascii="Cambria" w:hAnsi="Cambria"/>
          <w:spacing w:val="-4"/>
          <w:sz w:val="24"/>
          <w:szCs w:val="24"/>
        </w:rPr>
        <w:t xml:space="preserve"> </w:t>
      </w:r>
      <w:r w:rsidRPr="00B7779C">
        <w:rPr>
          <w:rFonts w:ascii="Cambria" w:hAnsi="Cambria"/>
          <w:sz w:val="24"/>
          <w:szCs w:val="24"/>
        </w:rPr>
        <w:t>woli</w:t>
      </w:r>
      <w:r w:rsidRPr="00B7779C">
        <w:rPr>
          <w:rFonts w:ascii="Cambria" w:hAnsi="Cambria"/>
          <w:spacing w:val="-9"/>
          <w:sz w:val="24"/>
          <w:szCs w:val="24"/>
        </w:rPr>
        <w:t xml:space="preserve"> </w:t>
      </w:r>
      <w:r w:rsidRPr="00B7779C">
        <w:rPr>
          <w:rFonts w:ascii="Cambria" w:hAnsi="Cambria"/>
          <w:sz w:val="24"/>
          <w:szCs w:val="24"/>
        </w:rPr>
        <w:t>obu stron wyrażonej aneksem do</w:t>
      </w:r>
      <w:r w:rsidRPr="00B7779C">
        <w:rPr>
          <w:rFonts w:ascii="Cambria" w:hAnsi="Cambria"/>
          <w:spacing w:val="-25"/>
          <w:sz w:val="24"/>
          <w:szCs w:val="24"/>
        </w:rPr>
        <w:t xml:space="preserve"> </w:t>
      </w:r>
      <w:r w:rsidRPr="00B7779C">
        <w:rPr>
          <w:rFonts w:ascii="Cambria" w:hAnsi="Cambria"/>
          <w:sz w:val="24"/>
          <w:szCs w:val="24"/>
        </w:rPr>
        <w:t>umowy.</w:t>
      </w:r>
    </w:p>
    <w:p w:rsidR="00BB50F3" w:rsidRDefault="00BB50F3" w:rsidP="00293553">
      <w:pPr>
        <w:pStyle w:val="m8069290857866364993gmail-text-justify"/>
        <w:shd w:val="clear" w:color="auto" w:fill="FFFFFF"/>
        <w:spacing w:before="0" w:beforeAutospacing="0" w:after="0" w:afterAutospacing="0" w:line="276" w:lineRule="auto"/>
        <w:rPr>
          <w:rFonts w:ascii="Cambria" w:hAnsi="Cambria" w:cs="Calibri"/>
          <w:color w:val="000000"/>
        </w:rPr>
      </w:pPr>
    </w:p>
    <w:p w:rsidR="00FC293D" w:rsidRPr="00132FD7" w:rsidRDefault="00FC293D" w:rsidP="00132FD7">
      <w:pPr>
        <w:tabs>
          <w:tab w:val="left" w:pos="426"/>
          <w:tab w:val="left" w:pos="1269"/>
          <w:tab w:val="left" w:pos="1270"/>
        </w:tabs>
        <w:autoSpaceDE w:val="0"/>
        <w:autoSpaceDN w:val="0"/>
        <w:spacing w:after="0" w:line="240" w:lineRule="auto"/>
        <w:ind w:right="144"/>
        <w:rPr>
          <w:rFonts w:ascii="Cambria" w:hAnsi="Cambria"/>
          <w:sz w:val="24"/>
          <w:szCs w:val="24"/>
        </w:rPr>
      </w:pPr>
    </w:p>
    <w:p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1</w:t>
      </w:r>
      <w:r w:rsidR="009B0528">
        <w:rPr>
          <w:rFonts w:ascii="Cambria" w:hAnsi="Cambria"/>
          <w:b/>
          <w:bCs/>
          <w:sz w:val="24"/>
          <w:szCs w:val="24"/>
        </w:rPr>
        <w:t>9</w:t>
      </w:r>
    </w:p>
    <w:p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Ochrona danych osobowych </w:t>
      </w:r>
    </w:p>
    <w:p w:rsidR="00A671E3" w:rsidRPr="00EC702D" w:rsidRDefault="00A671E3" w:rsidP="007B2E3C">
      <w:pPr>
        <w:pStyle w:val="Akapitzlist"/>
        <w:numPr>
          <w:ilvl w:val="0"/>
          <w:numId w:val="39"/>
        </w:numPr>
        <w:spacing w:after="0"/>
        <w:ind w:left="426" w:hanging="426"/>
        <w:jc w:val="both"/>
        <w:rPr>
          <w:rFonts w:ascii="Cambria" w:hAnsi="Cambria"/>
          <w:color w:val="000000"/>
          <w:sz w:val="24"/>
          <w:szCs w:val="24"/>
          <w:lang w:eastAsia="zh-CN"/>
        </w:rPr>
      </w:pPr>
      <w:r w:rsidRPr="00EC702D">
        <w:rPr>
          <w:rFonts w:ascii="Cambria" w:hAnsi="Cambria"/>
          <w:color w:val="000000"/>
          <w:sz w:val="24"/>
          <w:szCs w:val="24"/>
        </w:rPr>
        <w:t xml:space="preserve">Jeżeli w trakcie realizacji umowy dojdzie do przekazania wykonawcy danych osobowych niezbędnych do realizacji zamówienia, zamawiający będzie ich administratorem w rozumieniu art. 4 </w:t>
      </w:r>
      <w:proofErr w:type="spellStart"/>
      <w:r w:rsidRPr="00EC702D">
        <w:rPr>
          <w:rFonts w:ascii="Cambria" w:hAnsi="Cambria"/>
          <w:color w:val="000000"/>
          <w:sz w:val="24"/>
          <w:szCs w:val="24"/>
        </w:rPr>
        <w:t>pkt</w:t>
      </w:r>
      <w:proofErr w:type="spellEnd"/>
      <w:r w:rsidRPr="00EC702D">
        <w:rPr>
          <w:rFonts w:ascii="Cambria" w:hAnsi="Cambria"/>
          <w:color w:val="000000"/>
          <w:sz w:val="24"/>
          <w:szCs w:val="24"/>
        </w:rPr>
        <w:t xml:space="preserve"> 7 Rozporządzenia PE i Rady (UE) 2016/679 z dnia 27 kwietnia 2016 r. (zwane dalej „Rozporządzeniem”), </w:t>
      </w:r>
      <w:r w:rsidR="003C676C">
        <w:rPr>
          <w:rFonts w:ascii="Cambria" w:hAnsi="Cambria"/>
          <w:color w:val="000000"/>
          <w:sz w:val="24"/>
          <w:szCs w:val="24"/>
        </w:rPr>
        <w:br/>
      </w:r>
      <w:r w:rsidRPr="00EC702D">
        <w:rPr>
          <w:rFonts w:ascii="Cambria" w:hAnsi="Cambria"/>
          <w:color w:val="000000"/>
          <w:sz w:val="24"/>
          <w:szCs w:val="24"/>
        </w:rPr>
        <w:lastRenderedPageBreak/>
        <w:t xml:space="preserve">a Wykonawca – podmiotem przetwarzającym te dane w rozumieniu </w:t>
      </w:r>
      <w:proofErr w:type="spellStart"/>
      <w:r w:rsidRPr="00EC702D">
        <w:rPr>
          <w:rFonts w:ascii="Cambria" w:hAnsi="Cambria"/>
          <w:color w:val="000000"/>
          <w:sz w:val="24"/>
          <w:szCs w:val="24"/>
        </w:rPr>
        <w:t>pkt</w:t>
      </w:r>
      <w:proofErr w:type="spellEnd"/>
      <w:r w:rsidRPr="00EC702D">
        <w:rPr>
          <w:rFonts w:ascii="Cambria" w:hAnsi="Cambria"/>
          <w:color w:val="000000"/>
          <w:sz w:val="24"/>
          <w:szCs w:val="24"/>
        </w:rPr>
        <w:t xml:space="preserve"> 8 tego przepisu.</w:t>
      </w:r>
    </w:p>
    <w:p w:rsidR="00A671E3" w:rsidRPr="00EC702D" w:rsidRDefault="00A671E3" w:rsidP="007B2E3C">
      <w:pPr>
        <w:pStyle w:val="Akapitzlist"/>
        <w:numPr>
          <w:ilvl w:val="0"/>
          <w:numId w:val="39"/>
        </w:numPr>
        <w:spacing w:after="0"/>
        <w:ind w:left="426" w:hanging="426"/>
        <w:jc w:val="both"/>
        <w:rPr>
          <w:rFonts w:ascii="Cambria" w:hAnsi="Cambria"/>
          <w:color w:val="000000"/>
          <w:sz w:val="24"/>
          <w:szCs w:val="24"/>
        </w:rPr>
      </w:pPr>
      <w:r w:rsidRPr="00EC702D">
        <w:rPr>
          <w:rFonts w:ascii="Cambria" w:hAnsi="Cambria"/>
          <w:color w:val="000000"/>
          <w:sz w:val="24"/>
          <w:szCs w:val="24"/>
        </w:rPr>
        <w:t>Zamawiający powierza Wykonawcy, w trybie art. 28 Rozporządzenia dane osobowe do przetwarzania, wyłącznie w celu wykonania przedmiotu niniejszej umowy.</w:t>
      </w:r>
    </w:p>
    <w:p w:rsidR="00A671E3" w:rsidRPr="00EC702D" w:rsidRDefault="00A671E3" w:rsidP="007B2E3C">
      <w:pPr>
        <w:pStyle w:val="Akapitzlist"/>
        <w:numPr>
          <w:ilvl w:val="0"/>
          <w:numId w:val="39"/>
        </w:numPr>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w:t>
      </w:r>
    </w:p>
    <w:p w:rsidR="00A671E3" w:rsidRPr="00EC702D" w:rsidRDefault="00A671E3" w:rsidP="007B2E3C">
      <w:pPr>
        <w:pStyle w:val="Akapitzlist"/>
        <w:numPr>
          <w:ilvl w:val="1"/>
          <w:numId w:val="40"/>
        </w:numPr>
        <w:spacing w:after="0"/>
        <w:ind w:left="709" w:hanging="283"/>
        <w:jc w:val="both"/>
        <w:rPr>
          <w:rFonts w:ascii="Cambria" w:hAnsi="Cambria"/>
          <w:color w:val="000000"/>
          <w:sz w:val="24"/>
          <w:szCs w:val="24"/>
        </w:rPr>
      </w:pPr>
      <w:r w:rsidRPr="00EC702D">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rsidR="00A671E3" w:rsidRPr="00EC702D" w:rsidRDefault="00A671E3" w:rsidP="007B2E3C">
      <w:pPr>
        <w:pStyle w:val="Akapitzlist"/>
        <w:numPr>
          <w:ilvl w:val="1"/>
          <w:numId w:val="40"/>
        </w:numPr>
        <w:spacing w:after="0"/>
        <w:ind w:left="709" w:hanging="283"/>
        <w:jc w:val="both"/>
        <w:rPr>
          <w:rFonts w:ascii="Cambria" w:hAnsi="Cambria"/>
          <w:color w:val="000000"/>
          <w:sz w:val="24"/>
          <w:szCs w:val="24"/>
        </w:rPr>
      </w:pPr>
      <w:r w:rsidRPr="00EC702D">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A671E3" w:rsidRPr="00EC702D" w:rsidRDefault="00A671E3" w:rsidP="007B2E3C">
      <w:pPr>
        <w:pStyle w:val="Akapitzlist"/>
        <w:numPr>
          <w:ilvl w:val="1"/>
          <w:numId w:val="40"/>
        </w:numPr>
        <w:spacing w:after="0"/>
        <w:ind w:left="709" w:hanging="283"/>
        <w:jc w:val="both"/>
        <w:rPr>
          <w:rFonts w:ascii="Cambria" w:hAnsi="Cambria"/>
          <w:color w:val="000000"/>
          <w:sz w:val="24"/>
          <w:szCs w:val="24"/>
        </w:rPr>
      </w:pPr>
      <w:r w:rsidRPr="00EC702D">
        <w:rPr>
          <w:rFonts w:ascii="Cambria" w:hAnsi="Cambria"/>
          <w:color w:val="000000"/>
          <w:sz w:val="24"/>
          <w:szCs w:val="24"/>
        </w:rPr>
        <w:t>dołożyć należytej staranności przy przetwarzaniu powierzonych danych osobowych,</w:t>
      </w:r>
    </w:p>
    <w:p w:rsidR="00A671E3" w:rsidRPr="00EC702D" w:rsidRDefault="00A671E3" w:rsidP="007B2E3C">
      <w:pPr>
        <w:pStyle w:val="Akapitzlist"/>
        <w:numPr>
          <w:ilvl w:val="1"/>
          <w:numId w:val="40"/>
        </w:numPr>
        <w:spacing w:after="0"/>
        <w:ind w:left="709" w:hanging="283"/>
        <w:jc w:val="both"/>
        <w:rPr>
          <w:rFonts w:ascii="Cambria" w:hAnsi="Cambria"/>
          <w:color w:val="000000"/>
          <w:sz w:val="24"/>
          <w:szCs w:val="24"/>
        </w:rPr>
      </w:pPr>
      <w:r w:rsidRPr="00EC702D">
        <w:rPr>
          <w:rFonts w:ascii="Cambria" w:hAnsi="Cambria"/>
          <w:color w:val="000000"/>
          <w:sz w:val="24"/>
          <w:szCs w:val="24"/>
        </w:rPr>
        <w:t>do nadania upoważnień do przetwarzania danych osobowych wszystkim osobom, które będą przetwarzały powierzone dane w celu realizacji niniejszej umowy,</w:t>
      </w:r>
    </w:p>
    <w:p w:rsidR="00A671E3" w:rsidRPr="00EC702D" w:rsidRDefault="00A671E3" w:rsidP="007B2E3C">
      <w:pPr>
        <w:pStyle w:val="Akapitzlist"/>
        <w:numPr>
          <w:ilvl w:val="1"/>
          <w:numId w:val="40"/>
        </w:numPr>
        <w:spacing w:after="0"/>
        <w:ind w:left="709" w:hanging="283"/>
        <w:jc w:val="both"/>
        <w:rPr>
          <w:rFonts w:ascii="Cambria" w:hAnsi="Cambria"/>
          <w:color w:val="000000"/>
          <w:sz w:val="24"/>
          <w:szCs w:val="24"/>
        </w:rPr>
      </w:pPr>
      <w:r w:rsidRPr="00EC702D">
        <w:rPr>
          <w:rFonts w:ascii="Cambria" w:hAnsi="Cambria"/>
          <w:color w:val="000000"/>
          <w:sz w:val="24"/>
          <w:szCs w:val="24"/>
        </w:rPr>
        <w:t xml:space="preserve">zapewnić zachowanie w tajemnicy (o której mowa w art. 28 ust 3 </w:t>
      </w:r>
      <w:proofErr w:type="spellStart"/>
      <w:r w:rsidRPr="00EC702D">
        <w:rPr>
          <w:rFonts w:ascii="Cambria" w:hAnsi="Cambria"/>
          <w:color w:val="000000"/>
          <w:sz w:val="24"/>
          <w:szCs w:val="24"/>
        </w:rPr>
        <w:t>pkt</w:t>
      </w:r>
      <w:proofErr w:type="spellEnd"/>
      <w:r w:rsidRPr="00EC702D">
        <w:rPr>
          <w:rFonts w:ascii="Cambria" w:hAnsi="Cambria"/>
          <w:color w:val="000000"/>
          <w:sz w:val="24"/>
          <w:szCs w:val="24"/>
        </w:rPr>
        <w:t xml:space="preserve"> b Rozporządzenia) przetwarzanych danych przez osoby, które upoważnia do przetwarzania danych osobowych w celu realizacji niniejszej umowy, zarówno w trakcie zatrudnienia ich w Podmiocie przetwarzającym, jak i po jego ustaniu.</w:t>
      </w:r>
    </w:p>
    <w:p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pomaga Zamawiającemu w niezbędnym zakresie wywiązywać się </w:t>
      </w:r>
      <w:r w:rsidR="003C676C">
        <w:rPr>
          <w:rFonts w:ascii="Cambria" w:hAnsi="Cambria"/>
          <w:color w:val="000000"/>
          <w:sz w:val="24"/>
          <w:szCs w:val="24"/>
        </w:rPr>
        <w:br/>
      </w:r>
      <w:r w:rsidRPr="00EC702D">
        <w:rPr>
          <w:rFonts w:ascii="Cambria" w:hAnsi="Cambria"/>
          <w:color w:val="000000"/>
          <w:sz w:val="24"/>
          <w:szCs w:val="24"/>
        </w:rPr>
        <w:t xml:space="preserve">z obowiązku odpowiadania na żądania osoby, której dane dotyczą </w:t>
      </w:r>
      <w:r w:rsidR="003C676C">
        <w:rPr>
          <w:rFonts w:ascii="Cambria" w:hAnsi="Cambria"/>
          <w:color w:val="000000"/>
          <w:sz w:val="24"/>
          <w:szCs w:val="24"/>
        </w:rPr>
        <w:br/>
      </w:r>
      <w:r w:rsidRPr="00EC702D">
        <w:rPr>
          <w:rFonts w:ascii="Cambria" w:hAnsi="Cambria"/>
          <w:color w:val="000000"/>
          <w:sz w:val="24"/>
          <w:szCs w:val="24"/>
        </w:rPr>
        <w:t xml:space="preserve">oraz wywiązywania się z obowiązków określonych w art. 32-36 Rozporządzenia. </w:t>
      </w:r>
    </w:p>
    <w:p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Zamawiający, zgodnie z art. 28 ust. 3 </w:t>
      </w:r>
      <w:proofErr w:type="spellStart"/>
      <w:r w:rsidRPr="00EC702D">
        <w:rPr>
          <w:rFonts w:ascii="Cambria" w:hAnsi="Cambria"/>
          <w:color w:val="000000"/>
          <w:sz w:val="24"/>
          <w:szCs w:val="24"/>
        </w:rPr>
        <w:t>pkt</w:t>
      </w:r>
      <w:proofErr w:type="spellEnd"/>
      <w:r w:rsidRPr="00EC702D">
        <w:rPr>
          <w:rFonts w:ascii="Cambria" w:hAnsi="Cambria"/>
          <w:color w:val="000000"/>
          <w:sz w:val="24"/>
          <w:szCs w:val="24"/>
        </w:rPr>
        <w:t xml:space="preserve"> h) Rozporządzenia ma prawo kontroli, czy środki zastosowane przez Wykonawcę przy przetwarzaniu i zabezpieczeniu powierzonych danych osobowych spełniają postanowienia umowy, w tym zlecenia jej wykonania audytorowi.</w:t>
      </w:r>
    </w:p>
    <w:p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realizować będzie prawo kontroli w godzinach pracy Wykonawcy informując o kontroli minimum 3 dni przed planowanym jej przeprowadzeniem.</w:t>
      </w:r>
    </w:p>
    <w:p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usunięcia uchybień stwierdzonych podczas kontroli w terminie nie dłuższym niż 7 dni </w:t>
      </w:r>
    </w:p>
    <w:p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udostępnia Zamawiającemu wszelkie informacje niezbędne do wykazania spełnienia obowiązków określonych w art. 28 Rozporządzenia.</w:t>
      </w:r>
    </w:p>
    <w:p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lastRenderedPageBreak/>
        <w:t xml:space="preserve">Wykonawca może powierzyć dane osobowe objęte niniejszą umową do dalszego przetwarzania podwykonawcom jedynie w celu wykonania umowy po uzyskaniu uprzedniej pisemnej zgody Zamawiającego.  </w:t>
      </w:r>
    </w:p>
    <w:p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Podwykonawca, winien spełniać te same gwarancje i obowiązki jakie zostały nałożone na Wykonawcę. </w:t>
      </w:r>
    </w:p>
    <w:p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ponosi pełną odpowiedzialność wobec Zamawiającego za działanie podwykonawcy w zakresie obowiązku ochrony danych.</w:t>
      </w:r>
    </w:p>
    <w:p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niezwłocznego poinformowania Zamawiającego </w:t>
      </w:r>
      <w:r w:rsidR="003C676C">
        <w:rPr>
          <w:rFonts w:ascii="Cambria" w:hAnsi="Cambria"/>
          <w:color w:val="000000"/>
          <w:sz w:val="24"/>
          <w:szCs w:val="24"/>
        </w:rPr>
        <w:br/>
      </w:r>
      <w:r w:rsidRPr="00EC702D">
        <w:rPr>
          <w:rFonts w:ascii="Cambria" w:hAnsi="Cambria"/>
          <w:color w:val="000000"/>
          <w:sz w:val="24"/>
          <w:szCs w:val="24"/>
        </w:rPr>
        <w:t xml:space="preserve">o jakimkolwiek postępowaniu, w szczególności administracyjnym lub sądowym, dotyczącym przetwarzania przez Wykonawcę danych osobowych określonych </w:t>
      </w:r>
      <w:r w:rsidR="003C676C">
        <w:rPr>
          <w:rFonts w:ascii="Cambria" w:hAnsi="Cambria"/>
          <w:color w:val="000000"/>
          <w:sz w:val="24"/>
          <w:szCs w:val="24"/>
        </w:rPr>
        <w:br/>
      </w:r>
      <w:r w:rsidRPr="00EC702D">
        <w:rPr>
          <w:rFonts w:ascii="Cambria" w:hAnsi="Cambria"/>
          <w:color w:val="000000"/>
          <w:sz w:val="24"/>
          <w:szCs w:val="24"/>
        </w:rPr>
        <w:t xml:space="preserve">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A671E3" w:rsidRPr="00EC702D" w:rsidRDefault="00A671E3" w:rsidP="007B2E3C">
      <w:pPr>
        <w:pStyle w:val="Akapitzlist"/>
        <w:numPr>
          <w:ilvl w:val="0"/>
          <w:numId w:val="39"/>
        </w:numPr>
        <w:spacing w:after="0"/>
        <w:ind w:left="567" w:hanging="567"/>
        <w:jc w:val="both"/>
        <w:rPr>
          <w:rFonts w:ascii="Cambria" w:hAnsi="Cambria"/>
          <w:color w:val="000000"/>
          <w:sz w:val="24"/>
          <w:szCs w:val="24"/>
        </w:rPr>
      </w:pPr>
      <w:r w:rsidRPr="00EC702D">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A671E3" w:rsidRPr="00EC702D" w:rsidRDefault="00A671E3" w:rsidP="007B2E3C">
      <w:pPr>
        <w:pStyle w:val="Akapitzlist"/>
        <w:numPr>
          <w:ilvl w:val="0"/>
          <w:numId w:val="39"/>
        </w:numPr>
        <w:spacing w:after="0"/>
        <w:ind w:left="567" w:hanging="567"/>
        <w:jc w:val="both"/>
        <w:rPr>
          <w:rFonts w:ascii="Cambria" w:hAnsi="Cambria"/>
          <w:color w:val="000000"/>
          <w:sz w:val="24"/>
          <w:szCs w:val="24"/>
        </w:rPr>
      </w:pPr>
      <w:r w:rsidRPr="00EC702D">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A671E3" w:rsidRPr="00EC702D" w:rsidRDefault="00A671E3" w:rsidP="007B2E3C">
      <w:pPr>
        <w:pStyle w:val="Akapitzlist"/>
        <w:numPr>
          <w:ilvl w:val="0"/>
          <w:numId w:val="39"/>
        </w:numPr>
        <w:spacing w:after="0"/>
        <w:ind w:left="567" w:hanging="567"/>
        <w:jc w:val="both"/>
        <w:rPr>
          <w:rFonts w:ascii="Cambria" w:hAnsi="Cambria"/>
          <w:color w:val="000000"/>
          <w:sz w:val="24"/>
          <w:szCs w:val="24"/>
        </w:rPr>
      </w:pPr>
      <w:r w:rsidRPr="00EC702D">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A671E3" w:rsidRPr="00EC702D" w:rsidRDefault="00A671E3" w:rsidP="007B2E3C">
      <w:pPr>
        <w:pStyle w:val="Akapitzlist"/>
        <w:numPr>
          <w:ilvl w:val="0"/>
          <w:numId w:val="39"/>
        </w:numPr>
        <w:spacing w:after="0"/>
        <w:ind w:left="567" w:hanging="567"/>
        <w:jc w:val="both"/>
        <w:rPr>
          <w:rFonts w:ascii="Cambria" w:hAnsi="Cambria"/>
          <w:color w:val="000000"/>
          <w:sz w:val="24"/>
          <w:szCs w:val="24"/>
        </w:rPr>
      </w:pPr>
      <w:r w:rsidRPr="00EC702D">
        <w:rPr>
          <w:rFonts w:ascii="Cambria" w:hAnsi="Cambria"/>
          <w:color w:val="000000"/>
          <w:sz w:val="24"/>
          <w:szCs w:val="24"/>
        </w:rPr>
        <w:t>W sprawach nieuregulowanych niniejszym paragrafem, zastosowanie będą miały przepisy Kodeksu cywilnego, rozporządzenia RODO, Ustawy o ochronie danych osobowych.</w:t>
      </w:r>
    </w:p>
    <w:p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 </w:t>
      </w:r>
      <w:r w:rsidR="00F5569C">
        <w:rPr>
          <w:rFonts w:ascii="Cambria" w:hAnsi="Cambria"/>
          <w:b/>
          <w:bCs/>
          <w:sz w:val="24"/>
          <w:szCs w:val="24"/>
        </w:rPr>
        <w:t>20</w:t>
      </w:r>
    </w:p>
    <w:p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Wierzytelności</w:t>
      </w:r>
    </w:p>
    <w:p w:rsidR="00A671E3" w:rsidRPr="00EC702D" w:rsidRDefault="00A671E3" w:rsidP="00B83CE6">
      <w:pPr>
        <w:widowControl/>
        <w:suppressAutoHyphens w:val="0"/>
        <w:autoSpaceDE w:val="0"/>
        <w:autoSpaceDN w:val="0"/>
        <w:spacing w:after="0"/>
        <w:textAlignment w:val="auto"/>
        <w:rPr>
          <w:rFonts w:ascii="Cambria" w:eastAsia="Lucida Sans Unicode" w:hAnsi="Cambria"/>
          <w:kern w:val="3"/>
          <w:sz w:val="24"/>
          <w:szCs w:val="24"/>
          <w:lang w:eastAsia="pl-PL"/>
        </w:rPr>
      </w:pPr>
      <w:r w:rsidRPr="00EC702D">
        <w:rPr>
          <w:rFonts w:ascii="Cambria" w:eastAsia="Lucida Sans Unicode" w:hAnsi="Cambria"/>
          <w:kern w:val="3"/>
          <w:sz w:val="24"/>
          <w:szCs w:val="24"/>
          <w:lang w:eastAsia="pl-PL"/>
        </w:rPr>
        <w:t>Wykonawca nie może przenieść wierzytelności wynikających z niniejszej umowy na osobę trzecią bez uprzedniej zgody Zamawiającego, wyrażonej w formie pisemnej pod rygorem nieważności.</w:t>
      </w:r>
    </w:p>
    <w:p w:rsidR="00A671E3" w:rsidRDefault="00A671E3" w:rsidP="00B83CE6">
      <w:pPr>
        <w:autoSpaceDE w:val="0"/>
        <w:autoSpaceDN w:val="0"/>
        <w:spacing w:after="0"/>
        <w:jc w:val="center"/>
        <w:rPr>
          <w:rFonts w:ascii="Cambria" w:eastAsia="Calibri" w:hAnsi="Cambria"/>
          <w:b/>
          <w:bCs/>
          <w:sz w:val="24"/>
          <w:szCs w:val="24"/>
        </w:rPr>
      </w:pPr>
    </w:p>
    <w:p w:rsidR="00EF3F4F" w:rsidRPr="00E60B8C"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 2</w:t>
      </w:r>
      <w:r w:rsidR="009B0528">
        <w:rPr>
          <w:rFonts w:ascii="Cambria" w:eastAsia="Calibri" w:hAnsi="Cambria"/>
          <w:b/>
          <w:bCs/>
          <w:sz w:val="24"/>
          <w:szCs w:val="24"/>
        </w:rPr>
        <w:t>1</w:t>
      </w:r>
    </w:p>
    <w:p w:rsidR="00676EB1"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Polubowne rozwiązywanie sporów</w:t>
      </w:r>
    </w:p>
    <w:p w:rsidR="00676EB1" w:rsidRPr="00676EB1" w:rsidRDefault="00EF3F4F" w:rsidP="007B2E3C">
      <w:pPr>
        <w:pStyle w:val="Akapitzlist"/>
        <w:numPr>
          <w:ilvl w:val="3"/>
          <w:numId w:val="40"/>
        </w:numPr>
        <w:autoSpaceDE w:val="0"/>
        <w:autoSpaceDN w:val="0"/>
        <w:spacing w:after="0"/>
        <w:ind w:left="426" w:hanging="426"/>
        <w:jc w:val="both"/>
        <w:rPr>
          <w:rFonts w:ascii="Cambria" w:hAnsi="Cambria"/>
          <w:b/>
          <w:bCs/>
          <w:sz w:val="24"/>
          <w:szCs w:val="24"/>
        </w:rPr>
      </w:pPr>
      <w:r w:rsidRPr="00676EB1">
        <w:rPr>
          <w:rFonts w:ascii="Cambria" w:hAnsi="Cambria" w:cs="Open Sans"/>
          <w:sz w:val="24"/>
          <w:szCs w:val="24"/>
          <w:shd w:val="clear" w:color="auto" w:fill="FFFFFF"/>
        </w:rPr>
        <w:t xml:space="preserve">W przypadku zaistnienia pomiędzy stronami sporu wynikającego z umowy </w:t>
      </w:r>
      <w:r w:rsidR="00676EB1" w:rsidRPr="00676EB1">
        <w:rPr>
          <w:rFonts w:ascii="Cambria" w:hAnsi="Cambria" w:cs="Open Sans"/>
          <w:sz w:val="24"/>
          <w:szCs w:val="24"/>
          <w:shd w:val="clear" w:color="auto" w:fill="FFFFFF"/>
        </w:rPr>
        <w:br/>
      </w:r>
      <w:r w:rsidRPr="00676EB1">
        <w:rPr>
          <w:rFonts w:ascii="Cambria" w:hAnsi="Cambria" w:cs="Open Sans"/>
          <w:sz w:val="24"/>
          <w:szCs w:val="24"/>
          <w:shd w:val="clear" w:color="auto" w:fill="FFFFFF"/>
        </w:rPr>
        <w:t>lub pozostającego w związku z umową,</w:t>
      </w:r>
      <w:r w:rsidR="00E60B8C" w:rsidRPr="00676EB1">
        <w:rPr>
          <w:rFonts w:ascii="Cambria" w:hAnsi="Cambria" w:cs="Open Sans"/>
          <w:sz w:val="24"/>
          <w:szCs w:val="24"/>
          <w:shd w:val="clear" w:color="auto" w:fill="FFFFFF"/>
        </w:rPr>
        <w:t xml:space="preserve"> dla którego możliwe jest zawarcie ugody, </w:t>
      </w:r>
      <w:r w:rsidRPr="00676EB1">
        <w:rPr>
          <w:rFonts w:ascii="Cambria" w:hAnsi="Cambria" w:cs="Open Sans"/>
          <w:sz w:val="24"/>
          <w:szCs w:val="24"/>
          <w:shd w:val="clear" w:color="auto" w:fill="FFFFFF"/>
        </w:rPr>
        <w:t xml:space="preserve">strony zobowiązują się do jego rozwiązania w drodze mediacji. </w:t>
      </w:r>
    </w:p>
    <w:p w:rsidR="00EF3F4F" w:rsidRPr="00676EB1" w:rsidRDefault="00EF3F4F" w:rsidP="007B2E3C">
      <w:pPr>
        <w:pStyle w:val="Akapitzlist"/>
        <w:numPr>
          <w:ilvl w:val="3"/>
          <w:numId w:val="40"/>
        </w:numPr>
        <w:autoSpaceDE w:val="0"/>
        <w:autoSpaceDN w:val="0"/>
        <w:spacing w:after="0"/>
        <w:ind w:left="426" w:hanging="426"/>
        <w:jc w:val="both"/>
        <w:rPr>
          <w:rFonts w:ascii="Cambria" w:hAnsi="Cambria"/>
          <w:b/>
          <w:bCs/>
          <w:sz w:val="24"/>
          <w:szCs w:val="24"/>
        </w:rPr>
      </w:pPr>
      <w:r w:rsidRPr="00676EB1">
        <w:rPr>
          <w:rFonts w:ascii="Cambria" w:hAnsi="Cambria" w:cs="Open Sans"/>
          <w:sz w:val="24"/>
          <w:szCs w:val="24"/>
          <w:shd w:val="clear" w:color="auto" w:fill="FFFFFF"/>
        </w:rPr>
        <w:t>Mediacja prowadzona będzie przez Mediatorów Stałych Sądu Polubownego przy Prokuratorii Generalnej Rzeczypospolitej Polskiej zgodnie z Regulaminem tego Sądu.</w:t>
      </w:r>
    </w:p>
    <w:p w:rsidR="00EF3F4F" w:rsidRPr="00EC702D" w:rsidRDefault="00EF3F4F" w:rsidP="00B83CE6">
      <w:pPr>
        <w:autoSpaceDE w:val="0"/>
        <w:autoSpaceDN w:val="0"/>
        <w:spacing w:after="0"/>
        <w:jc w:val="center"/>
        <w:rPr>
          <w:rFonts w:ascii="Cambria" w:eastAsia="Calibri" w:hAnsi="Cambria"/>
          <w:b/>
          <w:bCs/>
          <w:sz w:val="24"/>
          <w:szCs w:val="24"/>
        </w:rPr>
      </w:pPr>
    </w:p>
    <w:p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r w:rsidR="009B0528">
        <w:rPr>
          <w:rFonts w:ascii="Cambria" w:eastAsia="Calibri" w:hAnsi="Cambria"/>
          <w:b/>
          <w:bCs/>
          <w:sz w:val="24"/>
          <w:szCs w:val="24"/>
        </w:rPr>
        <w:t>2</w:t>
      </w:r>
    </w:p>
    <w:p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Postanowienia końcowe</w:t>
      </w:r>
    </w:p>
    <w:p w:rsidR="00A671E3" w:rsidRPr="00EC702D" w:rsidRDefault="00A671E3" w:rsidP="007B2E3C">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W sprawach nieuregulowanych niniejszą umową stosuje się przepisy obowiązującego prawa, w szczególności Kodeksu </w:t>
      </w:r>
      <w:r w:rsidRPr="00EC702D">
        <w:rPr>
          <w:rFonts w:ascii="Cambria" w:hAnsi="Cambria" w:cs="Calibri"/>
          <w:sz w:val="24"/>
          <w:szCs w:val="24"/>
        </w:rPr>
        <w:t>cywilnego, Prawa zamówień publicznych, Prawa budowlanego oraz ustawy o prawie autorskim i prawach pokrewnych.</w:t>
      </w:r>
    </w:p>
    <w:p w:rsidR="00A671E3" w:rsidRPr="00EC702D" w:rsidRDefault="00A671E3" w:rsidP="007B2E3C">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w:t>
      </w:r>
      <w:r w:rsidR="003C676C">
        <w:rPr>
          <w:rFonts w:ascii="Cambria" w:hAnsi="Cambria" w:cs="Calibri"/>
          <w:color w:val="000000"/>
          <w:sz w:val="24"/>
          <w:szCs w:val="24"/>
        </w:rPr>
        <w:br/>
      </w:r>
      <w:r w:rsidRPr="00EC702D">
        <w:rPr>
          <w:rFonts w:ascii="Cambria" w:hAnsi="Cambria" w:cs="Calibri"/>
          <w:color w:val="000000"/>
          <w:sz w:val="24"/>
          <w:szCs w:val="24"/>
        </w:rPr>
        <w:t xml:space="preserve">z realizacją umowy. </w:t>
      </w:r>
    </w:p>
    <w:p w:rsidR="00A671E3" w:rsidRPr="00EC702D" w:rsidRDefault="00A671E3" w:rsidP="007B2E3C">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Wszelkie spory</w:t>
      </w:r>
      <w:r w:rsidR="00676EB1">
        <w:rPr>
          <w:rFonts w:ascii="Cambria" w:hAnsi="Cambria" w:cs="Calibri"/>
          <w:color w:val="000000"/>
          <w:sz w:val="24"/>
          <w:szCs w:val="24"/>
        </w:rPr>
        <w:t>, z zastrzeżeniem § 2</w:t>
      </w:r>
      <w:r w:rsidR="00976C0E">
        <w:rPr>
          <w:rFonts w:ascii="Cambria" w:hAnsi="Cambria" w:cs="Calibri"/>
          <w:color w:val="000000"/>
          <w:sz w:val="24"/>
          <w:szCs w:val="24"/>
        </w:rPr>
        <w:t>1</w:t>
      </w:r>
      <w:r w:rsidR="00676EB1">
        <w:rPr>
          <w:rFonts w:ascii="Cambria" w:hAnsi="Cambria" w:cs="Calibri"/>
          <w:color w:val="000000"/>
          <w:sz w:val="24"/>
          <w:szCs w:val="24"/>
        </w:rPr>
        <w:t xml:space="preserve"> Umowy,</w:t>
      </w:r>
      <w:r w:rsidRPr="00EC702D">
        <w:rPr>
          <w:rFonts w:ascii="Cambria" w:hAnsi="Cambria" w:cs="Calibri"/>
          <w:color w:val="000000"/>
          <w:sz w:val="24"/>
          <w:szCs w:val="24"/>
        </w:rPr>
        <w:t xml:space="preserve"> wynikające z niniejszej umowy lub powstające w związku z umową będą rozstrzygane przez sąd właściwy dla siedziby Zamawiającego. </w:t>
      </w:r>
    </w:p>
    <w:p w:rsidR="00A671E3" w:rsidRPr="00EC702D" w:rsidRDefault="00A671E3" w:rsidP="007B2E3C">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Umowę sporządzono w czterech jednobrzmiących egzemplarzach: trzy egzemplarze dla Zamawiającego, jeden egzemplarz dla Wykonawcy.</w:t>
      </w:r>
    </w:p>
    <w:p w:rsidR="00A671E3" w:rsidRPr="00E24B34" w:rsidRDefault="00A671E3" w:rsidP="007B2E3C">
      <w:pPr>
        <w:pStyle w:val="Akapitzlist"/>
        <w:numPr>
          <w:ilvl w:val="0"/>
          <w:numId w:val="38"/>
        </w:numPr>
        <w:autoSpaceDE w:val="0"/>
        <w:autoSpaceDN w:val="0"/>
        <w:adjustRightInd w:val="0"/>
        <w:spacing w:after="0"/>
        <w:ind w:left="426" w:hanging="426"/>
        <w:jc w:val="both"/>
        <w:rPr>
          <w:rFonts w:ascii="Cambria" w:hAnsi="Cambria" w:cs="Calibri"/>
          <w:sz w:val="24"/>
          <w:szCs w:val="24"/>
        </w:rPr>
      </w:pPr>
      <w:r w:rsidRPr="00E24B34">
        <w:rPr>
          <w:rFonts w:ascii="Cambria" w:hAnsi="Cambria" w:cs="Calibri"/>
          <w:color w:val="000000"/>
          <w:sz w:val="24"/>
          <w:szCs w:val="24"/>
        </w:rPr>
        <w:t>Załącznikami do umowy są:</w:t>
      </w:r>
    </w:p>
    <w:p w:rsidR="00A671E3" w:rsidRPr="00E24B34" w:rsidRDefault="00642F34" w:rsidP="00642F34">
      <w:pPr>
        <w:pStyle w:val="Akapitzlist"/>
        <w:autoSpaceDE w:val="0"/>
        <w:autoSpaceDN w:val="0"/>
        <w:adjustRightInd w:val="0"/>
        <w:spacing w:after="0"/>
        <w:ind w:left="426"/>
        <w:jc w:val="both"/>
        <w:rPr>
          <w:rFonts w:ascii="Cambria" w:hAnsi="Cambria" w:cs="Cambria"/>
          <w:sz w:val="24"/>
          <w:szCs w:val="24"/>
        </w:rPr>
      </w:pPr>
      <w:r w:rsidRPr="00E24B34">
        <w:rPr>
          <w:rFonts w:ascii="Cambria" w:hAnsi="Cambria" w:cs="Calibri"/>
          <w:color w:val="000000"/>
          <w:sz w:val="24"/>
          <w:szCs w:val="24"/>
        </w:rPr>
        <w:t xml:space="preserve">1).  </w:t>
      </w:r>
      <w:r w:rsidR="00A671E3" w:rsidRPr="00E24B34">
        <w:rPr>
          <w:rFonts w:ascii="Cambria" w:hAnsi="Cambria" w:cs="Cambria"/>
          <w:sz w:val="24"/>
          <w:szCs w:val="24"/>
        </w:rPr>
        <w:t>Specyfikacja warunków zamówienia.</w:t>
      </w:r>
    </w:p>
    <w:p w:rsidR="00A671E3" w:rsidRPr="00E24B34" w:rsidRDefault="00642F34" w:rsidP="00642F34">
      <w:pPr>
        <w:pStyle w:val="Akapitzlist"/>
        <w:autoSpaceDE w:val="0"/>
        <w:autoSpaceDN w:val="0"/>
        <w:adjustRightInd w:val="0"/>
        <w:spacing w:after="0"/>
        <w:ind w:left="426"/>
        <w:jc w:val="both"/>
        <w:rPr>
          <w:rFonts w:ascii="Cambria" w:hAnsi="Cambria" w:cs="Cambria"/>
          <w:sz w:val="24"/>
          <w:szCs w:val="24"/>
        </w:rPr>
      </w:pPr>
      <w:r w:rsidRPr="00E24B34">
        <w:rPr>
          <w:rFonts w:ascii="Cambria" w:hAnsi="Cambria" w:cs="Cambria"/>
          <w:sz w:val="24"/>
          <w:szCs w:val="24"/>
        </w:rPr>
        <w:t xml:space="preserve">2). </w:t>
      </w:r>
      <w:r w:rsidR="00A671E3" w:rsidRPr="00E24B34">
        <w:rPr>
          <w:rFonts w:ascii="Cambria" w:hAnsi="Cambria" w:cs="Cambria"/>
          <w:sz w:val="24"/>
          <w:szCs w:val="24"/>
        </w:rPr>
        <w:t>Dokumentacja projektowa.</w:t>
      </w:r>
    </w:p>
    <w:p w:rsidR="00A671E3" w:rsidRPr="00E24B34" w:rsidRDefault="00642F34" w:rsidP="00642F34">
      <w:pPr>
        <w:pStyle w:val="Akapitzlist"/>
        <w:autoSpaceDE w:val="0"/>
        <w:autoSpaceDN w:val="0"/>
        <w:adjustRightInd w:val="0"/>
        <w:spacing w:after="0"/>
        <w:ind w:left="426"/>
        <w:jc w:val="both"/>
        <w:rPr>
          <w:rFonts w:ascii="Cambria" w:hAnsi="Cambria" w:cs="Helvetica"/>
          <w:bCs/>
          <w:color w:val="000000"/>
          <w:sz w:val="24"/>
          <w:szCs w:val="24"/>
        </w:rPr>
      </w:pPr>
      <w:r w:rsidRPr="00E24B34">
        <w:rPr>
          <w:rFonts w:ascii="Cambria" w:hAnsi="Cambria" w:cs="Cambria"/>
          <w:sz w:val="24"/>
          <w:szCs w:val="24"/>
        </w:rPr>
        <w:t xml:space="preserve">3). </w:t>
      </w:r>
      <w:r w:rsidR="00A671E3" w:rsidRPr="00E24B34">
        <w:rPr>
          <w:rFonts w:ascii="Cambria" w:hAnsi="Cambria" w:cs="Helvetica"/>
          <w:bCs/>
          <w:color w:val="000000"/>
          <w:sz w:val="24"/>
          <w:szCs w:val="24"/>
        </w:rPr>
        <w:t>Specyfikacje Techniczne Wykonania i Odbioru Robót Budowlanych (</w:t>
      </w:r>
      <w:proofErr w:type="spellStart"/>
      <w:r w:rsidR="00A671E3" w:rsidRPr="00E24B34">
        <w:rPr>
          <w:rFonts w:ascii="Cambria" w:hAnsi="Cambria" w:cs="Helvetica"/>
          <w:bCs/>
          <w:color w:val="000000"/>
          <w:sz w:val="24"/>
          <w:szCs w:val="24"/>
        </w:rPr>
        <w:t>STWiOR</w:t>
      </w:r>
      <w:r w:rsidR="003C676C" w:rsidRPr="00E24B34">
        <w:rPr>
          <w:rFonts w:ascii="Cambria" w:hAnsi="Cambria" w:cs="Helvetica"/>
          <w:bCs/>
          <w:color w:val="000000"/>
          <w:sz w:val="24"/>
          <w:szCs w:val="24"/>
        </w:rPr>
        <w:t>B</w:t>
      </w:r>
      <w:proofErr w:type="spellEnd"/>
      <w:r w:rsidR="00A671E3" w:rsidRPr="00E24B34">
        <w:rPr>
          <w:rFonts w:ascii="Cambria" w:hAnsi="Cambria" w:cs="Helvetica"/>
          <w:bCs/>
          <w:color w:val="000000"/>
          <w:sz w:val="24"/>
          <w:szCs w:val="24"/>
        </w:rPr>
        <w:t>).</w:t>
      </w:r>
    </w:p>
    <w:p w:rsidR="00A671E3" w:rsidRDefault="00642F34" w:rsidP="00642F34">
      <w:pPr>
        <w:pStyle w:val="Akapitzlist"/>
        <w:autoSpaceDE w:val="0"/>
        <w:autoSpaceDN w:val="0"/>
        <w:adjustRightInd w:val="0"/>
        <w:spacing w:after="0"/>
        <w:ind w:left="426"/>
        <w:jc w:val="both"/>
        <w:rPr>
          <w:rFonts w:ascii="Cambria" w:eastAsia="Lucida Sans Unicode" w:hAnsi="Cambria" w:cs="Arial"/>
          <w:sz w:val="24"/>
          <w:szCs w:val="24"/>
        </w:rPr>
      </w:pPr>
      <w:r w:rsidRPr="00E24B34">
        <w:rPr>
          <w:rFonts w:ascii="Cambria" w:hAnsi="Cambria" w:cs="Helvetica"/>
          <w:bCs/>
          <w:color w:val="000000"/>
          <w:sz w:val="24"/>
          <w:szCs w:val="24"/>
        </w:rPr>
        <w:t xml:space="preserve">4). </w:t>
      </w:r>
      <w:r w:rsidR="00D46727">
        <w:rPr>
          <w:rFonts w:ascii="Cambria" w:eastAsia="Lucida Sans Unicode" w:hAnsi="Cambria" w:cs="Arial"/>
          <w:sz w:val="24"/>
          <w:szCs w:val="24"/>
        </w:rPr>
        <w:t>Przedmiar</w:t>
      </w:r>
      <w:r w:rsidR="00A671E3" w:rsidRPr="00E24B34">
        <w:rPr>
          <w:rFonts w:ascii="Cambria" w:eastAsia="Lucida Sans Unicode" w:hAnsi="Cambria" w:cs="Arial"/>
          <w:sz w:val="24"/>
          <w:szCs w:val="24"/>
        </w:rPr>
        <w:t xml:space="preserve"> robót.</w:t>
      </w:r>
    </w:p>
    <w:p w:rsidR="00A671E3" w:rsidRDefault="00642F34" w:rsidP="00642F34">
      <w:pPr>
        <w:pStyle w:val="Akapitzlist"/>
        <w:autoSpaceDE w:val="0"/>
        <w:autoSpaceDN w:val="0"/>
        <w:adjustRightInd w:val="0"/>
        <w:spacing w:after="0"/>
        <w:ind w:left="426"/>
        <w:jc w:val="both"/>
        <w:rPr>
          <w:rFonts w:ascii="Cambria" w:hAnsi="Cambria" w:cs="Cambria"/>
          <w:sz w:val="24"/>
          <w:szCs w:val="24"/>
        </w:rPr>
      </w:pPr>
      <w:r>
        <w:rPr>
          <w:rFonts w:ascii="Cambria" w:eastAsia="Lucida Sans Unicode" w:hAnsi="Cambria" w:cs="Arial"/>
          <w:sz w:val="24"/>
          <w:szCs w:val="24"/>
        </w:rPr>
        <w:t xml:space="preserve">5). </w:t>
      </w:r>
      <w:r w:rsidR="00A671E3" w:rsidRPr="00642F34">
        <w:rPr>
          <w:rFonts w:ascii="Cambria" w:hAnsi="Cambria" w:cs="Cambria"/>
          <w:sz w:val="24"/>
          <w:szCs w:val="24"/>
        </w:rPr>
        <w:t>Złożona oferta.</w:t>
      </w:r>
    </w:p>
    <w:p w:rsidR="00A671E3" w:rsidRPr="00642F34" w:rsidRDefault="00642F34" w:rsidP="00642F34">
      <w:pPr>
        <w:pStyle w:val="Akapitzlist"/>
        <w:autoSpaceDE w:val="0"/>
        <w:autoSpaceDN w:val="0"/>
        <w:adjustRightInd w:val="0"/>
        <w:spacing w:after="0"/>
        <w:ind w:left="426"/>
        <w:jc w:val="both"/>
        <w:rPr>
          <w:rFonts w:ascii="Cambria" w:hAnsi="Cambria" w:cs="Calibri"/>
          <w:sz w:val="24"/>
          <w:szCs w:val="24"/>
        </w:rPr>
      </w:pPr>
      <w:r>
        <w:rPr>
          <w:rFonts w:ascii="Cambria" w:hAnsi="Cambria" w:cs="Cambria"/>
          <w:sz w:val="24"/>
          <w:szCs w:val="24"/>
        </w:rPr>
        <w:t xml:space="preserve">6). </w:t>
      </w:r>
      <w:r w:rsidR="00A671E3" w:rsidRPr="00642F34">
        <w:rPr>
          <w:rFonts w:ascii="Cambria" w:hAnsi="Cambria" w:cs="Cambria"/>
          <w:sz w:val="24"/>
          <w:szCs w:val="24"/>
        </w:rPr>
        <w:t>Harmonogram rzeczowo-finansowy.</w:t>
      </w:r>
    </w:p>
    <w:p w:rsidR="00A671E3" w:rsidRPr="003C676C" w:rsidRDefault="00A671E3" w:rsidP="00B57634">
      <w:pPr>
        <w:pStyle w:val="Jasnalistaakcent51"/>
        <w:widowControl/>
        <w:suppressAutoHyphens w:val="0"/>
        <w:autoSpaceDE w:val="0"/>
        <w:autoSpaceDN w:val="0"/>
        <w:spacing w:after="0"/>
        <w:ind w:left="0"/>
        <w:jc w:val="left"/>
        <w:textAlignment w:val="auto"/>
        <w:rPr>
          <w:rFonts w:ascii="Cambria" w:eastAsia="Calibri" w:hAnsi="Cambria" w:cs="Calibri"/>
          <w:sz w:val="32"/>
          <w:szCs w:val="24"/>
          <w:highlight w:val="yellow"/>
          <w:lang w:eastAsia="en-US"/>
        </w:rPr>
      </w:pPr>
    </w:p>
    <w:p w:rsidR="00A671E3" w:rsidRPr="003C676C" w:rsidRDefault="00A671E3" w:rsidP="00B83CE6">
      <w:pPr>
        <w:widowControl/>
        <w:suppressAutoHyphens w:val="0"/>
        <w:autoSpaceDE w:val="0"/>
        <w:autoSpaceDN w:val="0"/>
        <w:spacing w:after="0"/>
        <w:jc w:val="left"/>
        <w:textAlignment w:val="auto"/>
        <w:rPr>
          <w:rFonts w:ascii="Cambria" w:eastAsia="Calibri" w:hAnsi="Cambria"/>
          <w:sz w:val="32"/>
          <w:szCs w:val="24"/>
          <w:lang w:eastAsia="en-US"/>
        </w:rPr>
      </w:pPr>
    </w:p>
    <w:tbl>
      <w:tblPr>
        <w:tblW w:w="0" w:type="auto"/>
        <w:tblLook w:val="04A0"/>
      </w:tblPr>
      <w:tblGrid>
        <w:gridCol w:w="4605"/>
        <w:gridCol w:w="4605"/>
      </w:tblGrid>
      <w:tr w:rsidR="00A671E3" w:rsidRPr="003C676C" w:rsidTr="0082618A">
        <w:tc>
          <w:tcPr>
            <w:tcW w:w="4605" w:type="dxa"/>
          </w:tcPr>
          <w:p w:rsidR="00A671E3" w:rsidRPr="003C676C" w:rsidRDefault="00A671E3" w:rsidP="00B83CE6">
            <w:pPr>
              <w:widowControl/>
              <w:suppressAutoHyphens w:val="0"/>
              <w:autoSpaceDE w:val="0"/>
              <w:autoSpaceDN w:val="0"/>
              <w:spacing w:after="0"/>
              <w:jc w:val="center"/>
              <w:textAlignment w:val="auto"/>
              <w:rPr>
                <w:rFonts w:ascii="Cambria" w:eastAsia="Calibri" w:hAnsi="Cambria"/>
                <w:b/>
                <w:bCs/>
                <w:sz w:val="32"/>
                <w:szCs w:val="24"/>
                <w:lang w:eastAsia="en-US"/>
              </w:rPr>
            </w:pPr>
            <w:r w:rsidRPr="003C676C">
              <w:rPr>
                <w:rFonts w:ascii="Cambria" w:eastAsia="Calibri" w:hAnsi="Cambria"/>
                <w:b/>
                <w:bCs/>
                <w:sz w:val="32"/>
                <w:szCs w:val="24"/>
                <w:lang w:eastAsia="en-US"/>
              </w:rPr>
              <w:t>Zamawiający:</w:t>
            </w:r>
          </w:p>
        </w:tc>
        <w:tc>
          <w:tcPr>
            <w:tcW w:w="4605" w:type="dxa"/>
          </w:tcPr>
          <w:p w:rsidR="00A671E3" w:rsidRPr="003C676C" w:rsidRDefault="00A671E3" w:rsidP="00B83CE6">
            <w:pPr>
              <w:widowControl/>
              <w:suppressAutoHyphens w:val="0"/>
              <w:autoSpaceDE w:val="0"/>
              <w:autoSpaceDN w:val="0"/>
              <w:spacing w:after="0"/>
              <w:jc w:val="center"/>
              <w:textAlignment w:val="auto"/>
              <w:rPr>
                <w:rFonts w:ascii="Cambria" w:eastAsia="Calibri" w:hAnsi="Cambria"/>
                <w:b/>
                <w:bCs/>
                <w:sz w:val="32"/>
                <w:szCs w:val="24"/>
                <w:lang w:eastAsia="en-US"/>
              </w:rPr>
            </w:pPr>
            <w:r w:rsidRPr="003C676C">
              <w:rPr>
                <w:rFonts w:ascii="Cambria" w:eastAsia="Calibri" w:hAnsi="Cambria"/>
                <w:b/>
                <w:bCs/>
                <w:sz w:val="32"/>
                <w:szCs w:val="24"/>
                <w:lang w:eastAsia="en-US"/>
              </w:rPr>
              <w:t xml:space="preserve">                                   Wykonawca:</w:t>
            </w:r>
          </w:p>
        </w:tc>
      </w:tr>
    </w:tbl>
    <w:p w:rsidR="003C676C" w:rsidRPr="003C676C" w:rsidRDefault="003C676C" w:rsidP="003C676C">
      <w:pPr>
        <w:rPr>
          <w:rFonts w:ascii="Cambria" w:eastAsia="Calibri" w:hAnsi="Cambria"/>
          <w:sz w:val="24"/>
          <w:szCs w:val="24"/>
          <w:lang w:eastAsia="en-US"/>
        </w:rPr>
      </w:pPr>
    </w:p>
    <w:p w:rsidR="003C676C" w:rsidRPr="003460A3" w:rsidRDefault="003460A3" w:rsidP="003460A3">
      <w:pPr>
        <w:jc w:val="center"/>
        <w:rPr>
          <w:rFonts w:ascii="Cambria" w:eastAsia="Calibri" w:hAnsi="Cambria"/>
          <w:b/>
          <w:sz w:val="32"/>
          <w:szCs w:val="32"/>
          <w:lang w:eastAsia="en-US"/>
        </w:rPr>
      </w:pPr>
      <w:r>
        <w:rPr>
          <w:rFonts w:ascii="Cambria" w:eastAsia="Calibri" w:hAnsi="Cambria"/>
          <w:b/>
          <w:sz w:val="32"/>
          <w:szCs w:val="32"/>
          <w:lang w:eastAsia="en-US"/>
        </w:rPr>
        <w:t xml:space="preserve">              </w:t>
      </w:r>
      <w:r w:rsidRPr="003460A3">
        <w:rPr>
          <w:rFonts w:ascii="Cambria" w:eastAsia="Calibri" w:hAnsi="Cambria"/>
          <w:b/>
          <w:sz w:val="32"/>
          <w:szCs w:val="32"/>
          <w:lang w:eastAsia="en-US"/>
        </w:rPr>
        <w:t>Kontrasygnata</w:t>
      </w:r>
    </w:p>
    <w:p w:rsidR="00A671E3" w:rsidRPr="003C676C" w:rsidRDefault="003C676C" w:rsidP="003C676C">
      <w:pPr>
        <w:tabs>
          <w:tab w:val="left" w:pos="5655"/>
        </w:tabs>
        <w:rPr>
          <w:rFonts w:ascii="Cambria" w:eastAsia="Calibri" w:hAnsi="Cambria"/>
          <w:sz w:val="24"/>
          <w:szCs w:val="24"/>
          <w:lang w:eastAsia="en-US"/>
        </w:rPr>
      </w:pPr>
      <w:r>
        <w:rPr>
          <w:rFonts w:ascii="Cambria" w:eastAsia="Calibri" w:hAnsi="Cambria"/>
          <w:sz w:val="24"/>
          <w:szCs w:val="24"/>
          <w:lang w:eastAsia="en-US"/>
        </w:rPr>
        <w:tab/>
      </w:r>
    </w:p>
    <w:sectPr w:rsidR="00A671E3" w:rsidRPr="003C676C" w:rsidSect="00006259">
      <w:footerReference w:type="default" r:id="rId8"/>
      <w:headerReference w:type="first" r:id="rId9"/>
      <w:pgSz w:w="11906" w:h="16838"/>
      <w:pgMar w:top="1417" w:right="1417" w:bottom="1417" w:left="1417" w:header="113" w:footer="283"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DF5264F" w15:done="0"/>
  <w15:commentEx w15:paraId="0E3BF901" w15:done="0"/>
  <w15:commentEx w15:paraId="6CF9F1E3" w15:done="0"/>
  <w15:commentEx w15:paraId="31ACEE60" w15:done="0"/>
  <w15:commentEx w15:paraId="26DEE29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45C57" w16cex:dateUtc="2022-03-22T13:31:00Z"/>
  <w16cex:commentExtensible w16cex:durableId="25CDE39A" w16cex:dateUtc="2022-03-05T12:26:00Z"/>
  <w16cex:commentExtensible w16cex:durableId="25CDE3FB" w16cex:dateUtc="2022-03-05T12:28:00Z"/>
  <w16cex:commentExtensible w16cex:durableId="25CDE758" w16cex:dateUtc="2022-03-05T12:42:00Z"/>
  <w16cex:commentExtensible w16cex:durableId="25CDE810" w16cex:dateUtc="2022-03-05T12: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F5264F" w16cid:durableId="25E45C57"/>
  <w16cid:commentId w16cid:paraId="0E3BF901" w16cid:durableId="25CDE39A"/>
  <w16cid:commentId w16cid:paraId="6CF9F1E3" w16cid:durableId="25CDE3FB"/>
  <w16cid:commentId w16cid:paraId="31ACEE60" w16cid:durableId="25CDE758"/>
  <w16cid:commentId w16cid:paraId="26DEE291" w16cid:durableId="25CDE810"/>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4923" w:rsidRDefault="00EC4923" w:rsidP="009C3898">
      <w:pPr>
        <w:spacing w:after="0" w:line="240" w:lineRule="auto"/>
      </w:pPr>
      <w:r>
        <w:separator/>
      </w:r>
    </w:p>
  </w:endnote>
  <w:endnote w:type="continuationSeparator" w:id="0">
    <w:p w:rsidR="00EC4923" w:rsidRDefault="00EC4923" w:rsidP="009C38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Narrow">
    <w:charset w:val="00"/>
    <w:family w:val="auto"/>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adea">
    <w:altName w:val="Times New Roman"/>
    <w:charset w:val="00"/>
    <w:family w:val="auto"/>
    <w:pitch w:val="variable"/>
    <w:sig w:usb0="00000000" w:usb1="00000000" w:usb2="00000000" w:usb3="00000000" w:csb0="00000000" w:csb1="00000000"/>
  </w:font>
  <w:font w:name="DejaVu Serif">
    <w:altName w:val="Times New Roman"/>
    <w:charset w:val="00"/>
    <w:family w:val="roman"/>
    <w:pitch w:val="variable"/>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Open Sans">
    <w:altName w:val="Arial"/>
    <w:charset w:val="00"/>
    <w:family w:val="swiss"/>
    <w:pitch w:val="variable"/>
    <w:sig w:usb0="00000001" w:usb1="4000205B" w:usb2="00000028" w:usb3="00000000" w:csb0="0000019F" w:csb1="00000000"/>
  </w:font>
  <w:font w:name="Calibri-Bold">
    <w:panose1 w:val="00000000000000000000"/>
    <w:charset w:val="00"/>
    <w:family w:val="swiss"/>
    <w:notTrueType/>
    <w:pitch w:val="default"/>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49436"/>
      <w:docPartObj>
        <w:docPartGallery w:val="Page Numbers (Bottom of Page)"/>
        <w:docPartUnique/>
      </w:docPartObj>
    </w:sdtPr>
    <w:sdtContent>
      <w:p w:rsidR="00F17AE3" w:rsidRDefault="008947F9">
        <w:pPr>
          <w:pStyle w:val="Stopka"/>
          <w:jc w:val="center"/>
        </w:pPr>
        <w:fldSimple w:instr=" PAGE   \* MERGEFORMAT ">
          <w:r w:rsidR="002F7AD8">
            <w:rPr>
              <w:noProof/>
            </w:rPr>
            <w:t>13</w:t>
          </w:r>
        </w:fldSimple>
      </w:p>
    </w:sdtContent>
  </w:sdt>
  <w:p w:rsidR="00F17AE3" w:rsidRDefault="00F17AE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4923" w:rsidRDefault="00EC4923" w:rsidP="009C3898">
      <w:pPr>
        <w:spacing w:after="0" w:line="240" w:lineRule="auto"/>
      </w:pPr>
      <w:r>
        <w:separator/>
      </w:r>
    </w:p>
  </w:footnote>
  <w:footnote w:type="continuationSeparator" w:id="0">
    <w:p w:rsidR="00EC4923" w:rsidRDefault="00EC4923" w:rsidP="009C3898">
      <w:pPr>
        <w:spacing w:after="0" w:line="240" w:lineRule="auto"/>
      </w:pPr>
      <w:r>
        <w:continuationSeparator/>
      </w:r>
    </w:p>
  </w:footnote>
  <w:footnote w:id="1">
    <w:p w:rsidR="00F17AE3" w:rsidRPr="00EA0A9B" w:rsidRDefault="00F17AE3" w:rsidP="009C3898">
      <w:pPr>
        <w:pStyle w:val="Tekstprzypisudolnego"/>
      </w:pPr>
      <w:r w:rsidRPr="00EA0A9B">
        <w:rPr>
          <w:rStyle w:val="Znakiprzypiswdolnych"/>
        </w:rPr>
        <w:footnoteRef/>
      </w:r>
      <w:r w:rsidRPr="00EA0A9B">
        <w:rPr>
          <w:sz w:val="18"/>
          <w:szCs w:val="18"/>
        </w:rPr>
        <w:t>Jeżeli przy zawarciu umowy działa osoba/-y pełniąca/-e funkcję organu (członka organu) lub prokurent spółki.</w:t>
      </w:r>
    </w:p>
  </w:footnote>
  <w:footnote w:id="2">
    <w:p w:rsidR="00F17AE3" w:rsidRPr="00EA0A9B" w:rsidRDefault="00F17AE3" w:rsidP="009C3898">
      <w:pPr>
        <w:pStyle w:val="Tekstprzypisudolnego"/>
      </w:pPr>
      <w:r w:rsidRPr="00EA0A9B">
        <w:rPr>
          <w:rStyle w:val="Znakiprzypiswdolnych"/>
        </w:rPr>
        <w:footnoteRef/>
      </w:r>
      <w:r w:rsidRPr="00EA0A9B">
        <w:rPr>
          <w:sz w:val="18"/>
          <w:szCs w:val="18"/>
        </w:rPr>
        <w:t>Jeżeli przy zawarciu umowy działa pełnomocnik spółki.</w:t>
      </w:r>
    </w:p>
  </w:footnote>
  <w:footnote w:id="3">
    <w:p w:rsidR="00F17AE3" w:rsidRDefault="00F17AE3" w:rsidP="009C3898">
      <w:pPr>
        <w:pStyle w:val="Tekstprzypisudolnego"/>
      </w:pPr>
      <w:r w:rsidRPr="00EA0A9B">
        <w:rPr>
          <w:rStyle w:val="Znakiprzypiswdolnych"/>
        </w:rPr>
        <w:footnoteRef/>
      </w:r>
      <w:r w:rsidRPr="00EA0A9B">
        <w:rPr>
          <w:sz w:val="18"/>
          <w:szCs w:val="18"/>
        </w:rPr>
        <w:t>Jeżeli przy zawarciu umowy działa pełnomocnik tej osoby.</w:t>
      </w:r>
    </w:p>
  </w:footnote>
  <w:footnote w:id="4">
    <w:p w:rsidR="00F17AE3" w:rsidRDefault="00F17AE3">
      <w:pPr>
        <w:pStyle w:val="Tekstprzypisudolnego"/>
      </w:pPr>
      <w:r>
        <w:rPr>
          <w:rStyle w:val="Odwoanieprzypisudolnego"/>
        </w:rPr>
        <w:footnoteRef/>
      </w:r>
      <w:r>
        <w:t xml:space="preserve"> Jeżeli z treści oferty Wykonawcy wynikać będzie, iż Wykonawca poszczególne części zamówienia zamierza powierzyć podwykonawcy (podwykonawcom).  </w:t>
      </w:r>
    </w:p>
  </w:footnote>
  <w:footnote w:id="5">
    <w:p w:rsidR="00F17AE3" w:rsidRPr="006812B2" w:rsidRDefault="00F17AE3" w:rsidP="004C0782">
      <w:pPr>
        <w:pStyle w:val="Tekstprzypisudolnego"/>
      </w:pPr>
      <w:r>
        <w:rPr>
          <w:rStyle w:val="Odwoanieprzypisudolnego"/>
        </w:rPr>
        <w:footnoteRef/>
      </w:r>
      <w:r>
        <w:t>Zgodnie z deklaracją w ofercie.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AE3" w:rsidRPr="0082618A" w:rsidRDefault="00F17AE3" w:rsidP="0082618A">
    <w:pPr>
      <w:jc w:val="center"/>
      <w:rPr>
        <w:rFonts w:ascii="Cambria" w:hAnsi="Cambria" w:cs="Calibri-Bold"/>
        <w:sz w:val="20"/>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nsid w:val="00000005"/>
    <w:multiLevelType w:val="singleLevel"/>
    <w:tmpl w:val="00000005"/>
    <w:name w:val="WW8Num5"/>
    <w:lvl w:ilvl="0">
      <w:start w:val="1"/>
      <w:numFmt w:val="decimal"/>
      <w:lvlText w:val="%1)"/>
      <w:lvlJc w:val="left"/>
      <w:pPr>
        <w:tabs>
          <w:tab w:val="num" w:pos="66"/>
        </w:tabs>
        <w:ind w:left="786" w:hanging="360"/>
      </w:pPr>
      <w:rPr>
        <w:rFonts w:ascii="Cambria" w:hAnsi="Cambria" w:cs="ArialNarrow"/>
        <w:b w:val="0"/>
        <w:sz w:val="24"/>
        <w:szCs w:val="24"/>
      </w:rPr>
    </w:lvl>
  </w:abstractNum>
  <w:abstractNum w:abstractNumId="2">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3">
    <w:nsid w:val="0000000D"/>
    <w:multiLevelType w:val="singleLevel"/>
    <w:tmpl w:val="0000000D"/>
    <w:name w:val="WW8Num1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4">
    <w:nsid w:val="0000000E"/>
    <w:multiLevelType w:val="singleLevel"/>
    <w:tmpl w:val="0000000E"/>
    <w:name w:val="WW8Num14"/>
    <w:lvl w:ilvl="0">
      <w:start w:val="17"/>
      <w:numFmt w:val="decimal"/>
      <w:lvlText w:val="%1."/>
      <w:lvlJc w:val="left"/>
      <w:pPr>
        <w:tabs>
          <w:tab w:val="num" w:pos="0"/>
        </w:tabs>
        <w:ind w:left="720" w:hanging="360"/>
      </w:pPr>
      <w:rPr>
        <w:rFonts w:ascii="Cambria" w:hAnsi="Cambria" w:cs="Times New Roman" w:hint="default"/>
        <w:b/>
        <w:sz w:val="24"/>
        <w:szCs w:val="24"/>
      </w:rPr>
    </w:lvl>
  </w:abstractNum>
  <w:abstractNum w:abstractNumId="5">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6">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7">
    <w:nsid w:val="00000017"/>
    <w:multiLevelType w:val="singleLevel"/>
    <w:tmpl w:val="00000017"/>
    <w:name w:val="WW8Num23"/>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8">
    <w:nsid w:val="00000018"/>
    <w:multiLevelType w:val="multilevel"/>
    <w:tmpl w:val="63F2AE4C"/>
    <w:name w:val="WW8Num24"/>
    <w:lvl w:ilvl="0">
      <w:start w:val="4"/>
      <w:numFmt w:val="decimal"/>
      <w:lvlText w:val="%1."/>
      <w:lvlJc w:val="left"/>
      <w:pPr>
        <w:tabs>
          <w:tab w:val="num" w:pos="0"/>
        </w:tabs>
        <w:ind w:left="360" w:hanging="360"/>
      </w:pPr>
      <w:rPr>
        <w:rFonts w:eastAsia="Times New Roman" w:cs="Arial"/>
      </w:rPr>
    </w:lvl>
    <w:lvl w:ilvl="1">
      <w:start w:val="1"/>
      <w:numFmt w:val="decimal"/>
      <w:lvlText w:val="%1.%2."/>
      <w:lvlJc w:val="left"/>
      <w:pPr>
        <w:tabs>
          <w:tab w:val="num" w:pos="0"/>
        </w:tabs>
        <w:ind w:left="720" w:hanging="720"/>
      </w:pPr>
      <w:rPr>
        <w:rFonts w:ascii="Cambria" w:hAnsi="Cambria" w:cs="Times New Roman" w:hint="default"/>
        <w:b/>
        <w:bCs/>
        <w:color w:val="000000"/>
        <w:sz w:val="24"/>
        <w:szCs w:val="24"/>
      </w:rPr>
    </w:lvl>
    <w:lvl w:ilvl="2">
      <w:start w:val="1"/>
      <w:numFmt w:val="decimal"/>
      <w:lvlText w:val="%3)"/>
      <w:lvlJc w:val="left"/>
      <w:pPr>
        <w:tabs>
          <w:tab w:val="num" w:pos="0"/>
        </w:tabs>
        <w:ind w:left="720" w:hanging="720"/>
      </w:pPr>
      <w:rPr>
        <w:rFonts w:ascii="Cambria" w:eastAsia="Times New Roman" w:hAnsi="Cambria" w:cs="Calibri"/>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9">
    <w:nsid w:val="0000001A"/>
    <w:multiLevelType w:val="singleLevel"/>
    <w:tmpl w:val="666254B2"/>
    <w:name w:val="WW8Num26"/>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10">
    <w:nsid w:val="0000001F"/>
    <w:multiLevelType w:val="singleLevel"/>
    <w:tmpl w:val="0000001F"/>
    <w:name w:val="WW8Num31"/>
    <w:lvl w:ilvl="0">
      <w:start w:val="8"/>
      <w:numFmt w:val="decimal"/>
      <w:lvlText w:val="%1."/>
      <w:lvlJc w:val="left"/>
      <w:pPr>
        <w:tabs>
          <w:tab w:val="num" w:pos="0"/>
        </w:tabs>
        <w:ind w:left="720" w:hanging="360"/>
      </w:pPr>
      <w:rPr>
        <w:rFonts w:ascii="Cambria" w:hAnsi="Cambria" w:cs="Times New Roman" w:hint="default"/>
        <w:b/>
        <w:sz w:val="24"/>
        <w:szCs w:val="24"/>
      </w:rPr>
    </w:lvl>
  </w:abstractNum>
  <w:abstractNum w:abstractNumId="11">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12">
    <w:nsid w:val="00000023"/>
    <w:multiLevelType w:val="multilevel"/>
    <w:tmpl w:val="95F8E800"/>
    <w:name w:val="WW8Num35"/>
    <w:lvl w:ilvl="0">
      <w:start w:val="1"/>
      <w:numFmt w:val="decimal"/>
      <w:lvlText w:val="%1)"/>
      <w:lvlJc w:val="left"/>
      <w:pPr>
        <w:tabs>
          <w:tab w:val="num" w:pos="0"/>
        </w:tabs>
        <w:ind w:left="720"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4">
    <w:nsid w:val="00000027"/>
    <w:multiLevelType w:val="singleLevel"/>
    <w:tmpl w:val="00000027"/>
    <w:lvl w:ilvl="0">
      <w:start w:val="4"/>
      <w:numFmt w:val="decimal"/>
      <w:lvlText w:val="%1."/>
      <w:lvlJc w:val="left"/>
      <w:pPr>
        <w:tabs>
          <w:tab w:val="num" w:pos="0"/>
        </w:tabs>
        <w:ind w:left="720" w:hanging="360"/>
      </w:pPr>
      <w:rPr>
        <w:rFonts w:ascii="Cambria" w:hAnsi="Cambria" w:cs="Times New Roman" w:hint="default"/>
        <w:b/>
        <w:sz w:val="24"/>
        <w:szCs w:val="24"/>
      </w:rPr>
    </w:lvl>
  </w:abstractNum>
  <w:abstractNum w:abstractNumId="15">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16">
    <w:nsid w:val="0000002B"/>
    <w:multiLevelType w:val="singleLevel"/>
    <w:tmpl w:val="0000002B"/>
    <w:name w:val="WW8Num4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17">
    <w:nsid w:val="0000002E"/>
    <w:multiLevelType w:val="multilevel"/>
    <w:tmpl w:val="585E931E"/>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8">
    <w:nsid w:val="0000002F"/>
    <w:multiLevelType w:val="singleLevel"/>
    <w:tmpl w:val="050ABA66"/>
    <w:name w:val="WW8Num47"/>
    <w:lvl w:ilvl="0">
      <w:start w:val="1"/>
      <w:numFmt w:val="decimal"/>
      <w:lvlText w:val="%1."/>
      <w:lvlJc w:val="left"/>
      <w:pPr>
        <w:tabs>
          <w:tab w:val="num" w:pos="0"/>
        </w:tabs>
        <w:ind w:left="720" w:hanging="360"/>
      </w:pPr>
      <w:rPr>
        <w:rFonts w:ascii="Cambria" w:hAnsi="Cambria" w:cs="Times New Roman"/>
        <w:b/>
        <w:color w:val="000000"/>
        <w:sz w:val="24"/>
        <w:szCs w:val="24"/>
      </w:rPr>
    </w:lvl>
  </w:abstractNum>
  <w:abstractNum w:abstractNumId="19">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2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1">
    <w:nsid w:val="0000003C"/>
    <w:multiLevelType w:val="multilevel"/>
    <w:tmpl w:val="0000003C"/>
    <w:name w:val="WW8Num60"/>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22">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23">
    <w:nsid w:val="00000043"/>
    <w:multiLevelType w:val="singleLevel"/>
    <w:tmpl w:val="00000043"/>
    <w:name w:val="WW8Num67"/>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4">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5">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26">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27">
    <w:nsid w:val="00000054"/>
    <w:multiLevelType w:val="singleLevel"/>
    <w:tmpl w:val="00000054"/>
    <w:name w:val="WW8Num84"/>
    <w:lvl w:ilvl="0">
      <w:start w:val="1"/>
      <w:numFmt w:val="decimal"/>
      <w:lvlText w:val="%1)"/>
      <w:lvlJc w:val="left"/>
      <w:pPr>
        <w:tabs>
          <w:tab w:val="num" w:pos="0"/>
        </w:tabs>
        <w:ind w:left="720" w:hanging="360"/>
      </w:pPr>
      <w:rPr>
        <w:rFonts w:ascii="Cambria" w:hAnsi="Cambria" w:cs="Times New Roman"/>
        <w:sz w:val="24"/>
        <w:szCs w:val="24"/>
      </w:rPr>
    </w:lvl>
  </w:abstractNum>
  <w:abstractNum w:abstractNumId="28">
    <w:nsid w:val="00000055"/>
    <w:multiLevelType w:val="singleLevel"/>
    <w:tmpl w:val="780603A4"/>
    <w:name w:val="WW8Num8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29">
    <w:nsid w:val="0201159D"/>
    <w:multiLevelType w:val="hybridMultilevel"/>
    <w:tmpl w:val="7902D89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4E15285"/>
    <w:multiLevelType w:val="hybridMultilevel"/>
    <w:tmpl w:val="C460101A"/>
    <w:lvl w:ilvl="0" w:tplc="2CE60130">
      <w:start w:val="1"/>
      <w:numFmt w:val="decimal"/>
      <w:lvlText w:val="%1."/>
      <w:lvlJc w:val="left"/>
      <w:pPr>
        <w:ind w:left="720" w:hanging="360"/>
      </w:pPr>
      <w:rPr>
        <w:rFonts w:ascii="Cambria" w:hAnsi="Cambria"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DA658DE"/>
    <w:multiLevelType w:val="hybridMultilevel"/>
    <w:tmpl w:val="0B56550E"/>
    <w:lvl w:ilvl="0" w:tplc="DD4687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F10070B"/>
    <w:multiLevelType w:val="hybridMultilevel"/>
    <w:tmpl w:val="DAD26E4A"/>
    <w:lvl w:ilvl="0" w:tplc="DA9C0A9A">
      <w:start w:val="2"/>
      <w:numFmt w:val="decimal"/>
      <w:lvlText w:val="%1."/>
      <w:lvlJc w:val="left"/>
      <w:pPr>
        <w:ind w:left="928" w:hanging="360"/>
      </w:pPr>
      <w:rPr>
        <w:rFonts w:ascii="Cambria" w:hAnsi="Cambria"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138C1D5D"/>
    <w:multiLevelType w:val="hybridMultilevel"/>
    <w:tmpl w:val="5CCC7EE6"/>
    <w:lvl w:ilvl="0" w:tplc="E02A56DC">
      <w:start w:val="14"/>
      <w:numFmt w:val="decimal"/>
      <w:lvlText w:val="%1."/>
      <w:lvlJc w:val="left"/>
      <w:pPr>
        <w:ind w:left="563" w:hanging="428"/>
      </w:pPr>
      <w:rPr>
        <w:rFonts w:ascii="Caladea" w:eastAsia="Caladea" w:hAnsi="Caladea" w:cs="Caladea" w:hint="default"/>
        <w:b/>
        <w:bCs/>
        <w:spacing w:val="-1"/>
        <w:w w:val="100"/>
        <w:sz w:val="24"/>
        <w:szCs w:val="24"/>
        <w:lang w:val="pl-PL" w:eastAsia="en-US" w:bidi="ar-SA"/>
      </w:rPr>
    </w:lvl>
    <w:lvl w:ilvl="1" w:tplc="9BA227D8">
      <w:start w:val="1"/>
      <w:numFmt w:val="decimal"/>
      <w:lvlText w:val="%2."/>
      <w:lvlJc w:val="left"/>
      <w:pPr>
        <w:ind w:left="993" w:hanging="360"/>
      </w:pPr>
      <w:rPr>
        <w:rFonts w:hint="default"/>
        <w:spacing w:val="-1"/>
        <w:w w:val="79"/>
        <w:lang w:val="pl-PL" w:eastAsia="en-US" w:bidi="ar-SA"/>
      </w:rPr>
    </w:lvl>
    <w:lvl w:ilvl="2" w:tplc="FF42152A">
      <w:start w:val="1"/>
      <w:numFmt w:val="decimal"/>
      <w:lvlText w:val="%3)"/>
      <w:lvlJc w:val="left"/>
      <w:pPr>
        <w:ind w:left="1269" w:hanging="425"/>
      </w:pPr>
      <w:rPr>
        <w:rFonts w:ascii="DejaVu Serif" w:eastAsia="DejaVu Serif" w:hAnsi="DejaVu Serif" w:cs="DejaVu Serif" w:hint="default"/>
        <w:spacing w:val="-1"/>
        <w:w w:val="91"/>
        <w:sz w:val="24"/>
        <w:szCs w:val="24"/>
        <w:lang w:val="pl-PL" w:eastAsia="en-US" w:bidi="ar-SA"/>
      </w:rPr>
    </w:lvl>
    <w:lvl w:ilvl="3" w:tplc="4DE49FD8">
      <w:numFmt w:val="bullet"/>
      <w:lvlText w:val="•"/>
      <w:lvlJc w:val="left"/>
      <w:pPr>
        <w:ind w:left="1260" w:hanging="425"/>
      </w:pPr>
      <w:rPr>
        <w:rFonts w:hint="default"/>
        <w:lang w:val="pl-PL" w:eastAsia="en-US" w:bidi="ar-SA"/>
      </w:rPr>
    </w:lvl>
    <w:lvl w:ilvl="4" w:tplc="947E23A0">
      <w:numFmt w:val="bullet"/>
      <w:lvlText w:val="•"/>
      <w:lvlJc w:val="left"/>
      <w:pPr>
        <w:ind w:left="1400" w:hanging="425"/>
      </w:pPr>
      <w:rPr>
        <w:rFonts w:hint="default"/>
        <w:lang w:val="pl-PL" w:eastAsia="en-US" w:bidi="ar-SA"/>
      </w:rPr>
    </w:lvl>
    <w:lvl w:ilvl="5" w:tplc="08C6FF20">
      <w:numFmt w:val="bullet"/>
      <w:lvlText w:val="•"/>
      <w:lvlJc w:val="left"/>
      <w:pPr>
        <w:ind w:left="2724" w:hanging="425"/>
      </w:pPr>
      <w:rPr>
        <w:rFonts w:hint="default"/>
        <w:lang w:val="pl-PL" w:eastAsia="en-US" w:bidi="ar-SA"/>
      </w:rPr>
    </w:lvl>
    <w:lvl w:ilvl="6" w:tplc="1762574A">
      <w:numFmt w:val="bullet"/>
      <w:lvlText w:val="•"/>
      <w:lvlJc w:val="left"/>
      <w:pPr>
        <w:ind w:left="4048" w:hanging="425"/>
      </w:pPr>
      <w:rPr>
        <w:rFonts w:hint="default"/>
        <w:lang w:val="pl-PL" w:eastAsia="en-US" w:bidi="ar-SA"/>
      </w:rPr>
    </w:lvl>
    <w:lvl w:ilvl="7" w:tplc="19AE7C6A">
      <w:numFmt w:val="bullet"/>
      <w:lvlText w:val="•"/>
      <w:lvlJc w:val="left"/>
      <w:pPr>
        <w:ind w:left="5373" w:hanging="425"/>
      </w:pPr>
      <w:rPr>
        <w:rFonts w:hint="default"/>
        <w:lang w:val="pl-PL" w:eastAsia="en-US" w:bidi="ar-SA"/>
      </w:rPr>
    </w:lvl>
    <w:lvl w:ilvl="8" w:tplc="84D8BD5A">
      <w:numFmt w:val="bullet"/>
      <w:lvlText w:val="•"/>
      <w:lvlJc w:val="left"/>
      <w:pPr>
        <w:ind w:left="6697" w:hanging="425"/>
      </w:pPr>
      <w:rPr>
        <w:rFonts w:hint="default"/>
        <w:lang w:val="pl-PL" w:eastAsia="en-US" w:bidi="ar-SA"/>
      </w:rPr>
    </w:lvl>
  </w:abstractNum>
  <w:abstractNum w:abstractNumId="38">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68D571C"/>
    <w:multiLevelType w:val="hybridMultilevel"/>
    <w:tmpl w:val="30F0BB92"/>
    <w:lvl w:ilvl="0" w:tplc="3BE2C49C">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4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nsid w:val="1A2C448C"/>
    <w:multiLevelType w:val="hybridMultilevel"/>
    <w:tmpl w:val="7F1495AC"/>
    <w:lvl w:ilvl="0" w:tplc="FFFFFFFF">
      <w:start w:val="1"/>
      <w:numFmt w:val="decimal"/>
      <w:lvlText w:val="%1)"/>
      <w:lvlJc w:val="left"/>
      <w:pPr>
        <w:tabs>
          <w:tab w:val="num" w:pos="360"/>
        </w:tabs>
        <w:ind w:left="360" w:hanging="360"/>
      </w:pPr>
    </w:lvl>
    <w:lvl w:ilvl="1" w:tplc="7EF28F9A">
      <w:start w:val="1"/>
      <w:numFmt w:val="decimal"/>
      <w:lvlText w:val="%2."/>
      <w:lvlJc w:val="left"/>
      <w:pPr>
        <w:tabs>
          <w:tab w:val="num" w:pos="1440"/>
        </w:tabs>
        <w:ind w:left="1440" w:hanging="360"/>
      </w:pPr>
      <w:rPr>
        <w:rFonts w:ascii="Cambria" w:hAnsi="Cambria" w:hint="default"/>
        <w:b/>
        <w:color w:val="auto"/>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43">
    <w:nsid w:val="1BA07D45"/>
    <w:multiLevelType w:val="hybridMultilevel"/>
    <w:tmpl w:val="02ACF7BE"/>
    <w:lvl w:ilvl="0" w:tplc="A52E423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46">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26721AA4"/>
    <w:multiLevelType w:val="hybridMultilevel"/>
    <w:tmpl w:val="888A7E7C"/>
    <w:lvl w:ilvl="0" w:tplc="04150011">
      <w:start w:val="1"/>
      <w:numFmt w:val="decimal"/>
      <w:lvlText w:val="%1)"/>
      <w:lvlJc w:val="left"/>
      <w:pPr>
        <w:ind w:left="1146" w:hanging="360"/>
      </w:pPr>
    </w:lvl>
    <w:lvl w:ilvl="1" w:tplc="FFFFFFFF">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8">
    <w:nsid w:val="2847532A"/>
    <w:multiLevelType w:val="hybridMultilevel"/>
    <w:tmpl w:val="4B92B536"/>
    <w:lvl w:ilvl="0" w:tplc="04150011">
      <w:start w:val="1"/>
      <w:numFmt w:val="decimal"/>
      <w:lvlText w:val="%1)"/>
      <w:lvlJc w:val="left"/>
      <w:pPr>
        <w:ind w:left="720" w:hanging="360"/>
      </w:p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2CE212C5"/>
    <w:multiLevelType w:val="multilevel"/>
    <w:tmpl w:val="1BFE3C1E"/>
    <w:lvl w:ilvl="0">
      <w:start w:val="1"/>
      <w:numFmt w:val="decimal"/>
      <w:suff w:val="space"/>
      <w:lvlText w:val="%1)"/>
      <w:lvlJc w:val="left"/>
      <w:pPr>
        <w:ind w:left="1211" w:hanging="360"/>
      </w:pPr>
      <w:rPr>
        <w:color w:val="auto"/>
      </w:rPr>
    </w:lvl>
    <w:lvl w:ilvl="1">
      <w:start w:val="1"/>
      <w:numFmt w:val="bullet"/>
      <w:lvlText w:val=""/>
      <w:lvlJc w:val="left"/>
      <w:pPr>
        <w:ind w:left="927" w:hanging="360"/>
      </w:pPr>
      <w:rPr>
        <w:rFonts w:ascii="Symbol" w:hAnsi="Symbol" w:cs="Symbol" w:hint="default"/>
      </w:r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2">
    <w:nsid w:val="2D403C88"/>
    <w:multiLevelType w:val="hybridMultilevel"/>
    <w:tmpl w:val="4244865C"/>
    <w:lvl w:ilvl="0" w:tplc="FFFFFFFF">
      <w:start w:val="1"/>
      <w:numFmt w:val="lowerLetter"/>
      <w:lvlText w:val="%1)"/>
      <w:lvlJc w:val="left"/>
      <w:pPr>
        <w:ind w:left="1506" w:hanging="360"/>
      </w:pPr>
    </w:lvl>
    <w:lvl w:ilvl="1" w:tplc="FFFFFFFF">
      <w:start w:val="1"/>
      <w:numFmt w:val="lowerLetter"/>
      <w:lvlText w:val="%2)"/>
      <w:lvlJc w:val="left"/>
      <w:pPr>
        <w:ind w:left="3344"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53">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2D016D3"/>
    <w:multiLevelType w:val="hybridMultilevel"/>
    <w:tmpl w:val="C54C8096"/>
    <w:lvl w:ilvl="0" w:tplc="FF42152A">
      <w:start w:val="1"/>
      <w:numFmt w:val="decimal"/>
      <w:lvlText w:val="%1)"/>
      <w:lvlJc w:val="left"/>
      <w:pPr>
        <w:ind w:left="1269" w:hanging="425"/>
      </w:pPr>
      <w:rPr>
        <w:rFonts w:ascii="DejaVu Serif" w:eastAsia="DejaVu Serif" w:hAnsi="DejaVu Serif" w:cs="DejaVu Serif" w:hint="default"/>
        <w:spacing w:val="-1"/>
        <w:w w:val="91"/>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3631B86"/>
    <w:multiLevelType w:val="hybridMultilevel"/>
    <w:tmpl w:val="56C2A7B0"/>
    <w:lvl w:ilvl="0" w:tplc="9BA227D8">
      <w:start w:val="1"/>
      <w:numFmt w:val="decimal"/>
      <w:lvlText w:val="%1."/>
      <w:lvlJc w:val="left"/>
      <w:pPr>
        <w:ind w:left="993" w:hanging="360"/>
      </w:pPr>
      <w:rPr>
        <w:rFonts w:hint="default"/>
        <w:spacing w:val="-1"/>
        <w:w w:val="79"/>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33F32ED4"/>
    <w:multiLevelType w:val="hybridMultilevel"/>
    <w:tmpl w:val="38B4C312"/>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59">
    <w:nsid w:val="364F395A"/>
    <w:multiLevelType w:val="hybridMultilevel"/>
    <w:tmpl w:val="84AAD82C"/>
    <w:lvl w:ilvl="0" w:tplc="0780388C">
      <w:start w:val="1"/>
      <w:numFmt w:val="decimal"/>
      <w:lvlText w:val="%1."/>
      <w:lvlJc w:val="left"/>
      <w:pPr>
        <w:ind w:left="502" w:hanging="360"/>
      </w:pPr>
      <w:rPr>
        <w:rFonts w:cs="Times New Roman" w:hint="default"/>
        <w:b/>
        <w:sz w:val="24"/>
        <w:szCs w:val="24"/>
      </w:rPr>
    </w:lvl>
    <w:lvl w:ilvl="1" w:tplc="0B5AD8BC">
      <w:start w:val="1"/>
      <w:numFmt w:val="decimal"/>
      <w:lvlText w:val="%2)"/>
      <w:lvlJc w:val="left"/>
      <w:pPr>
        <w:ind w:left="1092" w:hanging="360"/>
      </w:pPr>
      <w:rPr>
        <w:strike w:val="0"/>
        <w:sz w:val="24"/>
        <w:szCs w:val="24"/>
      </w:rPr>
    </w:lvl>
    <w:lvl w:ilvl="2" w:tplc="0415001B">
      <w:start w:val="1"/>
      <w:numFmt w:val="lowerRoman"/>
      <w:lvlText w:val="%3."/>
      <w:lvlJc w:val="right"/>
      <w:pPr>
        <w:ind w:left="1812" w:hanging="180"/>
      </w:pPr>
    </w:lvl>
    <w:lvl w:ilvl="3" w:tplc="A52E4234">
      <w:start w:val="1"/>
      <w:numFmt w:val="lowerLetter"/>
      <w:lvlText w:val="%4)"/>
      <w:lvlJc w:val="left"/>
      <w:pPr>
        <w:ind w:left="2532" w:hanging="360"/>
      </w:pPr>
      <w:rPr>
        <w:rFonts w:hint="default"/>
      </w:rPr>
    </w:lvl>
    <w:lvl w:ilvl="4" w:tplc="04150019" w:tentative="1">
      <w:start w:val="1"/>
      <w:numFmt w:val="lowerLetter"/>
      <w:lvlText w:val="%5."/>
      <w:lvlJc w:val="left"/>
      <w:pPr>
        <w:ind w:left="3252" w:hanging="360"/>
      </w:pPr>
    </w:lvl>
    <w:lvl w:ilvl="5" w:tplc="0415001B" w:tentative="1">
      <w:start w:val="1"/>
      <w:numFmt w:val="lowerRoman"/>
      <w:lvlText w:val="%6."/>
      <w:lvlJc w:val="right"/>
      <w:pPr>
        <w:ind w:left="3972" w:hanging="180"/>
      </w:pPr>
    </w:lvl>
    <w:lvl w:ilvl="6" w:tplc="0415000F" w:tentative="1">
      <w:start w:val="1"/>
      <w:numFmt w:val="decimal"/>
      <w:lvlText w:val="%7."/>
      <w:lvlJc w:val="left"/>
      <w:pPr>
        <w:ind w:left="4692" w:hanging="360"/>
      </w:pPr>
    </w:lvl>
    <w:lvl w:ilvl="7" w:tplc="04150019" w:tentative="1">
      <w:start w:val="1"/>
      <w:numFmt w:val="lowerLetter"/>
      <w:lvlText w:val="%8."/>
      <w:lvlJc w:val="left"/>
      <w:pPr>
        <w:ind w:left="5412" w:hanging="360"/>
      </w:pPr>
    </w:lvl>
    <w:lvl w:ilvl="8" w:tplc="0415001B" w:tentative="1">
      <w:start w:val="1"/>
      <w:numFmt w:val="lowerRoman"/>
      <w:lvlText w:val="%9."/>
      <w:lvlJc w:val="right"/>
      <w:pPr>
        <w:ind w:left="6132" w:hanging="180"/>
      </w:pPr>
    </w:lvl>
  </w:abstractNum>
  <w:abstractNum w:abstractNumId="6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39BD3B00"/>
    <w:multiLevelType w:val="hybridMultilevel"/>
    <w:tmpl w:val="DAA46A8C"/>
    <w:lvl w:ilvl="0" w:tplc="0926629C">
      <w:start w:val="1"/>
      <w:numFmt w:val="lowerLetter"/>
      <w:lvlText w:val="%1)"/>
      <w:lvlJc w:val="left"/>
      <w:pPr>
        <w:tabs>
          <w:tab w:val="num" w:pos="850"/>
        </w:tabs>
        <w:ind w:left="850" w:hanging="283"/>
      </w:pPr>
      <w:rPr>
        <w:rFonts w:ascii="Cambria" w:eastAsia="Times New Roman" w:hAnsi="Cambria" w:cs="Calibri"/>
        <w:b w:val="0"/>
        <w:color w:val="auto"/>
      </w:rPr>
    </w:lvl>
    <w:lvl w:ilvl="1" w:tplc="A2760786">
      <w:start w:val="1"/>
      <w:numFmt w:val="lowerLetter"/>
      <w:lvlText w:val="%2."/>
      <w:lvlJc w:val="left"/>
      <w:pPr>
        <w:ind w:left="720" w:hanging="360"/>
      </w:pPr>
      <w:rPr>
        <w:rFonts w:ascii="Cambria" w:eastAsia="Times New Roman" w:hAnsi="Cambria" w:cs="Calibri"/>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63">
    <w:nsid w:val="3A701CC4"/>
    <w:multiLevelType w:val="hybridMultilevel"/>
    <w:tmpl w:val="A5DED01E"/>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4">
    <w:nsid w:val="3DDB2C3F"/>
    <w:multiLevelType w:val="hybridMultilevel"/>
    <w:tmpl w:val="3B5CB104"/>
    <w:lvl w:ilvl="0" w:tplc="FFFFFFFF">
      <w:start w:val="1"/>
      <w:numFmt w:val="decimal"/>
      <w:lvlText w:val="%1."/>
      <w:lvlJc w:val="left"/>
      <w:pPr>
        <w:ind w:left="1494" w:hanging="360"/>
      </w:pPr>
      <w:rPr>
        <w:rFonts w:cs="Times New Roman"/>
        <w:b/>
        <w:sz w:val="24"/>
        <w:szCs w:val="24"/>
      </w:rPr>
    </w:lvl>
    <w:lvl w:ilvl="1" w:tplc="FFFFFFFF">
      <w:start w:val="1"/>
      <w:numFmt w:val="decimal"/>
      <w:lvlText w:val="%2)"/>
      <w:lvlJc w:val="left"/>
      <w:pPr>
        <w:ind w:left="2084" w:hanging="360"/>
      </w:pPr>
      <w:rPr>
        <w:strike w:val="0"/>
        <w:dstrike w:val="0"/>
        <w:sz w:val="24"/>
        <w:szCs w:val="24"/>
        <w:u w:val="none"/>
        <w:effect w:val="none"/>
      </w:rPr>
    </w:lvl>
    <w:lvl w:ilvl="2" w:tplc="04150017">
      <w:start w:val="1"/>
      <w:numFmt w:val="lowerLetter"/>
      <w:lvlText w:val="%3)"/>
      <w:lvlJc w:val="left"/>
      <w:pPr>
        <w:ind w:left="2984" w:hanging="360"/>
      </w:pPr>
    </w:lvl>
    <w:lvl w:ilvl="3" w:tplc="FFFFFFFF">
      <w:start w:val="1"/>
      <w:numFmt w:val="lowerLetter"/>
      <w:lvlText w:val="%4)"/>
      <w:lvlJc w:val="left"/>
      <w:pPr>
        <w:ind w:left="3524" w:hanging="360"/>
      </w:pPr>
    </w:lvl>
    <w:lvl w:ilvl="4" w:tplc="FFFFFFFF">
      <w:start w:val="1"/>
      <w:numFmt w:val="lowerLetter"/>
      <w:lvlText w:val="%5."/>
      <w:lvlJc w:val="left"/>
      <w:pPr>
        <w:ind w:left="4244" w:hanging="360"/>
      </w:pPr>
    </w:lvl>
    <w:lvl w:ilvl="5" w:tplc="FFFFFFFF">
      <w:start w:val="1"/>
      <w:numFmt w:val="lowerRoman"/>
      <w:lvlText w:val="%6."/>
      <w:lvlJc w:val="right"/>
      <w:pPr>
        <w:ind w:left="4964" w:hanging="180"/>
      </w:pPr>
    </w:lvl>
    <w:lvl w:ilvl="6" w:tplc="FFFFFFFF">
      <w:start w:val="1"/>
      <w:numFmt w:val="decimal"/>
      <w:lvlText w:val="%7."/>
      <w:lvlJc w:val="left"/>
      <w:pPr>
        <w:ind w:left="5684" w:hanging="360"/>
      </w:pPr>
    </w:lvl>
    <w:lvl w:ilvl="7" w:tplc="FFFFFFFF">
      <w:start w:val="1"/>
      <w:numFmt w:val="lowerLetter"/>
      <w:lvlText w:val="%8."/>
      <w:lvlJc w:val="left"/>
      <w:pPr>
        <w:ind w:left="6404" w:hanging="360"/>
      </w:pPr>
    </w:lvl>
    <w:lvl w:ilvl="8" w:tplc="FFFFFFFF">
      <w:start w:val="1"/>
      <w:numFmt w:val="lowerRoman"/>
      <w:lvlText w:val="%9."/>
      <w:lvlJc w:val="right"/>
      <w:pPr>
        <w:ind w:left="7124" w:hanging="180"/>
      </w:pPr>
    </w:lvl>
  </w:abstractNum>
  <w:abstractNum w:abstractNumId="65">
    <w:nsid w:val="3EBB5188"/>
    <w:multiLevelType w:val="hybridMultilevel"/>
    <w:tmpl w:val="42702636"/>
    <w:name w:val="WW8Num352"/>
    <w:lvl w:ilvl="0" w:tplc="66BE25B6">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3F2820D4"/>
    <w:multiLevelType w:val="hybridMultilevel"/>
    <w:tmpl w:val="4244865C"/>
    <w:lvl w:ilvl="0" w:tplc="FFFFFFFF">
      <w:start w:val="1"/>
      <w:numFmt w:val="lowerLetter"/>
      <w:lvlText w:val="%1)"/>
      <w:lvlJc w:val="left"/>
      <w:pPr>
        <w:ind w:left="1506" w:hanging="360"/>
      </w:pPr>
    </w:lvl>
    <w:lvl w:ilvl="1" w:tplc="04150017">
      <w:start w:val="1"/>
      <w:numFmt w:val="lowerLetter"/>
      <w:lvlText w:val="%2)"/>
      <w:lvlJc w:val="left"/>
      <w:pPr>
        <w:ind w:left="3344"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67">
    <w:nsid w:val="3F7E0785"/>
    <w:multiLevelType w:val="hybridMultilevel"/>
    <w:tmpl w:val="5D96E1E2"/>
    <w:lvl w:ilvl="0" w:tplc="D944B23E">
      <w:start w:val="1"/>
      <w:numFmt w:val="bullet"/>
      <w:lvlText w:val="−"/>
      <w:lvlJc w:val="left"/>
      <w:pPr>
        <w:ind w:left="786" w:hanging="360"/>
      </w:pPr>
      <w:rPr>
        <w:rFonts w:ascii="Times New Roman" w:hAnsi="Times New Roman" w:cs="Times New Roman" w:hint="default"/>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8">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3FF96E71"/>
    <w:multiLevelType w:val="hybridMultilevel"/>
    <w:tmpl w:val="43FEB35A"/>
    <w:lvl w:ilvl="0" w:tplc="A7B685EC">
      <w:start w:val="1"/>
      <w:numFmt w:val="decimal"/>
      <w:lvlText w:val="%1."/>
      <w:lvlJc w:val="left"/>
      <w:pPr>
        <w:ind w:left="720" w:hanging="360"/>
      </w:pPr>
      <w:rPr>
        <w:rFonts w:cs="Arial" w:hint="default"/>
        <w:color w:val="000000"/>
      </w:rPr>
    </w:lvl>
    <w:lvl w:ilvl="1" w:tplc="1C3ECD1A">
      <w:start w:val="1"/>
      <w:numFmt w:val="lowerLetter"/>
      <w:lvlText w:val="%2."/>
      <w:lvlJc w:val="left"/>
      <w:pPr>
        <w:ind w:left="1440" w:hanging="360"/>
      </w:pPr>
      <w:rPr>
        <w:rFonts w:ascii="Cambria" w:eastAsia="Calibri" w:hAnsi="Cambria"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404B3868"/>
    <w:multiLevelType w:val="singleLevel"/>
    <w:tmpl w:val="00000005"/>
    <w:lvl w:ilvl="0">
      <w:start w:val="1"/>
      <w:numFmt w:val="decimal"/>
      <w:lvlText w:val="%1)"/>
      <w:lvlJc w:val="left"/>
      <w:pPr>
        <w:tabs>
          <w:tab w:val="num" w:pos="66"/>
        </w:tabs>
        <w:ind w:left="786" w:hanging="360"/>
      </w:pPr>
      <w:rPr>
        <w:rFonts w:ascii="Cambria" w:hAnsi="Cambria" w:cs="ArialNarrow"/>
        <w:b w:val="0"/>
        <w:sz w:val="24"/>
        <w:szCs w:val="24"/>
      </w:rPr>
    </w:lvl>
  </w:abstractNum>
  <w:abstractNum w:abstractNumId="71">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43AB299D"/>
    <w:multiLevelType w:val="hybridMultilevel"/>
    <w:tmpl w:val="67F81970"/>
    <w:lvl w:ilvl="0" w:tplc="3B1C1198">
      <w:start w:val="1"/>
      <w:numFmt w:val="decimal"/>
      <w:lvlText w:val="%1."/>
      <w:lvlJc w:val="left"/>
      <w:pPr>
        <w:ind w:left="563" w:hanging="428"/>
      </w:pPr>
      <w:rPr>
        <w:rFonts w:ascii="Caladea" w:eastAsia="Caladea" w:hAnsi="Caladea" w:cs="Caladea" w:hint="default"/>
        <w:b/>
        <w:bCs/>
        <w:spacing w:val="-1"/>
        <w:w w:val="100"/>
        <w:sz w:val="24"/>
        <w:szCs w:val="24"/>
        <w:lang w:val="pl-PL" w:eastAsia="en-US" w:bidi="ar-SA"/>
      </w:rPr>
    </w:lvl>
    <w:lvl w:ilvl="1" w:tplc="466E70A4">
      <w:start w:val="1"/>
      <w:numFmt w:val="decimal"/>
      <w:lvlText w:val="%2)"/>
      <w:lvlJc w:val="left"/>
      <w:pPr>
        <w:ind w:left="844" w:hanging="281"/>
      </w:pPr>
      <w:rPr>
        <w:rFonts w:ascii="DejaVu Serif" w:eastAsia="DejaVu Serif" w:hAnsi="DejaVu Serif" w:cs="DejaVu Serif" w:hint="default"/>
        <w:spacing w:val="-1"/>
        <w:w w:val="91"/>
        <w:sz w:val="24"/>
        <w:szCs w:val="24"/>
        <w:lang w:val="pl-PL" w:eastAsia="en-US" w:bidi="ar-SA"/>
      </w:rPr>
    </w:lvl>
    <w:lvl w:ilvl="2" w:tplc="E688A20C">
      <w:numFmt w:val="bullet"/>
      <w:lvlText w:val="•"/>
      <w:lvlJc w:val="left"/>
      <w:pPr>
        <w:ind w:left="1785" w:hanging="281"/>
      </w:pPr>
      <w:rPr>
        <w:rFonts w:hint="default"/>
        <w:lang w:val="pl-PL" w:eastAsia="en-US" w:bidi="ar-SA"/>
      </w:rPr>
    </w:lvl>
    <w:lvl w:ilvl="3" w:tplc="2A98838C">
      <w:numFmt w:val="bullet"/>
      <w:lvlText w:val="•"/>
      <w:lvlJc w:val="left"/>
      <w:pPr>
        <w:ind w:left="2730" w:hanging="281"/>
      </w:pPr>
      <w:rPr>
        <w:rFonts w:hint="default"/>
        <w:lang w:val="pl-PL" w:eastAsia="en-US" w:bidi="ar-SA"/>
      </w:rPr>
    </w:lvl>
    <w:lvl w:ilvl="4" w:tplc="334670BE">
      <w:numFmt w:val="bullet"/>
      <w:lvlText w:val="•"/>
      <w:lvlJc w:val="left"/>
      <w:pPr>
        <w:ind w:left="3675" w:hanging="281"/>
      </w:pPr>
      <w:rPr>
        <w:rFonts w:hint="default"/>
        <w:lang w:val="pl-PL" w:eastAsia="en-US" w:bidi="ar-SA"/>
      </w:rPr>
    </w:lvl>
    <w:lvl w:ilvl="5" w:tplc="A1FE00E8">
      <w:numFmt w:val="bullet"/>
      <w:lvlText w:val="•"/>
      <w:lvlJc w:val="left"/>
      <w:pPr>
        <w:ind w:left="4620" w:hanging="281"/>
      </w:pPr>
      <w:rPr>
        <w:rFonts w:hint="default"/>
        <w:lang w:val="pl-PL" w:eastAsia="en-US" w:bidi="ar-SA"/>
      </w:rPr>
    </w:lvl>
    <w:lvl w:ilvl="6" w:tplc="4216D70C">
      <w:numFmt w:val="bullet"/>
      <w:lvlText w:val="•"/>
      <w:lvlJc w:val="left"/>
      <w:pPr>
        <w:ind w:left="5565" w:hanging="281"/>
      </w:pPr>
      <w:rPr>
        <w:rFonts w:hint="default"/>
        <w:lang w:val="pl-PL" w:eastAsia="en-US" w:bidi="ar-SA"/>
      </w:rPr>
    </w:lvl>
    <w:lvl w:ilvl="7" w:tplc="9AA4EFCA">
      <w:numFmt w:val="bullet"/>
      <w:lvlText w:val="•"/>
      <w:lvlJc w:val="left"/>
      <w:pPr>
        <w:ind w:left="6510" w:hanging="281"/>
      </w:pPr>
      <w:rPr>
        <w:rFonts w:hint="default"/>
        <w:lang w:val="pl-PL" w:eastAsia="en-US" w:bidi="ar-SA"/>
      </w:rPr>
    </w:lvl>
    <w:lvl w:ilvl="8" w:tplc="A536A062">
      <w:numFmt w:val="bullet"/>
      <w:lvlText w:val="•"/>
      <w:lvlJc w:val="left"/>
      <w:pPr>
        <w:ind w:left="7456" w:hanging="281"/>
      </w:pPr>
      <w:rPr>
        <w:rFonts w:hint="default"/>
        <w:lang w:val="pl-PL" w:eastAsia="en-US" w:bidi="ar-SA"/>
      </w:rPr>
    </w:lvl>
  </w:abstractNum>
  <w:abstractNum w:abstractNumId="74">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494C2F92"/>
    <w:multiLevelType w:val="hybridMultilevel"/>
    <w:tmpl w:val="6B96CF82"/>
    <w:lvl w:ilvl="0" w:tplc="E3F01D90">
      <w:start w:val="1"/>
      <w:numFmt w:val="decimal"/>
      <w:lvlText w:val="%1."/>
      <w:lvlJc w:val="left"/>
      <w:pPr>
        <w:ind w:left="578" w:hanging="360"/>
      </w:pPr>
      <w:rPr>
        <w:rFonts w:ascii="Cambria" w:hAnsi="Cambria" w:hint="default"/>
        <w:b/>
        <w:i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76">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9">
    <w:nsid w:val="55572E4F"/>
    <w:multiLevelType w:val="hybridMultilevel"/>
    <w:tmpl w:val="BD864E9A"/>
    <w:lvl w:ilvl="0" w:tplc="BA5A8420">
      <w:start w:val="1"/>
      <w:numFmt w:val="decimal"/>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576633E9"/>
    <w:multiLevelType w:val="hybridMultilevel"/>
    <w:tmpl w:val="F81CEC60"/>
    <w:lvl w:ilvl="0" w:tplc="A24601A8">
      <w:start w:val="1"/>
      <w:numFmt w:val="decimal"/>
      <w:lvlText w:val="%1."/>
      <w:lvlJc w:val="left"/>
      <w:pPr>
        <w:tabs>
          <w:tab w:val="num" w:pos="1440"/>
        </w:tabs>
        <w:ind w:left="1440" w:hanging="360"/>
      </w:pPr>
      <w:rPr>
        <w:rFonts w:ascii="Cambria" w:hAnsi="Cambria"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5B436A42"/>
    <w:multiLevelType w:val="hybridMultilevel"/>
    <w:tmpl w:val="5E86AEB6"/>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Times New Roman" w:hAnsi="Times New Roman" w:cs="Times New Roman" w:hint="default"/>
        <w:b/>
        <w:color w:val="auto"/>
        <w:sz w:val="24"/>
        <w:szCs w:val="24"/>
      </w:rPr>
    </w:lvl>
    <w:lvl w:ilvl="2" w:tplc="D944B23E">
      <w:start w:val="1"/>
      <w:numFmt w:val="bullet"/>
      <w:lvlText w:val="−"/>
      <w:lvlJc w:val="left"/>
      <w:pPr>
        <w:ind w:left="2160" w:hanging="360"/>
      </w:pPr>
      <w:rPr>
        <w:rFonts w:ascii="Times New Roman" w:hAnsi="Times New Roman" w:cs="Times New Roman" w:hint="default"/>
        <w:b/>
        <w:color w:val="auto"/>
        <w:sz w:val="24"/>
        <w:szCs w:val="24"/>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nsid w:val="5D926C5B"/>
    <w:multiLevelType w:val="hybridMultilevel"/>
    <w:tmpl w:val="7A92B6AA"/>
    <w:lvl w:ilvl="0" w:tplc="E4FEA47C">
      <w:start w:val="3"/>
      <w:numFmt w:val="decimal"/>
      <w:lvlText w:val="%1."/>
      <w:lvlJc w:val="left"/>
      <w:pPr>
        <w:ind w:left="502" w:hanging="360"/>
      </w:pPr>
      <w:rPr>
        <w:rFonts w:hint="default"/>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5E860C34"/>
    <w:multiLevelType w:val="multilevel"/>
    <w:tmpl w:val="95F8E800"/>
    <w:lvl w:ilvl="0">
      <w:start w:val="1"/>
      <w:numFmt w:val="decimal"/>
      <w:lvlText w:val="%1)"/>
      <w:lvlJc w:val="left"/>
      <w:pPr>
        <w:tabs>
          <w:tab w:val="num" w:pos="0"/>
        </w:tabs>
        <w:ind w:left="720"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6">
    <w:nsid w:val="5EAB22CE"/>
    <w:multiLevelType w:val="hybridMultilevel"/>
    <w:tmpl w:val="F0D4A1B8"/>
    <w:lvl w:ilvl="0" w:tplc="1070DDDC">
      <w:start w:val="1"/>
      <w:numFmt w:val="decimal"/>
      <w:lvlText w:val="%1)"/>
      <w:lvlJc w:val="left"/>
      <w:pPr>
        <w:ind w:left="1440" w:hanging="360"/>
      </w:pPr>
      <w:rPr>
        <w:rFonts w:hint="default"/>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61C4737E"/>
    <w:multiLevelType w:val="multilevel"/>
    <w:tmpl w:val="9EC21ABA"/>
    <w:lvl w:ilvl="0">
      <w:start w:val="1"/>
      <w:numFmt w:val="decimal"/>
      <w:lvlText w:val="%1)"/>
      <w:lvlJc w:val="left"/>
      <w:pPr>
        <w:tabs>
          <w:tab w:val="num" w:pos="0"/>
        </w:tabs>
        <w:ind w:left="720" w:hanging="360"/>
      </w:pPr>
      <w:rPr>
        <w:rFonts w:ascii="Cambria" w:hAnsi="Cambria" w:cs="Times New Roman"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8">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nsid w:val="65A527D6"/>
    <w:multiLevelType w:val="hybridMultilevel"/>
    <w:tmpl w:val="32BA5296"/>
    <w:lvl w:ilvl="0" w:tplc="7A2EBE7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65DE4EF3"/>
    <w:multiLevelType w:val="hybridMultilevel"/>
    <w:tmpl w:val="63705A34"/>
    <w:name w:val="WW8Num262"/>
    <w:lvl w:ilvl="0" w:tplc="D0E8D4F4">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66AD5485"/>
    <w:multiLevelType w:val="hybridMultilevel"/>
    <w:tmpl w:val="81588FAE"/>
    <w:lvl w:ilvl="0" w:tplc="B36224F6">
      <w:start w:val="5"/>
      <w:numFmt w:val="decimal"/>
      <w:lvlText w:val="%1)"/>
      <w:lvlJc w:val="left"/>
      <w:pPr>
        <w:ind w:left="2160" w:hanging="360"/>
      </w:pPr>
      <w:rPr>
        <w:rFonts w:hint="default"/>
        <w:strike w:val="0"/>
        <w:sz w:val="24"/>
        <w:szCs w:val="24"/>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3">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94">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95">
    <w:nsid w:val="6DB57D51"/>
    <w:multiLevelType w:val="hybridMultilevel"/>
    <w:tmpl w:val="925EAB10"/>
    <w:lvl w:ilvl="0" w:tplc="04150017">
      <w:start w:val="1"/>
      <w:numFmt w:val="lowerLetter"/>
      <w:lvlText w:val="%1)"/>
      <w:lvlJc w:val="left"/>
      <w:pPr>
        <w:ind w:left="2705" w:hanging="360"/>
      </w:pPr>
    </w:lvl>
    <w:lvl w:ilvl="1" w:tplc="04150019" w:tentative="1">
      <w:start w:val="1"/>
      <w:numFmt w:val="lowerLetter"/>
      <w:lvlText w:val="%2."/>
      <w:lvlJc w:val="left"/>
      <w:pPr>
        <w:ind w:left="3425" w:hanging="360"/>
      </w:pPr>
    </w:lvl>
    <w:lvl w:ilvl="2" w:tplc="0415001B" w:tentative="1">
      <w:start w:val="1"/>
      <w:numFmt w:val="lowerRoman"/>
      <w:lvlText w:val="%3."/>
      <w:lvlJc w:val="right"/>
      <w:pPr>
        <w:ind w:left="4145" w:hanging="180"/>
      </w:pPr>
    </w:lvl>
    <w:lvl w:ilvl="3" w:tplc="0415000F" w:tentative="1">
      <w:start w:val="1"/>
      <w:numFmt w:val="decimal"/>
      <w:lvlText w:val="%4."/>
      <w:lvlJc w:val="left"/>
      <w:pPr>
        <w:ind w:left="4865" w:hanging="360"/>
      </w:pPr>
    </w:lvl>
    <w:lvl w:ilvl="4" w:tplc="04150019" w:tentative="1">
      <w:start w:val="1"/>
      <w:numFmt w:val="lowerLetter"/>
      <w:lvlText w:val="%5."/>
      <w:lvlJc w:val="left"/>
      <w:pPr>
        <w:ind w:left="5585" w:hanging="360"/>
      </w:pPr>
    </w:lvl>
    <w:lvl w:ilvl="5" w:tplc="0415001B" w:tentative="1">
      <w:start w:val="1"/>
      <w:numFmt w:val="lowerRoman"/>
      <w:lvlText w:val="%6."/>
      <w:lvlJc w:val="right"/>
      <w:pPr>
        <w:ind w:left="6305" w:hanging="180"/>
      </w:pPr>
    </w:lvl>
    <w:lvl w:ilvl="6" w:tplc="0415000F" w:tentative="1">
      <w:start w:val="1"/>
      <w:numFmt w:val="decimal"/>
      <w:lvlText w:val="%7."/>
      <w:lvlJc w:val="left"/>
      <w:pPr>
        <w:ind w:left="7025" w:hanging="360"/>
      </w:pPr>
    </w:lvl>
    <w:lvl w:ilvl="7" w:tplc="04150019" w:tentative="1">
      <w:start w:val="1"/>
      <w:numFmt w:val="lowerLetter"/>
      <w:lvlText w:val="%8."/>
      <w:lvlJc w:val="left"/>
      <w:pPr>
        <w:ind w:left="7745" w:hanging="360"/>
      </w:pPr>
    </w:lvl>
    <w:lvl w:ilvl="8" w:tplc="0415001B" w:tentative="1">
      <w:start w:val="1"/>
      <w:numFmt w:val="lowerRoman"/>
      <w:lvlText w:val="%9."/>
      <w:lvlJc w:val="right"/>
      <w:pPr>
        <w:ind w:left="8465" w:hanging="180"/>
      </w:pPr>
    </w:lvl>
  </w:abstractNum>
  <w:abstractNum w:abstractNumId="96">
    <w:nsid w:val="710100B2"/>
    <w:multiLevelType w:val="hybridMultilevel"/>
    <w:tmpl w:val="BBC04930"/>
    <w:lvl w:ilvl="0" w:tplc="9A705456">
      <w:start w:val="3"/>
      <w:numFmt w:val="decimal"/>
      <w:lvlText w:val="%1."/>
      <w:lvlJc w:val="left"/>
      <w:pPr>
        <w:tabs>
          <w:tab w:val="num" w:pos="1440"/>
        </w:tabs>
        <w:ind w:left="1440" w:hanging="360"/>
      </w:pPr>
      <w:rPr>
        <w:rFonts w:ascii="Cambria" w:hAnsi="Cambria"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73C934B6"/>
    <w:multiLevelType w:val="hybridMultilevel"/>
    <w:tmpl w:val="B4E8BE12"/>
    <w:lvl w:ilvl="0" w:tplc="3BE2C49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78C14A6F"/>
    <w:multiLevelType w:val="hybridMultilevel"/>
    <w:tmpl w:val="7194AF24"/>
    <w:lvl w:ilvl="0" w:tplc="ACD60F06">
      <w:start w:val="1"/>
      <w:numFmt w:val="lowerLetter"/>
      <w:lvlText w:val="%1)"/>
      <w:lvlJc w:val="left"/>
      <w:pPr>
        <w:tabs>
          <w:tab w:val="num" w:pos="850"/>
        </w:tabs>
        <w:ind w:left="850" w:hanging="283"/>
      </w:pPr>
      <w:rPr>
        <w:rFonts w:ascii="Cambria" w:eastAsia="Times New Roman" w:hAnsi="Cambria" w:cs="Calibri"/>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02">
    <w:nsid w:val="7BBE6D3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7CC91077"/>
    <w:multiLevelType w:val="hybridMultilevel"/>
    <w:tmpl w:val="A420FDDE"/>
    <w:lvl w:ilvl="0" w:tplc="04150011">
      <w:start w:val="1"/>
      <w:numFmt w:val="decimal"/>
      <w:lvlText w:val="%1)"/>
      <w:lvlJc w:val="left"/>
      <w:pPr>
        <w:ind w:left="786" w:hanging="360"/>
      </w:pPr>
      <w:rPr>
        <w:rFonts w:hint="default"/>
        <w:b/>
        <w:sz w:val="24"/>
        <w:szCs w:val="24"/>
      </w:rPr>
    </w:lvl>
    <w:lvl w:ilvl="1" w:tplc="FFFFFFFF">
      <w:start w:val="1"/>
      <w:numFmt w:val="decimal"/>
      <w:lvlText w:val="%2)"/>
      <w:lvlJc w:val="left"/>
      <w:pPr>
        <w:ind w:left="1376" w:hanging="360"/>
      </w:pPr>
      <w:rPr>
        <w:strike w:val="0"/>
        <w:sz w:val="24"/>
        <w:szCs w:val="24"/>
      </w:rPr>
    </w:lvl>
    <w:lvl w:ilvl="2" w:tplc="FFFFFFFF">
      <w:start w:val="1"/>
      <w:numFmt w:val="lowerRoman"/>
      <w:lvlText w:val="%3."/>
      <w:lvlJc w:val="right"/>
      <w:pPr>
        <w:ind w:left="2096" w:hanging="180"/>
      </w:pPr>
    </w:lvl>
    <w:lvl w:ilvl="3" w:tplc="FFFFFFFF">
      <w:start w:val="1"/>
      <w:numFmt w:val="lowerLetter"/>
      <w:lvlText w:val="%4)"/>
      <w:lvlJc w:val="left"/>
      <w:pPr>
        <w:ind w:left="2816" w:hanging="360"/>
      </w:pPr>
      <w:rPr>
        <w:rFonts w:hint="default"/>
      </w:rPr>
    </w:lvl>
    <w:lvl w:ilvl="4" w:tplc="FFFFFFFF" w:tentative="1">
      <w:start w:val="1"/>
      <w:numFmt w:val="lowerLetter"/>
      <w:lvlText w:val="%5."/>
      <w:lvlJc w:val="left"/>
      <w:pPr>
        <w:ind w:left="3536" w:hanging="360"/>
      </w:pPr>
    </w:lvl>
    <w:lvl w:ilvl="5" w:tplc="FFFFFFFF" w:tentative="1">
      <w:start w:val="1"/>
      <w:numFmt w:val="lowerRoman"/>
      <w:lvlText w:val="%6."/>
      <w:lvlJc w:val="right"/>
      <w:pPr>
        <w:ind w:left="4256" w:hanging="180"/>
      </w:pPr>
    </w:lvl>
    <w:lvl w:ilvl="6" w:tplc="FFFFFFFF" w:tentative="1">
      <w:start w:val="1"/>
      <w:numFmt w:val="decimal"/>
      <w:lvlText w:val="%7."/>
      <w:lvlJc w:val="left"/>
      <w:pPr>
        <w:ind w:left="4976" w:hanging="360"/>
      </w:pPr>
    </w:lvl>
    <w:lvl w:ilvl="7" w:tplc="FFFFFFFF" w:tentative="1">
      <w:start w:val="1"/>
      <w:numFmt w:val="lowerLetter"/>
      <w:lvlText w:val="%8."/>
      <w:lvlJc w:val="left"/>
      <w:pPr>
        <w:ind w:left="5696" w:hanging="360"/>
      </w:pPr>
    </w:lvl>
    <w:lvl w:ilvl="8" w:tplc="FFFFFFFF" w:tentative="1">
      <w:start w:val="1"/>
      <w:numFmt w:val="lowerRoman"/>
      <w:lvlText w:val="%9."/>
      <w:lvlJc w:val="right"/>
      <w:pPr>
        <w:ind w:left="6416" w:hanging="180"/>
      </w:pPr>
    </w:lvl>
  </w:abstractNum>
  <w:abstractNum w:abstractNumId="104">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9"/>
  </w:num>
  <w:num w:numId="2">
    <w:abstractNumId w:val="59"/>
  </w:num>
  <w:num w:numId="3">
    <w:abstractNumId w:val="72"/>
  </w:num>
  <w:num w:numId="4">
    <w:abstractNumId w:val="45"/>
  </w:num>
  <w:num w:numId="5">
    <w:abstractNumId w:val="44"/>
  </w:num>
  <w:num w:numId="6">
    <w:abstractNumId w:val="50"/>
  </w:num>
  <w:num w:numId="7">
    <w:abstractNumId w:val="93"/>
  </w:num>
  <w:num w:numId="8">
    <w:abstractNumId w:val="58"/>
  </w:num>
  <w:num w:numId="9">
    <w:abstractNumId w:val="76"/>
  </w:num>
  <w:num w:numId="10">
    <w:abstractNumId w:val="61"/>
  </w:num>
  <w:num w:numId="11">
    <w:abstractNumId w:val="60"/>
  </w:num>
  <w:num w:numId="12">
    <w:abstractNumId w:val="33"/>
  </w:num>
  <w:num w:numId="13">
    <w:abstractNumId w:val="41"/>
  </w:num>
  <w:num w:numId="14">
    <w:abstractNumId w:val="42"/>
  </w:num>
  <w:num w:numId="15">
    <w:abstractNumId w:val="101"/>
  </w:num>
  <w:num w:numId="16">
    <w:abstractNumId w:val="84"/>
  </w:num>
  <w:num w:numId="17">
    <w:abstractNumId w:val="62"/>
  </w:num>
  <w:num w:numId="18">
    <w:abstractNumId w:val="74"/>
  </w:num>
  <w:num w:numId="19">
    <w:abstractNumId w:val="68"/>
  </w:num>
  <w:num w:numId="20">
    <w:abstractNumId w:val="90"/>
  </w:num>
  <w:num w:numId="21">
    <w:abstractNumId w:val="77"/>
  </w:num>
  <w:num w:numId="22">
    <w:abstractNumId w:val="49"/>
  </w:num>
  <w:num w:numId="23">
    <w:abstractNumId w:val="40"/>
  </w:num>
  <w:num w:numId="24">
    <w:abstractNumId w:val="46"/>
  </w:num>
  <w:num w:numId="2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0"/>
  </w:num>
  <w:num w:numId="28">
    <w:abstractNumId w:val="53"/>
  </w:num>
  <w:num w:numId="29">
    <w:abstractNumId w:val="79"/>
  </w:num>
  <w:num w:numId="30">
    <w:abstractNumId w:val="98"/>
  </w:num>
  <w:num w:numId="31">
    <w:abstractNumId w:val="38"/>
  </w:num>
  <w:num w:numId="32">
    <w:abstractNumId w:val="97"/>
  </w:num>
  <w:num w:numId="33">
    <w:abstractNumId w:val="100"/>
  </w:num>
  <w:num w:numId="34">
    <w:abstractNumId w:val="56"/>
  </w:num>
  <w:num w:numId="35">
    <w:abstractNumId w:val="54"/>
  </w:num>
  <w:num w:numId="36">
    <w:abstractNumId w:val="94"/>
  </w:num>
  <w:num w:numId="37">
    <w:abstractNumId w:val="36"/>
  </w:num>
  <w:num w:numId="38">
    <w:abstractNumId w:val="104"/>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1"/>
  </w:num>
  <w:num w:numId="42">
    <w:abstractNumId w:val="78"/>
  </w:num>
  <w:num w:numId="43">
    <w:abstractNumId w:val="43"/>
  </w:num>
  <w:num w:numId="44">
    <w:abstractNumId w:val="0"/>
  </w:num>
  <w:num w:numId="45">
    <w:abstractNumId w:val="2"/>
  </w:num>
  <w:num w:numId="46">
    <w:abstractNumId w:val="4"/>
  </w:num>
  <w:num w:numId="47">
    <w:abstractNumId w:val="5"/>
  </w:num>
  <w:num w:numId="48">
    <w:abstractNumId w:val="6"/>
  </w:num>
  <w:num w:numId="49">
    <w:abstractNumId w:val="11"/>
  </w:num>
  <w:num w:numId="50">
    <w:abstractNumId w:val="14"/>
  </w:num>
  <w:num w:numId="51">
    <w:abstractNumId w:val="15"/>
  </w:num>
  <w:num w:numId="52">
    <w:abstractNumId w:val="16"/>
  </w:num>
  <w:num w:numId="53">
    <w:abstractNumId w:val="19"/>
  </w:num>
  <w:num w:numId="54">
    <w:abstractNumId w:val="20"/>
  </w:num>
  <w:num w:numId="55">
    <w:abstractNumId w:val="21"/>
  </w:num>
  <w:num w:numId="56">
    <w:abstractNumId w:val="22"/>
  </w:num>
  <w:num w:numId="57">
    <w:abstractNumId w:val="23"/>
  </w:num>
  <w:num w:numId="58">
    <w:abstractNumId w:val="25"/>
  </w:num>
  <w:num w:numId="59">
    <w:abstractNumId w:val="26"/>
  </w:num>
  <w:num w:numId="60">
    <w:abstractNumId w:val="27"/>
  </w:num>
  <w:num w:numId="61">
    <w:abstractNumId w:val="9"/>
  </w:num>
  <w:num w:numId="62">
    <w:abstractNumId w:val="12"/>
  </w:num>
  <w:num w:numId="63">
    <w:abstractNumId w:val="28"/>
  </w:num>
  <w:num w:numId="64">
    <w:abstractNumId w:val="65"/>
  </w:num>
  <w:num w:numId="65">
    <w:abstractNumId w:val="91"/>
  </w:num>
  <w:num w:numId="66">
    <w:abstractNumId w:val="1"/>
  </w:num>
  <w:num w:numId="67">
    <w:abstractNumId w:val="17"/>
  </w:num>
  <w:num w:numId="68">
    <w:abstractNumId w:val="87"/>
  </w:num>
  <w:num w:numId="69">
    <w:abstractNumId w:val="83"/>
  </w:num>
  <w:num w:numId="70">
    <w:abstractNumId w:val="48"/>
  </w:num>
  <w:num w:numId="71">
    <w:abstractNumId w:val="81"/>
  </w:num>
  <w:num w:numId="72">
    <w:abstractNumId w:val="89"/>
  </w:num>
  <w:num w:numId="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02"/>
  </w:num>
  <w:num w:numId="75">
    <w:abstractNumId w:val="67"/>
  </w:num>
  <w:num w:numId="76">
    <w:abstractNumId w:val="8"/>
  </w:num>
  <w:num w:numId="77">
    <w:abstractNumId w:val="103"/>
  </w:num>
  <w:num w:numId="7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4"/>
  </w:num>
  <w:num w:numId="80">
    <w:abstractNumId w:val="39"/>
  </w:num>
  <w:num w:numId="81">
    <w:abstractNumId w:val="82"/>
  </w:num>
  <w:num w:numId="82">
    <w:abstractNumId w:val="99"/>
  </w:num>
  <w:num w:numId="83">
    <w:abstractNumId w:val="47"/>
  </w:num>
  <w:num w:numId="84">
    <w:abstractNumId w:val="66"/>
  </w:num>
  <w:num w:numId="85">
    <w:abstractNumId w:val="52"/>
  </w:num>
  <w:num w:numId="86">
    <w:abstractNumId w:val="54"/>
  </w:num>
  <w:num w:numId="87">
    <w:abstractNumId w:val="85"/>
  </w:num>
  <w:num w:numId="88">
    <w:abstractNumId w:val="95"/>
  </w:num>
  <w:num w:numId="89">
    <w:abstractNumId w:val="82"/>
  </w:num>
  <w:num w:numId="90">
    <w:abstractNumId w:val="92"/>
  </w:num>
  <w:num w:numId="91">
    <w:abstractNumId w:val="86"/>
  </w:num>
  <w:num w:numId="92">
    <w:abstractNumId w:val="29"/>
  </w:num>
  <w:num w:numId="93">
    <w:abstractNumId w:val="31"/>
  </w:num>
  <w:num w:numId="94">
    <w:abstractNumId w:val="63"/>
  </w:num>
  <w:num w:numId="95">
    <w:abstractNumId w:val="75"/>
  </w:num>
  <w:num w:numId="96">
    <w:abstractNumId w:val="35"/>
  </w:num>
  <w:num w:numId="97">
    <w:abstractNumId w:val="96"/>
  </w:num>
  <w:num w:numId="98">
    <w:abstractNumId w:val="73"/>
  </w:num>
  <w:num w:numId="99">
    <w:abstractNumId w:val="37"/>
  </w:num>
  <w:num w:numId="100">
    <w:abstractNumId w:val="55"/>
  </w:num>
  <w:num w:numId="101">
    <w:abstractNumId w:val="57"/>
  </w:num>
  <w:num w:numId="102">
    <w:abstractNumId w:val="5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51"/>
  </w:num>
  <w:num w:numId="104">
    <w:abstractNumId w:val="5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0"/>
  </w:num>
  <w:numIdMacAtCleanup w:val="9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ominika Satoła">
    <w15:presenceInfo w15:providerId="Windows Live" w15:userId="7f57a66138553d7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drawingGridHorizontalSpacing w:val="110"/>
  <w:displayHorizontalDrawingGridEvery w:val="2"/>
  <w:characterSpacingControl w:val="doNotCompress"/>
  <w:hdrShapeDefaults>
    <o:shapedefaults v:ext="edit" spidmax="94210"/>
  </w:hdrShapeDefaults>
  <w:footnotePr>
    <w:footnote w:id="-1"/>
    <w:footnote w:id="0"/>
  </w:footnotePr>
  <w:endnotePr>
    <w:endnote w:id="-1"/>
    <w:endnote w:id="0"/>
  </w:endnotePr>
  <w:compat/>
  <w:rsids>
    <w:rsidRoot w:val="009C3898"/>
    <w:rsid w:val="00000963"/>
    <w:rsid w:val="000016CE"/>
    <w:rsid w:val="000041E8"/>
    <w:rsid w:val="0000428C"/>
    <w:rsid w:val="00004981"/>
    <w:rsid w:val="00006259"/>
    <w:rsid w:val="00010C56"/>
    <w:rsid w:val="0001235A"/>
    <w:rsid w:val="00013C3B"/>
    <w:rsid w:val="0001642D"/>
    <w:rsid w:val="000211E4"/>
    <w:rsid w:val="00023B0B"/>
    <w:rsid w:val="00030A9F"/>
    <w:rsid w:val="00034095"/>
    <w:rsid w:val="00034C98"/>
    <w:rsid w:val="000441F5"/>
    <w:rsid w:val="000531F4"/>
    <w:rsid w:val="00056DB4"/>
    <w:rsid w:val="00061544"/>
    <w:rsid w:val="000621B4"/>
    <w:rsid w:val="00063697"/>
    <w:rsid w:val="000648E3"/>
    <w:rsid w:val="00077473"/>
    <w:rsid w:val="00077606"/>
    <w:rsid w:val="00086CBA"/>
    <w:rsid w:val="000901C7"/>
    <w:rsid w:val="00093D0D"/>
    <w:rsid w:val="00093E59"/>
    <w:rsid w:val="00095F8D"/>
    <w:rsid w:val="00097E1D"/>
    <w:rsid w:val="000B170F"/>
    <w:rsid w:val="000B47FE"/>
    <w:rsid w:val="000B713F"/>
    <w:rsid w:val="000C2F73"/>
    <w:rsid w:val="000C47CF"/>
    <w:rsid w:val="000C5845"/>
    <w:rsid w:val="000E0BED"/>
    <w:rsid w:val="000F30DD"/>
    <w:rsid w:val="000F3913"/>
    <w:rsid w:val="000F743A"/>
    <w:rsid w:val="001046EE"/>
    <w:rsid w:val="001076F6"/>
    <w:rsid w:val="001102F3"/>
    <w:rsid w:val="001128FE"/>
    <w:rsid w:val="00114E9A"/>
    <w:rsid w:val="0011609C"/>
    <w:rsid w:val="001167A0"/>
    <w:rsid w:val="00123227"/>
    <w:rsid w:val="00123379"/>
    <w:rsid w:val="00126370"/>
    <w:rsid w:val="00126967"/>
    <w:rsid w:val="00127445"/>
    <w:rsid w:val="00132FD7"/>
    <w:rsid w:val="00135960"/>
    <w:rsid w:val="00137F51"/>
    <w:rsid w:val="001408BE"/>
    <w:rsid w:val="00145AD3"/>
    <w:rsid w:val="00146934"/>
    <w:rsid w:val="001514E7"/>
    <w:rsid w:val="00151DC8"/>
    <w:rsid w:val="00156250"/>
    <w:rsid w:val="00157305"/>
    <w:rsid w:val="00163E75"/>
    <w:rsid w:val="0016506D"/>
    <w:rsid w:val="00166026"/>
    <w:rsid w:val="0017112D"/>
    <w:rsid w:val="00171A45"/>
    <w:rsid w:val="00173B34"/>
    <w:rsid w:val="0019080A"/>
    <w:rsid w:val="00191911"/>
    <w:rsid w:val="00191D95"/>
    <w:rsid w:val="00196B9E"/>
    <w:rsid w:val="001974F2"/>
    <w:rsid w:val="001A165A"/>
    <w:rsid w:val="001A4DA6"/>
    <w:rsid w:val="001A51A2"/>
    <w:rsid w:val="001B0A83"/>
    <w:rsid w:val="001B0D3E"/>
    <w:rsid w:val="001B163F"/>
    <w:rsid w:val="001B5865"/>
    <w:rsid w:val="001B6804"/>
    <w:rsid w:val="001B6853"/>
    <w:rsid w:val="001B73DA"/>
    <w:rsid w:val="001C5BF0"/>
    <w:rsid w:val="001E607B"/>
    <w:rsid w:val="001F6227"/>
    <w:rsid w:val="002004B7"/>
    <w:rsid w:val="00203E1B"/>
    <w:rsid w:val="0020483E"/>
    <w:rsid w:val="0021176D"/>
    <w:rsid w:val="00214967"/>
    <w:rsid w:val="00214AE3"/>
    <w:rsid w:val="00214E2B"/>
    <w:rsid w:val="002167C2"/>
    <w:rsid w:val="00217E97"/>
    <w:rsid w:val="00221B39"/>
    <w:rsid w:val="00222318"/>
    <w:rsid w:val="00230F5E"/>
    <w:rsid w:val="0023112D"/>
    <w:rsid w:val="002327F7"/>
    <w:rsid w:val="0023739B"/>
    <w:rsid w:val="00240578"/>
    <w:rsid w:val="00240CA9"/>
    <w:rsid w:val="00240EB8"/>
    <w:rsid w:val="00243C0A"/>
    <w:rsid w:val="00243CF7"/>
    <w:rsid w:val="002472AC"/>
    <w:rsid w:val="002565E3"/>
    <w:rsid w:val="00267A7F"/>
    <w:rsid w:val="00271D6B"/>
    <w:rsid w:val="00276EEE"/>
    <w:rsid w:val="002810DC"/>
    <w:rsid w:val="002907BC"/>
    <w:rsid w:val="00292D76"/>
    <w:rsid w:val="00293553"/>
    <w:rsid w:val="002B63AC"/>
    <w:rsid w:val="002B7D59"/>
    <w:rsid w:val="002C20F3"/>
    <w:rsid w:val="002C2356"/>
    <w:rsid w:val="002C30F3"/>
    <w:rsid w:val="002C6254"/>
    <w:rsid w:val="002C637C"/>
    <w:rsid w:val="002C65C0"/>
    <w:rsid w:val="002D2096"/>
    <w:rsid w:val="002D371D"/>
    <w:rsid w:val="002D4886"/>
    <w:rsid w:val="002D5C30"/>
    <w:rsid w:val="002D75D5"/>
    <w:rsid w:val="002E3024"/>
    <w:rsid w:val="002E3B17"/>
    <w:rsid w:val="002E4028"/>
    <w:rsid w:val="002E7D69"/>
    <w:rsid w:val="002F046B"/>
    <w:rsid w:val="002F2274"/>
    <w:rsid w:val="002F2600"/>
    <w:rsid w:val="002F2EC4"/>
    <w:rsid w:val="002F6718"/>
    <w:rsid w:val="002F7AD8"/>
    <w:rsid w:val="00304C94"/>
    <w:rsid w:val="003116A3"/>
    <w:rsid w:val="00314B63"/>
    <w:rsid w:val="00314C46"/>
    <w:rsid w:val="003157F7"/>
    <w:rsid w:val="00316C14"/>
    <w:rsid w:val="0032467F"/>
    <w:rsid w:val="003264A9"/>
    <w:rsid w:val="0034366A"/>
    <w:rsid w:val="00343AAE"/>
    <w:rsid w:val="00343F98"/>
    <w:rsid w:val="003460A3"/>
    <w:rsid w:val="0035066F"/>
    <w:rsid w:val="00353BD8"/>
    <w:rsid w:val="00356B35"/>
    <w:rsid w:val="00357ADA"/>
    <w:rsid w:val="00360816"/>
    <w:rsid w:val="00360B41"/>
    <w:rsid w:val="003654F8"/>
    <w:rsid w:val="00366970"/>
    <w:rsid w:val="00373734"/>
    <w:rsid w:val="0037784C"/>
    <w:rsid w:val="00384EEC"/>
    <w:rsid w:val="0038695D"/>
    <w:rsid w:val="00393936"/>
    <w:rsid w:val="003973E4"/>
    <w:rsid w:val="003A02CD"/>
    <w:rsid w:val="003A49D4"/>
    <w:rsid w:val="003A61BF"/>
    <w:rsid w:val="003B6E50"/>
    <w:rsid w:val="003B6FBB"/>
    <w:rsid w:val="003C2009"/>
    <w:rsid w:val="003C4EB8"/>
    <w:rsid w:val="003C676C"/>
    <w:rsid w:val="003C6E14"/>
    <w:rsid w:val="003D20C8"/>
    <w:rsid w:val="003D7EBE"/>
    <w:rsid w:val="003E500F"/>
    <w:rsid w:val="003E542A"/>
    <w:rsid w:val="003F3F79"/>
    <w:rsid w:val="003F42E9"/>
    <w:rsid w:val="003F5384"/>
    <w:rsid w:val="00401400"/>
    <w:rsid w:val="00401D62"/>
    <w:rsid w:val="0040263D"/>
    <w:rsid w:val="00404673"/>
    <w:rsid w:val="00406203"/>
    <w:rsid w:val="004063A3"/>
    <w:rsid w:val="00410370"/>
    <w:rsid w:val="00410412"/>
    <w:rsid w:val="00411BDE"/>
    <w:rsid w:val="004139AC"/>
    <w:rsid w:val="0042035C"/>
    <w:rsid w:val="004240BF"/>
    <w:rsid w:val="004248FC"/>
    <w:rsid w:val="00430537"/>
    <w:rsid w:val="00431C91"/>
    <w:rsid w:val="0043657A"/>
    <w:rsid w:val="004368E6"/>
    <w:rsid w:val="00451468"/>
    <w:rsid w:val="00452E50"/>
    <w:rsid w:val="0045711E"/>
    <w:rsid w:val="0047218D"/>
    <w:rsid w:val="0047559C"/>
    <w:rsid w:val="00476787"/>
    <w:rsid w:val="00487538"/>
    <w:rsid w:val="004879ED"/>
    <w:rsid w:val="00490FF7"/>
    <w:rsid w:val="00493F2B"/>
    <w:rsid w:val="004970DE"/>
    <w:rsid w:val="004A42C0"/>
    <w:rsid w:val="004A5E49"/>
    <w:rsid w:val="004B5739"/>
    <w:rsid w:val="004C0782"/>
    <w:rsid w:val="004C2A88"/>
    <w:rsid w:val="004C4843"/>
    <w:rsid w:val="004C7D5B"/>
    <w:rsid w:val="004D274B"/>
    <w:rsid w:val="004E46F3"/>
    <w:rsid w:val="004E695E"/>
    <w:rsid w:val="004F3A16"/>
    <w:rsid w:val="004F57C8"/>
    <w:rsid w:val="004F674B"/>
    <w:rsid w:val="00507DB7"/>
    <w:rsid w:val="00512484"/>
    <w:rsid w:val="005137B6"/>
    <w:rsid w:val="00514F1D"/>
    <w:rsid w:val="00515EFF"/>
    <w:rsid w:val="00517B5C"/>
    <w:rsid w:val="0052364B"/>
    <w:rsid w:val="00536CA4"/>
    <w:rsid w:val="00537C5B"/>
    <w:rsid w:val="005533F2"/>
    <w:rsid w:val="00553C36"/>
    <w:rsid w:val="00561A7E"/>
    <w:rsid w:val="0056252A"/>
    <w:rsid w:val="00565B02"/>
    <w:rsid w:val="005705F3"/>
    <w:rsid w:val="005716F5"/>
    <w:rsid w:val="00576C94"/>
    <w:rsid w:val="005808CA"/>
    <w:rsid w:val="00582430"/>
    <w:rsid w:val="00592A6E"/>
    <w:rsid w:val="005A05E2"/>
    <w:rsid w:val="005A25E1"/>
    <w:rsid w:val="005A29EA"/>
    <w:rsid w:val="005A4CCA"/>
    <w:rsid w:val="005A5C0E"/>
    <w:rsid w:val="005A6898"/>
    <w:rsid w:val="005B069B"/>
    <w:rsid w:val="005C5B27"/>
    <w:rsid w:val="005C7148"/>
    <w:rsid w:val="005D1507"/>
    <w:rsid w:val="005D4856"/>
    <w:rsid w:val="005E1CF9"/>
    <w:rsid w:val="005E443B"/>
    <w:rsid w:val="005E76E6"/>
    <w:rsid w:val="005F1A41"/>
    <w:rsid w:val="0060540E"/>
    <w:rsid w:val="00615D31"/>
    <w:rsid w:val="00617CD7"/>
    <w:rsid w:val="00621ABE"/>
    <w:rsid w:val="00627AEC"/>
    <w:rsid w:val="00634347"/>
    <w:rsid w:val="006372C3"/>
    <w:rsid w:val="006403D3"/>
    <w:rsid w:val="00642F34"/>
    <w:rsid w:val="00644499"/>
    <w:rsid w:val="0064481B"/>
    <w:rsid w:val="006449AD"/>
    <w:rsid w:val="006453EB"/>
    <w:rsid w:val="006457AE"/>
    <w:rsid w:val="00647C0C"/>
    <w:rsid w:val="006501BA"/>
    <w:rsid w:val="00655FF0"/>
    <w:rsid w:val="00656D0F"/>
    <w:rsid w:val="00660141"/>
    <w:rsid w:val="00672AAB"/>
    <w:rsid w:val="00672D19"/>
    <w:rsid w:val="00675EDA"/>
    <w:rsid w:val="006761F7"/>
    <w:rsid w:val="00676EB1"/>
    <w:rsid w:val="006825AE"/>
    <w:rsid w:val="00683EC9"/>
    <w:rsid w:val="00684486"/>
    <w:rsid w:val="00684A8E"/>
    <w:rsid w:val="00686C75"/>
    <w:rsid w:val="00691147"/>
    <w:rsid w:val="006930C9"/>
    <w:rsid w:val="00694DDB"/>
    <w:rsid w:val="006A308F"/>
    <w:rsid w:val="006B258E"/>
    <w:rsid w:val="006B4937"/>
    <w:rsid w:val="006C05F3"/>
    <w:rsid w:val="006C4A07"/>
    <w:rsid w:val="006C690E"/>
    <w:rsid w:val="006D0F48"/>
    <w:rsid w:val="006D33C2"/>
    <w:rsid w:val="006D42FE"/>
    <w:rsid w:val="006E1725"/>
    <w:rsid w:val="006F407E"/>
    <w:rsid w:val="006F4174"/>
    <w:rsid w:val="007012E0"/>
    <w:rsid w:val="00702906"/>
    <w:rsid w:val="0070428E"/>
    <w:rsid w:val="00711492"/>
    <w:rsid w:val="007160A6"/>
    <w:rsid w:val="00717D1C"/>
    <w:rsid w:val="00722BE1"/>
    <w:rsid w:val="00722FF7"/>
    <w:rsid w:val="00726169"/>
    <w:rsid w:val="00730ACD"/>
    <w:rsid w:val="00733F40"/>
    <w:rsid w:val="007365BF"/>
    <w:rsid w:val="00737580"/>
    <w:rsid w:val="00737DF4"/>
    <w:rsid w:val="007418C3"/>
    <w:rsid w:val="007422FA"/>
    <w:rsid w:val="007424E2"/>
    <w:rsid w:val="007450E6"/>
    <w:rsid w:val="0074770C"/>
    <w:rsid w:val="00751805"/>
    <w:rsid w:val="007579D4"/>
    <w:rsid w:val="007725F0"/>
    <w:rsid w:val="0078161A"/>
    <w:rsid w:val="007827A0"/>
    <w:rsid w:val="00782B8C"/>
    <w:rsid w:val="00783829"/>
    <w:rsid w:val="00785E44"/>
    <w:rsid w:val="007900AA"/>
    <w:rsid w:val="00794967"/>
    <w:rsid w:val="007A09A7"/>
    <w:rsid w:val="007A6F9D"/>
    <w:rsid w:val="007A75E4"/>
    <w:rsid w:val="007B2E3C"/>
    <w:rsid w:val="007B6EAF"/>
    <w:rsid w:val="007D24D5"/>
    <w:rsid w:val="007D3B81"/>
    <w:rsid w:val="007E0943"/>
    <w:rsid w:val="007E1973"/>
    <w:rsid w:val="007F004F"/>
    <w:rsid w:val="007F30B7"/>
    <w:rsid w:val="0081405B"/>
    <w:rsid w:val="00824371"/>
    <w:rsid w:val="0082618A"/>
    <w:rsid w:val="0083029C"/>
    <w:rsid w:val="00831083"/>
    <w:rsid w:val="00833ADB"/>
    <w:rsid w:val="00837FC8"/>
    <w:rsid w:val="0084381B"/>
    <w:rsid w:val="00844024"/>
    <w:rsid w:val="008462D5"/>
    <w:rsid w:val="00846300"/>
    <w:rsid w:val="00850C9D"/>
    <w:rsid w:val="008517C5"/>
    <w:rsid w:val="00861A05"/>
    <w:rsid w:val="00862281"/>
    <w:rsid w:val="00862A53"/>
    <w:rsid w:val="00866D50"/>
    <w:rsid w:val="00870033"/>
    <w:rsid w:val="00871A68"/>
    <w:rsid w:val="00872F0D"/>
    <w:rsid w:val="00874667"/>
    <w:rsid w:val="00874C7D"/>
    <w:rsid w:val="00875904"/>
    <w:rsid w:val="00876761"/>
    <w:rsid w:val="00882EC0"/>
    <w:rsid w:val="00891C92"/>
    <w:rsid w:val="008947F9"/>
    <w:rsid w:val="00896912"/>
    <w:rsid w:val="008A238B"/>
    <w:rsid w:val="008A2E48"/>
    <w:rsid w:val="008A56B5"/>
    <w:rsid w:val="008B2EC8"/>
    <w:rsid w:val="008C048B"/>
    <w:rsid w:val="008C138E"/>
    <w:rsid w:val="008C16BE"/>
    <w:rsid w:val="008C41A0"/>
    <w:rsid w:val="008C5C95"/>
    <w:rsid w:val="008E0141"/>
    <w:rsid w:val="008E0ACC"/>
    <w:rsid w:val="009010DB"/>
    <w:rsid w:val="0090260B"/>
    <w:rsid w:val="0090425D"/>
    <w:rsid w:val="00912E00"/>
    <w:rsid w:val="00917266"/>
    <w:rsid w:val="009178B5"/>
    <w:rsid w:val="009217E6"/>
    <w:rsid w:val="00922381"/>
    <w:rsid w:val="00922787"/>
    <w:rsid w:val="009230A4"/>
    <w:rsid w:val="00923D6F"/>
    <w:rsid w:val="00927B9E"/>
    <w:rsid w:val="00930D94"/>
    <w:rsid w:val="009314BC"/>
    <w:rsid w:val="00932150"/>
    <w:rsid w:val="0093282D"/>
    <w:rsid w:val="009464E0"/>
    <w:rsid w:val="009539BA"/>
    <w:rsid w:val="00955B69"/>
    <w:rsid w:val="009638DE"/>
    <w:rsid w:val="00964D0C"/>
    <w:rsid w:val="00965BC6"/>
    <w:rsid w:val="00967B08"/>
    <w:rsid w:val="0097106D"/>
    <w:rsid w:val="00972579"/>
    <w:rsid w:val="00974E95"/>
    <w:rsid w:val="00976C0E"/>
    <w:rsid w:val="00980B0E"/>
    <w:rsid w:val="009814A3"/>
    <w:rsid w:val="009820DD"/>
    <w:rsid w:val="00984C0E"/>
    <w:rsid w:val="00985BF0"/>
    <w:rsid w:val="009953FC"/>
    <w:rsid w:val="00995A15"/>
    <w:rsid w:val="00995F2F"/>
    <w:rsid w:val="009B043A"/>
    <w:rsid w:val="009B0528"/>
    <w:rsid w:val="009B4151"/>
    <w:rsid w:val="009B49EA"/>
    <w:rsid w:val="009B692A"/>
    <w:rsid w:val="009C10C0"/>
    <w:rsid w:val="009C3898"/>
    <w:rsid w:val="009C3AC9"/>
    <w:rsid w:val="009C53C7"/>
    <w:rsid w:val="009C5B35"/>
    <w:rsid w:val="009C7504"/>
    <w:rsid w:val="009C7807"/>
    <w:rsid w:val="009D09E0"/>
    <w:rsid w:val="009D1AC7"/>
    <w:rsid w:val="009D2995"/>
    <w:rsid w:val="009D4990"/>
    <w:rsid w:val="009D4EF4"/>
    <w:rsid w:val="009D4F48"/>
    <w:rsid w:val="009D7BF5"/>
    <w:rsid w:val="009E569A"/>
    <w:rsid w:val="009F2DFE"/>
    <w:rsid w:val="00A0094D"/>
    <w:rsid w:val="00A00D7A"/>
    <w:rsid w:val="00A020EB"/>
    <w:rsid w:val="00A022EF"/>
    <w:rsid w:val="00A0330C"/>
    <w:rsid w:val="00A05EE6"/>
    <w:rsid w:val="00A07506"/>
    <w:rsid w:val="00A07846"/>
    <w:rsid w:val="00A10769"/>
    <w:rsid w:val="00A1150A"/>
    <w:rsid w:val="00A13837"/>
    <w:rsid w:val="00A14151"/>
    <w:rsid w:val="00A1572A"/>
    <w:rsid w:val="00A15B60"/>
    <w:rsid w:val="00A16E54"/>
    <w:rsid w:val="00A20087"/>
    <w:rsid w:val="00A21046"/>
    <w:rsid w:val="00A2287A"/>
    <w:rsid w:val="00A22DF6"/>
    <w:rsid w:val="00A26DDF"/>
    <w:rsid w:val="00A4154B"/>
    <w:rsid w:val="00A424D7"/>
    <w:rsid w:val="00A446A9"/>
    <w:rsid w:val="00A45254"/>
    <w:rsid w:val="00A53D46"/>
    <w:rsid w:val="00A56D8C"/>
    <w:rsid w:val="00A61098"/>
    <w:rsid w:val="00A616FB"/>
    <w:rsid w:val="00A6227E"/>
    <w:rsid w:val="00A6415F"/>
    <w:rsid w:val="00A641BE"/>
    <w:rsid w:val="00A671E3"/>
    <w:rsid w:val="00A773EF"/>
    <w:rsid w:val="00A815FA"/>
    <w:rsid w:val="00A81E85"/>
    <w:rsid w:val="00A859E6"/>
    <w:rsid w:val="00A8730C"/>
    <w:rsid w:val="00AA06C8"/>
    <w:rsid w:val="00AA0CD5"/>
    <w:rsid w:val="00AA1B6C"/>
    <w:rsid w:val="00AB01DF"/>
    <w:rsid w:val="00AB0653"/>
    <w:rsid w:val="00AB73E0"/>
    <w:rsid w:val="00AB7C8B"/>
    <w:rsid w:val="00AC4981"/>
    <w:rsid w:val="00AC6B04"/>
    <w:rsid w:val="00AD2913"/>
    <w:rsid w:val="00AE7F59"/>
    <w:rsid w:val="00AF0223"/>
    <w:rsid w:val="00AF0877"/>
    <w:rsid w:val="00AF3A34"/>
    <w:rsid w:val="00AF65B0"/>
    <w:rsid w:val="00AF74E6"/>
    <w:rsid w:val="00B0335F"/>
    <w:rsid w:val="00B10019"/>
    <w:rsid w:val="00B11D27"/>
    <w:rsid w:val="00B14460"/>
    <w:rsid w:val="00B2043D"/>
    <w:rsid w:val="00B23715"/>
    <w:rsid w:val="00B26A35"/>
    <w:rsid w:val="00B27946"/>
    <w:rsid w:val="00B27B48"/>
    <w:rsid w:val="00B30E0D"/>
    <w:rsid w:val="00B32D7C"/>
    <w:rsid w:val="00B34119"/>
    <w:rsid w:val="00B369F4"/>
    <w:rsid w:val="00B40A68"/>
    <w:rsid w:val="00B40B25"/>
    <w:rsid w:val="00B44934"/>
    <w:rsid w:val="00B45452"/>
    <w:rsid w:val="00B45B91"/>
    <w:rsid w:val="00B46601"/>
    <w:rsid w:val="00B474E2"/>
    <w:rsid w:val="00B47A12"/>
    <w:rsid w:val="00B47D07"/>
    <w:rsid w:val="00B5322B"/>
    <w:rsid w:val="00B54ADE"/>
    <w:rsid w:val="00B56A58"/>
    <w:rsid w:val="00B57634"/>
    <w:rsid w:val="00B603CD"/>
    <w:rsid w:val="00B653A9"/>
    <w:rsid w:val="00B700F1"/>
    <w:rsid w:val="00B71C5B"/>
    <w:rsid w:val="00B72A28"/>
    <w:rsid w:val="00B74858"/>
    <w:rsid w:val="00B83CE6"/>
    <w:rsid w:val="00B84381"/>
    <w:rsid w:val="00B843A6"/>
    <w:rsid w:val="00B8670F"/>
    <w:rsid w:val="00B94B09"/>
    <w:rsid w:val="00B97E81"/>
    <w:rsid w:val="00BA6638"/>
    <w:rsid w:val="00BB0226"/>
    <w:rsid w:val="00BB44F9"/>
    <w:rsid w:val="00BB4A98"/>
    <w:rsid w:val="00BB50F3"/>
    <w:rsid w:val="00BB7189"/>
    <w:rsid w:val="00BC344A"/>
    <w:rsid w:val="00BD09B7"/>
    <w:rsid w:val="00BD1F5E"/>
    <w:rsid w:val="00BE1789"/>
    <w:rsid w:val="00BE3AA0"/>
    <w:rsid w:val="00BE4475"/>
    <w:rsid w:val="00BE767F"/>
    <w:rsid w:val="00BE7739"/>
    <w:rsid w:val="00BF0E97"/>
    <w:rsid w:val="00BF153E"/>
    <w:rsid w:val="00BF7025"/>
    <w:rsid w:val="00C00437"/>
    <w:rsid w:val="00C0180A"/>
    <w:rsid w:val="00C04E22"/>
    <w:rsid w:val="00C103D4"/>
    <w:rsid w:val="00C1500B"/>
    <w:rsid w:val="00C15DE7"/>
    <w:rsid w:val="00C20D4A"/>
    <w:rsid w:val="00C21BD0"/>
    <w:rsid w:val="00C222AA"/>
    <w:rsid w:val="00C2669E"/>
    <w:rsid w:val="00C272BE"/>
    <w:rsid w:val="00C30C8B"/>
    <w:rsid w:val="00C36D95"/>
    <w:rsid w:val="00C418CD"/>
    <w:rsid w:val="00C424AD"/>
    <w:rsid w:val="00C457B8"/>
    <w:rsid w:val="00C557CF"/>
    <w:rsid w:val="00C55CB6"/>
    <w:rsid w:val="00C56E26"/>
    <w:rsid w:val="00C60DA6"/>
    <w:rsid w:val="00C6125B"/>
    <w:rsid w:val="00C75035"/>
    <w:rsid w:val="00C7542B"/>
    <w:rsid w:val="00C76480"/>
    <w:rsid w:val="00C84A5E"/>
    <w:rsid w:val="00C84CEA"/>
    <w:rsid w:val="00C85186"/>
    <w:rsid w:val="00C9142F"/>
    <w:rsid w:val="00C9218F"/>
    <w:rsid w:val="00C925F9"/>
    <w:rsid w:val="00C92A35"/>
    <w:rsid w:val="00C94C2B"/>
    <w:rsid w:val="00CA407D"/>
    <w:rsid w:val="00CA6E2D"/>
    <w:rsid w:val="00CB55C6"/>
    <w:rsid w:val="00CB730B"/>
    <w:rsid w:val="00CD4055"/>
    <w:rsid w:val="00CE34E1"/>
    <w:rsid w:val="00CE46D4"/>
    <w:rsid w:val="00CE584B"/>
    <w:rsid w:val="00CE7558"/>
    <w:rsid w:val="00CF1D7E"/>
    <w:rsid w:val="00CF4976"/>
    <w:rsid w:val="00CF4DB7"/>
    <w:rsid w:val="00CF5D35"/>
    <w:rsid w:val="00CF768A"/>
    <w:rsid w:val="00D00213"/>
    <w:rsid w:val="00D00675"/>
    <w:rsid w:val="00D02C21"/>
    <w:rsid w:val="00D0588F"/>
    <w:rsid w:val="00D107D2"/>
    <w:rsid w:val="00D108B2"/>
    <w:rsid w:val="00D10AB0"/>
    <w:rsid w:val="00D12B5B"/>
    <w:rsid w:val="00D25203"/>
    <w:rsid w:val="00D27095"/>
    <w:rsid w:val="00D326AB"/>
    <w:rsid w:val="00D33808"/>
    <w:rsid w:val="00D41AFF"/>
    <w:rsid w:val="00D42442"/>
    <w:rsid w:val="00D4293A"/>
    <w:rsid w:val="00D42D91"/>
    <w:rsid w:val="00D43F15"/>
    <w:rsid w:val="00D46727"/>
    <w:rsid w:val="00D478A4"/>
    <w:rsid w:val="00D47B4C"/>
    <w:rsid w:val="00D5206D"/>
    <w:rsid w:val="00D54BB0"/>
    <w:rsid w:val="00D54E3A"/>
    <w:rsid w:val="00D56DE3"/>
    <w:rsid w:val="00D62B32"/>
    <w:rsid w:val="00D64E16"/>
    <w:rsid w:val="00D728A0"/>
    <w:rsid w:val="00D76858"/>
    <w:rsid w:val="00D77DBD"/>
    <w:rsid w:val="00D82AB9"/>
    <w:rsid w:val="00D87570"/>
    <w:rsid w:val="00D9173D"/>
    <w:rsid w:val="00D9289F"/>
    <w:rsid w:val="00D949D5"/>
    <w:rsid w:val="00D94CB0"/>
    <w:rsid w:val="00DA0FD9"/>
    <w:rsid w:val="00DA1441"/>
    <w:rsid w:val="00DA14DF"/>
    <w:rsid w:val="00DA2715"/>
    <w:rsid w:val="00DA57E6"/>
    <w:rsid w:val="00DB1E16"/>
    <w:rsid w:val="00DB3E41"/>
    <w:rsid w:val="00DC1754"/>
    <w:rsid w:val="00DC42C6"/>
    <w:rsid w:val="00DC56B1"/>
    <w:rsid w:val="00DC6483"/>
    <w:rsid w:val="00DD0DCE"/>
    <w:rsid w:val="00DD34FB"/>
    <w:rsid w:val="00DD3C10"/>
    <w:rsid w:val="00DE0D82"/>
    <w:rsid w:val="00DE344E"/>
    <w:rsid w:val="00DE5C8D"/>
    <w:rsid w:val="00DE767A"/>
    <w:rsid w:val="00DF1672"/>
    <w:rsid w:val="00DF7463"/>
    <w:rsid w:val="00E02B7B"/>
    <w:rsid w:val="00E04DC3"/>
    <w:rsid w:val="00E067A5"/>
    <w:rsid w:val="00E076E4"/>
    <w:rsid w:val="00E22D86"/>
    <w:rsid w:val="00E233A8"/>
    <w:rsid w:val="00E237C0"/>
    <w:rsid w:val="00E24B34"/>
    <w:rsid w:val="00E34C0C"/>
    <w:rsid w:val="00E35D07"/>
    <w:rsid w:val="00E43045"/>
    <w:rsid w:val="00E453A2"/>
    <w:rsid w:val="00E5473C"/>
    <w:rsid w:val="00E60B8C"/>
    <w:rsid w:val="00E61A98"/>
    <w:rsid w:val="00E641C6"/>
    <w:rsid w:val="00E67A2D"/>
    <w:rsid w:val="00E71C0C"/>
    <w:rsid w:val="00E72366"/>
    <w:rsid w:val="00E762B4"/>
    <w:rsid w:val="00E77FE4"/>
    <w:rsid w:val="00E832B3"/>
    <w:rsid w:val="00E90FB7"/>
    <w:rsid w:val="00E9159E"/>
    <w:rsid w:val="00E917D0"/>
    <w:rsid w:val="00E91DA8"/>
    <w:rsid w:val="00E95C11"/>
    <w:rsid w:val="00EA0A9B"/>
    <w:rsid w:val="00EA7C51"/>
    <w:rsid w:val="00EA7E83"/>
    <w:rsid w:val="00EB3388"/>
    <w:rsid w:val="00EC2B01"/>
    <w:rsid w:val="00EC4923"/>
    <w:rsid w:val="00EC6818"/>
    <w:rsid w:val="00ED041A"/>
    <w:rsid w:val="00ED373B"/>
    <w:rsid w:val="00ED4AEC"/>
    <w:rsid w:val="00ED6135"/>
    <w:rsid w:val="00EE057E"/>
    <w:rsid w:val="00EE13A5"/>
    <w:rsid w:val="00EE16FD"/>
    <w:rsid w:val="00EE4B6A"/>
    <w:rsid w:val="00EE5955"/>
    <w:rsid w:val="00EF234F"/>
    <w:rsid w:val="00EF2AB0"/>
    <w:rsid w:val="00EF2DDD"/>
    <w:rsid w:val="00EF3F4F"/>
    <w:rsid w:val="00EF44E0"/>
    <w:rsid w:val="00EF5E39"/>
    <w:rsid w:val="00EF6441"/>
    <w:rsid w:val="00EF6F29"/>
    <w:rsid w:val="00F00422"/>
    <w:rsid w:val="00F06294"/>
    <w:rsid w:val="00F1299E"/>
    <w:rsid w:val="00F12C50"/>
    <w:rsid w:val="00F165F0"/>
    <w:rsid w:val="00F17AE3"/>
    <w:rsid w:val="00F21512"/>
    <w:rsid w:val="00F31CC1"/>
    <w:rsid w:val="00F31CEA"/>
    <w:rsid w:val="00F32109"/>
    <w:rsid w:val="00F32D1C"/>
    <w:rsid w:val="00F34391"/>
    <w:rsid w:val="00F34D98"/>
    <w:rsid w:val="00F4205F"/>
    <w:rsid w:val="00F4247D"/>
    <w:rsid w:val="00F43B80"/>
    <w:rsid w:val="00F47806"/>
    <w:rsid w:val="00F52F18"/>
    <w:rsid w:val="00F53B5F"/>
    <w:rsid w:val="00F5569C"/>
    <w:rsid w:val="00F7190B"/>
    <w:rsid w:val="00F73785"/>
    <w:rsid w:val="00F82055"/>
    <w:rsid w:val="00F8252C"/>
    <w:rsid w:val="00F86D88"/>
    <w:rsid w:val="00F90EF8"/>
    <w:rsid w:val="00F9236F"/>
    <w:rsid w:val="00F94F0E"/>
    <w:rsid w:val="00FB44E4"/>
    <w:rsid w:val="00FB620C"/>
    <w:rsid w:val="00FC293D"/>
    <w:rsid w:val="00FD6512"/>
    <w:rsid w:val="00FF3220"/>
    <w:rsid w:val="00FF6CB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1"/>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Light Grid Accent 3,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6"/>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ng-binding">
    <w:name w:val="ng-binding"/>
    <w:basedOn w:val="Domylnaczcionkaakapitu"/>
    <w:rsid w:val="009D2995"/>
  </w:style>
  <w:style w:type="character" w:customStyle="1" w:styleId="WW8Num16z0">
    <w:name w:val="WW8Num16z0"/>
    <w:rsid w:val="004C0782"/>
  </w:style>
  <w:style w:type="character" w:customStyle="1" w:styleId="TekstkomentarzaZnak1">
    <w:name w:val="Tekst komentarza Znak1"/>
    <w:basedOn w:val="Domylnaczcionkaakapitu"/>
    <w:uiPriority w:val="99"/>
    <w:rsid w:val="00F21512"/>
    <w:rPr>
      <w:rFonts w:ascii="Times New Roman" w:eastAsia="Times New Roman" w:hAnsi="Times New Roman" w:cs="Times New Roman"/>
      <w:kern w:val="1"/>
      <w:sz w:val="20"/>
      <w:szCs w:val="20"/>
      <w:lang w:val="en-US" w:eastAsia="ar-SA"/>
    </w:rPr>
  </w:style>
  <w:style w:type="character" w:customStyle="1" w:styleId="markedcontent">
    <w:name w:val="markedcontent"/>
    <w:basedOn w:val="Domylnaczcionkaakapitu"/>
    <w:rsid w:val="00123379"/>
  </w:style>
</w:styles>
</file>

<file path=word/webSettings.xml><?xml version="1.0" encoding="utf-8"?>
<w:webSettings xmlns:r="http://schemas.openxmlformats.org/officeDocument/2006/relationships" xmlns:w="http://schemas.openxmlformats.org/wordprocessingml/2006/main">
  <w:divs>
    <w:div w:id="635061626">
      <w:bodyDiv w:val="1"/>
      <w:marLeft w:val="0"/>
      <w:marRight w:val="0"/>
      <w:marTop w:val="0"/>
      <w:marBottom w:val="0"/>
      <w:divBdr>
        <w:top w:val="none" w:sz="0" w:space="0" w:color="auto"/>
        <w:left w:val="none" w:sz="0" w:space="0" w:color="auto"/>
        <w:bottom w:val="none" w:sz="0" w:space="0" w:color="auto"/>
        <w:right w:val="none" w:sz="0" w:space="0" w:color="auto"/>
      </w:divBdr>
    </w:div>
    <w:div w:id="694772532">
      <w:bodyDiv w:val="1"/>
      <w:marLeft w:val="0"/>
      <w:marRight w:val="0"/>
      <w:marTop w:val="0"/>
      <w:marBottom w:val="0"/>
      <w:divBdr>
        <w:top w:val="none" w:sz="0" w:space="0" w:color="auto"/>
        <w:left w:val="none" w:sz="0" w:space="0" w:color="auto"/>
        <w:bottom w:val="none" w:sz="0" w:space="0" w:color="auto"/>
        <w:right w:val="none" w:sz="0" w:space="0" w:color="auto"/>
      </w:divBdr>
    </w:div>
    <w:div w:id="697781328">
      <w:bodyDiv w:val="1"/>
      <w:marLeft w:val="0"/>
      <w:marRight w:val="0"/>
      <w:marTop w:val="0"/>
      <w:marBottom w:val="0"/>
      <w:divBdr>
        <w:top w:val="none" w:sz="0" w:space="0" w:color="auto"/>
        <w:left w:val="none" w:sz="0" w:space="0" w:color="auto"/>
        <w:bottom w:val="none" w:sz="0" w:space="0" w:color="auto"/>
        <w:right w:val="none" w:sz="0" w:space="0" w:color="auto"/>
      </w:divBdr>
    </w:div>
    <w:div w:id="703870475">
      <w:bodyDiv w:val="1"/>
      <w:marLeft w:val="0"/>
      <w:marRight w:val="0"/>
      <w:marTop w:val="0"/>
      <w:marBottom w:val="0"/>
      <w:divBdr>
        <w:top w:val="none" w:sz="0" w:space="0" w:color="auto"/>
        <w:left w:val="none" w:sz="0" w:space="0" w:color="auto"/>
        <w:bottom w:val="none" w:sz="0" w:space="0" w:color="auto"/>
        <w:right w:val="none" w:sz="0" w:space="0" w:color="auto"/>
      </w:divBdr>
    </w:div>
    <w:div w:id="903417079">
      <w:bodyDiv w:val="1"/>
      <w:marLeft w:val="0"/>
      <w:marRight w:val="0"/>
      <w:marTop w:val="0"/>
      <w:marBottom w:val="0"/>
      <w:divBdr>
        <w:top w:val="none" w:sz="0" w:space="0" w:color="auto"/>
        <w:left w:val="none" w:sz="0" w:space="0" w:color="auto"/>
        <w:bottom w:val="none" w:sz="0" w:space="0" w:color="auto"/>
        <w:right w:val="none" w:sz="0" w:space="0" w:color="auto"/>
      </w:divBdr>
    </w:div>
    <w:div w:id="921641163">
      <w:bodyDiv w:val="1"/>
      <w:marLeft w:val="0"/>
      <w:marRight w:val="0"/>
      <w:marTop w:val="0"/>
      <w:marBottom w:val="0"/>
      <w:divBdr>
        <w:top w:val="none" w:sz="0" w:space="0" w:color="auto"/>
        <w:left w:val="none" w:sz="0" w:space="0" w:color="auto"/>
        <w:bottom w:val="none" w:sz="0" w:space="0" w:color="auto"/>
        <w:right w:val="none" w:sz="0" w:space="0" w:color="auto"/>
      </w:divBdr>
    </w:div>
    <w:div w:id="1001665350">
      <w:bodyDiv w:val="1"/>
      <w:marLeft w:val="0"/>
      <w:marRight w:val="0"/>
      <w:marTop w:val="0"/>
      <w:marBottom w:val="0"/>
      <w:divBdr>
        <w:top w:val="none" w:sz="0" w:space="0" w:color="auto"/>
        <w:left w:val="none" w:sz="0" w:space="0" w:color="auto"/>
        <w:bottom w:val="none" w:sz="0" w:space="0" w:color="auto"/>
        <w:right w:val="none" w:sz="0" w:space="0" w:color="auto"/>
      </w:divBdr>
    </w:div>
    <w:div w:id="1566257237">
      <w:bodyDiv w:val="1"/>
      <w:marLeft w:val="0"/>
      <w:marRight w:val="0"/>
      <w:marTop w:val="0"/>
      <w:marBottom w:val="0"/>
      <w:divBdr>
        <w:top w:val="none" w:sz="0" w:space="0" w:color="auto"/>
        <w:left w:val="none" w:sz="0" w:space="0" w:color="auto"/>
        <w:bottom w:val="none" w:sz="0" w:space="0" w:color="auto"/>
        <w:right w:val="none" w:sz="0" w:space="0" w:color="auto"/>
      </w:divBdr>
    </w:div>
    <w:div w:id="1612082114">
      <w:bodyDiv w:val="1"/>
      <w:marLeft w:val="0"/>
      <w:marRight w:val="0"/>
      <w:marTop w:val="0"/>
      <w:marBottom w:val="0"/>
      <w:divBdr>
        <w:top w:val="none" w:sz="0" w:space="0" w:color="auto"/>
        <w:left w:val="none" w:sz="0" w:space="0" w:color="auto"/>
        <w:bottom w:val="none" w:sz="0" w:space="0" w:color="auto"/>
        <w:right w:val="none" w:sz="0" w:space="0" w:color="auto"/>
      </w:divBdr>
    </w:div>
    <w:div w:id="1931967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F69C0C-D8E2-429C-BF73-15C35BAE7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799</TotalTime>
  <Pages>42</Pages>
  <Words>14929</Words>
  <Characters>89579</Characters>
  <Application>Microsoft Office Word</Application>
  <DocSecurity>0</DocSecurity>
  <Lines>746</Lines>
  <Paragraphs>208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Cichoń</dc:creator>
  <cp:lastModifiedBy>Monika Krajewska</cp:lastModifiedBy>
  <cp:revision>244</cp:revision>
  <dcterms:created xsi:type="dcterms:W3CDTF">2022-03-22T13:29:00Z</dcterms:created>
  <dcterms:modified xsi:type="dcterms:W3CDTF">2024-07-05T11:27:00Z</dcterms:modified>
</cp:coreProperties>
</file>