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90886" w14:textId="11FD58F7" w:rsidR="009C67C8" w:rsidRPr="00A437AC" w:rsidRDefault="009C67C8" w:rsidP="00A437AC">
      <w:pPr>
        <w:spacing w:after="0" w:line="276" w:lineRule="auto"/>
        <w:jc w:val="right"/>
        <w:rPr>
          <w:rFonts w:cstheme="minorHAnsi"/>
          <w:b/>
        </w:rPr>
      </w:pPr>
      <w:r w:rsidRPr="00A437AC">
        <w:rPr>
          <w:rFonts w:cstheme="minorHAnsi"/>
          <w:shd w:val="clear" w:color="auto" w:fill="FFFF99"/>
        </w:rPr>
        <w:t>Załącznik nr 3 do SWZ</w:t>
      </w:r>
      <w:r w:rsidR="004A1EFA" w:rsidRPr="00A437AC">
        <w:rPr>
          <w:rFonts w:cstheme="minorHAnsi"/>
          <w:shd w:val="clear" w:color="auto" w:fill="FFFF99"/>
        </w:rPr>
        <w:t xml:space="preserve"> – Wzór umowy</w:t>
      </w:r>
      <w:r w:rsidRPr="00A437AC">
        <w:rPr>
          <w:rFonts w:cstheme="minorHAnsi"/>
          <w:b/>
        </w:rPr>
        <w:t xml:space="preserve"> </w:t>
      </w:r>
    </w:p>
    <w:p w14:paraId="1F9A7F41" w14:textId="77777777" w:rsidR="004A1EFA" w:rsidRPr="00A437AC" w:rsidRDefault="004A1EFA" w:rsidP="00A437AC">
      <w:pPr>
        <w:spacing w:after="0" w:line="276" w:lineRule="auto"/>
        <w:jc w:val="center"/>
        <w:rPr>
          <w:rFonts w:cstheme="minorHAnsi"/>
          <w:b/>
        </w:rPr>
      </w:pPr>
    </w:p>
    <w:p w14:paraId="1288DB78" w14:textId="0C61D0F8" w:rsidR="009C1164" w:rsidRPr="00A437AC" w:rsidRDefault="00976432" w:rsidP="00A437AC">
      <w:pPr>
        <w:spacing w:after="0" w:line="276" w:lineRule="auto"/>
        <w:jc w:val="center"/>
        <w:rPr>
          <w:rFonts w:cstheme="minorHAnsi"/>
          <w:b/>
        </w:rPr>
      </w:pPr>
      <w:r w:rsidRPr="00A437AC">
        <w:rPr>
          <w:rFonts w:cstheme="minorHAnsi"/>
          <w:b/>
        </w:rPr>
        <w:t xml:space="preserve">UMOWA </w:t>
      </w:r>
      <w:r w:rsidR="004A1EFA" w:rsidRPr="00A437AC">
        <w:rPr>
          <w:rFonts w:cstheme="minorHAnsi"/>
          <w:b/>
        </w:rPr>
        <w:t xml:space="preserve">nr </w:t>
      </w:r>
      <w:r w:rsidR="004A1EFA" w:rsidRPr="00A437AC">
        <w:rPr>
          <w:rFonts w:cstheme="minorHAnsi"/>
          <w:b/>
          <w:highlight w:val="yellow"/>
          <w:shd w:val="clear" w:color="auto" w:fill="FFFF99"/>
        </w:rPr>
        <w:t>_____</w:t>
      </w:r>
    </w:p>
    <w:p w14:paraId="27583574" w14:textId="348F4F52" w:rsidR="00976432" w:rsidRPr="00A437AC" w:rsidRDefault="00950F22" w:rsidP="00A437AC">
      <w:pPr>
        <w:spacing w:after="0" w:line="276" w:lineRule="auto"/>
        <w:jc w:val="center"/>
        <w:rPr>
          <w:rFonts w:cstheme="minorHAnsi"/>
          <w:b/>
        </w:rPr>
      </w:pPr>
      <w:r w:rsidRPr="00A437AC">
        <w:rPr>
          <w:rFonts w:cstheme="minorHAnsi"/>
          <w:b/>
        </w:rPr>
        <w:t>(„umowa”)</w:t>
      </w:r>
    </w:p>
    <w:p w14:paraId="78E2C5C4" w14:textId="77777777" w:rsidR="00950F22" w:rsidRPr="00A437AC" w:rsidRDefault="00950F22" w:rsidP="00A437AC">
      <w:pPr>
        <w:spacing w:after="0" w:line="276" w:lineRule="auto"/>
        <w:jc w:val="center"/>
        <w:rPr>
          <w:rFonts w:cstheme="minorHAnsi"/>
          <w:b/>
        </w:rPr>
      </w:pPr>
    </w:p>
    <w:p w14:paraId="7E077914" w14:textId="7B9658E1" w:rsidR="009C1164" w:rsidRPr="00A437AC" w:rsidRDefault="009C1164" w:rsidP="00A437AC">
      <w:pPr>
        <w:spacing w:after="0" w:line="276" w:lineRule="auto"/>
        <w:rPr>
          <w:rFonts w:cstheme="minorHAnsi"/>
        </w:rPr>
      </w:pPr>
      <w:r w:rsidRPr="00A437AC">
        <w:rPr>
          <w:rFonts w:cstheme="minorHAnsi"/>
        </w:rPr>
        <w:t xml:space="preserve">zawarta w </w:t>
      </w:r>
      <w:r w:rsidR="000937B1" w:rsidRPr="00A437AC">
        <w:rPr>
          <w:rFonts w:cstheme="minorHAnsi"/>
        </w:rPr>
        <w:t xml:space="preserve">dniu </w:t>
      </w:r>
      <w:r w:rsidR="00950F22" w:rsidRPr="00A437AC">
        <w:rPr>
          <w:rFonts w:cstheme="minorHAnsi"/>
          <w:b/>
          <w:highlight w:val="yellow"/>
          <w:shd w:val="clear" w:color="auto" w:fill="FFFF99"/>
        </w:rPr>
        <w:t>_____</w:t>
      </w:r>
      <w:r w:rsidR="00950F22" w:rsidRPr="00A437AC">
        <w:rPr>
          <w:rFonts w:cstheme="minorHAnsi"/>
          <w:b/>
          <w:shd w:val="clear" w:color="auto" w:fill="FFFF99"/>
        </w:rPr>
        <w:t xml:space="preserve">  </w:t>
      </w:r>
      <w:r w:rsidR="00950F22" w:rsidRPr="00A437AC">
        <w:rPr>
          <w:rFonts w:cstheme="minorHAnsi"/>
        </w:rPr>
        <w:t xml:space="preserve">w Zielonej Górze </w:t>
      </w:r>
      <w:r w:rsidRPr="00A437AC">
        <w:rPr>
          <w:rFonts w:cstheme="minorHAnsi"/>
        </w:rPr>
        <w:t>pomiędzy:</w:t>
      </w:r>
    </w:p>
    <w:p w14:paraId="51DCBA34" w14:textId="77777777" w:rsidR="00950F22" w:rsidRPr="00A437AC" w:rsidRDefault="00950F22" w:rsidP="00A437AC">
      <w:pPr>
        <w:spacing w:after="0" w:line="276" w:lineRule="auto"/>
        <w:rPr>
          <w:rFonts w:cstheme="minorHAnsi"/>
        </w:rPr>
      </w:pPr>
    </w:p>
    <w:p w14:paraId="307E4915" w14:textId="4B505776" w:rsidR="009C1164" w:rsidRPr="00A437AC" w:rsidRDefault="009C1164" w:rsidP="00A437AC">
      <w:pPr>
        <w:spacing w:after="0" w:line="276" w:lineRule="auto"/>
        <w:contextualSpacing/>
        <w:jc w:val="both"/>
        <w:rPr>
          <w:rFonts w:cstheme="minorHAnsi"/>
        </w:rPr>
      </w:pPr>
      <w:r w:rsidRPr="00A437AC">
        <w:rPr>
          <w:rFonts w:cstheme="minorHAnsi"/>
          <w:b/>
        </w:rPr>
        <w:t>Wojewódzką Stacją Pogotowia Ratunkowego Samodzielnym Publicznym Zakładzie Opieki Zdrowotnej w Zielonej Górze</w:t>
      </w:r>
      <w:r w:rsidR="00950F22" w:rsidRPr="00A437AC">
        <w:rPr>
          <w:rFonts w:cstheme="minorHAnsi"/>
          <w:b/>
        </w:rPr>
        <w:t xml:space="preserve"> („Zamawiający”)</w:t>
      </w:r>
      <w:r w:rsidRPr="00A437AC">
        <w:rPr>
          <w:rFonts w:cstheme="minorHAnsi"/>
        </w:rPr>
        <w:t>,</w:t>
      </w:r>
      <w:r w:rsidR="00950F22" w:rsidRPr="00A437AC">
        <w:rPr>
          <w:rFonts w:cstheme="minorHAnsi"/>
        </w:rPr>
        <w:t xml:space="preserve"> KRS: 0000022678, NIP: 9730586922, REGON: 97077155, </w:t>
      </w:r>
      <w:r w:rsidRPr="00A437AC">
        <w:rPr>
          <w:rFonts w:cstheme="minorHAnsi"/>
        </w:rPr>
        <w:t>ul. Bolesława Chrobrego 2, 65-043 Zielona Góra</w:t>
      </w:r>
      <w:r w:rsidR="00950F22" w:rsidRPr="00A437AC">
        <w:rPr>
          <w:rFonts w:cstheme="minorHAnsi"/>
        </w:rPr>
        <w:t xml:space="preserve">, </w:t>
      </w:r>
      <w:r w:rsidRPr="00A437AC">
        <w:rPr>
          <w:rFonts w:cstheme="minorHAnsi"/>
        </w:rPr>
        <w:t>reprezentowaną przez</w:t>
      </w:r>
      <w:r w:rsidR="00950F22" w:rsidRPr="00A437AC">
        <w:rPr>
          <w:rFonts w:cstheme="minorHAnsi"/>
        </w:rPr>
        <w:t xml:space="preserve"> </w:t>
      </w:r>
      <w:r w:rsidR="00950F22" w:rsidRPr="00A437AC">
        <w:rPr>
          <w:rFonts w:cstheme="minorHAnsi"/>
          <w:b/>
          <w:highlight w:val="yellow"/>
        </w:rPr>
        <w:t>_____</w:t>
      </w:r>
      <w:r w:rsidR="00950F22" w:rsidRPr="00A437AC">
        <w:rPr>
          <w:rFonts w:cstheme="minorHAnsi"/>
          <w:b/>
        </w:rPr>
        <w:t xml:space="preserve">  - </w:t>
      </w:r>
      <w:r w:rsidR="00950F22" w:rsidRPr="00A437AC">
        <w:rPr>
          <w:rFonts w:cstheme="minorHAnsi"/>
          <w:bCs/>
        </w:rPr>
        <w:t>Dyrektora</w:t>
      </w:r>
      <w:r w:rsidR="00950F22" w:rsidRPr="00A437AC">
        <w:rPr>
          <w:rFonts w:cstheme="minorHAnsi"/>
          <w:b/>
        </w:rPr>
        <w:t xml:space="preserve"> </w:t>
      </w:r>
      <w:r w:rsidRPr="00A437AC">
        <w:rPr>
          <w:rFonts w:cstheme="minorHAnsi"/>
        </w:rPr>
        <w:t>przy kontrasygnacie</w:t>
      </w:r>
      <w:r w:rsidR="00950F22" w:rsidRPr="00A437AC">
        <w:rPr>
          <w:rFonts w:cstheme="minorHAnsi"/>
        </w:rPr>
        <w:t xml:space="preserve"> </w:t>
      </w:r>
      <w:r w:rsidR="00950F22" w:rsidRPr="00A437AC">
        <w:rPr>
          <w:rFonts w:cstheme="minorHAnsi"/>
          <w:b/>
          <w:highlight w:val="yellow"/>
        </w:rPr>
        <w:t>_____</w:t>
      </w:r>
      <w:r w:rsidR="00950F22" w:rsidRPr="00A437AC">
        <w:rPr>
          <w:rFonts w:cstheme="minorHAnsi"/>
          <w:b/>
        </w:rPr>
        <w:t xml:space="preserve"> </w:t>
      </w:r>
      <w:r w:rsidRPr="00A437AC">
        <w:rPr>
          <w:rFonts w:cstheme="minorHAnsi"/>
        </w:rPr>
        <w:t>– Z-</w:t>
      </w:r>
      <w:proofErr w:type="spellStart"/>
      <w:r w:rsidRPr="00A437AC">
        <w:rPr>
          <w:rFonts w:cstheme="minorHAnsi"/>
        </w:rPr>
        <w:t>Cy</w:t>
      </w:r>
      <w:proofErr w:type="spellEnd"/>
      <w:r w:rsidRPr="00A437AC">
        <w:rPr>
          <w:rFonts w:cstheme="minorHAnsi"/>
        </w:rPr>
        <w:t xml:space="preserve"> Dyrektora ds. Ekonomiczno-Administracyjnych, p.o. Głównego Księgowego</w:t>
      </w:r>
    </w:p>
    <w:p w14:paraId="71F0E288" w14:textId="77777777" w:rsidR="00950F22" w:rsidRPr="00A437AC" w:rsidRDefault="00950F22" w:rsidP="00A437AC">
      <w:pPr>
        <w:spacing w:after="0" w:line="276" w:lineRule="auto"/>
        <w:rPr>
          <w:rFonts w:cstheme="minorHAnsi"/>
        </w:rPr>
      </w:pPr>
    </w:p>
    <w:p w14:paraId="12D823AB" w14:textId="13B3C09C" w:rsidR="001A6599" w:rsidRPr="00A437AC" w:rsidRDefault="001A6599" w:rsidP="00A437AC">
      <w:pPr>
        <w:spacing w:after="0" w:line="276" w:lineRule="auto"/>
        <w:rPr>
          <w:rFonts w:cstheme="minorHAnsi"/>
        </w:rPr>
      </w:pPr>
      <w:r w:rsidRPr="00A437AC">
        <w:rPr>
          <w:rFonts w:cstheme="minorHAnsi"/>
        </w:rPr>
        <w:t>a</w:t>
      </w:r>
    </w:p>
    <w:p w14:paraId="7069B11D" w14:textId="77777777" w:rsidR="00950F22" w:rsidRPr="00A437AC" w:rsidRDefault="00950F22" w:rsidP="00A437AC">
      <w:pPr>
        <w:spacing w:after="0" w:line="276" w:lineRule="auto"/>
        <w:contextualSpacing/>
        <w:rPr>
          <w:rFonts w:cstheme="minorHAnsi"/>
          <w:b/>
          <w:highlight w:val="yellow"/>
        </w:rPr>
      </w:pPr>
    </w:p>
    <w:p w14:paraId="41A1F7AC" w14:textId="44CFBBF0" w:rsidR="00950F22" w:rsidRPr="00A437AC" w:rsidRDefault="00950F22" w:rsidP="00A437AC">
      <w:pPr>
        <w:spacing w:after="0" w:line="276" w:lineRule="auto"/>
        <w:contextualSpacing/>
        <w:rPr>
          <w:rFonts w:cstheme="minorHAnsi"/>
          <w:bCs/>
          <w:highlight w:val="yellow"/>
        </w:rPr>
      </w:pPr>
      <w:r w:rsidRPr="00A437AC">
        <w:rPr>
          <w:rFonts w:cstheme="minorHAnsi"/>
          <w:b/>
          <w:highlight w:val="yellow"/>
        </w:rPr>
        <w:t>_____</w:t>
      </w:r>
      <w:r w:rsidRPr="00A437AC">
        <w:rPr>
          <w:rFonts w:cstheme="minorHAnsi"/>
          <w:b/>
        </w:rPr>
        <w:t xml:space="preserve">  („Wykonawcą”) </w:t>
      </w:r>
      <w:r w:rsidRPr="00A437AC">
        <w:rPr>
          <w:rFonts w:cstheme="minorHAnsi"/>
          <w:b/>
          <w:highlight w:val="yellow"/>
        </w:rPr>
        <w:t>_____</w:t>
      </w:r>
      <w:r w:rsidRPr="00A437AC">
        <w:rPr>
          <w:rFonts w:cstheme="minorHAnsi"/>
          <w:b/>
        </w:rPr>
        <w:t xml:space="preserve">  </w:t>
      </w:r>
    </w:p>
    <w:p w14:paraId="65D065B4" w14:textId="77777777" w:rsidR="009C67C8" w:rsidRPr="00A437AC" w:rsidRDefault="009C67C8" w:rsidP="00A437AC">
      <w:pPr>
        <w:spacing w:after="0" w:line="276" w:lineRule="auto"/>
        <w:jc w:val="both"/>
        <w:rPr>
          <w:rFonts w:cstheme="minorHAnsi"/>
          <w:b/>
          <w:bCs/>
        </w:rPr>
      </w:pPr>
    </w:p>
    <w:p w14:paraId="06DA8DAD" w14:textId="77777777" w:rsidR="009C67C8" w:rsidRPr="00A437AC" w:rsidRDefault="009C67C8" w:rsidP="00A437AC">
      <w:pPr>
        <w:spacing w:after="0" w:line="276" w:lineRule="auto"/>
        <w:jc w:val="both"/>
        <w:rPr>
          <w:rFonts w:cstheme="minorHAnsi"/>
        </w:rPr>
      </w:pPr>
      <w:r w:rsidRPr="00A437AC">
        <w:rPr>
          <w:rFonts w:cstheme="minorHAnsi"/>
          <w:b/>
          <w:bCs/>
        </w:rPr>
        <w:t>Zamawiający i Wykonawca</w:t>
      </w:r>
      <w:r w:rsidRPr="00A437AC">
        <w:rPr>
          <w:rFonts w:cstheme="minorHAnsi"/>
        </w:rPr>
        <w:t xml:space="preserve"> określani dalej odpowiednio jako strona lub strony.</w:t>
      </w:r>
    </w:p>
    <w:p w14:paraId="67F4315E" w14:textId="77777777" w:rsidR="00950F22" w:rsidRPr="00A437AC" w:rsidRDefault="00950F22" w:rsidP="00A437AC">
      <w:pPr>
        <w:spacing w:after="0" w:line="276" w:lineRule="auto"/>
        <w:jc w:val="both"/>
        <w:rPr>
          <w:rFonts w:cstheme="minorHAnsi"/>
        </w:rPr>
      </w:pPr>
    </w:p>
    <w:p w14:paraId="0979CCD0" w14:textId="6FCEB49F" w:rsidR="009C67C8" w:rsidRPr="00A437AC" w:rsidRDefault="009C67C8" w:rsidP="00A437AC">
      <w:pPr>
        <w:spacing w:after="0" w:line="276" w:lineRule="auto"/>
        <w:jc w:val="both"/>
        <w:rPr>
          <w:rFonts w:cstheme="minorHAnsi"/>
        </w:rPr>
      </w:pPr>
      <w:r w:rsidRPr="00A437AC">
        <w:rPr>
          <w:rFonts w:cstheme="minorHAnsi"/>
        </w:rPr>
        <w:t xml:space="preserve">Osoby podpisujące niniejszą umowę oświadczają, że są umocowane do podpisywania i składania oświadczeń woli w imieniu strony, którą reprezentują ze skutkiem prawnym dla niej, i że umocowanie </w:t>
      </w:r>
      <w:r w:rsidRPr="00A437AC">
        <w:rPr>
          <w:rFonts w:cstheme="minorHAnsi"/>
        </w:rPr>
        <w:br/>
        <w:t>to nie wygasło.</w:t>
      </w:r>
    </w:p>
    <w:p w14:paraId="470CAE19" w14:textId="77777777" w:rsidR="00950F22" w:rsidRPr="00A437AC" w:rsidRDefault="00950F22" w:rsidP="00A437AC">
      <w:pPr>
        <w:spacing w:after="0" w:line="276" w:lineRule="auto"/>
        <w:jc w:val="center"/>
        <w:rPr>
          <w:rFonts w:cstheme="minorHAnsi"/>
          <w:b/>
        </w:rPr>
      </w:pPr>
    </w:p>
    <w:p w14:paraId="20B30C6D" w14:textId="19FE2CE3" w:rsidR="009C67C8" w:rsidRPr="00A437AC" w:rsidRDefault="009C67C8" w:rsidP="00A437AC">
      <w:pPr>
        <w:spacing w:after="0" w:line="276" w:lineRule="auto"/>
        <w:jc w:val="center"/>
        <w:rPr>
          <w:rFonts w:cstheme="minorHAnsi"/>
          <w:b/>
        </w:rPr>
      </w:pPr>
      <w:r w:rsidRPr="00A437AC">
        <w:rPr>
          <w:rFonts w:cstheme="minorHAnsi"/>
          <w:b/>
        </w:rPr>
        <w:t>Preambuła</w:t>
      </w:r>
    </w:p>
    <w:p w14:paraId="0FF0624E" w14:textId="31C37845" w:rsidR="009C67C8" w:rsidRPr="00A437AC" w:rsidRDefault="009C67C8" w:rsidP="00A437AC">
      <w:pPr>
        <w:spacing w:after="0" w:line="276" w:lineRule="auto"/>
        <w:jc w:val="both"/>
        <w:rPr>
          <w:rFonts w:cstheme="minorHAnsi"/>
        </w:rPr>
      </w:pPr>
      <w:r w:rsidRPr="00A437AC">
        <w:rPr>
          <w:rFonts w:cstheme="minorHAnsi"/>
        </w:rPr>
        <w:t xml:space="preserve">Strony w wyniku przeprowadzonego przez Zamawiającego postępowania o udzielenie zamówienia publicznego przeprowadzonego na podstawie ustawy z dnia 11 września 2019 r. Prawo zamówień publicznych </w:t>
      </w:r>
      <w:r w:rsidR="00950F22" w:rsidRPr="00A437AC">
        <w:rPr>
          <w:rFonts w:cstheme="minorHAnsi"/>
        </w:rPr>
        <w:t>(„</w:t>
      </w:r>
      <w:r w:rsidRPr="00A437AC">
        <w:rPr>
          <w:rFonts w:cstheme="minorHAnsi"/>
        </w:rPr>
        <w:t>PZP</w:t>
      </w:r>
      <w:r w:rsidR="00950F22" w:rsidRPr="00A437AC">
        <w:rPr>
          <w:rFonts w:cstheme="minorHAnsi"/>
        </w:rPr>
        <w:t>”</w:t>
      </w:r>
      <w:r w:rsidRPr="00A437AC">
        <w:rPr>
          <w:rFonts w:cstheme="minorHAnsi"/>
        </w:rPr>
        <w:t xml:space="preserve">) w trybie podstawowym bez negocjacji (postępowanie nr </w:t>
      </w:r>
      <w:r w:rsidR="008A5034" w:rsidRPr="00A437AC">
        <w:rPr>
          <w:rFonts w:cstheme="minorHAnsi"/>
        </w:rPr>
        <w:t>ZP/</w:t>
      </w:r>
      <w:r w:rsidR="00921CBA" w:rsidRPr="00A437AC">
        <w:rPr>
          <w:rFonts w:cstheme="minorHAnsi"/>
        </w:rPr>
        <w:t>0</w:t>
      </w:r>
      <w:r w:rsidR="00A353DC" w:rsidRPr="00A437AC">
        <w:rPr>
          <w:rFonts w:cstheme="minorHAnsi"/>
        </w:rPr>
        <w:t>4</w:t>
      </w:r>
      <w:r w:rsidR="008A5034" w:rsidRPr="00A437AC">
        <w:rPr>
          <w:rFonts w:cstheme="minorHAnsi"/>
        </w:rPr>
        <w:t>/202</w:t>
      </w:r>
      <w:r w:rsidR="00A353DC" w:rsidRPr="00A437AC">
        <w:rPr>
          <w:rFonts w:cstheme="minorHAnsi"/>
        </w:rPr>
        <w:t>3</w:t>
      </w:r>
      <w:r w:rsidRPr="00A437AC">
        <w:rPr>
          <w:rFonts w:cstheme="minorHAnsi"/>
        </w:rPr>
        <w:t xml:space="preserve">) zawarły umowę na o </w:t>
      </w:r>
      <w:r w:rsidR="00950F22" w:rsidRPr="00A437AC">
        <w:rPr>
          <w:rFonts w:cstheme="minorHAnsi"/>
        </w:rPr>
        <w:t>poniższej</w:t>
      </w:r>
      <w:r w:rsidRPr="00A437AC">
        <w:rPr>
          <w:rFonts w:cstheme="minorHAnsi"/>
        </w:rPr>
        <w:t xml:space="preserve"> treści</w:t>
      </w:r>
      <w:r w:rsidR="00950F22" w:rsidRPr="00A437AC">
        <w:rPr>
          <w:rFonts w:cstheme="minorHAnsi"/>
        </w:rPr>
        <w:t>.</w:t>
      </w:r>
      <w:r w:rsidRPr="00A437AC">
        <w:rPr>
          <w:rFonts w:cstheme="minorHAnsi"/>
        </w:rPr>
        <w:t xml:space="preserve"> </w:t>
      </w:r>
    </w:p>
    <w:p w14:paraId="6D933BF8" w14:textId="77777777" w:rsidR="00950F22" w:rsidRPr="00A437AC" w:rsidRDefault="00950F22" w:rsidP="00A437AC">
      <w:pPr>
        <w:spacing w:after="0" w:line="276" w:lineRule="auto"/>
        <w:jc w:val="center"/>
        <w:rPr>
          <w:rFonts w:cstheme="minorHAnsi"/>
          <w:b/>
        </w:rPr>
      </w:pPr>
    </w:p>
    <w:p w14:paraId="13F8005D" w14:textId="64ECDAD0" w:rsidR="009C1164" w:rsidRPr="00A437AC" w:rsidRDefault="009C1164" w:rsidP="00A437AC">
      <w:pPr>
        <w:spacing w:after="0" w:line="276" w:lineRule="auto"/>
        <w:jc w:val="center"/>
        <w:rPr>
          <w:rFonts w:cstheme="minorHAnsi"/>
          <w:b/>
        </w:rPr>
      </w:pPr>
      <w:r w:rsidRPr="00A437AC">
        <w:rPr>
          <w:rFonts w:cstheme="minorHAnsi"/>
          <w:b/>
        </w:rPr>
        <w:t>§ 1</w:t>
      </w:r>
    </w:p>
    <w:p w14:paraId="2C32A1D7" w14:textId="1DC8D1AA" w:rsidR="009C1164" w:rsidRPr="00A437AC" w:rsidRDefault="009C1164" w:rsidP="00A437AC">
      <w:pPr>
        <w:pStyle w:val="Akapitzlist"/>
        <w:numPr>
          <w:ilvl w:val="0"/>
          <w:numId w:val="4"/>
        </w:numPr>
        <w:spacing w:after="0" w:line="276" w:lineRule="auto"/>
        <w:ind w:left="284" w:hanging="284"/>
        <w:jc w:val="both"/>
        <w:rPr>
          <w:rFonts w:cstheme="minorHAnsi"/>
        </w:rPr>
      </w:pPr>
      <w:r w:rsidRPr="00A437AC">
        <w:rPr>
          <w:rFonts w:cstheme="minorHAnsi"/>
        </w:rPr>
        <w:t xml:space="preserve">Przedmiotem </w:t>
      </w:r>
      <w:r w:rsidR="00950F22" w:rsidRPr="00A437AC">
        <w:rPr>
          <w:rFonts w:cstheme="minorHAnsi"/>
        </w:rPr>
        <w:t>u</w:t>
      </w:r>
      <w:r w:rsidRPr="00A437AC">
        <w:rPr>
          <w:rFonts w:cstheme="minorHAnsi"/>
        </w:rPr>
        <w:t>mowy jest bezgotówkowa, sukcesywna sprzedaż paliw</w:t>
      </w:r>
      <w:r w:rsidR="001E2F42" w:rsidRPr="00A437AC">
        <w:rPr>
          <w:rFonts w:cstheme="minorHAnsi"/>
        </w:rPr>
        <w:t xml:space="preserve"> płynnych</w:t>
      </w:r>
      <w:r w:rsidR="00121B5B" w:rsidRPr="00A437AC">
        <w:rPr>
          <w:rFonts w:cstheme="minorHAnsi"/>
        </w:rPr>
        <w:t xml:space="preserve">, </w:t>
      </w:r>
      <w:r w:rsidR="001E2F42" w:rsidRPr="00A437AC">
        <w:rPr>
          <w:rFonts w:cstheme="minorHAnsi"/>
        </w:rPr>
        <w:t>tj. olej</w:t>
      </w:r>
      <w:r w:rsidR="00121B5B" w:rsidRPr="00A437AC">
        <w:rPr>
          <w:rFonts w:cstheme="minorHAnsi"/>
        </w:rPr>
        <w:t>u</w:t>
      </w:r>
      <w:r w:rsidR="001E2F42" w:rsidRPr="00A437AC">
        <w:rPr>
          <w:rFonts w:cstheme="minorHAnsi"/>
        </w:rPr>
        <w:t xml:space="preserve"> napędow</w:t>
      </w:r>
      <w:r w:rsidR="00121B5B" w:rsidRPr="00A437AC">
        <w:rPr>
          <w:rFonts w:cstheme="minorHAnsi"/>
        </w:rPr>
        <w:t>ego</w:t>
      </w:r>
      <w:r w:rsidR="001E2F42" w:rsidRPr="00A437AC">
        <w:rPr>
          <w:rFonts w:cstheme="minorHAnsi"/>
        </w:rPr>
        <w:t xml:space="preserve"> i benzyn</w:t>
      </w:r>
      <w:r w:rsidR="00121B5B" w:rsidRPr="00A437AC">
        <w:rPr>
          <w:rFonts w:cstheme="minorHAnsi"/>
        </w:rPr>
        <w:t>y</w:t>
      </w:r>
      <w:r w:rsidR="001E2F42" w:rsidRPr="00A437AC">
        <w:rPr>
          <w:rFonts w:cstheme="minorHAnsi"/>
        </w:rPr>
        <w:t xml:space="preserve"> bezołowiow</w:t>
      </w:r>
      <w:r w:rsidR="00121B5B" w:rsidRPr="00A437AC">
        <w:rPr>
          <w:rFonts w:cstheme="minorHAnsi"/>
        </w:rPr>
        <w:t>ej („paliwa”</w:t>
      </w:r>
      <w:r w:rsidR="001E2F42" w:rsidRPr="00A437AC">
        <w:rPr>
          <w:rFonts w:cstheme="minorHAnsi"/>
        </w:rPr>
        <w:t>)</w:t>
      </w:r>
      <w:r w:rsidRPr="00A437AC">
        <w:rPr>
          <w:rFonts w:cstheme="minorHAnsi"/>
        </w:rPr>
        <w:t xml:space="preserve"> do pojazdów samochodowych Zamawiającego na stacjach paliw Wykonawcy, </w:t>
      </w:r>
      <w:r w:rsidR="00950F22" w:rsidRPr="00A437AC">
        <w:rPr>
          <w:rFonts w:cstheme="minorHAnsi"/>
        </w:rPr>
        <w:t>przy</w:t>
      </w:r>
      <w:r w:rsidRPr="00A437AC">
        <w:rPr>
          <w:rFonts w:cstheme="minorHAnsi"/>
        </w:rPr>
        <w:t xml:space="preserve"> użyci</w:t>
      </w:r>
      <w:r w:rsidR="00950F22" w:rsidRPr="00A437AC">
        <w:rPr>
          <w:rFonts w:cstheme="minorHAnsi"/>
        </w:rPr>
        <w:t>u</w:t>
      </w:r>
      <w:r w:rsidRPr="00A437AC">
        <w:rPr>
          <w:rFonts w:cstheme="minorHAnsi"/>
        </w:rPr>
        <w:t xml:space="preserve"> elektronicznych</w:t>
      </w:r>
      <w:r w:rsidR="00121B5B" w:rsidRPr="00A437AC">
        <w:rPr>
          <w:rFonts w:cstheme="minorHAnsi"/>
        </w:rPr>
        <w:t>, bezgotówkowych</w:t>
      </w:r>
      <w:r w:rsidRPr="00A437AC">
        <w:rPr>
          <w:rFonts w:cstheme="minorHAnsi"/>
        </w:rPr>
        <w:t xml:space="preserve"> </w:t>
      </w:r>
      <w:r w:rsidR="00121B5B" w:rsidRPr="00A437AC">
        <w:rPr>
          <w:rFonts w:cstheme="minorHAnsi"/>
        </w:rPr>
        <w:t>k</w:t>
      </w:r>
      <w:r w:rsidRPr="00A437AC">
        <w:rPr>
          <w:rFonts w:cstheme="minorHAnsi"/>
        </w:rPr>
        <w:t xml:space="preserve">art </w:t>
      </w:r>
      <w:r w:rsidR="00121B5B" w:rsidRPr="00A437AC">
        <w:rPr>
          <w:rFonts w:cstheme="minorHAnsi"/>
        </w:rPr>
        <w:t>f</w:t>
      </w:r>
      <w:r w:rsidRPr="00A437AC">
        <w:rPr>
          <w:rFonts w:cstheme="minorHAnsi"/>
        </w:rPr>
        <w:t>lotowych (</w:t>
      </w:r>
      <w:r w:rsidR="00950F22" w:rsidRPr="00A437AC">
        <w:rPr>
          <w:rFonts w:cstheme="minorHAnsi"/>
        </w:rPr>
        <w:t>„</w:t>
      </w:r>
      <w:r w:rsidR="00121B5B" w:rsidRPr="00A437AC">
        <w:rPr>
          <w:rFonts w:cstheme="minorHAnsi"/>
        </w:rPr>
        <w:t>k</w:t>
      </w:r>
      <w:r w:rsidR="00442C87" w:rsidRPr="00A437AC">
        <w:rPr>
          <w:rFonts w:cstheme="minorHAnsi"/>
        </w:rPr>
        <w:t>arty</w:t>
      </w:r>
      <w:r w:rsidR="00950F22" w:rsidRPr="00A437AC">
        <w:rPr>
          <w:rFonts w:cstheme="minorHAnsi"/>
        </w:rPr>
        <w:t>”</w:t>
      </w:r>
      <w:r w:rsidR="00442C87" w:rsidRPr="00A437AC">
        <w:rPr>
          <w:rFonts w:cstheme="minorHAnsi"/>
        </w:rPr>
        <w:t>)</w:t>
      </w:r>
      <w:r w:rsidR="00121B5B" w:rsidRPr="00A437AC">
        <w:rPr>
          <w:rFonts w:cstheme="minorHAnsi"/>
        </w:rPr>
        <w:t xml:space="preserve"> </w:t>
      </w:r>
      <w:r w:rsidRPr="00A437AC">
        <w:rPr>
          <w:rFonts w:cstheme="minorHAnsi"/>
        </w:rPr>
        <w:t>w szacowan</w:t>
      </w:r>
      <w:r w:rsidR="00A25828" w:rsidRPr="00A437AC">
        <w:rPr>
          <w:rFonts w:cstheme="minorHAnsi"/>
        </w:rPr>
        <w:t xml:space="preserve">ej łącznej ilości </w:t>
      </w:r>
      <w:r w:rsidR="00950F22" w:rsidRPr="00A437AC">
        <w:rPr>
          <w:rFonts w:cstheme="minorHAnsi"/>
          <w:b/>
          <w:highlight w:val="yellow"/>
        </w:rPr>
        <w:t>_____</w:t>
      </w:r>
      <w:r w:rsidR="00950F22" w:rsidRPr="00A437AC">
        <w:rPr>
          <w:rFonts w:cstheme="minorHAnsi"/>
          <w:b/>
        </w:rPr>
        <w:t xml:space="preserve">  </w:t>
      </w:r>
      <w:r w:rsidR="00A25828" w:rsidRPr="00A437AC">
        <w:rPr>
          <w:rFonts w:cstheme="minorHAnsi"/>
        </w:rPr>
        <w:t xml:space="preserve">litrów oleju napędowego </w:t>
      </w:r>
      <w:r w:rsidR="00950F22" w:rsidRPr="00A437AC">
        <w:rPr>
          <w:rFonts w:cstheme="minorHAnsi"/>
        </w:rPr>
        <w:t xml:space="preserve">oraz </w:t>
      </w:r>
      <w:r w:rsidR="00A25828" w:rsidRPr="00A437AC">
        <w:rPr>
          <w:rFonts w:cstheme="minorHAnsi"/>
        </w:rPr>
        <w:t xml:space="preserve"> </w:t>
      </w:r>
      <w:r w:rsidR="00950F22" w:rsidRPr="00A437AC">
        <w:rPr>
          <w:rFonts w:cstheme="minorHAnsi"/>
          <w:b/>
          <w:highlight w:val="yellow"/>
        </w:rPr>
        <w:t>_____</w:t>
      </w:r>
      <w:r w:rsidR="00950F22" w:rsidRPr="00A437AC">
        <w:rPr>
          <w:rFonts w:cstheme="minorHAnsi"/>
          <w:b/>
        </w:rPr>
        <w:t xml:space="preserve">  </w:t>
      </w:r>
      <w:r w:rsidR="00A25828" w:rsidRPr="00A437AC">
        <w:rPr>
          <w:rFonts w:cstheme="minorHAnsi"/>
        </w:rPr>
        <w:t>litrów benzyny bezołowiowej.</w:t>
      </w:r>
    </w:p>
    <w:p w14:paraId="2D777578" w14:textId="77777777" w:rsidR="009C1164" w:rsidRPr="00A437AC" w:rsidRDefault="009C1164" w:rsidP="00A437AC">
      <w:pPr>
        <w:pStyle w:val="Akapitzlist"/>
        <w:numPr>
          <w:ilvl w:val="0"/>
          <w:numId w:val="4"/>
        </w:numPr>
        <w:spacing w:after="0" w:line="276" w:lineRule="auto"/>
        <w:ind w:left="284" w:hanging="284"/>
        <w:jc w:val="both"/>
        <w:rPr>
          <w:rFonts w:cstheme="minorHAnsi"/>
        </w:rPr>
      </w:pPr>
      <w:r w:rsidRPr="00A437AC">
        <w:rPr>
          <w:rFonts w:cstheme="minorHAnsi"/>
        </w:rPr>
        <w:t xml:space="preserve">Wykonawca oświadcza, że: </w:t>
      </w:r>
    </w:p>
    <w:p w14:paraId="5AE2578E" w14:textId="011C3631" w:rsidR="009C1164" w:rsidRPr="00A437AC" w:rsidRDefault="009C1164" w:rsidP="00A437AC">
      <w:pPr>
        <w:pStyle w:val="Akapitzlist"/>
        <w:numPr>
          <w:ilvl w:val="0"/>
          <w:numId w:val="28"/>
        </w:numPr>
        <w:spacing w:after="0" w:line="276" w:lineRule="auto"/>
        <w:jc w:val="both"/>
        <w:rPr>
          <w:rFonts w:cstheme="minorHAnsi"/>
        </w:rPr>
      </w:pPr>
      <w:r w:rsidRPr="00A437AC">
        <w:rPr>
          <w:rFonts w:cstheme="minorHAnsi"/>
        </w:rPr>
        <w:t>Paliw</w:t>
      </w:r>
      <w:r w:rsidR="00121B5B" w:rsidRPr="00A437AC">
        <w:rPr>
          <w:rFonts w:cstheme="minorHAnsi"/>
        </w:rPr>
        <w:t xml:space="preserve">o </w:t>
      </w:r>
      <w:r w:rsidRPr="00A437AC">
        <w:rPr>
          <w:rFonts w:cstheme="minorHAnsi"/>
        </w:rPr>
        <w:t xml:space="preserve">będące przedmiotem zamówienia jest wysokiej jakości i spełnia wymagania określone w Rozporządzeniu Ministra Gospodarki z dnia 9 października 2015 r. w sprawie wymagań jakościowych dla paliw ciekłych </w:t>
      </w:r>
      <w:r w:rsidR="001E2F42" w:rsidRPr="00A437AC">
        <w:rPr>
          <w:rFonts w:cstheme="minorHAnsi"/>
        </w:rPr>
        <w:t>i</w:t>
      </w:r>
      <w:r w:rsidRPr="00A437AC">
        <w:rPr>
          <w:rFonts w:cstheme="minorHAnsi"/>
        </w:rPr>
        <w:t xml:space="preserve"> jednocześnie spełnia normy EN 590.</w:t>
      </w:r>
    </w:p>
    <w:p w14:paraId="3845D00F" w14:textId="31EA13D1" w:rsidR="009C1164" w:rsidRPr="00A437AC" w:rsidRDefault="001E2F42" w:rsidP="00A437AC">
      <w:pPr>
        <w:pStyle w:val="Akapitzlist"/>
        <w:numPr>
          <w:ilvl w:val="0"/>
          <w:numId w:val="28"/>
        </w:numPr>
        <w:spacing w:after="0" w:line="276" w:lineRule="auto"/>
        <w:jc w:val="both"/>
        <w:rPr>
          <w:rFonts w:cstheme="minorHAnsi"/>
        </w:rPr>
      </w:pPr>
      <w:r w:rsidRPr="00A437AC">
        <w:rPr>
          <w:rFonts w:cstheme="minorHAnsi"/>
        </w:rPr>
        <w:t>P</w:t>
      </w:r>
      <w:r w:rsidR="009C1164" w:rsidRPr="00A437AC">
        <w:rPr>
          <w:rFonts w:cstheme="minorHAnsi"/>
        </w:rPr>
        <w:t xml:space="preserve">osiada stacje paliw spełniające wymogi przewidziane przepisami dla stacji paliw zgodnie </w:t>
      </w:r>
      <w:r w:rsidR="00121B5B" w:rsidRPr="00A437AC">
        <w:rPr>
          <w:rFonts w:cstheme="minorHAnsi"/>
        </w:rPr>
        <w:br/>
      </w:r>
      <w:r w:rsidR="009C1164" w:rsidRPr="00A437AC">
        <w:rPr>
          <w:rFonts w:cstheme="minorHAnsi"/>
        </w:rPr>
        <w:t xml:space="preserve">z </w:t>
      </w:r>
      <w:r w:rsidR="00D20D3D" w:rsidRPr="00D20D3D">
        <w:rPr>
          <w:rFonts w:ascii="Calibri" w:eastAsia="Calibri" w:hAnsi="Calibri" w:cs="Calibri"/>
          <w:color w:val="FF0000"/>
          <w:lang w:eastAsia="ar-SA"/>
        </w:rPr>
        <w:t xml:space="preserve">Rozporządzeniem Ministra Klimatu z dnia 24 lipca 2023 r. w sprawie warunków technicznych, jakim powinny odpowiadać bazy i stacje paliw płynnych, bazy i stacje gazu płynnego, rurociągi przesyłowe dalekosiężne służące do transportu ropy naftowej i produktów naftowych i ich usytuowanie </w:t>
      </w:r>
      <w:bookmarkStart w:id="0" w:name="_GoBack"/>
      <w:bookmarkEnd w:id="0"/>
      <w:r w:rsidR="00D20D3D" w:rsidRPr="00D20D3D">
        <w:rPr>
          <w:rFonts w:ascii="Calibri" w:eastAsia="Calibri" w:hAnsi="Calibri" w:cs="Calibri"/>
          <w:color w:val="FF0000"/>
          <w:lang w:eastAsia="ar-SA"/>
        </w:rPr>
        <w:t>(Dz. U. z 2023 r., poz. 1707)</w:t>
      </w:r>
      <w:r w:rsidRPr="00A437AC">
        <w:rPr>
          <w:rFonts w:cstheme="minorHAnsi"/>
        </w:rPr>
        <w:t>.</w:t>
      </w:r>
    </w:p>
    <w:p w14:paraId="694B9162" w14:textId="6EA9B0FC" w:rsidR="009C1164" w:rsidRPr="00A437AC" w:rsidRDefault="001E2F42" w:rsidP="00A437AC">
      <w:pPr>
        <w:pStyle w:val="Akapitzlist"/>
        <w:numPr>
          <w:ilvl w:val="0"/>
          <w:numId w:val="28"/>
        </w:numPr>
        <w:spacing w:after="0" w:line="276" w:lineRule="auto"/>
        <w:jc w:val="both"/>
        <w:rPr>
          <w:rFonts w:cstheme="minorHAnsi"/>
        </w:rPr>
      </w:pPr>
      <w:r w:rsidRPr="00A437AC">
        <w:rPr>
          <w:rFonts w:cstheme="minorHAnsi"/>
        </w:rPr>
        <w:lastRenderedPageBreak/>
        <w:t xml:space="preserve">Posiada </w:t>
      </w:r>
      <w:r w:rsidR="004407ED" w:rsidRPr="00A437AC">
        <w:rPr>
          <w:rFonts w:cstheme="minorHAnsi"/>
        </w:rPr>
        <w:t>co najmniej trzy stacje</w:t>
      </w:r>
      <w:r w:rsidRPr="00A437AC">
        <w:rPr>
          <w:rFonts w:cstheme="minorHAnsi"/>
        </w:rPr>
        <w:t xml:space="preserve"> paliw</w:t>
      </w:r>
      <w:r w:rsidR="004407ED" w:rsidRPr="00A437AC">
        <w:rPr>
          <w:rFonts w:cstheme="minorHAnsi"/>
          <w:color w:val="FF0000"/>
        </w:rPr>
        <w:t xml:space="preserve"> </w:t>
      </w:r>
      <w:r w:rsidR="004407ED" w:rsidRPr="00A437AC">
        <w:rPr>
          <w:rFonts w:cstheme="minorHAnsi"/>
        </w:rPr>
        <w:t xml:space="preserve">zlokalizowane w granicach administracyjnych miasta Zielona Góra oraz </w:t>
      </w:r>
      <w:r w:rsidRPr="00A437AC">
        <w:rPr>
          <w:rFonts w:cstheme="minorHAnsi"/>
        </w:rPr>
        <w:t xml:space="preserve">co najmniej </w:t>
      </w:r>
      <w:r w:rsidR="004407ED" w:rsidRPr="00A437AC">
        <w:rPr>
          <w:rFonts w:cstheme="minorHAnsi"/>
        </w:rPr>
        <w:t>jedn</w:t>
      </w:r>
      <w:r w:rsidRPr="00A437AC">
        <w:rPr>
          <w:rFonts w:cstheme="minorHAnsi"/>
        </w:rPr>
        <w:t>ą</w:t>
      </w:r>
      <w:r w:rsidR="004407ED" w:rsidRPr="00A437AC">
        <w:rPr>
          <w:rFonts w:cstheme="minorHAnsi"/>
        </w:rPr>
        <w:t xml:space="preserve"> </w:t>
      </w:r>
      <w:r w:rsidRPr="00A437AC">
        <w:rPr>
          <w:rFonts w:cstheme="minorHAnsi"/>
        </w:rPr>
        <w:t xml:space="preserve">stację paliw </w:t>
      </w:r>
      <w:r w:rsidR="004407ED" w:rsidRPr="00A437AC">
        <w:rPr>
          <w:rFonts w:cstheme="minorHAnsi"/>
        </w:rPr>
        <w:t>w granicach administracyjnych miasta Nowogród Bobrzański</w:t>
      </w:r>
      <w:r w:rsidR="009C1164" w:rsidRPr="00A437AC">
        <w:rPr>
          <w:rFonts w:cstheme="minorHAnsi"/>
        </w:rPr>
        <w:t>.</w:t>
      </w:r>
    </w:p>
    <w:p w14:paraId="622C47B9" w14:textId="77777777" w:rsidR="00BF3E58" w:rsidRPr="00A437AC" w:rsidRDefault="009C1164" w:rsidP="00A437AC">
      <w:pPr>
        <w:pStyle w:val="Akapitzlist"/>
        <w:numPr>
          <w:ilvl w:val="0"/>
          <w:numId w:val="4"/>
        </w:numPr>
        <w:spacing w:after="0" w:line="276" w:lineRule="auto"/>
        <w:ind w:left="426" w:hanging="426"/>
        <w:jc w:val="both"/>
        <w:rPr>
          <w:rFonts w:cstheme="minorHAnsi"/>
        </w:rPr>
      </w:pPr>
      <w:r w:rsidRPr="00A437AC">
        <w:rPr>
          <w:rFonts w:cstheme="minorHAnsi"/>
        </w:rPr>
        <w:t xml:space="preserve">Zamawiający dopuszcza możliwość korzystania ze stacji innych podmiotów </w:t>
      </w:r>
      <w:r w:rsidR="00121B5B" w:rsidRPr="00A437AC">
        <w:rPr>
          <w:rFonts w:cstheme="minorHAnsi"/>
        </w:rPr>
        <w:t>współpracujących</w:t>
      </w:r>
      <w:r w:rsidRPr="00A437AC">
        <w:rPr>
          <w:rFonts w:cstheme="minorHAnsi"/>
        </w:rPr>
        <w:t xml:space="preserve"> </w:t>
      </w:r>
      <w:r w:rsidR="00121B5B" w:rsidRPr="00A437AC">
        <w:rPr>
          <w:rFonts w:cstheme="minorHAnsi"/>
        </w:rPr>
        <w:br/>
      </w:r>
      <w:r w:rsidRPr="00A437AC">
        <w:rPr>
          <w:rFonts w:cstheme="minorHAnsi"/>
        </w:rPr>
        <w:t>z Wykonawcą</w:t>
      </w:r>
      <w:r w:rsidR="00121B5B" w:rsidRPr="00A437AC">
        <w:rPr>
          <w:rFonts w:cstheme="minorHAnsi"/>
        </w:rPr>
        <w:t xml:space="preserve">, co </w:t>
      </w:r>
      <w:r w:rsidRPr="00A437AC">
        <w:rPr>
          <w:rFonts w:cstheme="minorHAnsi"/>
        </w:rPr>
        <w:t xml:space="preserve">Wykonawca </w:t>
      </w:r>
      <w:r w:rsidR="00121B5B" w:rsidRPr="00A437AC">
        <w:rPr>
          <w:rFonts w:cstheme="minorHAnsi"/>
        </w:rPr>
        <w:t>jest zobowiązany udowodnić.</w:t>
      </w:r>
    </w:p>
    <w:p w14:paraId="0A73C96F" w14:textId="3C3541DB" w:rsidR="00BF3E58" w:rsidRPr="00A437AC" w:rsidRDefault="00BF3E58" w:rsidP="00A437AC">
      <w:pPr>
        <w:pStyle w:val="Akapitzlist"/>
        <w:numPr>
          <w:ilvl w:val="0"/>
          <w:numId w:val="4"/>
        </w:numPr>
        <w:spacing w:after="0" w:line="276" w:lineRule="auto"/>
        <w:ind w:left="426" w:hanging="426"/>
        <w:jc w:val="both"/>
        <w:rPr>
          <w:rFonts w:cstheme="minorHAnsi"/>
        </w:rPr>
      </w:pPr>
      <w:r w:rsidRPr="00A437AC">
        <w:rPr>
          <w:rFonts w:cstheme="minorHAnsi"/>
        </w:rPr>
        <w:t>W zakresie nie uregulowanym umową zostanie ona wykonana zgodnie z postanowieniami Specyfikacji Warunków Zamówienia (SWZ) obowiązującej w postępowaniu o udzielenie zamówienia publicznego w wyniku którego została zawarta umowa.</w:t>
      </w:r>
    </w:p>
    <w:p w14:paraId="73DC9416" w14:textId="77777777" w:rsidR="001E2F42" w:rsidRPr="00A437AC" w:rsidRDefault="001E2F42" w:rsidP="00A437AC">
      <w:pPr>
        <w:spacing w:after="0" w:line="276" w:lineRule="auto"/>
        <w:jc w:val="center"/>
        <w:rPr>
          <w:rFonts w:cstheme="minorHAnsi"/>
          <w:b/>
        </w:rPr>
      </w:pPr>
    </w:p>
    <w:p w14:paraId="34B026DB" w14:textId="58D16355" w:rsidR="009C1164" w:rsidRPr="00A437AC" w:rsidRDefault="009C1164" w:rsidP="00A437AC">
      <w:pPr>
        <w:spacing w:after="0" w:line="276" w:lineRule="auto"/>
        <w:jc w:val="center"/>
        <w:rPr>
          <w:rFonts w:cstheme="minorHAnsi"/>
          <w:b/>
        </w:rPr>
      </w:pPr>
      <w:r w:rsidRPr="00A437AC">
        <w:rPr>
          <w:rFonts w:cstheme="minorHAnsi"/>
          <w:b/>
        </w:rPr>
        <w:t>§ 2</w:t>
      </w:r>
    </w:p>
    <w:p w14:paraId="64CF695C" w14:textId="6A5F96DC" w:rsidR="00F25601" w:rsidRPr="00A437AC" w:rsidRDefault="009C1164" w:rsidP="00A437AC">
      <w:pPr>
        <w:pStyle w:val="Akapitzlist"/>
        <w:numPr>
          <w:ilvl w:val="0"/>
          <w:numId w:val="6"/>
        </w:numPr>
        <w:spacing w:after="0" w:line="276" w:lineRule="auto"/>
        <w:jc w:val="both"/>
        <w:rPr>
          <w:rFonts w:cstheme="minorHAnsi"/>
        </w:rPr>
      </w:pPr>
      <w:r w:rsidRPr="00A437AC">
        <w:rPr>
          <w:rFonts w:cstheme="minorHAnsi"/>
        </w:rPr>
        <w:t xml:space="preserve">Zamawiający oświadcza, a Wykonawca akceptuje fakt, iż ilości paliwa </w:t>
      </w:r>
      <w:r w:rsidR="00DD7D80" w:rsidRPr="00A437AC">
        <w:rPr>
          <w:rFonts w:cstheme="minorHAnsi"/>
        </w:rPr>
        <w:t xml:space="preserve">zakupionego </w:t>
      </w:r>
      <w:r w:rsidRPr="00A437AC">
        <w:rPr>
          <w:rFonts w:cstheme="minorHAnsi"/>
        </w:rPr>
        <w:t xml:space="preserve">w czasie trwania umowy </w:t>
      </w:r>
      <w:r w:rsidR="00DD7D80" w:rsidRPr="00A437AC">
        <w:rPr>
          <w:rFonts w:cstheme="minorHAnsi"/>
        </w:rPr>
        <w:t>może</w:t>
      </w:r>
      <w:r w:rsidRPr="00A437AC">
        <w:rPr>
          <w:rFonts w:cstheme="minorHAnsi"/>
        </w:rPr>
        <w:t xml:space="preserve"> ulec zmianie,</w:t>
      </w:r>
      <w:r w:rsidR="00DD7D80" w:rsidRPr="00A437AC">
        <w:rPr>
          <w:rFonts w:cstheme="minorHAnsi"/>
        </w:rPr>
        <w:t xml:space="preserve"> co stanowi okoliczność niezależną </w:t>
      </w:r>
      <w:r w:rsidR="00121B5B" w:rsidRPr="00A437AC">
        <w:rPr>
          <w:rFonts w:cstheme="minorHAnsi"/>
        </w:rPr>
        <w:t>od</w:t>
      </w:r>
      <w:r w:rsidRPr="00A437AC">
        <w:rPr>
          <w:rFonts w:cstheme="minorHAnsi"/>
        </w:rPr>
        <w:t xml:space="preserve"> Zamawiając</w:t>
      </w:r>
      <w:r w:rsidR="00121B5B" w:rsidRPr="00A437AC">
        <w:rPr>
          <w:rFonts w:cstheme="minorHAnsi"/>
        </w:rPr>
        <w:t>ego</w:t>
      </w:r>
      <w:r w:rsidR="00DD7D80" w:rsidRPr="00A437AC">
        <w:rPr>
          <w:rFonts w:cstheme="minorHAnsi"/>
        </w:rPr>
        <w:t xml:space="preserve">. </w:t>
      </w:r>
      <w:r w:rsidR="00DD7D80" w:rsidRPr="00A437AC">
        <w:rPr>
          <w:rFonts w:cstheme="minorHAnsi"/>
        </w:rPr>
        <w:br/>
      </w:r>
      <w:r w:rsidRPr="00A437AC">
        <w:rPr>
          <w:rFonts w:cstheme="minorHAnsi"/>
        </w:rPr>
        <w:t xml:space="preserve">Z tytułu zakupu mniejszej niż </w:t>
      </w:r>
      <w:r w:rsidR="00121B5B" w:rsidRPr="00A437AC">
        <w:rPr>
          <w:rFonts w:cstheme="minorHAnsi"/>
        </w:rPr>
        <w:t>szacowana umowie</w:t>
      </w:r>
      <w:r w:rsidRPr="00A437AC">
        <w:rPr>
          <w:rFonts w:cstheme="minorHAnsi"/>
        </w:rPr>
        <w:t xml:space="preserve"> ilości paliwa</w:t>
      </w:r>
      <w:r w:rsidR="001E2F42" w:rsidRPr="00A437AC">
        <w:rPr>
          <w:rFonts w:cstheme="minorHAnsi"/>
        </w:rPr>
        <w:t>, Wykonawcy</w:t>
      </w:r>
      <w:r w:rsidRPr="00A437AC">
        <w:rPr>
          <w:rFonts w:cstheme="minorHAnsi"/>
        </w:rPr>
        <w:t xml:space="preserve"> nie przysługują żadne roszczenia</w:t>
      </w:r>
      <w:r w:rsidR="001E2F42" w:rsidRPr="00A437AC">
        <w:rPr>
          <w:rFonts w:cstheme="minorHAnsi"/>
        </w:rPr>
        <w:t xml:space="preserve"> odszkodowawcze wobec Zamawiającego</w:t>
      </w:r>
      <w:r w:rsidRPr="00A437AC">
        <w:rPr>
          <w:rFonts w:cstheme="minorHAnsi"/>
        </w:rPr>
        <w:t>.</w:t>
      </w:r>
      <w:r w:rsidR="003B3A0C" w:rsidRPr="00A437AC">
        <w:rPr>
          <w:rFonts w:eastAsia="Lucida Sans Unicode" w:cstheme="minorHAnsi"/>
          <w:color w:val="000000"/>
          <w:kern w:val="1"/>
          <w:lang w:eastAsia="zh-CN"/>
        </w:rPr>
        <w:t xml:space="preserve"> Zamawiający wskazuje, iż minimalny zakup </w:t>
      </w:r>
      <w:r w:rsidR="001E2F42" w:rsidRPr="00A437AC">
        <w:rPr>
          <w:rFonts w:eastAsia="Lucida Sans Unicode" w:cstheme="minorHAnsi"/>
          <w:color w:val="000000"/>
          <w:kern w:val="1"/>
          <w:lang w:eastAsia="zh-CN"/>
        </w:rPr>
        <w:t>paliw w ramach umowy</w:t>
      </w:r>
      <w:r w:rsidR="003B3A0C" w:rsidRPr="00A437AC">
        <w:rPr>
          <w:rFonts w:eastAsia="Lucida Sans Unicode" w:cstheme="minorHAnsi"/>
          <w:color w:val="000000"/>
          <w:kern w:val="1"/>
          <w:lang w:eastAsia="zh-CN"/>
        </w:rPr>
        <w:t xml:space="preserve"> wyniesie 50 % wielkości </w:t>
      </w:r>
      <w:r w:rsidR="00121B5B" w:rsidRPr="00A437AC">
        <w:rPr>
          <w:rFonts w:eastAsia="Lucida Sans Unicode" w:cstheme="minorHAnsi"/>
          <w:color w:val="000000"/>
          <w:kern w:val="1"/>
          <w:lang w:eastAsia="zh-CN"/>
        </w:rPr>
        <w:t>określonych</w:t>
      </w:r>
      <w:r w:rsidR="001E2F42" w:rsidRPr="00A437AC">
        <w:rPr>
          <w:rFonts w:eastAsia="Lucida Sans Unicode" w:cstheme="minorHAnsi"/>
          <w:color w:val="000000"/>
          <w:kern w:val="1"/>
          <w:lang w:eastAsia="zh-CN"/>
        </w:rPr>
        <w:t xml:space="preserve"> w § 1 ust. 1 powyżej.</w:t>
      </w:r>
    </w:p>
    <w:p w14:paraId="0409EB68" w14:textId="3C202F84" w:rsidR="00F25601" w:rsidRPr="00A437AC" w:rsidRDefault="009C1164" w:rsidP="00A437AC">
      <w:pPr>
        <w:pStyle w:val="Akapitzlist"/>
        <w:numPr>
          <w:ilvl w:val="0"/>
          <w:numId w:val="6"/>
        </w:numPr>
        <w:spacing w:after="0" w:line="276" w:lineRule="auto"/>
        <w:jc w:val="both"/>
        <w:rPr>
          <w:rFonts w:cstheme="minorHAnsi"/>
        </w:rPr>
      </w:pPr>
      <w:r w:rsidRPr="00A437AC">
        <w:rPr>
          <w:rFonts w:cstheme="minorHAnsi"/>
        </w:rPr>
        <w:t>Wykonawca wystawi</w:t>
      </w:r>
      <w:r w:rsidR="00DD7D80" w:rsidRPr="00A437AC">
        <w:rPr>
          <w:rFonts w:cstheme="minorHAnsi"/>
        </w:rPr>
        <w:t xml:space="preserve"> Zamawiającemu</w:t>
      </w:r>
      <w:r w:rsidRPr="00A437AC">
        <w:rPr>
          <w:rFonts w:cstheme="minorHAnsi"/>
        </w:rPr>
        <w:t xml:space="preserve"> 1</w:t>
      </w:r>
      <w:r w:rsidR="00531ACE" w:rsidRPr="00A437AC">
        <w:rPr>
          <w:rFonts w:cstheme="minorHAnsi"/>
        </w:rPr>
        <w:t>1</w:t>
      </w:r>
      <w:r w:rsidRPr="00A437AC">
        <w:rPr>
          <w:rFonts w:cstheme="minorHAnsi"/>
        </w:rPr>
        <w:t xml:space="preserve"> kart na pojazdy wyznaczone przez Zamawiającego, uprawniające kierowców prowadzących pojazdy do tankowania w stacjach paliw Wykonawcy na obszarze całego kraju.</w:t>
      </w:r>
    </w:p>
    <w:p w14:paraId="7A593F32" w14:textId="5CEEABAC" w:rsidR="009C1164" w:rsidRPr="00A437AC" w:rsidRDefault="009C1164" w:rsidP="00A437AC">
      <w:pPr>
        <w:pStyle w:val="Akapitzlist"/>
        <w:numPr>
          <w:ilvl w:val="0"/>
          <w:numId w:val="6"/>
        </w:numPr>
        <w:spacing w:after="0" w:line="276" w:lineRule="auto"/>
        <w:jc w:val="both"/>
        <w:rPr>
          <w:rFonts w:cstheme="minorHAnsi"/>
        </w:rPr>
      </w:pPr>
      <w:r w:rsidRPr="00A437AC">
        <w:rPr>
          <w:rFonts w:cstheme="minorHAnsi"/>
        </w:rPr>
        <w:t xml:space="preserve">Sprzedaż paliw odbywać się będzie sukcesywnie, w zależności od potrzeb Zamawiającego, poprzez doraźne tankowanie paliw za pomocą </w:t>
      </w:r>
      <w:r w:rsidR="00563755" w:rsidRPr="00A437AC">
        <w:rPr>
          <w:rFonts w:cstheme="minorHAnsi"/>
        </w:rPr>
        <w:t>kart</w:t>
      </w:r>
      <w:r w:rsidRPr="00A437AC">
        <w:rPr>
          <w:rFonts w:cstheme="minorHAnsi"/>
        </w:rPr>
        <w:t>.</w:t>
      </w:r>
      <w:r w:rsidR="00E0441B" w:rsidRPr="00A437AC">
        <w:rPr>
          <w:rFonts w:cstheme="minorHAnsi"/>
        </w:rPr>
        <w:t xml:space="preserve"> </w:t>
      </w:r>
      <w:r w:rsidRPr="00A437AC">
        <w:rPr>
          <w:rFonts w:cstheme="minorHAnsi"/>
        </w:rPr>
        <w:t xml:space="preserve">Sukcesywna </w:t>
      </w:r>
      <w:r w:rsidR="001E2F42" w:rsidRPr="00A437AC">
        <w:rPr>
          <w:rFonts w:cstheme="minorHAnsi"/>
        </w:rPr>
        <w:t>sprzedaż</w:t>
      </w:r>
      <w:r w:rsidRPr="00A437AC">
        <w:rPr>
          <w:rFonts w:cstheme="minorHAnsi"/>
        </w:rPr>
        <w:t xml:space="preserve"> paliw </w:t>
      </w:r>
      <w:r w:rsidR="001E2F42" w:rsidRPr="00A437AC">
        <w:rPr>
          <w:rFonts w:cstheme="minorHAnsi"/>
        </w:rPr>
        <w:t xml:space="preserve">płynnych </w:t>
      </w:r>
      <w:r w:rsidRPr="00A437AC">
        <w:rPr>
          <w:rFonts w:cstheme="minorHAnsi"/>
        </w:rPr>
        <w:t xml:space="preserve">do pojazdów </w:t>
      </w:r>
      <w:r w:rsidR="001E2F42" w:rsidRPr="00A437AC">
        <w:rPr>
          <w:rFonts w:cstheme="minorHAnsi"/>
        </w:rPr>
        <w:t xml:space="preserve">Zamawiającego </w:t>
      </w:r>
      <w:r w:rsidRPr="00A437AC">
        <w:rPr>
          <w:rFonts w:cstheme="minorHAnsi"/>
        </w:rPr>
        <w:t>polegać będzie na:</w:t>
      </w:r>
    </w:p>
    <w:p w14:paraId="5BA7AA53" w14:textId="77777777" w:rsidR="00563755" w:rsidRPr="00A437AC" w:rsidRDefault="00F42C20" w:rsidP="00A437AC">
      <w:pPr>
        <w:pStyle w:val="Akapitzlist"/>
        <w:numPr>
          <w:ilvl w:val="0"/>
          <w:numId w:val="29"/>
        </w:numPr>
        <w:spacing w:after="0" w:line="276" w:lineRule="auto"/>
        <w:jc w:val="both"/>
        <w:rPr>
          <w:rFonts w:cstheme="minorHAnsi"/>
        </w:rPr>
      </w:pPr>
      <w:r w:rsidRPr="00A437AC">
        <w:rPr>
          <w:rFonts w:cstheme="minorHAnsi"/>
        </w:rPr>
        <w:t>B</w:t>
      </w:r>
      <w:r w:rsidR="009C1164" w:rsidRPr="00A437AC">
        <w:rPr>
          <w:rFonts w:cstheme="minorHAnsi"/>
        </w:rPr>
        <w:t>ezpośrednim tankowaniu paliwa do zbiorników pojazdów samochodowych</w:t>
      </w:r>
      <w:r w:rsidR="00563755" w:rsidRPr="00A437AC">
        <w:rPr>
          <w:rFonts w:cstheme="minorHAnsi"/>
        </w:rPr>
        <w:t>.</w:t>
      </w:r>
    </w:p>
    <w:p w14:paraId="726E5287" w14:textId="74A269C3" w:rsidR="00F25601" w:rsidRPr="00A437AC" w:rsidRDefault="00E70D1B" w:rsidP="00A437AC">
      <w:pPr>
        <w:pStyle w:val="Akapitzlist"/>
        <w:numPr>
          <w:ilvl w:val="0"/>
          <w:numId w:val="29"/>
        </w:numPr>
        <w:spacing w:after="0" w:line="276" w:lineRule="auto"/>
        <w:jc w:val="both"/>
        <w:rPr>
          <w:rFonts w:cstheme="minorHAnsi"/>
        </w:rPr>
      </w:pPr>
      <w:r w:rsidRPr="00A437AC">
        <w:rPr>
          <w:rFonts w:cstheme="minorHAnsi"/>
        </w:rPr>
        <w:t>T</w:t>
      </w:r>
      <w:r w:rsidR="009C1164" w:rsidRPr="00A437AC">
        <w:rPr>
          <w:rFonts w:cstheme="minorHAnsi"/>
        </w:rPr>
        <w:t>ankowaniu paliwa z dystrybutora na całodobowych stacjach paliw z sieci na terenie całego kraju przez 7 dni w tygodniu</w:t>
      </w:r>
      <w:r w:rsidRPr="00A437AC">
        <w:rPr>
          <w:rFonts w:cstheme="minorHAnsi"/>
        </w:rPr>
        <w:t>.</w:t>
      </w:r>
    </w:p>
    <w:p w14:paraId="67281CF5" w14:textId="77777777" w:rsidR="00E70D1B" w:rsidRPr="00A437AC" w:rsidRDefault="00E70D1B" w:rsidP="00A437AC">
      <w:pPr>
        <w:pStyle w:val="Akapitzlist"/>
        <w:numPr>
          <w:ilvl w:val="0"/>
          <w:numId w:val="29"/>
        </w:numPr>
        <w:spacing w:after="0" w:line="276" w:lineRule="auto"/>
        <w:jc w:val="both"/>
        <w:rPr>
          <w:rFonts w:cstheme="minorHAnsi"/>
        </w:rPr>
      </w:pPr>
      <w:r w:rsidRPr="00A437AC">
        <w:rPr>
          <w:rFonts w:cstheme="minorHAnsi"/>
        </w:rPr>
        <w:t>B</w:t>
      </w:r>
      <w:r w:rsidR="009C1164" w:rsidRPr="00A437AC">
        <w:rPr>
          <w:rFonts w:cstheme="minorHAnsi"/>
        </w:rPr>
        <w:t>ezgotówkowej sprzedaży paliwa</w:t>
      </w:r>
      <w:r w:rsidRPr="00A437AC">
        <w:rPr>
          <w:rFonts w:cstheme="minorHAnsi"/>
        </w:rPr>
        <w:t>.</w:t>
      </w:r>
    </w:p>
    <w:p w14:paraId="0D610207" w14:textId="1B04409B" w:rsidR="00F25601" w:rsidRPr="00A437AC" w:rsidRDefault="00E70D1B" w:rsidP="00A437AC">
      <w:pPr>
        <w:pStyle w:val="Akapitzlist"/>
        <w:numPr>
          <w:ilvl w:val="0"/>
          <w:numId w:val="29"/>
        </w:numPr>
        <w:spacing w:after="0" w:line="276" w:lineRule="auto"/>
        <w:jc w:val="both"/>
        <w:rPr>
          <w:rFonts w:cstheme="minorHAnsi"/>
        </w:rPr>
      </w:pPr>
      <w:r w:rsidRPr="00A437AC">
        <w:rPr>
          <w:rFonts w:cstheme="minorHAnsi"/>
        </w:rPr>
        <w:t>P</w:t>
      </w:r>
      <w:r w:rsidR="009C1164" w:rsidRPr="00A437AC">
        <w:rPr>
          <w:rFonts w:cstheme="minorHAnsi"/>
        </w:rPr>
        <w:t>rowadzeni</w:t>
      </w:r>
      <w:r w:rsidRPr="00A437AC">
        <w:rPr>
          <w:rFonts w:cstheme="minorHAnsi"/>
        </w:rPr>
        <w:t>u</w:t>
      </w:r>
      <w:r w:rsidR="009C1164" w:rsidRPr="00A437AC">
        <w:rPr>
          <w:rFonts w:cstheme="minorHAnsi"/>
        </w:rPr>
        <w:t xml:space="preserve"> przez </w:t>
      </w:r>
      <w:r w:rsidRPr="00A437AC">
        <w:rPr>
          <w:rFonts w:cstheme="minorHAnsi"/>
        </w:rPr>
        <w:t>W</w:t>
      </w:r>
      <w:r w:rsidR="009C1164" w:rsidRPr="00A437AC">
        <w:rPr>
          <w:rFonts w:cstheme="minorHAnsi"/>
        </w:rPr>
        <w:t>ykonawcę ewidencji zatankowanego paliwa dla poszczególnych pojazdów z podaniem daty i miejsca tankowania, ilości i wartości zakupionego paliwa, numeru rejestracyjnego pojazdu, stanu licznika pojazdu. Zamawiający dopuszcza wskazywanie stanu licznika pojazdu na dowodzie wydania, stanowiącym potwierdzenie dokonania transakcji bezgotówkowej</w:t>
      </w:r>
      <w:r w:rsidRPr="00A437AC">
        <w:rPr>
          <w:rFonts w:cstheme="minorHAnsi"/>
        </w:rPr>
        <w:t>.</w:t>
      </w:r>
    </w:p>
    <w:p w14:paraId="5D97791E" w14:textId="48C5AB92" w:rsidR="00F25601" w:rsidRPr="00A437AC" w:rsidRDefault="00E70D1B" w:rsidP="00A437AC">
      <w:pPr>
        <w:pStyle w:val="Akapitzlist"/>
        <w:numPr>
          <w:ilvl w:val="0"/>
          <w:numId w:val="29"/>
        </w:numPr>
        <w:spacing w:after="0" w:line="276" w:lineRule="auto"/>
        <w:jc w:val="both"/>
        <w:rPr>
          <w:rFonts w:cstheme="minorHAnsi"/>
        </w:rPr>
      </w:pPr>
      <w:r w:rsidRPr="00A437AC">
        <w:rPr>
          <w:rFonts w:cstheme="minorHAnsi"/>
        </w:rPr>
        <w:t>R</w:t>
      </w:r>
      <w:r w:rsidR="009C1164" w:rsidRPr="00A437AC">
        <w:rPr>
          <w:rFonts w:cstheme="minorHAnsi"/>
        </w:rPr>
        <w:t>ozliczaniu zakupów paliwa na podstawie kart w okresach rozliczeniowych trwających: od 1-szego do 15 –</w:t>
      </w:r>
      <w:r w:rsidR="005D58E8" w:rsidRPr="00A437AC">
        <w:rPr>
          <w:rFonts w:cstheme="minorHAnsi"/>
        </w:rPr>
        <w:t xml:space="preserve"> </w:t>
      </w:r>
      <w:r w:rsidR="009C1164" w:rsidRPr="00A437AC">
        <w:rPr>
          <w:rFonts w:cstheme="minorHAnsi"/>
        </w:rPr>
        <w:t>tego dnia miesiąca i od 16</w:t>
      </w:r>
      <w:r w:rsidR="005D58E8" w:rsidRPr="00A437AC">
        <w:rPr>
          <w:rFonts w:cstheme="minorHAnsi"/>
        </w:rPr>
        <w:t xml:space="preserve"> – </w:t>
      </w:r>
      <w:r w:rsidR="009C1164" w:rsidRPr="00A437AC">
        <w:rPr>
          <w:rFonts w:cstheme="minorHAnsi"/>
        </w:rPr>
        <w:t>tego do ostatniego dnia miesiąca kalendarzowego. Za datę sprzedaży uznaje się ostatni dzień okresu rozliczeniowego. Wykonawca będzie wystawiał faktury po zakończeniu danego okresu rozliczeniowego. Wykonawca do faktury załączy zbiorcze zestawienie transakcji dokonanych w danym okresie rozliczeniowym przez Zamawiającego, zawierające m.in.: rodzaj paliwa, numer rejestracyjny pojazdu, numer karty paliwowej, miejscowość i numer stacji paliw, datę dokonania transakcji, ilość paliwa, cenę brutto paliwa, należny upust cenowy dla paliw</w:t>
      </w:r>
      <w:r w:rsidRPr="00A437AC">
        <w:rPr>
          <w:rFonts w:cstheme="minorHAnsi"/>
        </w:rPr>
        <w:t>.</w:t>
      </w:r>
    </w:p>
    <w:p w14:paraId="170E650B" w14:textId="1CF9996B" w:rsidR="009C1164" w:rsidRPr="00A437AC" w:rsidRDefault="00E70D1B" w:rsidP="00A437AC">
      <w:pPr>
        <w:pStyle w:val="Akapitzlist"/>
        <w:numPr>
          <w:ilvl w:val="0"/>
          <w:numId w:val="29"/>
        </w:numPr>
        <w:spacing w:after="0" w:line="276" w:lineRule="auto"/>
        <w:jc w:val="both"/>
        <w:rPr>
          <w:rFonts w:cstheme="minorHAnsi"/>
        </w:rPr>
      </w:pPr>
      <w:r w:rsidRPr="00A437AC">
        <w:rPr>
          <w:rFonts w:cstheme="minorHAnsi"/>
        </w:rPr>
        <w:t>R</w:t>
      </w:r>
      <w:r w:rsidR="009C1164" w:rsidRPr="00A437AC">
        <w:rPr>
          <w:rFonts w:cstheme="minorHAnsi"/>
        </w:rPr>
        <w:t>ozliczani</w:t>
      </w:r>
      <w:r w:rsidRPr="00A437AC">
        <w:rPr>
          <w:rFonts w:cstheme="minorHAnsi"/>
        </w:rPr>
        <w:t>a</w:t>
      </w:r>
      <w:r w:rsidR="009C1164" w:rsidRPr="00A437AC">
        <w:rPr>
          <w:rFonts w:cstheme="minorHAnsi"/>
        </w:rPr>
        <w:t xml:space="preserve"> za zakup paliwa </w:t>
      </w:r>
      <w:r w:rsidRPr="00A437AC">
        <w:rPr>
          <w:rFonts w:cstheme="minorHAnsi"/>
        </w:rPr>
        <w:t xml:space="preserve">będą następowały </w:t>
      </w:r>
      <w:r w:rsidR="009C1164" w:rsidRPr="00A437AC">
        <w:rPr>
          <w:rFonts w:cstheme="minorHAnsi"/>
        </w:rPr>
        <w:t xml:space="preserve">wg ceny obowiązującej na danej stacji paliw Wykonawcy w momencie realizacji </w:t>
      </w:r>
      <w:r w:rsidRPr="00A437AC">
        <w:rPr>
          <w:rFonts w:cstheme="minorHAnsi"/>
        </w:rPr>
        <w:t>tankowania</w:t>
      </w:r>
      <w:r w:rsidR="009C1164" w:rsidRPr="00A437AC">
        <w:rPr>
          <w:rFonts w:cstheme="minorHAnsi"/>
        </w:rPr>
        <w:t>, przy uwzględnieniu upustu od ceny na dystrybutorze w dniu zakupu wskazanego przez Wykonawcę w wysokości wskazanej w ofercie. Zamawiający dopuszcza możliwość uwzględnienia upustu od ceny na fakturze</w:t>
      </w:r>
      <w:r w:rsidRPr="00A437AC">
        <w:rPr>
          <w:rFonts w:cstheme="minorHAnsi"/>
        </w:rPr>
        <w:t>,</w:t>
      </w:r>
      <w:r w:rsidR="009C1164" w:rsidRPr="00A437AC">
        <w:rPr>
          <w:rFonts w:cstheme="minorHAnsi"/>
        </w:rPr>
        <w:t xml:space="preserve"> a nie bezpośrednio przy zakupie paliwa.</w:t>
      </w:r>
    </w:p>
    <w:p w14:paraId="7E6200E0" w14:textId="2E7F68BA" w:rsidR="008A5034" w:rsidRPr="00A437AC" w:rsidRDefault="008A5034" w:rsidP="00A437AC">
      <w:pPr>
        <w:spacing w:after="0" w:line="276" w:lineRule="auto"/>
        <w:jc w:val="center"/>
        <w:rPr>
          <w:rFonts w:cstheme="minorHAnsi"/>
          <w:b/>
        </w:rPr>
      </w:pPr>
    </w:p>
    <w:p w14:paraId="5EEC65AF" w14:textId="77777777" w:rsidR="00A437AC" w:rsidRDefault="00A437AC" w:rsidP="00A437AC">
      <w:pPr>
        <w:spacing w:after="0" w:line="276" w:lineRule="auto"/>
        <w:jc w:val="center"/>
        <w:rPr>
          <w:rFonts w:cstheme="minorHAnsi"/>
          <w:b/>
        </w:rPr>
      </w:pPr>
    </w:p>
    <w:p w14:paraId="2E05DF64" w14:textId="77777777" w:rsidR="00A437AC" w:rsidRDefault="00A437AC" w:rsidP="00A437AC">
      <w:pPr>
        <w:spacing w:after="0" w:line="276" w:lineRule="auto"/>
        <w:jc w:val="center"/>
        <w:rPr>
          <w:rFonts w:cstheme="minorHAnsi"/>
          <w:b/>
        </w:rPr>
      </w:pPr>
    </w:p>
    <w:p w14:paraId="3257B9A0" w14:textId="77777777" w:rsidR="00A437AC" w:rsidRDefault="00A437AC" w:rsidP="00A437AC">
      <w:pPr>
        <w:spacing w:after="0" w:line="276" w:lineRule="auto"/>
        <w:jc w:val="center"/>
        <w:rPr>
          <w:rFonts w:cstheme="minorHAnsi"/>
          <w:b/>
        </w:rPr>
      </w:pPr>
    </w:p>
    <w:p w14:paraId="10C89FBE" w14:textId="77777777" w:rsidR="009C1164" w:rsidRPr="00A437AC" w:rsidRDefault="009C1164" w:rsidP="00A437AC">
      <w:pPr>
        <w:spacing w:after="0" w:line="276" w:lineRule="auto"/>
        <w:jc w:val="center"/>
        <w:rPr>
          <w:rFonts w:cstheme="minorHAnsi"/>
        </w:rPr>
      </w:pPr>
      <w:r w:rsidRPr="00A437AC">
        <w:rPr>
          <w:rFonts w:cstheme="minorHAnsi"/>
          <w:b/>
        </w:rPr>
        <w:lastRenderedPageBreak/>
        <w:t>§ 3</w:t>
      </w:r>
    </w:p>
    <w:p w14:paraId="24FB0E06" w14:textId="77777777" w:rsidR="00E70D1B" w:rsidRPr="00A437AC" w:rsidRDefault="0048610E" w:rsidP="00A437AC">
      <w:pPr>
        <w:pStyle w:val="Akapitzlist"/>
        <w:numPr>
          <w:ilvl w:val="0"/>
          <w:numId w:val="30"/>
        </w:numPr>
        <w:spacing w:after="0" w:line="276" w:lineRule="auto"/>
        <w:jc w:val="both"/>
        <w:rPr>
          <w:rFonts w:cstheme="minorHAnsi"/>
        </w:rPr>
      </w:pPr>
      <w:r w:rsidRPr="00A437AC">
        <w:rPr>
          <w:rFonts w:cstheme="minorHAnsi"/>
        </w:rPr>
        <w:t xml:space="preserve">Umowa zostaje zawarta na okres 12 </w:t>
      </w:r>
      <w:r w:rsidR="009C1164" w:rsidRPr="00A437AC">
        <w:rPr>
          <w:rFonts w:cstheme="minorHAnsi"/>
        </w:rPr>
        <w:t xml:space="preserve">miesięcy od dnia </w:t>
      </w:r>
      <w:r w:rsidR="00E70D1B" w:rsidRPr="00A437AC">
        <w:rPr>
          <w:rFonts w:cstheme="minorHAnsi"/>
        </w:rPr>
        <w:t xml:space="preserve">jej </w:t>
      </w:r>
      <w:r w:rsidRPr="00A437AC">
        <w:rPr>
          <w:rFonts w:cstheme="minorHAnsi"/>
        </w:rPr>
        <w:t>podpisania umowy</w:t>
      </w:r>
      <w:r w:rsidR="00E70D1B" w:rsidRPr="00A437AC">
        <w:rPr>
          <w:rFonts w:cstheme="minorHAnsi"/>
        </w:rPr>
        <w:t>.</w:t>
      </w:r>
    </w:p>
    <w:p w14:paraId="7BA4F3FE" w14:textId="2D9FBDDC" w:rsidR="009C1164" w:rsidRPr="00A437AC" w:rsidRDefault="00E70D1B" w:rsidP="00A437AC">
      <w:pPr>
        <w:pStyle w:val="Akapitzlist"/>
        <w:numPr>
          <w:ilvl w:val="0"/>
          <w:numId w:val="30"/>
        </w:numPr>
        <w:spacing w:after="0" w:line="276" w:lineRule="auto"/>
        <w:jc w:val="both"/>
        <w:rPr>
          <w:rFonts w:cstheme="minorHAnsi"/>
        </w:rPr>
      </w:pPr>
      <w:r w:rsidRPr="00A437AC">
        <w:rPr>
          <w:rFonts w:cstheme="minorHAnsi"/>
        </w:rPr>
        <w:t>Strony zgodnie przyjmują, że umowa wygasa</w:t>
      </w:r>
      <w:r w:rsidR="009C1164" w:rsidRPr="00A437AC">
        <w:rPr>
          <w:rFonts w:cstheme="minorHAnsi"/>
        </w:rPr>
        <w:t xml:space="preserve"> wcześniej</w:t>
      </w:r>
      <w:r w:rsidRPr="00A437AC">
        <w:rPr>
          <w:rFonts w:cstheme="minorHAnsi"/>
        </w:rPr>
        <w:t xml:space="preserve">, niż upływ terminu określonego </w:t>
      </w:r>
      <w:r w:rsidR="00192711" w:rsidRPr="00A437AC">
        <w:rPr>
          <w:rFonts w:cstheme="minorHAnsi"/>
        </w:rPr>
        <w:br/>
      </w:r>
      <w:r w:rsidRPr="00A437AC">
        <w:rPr>
          <w:rFonts w:cstheme="minorHAnsi"/>
        </w:rPr>
        <w:t>w ust. 1 powyżej,</w:t>
      </w:r>
      <w:r w:rsidR="009C1164" w:rsidRPr="00A437AC">
        <w:rPr>
          <w:rFonts w:cstheme="minorHAnsi"/>
        </w:rPr>
        <w:t xml:space="preserve"> w przypadku wyczerpania kwoty brutto, o której mowa w § 4 ust. 1</w:t>
      </w:r>
      <w:r w:rsidRPr="00A437AC">
        <w:rPr>
          <w:rFonts w:cstheme="minorHAnsi"/>
        </w:rPr>
        <w:t xml:space="preserve"> poniżej.</w:t>
      </w:r>
      <w:r w:rsidR="009C1164" w:rsidRPr="00A437AC">
        <w:rPr>
          <w:rFonts w:cstheme="minorHAnsi"/>
        </w:rPr>
        <w:t xml:space="preserve"> </w:t>
      </w:r>
    </w:p>
    <w:p w14:paraId="64436062" w14:textId="4D52243D" w:rsidR="00192711" w:rsidRPr="00A437AC" w:rsidRDefault="00192711" w:rsidP="00A437AC">
      <w:pPr>
        <w:pStyle w:val="Akapitzlist"/>
        <w:numPr>
          <w:ilvl w:val="0"/>
          <w:numId w:val="30"/>
        </w:numPr>
        <w:spacing w:after="0" w:line="276" w:lineRule="auto"/>
        <w:jc w:val="both"/>
        <w:rPr>
          <w:rFonts w:cstheme="minorHAnsi"/>
        </w:rPr>
      </w:pPr>
      <w:r w:rsidRPr="00A437AC">
        <w:rPr>
          <w:rFonts w:cstheme="minorHAnsi"/>
        </w:rPr>
        <w:t>Zamawiający zastrzega sobie możliwość rozwiązania umowy w każdym czasie w przypadku nie zawarcia umów z podmiotem finansującym udzielanie przez niego świadczeń opieki zdrowotnej ze środków publicznych.</w:t>
      </w:r>
    </w:p>
    <w:p w14:paraId="38B30E61" w14:textId="77777777" w:rsidR="00DA5E3F" w:rsidRPr="00A437AC" w:rsidRDefault="00DA5E3F" w:rsidP="00A437AC">
      <w:pPr>
        <w:spacing w:after="0" w:line="276" w:lineRule="auto"/>
        <w:jc w:val="center"/>
        <w:rPr>
          <w:rFonts w:cstheme="minorHAnsi"/>
          <w:b/>
        </w:rPr>
      </w:pPr>
    </w:p>
    <w:p w14:paraId="40D04FAE" w14:textId="77777777" w:rsidR="00E70D1B" w:rsidRPr="00A437AC" w:rsidRDefault="009C1164" w:rsidP="00A437AC">
      <w:pPr>
        <w:spacing w:after="0" w:line="276" w:lineRule="auto"/>
        <w:jc w:val="center"/>
        <w:rPr>
          <w:rFonts w:cstheme="minorHAnsi"/>
          <w:b/>
        </w:rPr>
      </w:pPr>
      <w:r w:rsidRPr="00A437AC">
        <w:rPr>
          <w:rFonts w:cstheme="minorHAnsi"/>
          <w:b/>
        </w:rPr>
        <w:t>§ 4</w:t>
      </w:r>
    </w:p>
    <w:p w14:paraId="3826E9F7" w14:textId="199011BE" w:rsidR="00F25601" w:rsidRPr="00A437AC" w:rsidRDefault="009C1164" w:rsidP="00A437AC">
      <w:pPr>
        <w:pStyle w:val="Akapitzlist"/>
        <w:numPr>
          <w:ilvl w:val="0"/>
          <w:numId w:val="9"/>
        </w:numPr>
        <w:spacing w:after="0" w:line="276" w:lineRule="auto"/>
        <w:ind w:left="709" w:hanging="283"/>
        <w:jc w:val="both"/>
        <w:rPr>
          <w:rFonts w:cstheme="minorHAnsi"/>
          <w:b/>
        </w:rPr>
      </w:pPr>
      <w:r w:rsidRPr="00A437AC">
        <w:rPr>
          <w:rFonts w:cstheme="minorHAnsi"/>
        </w:rPr>
        <w:t>Wykonawca otrzyma wynagrodzenie za iloś</w:t>
      </w:r>
      <w:r w:rsidR="00E70D1B" w:rsidRPr="00A437AC">
        <w:rPr>
          <w:rFonts w:cstheme="minorHAnsi"/>
        </w:rPr>
        <w:t>ć</w:t>
      </w:r>
      <w:r w:rsidRPr="00A437AC">
        <w:rPr>
          <w:rFonts w:cstheme="minorHAnsi"/>
        </w:rPr>
        <w:t xml:space="preserve"> rzeczywiście zakupionego paliwa</w:t>
      </w:r>
      <w:r w:rsidR="00E70D1B" w:rsidRPr="00A437AC">
        <w:rPr>
          <w:rFonts w:cstheme="minorHAnsi"/>
        </w:rPr>
        <w:t>,</w:t>
      </w:r>
      <w:r w:rsidRPr="00A437AC">
        <w:rPr>
          <w:rFonts w:cstheme="minorHAnsi"/>
        </w:rPr>
        <w:t xml:space="preserve"> </w:t>
      </w:r>
      <w:r w:rsidR="00E70D1B" w:rsidRPr="00A437AC">
        <w:rPr>
          <w:rFonts w:cstheme="minorHAnsi"/>
        </w:rPr>
        <w:t xml:space="preserve">które zostanie </w:t>
      </w:r>
      <w:r w:rsidRPr="00A437AC">
        <w:rPr>
          <w:rFonts w:cstheme="minorHAnsi"/>
        </w:rPr>
        <w:t>ustalone na podstawie cen obowiązujących na danej stacji paliw Wykonawcy w momencie realizacji transakcji</w:t>
      </w:r>
      <w:r w:rsidR="00E70D1B" w:rsidRPr="00A437AC">
        <w:rPr>
          <w:rFonts w:cstheme="minorHAnsi"/>
        </w:rPr>
        <w:t xml:space="preserve"> (tankowania)</w:t>
      </w:r>
      <w:r w:rsidRPr="00A437AC">
        <w:rPr>
          <w:rFonts w:cstheme="minorHAnsi"/>
        </w:rPr>
        <w:t xml:space="preserve">, przy uwzględnieniu upustu od ceny na dystrybutorze w dniu zakupu </w:t>
      </w:r>
      <w:r w:rsidR="00E70D1B" w:rsidRPr="00A437AC">
        <w:rPr>
          <w:rFonts w:cstheme="minorHAnsi"/>
        </w:rPr>
        <w:t xml:space="preserve">paliwa, </w:t>
      </w:r>
      <w:r w:rsidRPr="00A437AC">
        <w:rPr>
          <w:rFonts w:cstheme="minorHAnsi"/>
        </w:rPr>
        <w:t xml:space="preserve">wskazanego przez Wykonawcę w wysokości wskazanej w ofercie, tj. </w:t>
      </w:r>
      <w:r w:rsidR="00E70D1B" w:rsidRPr="00A437AC">
        <w:rPr>
          <w:rFonts w:cstheme="minorHAnsi"/>
          <w:highlight w:val="yellow"/>
        </w:rPr>
        <w:t>_____</w:t>
      </w:r>
      <w:r w:rsidRPr="00A437AC">
        <w:rPr>
          <w:rFonts w:cstheme="minorHAnsi"/>
        </w:rPr>
        <w:t xml:space="preserve"> przy czym całkowite Wynagrodzenie </w:t>
      </w:r>
      <w:r w:rsidR="00E70D1B" w:rsidRPr="00A437AC">
        <w:rPr>
          <w:rFonts w:cstheme="minorHAnsi"/>
        </w:rPr>
        <w:t xml:space="preserve">z tytułu wykonania umowy </w:t>
      </w:r>
      <w:r w:rsidRPr="00A437AC">
        <w:rPr>
          <w:rFonts w:cstheme="minorHAnsi"/>
        </w:rPr>
        <w:t xml:space="preserve">nie przekroczy kwoty </w:t>
      </w:r>
      <w:r w:rsidR="00E70D1B" w:rsidRPr="00A437AC">
        <w:rPr>
          <w:rFonts w:cstheme="minorHAnsi"/>
          <w:highlight w:val="yellow"/>
        </w:rPr>
        <w:t>_____</w:t>
      </w:r>
      <w:r w:rsidR="00E70D1B" w:rsidRPr="00A437AC">
        <w:rPr>
          <w:rFonts w:cstheme="minorHAnsi"/>
        </w:rPr>
        <w:t xml:space="preserve"> </w:t>
      </w:r>
      <w:r w:rsidRPr="00A437AC">
        <w:rPr>
          <w:rFonts w:cstheme="minorHAnsi"/>
        </w:rPr>
        <w:t>złotych brutto.</w:t>
      </w:r>
    </w:p>
    <w:p w14:paraId="47EA7502" w14:textId="0B33D5F6" w:rsidR="00F25601" w:rsidRPr="00A437AC" w:rsidRDefault="009C1164" w:rsidP="00A437AC">
      <w:pPr>
        <w:pStyle w:val="Akapitzlist"/>
        <w:numPr>
          <w:ilvl w:val="0"/>
          <w:numId w:val="9"/>
        </w:numPr>
        <w:spacing w:after="0" w:line="276" w:lineRule="auto"/>
        <w:ind w:left="709" w:hanging="283"/>
        <w:jc w:val="both"/>
        <w:rPr>
          <w:rFonts w:cstheme="minorHAnsi"/>
          <w:b/>
        </w:rPr>
      </w:pPr>
      <w:r w:rsidRPr="00A437AC">
        <w:rPr>
          <w:rFonts w:cstheme="minorHAnsi"/>
        </w:rPr>
        <w:t>Upust od ceny naliczany będzie na każdej fakturze VAT wystawionej za okres rozliczeniowy</w:t>
      </w:r>
      <w:r w:rsidR="008B065A" w:rsidRPr="00A437AC">
        <w:rPr>
          <w:rFonts w:cstheme="minorHAnsi"/>
        </w:rPr>
        <w:t>.</w:t>
      </w:r>
    </w:p>
    <w:p w14:paraId="789308D8" w14:textId="0F2674CF" w:rsidR="008B065A" w:rsidRPr="00A437AC" w:rsidRDefault="008B065A" w:rsidP="00A437AC">
      <w:pPr>
        <w:pStyle w:val="Akapitzlist"/>
        <w:numPr>
          <w:ilvl w:val="0"/>
          <w:numId w:val="9"/>
        </w:numPr>
        <w:spacing w:after="0" w:line="276" w:lineRule="auto"/>
        <w:ind w:left="709" w:hanging="283"/>
        <w:jc w:val="both"/>
        <w:rPr>
          <w:rFonts w:cstheme="minorHAnsi"/>
          <w:b/>
        </w:rPr>
      </w:pPr>
      <w:r w:rsidRPr="00A437AC">
        <w:rPr>
          <w:rFonts w:cstheme="minorHAnsi"/>
        </w:rPr>
        <w:t>Zapłata za faktury VAT będą</w:t>
      </w:r>
      <w:r w:rsidR="009C1164" w:rsidRPr="00A437AC">
        <w:rPr>
          <w:rFonts w:cstheme="minorHAnsi"/>
        </w:rPr>
        <w:t xml:space="preserve"> dokonywane przez Zamawiającego przelewem na rachunek bankowy Wykonawcy </w:t>
      </w:r>
      <w:r w:rsidR="00A353DC" w:rsidRPr="00A437AC">
        <w:rPr>
          <w:rFonts w:cstheme="minorHAnsi"/>
        </w:rPr>
        <w:t>wskazany na fakturze</w:t>
      </w:r>
      <w:r w:rsidRPr="00A437AC">
        <w:rPr>
          <w:rFonts w:cstheme="minorHAnsi"/>
        </w:rPr>
        <w:t xml:space="preserve"> w </w:t>
      </w:r>
      <w:r w:rsidR="009C1164" w:rsidRPr="00A437AC">
        <w:rPr>
          <w:rFonts w:cstheme="minorHAnsi"/>
        </w:rPr>
        <w:t xml:space="preserve">terminie 21 dni, liczonym od daty prawidłowo wystawionej faktury. Za datę zapłaty uznaje się datę </w:t>
      </w:r>
      <w:r w:rsidRPr="00A437AC">
        <w:rPr>
          <w:rFonts w:cstheme="minorHAnsi"/>
        </w:rPr>
        <w:t>obciążenia</w:t>
      </w:r>
      <w:r w:rsidR="009C1164" w:rsidRPr="00A437AC">
        <w:rPr>
          <w:rFonts w:cstheme="minorHAnsi"/>
        </w:rPr>
        <w:t xml:space="preserve"> rachunk</w:t>
      </w:r>
      <w:r w:rsidRPr="00A437AC">
        <w:rPr>
          <w:rFonts w:cstheme="minorHAnsi"/>
        </w:rPr>
        <w:t>u</w:t>
      </w:r>
      <w:r w:rsidR="009C1164" w:rsidRPr="00A437AC">
        <w:rPr>
          <w:rFonts w:cstheme="minorHAnsi"/>
        </w:rPr>
        <w:t xml:space="preserve"> bankow</w:t>
      </w:r>
      <w:r w:rsidRPr="00A437AC">
        <w:rPr>
          <w:rFonts w:cstheme="minorHAnsi"/>
        </w:rPr>
        <w:t>ego</w:t>
      </w:r>
      <w:r w:rsidR="009C1164" w:rsidRPr="00A437AC">
        <w:rPr>
          <w:rFonts w:cstheme="minorHAnsi"/>
        </w:rPr>
        <w:t xml:space="preserve"> </w:t>
      </w:r>
      <w:r w:rsidRPr="00A437AC">
        <w:rPr>
          <w:rFonts w:cstheme="minorHAnsi"/>
        </w:rPr>
        <w:t>Zamawiającego</w:t>
      </w:r>
      <w:r w:rsidR="009C1164" w:rsidRPr="00A437AC">
        <w:rPr>
          <w:rFonts w:cstheme="minorHAnsi"/>
        </w:rPr>
        <w:t>.</w:t>
      </w:r>
      <w:r w:rsidRPr="00A437AC">
        <w:rPr>
          <w:rFonts w:cstheme="minorHAnsi"/>
        </w:rPr>
        <w:t xml:space="preserve"> Zamawiający upoważnia Wykonawcę do wystawiania faktur VAT bez podpisu osoby przez nią upoważnionej.</w:t>
      </w:r>
    </w:p>
    <w:p w14:paraId="44BD9A1C" w14:textId="77777777" w:rsidR="008B065A" w:rsidRPr="00A437AC" w:rsidRDefault="008B065A" w:rsidP="00A437AC">
      <w:pPr>
        <w:pStyle w:val="Akapitzlist"/>
        <w:numPr>
          <w:ilvl w:val="0"/>
          <w:numId w:val="9"/>
        </w:numPr>
        <w:spacing w:after="0" w:line="276" w:lineRule="auto"/>
        <w:ind w:left="709" w:hanging="283"/>
        <w:jc w:val="both"/>
        <w:rPr>
          <w:rFonts w:cstheme="minorHAnsi"/>
          <w:b/>
        </w:rPr>
      </w:pPr>
      <w:r w:rsidRPr="00A437AC">
        <w:rPr>
          <w:rFonts w:cstheme="minorHAnsi"/>
        </w:rPr>
        <w:t>Brak terminowej zapłaty za fakturę VAT uprawnia Wykonawcę do naliczenia odsetek ustawowych za opóźnienie.</w:t>
      </w:r>
    </w:p>
    <w:p w14:paraId="3D4572D2" w14:textId="77777777" w:rsidR="008B065A" w:rsidRPr="00A437AC" w:rsidRDefault="009C1164" w:rsidP="00A437AC">
      <w:pPr>
        <w:pStyle w:val="Akapitzlist"/>
        <w:numPr>
          <w:ilvl w:val="0"/>
          <w:numId w:val="9"/>
        </w:numPr>
        <w:spacing w:after="0" w:line="276" w:lineRule="auto"/>
        <w:ind w:left="709" w:hanging="283"/>
        <w:jc w:val="both"/>
        <w:rPr>
          <w:rFonts w:cstheme="minorHAnsi"/>
          <w:b/>
        </w:rPr>
      </w:pPr>
      <w:r w:rsidRPr="00A437AC">
        <w:rPr>
          <w:rFonts w:cstheme="minorHAnsi"/>
        </w:rPr>
        <w:t xml:space="preserve">Zamawiający oświadcza, że jest zwolnionym podatnikiem podatku od towarów i usług (VAT) i posiada Numer Identyfikacji Podatkowej – NIP 973 05 86 922. </w:t>
      </w:r>
    </w:p>
    <w:p w14:paraId="735766FC" w14:textId="7DDCC616" w:rsidR="001A6599" w:rsidRPr="00A437AC" w:rsidRDefault="009C1164" w:rsidP="00A437AC">
      <w:pPr>
        <w:pStyle w:val="Akapitzlist"/>
        <w:numPr>
          <w:ilvl w:val="0"/>
          <w:numId w:val="9"/>
        </w:numPr>
        <w:spacing w:after="0" w:line="276" w:lineRule="auto"/>
        <w:ind w:left="709" w:hanging="283"/>
        <w:jc w:val="both"/>
        <w:rPr>
          <w:rFonts w:cstheme="minorHAnsi"/>
          <w:b/>
        </w:rPr>
      </w:pPr>
      <w:r w:rsidRPr="00A437AC">
        <w:rPr>
          <w:rFonts w:cstheme="minorHAnsi"/>
        </w:rPr>
        <w:t xml:space="preserve">Wykonawca oświadcza, że jest czynnym podatnikiem podatku od towarów usług (VAT) i posiada Numer Identyfikacji Podatkowej – </w:t>
      </w:r>
      <w:r w:rsidR="008B065A" w:rsidRPr="00A437AC">
        <w:rPr>
          <w:rFonts w:cstheme="minorHAnsi"/>
          <w:highlight w:val="yellow"/>
        </w:rPr>
        <w:t>_____</w:t>
      </w:r>
    </w:p>
    <w:p w14:paraId="7725292D" w14:textId="77777777" w:rsidR="00192711" w:rsidRPr="00A437AC" w:rsidRDefault="00192711" w:rsidP="00A437AC">
      <w:pPr>
        <w:spacing w:after="0" w:line="276" w:lineRule="auto"/>
        <w:jc w:val="center"/>
        <w:rPr>
          <w:rFonts w:cstheme="minorHAnsi"/>
          <w:b/>
        </w:rPr>
      </w:pPr>
    </w:p>
    <w:p w14:paraId="33B638E0" w14:textId="49FC8272" w:rsidR="009C1164" w:rsidRPr="00A437AC" w:rsidRDefault="009C1164" w:rsidP="00A437AC">
      <w:pPr>
        <w:spacing w:after="0" w:line="276" w:lineRule="auto"/>
        <w:jc w:val="center"/>
        <w:rPr>
          <w:rFonts w:cstheme="minorHAnsi"/>
          <w:b/>
        </w:rPr>
      </w:pPr>
      <w:r w:rsidRPr="00A437AC">
        <w:rPr>
          <w:rFonts w:cstheme="minorHAnsi"/>
          <w:b/>
        </w:rPr>
        <w:t xml:space="preserve">§ </w:t>
      </w:r>
      <w:r w:rsidR="00192711" w:rsidRPr="00A437AC">
        <w:rPr>
          <w:rFonts w:cstheme="minorHAnsi"/>
          <w:b/>
        </w:rPr>
        <w:t>5</w:t>
      </w:r>
    </w:p>
    <w:p w14:paraId="5CA8E01B" w14:textId="77777777" w:rsidR="002750DB" w:rsidRPr="00A437AC" w:rsidRDefault="00074D5D" w:rsidP="00A437AC">
      <w:pPr>
        <w:pStyle w:val="Akapitzlist"/>
        <w:numPr>
          <w:ilvl w:val="0"/>
          <w:numId w:val="31"/>
        </w:numPr>
        <w:spacing w:after="0" w:line="276" w:lineRule="auto"/>
        <w:jc w:val="both"/>
        <w:rPr>
          <w:rFonts w:cstheme="minorHAnsi"/>
        </w:rPr>
      </w:pPr>
      <w:r w:rsidRPr="00A437AC">
        <w:rPr>
          <w:rFonts w:cstheme="minorHAnsi"/>
        </w:rPr>
        <w:t xml:space="preserve">Wszystkie zmiany postanowień umowy wymagają dla swej ważności formy pisemnej pod rygorem nieważności w postaci aneksu, podpisanego przez obie </w:t>
      </w:r>
      <w:r w:rsidR="00192711" w:rsidRPr="00A437AC">
        <w:rPr>
          <w:rFonts w:cstheme="minorHAnsi"/>
        </w:rPr>
        <w:t>s</w:t>
      </w:r>
      <w:r w:rsidRPr="00A437AC">
        <w:rPr>
          <w:rFonts w:cstheme="minorHAnsi"/>
        </w:rPr>
        <w:t xml:space="preserve">trony umowy. Zamawiający przewiduje możliwość zmiany postanowień umowy w stosunku do treści oferty na podstawie, której dokonano wyboru Wykonawcy, w przypadku wystąpienia co najmniej jednej </w:t>
      </w:r>
      <w:r w:rsidR="00192711" w:rsidRPr="00A437AC">
        <w:rPr>
          <w:rFonts w:cstheme="minorHAnsi"/>
        </w:rPr>
        <w:br/>
      </w:r>
      <w:r w:rsidRPr="00A437AC">
        <w:rPr>
          <w:rFonts w:cstheme="minorHAnsi"/>
        </w:rPr>
        <w:t>z okoliczności wymienionych poniżej, z uwzględnieniem podawanych warunków ich wprowadzenia:</w:t>
      </w:r>
    </w:p>
    <w:p w14:paraId="7440A6EC" w14:textId="77777777" w:rsidR="002750DB" w:rsidRPr="00A437AC" w:rsidRDefault="009C1164" w:rsidP="00A437AC">
      <w:pPr>
        <w:pStyle w:val="Akapitzlist"/>
        <w:numPr>
          <w:ilvl w:val="0"/>
          <w:numId w:val="32"/>
        </w:numPr>
        <w:spacing w:after="0" w:line="276" w:lineRule="auto"/>
        <w:jc w:val="both"/>
        <w:rPr>
          <w:rFonts w:cstheme="minorHAnsi"/>
        </w:rPr>
      </w:pPr>
      <w:r w:rsidRPr="00A437AC">
        <w:rPr>
          <w:rFonts w:cstheme="minorHAnsi"/>
        </w:rPr>
        <w:t>zmian wysokości wynagrodzenia wynikających ze zmiany przepisów prawa (zmiana stawki podatku VAT, wysokości minimalnego wynagrodzenia za pracę oraz zasad podlegania ubezpieczeniom społecznym lub ubezpieczeniu zdrowotnemu lub wysokości składek na te ubezpieczenia, o ile zmiany te będą miały wpływ na koszty realizacji zamówienia)</w:t>
      </w:r>
      <w:r w:rsidR="002750DB" w:rsidRPr="00A437AC">
        <w:rPr>
          <w:rFonts w:cstheme="minorHAnsi"/>
        </w:rPr>
        <w:t>;</w:t>
      </w:r>
    </w:p>
    <w:p w14:paraId="19E20D37" w14:textId="58DF7F60" w:rsidR="002750DB" w:rsidRPr="00A437AC" w:rsidRDefault="009C1164" w:rsidP="00A437AC">
      <w:pPr>
        <w:pStyle w:val="Akapitzlist"/>
        <w:numPr>
          <w:ilvl w:val="0"/>
          <w:numId w:val="32"/>
        </w:numPr>
        <w:spacing w:after="0" w:line="276" w:lineRule="auto"/>
        <w:jc w:val="both"/>
        <w:rPr>
          <w:rFonts w:cstheme="minorHAnsi"/>
        </w:rPr>
      </w:pPr>
      <w:r w:rsidRPr="00A437AC">
        <w:rPr>
          <w:rFonts w:cstheme="minorHAnsi"/>
        </w:rPr>
        <w:t>zmiany sposobu spełnienia świadczenia w przypadku, gdy</w:t>
      </w:r>
      <w:r w:rsidR="002750DB" w:rsidRPr="00A437AC">
        <w:rPr>
          <w:rFonts w:cstheme="minorHAnsi"/>
        </w:rPr>
        <w:t xml:space="preserve"> poprawi to efektywność wykonywania przedmiotu umowy</w:t>
      </w:r>
      <w:r w:rsidR="000934C3" w:rsidRPr="00A437AC">
        <w:rPr>
          <w:rFonts w:cstheme="minorHAnsi"/>
        </w:rPr>
        <w:t>;</w:t>
      </w:r>
    </w:p>
    <w:p w14:paraId="51019AF8" w14:textId="5067AA29" w:rsidR="002750DB" w:rsidRPr="00A437AC" w:rsidRDefault="00DF467E" w:rsidP="00A437AC">
      <w:pPr>
        <w:pStyle w:val="Akapitzlist"/>
        <w:numPr>
          <w:ilvl w:val="0"/>
          <w:numId w:val="32"/>
        </w:numPr>
        <w:spacing w:after="0" w:line="276" w:lineRule="auto"/>
        <w:jc w:val="both"/>
        <w:rPr>
          <w:rFonts w:cstheme="minorHAnsi"/>
        </w:rPr>
      </w:pPr>
      <w:r w:rsidRPr="00A437AC">
        <w:rPr>
          <w:rFonts w:cstheme="minorHAnsi"/>
        </w:rPr>
        <w:t xml:space="preserve">w przypadku wystąpienia siły wyższej, uniemożliwiającej wykonanie przedmiotu </w:t>
      </w:r>
      <w:r w:rsidR="000934C3" w:rsidRPr="00A437AC">
        <w:rPr>
          <w:rFonts w:cstheme="minorHAnsi"/>
        </w:rPr>
        <w:t>umowy.</w:t>
      </w:r>
      <w:del w:id="1" w:author="Monika" w:date="2022-11-23T09:30:00Z">
        <w:r w:rsidR="004407ED" w:rsidRPr="00A437AC">
          <w:rPr>
            <w:rFonts w:cstheme="minorHAnsi"/>
          </w:rPr>
          <w:delText xml:space="preserve"> </w:delText>
        </w:r>
      </w:del>
    </w:p>
    <w:p w14:paraId="013CA053" w14:textId="1ECA7C01" w:rsidR="000934C3" w:rsidRPr="00A437AC" w:rsidRDefault="000A5B34" w:rsidP="00A437AC">
      <w:pPr>
        <w:pStyle w:val="Akapitzlist"/>
        <w:numPr>
          <w:ilvl w:val="0"/>
          <w:numId w:val="31"/>
        </w:numPr>
        <w:spacing w:after="0" w:line="276" w:lineRule="auto"/>
        <w:jc w:val="both"/>
        <w:rPr>
          <w:rFonts w:cstheme="minorHAnsi"/>
        </w:rPr>
      </w:pPr>
      <w:r w:rsidRPr="00A437AC">
        <w:rPr>
          <w:rFonts w:cstheme="minorHAnsi"/>
        </w:rPr>
        <w:t xml:space="preserve">Nie stanowi zmiany </w:t>
      </w:r>
      <w:r w:rsidR="000934C3" w:rsidRPr="00A437AC">
        <w:rPr>
          <w:rFonts w:cstheme="minorHAnsi"/>
        </w:rPr>
        <w:t>u</w:t>
      </w:r>
      <w:r w:rsidRPr="00A437AC">
        <w:rPr>
          <w:rFonts w:cstheme="minorHAnsi"/>
        </w:rPr>
        <w:t>mowy</w:t>
      </w:r>
      <w:r w:rsidR="009C1164" w:rsidRPr="00A437AC">
        <w:rPr>
          <w:rFonts w:cstheme="minorHAnsi"/>
        </w:rPr>
        <w:t>:</w:t>
      </w:r>
    </w:p>
    <w:p w14:paraId="43E16DCD" w14:textId="77777777" w:rsidR="000934C3" w:rsidRPr="00A437AC" w:rsidRDefault="009C1164" w:rsidP="00A437AC">
      <w:pPr>
        <w:pStyle w:val="Akapitzlist"/>
        <w:numPr>
          <w:ilvl w:val="0"/>
          <w:numId w:val="33"/>
        </w:numPr>
        <w:spacing w:after="0" w:line="276" w:lineRule="auto"/>
        <w:jc w:val="both"/>
        <w:rPr>
          <w:rFonts w:cstheme="minorHAnsi"/>
        </w:rPr>
      </w:pPr>
      <w:r w:rsidRPr="00A437AC">
        <w:rPr>
          <w:rFonts w:cstheme="minorHAnsi"/>
        </w:rPr>
        <w:t>zmiana danych związan</w:t>
      </w:r>
      <w:r w:rsidR="001A6599" w:rsidRPr="00A437AC">
        <w:rPr>
          <w:rFonts w:cstheme="minorHAnsi"/>
        </w:rPr>
        <w:t>ych z obsługą administracyjno-</w:t>
      </w:r>
      <w:r w:rsidRPr="00A437AC">
        <w:rPr>
          <w:rFonts w:cstheme="minorHAnsi"/>
        </w:rPr>
        <w:t>organizacyjną umowy,</w:t>
      </w:r>
    </w:p>
    <w:p w14:paraId="5F14E63B" w14:textId="5096CA73" w:rsidR="00B841FE" w:rsidRPr="00A437AC" w:rsidRDefault="009C1164" w:rsidP="00A437AC">
      <w:pPr>
        <w:pStyle w:val="Akapitzlist"/>
        <w:numPr>
          <w:ilvl w:val="0"/>
          <w:numId w:val="33"/>
        </w:numPr>
        <w:spacing w:after="0" w:line="276" w:lineRule="auto"/>
        <w:jc w:val="both"/>
        <w:rPr>
          <w:rFonts w:cstheme="minorHAnsi"/>
        </w:rPr>
      </w:pPr>
      <w:r w:rsidRPr="00A437AC">
        <w:rPr>
          <w:rFonts w:cstheme="minorHAnsi"/>
        </w:rPr>
        <w:lastRenderedPageBreak/>
        <w:t>zmiany danych teleadresowych, zmiany osób wskazanych do kontaktów między stronami.</w:t>
      </w:r>
    </w:p>
    <w:p w14:paraId="41A9B00F" w14:textId="77777777" w:rsidR="000934C3" w:rsidRPr="00A437AC" w:rsidRDefault="004407ED" w:rsidP="00A437AC">
      <w:pPr>
        <w:pStyle w:val="Akapitzlist"/>
        <w:spacing w:after="0" w:line="276" w:lineRule="auto"/>
        <w:ind w:left="644"/>
        <w:jc w:val="center"/>
        <w:rPr>
          <w:rFonts w:cstheme="minorHAnsi"/>
          <w:b/>
          <w:bCs/>
        </w:rPr>
      </w:pPr>
      <w:r w:rsidRPr="00A437AC">
        <w:rPr>
          <w:rFonts w:cstheme="minorHAnsi"/>
          <w:b/>
          <w:bCs/>
        </w:rPr>
        <w:t xml:space="preserve">§ </w:t>
      </w:r>
      <w:r w:rsidR="000934C3" w:rsidRPr="00A437AC">
        <w:rPr>
          <w:rFonts w:cstheme="minorHAnsi"/>
          <w:b/>
          <w:bCs/>
        </w:rPr>
        <w:t>6</w:t>
      </w:r>
      <w:r w:rsidRPr="00A437AC">
        <w:rPr>
          <w:rFonts w:cstheme="minorHAnsi"/>
          <w:b/>
          <w:bCs/>
        </w:rPr>
        <w:t xml:space="preserve">  </w:t>
      </w:r>
    </w:p>
    <w:p w14:paraId="67759754" w14:textId="77777777" w:rsidR="000934C3" w:rsidRPr="00A437AC" w:rsidRDefault="004407ED" w:rsidP="00A437AC">
      <w:pPr>
        <w:pStyle w:val="Akapitzlist"/>
        <w:numPr>
          <w:ilvl w:val="0"/>
          <w:numId w:val="34"/>
        </w:numPr>
        <w:spacing w:after="0" w:line="276" w:lineRule="auto"/>
        <w:ind w:left="851" w:hanging="425"/>
        <w:jc w:val="both"/>
        <w:rPr>
          <w:rFonts w:cstheme="minorHAnsi"/>
          <w:b/>
          <w:bCs/>
        </w:rPr>
      </w:pPr>
      <w:r w:rsidRPr="00A437AC">
        <w:rPr>
          <w:rFonts w:cstheme="minorHAnsi"/>
        </w:rPr>
        <w:t xml:space="preserve">Zgodnie z treścią art. 439 ust. 2 </w:t>
      </w:r>
      <w:r w:rsidR="000934C3" w:rsidRPr="00A437AC">
        <w:rPr>
          <w:rFonts w:cstheme="minorHAnsi"/>
        </w:rPr>
        <w:t xml:space="preserve">PZP </w:t>
      </w:r>
      <w:r w:rsidRPr="00A437AC">
        <w:rPr>
          <w:rFonts w:cstheme="minorHAnsi"/>
        </w:rPr>
        <w:t xml:space="preserve"> Zamawiający przewiduje możliwość zmiany wysokości wynagrodzenia należnego Wykonawcy w formie </w:t>
      </w:r>
      <w:r w:rsidR="000934C3" w:rsidRPr="00A437AC">
        <w:rPr>
          <w:rFonts w:cstheme="minorHAnsi"/>
        </w:rPr>
        <w:t>a</w:t>
      </w:r>
      <w:r w:rsidRPr="00A437AC">
        <w:rPr>
          <w:rFonts w:cstheme="minorHAnsi"/>
        </w:rPr>
        <w:t>neksu do umowy, w przypadku zmiany kosztów związanych z realizacją zamówienia przez Wykonawcę, z zastrzeżeniem, że:</w:t>
      </w:r>
    </w:p>
    <w:p w14:paraId="5B3124AF" w14:textId="77777777" w:rsidR="000934C3" w:rsidRPr="00A437AC" w:rsidRDefault="000934C3" w:rsidP="00A437AC">
      <w:pPr>
        <w:pStyle w:val="Akapitzlist"/>
        <w:numPr>
          <w:ilvl w:val="0"/>
          <w:numId w:val="36"/>
        </w:numPr>
        <w:spacing w:after="0" w:line="276" w:lineRule="auto"/>
        <w:jc w:val="both"/>
        <w:rPr>
          <w:rFonts w:cstheme="minorHAnsi"/>
          <w:b/>
          <w:bCs/>
        </w:rPr>
      </w:pPr>
      <w:r w:rsidRPr="00A437AC">
        <w:rPr>
          <w:rFonts w:cstheme="minorHAnsi"/>
        </w:rPr>
        <w:t>P</w:t>
      </w:r>
      <w:r w:rsidR="004407ED" w:rsidRPr="00A437AC">
        <w:rPr>
          <w:rFonts w:cstheme="minorHAnsi"/>
        </w:rPr>
        <w:t xml:space="preserve">oziom zmiany wynagrodzenia zostanie ustalony na podstawie kwartalnego wskaźnika cen towarów i usług konsumpcyjnych ogłaszanego w komunikacie Prezesa Głównego Urzędu Statystycznego, w sytuacji gdy zmiana przekroczy 5% porównując średnie ceny z dnia złożenia oferty, do średnich cen aktualnych w dniu złożenia wniosku. </w:t>
      </w:r>
    </w:p>
    <w:p w14:paraId="1866E180" w14:textId="5F51AB9A" w:rsidR="004407ED" w:rsidRPr="00A437AC" w:rsidRDefault="004407ED" w:rsidP="00A437AC">
      <w:pPr>
        <w:pStyle w:val="Akapitzlist"/>
        <w:numPr>
          <w:ilvl w:val="0"/>
          <w:numId w:val="36"/>
        </w:numPr>
        <w:spacing w:after="0" w:line="276" w:lineRule="auto"/>
        <w:jc w:val="both"/>
        <w:rPr>
          <w:rFonts w:cstheme="minorHAnsi"/>
          <w:b/>
          <w:bCs/>
        </w:rPr>
      </w:pPr>
      <w:r w:rsidRPr="00A437AC">
        <w:rPr>
          <w:rFonts w:cstheme="minorHAnsi"/>
        </w:rPr>
        <w:t>Przez zmianę ceny materiałów lub kosztów rozumie się wzrost odpowiednio cen lub kosztów, jak również obniżenie, względem ceny lub kosztu przyjętych w celu ustalenia wynagrodzenia Wykonawcy zawartego w ofercie</w:t>
      </w:r>
      <w:r w:rsidR="000934C3" w:rsidRPr="00A437AC">
        <w:rPr>
          <w:rFonts w:cstheme="minorHAnsi"/>
        </w:rPr>
        <w:t>;</w:t>
      </w:r>
    </w:p>
    <w:p w14:paraId="3DE5AB31" w14:textId="7E8F995B" w:rsidR="004407ED" w:rsidRPr="00A437AC" w:rsidRDefault="000934C3" w:rsidP="00A437AC">
      <w:pPr>
        <w:pStyle w:val="Akapitzlist"/>
        <w:numPr>
          <w:ilvl w:val="0"/>
          <w:numId w:val="36"/>
        </w:numPr>
        <w:spacing w:after="0" w:line="276" w:lineRule="auto"/>
        <w:jc w:val="both"/>
        <w:rPr>
          <w:rFonts w:cstheme="minorHAnsi"/>
          <w:b/>
          <w:bCs/>
        </w:rPr>
      </w:pPr>
      <w:r w:rsidRPr="00A437AC">
        <w:rPr>
          <w:rFonts w:cstheme="minorHAnsi"/>
        </w:rPr>
        <w:t>Z</w:t>
      </w:r>
      <w:r w:rsidR="004407ED" w:rsidRPr="00A437AC">
        <w:rPr>
          <w:rFonts w:cstheme="minorHAnsi"/>
        </w:rPr>
        <w:t xml:space="preserve">miana wynagrodzenia dotyczyć będzie ewentualnego wynagrodzenia należnego Wykonawcy może nastąpić raz na kwartał, przy czym pierwsza zmiana może nastąpić </w:t>
      </w:r>
      <w:r w:rsidR="00662A90" w:rsidRPr="00A437AC">
        <w:rPr>
          <w:rFonts w:cstheme="minorHAnsi"/>
        </w:rPr>
        <w:t xml:space="preserve"> </w:t>
      </w:r>
      <w:r w:rsidR="004407ED" w:rsidRPr="00A437AC">
        <w:rPr>
          <w:rFonts w:cstheme="minorHAnsi"/>
        </w:rPr>
        <w:t>nie wcześniej niż po 6 miesiącach od zawarcia niniejszej umowy.</w:t>
      </w:r>
    </w:p>
    <w:p w14:paraId="0DC1BCC7" w14:textId="65FB2AB2" w:rsidR="000934C3" w:rsidRPr="00A437AC" w:rsidRDefault="004407ED" w:rsidP="00A437AC">
      <w:pPr>
        <w:pStyle w:val="Akapitzlist"/>
        <w:spacing w:after="0" w:line="276" w:lineRule="auto"/>
        <w:ind w:left="851" w:hanging="425"/>
        <w:jc w:val="both"/>
        <w:rPr>
          <w:rFonts w:cstheme="minorHAnsi"/>
        </w:rPr>
      </w:pPr>
      <w:r w:rsidRPr="00A437AC">
        <w:rPr>
          <w:rFonts w:cstheme="minorHAnsi"/>
          <w:b/>
          <w:bCs/>
        </w:rPr>
        <w:t>2.</w:t>
      </w:r>
      <w:r w:rsidRPr="00A437AC">
        <w:rPr>
          <w:rFonts w:cstheme="minorHAnsi"/>
          <w:b/>
          <w:bCs/>
        </w:rPr>
        <w:tab/>
      </w:r>
      <w:r w:rsidRPr="00A437AC">
        <w:rPr>
          <w:rFonts w:cstheme="minorHAnsi"/>
        </w:rPr>
        <w:t>Po ogłoszeniu wskaźnika, o którym mowa w ust. 1 pkt 1, uprawniającego Strony umowy do dokonania zmian wysokości wynagrodzenia należnego Wykonawcy, Wykonawca złoży Zamawiającemu stosowny wniosek w sprawie indeksacji wynagrodzenia wraz z wyliczeniem na podstawie którego zostanie określone całkowite wynagrodzenie Wykonawcy.</w:t>
      </w:r>
    </w:p>
    <w:p w14:paraId="4B5858D7" w14:textId="77777777" w:rsidR="000934C3" w:rsidRPr="00A437AC" w:rsidRDefault="000934C3" w:rsidP="00A437AC">
      <w:pPr>
        <w:pStyle w:val="Akapitzlist"/>
        <w:spacing w:after="0" w:line="276" w:lineRule="auto"/>
        <w:ind w:left="709" w:hanging="283"/>
        <w:jc w:val="both"/>
        <w:rPr>
          <w:rFonts w:cstheme="minorHAnsi"/>
        </w:rPr>
      </w:pPr>
      <w:r w:rsidRPr="00A437AC">
        <w:rPr>
          <w:rFonts w:cstheme="minorHAnsi"/>
          <w:b/>
          <w:bCs/>
        </w:rPr>
        <w:t>3.</w:t>
      </w:r>
      <w:r w:rsidRPr="00A437AC">
        <w:rPr>
          <w:rFonts w:cstheme="minorHAnsi"/>
        </w:rPr>
        <w:t xml:space="preserve"> </w:t>
      </w:r>
      <w:r w:rsidR="004407ED" w:rsidRPr="00A437AC">
        <w:rPr>
          <w:rFonts w:cstheme="minorHAnsi"/>
        </w:rPr>
        <w:t xml:space="preserve">Aneks do umowy dotyczący zmiany wynagrodzenia należnego Wykonawcy z tytułu indeksacji, powinien zostać zawarty przez </w:t>
      </w:r>
      <w:r w:rsidRPr="00A437AC">
        <w:rPr>
          <w:rFonts w:cstheme="minorHAnsi"/>
        </w:rPr>
        <w:t>s</w:t>
      </w:r>
      <w:r w:rsidR="004407ED" w:rsidRPr="00A437AC">
        <w:rPr>
          <w:rFonts w:cstheme="minorHAnsi"/>
        </w:rPr>
        <w:t>trony umowy w terminie po pozytywnym rozpatrzeniu wniosku przez Zamawiającego, o którym mowa w ust. 2.</w:t>
      </w:r>
    </w:p>
    <w:p w14:paraId="50EB6F0D" w14:textId="77777777" w:rsidR="000934C3" w:rsidRPr="00A437AC" w:rsidRDefault="000934C3" w:rsidP="00A437AC">
      <w:pPr>
        <w:pStyle w:val="Akapitzlist"/>
        <w:spacing w:after="0" w:line="276" w:lineRule="auto"/>
        <w:ind w:left="709" w:hanging="283"/>
        <w:jc w:val="both"/>
        <w:rPr>
          <w:rFonts w:cstheme="minorHAnsi"/>
        </w:rPr>
      </w:pPr>
      <w:r w:rsidRPr="00A437AC">
        <w:rPr>
          <w:rFonts w:cstheme="minorHAnsi"/>
          <w:b/>
          <w:bCs/>
        </w:rPr>
        <w:t>4.</w:t>
      </w:r>
      <w:r w:rsidRPr="00A437AC">
        <w:rPr>
          <w:rFonts w:cstheme="minorHAnsi"/>
        </w:rPr>
        <w:t xml:space="preserve"> </w:t>
      </w:r>
      <w:r w:rsidR="004407ED" w:rsidRPr="00A437AC">
        <w:rPr>
          <w:rFonts w:cstheme="minorHAnsi"/>
        </w:rPr>
        <w:t xml:space="preserve">Maksymalna wartość zmiany wynagrodzenia jaką dopuszcza Zamawiający z tytułu indeksacji wynagrodzenia określa się do wartości 15%  wynagrodzenia określonego w § </w:t>
      </w:r>
      <w:r w:rsidR="008826DE" w:rsidRPr="00A437AC">
        <w:rPr>
          <w:rFonts w:cstheme="minorHAnsi"/>
        </w:rPr>
        <w:t>4</w:t>
      </w:r>
      <w:r w:rsidR="004407ED" w:rsidRPr="00A437AC">
        <w:rPr>
          <w:rFonts w:cstheme="minorHAnsi"/>
        </w:rPr>
        <w:t xml:space="preserve"> ust. 1.</w:t>
      </w:r>
    </w:p>
    <w:p w14:paraId="106ACFF3" w14:textId="798DA08B" w:rsidR="004407ED" w:rsidRPr="00A437AC" w:rsidRDefault="000934C3" w:rsidP="00A437AC">
      <w:pPr>
        <w:pStyle w:val="Akapitzlist"/>
        <w:spacing w:after="0" w:line="276" w:lineRule="auto"/>
        <w:ind w:left="709" w:hanging="283"/>
        <w:jc w:val="both"/>
        <w:rPr>
          <w:rFonts w:cstheme="minorHAnsi"/>
        </w:rPr>
      </w:pPr>
      <w:r w:rsidRPr="00A437AC">
        <w:rPr>
          <w:rFonts w:cstheme="minorHAnsi"/>
          <w:b/>
          <w:bCs/>
        </w:rPr>
        <w:t>5.</w:t>
      </w:r>
      <w:r w:rsidR="00760522" w:rsidRPr="00A437AC">
        <w:rPr>
          <w:rFonts w:cstheme="minorHAnsi"/>
        </w:rPr>
        <w:t xml:space="preserve"> </w:t>
      </w:r>
      <w:r w:rsidR="008826DE" w:rsidRPr="00A437AC">
        <w:rPr>
          <w:rFonts w:cstheme="minorHAnsi"/>
        </w:rPr>
        <w:t>Wykonawca, którego Wynagrodzenie zostało zmienione, zobowiązany jest do zmiany wynagrodzenia przysługującego Podwykonawcy, z którym zawarł umowę, w zakresie odpowiadającym zmianom cen materiałów lub kosztów dotyczących zobowiązania podwykonawcy, jeżeli łącznie spełnione są następujące warunki: (i) przedmiotem umowy są dostawy lub usługi oraz (ii) okres obowiązywania umowy przekracza 6 miesięcy.</w:t>
      </w:r>
    </w:p>
    <w:p w14:paraId="1E34F720" w14:textId="77777777" w:rsidR="000934C3" w:rsidRPr="00A437AC" w:rsidRDefault="000934C3" w:rsidP="00A437AC">
      <w:pPr>
        <w:pStyle w:val="Akapitzlist"/>
        <w:spacing w:after="0" w:line="276" w:lineRule="auto"/>
        <w:ind w:left="644"/>
        <w:jc w:val="center"/>
        <w:rPr>
          <w:rFonts w:cstheme="minorHAnsi"/>
          <w:b/>
        </w:rPr>
      </w:pPr>
    </w:p>
    <w:p w14:paraId="28D82024" w14:textId="77777777" w:rsidR="00C1681B" w:rsidRPr="00A437AC" w:rsidRDefault="009C67C8" w:rsidP="00A437AC">
      <w:pPr>
        <w:pStyle w:val="Akapitzlist"/>
        <w:spacing w:after="0" w:line="276" w:lineRule="auto"/>
        <w:ind w:left="644"/>
        <w:jc w:val="center"/>
        <w:rPr>
          <w:rFonts w:cstheme="minorHAnsi"/>
          <w:b/>
        </w:rPr>
      </w:pPr>
      <w:r w:rsidRPr="00A437AC">
        <w:rPr>
          <w:rFonts w:cstheme="minorHAnsi"/>
          <w:b/>
        </w:rPr>
        <w:t xml:space="preserve">§ </w:t>
      </w:r>
      <w:r w:rsidR="000934C3" w:rsidRPr="00A437AC">
        <w:rPr>
          <w:rFonts w:cstheme="minorHAnsi"/>
          <w:b/>
        </w:rPr>
        <w:t>7</w:t>
      </w:r>
    </w:p>
    <w:p w14:paraId="741A7B0C" w14:textId="77777777" w:rsidR="00C1681B" w:rsidRPr="00A437AC" w:rsidRDefault="009C67C8" w:rsidP="00A437AC">
      <w:pPr>
        <w:pStyle w:val="Akapitzlist"/>
        <w:numPr>
          <w:ilvl w:val="0"/>
          <w:numId w:val="37"/>
        </w:numPr>
        <w:spacing w:after="0" w:line="276" w:lineRule="auto"/>
        <w:ind w:left="709" w:hanging="283"/>
        <w:jc w:val="both"/>
        <w:rPr>
          <w:rFonts w:cstheme="minorHAnsi"/>
          <w:b/>
        </w:rPr>
      </w:pPr>
      <w:r w:rsidRPr="00A437AC">
        <w:rPr>
          <w:rFonts w:cstheme="minorHAnsi"/>
        </w:rPr>
        <w:t xml:space="preserve">Oprócz wypadków wymienionych w przepisach kodeksu cywilnego Zamawiającemu przysługuje prawo odstąpienia od umowy w następujących sytuacjach: </w:t>
      </w:r>
    </w:p>
    <w:p w14:paraId="5BEBC7CF" w14:textId="77777777" w:rsidR="00FC1BEA" w:rsidRPr="00A437AC" w:rsidRDefault="009C67C8" w:rsidP="00A437AC">
      <w:pPr>
        <w:pStyle w:val="Akapitzlist"/>
        <w:numPr>
          <w:ilvl w:val="0"/>
          <w:numId w:val="38"/>
        </w:numPr>
        <w:spacing w:after="0" w:line="276" w:lineRule="auto"/>
        <w:jc w:val="both"/>
        <w:rPr>
          <w:rFonts w:cstheme="minorHAnsi"/>
          <w:b/>
        </w:rPr>
      </w:pPr>
      <w:r w:rsidRPr="00A437AC">
        <w:rPr>
          <w:rFonts w:cstheme="minorHAnsi"/>
        </w:rPr>
        <w:t xml:space="preserve">w razie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p>
    <w:p w14:paraId="11F47B9D" w14:textId="77777777" w:rsidR="00FC1BEA" w:rsidRPr="00A437AC" w:rsidRDefault="009C67C8" w:rsidP="00A437AC">
      <w:pPr>
        <w:pStyle w:val="Akapitzlist"/>
        <w:numPr>
          <w:ilvl w:val="0"/>
          <w:numId w:val="38"/>
        </w:numPr>
        <w:spacing w:after="0" w:line="276" w:lineRule="auto"/>
        <w:jc w:val="both"/>
        <w:rPr>
          <w:rFonts w:cstheme="minorHAnsi"/>
          <w:b/>
        </w:rPr>
      </w:pPr>
      <w:r w:rsidRPr="00A437AC">
        <w:rPr>
          <w:rFonts w:cstheme="minorHAnsi"/>
        </w:rPr>
        <w:t xml:space="preserve">jeżeli zachodzi co najmniej jedna z następujących okoliczności: </w:t>
      </w:r>
    </w:p>
    <w:p w14:paraId="09E1E49D" w14:textId="77777777" w:rsidR="00FC1BEA" w:rsidRPr="00A437AC" w:rsidRDefault="009C67C8" w:rsidP="00A437AC">
      <w:pPr>
        <w:pStyle w:val="Akapitzlist"/>
        <w:numPr>
          <w:ilvl w:val="0"/>
          <w:numId w:val="39"/>
        </w:numPr>
        <w:spacing w:after="0" w:line="276" w:lineRule="auto"/>
        <w:jc w:val="both"/>
        <w:rPr>
          <w:rFonts w:cstheme="minorHAnsi"/>
          <w:b/>
        </w:rPr>
      </w:pPr>
      <w:r w:rsidRPr="00A437AC">
        <w:rPr>
          <w:rFonts w:cstheme="minorHAnsi"/>
        </w:rPr>
        <w:t>dokonano zmiany umowy z naruszeniem art. 454 oraz art. 455 PZP</w:t>
      </w:r>
      <w:r w:rsidR="00FC1BEA" w:rsidRPr="00A437AC">
        <w:rPr>
          <w:rFonts w:cstheme="minorHAnsi"/>
        </w:rPr>
        <w:t>;</w:t>
      </w:r>
    </w:p>
    <w:p w14:paraId="472EEE4C" w14:textId="77777777" w:rsidR="00FC1BEA" w:rsidRPr="00A437AC" w:rsidRDefault="009C67C8" w:rsidP="00A437AC">
      <w:pPr>
        <w:pStyle w:val="Akapitzlist"/>
        <w:numPr>
          <w:ilvl w:val="0"/>
          <w:numId w:val="39"/>
        </w:numPr>
        <w:spacing w:after="0" w:line="276" w:lineRule="auto"/>
        <w:jc w:val="both"/>
        <w:rPr>
          <w:rFonts w:cstheme="minorHAnsi"/>
          <w:b/>
        </w:rPr>
      </w:pPr>
      <w:r w:rsidRPr="00A437AC">
        <w:rPr>
          <w:rFonts w:cstheme="minorHAnsi"/>
        </w:rPr>
        <w:t>wykonawca w chwili zawarcia umowy podlegał wykluczeniu na podstawie art. 108 PZP</w:t>
      </w:r>
      <w:r w:rsidR="00FC1BEA" w:rsidRPr="00A437AC">
        <w:rPr>
          <w:rFonts w:cstheme="minorHAnsi"/>
        </w:rPr>
        <w:t>;</w:t>
      </w:r>
    </w:p>
    <w:p w14:paraId="29DA6583" w14:textId="77777777" w:rsidR="00FC1BEA" w:rsidRPr="00A437AC" w:rsidRDefault="009C67C8" w:rsidP="00A437AC">
      <w:pPr>
        <w:pStyle w:val="Akapitzlist"/>
        <w:numPr>
          <w:ilvl w:val="0"/>
          <w:numId w:val="39"/>
        </w:numPr>
        <w:spacing w:after="0" w:line="276" w:lineRule="auto"/>
        <w:jc w:val="both"/>
        <w:rPr>
          <w:rFonts w:cstheme="minorHAnsi"/>
          <w:b/>
        </w:rPr>
      </w:pPr>
      <w:r w:rsidRPr="00A437AC">
        <w:rPr>
          <w:rFonts w:cstheme="minorHAnsi"/>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w:t>
      </w:r>
      <w:r w:rsidRPr="00A437AC">
        <w:rPr>
          <w:rFonts w:cstheme="minorHAnsi"/>
        </w:rPr>
        <w:lastRenderedPageBreak/>
        <w:t xml:space="preserve">z uwagi na to, że zamawiający udzielił zamówienia z naruszeniem prawa Unii Europejskiej. </w:t>
      </w:r>
    </w:p>
    <w:p w14:paraId="0D5EA758" w14:textId="77777777" w:rsidR="00FC1BEA" w:rsidRPr="00A437AC" w:rsidRDefault="009C67C8" w:rsidP="00A437AC">
      <w:pPr>
        <w:pStyle w:val="Akapitzlist"/>
        <w:numPr>
          <w:ilvl w:val="0"/>
          <w:numId w:val="38"/>
        </w:numPr>
        <w:spacing w:after="0" w:line="276" w:lineRule="auto"/>
        <w:jc w:val="both"/>
        <w:rPr>
          <w:rFonts w:cstheme="minorHAnsi"/>
          <w:b/>
        </w:rPr>
      </w:pPr>
      <w:r w:rsidRPr="00A437AC">
        <w:rPr>
          <w:rFonts w:cstheme="minorHAnsi"/>
        </w:rPr>
        <w:t xml:space="preserve">zostanie ogłoszona upadłość lub stan likwidacji Wykonawcy; </w:t>
      </w:r>
    </w:p>
    <w:p w14:paraId="60F16B97" w14:textId="77777777" w:rsidR="00FC1BEA" w:rsidRPr="00A437AC" w:rsidRDefault="009C67C8" w:rsidP="00A437AC">
      <w:pPr>
        <w:pStyle w:val="Akapitzlist"/>
        <w:numPr>
          <w:ilvl w:val="0"/>
          <w:numId w:val="38"/>
        </w:numPr>
        <w:spacing w:after="0" w:line="276" w:lineRule="auto"/>
        <w:jc w:val="both"/>
        <w:rPr>
          <w:rFonts w:cstheme="minorHAnsi"/>
          <w:b/>
        </w:rPr>
      </w:pPr>
      <w:r w:rsidRPr="00A437AC">
        <w:rPr>
          <w:rFonts w:cstheme="minorHAnsi"/>
        </w:rPr>
        <w:t xml:space="preserve">zostanie wydany prawomocny nakaz zajęcia majątku Wykonawcy, niezbędnego do wykonania umowy; </w:t>
      </w:r>
    </w:p>
    <w:p w14:paraId="2AD9EC78" w14:textId="77777777" w:rsidR="00FC1BEA" w:rsidRPr="00A437AC" w:rsidRDefault="009C67C8" w:rsidP="00A437AC">
      <w:pPr>
        <w:pStyle w:val="Akapitzlist"/>
        <w:numPr>
          <w:ilvl w:val="0"/>
          <w:numId w:val="38"/>
        </w:numPr>
        <w:spacing w:after="0" w:line="276" w:lineRule="auto"/>
        <w:jc w:val="both"/>
        <w:rPr>
          <w:rFonts w:cstheme="minorHAnsi"/>
          <w:b/>
        </w:rPr>
      </w:pPr>
      <w:r w:rsidRPr="00A437AC">
        <w:rPr>
          <w:rFonts w:cstheme="minorHAnsi"/>
        </w:rPr>
        <w:t xml:space="preserve">Wykonawca nie wykonuje umowy, po uprzednim wezwaniu go do działania zgodnego z jej treścią; </w:t>
      </w:r>
    </w:p>
    <w:p w14:paraId="170E920B" w14:textId="68233CA1" w:rsidR="009C67C8" w:rsidRPr="00A437AC" w:rsidRDefault="009C67C8" w:rsidP="00A437AC">
      <w:pPr>
        <w:pStyle w:val="Akapitzlist"/>
        <w:numPr>
          <w:ilvl w:val="0"/>
          <w:numId w:val="38"/>
        </w:numPr>
        <w:spacing w:after="0" w:line="276" w:lineRule="auto"/>
        <w:jc w:val="both"/>
        <w:rPr>
          <w:rFonts w:cstheme="minorHAnsi"/>
          <w:b/>
        </w:rPr>
      </w:pPr>
      <w:r w:rsidRPr="00A437AC">
        <w:rPr>
          <w:rFonts w:cstheme="minorHAnsi"/>
        </w:rPr>
        <w:t>w przypadku braku środków finansowych, czego Zamawiający nie mógł przewidzieć w chwili zawierania umowy;</w:t>
      </w:r>
    </w:p>
    <w:p w14:paraId="25055E9A" w14:textId="77777777" w:rsidR="009C67C8" w:rsidRPr="00A437AC" w:rsidRDefault="009C67C8" w:rsidP="00A437AC">
      <w:pPr>
        <w:pStyle w:val="Akapitzlist"/>
        <w:spacing w:after="0" w:line="276" w:lineRule="auto"/>
        <w:ind w:left="993" w:hanging="284"/>
        <w:jc w:val="both"/>
        <w:rPr>
          <w:rFonts w:cstheme="minorHAnsi"/>
        </w:rPr>
      </w:pPr>
      <w:r w:rsidRPr="00A437AC">
        <w:rPr>
          <w:rFonts w:cstheme="minorHAnsi"/>
        </w:rPr>
        <w:t xml:space="preserve">-   w przypadku, o którym mowa w pkt 2) lit. a), Zamawiający odstępuje od umowy w części, której zmiana dotyczy. </w:t>
      </w:r>
    </w:p>
    <w:p w14:paraId="5A0B1309" w14:textId="61AC7D3B" w:rsidR="009C67C8" w:rsidRPr="00A437AC" w:rsidRDefault="009C67C8" w:rsidP="00A437AC">
      <w:pPr>
        <w:pStyle w:val="Akapitzlist"/>
        <w:numPr>
          <w:ilvl w:val="0"/>
          <w:numId w:val="37"/>
        </w:numPr>
        <w:spacing w:after="0" w:line="276" w:lineRule="auto"/>
        <w:ind w:left="851" w:hanging="425"/>
        <w:jc w:val="both"/>
        <w:rPr>
          <w:rFonts w:cstheme="minorHAnsi"/>
        </w:rPr>
      </w:pPr>
      <w:r w:rsidRPr="00A437AC">
        <w:rPr>
          <w:rFonts w:cstheme="minorHAnsi"/>
        </w:rPr>
        <w:t xml:space="preserve">W przypadkach o których mowa w ust. 1 Wykonawca może, żądać wyłącznie wynagrodzenia należnego z tytułu wykonania części umowy. Odstąpienie od umowy następuje w formie pisemnej pod rygorem nieważności i powinno zawierać uzasadnienie. Odstąpienie następuje w terminie 30 dni od dnia powzięcia wiadomości o okolicznościach wskazanych w ust. 1 </w:t>
      </w:r>
    </w:p>
    <w:p w14:paraId="3428F2A9" w14:textId="77777777" w:rsidR="009B10A0" w:rsidRPr="00A437AC" w:rsidRDefault="009B10A0" w:rsidP="00A437AC">
      <w:pPr>
        <w:tabs>
          <w:tab w:val="left" w:pos="1080"/>
        </w:tabs>
        <w:spacing w:after="0" w:line="276" w:lineRule="auto"/>
        <w:jc w:val="center"/>
        <w:rPr>
          <w:rFonts w:cstheme="minorHAnsi"/>
          <w:b/>
          <w:bCs/>
        </w:rPr>
      </w:pPr>
    </w:p>
    <w:p w14:paraId="75E618FB" w14:textId="0738F044" w:rsidR="000A5B34" w:rsidRPr="00A437AC" w:rsidRDefault="000A5B34" w:rsidP="00A437AC">
      <w:pPr>
        <w:tabs>
          <w:tab w:val="left" w:pos="1080"/>
        </w:tabs>
        <w:spacing w:after="0" w:line="276" w:lineRule="auto"/>
        <w:jc w:val="center"/>
        <w:rPr>
          <w:rFonts w:cstheme="minorHAnsi"/>
        </w:rPr>
      </w:pPr>
      <w:r w:rsidRPr="00A437AC">
        <w:rPr>
          <w:rFonts w:cstheme="minorHAnsi"/>
          <w:b/>
          <w:bCs/>
        </w:rPr>
        <w:t xml:space="preserve">§ </w:t>
      </w:r>
      <w:r w:rsidR="00FC1BEA" w:rsidRPr="00A437AC">
        <w:rPr>
          <w:rFonts w:cstheme="minorHAnsi"/>
          <w:b/>
          <w:bCs/>
        </w:rPr>
        <w:t>8</w:t>
      </w:r>
    </w:p>
    <w:p w14:paraId="175957C9" w14:textId="77777777" w:rsidR="000A5B34" w:rsidRPr="00A437AC" w:rsidRDefault="000A5B34" w:rsidP="00A437AC">
      <w:pPr>
        <w:widowControl w:val="0"/>
        <w:numPr>
          <w:ilvl w:val="0"/>
          <w:numId w:val="20"/>
        </w:numPr>
        <w:tabs>
          <w:tab w:val="clear" w:pos="720"/>
        </w:tabs>
        <w:suppressAutoHyphens/>
        <w:spacing w:after="0" w:line="276" w:lineRule="auto"/>
        <w:ind w:left="709" w:hanging="283"/>
        <w:jc w:val="both"/>
        <w:rPr>
          <w:rFonts w:cstheme="minorHAnsi"/>
          <w:bCs/>
        </w:rPr>
      </w:pPr>
      <w:r w:rsidRPr="00A437AC">
        <w:rPr>
          <w:rFonts w:cstheme="minorHAnsi"/>
        </w:rPr>
        <w:t>Za niewykonanie lub nienależyte wykonywanie umowy strony zgodnie ustalają, że Wykonawca zapłaci Zamawiającemu kary umowne w następujących wypadkach i wysokościach:</w:t>
      </w:r>
    </w:p>
    <w:p w14:paraId="59898492" w14:textId="539FE655" w:rsidR="000A5B34" w:rsidRPr="00A437AC" w:rsidRDefault="00DA72C6" w:rsidP="00A437AC">
      <w:pPr>
        <w:widowControl w:val="0"/>
        <w:numPr>
          <w:ilvl w:val="1"/>
          <w:numId w:val="20"/>
        </w:numPr>
        <w:tabs>
          <w:tab w:val="clear" w:pos="1440"/>
        </w:tabs>
        <w:suppressAutoHyphens/>
        <w:spacing w:after="0" w:line="276" w:lineRule="auto"/>
        <w:ind w:left="1134" w:hanging="283"/>
        <w:jc w:val="both"/>
        <w:rPr>
          <w:rFonts w:cstheme="minorHAnsi"/>
          <w:bCs/>
        </w:rPr>
      </w:pPr>
      <w:r w:rsidRPr="00A437AC">
        <w:rPr>
          <w:rFonts w:cstheme="minorHAnsi"/>
        </w:rPr>
        <w:t>za odstąpienie od umowy przez Zamawiającego z przyczyn, za które odpowiedzialność ponosi Wykonawca w wysokości 10% kwoty całkowitego</w:t>
      </w:r>
      <w:r w:rsidR="0066172C" w:rsidRPr="00A437AC">
        <w:rPr>
          <w:rFonts w:cstheme="minorHAnsi"/>
        </w:rPr>
        <w:t xml:space="preserve"> wynagrodzenia Wykonawcy</w:t>
      </w:r>
      <w:r w:rsidRPr="00A437AC">
        <w:rPr>
          <w:rFonts w:cstheme="minorHAnsi"/>
        </w:rPr>
        <w:t xml:space="preserve"> określone</w:t>
      </w:r>
      <w:r w:rsidR="008A5034" w:rsidRPr="00A437AC">
        <w:rPr>
          <w:rFonts w:cstheme="minorHAnsi"/>
        </w:rPr>
        <w:t>go</w:t>
      </w:r>
      <w:r w:rsidRPr="00A437AC">
        <w:rPr>
          <w:rFonts w:cstheme="minorHAnsi"/>
        </w:rPr>
        <w:t xml:space="preserve"> w § 4 ust. 1 umowy;</w:t>
      </w:r>
    </w:p>
    <w:p w14:paraId="0BAFCAFB" w14:textId="77777777" w:rsidR="000A5B34" w:rsidRPr="00A437AC" w:rsidRDefault="000A5B34" w:rsidP="00A437AC">
      <w:pPr>
        <w:widowControl w:val="0"/>
        <w:numPr>
          <w:ilvl w:val="1"/>
          <w:numId w:val="20"/>
        </w:numPr>
        <w:tabs>
          <w:tab w:val="clear" w:pos="1440"/>
        </w:tabs>
        <w:suppressAutoHyphens/>
        <w:spacing w:after="0" w:line="276" w:lineRule="auto"/>
        <w:ind w:left="1134" w:hanging="283"/>
        <w:jc w:val="both"/>
        <w:rPr>
          <w:rFonts w:cstheme="minorHAnsi"/>
          <w:bCs/>
        </w:rPr>
      </w:pPr>
      <w:r w:rsidRPr="00A437AC">
        <w:rPr>
          <w:rFonts w:cstheme="minorHAnsi"/>
          <w:bCs/>
        </w:rPr>
        <w:t xml:space="preserve">za nieuzasadnione rozwiązanie umowy przez Wykonawcę, w wysokości </w:t>
      </w:r>
      <w:r w:rsidR="00D13B5E" w:rsidRPr="00A437AC">
        <w:rPr>
          <w:rFonts w:cstheme="minorHAnsi"/>
          <w:bCs/>
        </w:rPr>
        <w:t xml:space="preserve">20 % </w:t>
      </w:r>
      <w:r w:rsidR="0066172C" w:rsidRPr="00A437AC">
        <w:rPr>
          <w:rFonts w:cstheme="minorHAnsi"/>
        </w:rPr>
        <w:t>kwoty całkowitego wynagrodzenia Wykonawcy określonego w § 4 ust. 1 umowy</w:t>
      </w:r>
      <w:r w:rsidRPr="00A437AC">
        <w:rPr>
          <w:rFonts w:cstheme="minorHAnsi"/>
          <w:bCs/>
        </w:rPr>
        <w:t>.</w:t>
      </w:r>
    </w:p>
    <w:p w14:paraId="720AAEE9" w14:textId="77777777" w:rsidR="000A5B34" w:rsidRPr="00A437AC" w:rsidRDefault="000A5B34" w:rsidP="00A437AC">
      <w:pPr>
        <w:widowControl w:val="0"/>
        <w:numPr>
          <w:ilvl w:val="1"/>
          <w:numId w:val="20"/>
        </w:numPr>
        <w:tabs>
          <w:tab w:val="clear" w:pos="1440"/>
        </w:tabs>
        <w:suppressAutoHyphens/>
        <w:autoSpaceDE w:val="0"/>
        <w:autoSpaceDN w:val="0"/>
        <w:adjustRightInd w:val="0"/>
        <w:spacing w:after="0" w:line="276" w:lineRule="auto"/>
        <w:ind w:left="1134" w:hanging="283"/>
        <w:jc w:val="both"/>
        <w:rPr>
          <w:rFonts w:cstheme="minorHAnsi"/>
        </w:rPr>
      </w:pPr>
      <w:r w:rsidRPr="00A437AC">
        <w:rPr>
          <w:rFonts w:cstheme="minorHAnsi"/>
        </w:rPr>
        <w:t xml:space="preserve">Zamawiający może dochodzić kar umownych do łącznej maksymalnej kwoty wynoszącej 30 % </w:t>
      </w:r>
      <w:r w:rsidR="0066172C" w:rsidRPr="00A437AC">
        <w:rPr>
          <w:rFonts w:cstheme="minorHAnsi"/>
        </w:rPr>
        <w:t>kwoty całkowitego wynagrodzenia Wykonawcy określonego w § 4 ust. 1 umowy</w:t>
      </w:r>
      <w:r w:rsidRPr="00A437AC">
        <w:rPr>
          <w:rFonts w:cstheme="minorHAnsi"/>
        </w:rPr>
        <w:t>. Zamawiający może dochodzić kumulatywnie kar umownych na podstawie różnych tytułów.</w:t>
      </w:r>
    </w:p>
    <w:p w14:paraId="1EE51589" w14:textId="77777777" w:rsidR="000A5B34" w:rsidRPr="00A437AC" w:rsidRDefault="000A5B34" w:rsidP="00A437AC">
      <w:pPr>
        <w:pStyle w:val="Akapitzlist"/>
        <w:widowControl w:val="0"/>
        <w:numPr>
          <w:ilvl w:val="0"/>
          <w:numId w:val="20"/>
        </w:numPr>
        <w:tabs>
          <w:tab w:val="clear" w:pos="720"/>
        </w:tabs>
        <w:suppressAutoHyphens/>
        <w:spacing w:after="0" w:line="276" w:lineRule="auto"/>
        <w:ind w:left="709" w:hanging="283"/>
        <w:jc w:val="both"/>
        <w:rPr>
          <w:rFonts w:cstheme="minorHAnsi"/>
          <w:bCs/>
        </w:rPr>
      </w:pPr>
      <w:r w:rsidRPr="00A437AC">
        <w:rPr>
          <w:rFonts w:cstheme="minorHAnsi"/>
          <w:bCs/>
        </w:rPr>
        <w:t>Kary umowne nie wykluczają możliwości dochodzenia odszkodowania na zasadach ogólnych.</w:t>
      </w:r>
    </w:p>
    <w:p w14:paraId="5577EA08" w14:textId="77777777" w:rsidR="000A5B34" w:rsidRPr="00A437AC" w:rsidRDefault="000A5B34" w:rsidP="00A437AC">
      <w:pPr>
        <w:widowControl w:val="0"/>
        <w:numPr>
          <w:ilvl w:val="0"/>
          <w:numId w:val="20"/>
        </w:numPr>
        <w:suppressAutoHyphens/>
        <w:spacing w:after="0" w:line="276" w:lineRule="auto"/>
        <w:ind w:left="709" w:hanging="283"/>
        <w:jc w:val="both"/>
        <w:rPr>
          <w:rFonts w:cstheme="minorHAnsi"/>
          <w:bCs/>
        </w:rPr>
      </w:pPr>
      <w:r w:rsidRPr="00A437AC">
        <w:rPr>
          <w:rFonts w:cstheme="minorHAnsi"/>
          <w:bCs/>
        </w:rPr>
        <w:t>Wykonawca oświadcza, że wyraża zgodę na potrącenie w rozumieniu art. 498 i 499 kary umownej</w:t>
      </w:r>
      <w:r w:rsidR="00DA72C6" w:rsidRPr="00A437AC">
        <w:rPr>
          <w:rFonts w:cstheme="minorHAnsi"/>
          <w:bCs/>
        </w:rPr>
        <w:t xml:space="preserve"> </w:t>
      </w:r>
      <w:r w:rsidRPr="00A437AC">
        <w:rPr>
          <w:rFonts w:cstheme="minorHAnsi"/>
          <w:bCs/>
        </w:rPr>
        <w:t>w wysokości określonej w ust. 1. Jednocześnie Wykonawca oświadcza, że powyższe nie zostało złożone pod wpływem błędu, ani nie jest obarczone jakąkolwiek inną wadą oświadczenia woli skutkującą jej nieważnością. Zamawiający oświadcza, że wystawi Wykonawcy notę w terminie 21 dni od dnia dokonania potrącenia zawierającą szczegółowe naliczenie kary umownej w przypadku zaistnienia sytuacji, o której mowa w ust. 1.</w:t>
      </w:r>
    </w:p>
    <w:p w14:paraId="1F751147" w14:textId="60FC9CC6" w:rsidR="004F163F" w:rsidRPr="00A437AC" w:rsidRDefault="004F163F" w:rsidP="00A437AC">
      <w:pPr>
        <w:widowControl w:val="0"/>
        <w:numPr>
          <w:ilvl w:val="0"/>
          <w:numId w:val="20"/>
        </w:numPr>
        <w:suppressAutoHyphens/>
        <w:spacing w:after="0" w:line="276" w:lineRule="auto"/>
        <w:jc w:val="both"/>
        <w:rPr>
          <w:rFonts w:cstheme="minorHAnsi"/>
          <w:bCs/>
        </w:rPr>
      </w:pPr>
      <w:r w:rsidRPr="00A437AC">
        <w:rPr>
          <w:rFonts w:cstheme="minorHAnsi"/>
          <w:bCs/>
        </w:rPr>
        <w:t>Niezależnie od sposobu rozliczenia kar umownych, Strona występująca z żądaniem zapłaty kary umownej wystawi na rzecz drugiej Strony notę księgową (obciążeniową) na kwotę należnych kar umownych.</w:t>
      </w:r>
    </w:p>
    <w:p w14:paraId="1F12A9BD" w14:textId="77777777" w:rsidR="00F42C20" w:rsidRPr="00A437AC" w:rsidRDefault="00F42C20" w:rsidP="00A437AC">
      <w:pPr>
        <w:spacing w:after="0" w:line="276" w:lineRule="auto"/>
        <w:jc w:val="center"/>
        <w:rPr>
          <w:rFonts w:cstheme="minorHAnsi"/>
          <w:b/>
        </w:rPr>
      </w:pPr>
    </w:p>
    <w:p w14:paraId="745A16C2" w14:textId="43A2685B" w:rsidR="009C1164" w:rsidRPr="00A437AC" w:rsidRDefault="00BC3D33" w:rsidP="00A437AC">
      <w:pPr>
        <w:spacing w:after="0" w:line="276" w:lineRule="auto"/>
        <w:jc w:val="center"/>
        <w:rPr>
          <w:rFonts w:cstheme="minorHAnsi"/>
          <w:b/>
        </w:rPr>
      </w:pPr>
      <w:r w:rsidRPr="00A437AC">
        <w:rPr>
          <w:rFonts w:cstheme="minorHAnsi"/>
          <w:b/>
        </w:rPr>
        <w:t xml:space="preserve">§ </w:t>
      </w:r>
      <w:r w:rsidR="00FC1BEA" w:rsidRPr="00A437AC">
        <w:rPr>
          <w:rFonts w:cstheme="minorHAnsi"/>
          <w:b/>
        </w:rPr>
        <w:t>9</w:t>
      </w:r>
    </w:p>
    <w:p w14:paraId="005C6638" w14:textId="594BACA2" w:rsidR="001A6599" w:rsidRPr="00A437AC" w:rsidRDefault="009C1164" w:rsidP="00A437AC">
      <w:pPr>
        <w:pStyle w:val="Akapitzlist"/>
        <w:numPr>
          <w:ilvl w:val="0"/>
          <w:numId w:val="19"/>
        </w:numPr>
        <w:spacing w:after="0" w:line="276" w:lineRule="auto"/>
        <w:ind w:left="709" w:hanging="283"/>
        <w:jc w:val="both"/>
        <w:rPr>
          <w:rFonts w:cstheme="minorHAnsi"/>
        </w:rPr>
      </w:pPr>
      <w:r w:rsidRPr="00A437AC">
        <w:rPr>
          <w:rFonts w:cstheme="minorHAnsi"/>
        </w:rPr>
        <w:t xml:space="preserve">Zamawiający zastrzega sobie prawo cesji praw i obowiązków Zamawiającego wynikających </w:t>
      </w:r>
      <w:r w:rsidR="00F42C20" w:rsidRPr="00A437AC">
        <w:rPr>
          <w:rFonts w:cstheme="minorHAnsi"/>
        </w:rPr>
        <w:br/>
      </w:r>
      <w:r w:rsidRPr="00A437AC">
        <w:rPr>
          <w:rFonts w:cstheme="minorHAnsi"/>
        </w:rPr>
        <w:t>z umowy, na podmiot powstały w wyniku ewentualnego przekształcenia Zamawiającego.</w:t>
      </w:r>
    </w:p>
    <w:p w14:paraId="472AB830" w14:textId="023B17ED" w:rsidR="00FD2BB4" w:rsidRPr="00A437AC" w:rsidRDefault="00FD2BB4" w:rsidP="00A437AC">
      <w:pPr>
        <w:pStyle w:val="Akapitzlist"/>
        <w:numPr>
          <w:ilvl w:val="0"/>
          <w:numId w:val="19"/>
        </w:numPr>
        <w:spacing w:after="0" w:line="276" w:lineRule="auto"/>
        <w:ind w:left="709" w:hanging="283"/>
        <w:jc w:val="both"/>
        <w:rPr>
          <w:rFonts w:cstheme="minorHAnsi"/>
        </w:rPr>
      </w:pPr>
      <w:r w:rsidRPr="00A437AC">
        <w:rPr>
          <w:rFonts w:cstheme="minorHAnsi"/>
        </w:rPr>
        <w:t>Na podstawie art. 509 i nast. k.c. Wykonawca nie może bez zgody Zamawiającego przenieść na osobę trzecią wierzytelności wynikających z niniejszej umowy.</w:t>
      </w:r>
    </w:p>
    <w:p w14:paraId="6CC6050F" w14:textId="77777777" w:rsidR="00FD2BB4" w:rsidRPr="00A437AC" w:rsidRDefault="00BF3E58" w:rsidP="00A437AC">
      <w:pPr>
        <w:pStyle w:val="Akapitzlist"/>
        <w:numPr>
          <w:ilvl w:val="0"/>
          <w:numId w:val="19"/>
        </w:numPr>
        <w:spacing w:after="0" w:line="276" w:lineRule="auto"/>
        <w:ind w:left="709" w:hanging="283"/>
        <w:jc w:val="both"/>
        <w:rPr>
          <w:rFonts w:cstheme="minorHAnsi"/>
        </w:rPr>
      </w:pPr>
      <w:r w:rsidRPr="00A437AC">
        <w:rPr>
          <w:rFonts w:cstheme="minorHAnsi"/>
        </w:rPr>
        <w:lastRenderedPageBreak/>
        <w:t>Jako siłę wyższą należy rozumieć zdarzenie nagłe, poza kontrolą zarówno Zamawiającego, jak i Wykonawcy, gdy w chwili zawarcia umowy niemożliwe było przewidzenie tego zdarzenia i jego skutków, które wpłynęły na zdolność strony do wykonania umowy, oraz gdy niemożliwe było uniknięcie samego zdarzenia lub przynajmniej jego skutków.</w:t>
      </w:r>
      <w:r w:rsidR="00FD2BB4" w:rsidRPr="00A437AC">
        <w:rPr>
          <w:rFonts w:cstheme="minorHAnsi"/>
        </w:rPr>
        <w:t xml:space="preserve"> </w:t>
      </w:r>
      <w:r w:rsidRPr="00A437AC">
        <w:rPr>
          <w:rFonts w:cstheme="minorHAnsi"/>
        </w:rPr>
        <w:t>Za siłę wyższą nie uznaje się między innymi brak środków u Wykonawcy, czy niedotrzymanie zobowiązań przez jego kontrahentów lub podwykonawców.</w:t>
      </w:r>
      <w:r w:rsidR="00FD2BB4" w:rsidRPr="00A437AC">
        <w:rPr>
          <w:rFonts w:cstheme="minorHAnsi"/>
        </w:rPr>
        <w:t xml:space="preserve"> </w:t>
      </w:r>
      <w:r w:rsidRPr="00A437AC">
        <w:rPr>
          <w:rFonts w:cstheme="minorHAnsi"/>
        </w:rPr>
        <w:t xml:space="preserve">Strony umowy zobowiązują się do wzajemnego powiadamiania o zaistnieniu siły wyższej i dokonania stosownych ustaleń celem wyeliminowania możliwych skutków działania siły wyższej. Powiadomienia, o którym mowa należy dokonać pisemnie lub w inny dostępny sposób, niezwłocznie po fakcie wystąpienia siły wyższej. Do powiadomienia należy dołączyć dowody </w:t>
      </w:r>
      <w:r w:rsidR="00FD2BB4" w:rsidRPr="00A437AC">
        <w:rPr>
          <w:rFonts w:cstheme="minorHAnsi"/>
        </w:rPr>
        <w:t xml:space="preserve"> </w:t>
      </w:r>
      <w:r w:rsidRPr="00A437AC">
        <w:rPr>
          <w:rFonts w:cstheme="minorHAnsi"/>
        </w:rPr>
        <w:t>na poparcie zaistnienia siły wyższej.</w:t>
      </w:r>
      <w:r w:rsidR="00FD2BB4" w:rsidRPr="00A437AC">
        <w:rPr>
          <w:rFonts w:cstheme="minorHAnsi"/>
        </w:rPr>
        <w:t xml:space="preserve"> </w:t>
      </w:r>
      <w:r w:rsidRPr="00A437AC">
        <w:rPr>
          <w:rFonts w:cstheme="minorHAnsi"/>
        </w:rPr>
        <w:t>Nie można powoływać się na siłę wyższą w przypadku braku zawiadomienia zarówno o zaistnieniu jak i o ustaniu okoliczności siły wyższej</w:t>
      </w:r>
      <w:r w:rsidR="00FD2BB4" w:rsidRPr="00A437AC">
        <w:rPr>
          <w:rFonts w:cstheme="minorHAnsi"/>
        </w:rPr>
        <w:t>.</w:t>
      </w:r>
    </w:p>
    <w:p w14:paraId="02BF78E8" w14:textId="77777777" w:rsidR="00FD2BB4" w:rsidRPr="00A437AC" w:rsidRDefault="00BF3E58" w:rsidP="00A437AC">
      <w:pPr>
        <w:pStyle w:val="Akapitzlist"/>
        <w:numPr>
          <w:ilvl w:val="0"/>
          <w:numId w:val="19"/>
        </w:numPr>
        <w:spacing w:after="0" w:line="276" w:lineRule="auto"/>
        <w:ind w:left="709" w:hanging="283"/>
        <w:jc w:val="both"/>
        <w:rPr>
          <w:rFonts w:cstheme="minorHAnsi"/>
        </w:rPr>
      </w:pPr>
      <w:r w:rsidRPr="00A437AC">
        <w:rPr>
          <w:rFonts w:cstheme="minorHAnsi"/>
        </w:rPr>
        <w:t xml:space="preserve">W sprawach nie uregulowanych umową stosuje się </w:t>
      </w:r>
      <w:r w:rsidR="00FD2BB4" w:rsidRPr="00A437AC">
        <w:rPr>
          <w:rFonts w:cstheme="minorHAnsi"/>
        </w:rPr>
        <w:t xml:space="preserve">odpowiednie </w:t>
      </w:r>
      <w:r w:rsidRPr="00A437AC">
        <w:rPr>
          <w:rFonts w:cstheme="minorHAnsi"/>
        </w:rPr>
        <w:t xml:space="preserve">przepisy </w:t>
      </w:r>
      <w:r w:rsidR="00FD2BB4" w:rsidRPr="00A437AC">
        <w:rPr>
          <w:rFonts w:cstheme="minorHAnsi"/>
        </w:rPr>
        <w:t>prawa polskiego, w szczególności PZP.</w:t>
      </w:r>
    </w:p>
    <w:p w14:paraId="181D5EFB" w14:textId="77777777" w:rsidR="00FD2BB4" w:rsidRPr="00A437AC" w:rsidRDefault="00BF3E58" w:rsidP="00A437AC">
      <w:pPr>
        <w:pStyle w:val="Akapitzlist"/>
        <w:numPr>
          <w:ilvl w:val="0"/>
          <w:numId w:val="19"/>
        </w:numPr>
        <w:spacing w:after="0" w:line="276" w:lineRule="auto"/>
        <w:ind w:left="709" w:hanging="283"/>
        <w:jc w:val="both"/>
        <w:rPr>
          <w:rFonts w:cstheme="minorHAnsi"/>
        </w:rPr>
      </w:pPr>
      <w:r w:rsidRPr="00A437AC">
        <w:rPr>
          <w:rFonts w:cstheme="minorHAnsi"/>
        </w:rPr>
        <w:t>Wykonawca oświadcza, ze znany mu jest fakt, iż treść niniejszej umowy, a w szczególności dotyczące go dane identyfikujące, przedmiot umowy i wysokość wynagrodzenia stanowią informację publiczną w rozumieniu art. 1 ust. 1 ustawy z dnia 6 września 2001 r. o dostępie do informacji publicznej, która podlega udostępnieniu w trybie przedmiotowej ustawy.</w:t>
      </w:r>
    </w:p>
    <w:p w14:paraId="6118E6F2" w14:textId="77777777" w:rsidR="00FD2BB4" w:rsidRPr="00A437AC" w:rsidRDefault="00BF3E58" w:rsidP="00A437AC">
      <w:pPr>
        <w:pStyle w:val="Akapitzlist"/>
        <w:numPr>
          <w:ilvl w:val="0"/>
          <w:numId w:val="19"/>
        </w:numPr>
        <w:spacing w:after="0" w:line="276" w:lineRule="auto"/>
        <w:ind w:left="709" w:hanging="283"/>
        <w:jc w:val="both"/>
        <w:rPr>
          <w:rFonts w:cstheme="minorHAnsi"/>
        </w:rPr>
      </w:pPr>
      <w:r w:rsidRPr="00A437AC">
        <w:rPr>
          <w:rFonts w:cstheme="minorHAnsi"/>
        </w:rPr>
        <w:t>W przypadku zaistnienia sporów wynikających przy wykonywaniu umowy, strony w pierwszej kolejności będą rozwiązywały je w drodze dwustronnych negocjacji, a w razie nie dojścia do porozumienia, rozstrzygać będzie sąd właściwy dla siedziby Zamawiającego.</w:t>
      </w:r>
    </w:p>
    <w:p w14:paraId="073C2DBB" w14:textId="77777777" w:rsidR="00FD2BB4" w:rsidRPr="00A437AC" w:rsidRDefault="00BF3E58" w:rsidP="00A437AC">
      <w:pPr>
        <w:pStyle w:val="Akapitzlist"/>
        <w:numPr>
          <w:ilvl w:val="0"/>
          <w:numId w:val="19"/>
        </w:numPr>
        <w:spacing w:after="0" w:line="276" w:lineRule="auto"/>
        <w:ind w:left="709" w:hanging="283"/>
        <w:jc w:val="both"/>
        <w:rPr>
          <w:rFonts w:cstheme="minorHAnsi"/>
        </w:rPr>
      </w:pPr>
      <w:r w:rsidRPr="00A437AC">
        <w:rPr>
          <w:rFonts w:cstheme="minorHAnsi"/>
        </w:rPr>
        <w:t xml:space="preserve">Umowę sporządzono w dwóch jednobrzmiących egzemplarzach, po jednym egzemplarzu dla każdej ze stron. </w:t>
      </w:r>
    </w:p>
    <w:p w14:paraId="5213A731" w14:textId="11D9F93D" w:rsidR="00BF3E58" w:rsidRPr="00A437AC" w:rsidRDefault="00BF3E58" w:rsidP="00A437AC">
      <w:pPr>
        <w:pStyle w:val="Akapitzlist"/>
        <w:numPr>
          <w:ilvl w:val="0"/>
          <w:numId w:val="19"/>
        </w:numPr>
        <w:spacing w:after="0" w:line="276" w:lineRule="auto"/>
        <w:ind w:left="709" w:hanging="283"/>
        <w:jc w:val="both"/>
        <w:rPr>
          <w:rFonts w:cstheme="minorHAnsi"/>
        </w:rPr>
      </w:pPr>
      <w:r w:rsidRPr="00A437AC">
        <w:rPr>
          <w:rFonts w:cstheme="minorHAnsi"/>
        </w:rPr>
        <w:t>Załącznikiem stanowiącym integralną część umowy jest oferta i</w:t>
      </w:r>
      <w:r w:rsidR="00FD2BB4" w:rsidRPr="00A437AC">
        <w:rPr>
          <w:rFonts w:cstheme="minorHAnsi"/>
        </w:rPr>
        <w:t xml:space="preserve"> SWZ.</w:t>
      </w:r>
    </w:p>
    <w:p w14:paraId="010C6821" w14:textId="77777777" w:rsidR="00BF3E58" w:rsidRPr="00A437AC" w:rsidRDefault="00BF3E58" w:rsidP="00A437AC">
      <w:pPr>
        <w:spacing w:after="0" w:line="276" w:lineRule="auto"/>
        <w:jc w:val="both"/>
        <w:rPr>
          <w:rFonts w:cstheme="minorHAnsi"/>
        </w:rPr>
      </w:pPr>
    </w:p>
    <w:p w14:paraId="25B0D458" w14:textId="77777777" w:rsidR="00F42C20" w:rsidRPr="00A437AC" w:rsidRDefault="00F42C20" w:rsidP="00A437AC">
      <w:pPr>
        <w:spacing w:after="0" w:line="276" w:lineRule="auto"/>
        <w:jc w:val="center"/>
        <w:rPr>
          <w:rFonts w:cstheme="minorHAnsi"/>
          <w:b/>
          <w:bCs/>
          <w:u w:val="single"/>
        </w:rPr>
      </w:pPr>
    </w:p>
    <w:p w14:paraId="1F76D92F" w14:textId="3CA87582" w:rsidR="00F42C20" w:rsidRPr="00A437AC" w:rsidRDefault="008A5034" w:rsidP="00A437AC">
      <w:pPr>
        <w:spacing w:after="0" w:line="276" w:lineRule="auto"/>
        <w:jc w:val="center"/>
        <w:rPr>
          <w:rFonts w:cstheme="minorHAnsi"/>
          <w:b/>
          <w:bCs/>
        </w:rPr>
      </w:pPr>
      <w:r w:rsidRPr="00A437AC">
        <w:rPr>
          <w:rFonts w:cstheme="minorHAnsi"/>
          <w:b/>
          <w:bCs/>
          <w:u w:val="single"/>
        </w:rPr>
        <w:t>Podpisy stron</w:t>
      </w:r>
    </w:p>
    <w:p w14:paraId="026C357C" w14:textId="28597E18" w:rsidR="00EC0246" w:rsidRPr="00A437AC" w:rsidRDefault="008A5034" w:rsidP="00A437AC">
      <w:pPr>
        <w:spacing w:after="0" w:line="276" w:lineRule="auto"/>
        <w:jc w:val="center"/>
        <w:rPr>
          <w:rFonts w:cstheme="minorHAnsi"/>
        </w:rPr>
      </w:pPr>
      <w:r w:rsidRPr="00A437AC">
        <w:rPr>
          <w:rFonts w:cstheme="minorHAnsi"/>
        </w:rPr>
        <w:t>W imieniu i na rzecz Zamawiającego</w:t>
      </w:r>
      <w:r w:rsidRPr="00A437AC">
        <w:rPr>
          <w:rFonts w:cstheme="minorHAnsi"/>
        </w:rPr>
        <w:tab/>
        <w:t xml:space="preserve">          </w:t>
      </w:r>
      <w:r w:rsidR="00F42C20" w:rsidRPr="00A437AC">
        <w:rPr>
          <w:rFonts w:cstheme="minorHAnsi"/>
        </w:rPr>
        <w:tab/>
      </w:r>
      <w:r w:rsidR="00F42C20" w:rsidRPr="00A437AC">
        <w:rPr>
          <w:rFonts w:cstheme="minorHAnsi"/>
        </w:rPr>
        <w:tab/>
      </w:r>
      <w:r w:rsidRPr="00A437AC">
        <w:rPr>
          <w:rFonts w:cstheme="minorHAnsi"/>
        </w:rPr>
        <w:t xml:space="preserve">  </w:t>
      </w:r>
      <w:r w:rsidRPr="00A437AC">
        <w:rPr>
          <w:rFonts w:cstheme="minorHAnsi"/>
        </w:rPr>
        <w:tab/>
        <w:t>W imieniu i na rzecz Wykonawcy</w:t>
      </w:r>
    </w:p>
    <w:sectPr w:rsidR="00EC0246" w:rsidRPr="00A437AC" w:rsidSect="008A5034">
      <w:headerReference w:type="default" r:id="rId9"/>
      <w:footerReference w:type="default" r:id="rId10"/>
      <w:pgSz w:w="11906" w:h="16838"/>
      <w:pgMar w:top="800" w:right="1417" w:bottom="993" w:left="1417" w:header="426" w:footer="4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F407C5" w14:textId="77777777" w:rsidR="00A348CB" w:rsidRDefault="00A348CB">
      <w:pPr>
        <w:spacing w:after="0" w:line="240" w:lineRule="auto"/>
      </w:pPr>
      <w:r>
        <w:separator/>
      </w:r>
    </w:p>
  </w:endnote>
  <w:endnote w:type="continuationSeparator" w:id="0">
    <w:p w14:paraId="4CD61DB3" w14:textId="77777777" w:rsidR="00A348CB" w:rsidRDefault="00A34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570E7" w14:textId="77777777" w:rsidR="001E2F42" w:rsidRPr="001E2F42" w:rsidRDefault="001E2F42">
    <w:pPr>
      <w:tabs>
        <w:tab w:val="center" w:pos="4550"/>
        <w:tab w:val="left" w:pos="5818"/>
      </w:tabs>
      <w:ind w:right="260"/>
      <w:jc w:val="right"/>
      <w:rPr>
        <w:rFonts w:ascii="Times New Roman" w:hAnsi="Times New Roman" w:cs="Times New Roman"/>
        <w:color w:val="222A35" w:themeColor="text2" w:themeShade="80"/>
        <w:sz w:val="20"/>
        <w:szCs w:val="20"/>
      </w:rPr>
    </w:pPr>
    <w:r w:rsidRPr="001E2F42">
      <w:rPr>
        <w:rFonts w:ascii="Times New Roman" w:hAnsi="Times New Roman" w:cs="Times New Roman"/>
        <w:color w:val="8496B0" w:themeColor="text2" w:themeTint="99"/>
        <w:spacing w:val="60"/>
        <w:sz w:val="20"/>
        <w:szCs w:val="20"/>
      </w:rPr>
      <w:t>Strona</w:t>
    </w:r>
    <w:r w:rsidRPr="001E2F42">
      <w:rPr>
        <w:rFonts w:ascii="Times New Roman" w:hAnsi="Times New Roman" w:cs="Times New Roman"/>
        <w:color w:val="8496B0" w:themeColor="text2" w:themeTint="99"/>
        <w:sz w:val="20"/>
        <w:szCs w:val="20"/>
      </w:rPr>
      <w:t xml:space="preserve"> </w:t>
    </w:r>
    <w:r w:rsidRPr="001E2F42">
      <w:rPr>
        <w:rFonts w:ascii="Times New Roman" w:hAnsi="Times New Roman" w:cs="Times New Roman"/>
        <w:color w:val="323E4F" w:themeColor="text2" w:themeShade="BF"/>
        <w:sz w:val="20"/>
        <w:szCs w:val="20"/>
      </w:rPr>
      <w:fldChar w:fldCharType="begin"/>
    </w:r>
    <w:r w:rsidRPr="001E2F42">
      <w:rPr>
        <w:rFonts w:ascii="Times New Roman" w:hAnsi="Times New Roman" w:cs="Times New Roman"/>
        <w:color w:val="323E4F" w:themeColor="text2" w:themeShade="BF"/>
        <w:sz w:val="20"/>
        <w:szCs w:val="20"/>
      </w:rPr>
      <w:instrText>PAGE   \* MERGEFORMAT</w:instrText>
    </w:r>
    <w:r w:rsidRPr="001E2F42">
      <w:rPr>
        <w:rFonts w:ascii="Times New Roman" w:hAnsi="Times New Roman" w:cs="Times New Roman"/>
        <w:color w:val="323E4F" w:themeColor="text2" w:themeShade="BF"/>
        <w:sz w:val="20"/>
        <w:szCs w:val="20"/>
      </w:rPr>
      <w:fldChar w:fldCharType="separate"/>
    </w:r>
    <w:r w:rsidR="00D20D3D">
      <w:rPr>
        <w:rFonts w:ascii="Times New Roman" w:hAnsi="Times New Roman" w:cs="Times New Roman"/>
        <w:noProof/>
        <w:color w:val="323E4F" w:themeColor="text2" w:themeShade="BF"/>
        <w:sz w:val="20"/>
        <w:szCs w:val="20"/>
      </w:rPr>
      <w:t>2</w:t>
    </w:r>
    <w:r w:rsidRPr="001E2F42">
      <w:rPr>
        <w:rFonts w:ascii="Times New Roman" w:hAnsi="Times New Roman" w:cs="Times New Roman"/>
        <w:color w:val="323E4F" w:themeColor="text2" w:themeShade="BF"/>
        <w:sz w:val="20"/>
        <w:szCs w:val="20"/>
      </w:rPr>
      <w:fldChar w:fldCharType="end"/>
    </w:r>
    <w:r w:rsidRPr="001E2F42">
      <w:rPr>
        <w:rFonts w:ascii="Times New Roman" w:hAnsi="Times New Roman" w:cs="Times New Roman"/>
        <w:color w:val="323E4F" w:themeColor="text2" w:themeShade="BF"/>
        <w:sz w:val="20"/>
        <w:szCs w:val="20"/>
      </w:rPr>
      <w:t xml:space="preserve"> | </w:t>
    </w:r>
    <w:r w:rsidRPr="001E2F42">
      <w:rPr>
        <w:rFonts w:ascii="Times New Roman" w:hAnsi="Times New Roman" w:cs="Times New Roman"/>
        <w:color w:val="323E4F" w:themeColor="text2" w:themeShade="BF"/>
        <w:sz w:val="20"/>
        <w:szCs w:val="20"/>
      </w:rPr>
      <w:fldChar w:fldCharType="begin"/>
    </w:r>
    <w:r w:rsidRPr="001E2F42">
      <w:rPr>
        <w:rFonts w:ascii="Times New Roman" w:hAnsi="Times New Roman" w:cs="Times New Roman"/>
        <w:color w:val="323E4F" w:themeColor="text2" w:themeShade="BF"/>
        <w:sz w:val="20"/>
        <w:szCs w:val="20"/>
      </w:rPr>
      <w:instrText>NUMPAGES  \* Arabic  \* MERGEFORMAT</w:instrText>
    </w:r>
    <w:r w:rsidRPr="001E2F42">
      <w:rPr>
        <w:rFonts w:ascii="Times New Roman" w:hAnsi="Times New Roman" w:cs="Times New Roman"/>
        <w:color w:val="323E4F" w:themeColor="text2" w:themeShade="BF"/>
        <w:sz w:val="20"/>
        <w:szCs w:val="20"/>
      </w:rPr>
      <w:fldChar w:fldCharType="separate"/>
    </w:r>
    <w:r w:rsidR="00D20D3D">
      <w:rPr>
        <w:rFonts w:ascii="Times New Roman" w:hAnsi="Times New Roman" w:cs="Times New Roman"/>
        <w:noProof/>
        <w:color w:val="323E4F" w:themeColor="text2" w:themeShade="BF"/>
        <w:sz w:val="20"/>
        <w:szCs w:val="20"/>
      </w:rPr>
      <w:t>6</w:t>
    </w:r>
    <w:r w:rsidRPr="001E2F42">
      <w:rPr>
        <w:rFonts w:ascii="Times New Roman" w:hAnsi="Times New Roman" w:cs="Times New Roman"/>
        <w:color w:val="323E4F" w:themeColor="text2" w:themeShade="BF"/>
        <w:sz w:val="20"/>
        <w:szCs w:val="20"/>
      </w:rPr>
      <w:fldChar w:fldCharType="end"/>
    </w:r>
  </w:p>
  <w:p w14:paraId="56987A85" w14:textId="77777777" w:rsidR="001E2F42" w:rsidRPr="001E2F42" w:rsidRDefault="001E2F42">
    <w:pPr>
      <w:pStyle w:val="Stopka"/>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7B18F" w14:textId="77777777" w:rsidR="00A348CB" w:rsidRDefault="00A348CB">
      <w:pPr>
        <w:spacing w:after="0" w:line="240" w:lineRule="auto"/>
      </w:pPr>
      <w:r>
        <w:separator/>
      </w:r>
    </w:p>
  </w:footnote>
  <w:footnote w:type="continuationSeparator" w:id="0">
    <w:p w14:paraId="40360CC6" w14:textId="77777777" w:rsidR="00A348CB" w:rsidRDefault="00A348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28D96" w14:textId="77A22D3B" w:rsidR="00976432" w:rsidRPr="00C2586E" w:rsidRDefault="001E2F42" w:rsidP="00C2586E">
    <w:pPr>
      <w:pStyle w:val="Nagwek"/>
      <w:rPr>
        <w:rFonts w:cstheme="minorHAnsi"/>
        <w:b/>
        <w:iCs/>
        <w:color w:val="0070C0"/>
        <w:sz w:val="18"/>
        <w:szCs w:val="18"/>
      </w:rPr>
    </w:pPr>
    <w:r w:rsidRPr="00C2586E">
      <w:rPr>
        <w:rFonts w:cstheme="minorHAnsi"/>
        <w:b/>
        <w:iCs/>
        <w:color w:val="0070C0"/>
        <w:sz w:val="18"/>
        <w:szCs w:val="18"/>
      </w:rPr>
      <w:t xml:space="preserve">WSPR SPZOZ w Zielonej Górze </w:t>
    </w:r>
    <w:r w:rsidRPr="00C2586E">
      <w:rPr>
        <w:rFonts w:cstheme="minorHAnsi"/>
        <w:b/>
        <w:iCs/>
        <w:color w:val="0070C0"/>
        <w:sz w:val="18"/>
        <w:szCs w:val="18"/>
      </w:rPr>
      <w:br/>
      <w:t>ZP.</w:t>
    </w:r>
    <w:r w:rsidR="00A353DC" w:rsidRPr="00C2586E">
      <w:rPr>
        <w:rFonts w:cstheme="minorHAnsi"/>
        <w:b/>
        <w:iCs/>
        <w:color w:val="0070C0"/>
        <w:sz w:val="18"/>
        <w:szCs w:val="18"/>
      </w:rPr>
      <w:t>04.2023</w:t>
    </w:r>
    <w:r w:rsidRPr="00C2586E">
      <w:rPr>
        <w:rFonts w:cstheme="minorHAnsi"/>
        <w:b/>
        <w:iCs/>
        <w:color w:val="0070C0"/>
        <w:sz w:val="18"/>
        <w:szCs w:val="18"/>
      </w:rPr>
      <w:t xml:space="preserve">- </w:t>
    </w:r>
    <w:r w:rsidR="009C67C8" w:rsidRPr="00C2586E">
      <w:rPr>
        <w:rFonts w:cstheme="minorHAnsi"/>
        <w:b/>
        <w:iCs/>
        <w:color w:val="0070C0"/>
        <w:sz w:val="18"/>
        <w:szCs w:val="18"/>
      </w:rPr>
      <w:t>„</w:t>
    </w:r>
    <w:r w:rsidR="00976432" w:rsidRPr="00C2586E">
      <w:rPr>
        <w:rFonts w:cstheme="minorHAnsi"/>
        <w:b/>
        <w:iCs/>
        <w:color w:val="0070C0"/>
        <w:sz w:val="18"/>
        <w:szCs w:val="18"/>
      </w:rPr>
      <w:t>Dostawa oleju napędowego i benzyny bezołowiowej</w:t>
    </w:r>
    <w:r w:rsidR="009C67C8" w:rsidRPr="00C2586E">
      <w:rPr>
        <w:rFonts w:cstheme="minorHAnsi"/>
        <w:b/>
        <w:iCs/>
        <w:color w:val="0070C0"/>
        <w:sz w:val="18"/>
        <w:szCs w:val="18"/>
      </w:rPr>
      <w:t>”</w:t>
    </w:r>
    <w:r w:rsidR="00976432" w:rsidRPr="00C2586E">
      <w:rPr>
        <w:rFonts w:cstheme="minorHAnsi"/>
        <w:b/>
        <w:iCs/>
        <w:color w:val="0070C0"/>
        <w:sz w:val="18"/>
        <w:szCs w:val="18"/>
      </w:rPr>
      <w:t xml:space="preserve"> </w:t>
    </w:r>
  </w:p>
  <w:p w14:paraId="792E8E3A" w14:textId="77777777" w:rsidR="00976432" w:rsidRPr="001E2F42" w:rsidRDefault="00976432" w:rsidP="00976432">
    <w:pPr>
      <w:pStyle w:val="Nagwek"/>
      <w:jc w:val="center"/>
      <w:rPr>
        <w:rFonts w:ascii="Arial Narrow" w:hAnsi="Arial Narrow"/>
        <w:b/>
        <w:iCs/>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FD80F4A"/>
    <w:name w:val="WW8Num6"/>
    <w:lvl w:ilvl="0">
      <w:start w:val="1"/>
      <w:numFmt w:val="decimal"/>
      <w:lvlText w:val="%1."/>
      <w:lvlJc w:val="left"/>
      <w:pPr>
        <w:tabs>
          <w:tab w:val="num" w:pos="720"/>
        </w:tabs>
        <w:ind w:left="720" w:hanging="360"/>
      </w:pPr>
      <w:rPr>
        <w:rFonts w:ascii="Times New Roman" w:eastAsia="Times New Roman" w:hAnsi="Times New Roman" w:cs="Times New Roman" w:hint="default"/>
        <w:b/>
        <w:bCs w:val="0"/>
      </w:rPr>
    </w:lvl>
    <w:lvl w:ilvl="1">
      <w:start w:val="1"/>
      <w:numFmt w:val="decimal"/>
      <w:lvlText w:val="%2)"/>
      <w:lvlJc w:val="left"/>
      <w:pPr>
        <w:tabs>
          <w:tab w:val="num" w:pos="1440"/>
        </w:tabs>
        <w:ind w:left="1440" w:hanging="360"/>
      </w:pPr>
      <w:rPr>
        <w:rFonts w:ascii="Times New Roman" w:eastAsia="Lucida Sans Unicode" w:hAnsi="Times New Roman" w:cs="Times New Roman" w:hint="default"/>
        <w:b/>
        <w:bCs w:val="0"/>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1383E6D"/>
    <w:multiLevelType w:val="hybridMultilevel"/>
    <w:tmpl w:val="1CBCE132"/>
    <w:lvl w:ilvl="0" w:tplc="CD7EE28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4F375A5"/>
    <w:multiLevelType w:val="hybridMultilevel"/>
    <w:tmpl w:val="4C9A292E"/>
    <w:lvl w:ilvl="0" w:tplc="1D2EC834">
      <w:start w:val="1"/>
      <w:numFmt w:val="decimal"/>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nsid w:val="15005853"/>
    <w:multiLevelType w:val="hybridMultilevel"/>
    <w:tmpl w:val="6332ED3E"/>
    <w:lvl w:ilvl="0" w:tplc="04150019">
      <w:start w:val="1"/>
      <w:numFmt w:val="lowerLetter"/>
      <w:lvlText w:val="%1."/>
      <w:lvlJc w:val="left"/>
      <w:pPr>
        <w:ind w:left="720" w:hanging="360"/>
      </w:pPr>
    </w:lvl>
    <w:lvl w:ilvl="1" w:tplc="195404E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3B3134"/>
    <w:multiLevelType w:val="hybridMultilevel"/>
    <w:tmpl w:val="A64A1658"/>
    <w:lvl w:ilvl="0" w:tplc="86447E7A">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197A0C99"/>
    <w:multiLevelType w:val="hybridMultilevel"/>
    <w:tmpl w:val="D6E6C7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A641507"/>
    <w:multiLevelType w:val="hybridMultilevel"/>
    <w:tmpl w:val="D988F1DE"/>
    <w:lvl w:ilvl="0" w:tplc="6324B41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C0D6267"/>
    <w:multiLevelType w:val="hybridMultilevel"/>
    <w:tmpl w:val="C7B04DE0"/>
    <w:lvl w:ilvl="0" w:tplc="FFB67D2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5321BAD"/>
    <w:multiLevelType w:val="hybridMultilevel"/>
    <w:tmpl w:val="8604AC66"/>
    <w:lvl w:ilvl="0" w:tplc="662886BE">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26623E30"/>
    <w:multiLevelType w:val="hybridMultilevel"/>
    <w:tmpl w:val="FA8C74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7552F78"/>
    <w:multiLevelType w:val="hybridMultilevel"/>
    <w:tmpl w:val="4B321698"/>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1">
    <w:nsid w:val="279A00C7"/>
    <w:multiLevelType w:val="hybridMultilevel"/>
    <w:tmpl w:val="F9B2E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AED71E5"/>
    <w:multiLevelType w:val="hybridMultilevel"/>
    <w:tmpl w:val="D08659EC"/>
    <w:lvl w:ilvl="0" w:tplc="493AC04C">
      <w:start w:val="1"/>
      <w:numFmt w:val="decimal"/>
      <w:lvlText w:val="%1)"/>
      <w:lvlJc w:val="left"/>
      <w:pPr>
        <w:ind w:left="720" w:hanging="360"/>
      </w:pPr>
      <w:rPr>
        <w:rFonts w:ascii="Times New Roman" w:eastAsiaTheme="minorHAnsi" w:hAnsi="Times New Roman"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C101C9B"/>
    <w:multiLevelType w:val="hybridMultilevel"/>
    <w:tmpl w:val="543252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04344B1"/>
    <w:multiLevelType w:val="hybridMultilevel"/>
    <w:tmpl w:val="2F64745E"/>
    <w:lvl w:ilvl="0" w:tplc="9F10980C">
      <w:start w:val="1"/>
      <w:numFmt w:val="decimal"/>
      <w:lvlText w:val="%1."/>
      <w:lvlJc w:val="left"/>
      <w:pPr>
        <w:ind w:left="360" w:hanging="360"/>
      </w:pPr>
      <w:rPr>
        <w:rFonts w:ascii="Times New Roman" w:eastAsiaTheme="minorHAnsi"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31EC681A"/>
    <w:multiLevelType w:val="hybridMultilevel"/>
    <w:tmpl w:val="BB60F448"/>
    <w:lvl w:ilvl="0" w:tplc="FB5C9D5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4724778"/>
    <w:multiLevelType w:val="hybridMultilevel"/>
    <w:tmpl w:val="6560A802"/>
    <w:lvl w:ilvl="0" w:tplc="F0A805A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7FE40C2"/>
    <w:multiLevelType w:val="hybridMultilevel"/>
    <w:tmpl w:val="0ECCE8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3706A9"/>
    <w:multiLevelType w:val="hybridMultilevel"/>
    <w:tmpl w:val="45A8B8E0"/>
    <w:lvl w:ilvl="0" w:tplc="BEF422A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44CE6338"/>
    <w:multiLevelType w:val="hybridMultilevel"/>
    <w:tmpl w:val="46EAE48C"/>
    <w:lvl w:ilvl="0" w:tplc="731C9A02">
      <w:start w:val="1"/>
      <w:numFmt w:val="decimal"/>
      <w:lvlText w:val="%1)"/>
      <w:lvlJc w:val="left"/>
      <w:pPr>
        <w:ind w:left="1069" w:hanging="360"/>
      </w:pPr>
      <w:rPr>
        <w:rFonts w:hint="default"/>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nsid w:val="455F05D7"/>
    <w:multiLevelType w:val="hybridMultilevel"/>
    <w:tmpl w:val="43461F94"/>
    <w:lvl w:ilvl="0" w:tplc="34EE015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C2850B4"/>
    <w:multiLevelType w:val="hybridMultilevel"/>
    <w:tmpl w:val="9E22F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D767451"/>
    <w:multiLevelType w:val="hybridMultilevel"/>
    <w:tmpl w:val="8AFA4410"/>
    <w:lvl w:ilvl="0" w:tplc="670488C0">
      <w:start w:val="1"/>
      <w:numFmt w:val="decimal"/>
      <w:lvlText w:val="%1."/>
      <w:lvlJc w:val="left"/>
      <w:pPr>
        <w:ind w:left="720" w:hanging="360"/>
      </w:pPr>
      <w:rPr>
        <w:rFonts w:ascii="Calibri" w:eastAsia="Calibri" w:hAnsi="Calibri" w:cs="Calibri"/>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EDA57C6"/>
    <w:multiLevelType w:val="hybridMultilevel"/>
    <w:tmpl w:val="AE42B09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15F5DCC"/>
    <w:multiLevelType w:val="hybridMultilevel"/>
    <w:tmpl w:val="543ABD2A"/>
    <w:lvl w:ilvl="0" w:tplc="91B20056">
      <w:start w:val="1"/>
      <w:numFmt w:val="decimal"/>
      <w:lvlText w:val="%1."/>
      <w:lvlJc w:val="left"/>
      <w:pPr>
        <w:ind w:left="360" w:hanging="360"/>
      </w:pPr>
      <w:rPr>
        <w:b/>
        <w:bCs/>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54D412FA"/>
    <w:multiLevelType w:val="hybridMultilevel"/>
    <w:tmpl w:val="4C78ED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982106E"/>
    <w:multiLevelType w:val="hybridMultilevel"/>
    <w:tmpl w:val="D348F3A6"/>
    <w:lvl w:ilvl="0" w:tplc="EDB621F2">
      <w:start w:val="1"/>
      <w:numFmt w:val="lowerLetter"/>
      <w:lvlText w:val="%1."/>
      <w:lvlJc w:val="left"/>
      <w:pPr>
        <w:ind w:left="1429" w:hanging="360"/>
      </w:pPr>
      <w:rPr>
        <w:rFonts w:hint="default"/>
        <w:b/>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nsid w:val="5A330E77"/>
    <w:multiLevelType w:val="hybridMultilevel"/>
    <w:tmpl w:val="2812936A"/>
    <w:lvl w:ilvl="0" w:tplc="65CA50F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5AC57D31"/>
    <w:multiLevelType w:val="hybridMultilevel"/>
    <w:tmpl w:val="051EAD1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F0F7A79"/>
    <w:multiLevelType w:val="hybridMultilevel"/>
    <w:tmpl w:val="B1E89A22"/>
    <w:lvl w:ilvl="0" w:tplc="731C9A02">
      <w:start w:val="1"/>
      <w:numFmt w:val="decimal"/>
      <w:lvlText w:val="%1)"/>
      <w:lvlJc w:val="left"/>
      <w:pPr>
        <w:ind w:left="106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10E342D"/>
    <w:multiLevelType w:val="hybridMultilevel"/>
    <w:tmpl w:val="EAB2731C"/>
    <w:lvl w:ilvl="0" w:tplc="7F4AADA4">
      <w:start w:val="1"/>
      <w:numFmt w:val="decimal"/>
      <w:lvlText w:val="%1."/>
      <w:lvlJc w:val="left"/>
      <w:pPr>
        <w:ind w:left="1364" w:hanging="360"/>
      </w:pPr>
      <w:rPr>
        <w:b/>
        <w:bCs/>
      </w:rPr>
    </w:lvl>
    <w:lvl w:ilvl="1" w:tplc="FFFFFFFF" w:tentative="1">
      <w:start w:val="1"/>
      <w:numFmt w:val="lowerLetter"/>
      <w:lvlText w:val="%2."/>
      <w:lvlJc w:val="left"/>
      <w:pPr>
        <w:ind w:left="2084" w:hanging="360"/>
      </w:pPr>
    </w:lvl>
    <w:lvl w:ilvl="2" w:tplc="FFFFFFFF" w:tentative="1">
      <w:start w:val="1"/>
      <w:numFmt w:val="lowerRoman"/>
      <w:lvlText w:val="%3."/>
      <w:lvlJc w:val="right"/>
      <w:pPr>
        <w:ind w:left="2804" w:hanging="18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31">
    <w:nsid w:val="61431013"/>
    <w:multiLevelType w:val="hybridMultilevel"/>
    <w:tmpl w:val="C338D2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63BD154C"/>
    <w:multiLevelType w:val="hybridMultilevel"/>
    <w:tmpl w:val="FE383FCE"/>
    <w:lvl w:ilvl="0" w:tplc="B318322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4780E92"/>
    <w:multiLevelType w:val="hybridMultilevel"/>
    <w:tmpl w:val="ACEEB3EA"/>
    <w:lvl w:ilvl="0" w:tplc="A4E0D2F2">
      <w:start w:val="1"/>
      <w:numFmt w:val="lowerLetter"/>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4E206D1"/>
    <w:multiLevelType w:val="hybridMultilevel"/>
    <w:tmpl w:val="0B004BCE"/>
    <w:lvl w:ilvl="0" w:tplc="81D07564">
      <w:start w:val="1"/>
      <w:numFmt w:val="decimal"/>
      <w:lvlText w:val="%1."/>
      <w:lvlJc w:val="left"/>
      <w:pPr>
        <w:ind w:left="705" w:hanging="705"/>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686112BA"/>
    <w:multiLevelType w:val="hybridMultilevel"/>
    <w:tmpl w:val="24648F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9996307"/>
    <w:multiLevelType w:val="hybridMultilevel"/>
    <w:tmpl w:val="ED36E8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A8B27F5"/>
    <w:multiLevelType w:val="hybridMultilevel"/>
    <w:tmpl w:val="1A86C5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B8D5445"/>
    <w:multiLevelType w:val="hybridMultilevel"/>
    <w:tmpl w:val="61DE0E7A"/>
    <w:lvl w:ilvl="0" w:tplc="C4F8F3D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470321F"/>
    <w:multiLevelType w:val="hybridMultilevel"/>
    <w:tmpl w:val="2CDA09BC"/>
    <w:lvl w:ilvl="0" w:tplc="34EE015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20"/>
  </w:num>
  <w:num w:numId="3">
    <w:abstractNumId w:val="39"/>
  </w:num>
  <w:num w:numId="4">
    <w:abstractNumId w:val="34"/>
  </w:num>
  <w:num w:numId="5">
    <w:abstractNumId w:val="25"/>
  </w:num>
  <w:num w:numId="6">
    <w:abstractNumId w:val="1"/>
  </w:num>
  <w:num w:numId="7">
    <w:abstractNumId w:val="17"/>
  </w:num>
  <w:num w:numId="8">
    <w:abstractNumId w:val="21"/>
  </w:num>
  <w:num w:numId="9">
    <w:abstractNumId w:val="14"/>
  </w:num>
  <w:num w:numId="10">
    <w:abstractNumId w:val="36"/>
  </w:num>
  <w:num w:numId="11">
    <w:abstractNumId w:val="35"/>
  </w:num>
  <w:num w:numId="12">
    <w:abstractNumId w:val="31"/>
  </w:num>
  <w:num w:numId="13">
    <w:abstractNumId w:val="5"/>
  </w:num>
  <w:num w:numId="14">
    <w:abstractNumId w:val="32"/>
  </w:num>
  <w:num w:numId="15">
    <w:abstractNumId w:val="3"/>
  </w:num>
  <w:num w:numId="16">
    <w:abstractNumId w:val="11"/>
  </w:num>
  <w:num w:numId="17">
    <w:abstractNumId w:val="33"/>
  </w:num>
  <w:num w:numId="18">
    <w:abstractNumId w:val="15"/>
  </w:num>
  <w:num w:numId="19">
    <w:abstractNumId w:val="24"/>
  </w:num>
  <w:num w:numId="20">
    <w:abstractNumId w:val="0"/>
  </w:num>
  <w:num w:numId="21">
    <w:abstractNumId w:val="13"/>
  </w:num>
  <w:num w:numId="22">
    <w:abstractNumId w:val="9"/>
  </w:num>
  <w:num w:numId="23">
    <w:abstractNumId w:val="12"/>
  </w:num>
  <w:num w:numId="24">
    <w:abstractNumId w:val="23"/>
  </w:num>
  <w:num w:numId="25">
    <w:abstractNumId w:val="28"/>
  </w:num>
  <w:num w:numId="26">
    <w:abstractNumId w:val="27"/>
  </w:num>
  <w:num w:numId="27">
    <w:abstractNumId w:val="22"/>
  </w:num>
  <w:num w:numId="28">
    <w:abstractNumId w:val="38"/>
  </w:num>
  <w:num w:numId="29">
    <w:abstractNumId w:val="16"/>
  </w:num>
  <w:num w:numId="30">
    <w:abstractNumId w:val="7"/>
  </w:num>
  <w:num w:numId="31">
    <w:abstractNumId w:val="6"/>
  </w:num>
  <w:num w:numId="32">
    <w:abstractNumId w:val="4"/>
  </w:num>
  <w:num w:numId="33">
    <w:abstractNumId w:val="8"/>
  </w:num>
  <w:num w:numId="34">
    <w:abstractNumId w:val="10"/>
  </w:num>
  <w:num w:numId="35">
    <w:abstractNumId w:val="18"/>
  </w:num>
  <w:num w:numId="36">
    <w:abstractNumId w:val="2"/>
  </w:num>
  <w:num w:numId="37">
    <w:abstractNumId w:val="30"/>
  </w:num>
  <w:num w:numId="38">
    <w:abstractNumId w:val="19"/>
  </w:num>
  <w:num w:numId="39">
    <w:abstractNumId w:val="26"/>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C1164"/>
    <w:rsid w:val="000127CD"/>
    <w:rsid w:val="00074D5D"/>
    <w:rsid w:val="00087EF7"/>
    <w:rsid w:val="000934C3"/>
    <w:rsid w:val="000937B1"/>
    <w:rsid w:val="000A5B34"/>
    <w:rsid w:val="00110B56"/>
    <w:rsid w:val="00121B5B"/>
    <w:rsid w:val="00143A62"/>
    <w:rsid w:val="001906D0"/>
    <w:rsid w:val="00192711"/>
    <w:rsid w:val="001A6599"/>
    <w:rsid w:val="001E2F42"/>
    <w:rsid w:val="00235CA9"/>
    <w:rsid w:val="00240CFC"/>
    <w:rsid w:val="00247862"/>
    <w:rsid w:val="0025487A"/>
    <w:rsid w:val="002750DB"/>
    <w:rsid w:val="002F6A4D"/>
    <w:rsid w:val="00302826"/>
    <w:rsid w:val="003054C1"/>
    <w:rsid w:val="00313C82"/>
    <w:rsid w:val="00351A28"/>
    <w:rsid w:val="00354CDB"/>
    <w:rsid w:val="003643EF"/>
    <w:rsid w:val="00382510"/>
    <w:rsid w:val="003A3B26"/>
    <w:rsid w:val="003B3A0C"/>
    <w:rsid w:val="003F6F34"/>
    <w:rsid w:val="00407CD5"/>
    <w:rsid w:val="00420FEA"/>
    <w:rsid w:val="004407ED"/>
    <w:rsid w:val="00442C87"/>
    <w:rsid w:val="00446A95"/>
    <w:rsid w:val="0048610E"/>
    <w:rsid w:val="004A1EFA"/>
    <w:rsid w:val="004F163F"/>
    <w:rsid w:val="00531ACE"/>
    <w:rsid w:val="005402A3"/>
    <w:rsid w:val="00563755"/>
    <w:rsid w:val="005B40D3"/>
    <w:rsid w:val="005C31C4"/>
    <w:rsid w:val="005D58E8"/>
    <w:rsid w:val="005D7660"/>
    <w:rsid w:val="00652784"/>
    <w:rsid w:val="0066172C"/>
    <w:rsid w:val="00661A9D"/>
    <w:rsid w:val="00662A90"/>
    <w:rsid w:val="00672EA9"/>
    <w:rsid w:val="00686F63"/>
    <w:rsid w:val="006C2250"/>
    <w:rsid w:val="006F2EE8"/>
    <w:rsid w:val="006F38B1"/>
    <w:rsid w:val="00760522"/>
    <w:rsid w:val="00831915"/>
    <w:rsid w:val="008441B6"/>
    <w:rsid w:val="008826DE"/>
    <w:rsid w:val="008971F5"/>
    <w:rsid w:val="008A5034"/>
    <w:rsid w:val="008B065A"/>
    <w:rsid w:val="008B2872"/>
    <w:rsid w:val="008D5511"/>
    <w:rsid w:val="00921CBA"/>
    <w:rsid w:val="00950F22"/>
    <w:rsid w:val="00976432"/>
    <w:rsid w:val="00996D85"/>
    <w:rsid w:val="009B10A0"/>
    <w:rsid w:val="009C1164"/>
    <w:rsid w:val="009C67C8"/>
    <w:rsid w:val="00A01DC5"/>
    <w:rsid w:val="00A0343B"/>
    <w:rsid w:val="00A052EF"/>
    <w:rsid w:val="00A25828"/>
    <w:rsid w:val="00A348CB"/>
    <w:rsid w:val="00A353DC"/>
    <w:rsid w:val="00A437AC"/>
    <w:rsid w:val="00A60DFB"/>
    <w:rsid w:val="00AA02D3"/>
    <w:rsid w:val="00AA49D8"/>
    <w:rsid w:val="00B26B15"/>
    <w:rsid w:val="00B841FE"/>
    <w:rsid w:val="00B84D9A"/>
    <w:rsid w:val="00BC3D33"/>
    <w:rsid w:val="00BF3E58"/>
    <w:rsid w:val="00C01CA8"/>
    <w:rsid w:val="00C1681B"/>
    <w:rsid w:val="00C2586E"/>
    <w:rsid w:val="00C31D2F"/>
    <w:rsid w:val="00CB3263"/>
    <w:rsid w:val="00CC5F16"/>
    <w:rsid w:val="00CE28CB"/>
    <w:rsid w:val="00D13B5E"/>
    <w:rsid w:val="00D20D3D"/>
    <w:rsid w:val="00DA5E3F"/>
    <w:rsid w:val="00DA72C6"/>
    <w:rsid w:val="00DA7CB5"/>
    <w:rsid w:val="00DC6FEE"/>
    <w:rsid w:val="00DD4301"/>
    <w:rsid w:val="00DD7D80"/>
    <w:rsid w:val="00DF467E"/>
    <w:rsid w:val="00E0441B"/>
    <w:rsid w:val="00E70D1B"/>
    <w:rsid w:val="00E93B2A"/>
    <w:rsid w:val="00EC0246"/>
    <w:rsid w:val="00F25601"/>
    <w:rsid w:val="00F42C20"/>
    <w:rsid w:val="00F51E52"/>
    <w:rsid w:val="00F6526C"/>
    <w:rsid w:val="00FC1BEA"/>
    <w:rsid w:val="00FD2B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9D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287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9C1164"/>
    <w:pPr>
      <w:ind w:left="720"/>
      <w:contextualSpacing/>
    </w:pPr>
  </w:style>
  <w:style w:type="paragraph" w:styleId="Nagwek">
    <w:name w:val="header"/>
    <w:basedOn w:val="Normalny"/>
    <w:link w:val="NagwekZnak"/>
    <w:uiPriority w:val="99"/>
    <w:unhideWhenUsed/>
    <w:rsid w:val="009764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6432"/>
  </w:style>
  <w:style w:type="paragraph" w:styleId="Stopka">
    <w:name w:val="footer"/>
    <w:basedOn w:val="Normalny"/>
    <w:link w:val="StopkaZnak"/>
    <w:uiPriority w:val="99"/>
    <w:unhideWhenUsed/>
    <w:rsid w:val="009764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6432"/>
  </w:style>
  <w:style w:type="paragraph" w:styleId="Tekstdymka">
    <w:name w:val="Balloon Text"/>
    <w:basedOn w:val="Normalny"/>
    <w:link w:val="TekstdymkaZnak"/>
    <w:uiPriority w:val="99"/>
    <w:semiHidden/>
    <w:unhideWhenUsed/>
    <w:rsid w:val="0048610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610E"/>
    <w:rPr>
      <w:rFonts w:ascii="Tahoma" w:hAnsi="Tahoma" w:cs="Tahoma"/>
      <w:sz w:val="16"/>
      <w:szCs w:val="16"/>
    </w:rPr>
  </w:style>
  <w:style w:type="paragraph" w:styleId="Poprawka">
    <w:name w:val="Revision"/>
    <w:hidden/>
    <w:uiPriority w:val="99"/>
    <w:semiHidden/>
    <w:rsid w:val="004A1EF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73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29B19-9636-4CE7-9AE3-21C9B3B34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6</Pages>
  <Words>2267</Words>
  <Characters>13604</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Lenovo</cp:lastModifiedBy>
  <cp:revision>60</cp:revision>
  <dcterms:created xsi:type="dcterms:W3CDTF">2020-07-15T04:53:00Z</dcterms:created>
  <dcterms:modified xsi:type="dcterms:W3CDTF">2023-11-30T12:17:00Z</dcterms:modified>
</cp:coreProperties>
</file>